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BF2" w:rsidRPr="005939DE" w:rsidRDefault="00C66BF2" w:rsidP="00C66BF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p>
    <w:p w:rsidR="00C66BF2" w:rsidRPr="00E6597C" w:rsidRDefault="00C66BF2" w:rsidP="00C66BF2">
      <w:pPr>
        <w:pStyle w:val="aa"/>
        <w:spacing w:after="0" w:line="480" w:lineRule="auto"/>
        <w:ind w:firstLine="567"/>
        <w:jc w:val="right"/>
        <w:rPr>
          <w:rFonts w:ascii="GHEA Grapalat" w:hAnsi="GHEA Grapalat" w:cs="Sylfaen"/>
          <w:i/>
          <w:sz w:val="16"/>
        </w:rPr>
      </w:pPr>
      <w:r w:rsidRPr="00E6597C">
        <w:rPr>
          <w:rFonts w:ascii="GHEA Grapalat" w:hAnsi="GHEA Grapalat" w:cs="Sylfaen"/>
          <w:i/>
          <w:sz w:val="16"/>
        </w:rPr>
        <w:t xml:space="preserve">Հավելված N </w:t>
      </w:r>
      <w:r>
        <w:rPr>
          <w:rFonts w:ascii="GHEA Grapalat" w:hAnsi="GHEA Grapalat" w:cs="Sylfaen"/>
          <w:i/>
          <w:sz w:val="16"/>
        </w:rPr>
        <w:t>8</w:t>
      </w:r>
    </w:p>
    <w:p w:rsidR="00C66BF2" w:rsidRPr="003610B1" w:rsidRDefault="00C66BF2" w:rsidP="00C66BF2">
      <w:pPr>
        <w:spacing w:line="480" w:lineRule="auto"/>
        <w:ind w:firstLine="567"/>
        <w:jc w:val="right"/>
        <w:rPr>
          <w:rFonts w:ascii="GHEA Grapalat" w:hAnsi="GHEA Grapalat" w:cs="Sylfaen"/>
          <w:i/>
          <w:sz w:val="16"/>
        </w:rPr>
      </w:pPr>
      <w:r w:rsidRPr="003610B1">
        <w:rPr>
          <w:rFonts w:ascii="GHEA Grapalat" w:hAnsi="GHEA Grapalat" w:cs="Sylfaen"/>
          <w:i/>
          <w:sz w:val="16"/>
        </w:rPr>
        <w:t>ՀՀ ֆինանսների նախարարի 20</w:t>
      </w:r>
      <w:r w:rsidRPr="003610B1">
        <w:rPr>
          <w:rFonts w:ascii="GHEA Grapalat" w:hAnsi="GHEA Grapalat" w:cs="Sylfaen"/>
          <w:i/>
          <w:sz w:val="16"/>
          <w:lang w:val="hy-AM"/>
        </w:rPr>
        <w:t xml:space="preserve">21 </w:t>
      </w:r>
      <w:r w:rsidRPr="003610B1">
        <w:rPr>
          <w:rFonts w:ascii="GHEA Grapalat" w:hAnsi="GHEA Grapalat" w:cs="Sylfaen"/>
          <w:i/>
          <w:sz w:val="16"/>
        </w:rPr>
        <w:t xml:space="preserve">թվականի </w:t>
      </w:r>
    </w:p>
    <w:p w:rsidR="00C66BF2" w:rsidRPr="003610B1" w:rsidRDefault="00C66BF2" w:rsidP="00C66BF2">
      <w:pPr>
        <w:ind w:right="-7" w:firstLine="567"/>
        <w:jc w:val="right"/>
        <w:rPr>
          <w:rFonts w:ascii="GHEA Grapalat" w:hAnsi="GHEA Grapalat" w:cs="Sylfaen"/>
          <w:i/>
          <w:sz w:val="18"/>
          <w:szCs w:val="20"/>
          <w:lang w:val="af-ZA" w:eastAsia="ru-RU"/>
        </w:rPr>
      </w:pPr>
      <w:r w:rsidRPr="003610B1">
        <w:rPr>
          <w:rFonts w:ascii="GHEA Grapalat" w:hAnsi="GHEA Grapalat" w:cs="Sylfaen"/>
          <w:i/>
          <w:sz w:val="16"/>
          <w:lang w:val="hy-AM"/>
        </w:rPr>
        <w:t xml:space="preserve">մարտի 30-ի </w:t>
      </w:r>
      <w:r w:rsidRPr="003610B1">
        <w:rPr>
          <w:rFonts w:ascii="GHEA Grapalat" w:hAnsi="GHEA Grapalat" w:cs="Sylfaen"/>
          <w:i/>
          <w:sz w:val="16"/>
        </w:rPr>
        <w:t xml:space="preserve">N </w:t>
      </w:r>
      <w:r w:rsidRPr="003610B1">
        <w:rPr>
          <w:rFonts w:ascii="GHEA Grapalat" w:hAnsi="GHEA Grapalat" w:cs="Sylfaen"/>
          <w:i/>
          <w:sz w:val="16"/>
          <w:lang w:val="hy-AM"/>
        </w:rPr>
        <w:t>121-</w:t>
      </w:r>
      <w:r w:rsidRPr="003610B1">
        <w:rPr>
          <w:rFonts w:ascii="GHEA Grapalat" w:hAnsi="GHEA Grapalat" w:cs="Sylfaen"/>
          <w:i/>
          <w:sz w:val="16"/>
        </w:rPr>
        <w:t xml:space="preserve">Ա  հրամանի    </w:t>
      </w:r>
    </w:p>
    <w:p w:rsidR="00C66BF2" w:rsidRPr="00E6597C" w:rsidRDefault="00C66BF2" w:rsidP="00C66BF2">
      <w:pPr>
        <w:pStyle w:val="aa"/>
        <w:spacing w:after="0"/>
        <w:ind w:right="-7" w:firstLine="567"/>
        <w:jc w:val="right"/>
        <w:rPr>
          <w:rFonts w:ascii="GHEA Grapalat" w:hAnsi="GHEA Grapalat" w:cs="Sylfaen"/>
          <w:i/>
          <w:sz w:val="18"/>
          <w:szCs w:val="20"/>
          <w:lang w:val="af-ZA" w:eastAsia="ru-RU"/>
        </w:rPr>
      </w:pPr>
      <w:r w:rsidRPr="00E6597C">
        <w:rPr>
          <w:rFonts w:ascii="GHEA Grapalat" w:hAnsi="GHEA Grapalat" w:cs="Sylfaen"/>
          <w:i/>
          <w:sz w:val="18"/>
          <w:szCs w:val="20"/>
          <w:lang w:val="af-ZA" w:eastAsia="ru-RU"/>
        </w:rPr>
        <w:tab/>
      </w:r>
    </w:p>
    <w:p w:rsidR="00C66BF2" w:rsidRPr="00E6597C" w:rsidRDefault="00C66BF2" w:rsidP="00C66BF2">
      <w:pPr>
        <w:pStyle w:val="a3"/>
        <w:spacing w:line="240" w:lineRule="auto"/>
        <w:jc w:val="center"/>
        <w:rPr>
          <w:rFonts w:ascii="GHEA Grapalat" w:hAnsi="GHEA Grapalat"/>
          <w:i w:val="0"/>
          <w:lang w:val="af-ZA"/>
        </w:rPr>
      </w:pPr>
    </w:p>
    <w:p w:rsidR="00C66BF2" w:rsidRPr="00E6597C" w:rsidRDefault="00C66BF2" w:rsidP="00C66BF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rsidR="00C66BF2" w:rsidRPr="00E6597C" w:rsidRDefault="00C66BF2" w:rsidP="00C66BF2">
      <w:pPr>
        <w:pStyle w:val="a3"/>
        <w:spacing w:line="240" w:lineRule="auto"/>
        <w:jc w:val="center"/>
        <w:rPr>
          <w:rFonts w:ascii="GHEA Grapalat" w:hAnsi="GHEA Grapalat"/>
          <w:i w:val="0"/>
          <w:lang w:val="af-ZA"/>
        </w:rPr>
      </w:pPr>
      <w:r w:rsidRPr="00E6597C">
        <w:rPr>
          <w:rFonts w:ascii="GHEA Grapalat" w:hAnsi="GHEA Grapalat"/>
          <w:i w:val="0"/>
          <w:lang w:val="af-ZA"/>
        </w:rPr>
        <w:t>ԲԱՑ ՄՐՑՈՒՅԹԻ ՄԱՍԻՆ</w:t>
      </w:r>
    </w:p>
    <w:p w:rsidR="00C66BF2" w:rsidRPr="00E6597C" w:rsidRDefault="00C66BF2" w:rsidP="00C66BF2">
      <w:pPr>
        <w:pStyle w:val="a3"/>
        <w:spacing w:line="240" w:lineRule="auto"/>
        <w:jc w:val="center"/>
        <w:rPr>
          <w:rFonts w:ascii="GHEA Grapalat" w:hAnsi="GHEA Grapalat"/>
          <w:i w:val="0"/>
          <w:lang w:val="af-ZA"/>
        </w:rPr>
      </w:pPr>
    </w:p>
    <w:p w:rsidR="00C66BF2" w:rsidRPr="00E6597C" w:rsidRDefault="00C66BF2" w:rsidP="00C66BF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Հայտարարության սույն տեքստը հաստատված է գնահատող հանձնաժողովի</w:t>
      </w:r>
    </w:p>
    <w:p w:rsidR="00C66BF2" w:rsidRPr="00E6597C" w:rsidRDefault="00C66BF2" w:rsidP="00C66BF2">
      <w:pPr>
        <w:pStyle w:val="a3"/>
        <w:spacing w:line="240" w:lineRule="auto"/>
        <w:jc w:val="center"/>
        <w:rPr>
          <w:rFonts w:ascii="GHEA Grapalat" w:hAnsi="GHEA Grapalat"/>
          <w:i w:val="0"/>
          <w:lang w:val="af-ZA"/>
        </w:rPr>
      </w:pPr>
      <w:r w:rsidRPr="00E6597C">
        <w:rPr>
          <w:rFonts w:ascii="GHEA Grapalat" w:hAnsi="GHEA Grapalat"/>
          <w:i w:val="0"/>
          <w:lang w:val="af-ZA"/>
        </w:rPr>
        <w:t>20</w:t>
      </w:r>
      <w:r>
        <w:rPr>
          <w:rFonts w:ascii="GHEA Grapalat" w:hAnsi="GHEA Grapalat"/>
          <w:i w:val="0"/>
          <w:lang w:val="af-ZA"/>
        </w:rPr>
        <w:t>21</w:t>
      </w:r>
      <w:r w:rsidRPr="00E6597C">
        <w:rPr>
          <w:rFonts w:ascii="GHEA Grapalat" w:hAnsi="GHEA Grapalat"/>
          <w:i w:val="0"/>
          <w:lang w:val="af-ZA"/>
        </w:rPr>
        <w:t>թվականի «</w:t>
      </w:r>
      <w:r w:rsidR="00B73E80">
        <w:rPr>
          <w:rFonts w:ascii="GHEA Grapalat" w:hAnsi="GHEA Grapalat"/>
          <w:i w:val="0"/>
          <w:lang w:val="af-ZA"/>
        </w:rPr>
        <w:t>հու</w:t>
      </w:r>
      <w:r w:rsidR="00B73E80">
        <w:rPr>
          <w:rFonts w:ascii="GHEA Grapalat" w:hAnsi="GHEA Grapalat"/>
          <w:i w:val="0"/>
          <w:lang w:val="hy-AM"/>
        </w:rPr>
        <w:t>լ</w:t>
      </w:r>
      <w:r>
        <w:rPr>
          <w:rFonts w:ascii="GHEA Grapalat" w:hAnsi="GHEA Grapalat"/>
          <w:i w:val="0"/>
          <w:lang w:val="af-ZA"/>
        </w:rPr>
        <w:t>իսի</w:t>
      </w:r>
      <w:r w:rsidRPr="00E6597C">
        <w:rPr>
          <w:rFonts w:ascii="GHEA Grapalat" w:hAnsi="GHEA Grapalat"/>
          <w:i w:val="0"/>
          <w:lang w:val="af-ZA"/>
        </w:rPr>
        <w:t>»  «</w:t>
      </w:r>
      <w:r w:rsidR="00B73E80">
        <w:rPr>
          <w:rFonts w:ascii="GHEA Grapalat" w:hAnsi="GHEA Grapalat"/>
          <w:i w:val="0"/>
          <w:lang w:val="hy-AM"/>
        </w:rPr>
        <w:t>08</w:t>
      </w:r>
      <w:r w:rsidRPr="00E6597C">
        <w:rPr>
          <w:rFonts w:ascii="GHEA Grapalat" w:hAnsi="GHEA Grapalat"/>
          <w:i w:val="0"/>
          <w:lang w:val="af-ZA"/>
        </w:rPr>
        <w:t>»</w:t>
      </w:r>
      <w:r>
        <w:rPr>
          <w:rFonts w:ascii="GHEA Grapalat" w:hAnsi="GHEA Grapalat"/>
          <w:i w:val="0"/>
          <w:lang w:val="af-ZA"/>
        </w:rPr>
        <w:t xml:space="preserve"> թիվ</w:t>
      </w:r>
      <w:r w:rsidRPr="00E6597C">
        <w:rPr>
          <w:rFonts w:ascii="GHEA Grapalat" w:hAnsi="GHEA Grapalat"/>
          <w:i w:val="0"/>
          <w:lang w:val="af-ZA"/>
        </w:rPr>
        <w:t xml:space="preserve"> «</w:t>
      </w:r>
      <w:r>
        <w:rPr>
          <w:rFonts w:ascii="GHEA Grapalat" w:hAnsi="GHEA Grapalat"/>
          <w:i w:val="0"/>
          <w:lang w:val="af-ZA"/>
        </w:rPr>
        <w:t>1</w:t>
      </w:r>
      <w:r w:rsidRPr="00E6597C">
        <w:rPr>
          <w:rFonts w:ascii="GHEA Grapalat" w:hAnsi="GHEA Grapalat"/>
          <w:i w:val="0"/>
          <w:lang w:val="af-ZA"/>
        </w:rPr>
        <w:t xml:space="preserve">» որոշմամբ </w:t>
      </w:r>
    </w:p>
    <w:p w:rsidR="00C66BF2" w:rsidRPr="00E6597C" w:rsidRDefault="00C66BF2" w:rsidP="00C66BF2">
      <w:pPr>
        <w:pStyle w:val="a3"/>
        <w:spacing w:line="240" w:lineRule="auto"/>
        <w:jc w:val="center"/>
        <w:rPr>
          <w:rFonts w:ascii="GHEA Grapalat" w:hAnsi="GHEA Grapalat"/>
          <w:i w:val="0"/>
          <w:lang w:val="af-ZA"/>
        </w:rPr>
      </w:pPr>
    </w:p>
    <w:p w:rsidR="00C66BF2" w:rsidRPr="00E6597C" w:rsidRDefault="00C66BF2" w:rsidP="00C66BF2">
      <w:pPr>
        <w:pStyle w:val="a3"/>
        <w:spacing w:line="240" w:lineRule="auto"/>
        <w:jc w:val="center"/>
        <w:rPr>
          <w:rFonts w:ascii="GHEA Grapalat" w:hAnsi="GHEA Grapalat"/>
          <w:i w:val="0"/>
          <w:lang w:val="af-ZA"/>
        </w:rPr>
      </w:pPr>
      <w:r w:rsidRPr="00E6597C">
        <w:rPr>
          <w:rFonts w:ascii="GHEA Grapalat" w:hAnsi="GHEA Grapalat"/>
          <w:i w:val="0"/>
          <w:lang w:val="af-ZA"/>
        </w:rPr>
        <w:t xml:space="preserve">Ընթացակարգի ծածկագիրը` </w:t>
      </w:r>
      <w:r>
        <w:rPr>
          <w:rFonts w:ascii="GHEA Grapalat" w:hAnsi="GHEA Grapalat"/>
          <w:i w:val="0"/>
          <w:lang w:val="af-ZA"/>
        </w:rPr>
        <w:t xml:space="preserve"> </w:t>
      </w:r>
      <w:r w:rsidR="00267179">
        <w:rPr>
          <w:rFonts w:ascii="GHEA Grapalat" w:hAnsi="GHEA Grapalat"/>
          <w:i w:val="0"/>
          <w:lang w:val="en-US"/>
        </w:rPr>
        <w:t>ՇՄԱՀ</w:t>
      </w:r>
      <w:r w:rsidR="00267179" w:rsidRPr="00267179">
        <w:rPr>
          <w:rFonts w:ascii="GHEA Grapalat" w:hAnsi="GHEA Grapalat"/>
          <w:i w:val="0"/>
          <w:lang w:val="af-ZA"/>
        </w:rPr>
        <w:t>-</w:t>
      </w:r>
      <w:r w:rsidR="00267179">
        <w:rPr>
          <w:rFonts w:ascii="GHEA Grapalat" w:hAnsi="GHEA Grapalat"/>
          <w:i w:val="0"/>
          <w:lang w:val="en-US"/>
        </w:rPr>
        <w:t>ՍԾ</w:t>
      </w:r>
      <w:r w:rsidR="00267179" w:rsidRPr="00267179">
        <w:rPr>
          <w:rFonts w:ascii="GHEA Grapalat" w:hAnsi="GHEA Grapalat"/>
          <w:i w:val="0"/>
          <w:lang w:val="af-ZA"/>
        </w:rPr>
        <w:t>-</w:t>
      </w:r>
      <w:r w:rsidR="00267179">
        <w:rPr>
          <w:rFonts w:ascii="GHEA Grapalat" w:hAnsi="GHEA Grapalat"/>
          <w:i w:val="0"/>
          <w:lang w:val="en-US"/>
        </w:rPr>
        <w:t>ԲՄԱՇՁԲ</w:t>
      </w:r>
      <w:r w:rsidR="00267179" w:rsidRPr="00267179">
        <w:rPr>
          <w:rFonts w:ascii="GHEA Grapalat" w:hAnsi="GHEA Grapalat"/>
          <w:i w:val="0"/>
          <w:lang w:val="af-ZA"/>
        </w:rPr>
        <w:t xml:space="preserve">-21/11        </w:t>
      </w:r>
    </w:p>
    <w:p w:rsidR="00C66BF2" w:rsidRPr="00E6597C" w:rsidRDefault="00C66BF2" w:rsidP="00C66BF2">
      <w:pPr>
        <w:pStyle w:val="a3"/>
        <w:spacing w:line="240" w:lineRule="auto"/>
        <w:rPr>
          <w:rFonts w:ascii="GHEA Grapalat" w:hAnsi="GHEA Grapalat"/>
          <w:i w:val="0"/>
          <w:lang w:val="af-ZA"/>
        </w:rPr>
      </w:pPr>
    </w:p>
    <w:p w:rsidR="00C66BF2" w:rsidRPr="00E6597C" w:rsidRDefault="00C66BF2" w:rsidP="00C66BF2">
      <w:pPr>
        <w:pStyle w:val="a3"/>
        <w:spacing w:line="240" w:lineRule="auto"/>
        <w:ind w:firstLine="708"/>
        <w:jc w:val="left"/>
        <w:rPr>
          <w:rFonts w:ascii="GHEA Grapalat" w:hAnsi="GHEA Grapalat"/>
          <w:i w:val="0"/>
          <w:lang w:val="af-ZA"/>
        </w:rPr>
      </w:pPr>
      <w:r w:rsidRPr="00E6597C">
        <w:rPr>
          <w:rFonts w:ascii="GHEA Grapalat" w:hAnsi="GHEA Grapalat"/>
          <w:i w:val="0"/>
          <w:lang w:val="af-ZA"/>
        </w:rPr>
        <w:t xml:space="preserve">Պատվիրատուն` </w:t>
      </w:r>
      <w:r>
        <w:rPr>
          <w:rFonts w:ascii="GHEA Grapalat" w:hAnsi="GHEA Grapalat"/>
          <w:i w:val="0"/>
          <w:lang w:val="af-ZA"/>
        </w:rPr>
        <w:t>Ախուրյանի համայնքապետարանի</w:t>
      </w:r>
      <w:r w:rsidRPr="00E6597C">
        <w:rPr>
          <w:rFonts w:ascii="GHEA Grapalat" w:hAnsi="GHEA Grapalat"/>
          <w:i w:val="0"/>
          <w:lang w:val="af-ZA"/>
        </w:rPr>
        <w:t>, որը գտնվում է</w:t>
      </w:r>
      <w:r>
        <w:rPr>
          <w:rFonts w:ascii="GHEA Grapalat" w:hAnsi="GHEA Grapalat"/>
          <w:i w:val="0"/>
          <w:lang w:val="af-ZA"/>
        </w:rPr>
        <w:t xml:space="preserve"> ՀՀ Շիրակի մարզ, գ.Ախուրյան, Գյումրու խճուղի 42 </w:t>
      </w:r>
      <w:r w:rsidRPr="00E6597C">
        <w:rPr>
          <w:rFonts w:ascii="GHEA Grapalat" w:hAnsi="GHEA Grapalat"/>
          <w:i w:val="0"/>
          <w:lang w:val="af-ZA"/>
        </w:rPr>
        <w:t xml:space="preserve"> հասցեում, հայտարարում է բաց մրցույթ, որն իրականացվում է մեկ փուլով:</w:t>
      </w:r>
    </w:p>
    <w:p w:rsidR="00C66BF2" w:rsidRPr="00E73054" w:rsidRDefault="00C66BF2" w:rsidP="00C66BF2">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Pr="00E6597C">
        <w:rPr>
          <w:rFonts w:ascii="GHEA Grapalat" w:hAnsi="GHEA Grapalat"/>
          <w:i w:val="0"/>
          <w:lang w:val="af-ZA"/>
        </w:rPr>
        <w:t>Սույն ընթացակարգի</w:t>
      </w:r>
      <w:bookmarkEnd w:id="0"/>
      <w:r w:rsidRPr="00E6597C">
        <w:rPr>
          <w:rFonts w:ascii="GHEA Grapalat" w:hAnsi="GHEA Grapalat"/>
          <w:i w:val="0"/>
          <w:lang w:val="af-ZA"/>
        </w:rPr>
        <w:t xml:space="preserve"> արդյունքում </w:t>
      </w:r>
      <w:r w:rsidRPr="00E6597C">
        <w:rPr>
          <w:rFonts w:ascii="GHEA Grapalat" w:hAnsi="GHEA Grapalat"/>
          <w:i w:val="0"/>
          <w:lang w:val="hy-AM"/>
        </w:rPr>
        <w:t>ընտրված</w:t>
      </w:r>
      <w:r w:rsidRPr="00E6597C">
        <w:rPr>
          <w:rFonts w:ascii="GHEA Grapalat" w:hAnsi="GHEA Grapalat"/>
          <w:i w:val="0"/>
          <w:lang w:val="af-ZA"/>
        </w:rPr>
        <w:t xml:space="preserve"> մասնակցին սահմանված կարգով կառաջարկվի կնքել </w:t>
      </w:r>
      <w:r w:rsidR="00B154FB">
        <w:rPr>
          <w:rFonts w:ascii="GHEA Grapalat" w:hAnsi="GHEA Grapalat"/>
          <w:b/>
          <w:i w:val="0"/>
          <w:lang w:val="af-ZA"/>
        </w:rPr>
        <w:t>ՀՀ Շիրակի մարզի Ախուրյան խոշորացված համայնքի կոմունալ ծառայությունների և ճանապարհների սպաս</w:t>
      </w:r>
      <w:r w:rsidR="008259DB">
        <w:rPr>
          <w:rFonts w:ascii="GHEA Grapalat" w:hAnsi="GHEA Grapalat"/>
          <w:b/>
          <w:i w:val="0"/>
          <w:lang w:val="hy-AM"/>
        </w:rPr>
        <w:t>ա</w:t>
      </w:r>
      <w:r w:rsidR="00B154FB">
        <w:rPr>
          <w:rFonts w:ascii="GHEA Grapalat" w:hAnsi="GHEA Grapalat"/>
          <w:b/>
          <w:i w:val="0"/>
          <w:lang w:val="af-ZA"/>
        </w:rPr>
        <w:t xml:space="preserve">րկումն իրականացնող տեխնիկական միջոցների կայանման սպասարկման կենտրոնի կառուցման շին.աշխատանքների  </w:t>
      </w:r>
      <w:r>
        <w:rPr>
          <w:rFonts w:ascii="GHEA Grapalat" w:hAnsi="GHEA Grapalat"/>
          <w:i w:val="0"/>
          <w:lang w:val="af-ZA"/>
        </w:rPr>
        <w:t xml:space="preserve"> </w:t>
      </w:r>
      <w:r w:rsidRPr="00E6597C">
        <w:rPr>
          <w:rFonts w:ascii="GHEA Grapalat" w:hAnsi="GHEA Grapalat"/>
          <w:i w:val="0"/>
          <w:lang w:val="af-ZA"/>
        </w:rPr>
        <w:t xml:space="preserve">կատարման պայմանագիր (այսուհետ` պայմանագիր)։ </w:t>
      </w:r>
    </w:p>
    <w:p w:rsidR="00C66BF2" w:rsidRPr="00E6597C" w:rsidRDefault="00C66BF2" w:rsidP="00C66BF2">
      <w:pPr>
        <w:pStyle w:val="a3"/>
        <w:spacing w:line="240" w:lineRule="auto"/>
        <w:ind w:firstLine="0"/>
        <w:rPr>
          <w:rFonts w:ascii="GHEA Grapalat" w:hAnsi="GHEA Grapalat"/>
          <w:i w:val="0"/>
          <w:lang w:val="af-ZA"/>
        </w:rPr>
      </w:pPr>
      <w:r w:rsidRPr="00E6597C">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66BF2" w:rsidRPr="00E6597C" w:rsidRDefault="00C66BF2" w:rsidP="00C66BF2">
      <w:pPr>
        <w:ind w:firstLine="720"/>
        <w:jc w:val="both"/>
        <w:rPr>
          <w:rFonts w:ascii="GHEA Grapalat" w:hAnsi="GHEA Grapalat"/>
          <w:sz w:val="20"/>
          <w:szCs w:val="20"/>
          <w:lang w:val="af-ZA"/>
        </w:rPr>
      </w:pPr>
      <w:r w:rsidRPr="00E6597C">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66BF2" w:rsidRPr="00E6597C" w:rsidRDefault="00C66BF2" w:rsidP="00C66BF2">
      <w:pPr>
        <w:pStyle w:val="a3"/>
        <w:spacing w:line="240" w:lineRule="auto"/>
        <w:rPr>
          <w:rFonts w:ascii="GHEA Grapalat" w:hAnsi="GHEA Grapalat"/>
          <w:i w:val="0"/>
          <w:lang w:val="af-ZA"/>
        </w:rPr>
      </w:pPr>
      <w:r w:rsidRPr="00E6597C">
        <w:rPr>
          <w:rFonts w:ascii="GHEA Grapalat" w:hAnsi="GHEA Grapalat"/>
          <w:i w:val="0"/>
          <w:lang w:val="af-ZA"/>
        </w:rPr>
        <w:t xml:space="preserve">Ընտրված մասնակիցը որոշվում է </w:t>
      </w:r>
      <w:bookmarkStart w:id="1" w:name="_Hlk23167512"/>
      <w:r w:rsidRPr="00E6597C">
        <w:rPr>
          <w:rFonts w:ascii="GHEA Grapalat" w:hAnsi="GHEA Grapalat"/>
          <w:i w:val="0"/>
          <w:lang w:val="af-ZA"/>
        </w:rPr>
        <w:t xml:space="preserve">ոչ գնային պայմաններով բավարար գնահատված </w:t>
      </w:r>
      <w:bookmarkEnd w:id="1"/>
      <w:r w:rsidRPr="00E6597C">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C66BF2" w:rsidRPr="00E6597C" w:rsidRDefault="00C66BF2" w:rsidP="00C66BF2">
      <w:pPr>
        <w:pStyle w:val="a3"/>
        <w:spacing w:line="240" w:lineRule="auto"/>
        <w:rPr>
          <w:rFonts w:ascii="GHEA Grapalat" w:hAnsi="GHEA Grapalat"/>
          <w:i w:val="0"/>
          <w:lang w:val="af-ZA"/>
        </w:rPr>
      </w:pPr>
      <w:r w:rsidRPr="00E6597C">
        <w:rPr>
          <w:rFonts w:ascii="GHEA Grapalat" w:hAnsi="GHEA Grapalat"/>
          <w:i w:val="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00D651B2">
        <w:rPr>
          <w:rFonts w:ascii="GHEA Grapalat" w:hAnsi="GHEA Grapalat"/>
          <w:b/>
          <w:i w:val="0"/>
          <w:lang w:val="af-ZA"/>
        </w:rPr>
        <w:t>40</w:t>
      </w:r>
      <w:r w:rsidRPr="00CA2AC6">
        <w:rPr>
          <w:rFonts w:ascii="GHEA Grapalat" w:hAnsi="GHEA Grapalat"/>
          <w:b/>
          <w:i w:val="0"/>
          <w:lang w:val="af-ZA"/>
        </w:rPr>
        <w:t>-րդ օրը ժամը 15:00</w:t>
      </w:r>
      <w:r w:rsidRPr="00E6597C">
        <w:rPr>
          <w:rFonts w:ascii="GHEA Grapalat" w:hAnsi="GHEA Grapalat"/>
          <w:i w:val="0"/>
          <w:lang w:val="af-ZA"/>
        </w:rPr>
        <w:t>-ը։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w:t>
      </w:r>
    </w:p>
    <w:p w:rsidR="00C66BF2" w:rsidRPr="00E6597C" w:rsidRDefault="00C66BF2" w:rsidP="00C66BF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66BF2" w:rsidRPr="00E6597C" w:rsidRDefault="00C66BF2" w:rsidP="00C66BF2">
      <w:pPr>
        <w:pStyle w:val="a3"/>
        <w:spacing w:line="240" w:lineRule="auto"/>
        <w:rPr>
          <w:rFonts w:ascii="GHEA Grapalat" w:hAnsi="GHEA Grapalat"/>
          <w:i w:val="0"/>
          <w:lang w:val="af-ZA"/>
        </w:rPr>
      </w:pPr>
      <w:r w:rsidRPr="00E6597C">
        <w:rPr>
          <w:rFonts w:ascii="GHEA Grapalat" w:hAnsi="GHEA Grapalat"/>
          <w:i w:val="0"/>
          <w:lang w:val="af-ZA"/>
        </w:rPr>
        <w:t xml:space="preserve">Հրավեր չստանալը չի սահմանափակում մասնակցի` սույն ընթացակարգին մասնակցելու իրավունքը։ </w:t>
      </w:r>
    </w:p>
    <w:p w:rsidR="00C66BF2" w:rsidRPr="00E6597C" w:rsidRDefault="00C66BF2" w:rsidP="00C66BF2">
      <w:pPr>
        <w:pStyle w:val="a3"/>
        <w:spacing w:line="240" w:lineRule="auto"/>
        <w:rPr>
          <w:rFonts w:ascii="GHEA Grapalat" w:hAnsi="GHEA Grapalat"/>
          <w:i w:val="0"/>
          <w:lang w:val="af-ZA"/>
        </w:rPr>
      </w:pPr>
      <w:r w:rsidRPr="00E6597C">
        <w:rPr>
          <w:rFonts w:ascii="GHEA Grapalat" w:hAnsi="GHEA Grapalat"/>
          <w:i w:val="0"/>
          <w:lang w:val="af-ZA"/>
        </w:rPr>
        <w:t>Սույն ընթացակարգին մասնակցության հայտերն անհրաժեշտ է ներկայացնել</w:t>
      </w:r>
      <w:r w:rsidRPr="00E6597C">
        <w:rPr>
          <w:rFonts w:ascii="GHEA Grapalat" w:hAnsi="GHEA Grapalat"/>
          <w:i w:val="0"/>
          <w:lang w:val="af-ZA" w:eastAsia="ru-RU"/>
        </w:rPr>
        <w:t xml:space="preserve">    </w:t>
      </w:r>
      <w:r>
        <w:rPr>
          <w:rFonts w:ascii="GHEA Grapalat" w:hAnsi="GHEA Grapalat"/>
          <w:i w:val="0"/>
          <w:lang w:val="af-ZA"/>
        </w:rPr>
        <w:t xml:space="preserve">ՀՀ Շիրակի մարզ, գ.Ախուրյան, Գյումրու խճուղի 42 </w:t>
      </w:r>
      <w:r w:rsidRPr="00E6597C">
        <w:rPr>
          <w:rFonts w:ascii="GHEA Grapalat" w:hAnsi="GHEA Grapalat"/>
          <w:i w:val="0"/>
          <w:lang w:val="af-ZA"/>
        </w:rPr>
        <w:t xml:space="preserve"> հասցեով,փաստաթղթային ձևով</w:t>
      </w:r>
      <w:r w:rsidRPr="00E6597C">
        <w:rPr>
          <w:rFonts w:ascii="GHEA Grapalat" w:hAnsi="GHEA Grapalat"/>
          <w:i w:val="0"/>
          <w:lang w:val="af-ZA" w:eastAsia="ru-RU"/>
        </w:rPr>
        <w:t xml:space="preserve"> </w:t>
      </w:r>
      <w:r w:rsidRPr="00E6597C">
        <w:rPr>
          <w:rFonts w:ascii="GHEA Grapalat" w:hAnsi="GHEA Grapalat"/>
          <w:i w:val="0"/>
          <w:lang w:val="af-ZA"/>
        </w:rPr>
        <w:t xml:space="preserve">մինչև սույն հայտարարության հրապարակման օրվանից հաշված </w:t>
      </w:r>
      <w:r w:rsidR="00D651B2">
        <w:rPr>
          <w:rFonts w:ascii="GHEA Grapalat" w:hAnsi="GHEA Grapalat"/>
          <w:b/>
          <w:i w:val="0"/>
          <w:lang w:val="af-ZA"/>
        </w:rPr>
        <w:t>40</w:t>
      </w:r>
      <w:r w:rsidRPr="00680D37">
        <w:rPr>
          <w:rFonts w:ascii="GHEA Grapalat" w:hAnsi="GHEA Grapalat"/>
          <w:b/>
          <w:i w:val="0"/>
          <w:lang w:val="af-ZA"/>
        </w:rPr>
        <w:t>-րդ օրվա ժամը 15:00</w:t>
      </w:r>
      <w:r w:rsidRPr="00E6597C">
        <w:rPr>
          <w:rFonts w:ascii="GHEA Grapalat" w:hAnsi="GHEA Grapalat"/>
          <w:i w:val="0"/>
          <w:lang w:val="af-ZA"/>
        </w:rPr>
        <w:t xml:space="preserve">-ը: Հայտերը, հայերենից բացի, կարող են ներկայացվել նաև անգլերեն կամ ռուսերեն: </w:t>
      </w:r>
    </w:p>
    <w:p w:rsidR="00C66BF2" w:rsidRPr="00E6597C" w:rsidRDefault="00C66BF2" w:rsidP="00C66BF2">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Հայտերի բացումը տեղի կունենա </w:t>
      </w:r>
      <w:r>
        <w:rPr>
          <w:rFonts w:ascii="GHEA Grapalat" w:hAnsi="GHEA Grapalat"/>
          <w:i w:val="0"/>
          <w:lang w:val="af-ZA"/>
        </w:rPr>
        <w:t xml:space="preserve">ՀՀ Շիրակի մարզ, գ.Ախուրյան, Գյումրու խճուղի 42 </w:t>
      </w:r>
      <w:r w:rsidRPr="00E6597C">
        <w:rPr>
          <w:rFonts w:ascii="GHEA Grapalat" w:hAnsi="GHEA Grapalat"/>
          <w:i w:val="0"/>
          <w:lang w:val="af-ZA"/>
        </w:rPr>
        <w:t>հասցե</w:t>
      </w:r>
      <w:r>
        <w:rPr>
          <w:rFonts w:ascii="GHEA Grapalat" w:hAnsi="GHEA Grapalat"/>
          <w:i w:val="0"/>
          <w:lang w:val="af-ZA"/>
        </w:rPr>
        <w:t xml:space="preserve">ում,  </w:t>
      </w:r>
      <w:r w:rsidRPr="00E1239A">
        <w:rPr>
          <w:rFonts w:ascii="GHEA Grapalat" w:hAnsi="GHEA Grapalat"/>
          <w:b/>
          <w:i w:val="0"/>
          <w:lang w:val="af-ZA"/>
        </w:rPr>
        <w:t>«2021» «</w:t>
      </w:r>
      <w:r w:rsidR="00F406C4">
        <w:rPr>
          <w:rFonts w:ascii="GHEA Grapalat" w:hAnsi="GHEA Grapalat"/>
          <w:b/>
          <w:i w:val="0"/>
          <w:lang w:val="hy-AM"/>
        </w:rPr>
        <w:t>օգոստոսի</w:t>
      </w:r>
      <w:r w:rsidR="00EA0A62">
        <w:rPr>
          <w:rFonts w:ascii="GHEA Grapalat" w:hAnsi="GHEA Grapalat"/>
          <w:b/>
          <w:i w:val="0"/>
          <w:lang w:val="af-ZA"/>
        </w:rPr>
        <w:t>» «</w:t>
      </w:r>
      <w:r w:rsidR="00B747C3">
        <w:rPr>
          <w:rFonts w:ascii="GHEA Grapalat" w:hAnsi="GHEA Grapalat"/>
          <w:b/>
          <w:i w:val="0"/>
          <w:lang w:val="af-ZA"/>
        </w:rPr>
        <w:t>21</w:t>
      </w:r>
      <w:r w:rsidRPr="00E1239A">
        <w:rPr>
          <w:rFonts w:ascii="GHEA Grapalat" w:hAnsi="GHEA Grapalat"/>
          <w:b/>
          <w:i w:val="0"/>
          <w:lang w:val="af-ZA"/>
        </w:rPr>
        <w:t xml:space="preserve">» -ին ժամը  </w:t>
      </w:r>
      <w:r w:rsidRPr="00680D37">
        <w:rPr>
          <w:rFonts w:ascii="GHEA Grapalat" w:hAnsi="GHEA Grapalat"/>
          <w:b/>
          <w:i w:val="0"/>
          <w:lang w:val="af-ZA"/>
        </w:rPr>
        <w:t>15:00</w:t>
      </w:r>
      <w:r w:rsidRPr="00E1239A">
        <w:rPr>
          <w:rFonts w:ascii="GHEA Grapalat" w:hAnsi="GHEA Grapalat"/>
          <w:b/>
          <w:i w:val="0"/>
          <w:lang w:val="af-ZA"/>
        </w:rPr>
        <w:t>-ի</w:t>
      </w:r>
      <w:r w:rsidRPr="00E6597C">
        <w:rPr>
          <w:rFonts w:ascii="GHEA Grapalat" w:hAnsi="GHEA Grapalat"/>
          <w:i w:val="0"/>
          <w:lang w:val="af-ZA"/>
        </w:rPr>
        <w:t xml:space="preserve">ն։   </w:t>
      </w:r>
    </w:p>
    <w:p w:rsidR="00C66BF2" w:rsidRPr="00E6597C" w:rsidRDefault="00C66BF2" w:rsidP="00C66BF2">
      <w:pPr>
        <w:pStyle w:val="a3"/>
        <w:spacing w:line="240" w:lineRule="auto"/>
        <w:ind w:firstLine="708"/>
        <w:rPr>
          <w:rFonts w:ascii="GHEA Grapalat" w:hAnsi="GHEA Grapalat"/>
          <w:i w:val="0"/>
          <w:lang w:val="af-ZA"/>
        </w:rPr>
      </w:pPr>
    </w:p>
    <w:p w:rsidR="00C66BF2" w:rsidRPr="00E6597C" w:rsidRDefault="00C66BF2" w:rsidP="00C66BF2">
      <w:pPr>
        <w:pStyle w:val="a3"/>
        <w:spacing w:line="240" w:lineRule="auto"/>
        <w:rPr>
          <w:rFonts w:ascii="GHEA Grapalat" w:hAnsi="GHEA Grapalat"/>
          <w:i w:val="0"/>
          <w:lang w:val="af-ZA"/>
        </w:rPr>
      </w:pPr>
      <w:r w:rsidRPr="00E6597C">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C66BF2" w:rsidRPr="00E6597C" w:rsidRDefault="00C66BF2" w:rsidP="00C66BF2">
      <w:pPr>
        <w:pStyle w:val="a3"/>
        <w:spacing w:line="240" w:lineRule="auto"/>
        <w:rPr>
          <w:rFonts w:ascii="GHEA Grapalat" w:hAnsi="GHEA Grapalat"/>
          <w:i w:val="0"/>
          <w:lang w:val="af-ZA"/>
        </w:rPr>
      </w:pPr>
      <w:r w:rsidRPr="00E6597C">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u w:val="single"/>
          <w:lang w:val="af-ZA"/>
        </w:rPr>
        <w:t>Անահիտ Յավրումյան</w:t>
      </w:r>
      <w:r w:rsidRPr="00E6597C">
        <w:rPr>
          <w:rFonts w:ascii="GHEA Grapalat" w:hAnsi="GHEA Grapalat"/>
          <w:i w:val="0"/>
          <w:lang w:val="af-ZA"/>
        </w:rPr>
        <w:t>ին</w:t>
      </w:r>
    </w:p>
    <w:p w:rsidR="00C66BF2" w:rsidRPr="00E6597C" w:rsidRDefault="00C66BF2" w:rsidP="00C66BF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t xml:space="preserve">             </w:t>
      </w:r>
      <w:r w:rsidRPr="00E6597C">
        <w:rPr>
          <w:rFonts w:ascii="GHEA Grapalat" w:hAnsi="GHEA Grapalat"/>
          <w:i w:val="0"/>
          <w:sz w:val="16"/>
          <w:szCs w:val="16"/>
          <w:lang w:val="af-ZA"/>
        </w:rPr>
        <w:t>անունը, ազգանունը</w:t>
      </w:r>
    </w:p>
    <w:p w:rsidR="00C66BF2" w:rsidRPr="00E6597C" w:rsidRDefault="00C66BF2" w:rsidP="00C66BF2">
      <w:pPr>
        <w:pStyle w:val="a3"/>
        <w:spacing w:line="240" w:lineRule="auto"/>
        <w:rPr>
          <w:rFonts w:ascii="GHEA Grapalat" w:hAnsi="GHEA Grapalat"/>
          <w:i w:val="0"/>
          <w:u w:val="single"/>
          <w:lang w:val="af-ZA"/>
        </w:rPr>
      </w:pPr>
      <w:r w:rsidRPr="00E6597C">
        <w:rPr>
          <w:rFonts w:ascii="GHEA Grapalat" w:hAnsi="GHEA Grapalat"/>
          <w:i w:val="0"/>
          <w:lang w:val="af-ZA"/>
        </w:rPr>
        <w:t xml:space="preserve">                                      Հեռախոս</w:t>
      </w:r>
      <w:r>
        <w:rPr>
          <w:rFonts w:ascii="GHEA Grapalat" w:hAnsi="GHEA Grapalat"/>
          <w:i w:val="0"/>
          <w:lang w:val="af-ZA"/>
        </w:rPr>
        <w:t xml:space="preserve"> /</w:t>
      </w:r>
      <w:r>
        <w:rPr>
          <w:rFonts w:ascii="GHEA Grapalat" w:hAnsi="GHEA Grapalat"/>
          <w:i w:val="0"/>
          <w:u w:val="single"/>
          <w:lang w:val="af-ZA"/>
        </w:rPr>
        <w:t>0312/7-08-85</w:t>
      </w:r>
    </w:p>
    <w:p w:rsidR="00C66BF2" w:rsidRPr="00E6597C" w:rsidRDefault="00C66BF2" w:rsidP="00C66BF2">
      <w:pPr>
        <w:pStyle w:val="a3"/>
        <w:spacing w:line="240" w:lineRule="auto"/>
        <w:rPr>
          <w:rFonts w:ascii="GHEA Grapalat" w:hAnsi="GHEA Grapalat"/>
          <w:i w:val="0"/>
          <w:lang w:val="af-ZA"/>
        </w:rPr>
      </w:pPr>
    </w:p>
    <w:p w:rsidR="00C66BF2" w:rsidRPr="00B80A9F" w:rsidRDefault="00C66BF2" w:rsidP="00C66BF2">
      <w:pPr>
        <w:pStyle w:val="a3"/>
        <w:spacing w:line="240" w:lineRule="auto"/>
        <w:rPr>
          <w:rFonts w:ascii="GHEA Grapalat" w:hAnsi="GHEA Grapalat"/>
          <w:i w:val="0"/>
          <w:u w:val="single"/>
          <w:lang w:val="hy-AM"/>
        </w:rPr>
      </w:pPr>
      <w:r w:rsidRPr="00E6597C">
        <w:rPr>
          <w:rFonts w:ascii="GHEA Grapalat" w:hAnsi="GHEA Grapalat"/>
          <w:i w:val="0"/>
          <w:lang w:val="af-ZA"/>
        </w:rPr>
        <w:t xml:space="preserve">                                        Էլ. փոստ </w:t>
      </w:r>
      <w:r>
        <w:rPr>
          <w:rFonts w:ascii="GHEA Grapalat" w:hAnsi="GHEA Grapalat"/>
          <w:i w:val="0"/>
          <w:u w:val="single"/>
          <w:lang w:val="hy-AM"/>
        </w:rPr>
        <w:t>anahit.yavrumyan@mail.ru</w:t>
      </w:r>
    </w:p>
    <w:p w:rsidR="00C66BF2" w:rsidRPr="00E6597C" w:rsidRDefault="00C66BF2" w:rsidP="00C66BF2">
      <w:pPr>
        <w:pStyle w:val="a3"/>
        <w:spacing w:line="240" w:lineRule="auto"/>
        <w:rPr>
          <w:rFonts w:ascii="GHEA Grapalat" w:hAnsi="GHEA Grapalat"/>
          <w:i w:val="0"/>
          <w:lang w:val="af-ZA"/>
        </w:rPr>
      </w:pPr>
    </w:p>
    <w:p w:rsidR="00C66BF2" w:rsidRPr="00E6597C" w:rsidRDefault="00C66BF2" w:rsidP="00C66BF2">
      <w:pPr>
        <w:pStyle w:val="a3"/>
        <w:spacing w:line="240" w:lineRule="auto"/>
        <w:rPr>
          <w:rFonts w:ascii="GHEA Grapalat" w:hAnsi="GHEA Grapalat"/>
          <w:i w:val="0"/>
          <w:lang w:val="af-ZA"/>
        </w:rPr>
      </w:pPr>
    </w:p>
    <w:p w:rsidR="00C66BF2" w:rsidRPr="00E6597C" w:rsidRDefault="00C66BF2" w:rsidP="00C66BF2">
      <w:pPr>
        <w:pStyle w:val="a3"/>
        <w:spacing w:line="240" w:lineRule="auto"/>
        <w:rPr>
          <w:rFonts w:ascii="GHEA Grapalat" w:hAnsi="GHEA Grapalat"/>
          <w:i w:val="0"/>
          <w:lang w:val="af-ZA"/>
        </w:rPr>
      </w:pPr>
    </w:p>
    <w:p w:rsidR="00C66BF2" w:rsidRPr="00132709" w:rsidRDefault="00C66BF2" w:rsidP="00C66BF2">
      <w:pPr>
        <w:pStyle w:val="a3"/>
        <w:spacing w:line="240" w:lineRule="auto"/>
        <w:ind w:firstLine="0"/>
        <w:jc w:val="left"/>
        <w:rPr>
          <w:rFonts w:ascii="GHEA Grapalat" w:hAnsi="GHEA Grapalat"/>
          <w:i w:val="0"/>
          <w:u w:val="single"/>
          <w:lang w:val="hy-AM"/>
        </w:rPr>
      </w:pPr>
      <w:r w:rsidRPr="00E6597C">
        <w:rPr>
          <w:rFonts w:ascii="GHEA Grapalat" w:hAnsi="GHEA Grapalat"/>
          <w:i w:val="0"/>
          <w:lang w:val="af-ZA"/>
        </w:rPr>
        <w:t xml:space="preserve">Պատվիրատու </w:t>
      </w:r>
      <w:r w:rsidRPr="00E6597C">
        <w:rPr>
          <w:rFonts w:ascii="GHEA Grapalat" w:hAnsi="GHEA Grapalat"/>
          <w:i w:val="0"/>
          <w:u w:val="single"/>
          <w:lang w:val="af-ZA"/>
        </w:rPr>
        <w:tab/>
      </w:r>
      <w:r>
        <w:rPr>
          <w:rFonts w:ascii="GHEA Grapalat" w:hAnsi="GHEA Grapalat"/>
          <w:i w:val="0"/>
          <w:u w:val="single"/>
          <w:lang w:val="hy-AM"/>
        </w:rPr>
        <w:t>Ախուրյանի համայնքապետարան</w:t>
      </w:r>
    </w:p>
    <w:p w:rsidR="00C66BF2" w:rsidRPr="00E6597C" w:rsidRDefault="00C66BF2" w:rsidP="00C66BF2">
      <w:pPr>
        <w:pStyle w:val="a3"/>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p>
    <w:p w:rsidR="00C66BF2" w:rsidRPr="00E6597C" w:rsidRDefault="00C66BF2" w:rsidP="00C66BF2">
      <w:pPr>
        <w:pStyle w:val="31"/>
        <w:spacing w:after="240" w:line="240" w:lineRule="auto"/>
        <w:ind w:firstLine="709"/>
        <w:rPr>
          <w:rFonts w:ascii="GHEA Grapalat" w:hAnsi="GHEA Grapalat" w:cs="Sylfaen"/>
          <w:b/>
          <w:lang w:val="es-ES"/>
        </w:rPr>
      </w:pPr>
      <w:bookmarkStart w:id="2" w:name="_GoBack"/>
      <w:bookmarkEnd w:id="2"/>
    </w:p>
    <w:p w:rsidR="00C66BF2" w:rsidRPr="00E6597C" w:rsidRDefault="00C66BF2" w:rsidP="00C66BF2">
      <w:pPr>
        <w:pStyle w:val="a3"/>
        <w:spacing w:line="240" w:lineRule="auto"/>
        <w:ind w:left="1404"/>
        <w:rPr>
          <w:rFonts w:ascii="GHEA Grapalat" w:hAnsi="GHEA Grapalat"/>
          <w:i w:val="0"/>
          <w:lang w:val="af-ZA"/>
        </w:rPr>
      </w:pPr>
    </w:p>
    <w:p w:rsidR="00C66BF2" w:rsidRPr="00E6597C" w:rsidRDefault="00C66BF2" w:rsidP="00C66BF2">
      <w:pPr>
        <w:pStyle w:val="a3"/>
        <w:spacing w:line="240" w:lineRule="auto"/>
        <w:ind w:left="1404"/>
        <w:rPr>
          <w:rFonts w:ascii="GHEA Grapalat" w:hAnsi="GHEA Grapalat"/>
          <w:i w:val="0"/>
          <w:lang w:val="af-ZA"/>
        </w:rPr>
      </w:pPr>
    </w:p>
    <w:p w:rsidR="00C66BF2" w:rsidRDefault="00C66BF2" w:rsidP="00C66BF2">
      <w:pPr>
        <w:pStyle w:val="aa"/>
        <w:ind w:right="-7" w:firstLine="567"/>
        <w:jc w:val="right"/>
        <w:rPr>
          <w:rFonts w:ascii="GHEA Grapalat" w:hAnsi="GHEA Grapalat" w:cs="Sylfaen"/>
          <w:i/>
          <w:sz w:val="22"/>
          <w:lang w:val="af-ZA"/>
        </w:rPr>
      </w:pPr>
    </w:p>
    <w:p w:rsidR="00FD5438" w:rsidRDefault="00FD5438" w:rsidP="00C66BF2">
      <w:pPr>
        <w:pStyle w:val="aa"/>
        <w:ind w:right="-7" w:firstLine="567"/>
        <w:jc w:val="right"/>
        <w:rPr>
          <w:rFonts w:ascii="GHEA Grapalat" w:hAnsi="GHEA Grapalat" w:cs="Sylfaen"/>
          <w:i/>
          <w:sz w:val="22"/>
          <w:lang w:val="af-ZA"/>
        </w:rPr>
      </w:pPr>
    </w:p>
    <w:p w:rsidR="00FD5438" w:rsidRPr="00E6597C" w:rsidRDefault="00FD5438" w:rsidP="00C66BF2">
      <w:pPr>
        <w:pStyle w:val="aa"/>
        <w:ind w:right="-7" w:firstLine="567"/>
        <w:jc w:val="right"/>
        <w:rPr>
          <w:rFonts w:ascii="GHEA Grapalat" w:hAnsi="GHEA Grapalat" w:cs="Sylfaen"/>
          <w:i/>
          <w:sz w:val="22"/>
          <w:lang w:val="af-ZA"/>
        </w:rPr>
      </w:pPr>
    </w:p>
    <w:p w:rsidR="00C66BF2" w:rsidRPr="00E6597C" w:rsidRDefault="00C66BF2" w:rsidP="00C66BF2">
      <w:pPr>
        <w:pStyle w:val="aa"/>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rsidR="00C66BF2" w:rsidRPr="00E6597C" w:rsidRDefault="00267179" w:rsidP="00C66BF2">
      <w:pPr>
        <w:pStyle w:val="aa"/>
        <w:spacing w:after="0"/>
        <w:ind w:firstLine="567"/>
        <w:jc w:val="right"/>
        <w:rPr>
          <w:rFonts w:ascii="GHEA Grapalat" w:hAnsi="GHEA Grapalat" w:cs="Sylfaen"/>
          <w:i/>
          <w:sz w:val="20"/>
          <w:szCs w:val="20"/>
          <w:lang w:val="af-ZA"/>
        </w:rPr>
      </w:pPr>
      <w:r>
        <w:rPr>
          <w:rFonts w:ascii="GHEA Grapalat" w:hAnsi="GHEA Grapalat"/>
          <w:i/>
        </w:rPr>
        <w:t>ՇՄԱՀ</w:t>
      </w:r>
      <w:r w:rsidRPr="00FB3B44">
        <w:rPr>
          <w:rFonts w:ascii="GHEA Grapalat" w:hAnsi="GHEA Grapalat"/>
          <w:i/>
          <w:lang w:val="af-ZA"/>
        </w:rPr>
        <w:t>-</w:t>
      </w:r>
      <w:r>
        <w:rPr>
          <w:rFonts w:ascii="GHEA Grapalat" w:hAnsi="GHEA Grapalat"/>
          <w:i/>
        </w:rPr>
        <w:t>ՍԾ</w:t>
      </w:r>
      <w:r w:rsidRPr="00FB3B44">
        <w:rPr>
          <w:rFonts w:ascii="GHEA Grapalat" w:hAnsi="GHEA Grapalat"/>
          <w:i/>
          <w:lang w:val="af-ZA"/>
        </w:rPr>
        <w:t>-</w:t>
      </w:r>
      <w:r>
        <w:rPr>
          <w:rFonts w:ascii="GHEA Grapalat" w:hAnsi="GHEA Grapalat"/>
          <w:i/>
        </w:rPr>
        <w:t>ԲՄԱՇՁԲ</w:t>
      </w:r>
      <w:r w:rsidR="001D1A00">
        <w:rPr>
          <w:rFonts w:ascii="GHEA Grapalat" w:hAnsi="GHEA Grapalat"/>
          <w:i/>
          <w:lang w:val="af-ZA"/>
        </w:rPr>
        <w:t>-21/11</w:t>
      </w:r>
      <w:r w:rsidRPr="00FB3B44">
        <w:rPr>
          <w:rFonts w:ascii="GHEA Grapalat" w:hAnsi="GHEA Grapalat"/>
          <w:i/>
          <w:lang w:val="af-ZA"/>
        </w:rPr>
        <w:t xml:space="preserve"> </w:t>
      </w:r>
      <w:r w:rsidR="00C66BF2" w:rsidRPr="00E6597C">
        <w:rPr>
          <w:rFonts w:ascii="GHEA Grapalat" w:hAnsi="GHEA Grapalat" w:cs="Sylfaen"/>
          <w:i/>
          <w:sz w:val="20"/>
          <w:szCs w:val="20"/>
        </w:rPr>
        <w:t>ծածկա</w:t>
      </w:r>
      <w:r w:rsidR="00C66BF2" w:rsidRPr="00E6597C">
        <w:rPr>
          <w:rFonts w:ascii="GHEA Grapalat" w:hAnsi="GHEA Grapalat" w:cs="Times Armenian"/>
          <w:i/>
          <w:sz w:val="20"/>
          <w:szCs w:val="20"/>
        </w:rPr>
        <w:t>գ</w:t>
      </w:r>
      <w:r w:rsidR="00C66BF2" w:rsidRPr="00E6597C">
        <w:rPr>
          <w:rFonts w:ascii="GHEA Grapalat" w:hAnsi="GHEA Grapalat" w:cs="Sylfaen"/>
          <w:i/>
          <w:sz w:val="20"/>
          <w:szCs w:val="20"/>
        </w:rPr>
        <w:t>րով</w:t>
      </w:r>
      <w:r w:rsidR="00C66BF2" w:rsidRPr="00E6597C">
        <w:rPr>
          <w:rFonts w:ascii="GHEA Grapalat" w:hAnsi="GHEA Grapalat" w:cs="Times Armenian"/>
          <w:i/>
          <w:sz w:val="20"/>
          <w:szCs w:val="20"/>
          <w:lang w:val="af-ZA"/>
        </w:rPr>
        <w:t xml:space="preserve"> </w:t>
      </w:r>
    </w:p>
    <w:p w:rsidR="00C66BF2" w:rsidRPr="00E6597C" w:rsidRDefault="00C66BF2" w:rsidP="00C66BF2">
      <w:pPr>
        <w:pStyle w:val="aa"/>
        <w:spacing w:after="0"/>
        <w:ind w:firstLine="567"/>
        <w:jc w:val="right"/>
        <w:rPr>
          <w:rFonts w:ascii="GHEA Grapalat" w:hAnsi="GHEA Grapalat" w:cs="Times Armenian"/>
          <w:i/>
          <w:sz w:val="20"/>
          <w:szCs w:val="20"/>
          <w:lang w:val="af-ZA"/>
        </w:rPr>
      </w:pPr>
      <w:r w:rsidRPr="00E6597C">
        <w:rPr>
          <w:rFonts w:ascii="GHEA Grapalat" w:hAnsi="GHEA Grapalat" w:cs="Sylfaen"/>
          <w:i/>
          <w:sz w:val="20"/>
          <w:szCs w:val="20"/>
        </w:rPr>
        <w:t>բաց</w:t>
      </w:r>
      <w:r w:rsidRPr="00E6597C">
        <w:rPr>
          <w:rFonts w:ascii="GHEA Grapalat" w:hAnsi="GHEA Grapalat" w:cs="Times Armenian"/>
          <w:i/>
          <w:sz w:val="20"/>
          <w:szCs w:val="20"/>
          <w:lang w:val="af-ZA"/>
        </w:rPr>
        <w:t xml:space="preserve"> մրցույթի գնահատող </w:t>
      </w:r>
      <w:r w:rsidRPr="00E6597C">
        <w:rPr>
          <w:rFonts w:ascii="GHEA Grapalat" w:hAnsi="GHEA Grapalat" w:cs="Sylfaen"/>
          <w:i/>
          <w:sz w:val="20"/>
          <w:szCs w:val="20"/>
        </w:rPr>
        <w:t>հանձնաժողովի</w:t>
      </w:r>
    </w:p>
    <w:p w:rsidR="00C66BF2" w:rsidRPr="00E6597C" w:rsidRDefault="00C66BF2" w:rsidP="00C66BF2">
      <w:pPr>
        <w:pStyle w:val="aa"/>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w:t>
      </w:r>
      <w:r>
        <w:rPr>
          <w:rFonts w:ascii="GHEA Grapalat" w:hAnsi="GHEA Grapalat" w:cs="Sylfaen"/>
          <w:i/>
          <w:sz w:val="20"/>
          <w:szCs w:val="20"/>
          <w:lang w:val="hy-AM"/>
        </w:rPr>
        <w:t>2021</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sidR="00773289">
        <w:rPr>
          <w:rFonts w:ascii="GHEA Grapalat" w:hAnsi="GHEA Grapalat" w:cs="Times Armenian"/>
          <w:i/>
          <w:sz w:val="20"/>
          <w:szCs w:val="20"/>
          <w:lang w:val="hy-AM"/>
        </w:rPr>
        <w:t>Հուլ</w:t>
      </w:r>
      <w:r w:rsidR="00191848">
        <w:rPr>
          <w:rFonts w:ascii="GHEA Grapalat" w:hAnsi="GHEA Grapalat" w:cs="Times Armenian"/>
          <w:i/>
          <w:sz w:val="20"/>
          <w:szCs w:val="20"/>
          <w:lang w:val="hy-AM"/>
        </w:rPr>
        <w:t>իսի</w:t>
      </w:r>
      <w:r w:rsidR="004E5879">
        <w:rPr>
          <w:rFonts w:ascii="GHEA Grapalat" w:hAnsi="GHEA Grapalat" w:cs="Times Armenian"/>
          <w:i/>
          <w:sz w:val="20"/>
          <w:szCs w:val="20"/>
          <w:lang w:val="hy-AM"/>
        </w:rPr>
        <w:t xml:space="preserve"> </w:t>
      </w:r>
      <w:r w:rsidR="00773289">
        <w:rPr>
          <w:rFonts w:ascii="GHEA Grapalat" w:hAnsi="GHEA Grapalat" w:cs="Times Armenian"/>
          <w:i/>
          <w:sz w:val="20"/>
          <w:szCs w:val="20"/>
          <w:lang w:val="hy-AM"/>
        </w:rPr>
        <w:t>08</w:t>
      </w:r>
      <w:r w:rsidRPr="00E6597C">
        <w:rPr>
          <w:rFonts w:ascii="GHEA Grapalat" w:hAnsi="GHEA Grapalat" w:cs="Times Armenian"/>
          <w:i/>
          <w:sz w:val="20"/>
          <w:szCs w:val="20"/>
          <w:lang w:val="af-ZA"/>
        </w:rPr>
        <w:t xml:space="preserve">-ի </w:t>
      </w:r>
      <w:r w:rsidRPr="00E6597C">
        <w:rPr>
          <w:rFonts w:ascii="GHEA Grapalat" w:hAnsi="GHEA Grapalat" w:cs="Times Armenian"/>
          <w:i/>
          <w:sz w:val="20"/>
          <w:szCs w:val="20"/>
          <w:vertAlign w:val="subscript"/>
          <w:lang w:val="af-ZA"/>
        </w:rPr>
        <w:t xml:space="preserve"> </w:t>
      </w:r>
      <w:r w:rsidRPr="00E6597C">
        <w:rPr>
          <w:rFonts w:ascii="GHEA Grapalat" w:hAnsi="GHEA Grapalat" w:cs="Times Armenian"/>
          <w:i/>
          <w:sz w:val="20"/>
          <w:szCs w:val="20"/>
          <w:lang w:val="af-ZA"/>
        </w:rPr>
        <w:t xml:space="preserve">N </w:t>
      </w:r>
      <w:r>
        <w:rPr>
          <w:rFonts w:ascii="GHEA Grapalat" w:hAnsi="GHEA Grapalat" w:cs="Times Armenian"/>
          <w:i/>
          <w:sz w:val="20"/>
          <w:szCs w:val="20"/>
          <w:u w:val="single"/>
          <w:lang w:val="hy-AM"/>
        </w:rPr>
        <w:t>1</w:t>
      </w:r>
      <w:r w:rsidRPr="00E6597C">
        <w:rPr>
          <w:rFonts w:ascii="GHEA Grapalat" w:hAnsi="GHEA Grapalat" w:cs="Times Armenian"/>
          <w:i/>
          <w:sz w:val="20"/>
          <w:szCs w:val="20"/>
          <w:u w:val="single"/>
          <w:lang w:val="af-ZA"/>
        </w:rPr>
        <w:t xml:space="preserve"> </w:t>
      </w:r>
      <w:r w:rsidRPr="00E6597C">
        <w:rPr>
          <w:rFonts w:ascii="GHEA Grapalat" w:hAnsi="GHEA Grapalat" w:cs="Sylfaen"/>
          <w:i/>
          <w:sz w:val="20"/>
          <w:szCs w:val="20"/>
        </w:rPr>
        <w:t>որոշմամբ</w:t>
      </w:r>
    </w:p>
    <w:p w:rsidR="00C66BF2" w:rsidRPr="00E6597C" w:rsidRDefault="00C66BF2" w:rsidP="00C66BF2">
      <w:pPr>
        <w:pStyle w:val="aa"/>
        <w:ind w:right="-7" w:firstLine="567"/>
        <w:jc w:val="center"/>
        <w:rPr>
          <w:rFonts w:ascii="GHEA Grapalat" w:hAnsi="GHEA Grapalat"/>
          <w:lang w:val="af-ZA"/>
        </w:rPr>
      </w:pPr>
    </w:p>
    <w:p w:rsidR="00C66BF2" w:rsidRPr="00E6597C" w:rsidRDefault="00C66BF2" w:rsidP="00C66BF2">
      <w:pPr>
        <w:pStyle w:val="aa"/>
        <w:ind w:right="-7" w:firstLine="567"/>
        <w:jc w:val="center"/>
        <w:rPr>
          <w:rFonts w:ascii="GHEA Grapalat" w:hAnsi="GHEA Grapalat"/>
          <w:lang w:val="af-ZA"/>
        </w:rPr>
      </w:pPr>
    </w:p>
    <w:p w:rsidR="00C66BF2" w:rsidRPr="00E6597C" w:rsidRDefault="00C66BF2" w:rsidP="00C66BF2">
      <w:pPr>
        <w:pStyle w:val="aa"/>
        <w:ind w:right="-7" w:firstLine="567"/>
        <w:jc w:val="center"/>
        <w:rPr>
          <w:rFonts w:ascii="GHEA Grapalat" w:hAnsi="GHEA Grapalat"/>
          <w:lang w:val="af-ZA"/>
        </w:rPr>
      </w:pPr>
    </w:p>
    <w:p w:rsidR="00C66BF2" w:rsidRPr="00E6597C" w:rsidRDefault="00C66BF2" w:rsidP="00C66BF2">
      <w:pPr>
        <w:pStyle w:val="aa"/>
        <w:ind w:right="-7" w:firstLine="567"/>
        <w:jc w:val="center"/>
        <w:rPr>
          <w:rFonts w:ascii="GHEA Grapalat" w:hAnsi="GHEA Grapalat"/>
          <w:lang w:val="af-ZA"/>
        </w:rPr>
      </w:pPr>
    </w:p>
    <w:p w:rsidR="00C66BF2" w:rsidRPr="00E6597C" w:rsidRDefault="00C66BF2" w:rsidP="00C66BF2">
      <w:pPr>
        <w:pStyle w:val="aa"/>
        <w:ind w:right="-7" w:firstLine="567"/>
        <w:jc w:val="center"/>
        <w:rPr>
          <w:rFonts w:ascii="GHEA Grapalat" w:hAnsi="GHEA Grapalat"/>
          <w:lang w:val="af-ZA"/>
        </w:rPr>
      </w:pPr>
    </w:p>
    <w:p w:rsidR="00C66BF2" w:rsidRPr="00400FCB" w:rsidRDefault="00C66BF2" w:rsidP="00C66BF2">
      <w:pPr>
        <w:pStyle w:val="aa"/>
        <w:ind w:right="-7" w:firstLine="567"/>
        <w:jc w:val="center"/>
        <w:rPr>
          <w:rFonts w:ascii="GHEA Grapalat" w:hAnsi="GHEA Grapalat"/>
          <w:b/>
          <w:sz w:val="40"/>
          <w:szCs w:val="40"/>
          <w:lang w:val="af-ZA"/>
        </w:rPr>
      </w:pPr>
      <w:r w:rsidRPr="00400FCB">
        <w:rPr>
          <w:rFonts w:ascii="GHEA Grapalat" w:hAnsi="GHEA Grapalat" w:cs="Times Armenian"/>
          <w:b/>
          <w:i/>
          <w:sz w:val="40"/>
          <w:szCs w:val="40"/>
          <w:lang w:val="af-ZA"/>
        </w:rPr>
        <w:t>«</w:t>
      </w:r>
      <w:r w:rsidR="00692D6F">
        <w:rPr>
          <w:rFonts w:ascii="GHEA Grapalat" w:hAnsi="GHEA Grapalat" w:cs="Times Armenian"/>
          <w:b/>
          <w:i/>
          <w:sz w:val="40"/>
          <w:szCs w:val="40"/>
          <w:vertAlign w:val="subscript"/>
          <w:lang w:val="hy-AM"/>
        </w:rPr>
        <w:t>Ախուրյանի համայնքապետարան</w:t>
      </w:r>
      <w:r w:rsidRPr="00400FCB">
        <w:rPr>
          <w:rFonts w:ascii="GHEA Grapalat" w:hAnsi="GHEA Grapalat" w:cs="Sylfaen"/>
          <w:b/>
          <w:i/>
          <w:sz w:val="40"/>
          <w:szCs w:val="40"/>
          <w:lang w:val="af-ZA"/>
        </w:rPr>
        <w:t>»</w:t>
      </w:r>
    </w:p>
    <w:p w:rsidR="00C66BF2" w:rsidRPr="00E6597C" w:rsidRDefault="007062C3" w:rsidP="007062C3">
      <w:pPr>
        <w:pStyle w:val="aa"/>
        <w:tabs>
          <w:tab w:val="left" w:pos="5968"/>
        </w:tabs>
        <w:ind w:right="-7" w:firstLine="567"/>
        <w:rPr>
          <w:rFonts w:ascii="GHEA Grapalat" w:hAnsi="GHEA Grapalat"/>
          <w:lang w:val="af-ZA"/>
        </w:rPr>
      </w:pPr>
      <w:r>
        <w:rPr>
          <w:rFonts w:ascii="GHEA Grapalat" w:hAnsi="GHEA Grapalat"/>
          <w:lang w:val="af-ZA"/>
        </w:rPr>
        <w:tab/>
      </w:r>
    </w:p>
    <w:p w:rsidR="00C66BF2" w:rsidRPr="00E6597C" w:rsidRDefault="00C66BF2" w:rsidP="00C66BF2">
      <w:pPr>
        <w:pStyle w:val="aa"/>
        <w:ind w:right="-7" w:firstLine="567"/>
        <w:jc w:val="center"/>
        <w:rPr>
          <w:rFonts w:ascii="GHEA Grapalat" w:hAnsi="GHEA Grapalat"/>
          <w:lang w:val="af-ZA"/>
        </w:rPr>
      </w:pPr>
    </w:p>
    <w:p w:rsidR="00C66BF2" w:rsidRPr="003D668B" w:rsidRDefault="00C66BF2" w:rsidP="00C66BF2">
      <w:pPr>
        <w:pStyle w:val="aa"/>
        <w:ind w:right="-7" w:firstLine="567"/>
        <w:jc w:val="center"/>
        <w:rPr>
          <w:rFonts w:ascii="GHEA Grapalat" w:hAnsi="GHEA Grapalat" w:cs="Sylfaen"/>
          <w:b/>
          <w:lang w:val="af-ZA"/>
        </w:rPr>
      </w:pPr>
      <w:r w:rsidRPr="003D668B">
        <w:rPr>
          <w:rFonts w:ascii="GHEA Grapalat" w:hAnsi="GHEA Grapalat" w:cs="Sylfaen"/>
          <w:b/>
        </w:rPr>
        <w:t>Հ</w:t>
      </w:r>
      <w:r w:rsidRPr="003D668B">
        <w:rPr>
          <w:rFonts w:ascii="GHEA Grapalat" w:hAnsi="GHEA Grapalat" w:cs="Times Armenian"/>
          <w:b/>
          <w:lang w:val="af-ZA"/>
        </w:rPr>
        <w:t xml:space="preserve"> </w:t>
      </w:r>
      <w:r w:rsidRPr="003D668B">
        <w:rPr>
          <w:rFonts w:ascii="GHEA Grapalat" w:hAnsi="GHEA Grapalat" w:cs="Sylfaen"/>
          <w:b/>
        </w:rPr>
        <w:t>Ր</w:t>
      </w:r>
      <w:r w:rsidRPr="003D668B">
        <w:rPr>
          <w:rFonts w:ascii="GHEA Grapalat" w:hAnsi="GHEA Grapalat" w:cs="Times Armenian"/>
          <w:b/>
          <w:lang w:val="af-ZA"/>
        </w:rPr>
        <w:t xml:space="preserve"> </w:t>
      </w:r>
      <w:r w:rsidRPr="003D668B">
        <w:rPr>
          <w:rFonts w:ascii="GHEA Grapalat" w:hAnsi="GHEA Grapalat" w:cs="Sylfaen"/>
          <w:b/>
        </w:rPr>
        <w:t>Ա</w:t>
      </w:r>
      <w:r w:rsidRPr="003D668B">
        <w:rPr>
          <w:rFonts w:ascii="GHEA Grapalat" w:hAnsi="GHEA Grapalat" w:cs="Times Armenian"/>
          <w:b/>
          <w:lang w:val="af-ZA"/>
        </w:rPr>
        <w:t xml:space="preserve"> </w:t>
      </w:r>
      <w:r w:rsidRPr="003D668B">
        <w:rPr>
          <w:rFonts w:ascii="GHEA Grapalat" w:hAnsi="GHEA Grapalat" w:cs="Sylfaen"/>
          <w:b/>
        </w:rPr>
        <w:t>Վ</w:t>
      </w:r>
      <w:r w:rsidRPr="003D668B">
        <w:rPr>
          <w:rFonts w:ascii="GHEA Grapalat" w:hAnsi="GHEA Grapalat" w:cs="Times Armenian"/>
          <w:b/>
          <w:lang w:val="af-ZA"/>
        </w:rPr>
        <w:t xml:space="preserve"> </w:t>
      </w:r>
      <w:r w:rsidRPr="003D668B">
        <w:rPr>
          <w:rFonts w:ascii="GHEA Grapalat" w:hAnsi="GHEA Grapalat" w:cs="Sylfaen"/>
          <w:b/>
        </w:rPr>
        <w:t>Ե</w:t>
      </w:r>
      <w:r w:rsidRPr="003D668B">
        <w:rPr>
          <w:rFonts w:ascii="GHEA Grapalat" w:hAnsi="GHEA Grapalat" w:cs="Times Armenian"/>
          <w:b/>
          <w:lang w:val="af-ZA"/>
        </w:rPr>
        <w:t xml:space="preserve"> </w:t>
      </w:r>
      <w:r w:rsidRPr="003D668B">
        <w:rPr>
          <w:rFonts w:ascii="GHEA Grapalat" w:hAnsi="GHEA Grapalat" w:cs="Sylfaen"/>
          <w:b/>
        </w:rPr>
        <w:t>Ր</w:t>
      </w:r>
    </w:p>
    <w:p w:rsidR="00C66BF2" w:rsidRPr="00E6597C" w:rsidRDefault="00C66BF2" w:rsidP="00C66BF2">
      <w:pPr>
        <w:pStyle w:val="aa"/>
        <w:ind w:right="-7" w:firstLine="567"/>
        <w:jc w:val="center"/>
        <w:rPr>
          <w:rFonts w:ascii="GHEA Grapalat" w:hAnsi="GHEA Grapalat" w:cs="Sylfaen"/>
          <w:lang w:val="af-ZA"/>
        </w:rPr>
      </w:pPr>
    </w:p>
    <w:p w:rsidR="00C66BF2" w:rsidRPr="00E6597C" w:rsidRDefault="00C66BF2" w:rsidP="00C66BF2">
      <w:pPr>
        <w:pStyle w:val="aa"/>
        <w:ind w:right="-7" w:firstLine="567"/>
        <w:jc w:val="center"/>
        <w:rPr>
          <w:rFonts w:ascii="GHEA Grapalat" w:hAnsi="GHEA Grapalat" w:cs="Sylfaen"/>
          <w:lang w:val="af-ZA"/>
        </w:rPr>
      </w:pPr>
    </w:p>
    <w:p w:rsidR="00C66BF2" w:rsidRPr="00600832" w:rsidRDefault="00C66BF2" w:rsidP="00C66BF2">
      <w:pPr>
        <w:pStyle w:val="aa"/>
        <w:ind w:right="-7"/>
        <w:jc w:val="center"/>
        <w:rPr>
          <w:rFonts w:ascii="GHEA Grapalat" w:hAnsi="GHEA Grapalat"/>
          <w:b/>
          <w:szCs w:val="22"/>
          <w:lang w:val="af-ZA"/>
        </w:rPr>
      </w:pPr>
      <w:r w:rsidRPr="00600832">
        <w:rPr>
          <w:rFonts w:ascii="GHEA Grapalat" w:hAnsi="GHEA Grapalat" w:cs="Times Armenian"/>
          <w:b/>
          <w:lang w:val="hy-AM"/>
        </w:rPr>
        <w:t>«</w:t>
      </w:r>
      <w:r w:rsidRPr="00600832">
        <w:rPr>
          <w:rFonts w:ascii="GHEA Grapalat" w:hAnsi="GHEA Grapalat" w:cs="Sylfaen"/>
          <w:b/>
          <w:sz w:val="40"/>
          <w:szCs w:val="40"/>
          <w:vertAlign w:val="subscript"/>
          <w:lang w:val="hy-AM"/>
        </w:rPr>
        <w:t>ԱԽՈՒՐՅԱՆԻ ՀԱՄԱՅՆՔԱՊԵՏԱՐԱՆ</w:t>
      </w:r>
      <w:r w:rsidRPr="00600832">
        <w:rPr>
          <w:rFonts w:ascii="GHEA Grapalat" w:hAnsi="GHEA Grapalat"/>
          <w:b/>
          <w:lang w:val="hy-AM"/>
        </w:rPr>
        <w:t>»</w:t>
      </w:r>
      <w:r w:rsidRPr="00600832">
        <w:rPr>
          <w:rFonts w:ascii="GHEA Grapalat" w:hAnsi="GHEA Grapalat" w:cs="Sylfaen"/>
          <w:b/>
          <w:sz w:val="40"/>
          <w:szCs w:val="40"/>
          <w:lang w:val="hy-AM"/>
        </w:rPr>
        <w:t>-</w:t>
      </w:r>
      <w:r w:rsidRPr="00600832">
        <w:rPr>
          <w:rFonts w:ascii="GHEA Grapalat" w:hAnsi="GHEA Grapalat" w:cs="Sylfaen"/>
          <w:b/>
          <w:lang w:val="hy-AM"/>
        </w:rPr>
        <w:t>Ի</w:t>
      </w:r>
      <w:r w:rsidRPr="00600832">
        <w:rPr>
          <w:rFonts w:ascii="GHEA Grapalat" w:hAnsi="GHEA Grapalat" w:cs="Sylfaen"/>
          <w:b/>
          <w:lang w:val="af-ZA"/>
        </w:rPr>
        <w:t xml:space="preserve"> </w:t>
      </w:r>
      <w:r w:rsidRPr="00600832">
        <w:rPr>
          <w:rFonts w:ascii="GHEA Grapalat" w:hAnsi="GHEA Grapalat" w:cs="Sylfaen"/>
          <w:b/>
          <w:lang w:val="hy-AM"/>
        </w:rPr>
        <w:t>ԿԱՐԻՔՆԵՐԻ</w:t>
      </w:r>
      <w:r w:rsidRPr="00600832">
        <w:rPr>
          <w:rFonts w:ascii="GHEA Grapalat" w:hAnsi="GHEA Grapalat" w:cs="Times Armenian"/>
          <w:b/>
          <w:lang w:val="af-ZA"/>
        </w:rPr>
        <w:t xml:space="preserve"> </w:t>
      </w:r>
      <w:r w:rsidRPr="00600832">
        <w:rPr>
          <w:rFonts w:ascii="GHEA Grapalat" w:hAnsi="GHEA Grapalat" w:cs="Sylfaen"/>
          <w:b/>
          <w:lang w:val="hy-AM"/>
        </w:rPr>
        <w:t>ՀԱՄԱՐ</w:t>
      </w:r>
      <w:r w:rsidRPr="00600832">
        <w:rPr>
          <w:rFonts w:ascii="GHEA Grapalat" w:hAnsi="GHEA Grapalat" w:cs="Times Armenian"/>
          <w:b/>
          <w:lang w:val="af-ZA"/>
        </w:rPr>
        <w:t xml:space="preserve">` </w:t>
      </w:r>
      <w:r w:rsidRPr="00600832">
        <w:rPr>
          <w:rFonts w:ascii="GHEA Grapalat" w:hAnsi="GHEA Grapalat" w:cs="Times Armenian"/>
          <w:b/>
          <w:lang w:val="hy-AM"/>
        </w:rPr>
        <w:t>«</w:t>
      </w:r>
      <w:r w:rsidR="00A22D51">
        <w:rPr>
          <w:rFonts w:ascii="GHEA Grapalat" w:hAnsi="GHEA Grapalat"/>
          <w:b/>
          <w:lang w:val="af-ZA"/>
        </w:rPr>
        <w:t>ՀՀ ՇԻՐԱԿԻ ՄԱՐԶԻ ԱԽՈՒՐՅԱՆ ԽՈՇՈՐԱՑՎԱԾ ՀԱՄԱՅՆՔԻ ԿՈՄՈՒՆԱԼ ԾԱՌԱՅՈՒԹՅՈՒՆՆԵՐԻ և ՃԱՆԱՊԱՐՀՆԵՐԻ ՍՊԱՍ</w:t>
      </w:r>
      <w:r w:rsidR="004528AA">
        <w:rPr>
          <w:rFonts w:ascii="GHEA Grapalat" w:hAnsi="GHEA Grapalat"/>
          <w:b/>
          <w:lang w:val="hy-AM"/>
        </w:rPr>
        <w:t>Ա</w:t>
      </w:r>
      <w:r w:rsidR="00A22D51">
        <w:rPr>
          <w:rFonts w:ascii="GHEA Grapalat" w:hAnsi="GHEA Grapalat"/>
          <w:b/>
          <w:lang w:val="af-ZA"/>
        </w:rPr>
        <w:t>ՐԿՈՒՄՆ ԻՐԱԿԱՆԱՑՆՈՂ ՏԵԽՆԻԿԱԿԱՆ ՄԻՋՈՑՆԵՐԻ ԿԱՅԱՆՄԱՆ ՍՊԱՍԱՐԿՄԱՆ ԿԵՆՏՐՈՆԻ ԿԱՌՈՒՑՄԱՆ ՇԻՆ.ԱՇԽԱՏԱՆՔՆԵՐ</w:t>
      </w:r>
      <w:r w:rsidRPr="00600832">
        <w:rPr>
          <w:rFonts w:ascii="GHEA Grapalat" w:hAnsi="GHEA Grapalat"/>
          <w:b/>
          <w:lang w:val="hy-AM"/>
        </w:rPr>
        <w:t>»-Ի</w:t>
      </w:r>
      <w:r w:rsidRPr="00600832">
        <w:rPr>
          <w:rFonts w:ascii="GHEA Grapalat" w:hAnsi="GHEA Grapalat"/>
          <w:b/>
          <w:lang w:val="af-ZA"/>
        </w:rPr>
        <w:t xml:space="preserve"> </w:t>
      </w:r>
      <w:r w:rsidRPr="00600832">
        <w:rPr>
          <w:rFonts w:ascii="GHEA Grapalat" w:hAnsi="GHEA Grapalat" w:cs="Sylfaen"/>
          <w:b/>
          <w:lang w:val="hy-AM"/>
        </w:rPr>
        <w:t>ՁԵՌՔԲԵՐՄԱՆ</w:t>
      </w:r>
      <w:r w:rsidRPr="00600832">
        <w:rPr>
          <w:rFonts w:ascii="GHEA Grapalat" w:hAnsi="GHEA Grapalat" w:cs="Times Armenian"/>
          <w:b/>
          <w:lang w:val="af-ZA"/>
        </w:rPr>
        <w:t xml:space="preserve"> </w:t>
      </w:r>
      <w:r w:rsidRPr="00600832">
        <w:rPr>
          <w:rFonts w:ascii="GHEA Grapalat" w:hAnsi="GHEA Grapalat" w:cs="Sylfaen"/>
          <w:b/>
          <w:lang w:val="hy-AM"/>
        </w:rPr>
        <w:t>ՆՊԱՏԱԿՈՎ</w:t>
      </w:r>
      <w:r w:rsidRPr="00600832">
        <w:rPr>
          <w:rFonts w:ascii="GHEA Grapalat" w:hAnsi="GHEA Grapalat" w:cs="Sylfaen"/>
          <w:b/>
          <w:lang w:val="af-ZA"/>
        </w:rPr>
        <w:t xml:space="preserve"> </w:t>
      </w:r>
      <w:r w:rsidRPr="00600832">
        <w:rPr>
          <w:rFonts w:ascii="GHEA Grapalat" w:hAnsi="GHEA Grapalat" w:cs="Times Armenian"/>
          <w:b/>
          <w:lang w:val="af-ZA"/>
        </w:rPr>
        <w:t xml:space="preserve"> </w:t>
      </w:r>
      <w:r w:rsidRPr="00600832">
        <w:rPr>
          <w:rFonts w:ascii="GHEA Grapalat" w:hAnsi="GHEA Grapalat" w:cs="Sylfaen"/>
          <w:b/>
          <w:lang w:val="hy-AM"/>
        </w:rPr>
        <w:t>ՀԱՅՏԱՐԱՐՎԱԾ</w:t>
      </w:r>
      <w:r w:rsidRPr="00600832">
        <w:rPr>
          <w:rFonts w:ascii="GHEA Grapalat" w:hAnsi="GHEA Grapalat" w:cs="Times Armenian"/>
          <w:b/>
          <w:lang w:val="af-ZA"/>
        </w:rPr>
        <w:t xml:space="preserve"> </w:t>
      </w:r>
      <w:r w:rsidRPr="00600832">
        <w:rPr>
          <w:rFonts w:ascii="GHEA Grapalat" w:hAnsi="GHEA Grapalat" w:cs="Sylfaen"/>
          <w:b/>
          <w:lang w:val="hy-AM"/>
        </w:rPr>
        <w:t>ԲԱՑ</w:t>
      </w:r>
      <w:r w:rsidRPr="00600832">
        <w:rPr>
          <w:rFonts w:ascii="GHEA Grapalat" w:hAnsi="GHEA Grapalat" w:cs="Times Armenian"/>
          <w:b/>
          <w:lang w:val="af-ZA"/>
        </w:rPr>
        <w:t xml:space="preserve"> </w:t>
      </w:r>
      <w:r w:rsidRPr="00600832">
        <w:rPr>
          <w:rFonts w:ascii="GHEA Grapalat" w:hAnsi="GHEA Grapalat" w:cs="Sylfaen"/>
          <w:b/>
          <w:lang w:val="hy-AM"/>
        </w:rPr>
        <w:t>ՄՐՑՈՒՅԹԻ</w:t>
      </w:r>
    </w:p>
    <w:p w:rsidR="00C66BF2" w:rsidRPr="00E6597C" w:rsidRDefault="00C66BF2" w:rsidP="00C66BF2">
      <w:pPr>
        <w:pStyle w:val="aa"/>
        <w:ind w:right="-7"/>
        <w:jc w:val="center"/>
        <w:rPr>
          <w:rFonts w:ascii="GHEA Grapalat" w:hAnsi="GHEA Grapalat"/>
          <w:szCs w:val="22"/>
          <w:lang w:val="af-ZA"/>
        </w:rPr>
      </w:pPr>
    </w:p>
    <w:p w:rsidR="00C66BF2" w:rsidRPr="00E6597C" w:rsidRDefault="00C66BF2" w:rsidP="00C66BF2">
      <w:pPr>
        <w:pStyle w:val="aa"/>
        <w:ind w:right="-7" w:firstLine="567"/>
        <w:jc w:val="center"/>
        <w:rPr>
          <w:rFonts w:ascii="GHEA Grapalat" w:hAnsi="GHEA Grapalat"/>
          <w:lang w:val="af-ZA"/>
        </w:rPr>
      </w:pPr>
    </w:p>
    <w:p w:rsidR="00C66BF2" w:rsidRPr="00E6597C" w:rsidRDefault="00C66BF2" w:rsidP="00C66BF2">
      <w:pPr>
        <w:pStyle w:val="aa"/>
        <w:ind w:right="-7" w:firstLine="567"/>
        <w:jc w:val="center"/>
        <w:rPr>
          <w:rFonts w:ascii="GHEA Grapalat" w:hAnsi="GHEA Grapalat"/>
          <w:lang w:val="af-ZA"/>
        </w:rPr>
      </w:pPr>
    </w:p>
    <w:p w:rsidR="00C66BF2" w:rsidRPr="00E6597C" w:rsidRDefault="00C66BF2" w:rsidP="00C66BF2">
      <w:pPr>
        <w:pStyle w:val="aa"/>
        <w:ind w:right="-7" w:firstLine="567"/>
        <w:jc w:val="center"/>
        <w:rPr>
          <w:rFonts w:ascii="GHEA Grapalat" w:hAnsi="GHEA Grapalat"/>
          <w:lang w:val="af-ZA"/>
        </w:rPr>
      </w:pPr>
    </w:p>
    <w:p w:rsidR="00C66BF2" w:rsidRPr="00E6597C" w:rsidRDefault="00C66BF2" w:rsidP="00C66BF2">
      <w:pPr>
        <w:pStyle w:val="aa"/>
        <w:ind w:right="-7" w:firstLine="567"/>
        <w:jc w:val="center"/>
        <w:rPr>
          <w:rFonts w:ascii="GHEA Grapalat" w:hAnsi="GHEA Grapalat"/>
          <w:lang w:val="af-ZA"/>
        </w:rPr>
      </w:pPr>
    </w:p>
    <w:p w:rsidR="00C66BF2" w:rsidRPr="00E6597C" w:rsidRDefault="00C66BF2" w:rsidP="00C66BF2">
      <w:pPr>
        <w:pStyle w:val="aa"/>
        <w:ind w:right="-7" w:firstLine="567"/>
        <w:jc w:val="center"/>
        <w:rPr>
          <w:rFonts w:ascii="GHEA Grapalat" w:hAnsi="GHEA Grapalat"/>
          <w:lang w:val="af-ZA"/>
        </w:rPr>
      </w:pPr>
    </w:p>
    <w:p w:rsidR="00C66BF2" w:rsidRPr="00E6597C" w:rsidRDefault="00C66BF2" w:rsidP="00C66BF2">
      <w:pPr>
        <w:pStyle w:val="aa"/>
        <w:ind w:right="-7" w:firstLine="567"/>
        <w:jc w:val="center"/>
        <w:rPr>
          <w:rFonts w:ascii="GHEA Grapalat" w:hAnsi="GHEA Grapalat"/>
          <w:lang w:val="af-ZA"/>
        </w:rPr>
      </w:pPr>
    </w:p>
    <w:p w:rsidR="00C66BF2" w:rsidRPr="00E6597C" w:rsidRDefault="00C66BF2" w:rsidP="00C66BF2">
      <w:pPr>
        <w:pStyle w:val="aa"/>
        <w:ind w:right="-7" w:firstLine="567"/>
        <w:jc w:val="center"/>
        <w:rPr>
          <w:rFonts w:ascii="GHEA Grapalat" w:hAnsi="GHEA Grapalat"/>
          <w:lang w:val="af-ZA"/>
        </w:rPr>
      </w:pPr>
    </w:p>
    <w:p w:rsidR="00C66BF2" w:rsidRPr="00E6597C" w:rsidRDefault="00C66BF2" w:rsidP="00C66BF2">
      <w:pPr>
        <w:pStyle w:val="aa"/>
        <w:ind w:right="-7" w:firstLine="567"/>
        <w:jc w:val="center"/>
        <w:rPr>
          <w:rFonts w:ascii="GHEA Grapalat" w:hAnsi="GHEA Grapalat"/>
          <w:lang w:val="af-ZA"/>
        </w:rPr>
      </w:pPr>
    </w:p>
    <w:p w:rsidR="00C66BF2" w:rsidRPr="00E6597C" w:rsidRDefault="00C66BF2" w:rsidP="00C66BF2">
      <w:pPr>
        <w:pStyle w:val="aa"/>
        <w:ind w:right="-7" w:firstLine="567"/>
        <w:jc w:val="center"/>
        <w:rPr>
          <w:rFonts w:ascii="GHEA Grapalat" w:hAnsi="GHEA Grapalat"/>
          <w:lang w:val="af-ZA"/>
        </w:rPr>
      </w:pPr>
    </w:p>
    <w:p w:rsidR="00C66BF2" w:rsidRPr="00E6597C" w:rsidRDefault="00C66BF2" w:rsidP="00C66BF2">
      <w:pPr>
        <w:pStyle w:val="aa"/>
        <w:ind w:right="-7" w:firstLine="567"/>
        <w:jc w:val="center"/>
        <w:rPr>
          <w:rFonts w:ascii="GHEA Grapalat" w:hAnsi="GHEA Grapalat"/>
          <w:lang w:val="af-ZA"/>
        </w:rPr>
      </w:pPr>
    </w:p>
    <w:p w:rsidR="00C66BF2" w:rsidRPr="00E6597C" w:rsidRDefault="00C66BF2" w:rsidP="00C66BF2">
      <w:pPr>
        <w:pStyle w:val="aa"/>
        <w:ind w:right="-7" w:firstLine="567"/>
        <w:jc w:val="center"/>
        <w:rPr>
          <w:rFonts w:ascii="GHEA Grapalat" w:hAnsi="GHEA Grapalat"/>
          <w:lang w:val="af-ZA"/>
        </w:rPr>
      </w:pPr>
    </w:p>
    <w:p w:rsidR="00C66BF2" w:rsidRPr="00E6597C" w:rsidRDefault="00C66BF2" w:rsidP="00C66BF2">
      <w:pPr>
        <w:pStyle w:val="aa"/>
        <w:ind w:right="-7" w:firstLine="567"/>
        <w:jc w:val="center"/>
        <w:rPr>
          <w:rFonts w:ascii="GHEA Grapalat" w:hAnsi="GHEA Grapalat"/>
          <w:lang w:val="af-ZA"/>
        </w:rPr>
      </w:pPr>
    </w:p>
    <w:p w:rsidR="00C66BF2" w:rsidRPr="00E6597C" w:rsidRDefault="00C66BF2" w:rsidP="00C66BF2">
      <w:pPr>
        <w:pStyle w:val="aa"/>
        <w:ind w:right="-7" w:firstLine="567"/>
        <w:jc w:val="center"/>
        <w:rPr>
          <w:rFonts w:ascii="GHEA Grapalat" w:hAnsi="GHEA Grapalat"/>
          <w:lang w:val="af-ZA"/>
        </w:rPr>
      </w:pPr>
    </w:p>
    <w:p w:rsidR="00C66BF2" w:rsidRPr="00E6597C" w:rsidRDefault="00C66BF2" w:rsidP="00C66BF2">
      <w:pPr>
        <w:pStyle w:val="aa"/>
        <w:ind w:right="-7" w:firstLine="567"/>
        <w:jc w:val="center"/>
        <w:rPr>
          <w:rFonts w:ascii="GHEA Grapalat" w:hAnsi="GHEA Grapalat"/>
          <w:lang w:val="af-ZA"/>
        </w:rPr>
      </w:pPr>
    </w:p>
    <w:p w:rsidR="00C66BF2" w:rsidRPr="00E6597C" w:rsidRDefault="00C66BF2" w:rsidP="00C66BF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Pr="00E6597C">
        <w:rPr>
          <w:rFonts w:ascii="GHEA Grapalat" w:hAnsi="GHEA Grapalat" w:cs="Sylfaen"/>
          <w:i/>
          <w:sz w:val="22"/>
          <w:szCs w:val="22"/>
        </w:rPr>
        <w:lastRenderedPageBreak/>
        <w:t>Հարգելի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մասնակից</w:t>
      </w:r>
      <w:r w:rsidRPr="00E6597C">
        <w:rPr>
          <w:rFonts w:ascii="GHEA Grapalat" w:hAnsi="GHEA Grapalat" w:cs="Sylfaen"/>
          <w:i/>
          <w:sz w:val="22"/>
          <w:szCs w:val="22"/>
          <w:lang w:val="af-ZA"/>
        </w:rPr>
        <w:t xml:space="preserve"> </w:t>
      </w:r>
      <w:r w:rsidRPr="00E6597C">
        <w:rPr>
          <w:rFonts w:ascii="GHEA Grapalat" w:hAnsi="GHEA Grapalat" w:cs="Sylfaen"/>
          <w:i/>
          <w:sz w:val="22"/>
          <w:szCs w:val="22"/>
        </w:rPr>
        <w:t>նախքան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կազմելը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և</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ներկայացնելը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խնդրում</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ենք</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մանրամասնորեն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ուսումնասիրել</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սույն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քանի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որ</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հրավերին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չհամապատասխանող</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ենթակա</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մերժման</w:t>
      </w:r>
      <w:r w:rsidRPr="00E6597C">
        <w:rPr>
          <w:rFonts w:ascii="GHEA Grapalat" w:hAnsi="GHEA Grapalat" w:cs="Sylfaen"/>
          <w:i/>
          <w:sz w:val="22"/>
          <w:szCs w:val="22"/>
          <w:lang w:val="af-ZA"/>
        </w:rPr>
        <w:t xml:space="preserve">: </w:t>
      </w:r>
    </w:p>
    <w:p w:rsidR="00C66BF2" w:rsidRPr="00E6597C" w:rsidRDefault="00C66BF2" w:rsidP="00C66BF2">
      <w:pPr>
        <w:ind w:firstLine="567"/>
        <w:jc w:val="center"/>
        <w:rPr>
          <w:rFonts w:ascii="GHEA Grapalat" w:hAnsi="GHEA Grapalat"/>
          <w:b/>
          <w:sz w:val="20"/>
          <w:szCs w:val="22"/>
          <w:lang w:val="af-ZA"/>
        </w:rPr>
      </w:pPr>
    </w:p>
    <w:p w:rsidR="00C66BF2" w:rsidRPr="00E6597C" w:rsidRDefault="00C66BF2" w:rsidP="00C66BF2">
      <w:pPr>
        <w:ind w:firstLine="567"/>
        <w:jc w:val="center"/>
        <w:rPr>
          <w:rFonts w:ascii="GHEA Grapalat" w:hAnsi="GHEA Grapalat" w:cs="Sylfaen"/>
          <w:b/>
          <w:sz w:val="22"/>
          <w:szCs w:val="22"/>
          <w:lang w:val="af-ZA"/>
        </w:rPr>
      </w:pPr>
    </w:p>
    <w:p w:rsidR="00C66BF2" w:rsidRPr="00E6597C" w:rsidRDefault="00C66BF2" w:rsidP="00C66BF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rsidR="00C66BF2" w:rsidRPr="00E6597C" w:rsidRDefault="00C66BF2" w:rsidP="00C66BF2">
      <w:pPr>
        <w:ind w:firstLine="567"/>
        <w:jc w:val="center"/>
        <w:rPr>
          <w:rFonts w:ascii="GHEA Grapalat" w:hAnsi="GHEA Grapalat"/>
          <w:i/>
          <w:sz w:val="20"/>
          <w:lang w:val="af-ZA"/>
        </w:rPr>
      </w:pPr>
    </w:p>
    <w:p w:rsidR="00C66BF2" w:rsidRPr="002A4426" w:rsidRDefault="009A26CD" w:rsidP="00C66BF2">
      <w:pPr>
        <w:ind w:firstLine="567"/>
        <w:jc w:val="center"/>
        <w:rPr>
          <w:rFonts w:ascii="GHEA Grapalat" w:hAnsi="GHEA Grapalat"/>
          <w:i/>
          <w:sz w:val="20"/>
          <w:szCs w:val="20"/>
          <w:lang w:val="af-ZA"/>
        </w:rPr>
      </w:pPr>
      <w:r>
        <w:rPr>
          <w:rFonts w:asciiTheme="minorHAnsi" w:hAnsiTheme="minorHAnsi" w:cs="Times Armenian"/>
          <w:b/>
          <w:sz w:val="28"/>
          <w:szCs w:val="28"/>
          <w:lang w:val="hy-AM"/>
        </w:rPr>
        <w:t>«</w:t>
      </w:r>
      <w:r w:rsidR="00C66BF2" w:rsidRPr="009A26CD">
        <w:rPr>
          <w:rFonts w:ascii="GHEA Grapalat" w:hAnsi="GHEA Grapalat" w:cs="Sylfaen"/>
          <w:b/>
          <w:sz w:val="28"/>
          <w:szCs w:val="28"/>
          <w:vertAlign w:val="subscript"/>
          <w:lang w:val="hy-AM"/>
        </w:rPr>
        <w:t>ԱԽՈՒՐՅԱՆԻ ՀԱՄԱՅՆՔԱՊԵՏԱՐԱՆ</w:t>
      </w:r>
      <w:r w:rsidR="00C66BF2" w:rsidRPr="007062C3">
        <w:rPr>
          <w:rFonts w:ascii="GHEA Grapalat" w:hAnsi="GHEA Grapalat"/>
          <w:b/>
          <w:sz w:val="28"/>
          <w:szCs w:val="28"/>
          <w:lang w:val="hy-AM"/>
        </w:rPr>
        <w:t>»</w:t>
      </w:r>
      <w:r w:rsidR="00C66BF2" w:rsidRPr="007062C3">
        <w:rPr>
          <w:rFonts w:ascii="GHEA Grapalat" w:hAnsi="GHEA Grapalat" w:cs="Sylfaen"/>
          <w:b/>
          <w:sz w:val="28"/>
          <w:szCs w:val="28"/>
          <w:lang w:val="hy-AM"/>
        </w:rPr>
        <w:t>-</w:t>
      </w:r>
      <w:r w:rsidR="00C66BF2" w:rsidRPr="002A4426">
        <w:rPr>
          <w:rFonts w:ascii="GHEA Grapalat" w:hAnsi="GHEA Grapalat" w:cs="Sylfaen"/>
          <w:b/>
          <w:sz w:val="20"/>
          <w:szCs w:val="20"/>
          <w:lang w:val="hy-AM"/>
        </w:rPr>
        <w:t>Ի</w:t>
      </w:r>
      <w:r w:rsidR="00C66BF2" w:rsidRPr="002A4426">
        <w:rPr>
          <w:rFonts w:ascii="GHEA Grapalat" w:hAnsi="GHEA Grapalat" w:cs="Sylfaen"/>
          <w:b/>
          <w:sz w:val="20"/>
          <w:szCs w:val="20"/>
          <w:lang w:val="af-ZA"/>
        </w:rPr>
        <w:t xml:space="preserve"> </w:t>
      </w:r>
      <w:r w:rsidR="00C66BF2" w:rsidRPr="002A4426">
        <w:rPr>
          <w:rFonts w:ascii="GHEA Grapalat" w:hAnsi="GHEA Grapalat" w:cs="Sylfaen"/>
          <w:b/>
          <w:sz w:val="20"/>
          <w:szCs w:val="20"/>
          <w:lang w:val="hy-AM"/>
        </w:rPr>
        <w:t>ԿԱՐԻՔՆԵՐԻ</w:t>
      </w:r>
      <w:r w:rsidR="00C66BF2" w:rsidRPr="002A4426">
        <w:rPr>
          <w:rFonts w:ascii="GHEA Grapalat" w:hAnsi="GHEA Grapalat" w:cs="Times Armenian"/>
          <w:b/>
          <w:sz w:val="20"/>
          <w:szCs w:val="20"/>
          <w:lang w:val="af-ZA"/>
        </w:rPr>
        <w:t xml:space="preserve"> </w:t>
      </w:r>
      <w:r w:rsidR="00C66BF2" w:rsidRPr="002A4426">
        <w:rPr>
          <w:rFonts w:ascii="GHEA Grapalat" w:hAnsi="GHEA Grapalat" w:cs="Sylfaen"/>
          <w:b/>
          <w:sz w:val="20"/>
          <w:szCs w:val="20"/>
          <w:lang w:val="hy-AM"/>
        </w:rPr>
        <w:t>ՀԱՄԱՐ</w:t>
      </w:r>
      <w:r w:rsidR="00C66BF2" w:rsidRPr="002A4426">
        <w:rPr>
          <w:rFonts w:ascii="GHEA Grapalat" w:hAnsi="GHEA Grapalat" w:cs="Times Armenian"/>
          <w:b/>
          <w:sz w:val="20"/>
          <w:szCs w:val="20"/>
          <w:lang w:val="af-ZA"/>
        </w:rPr>
        <w:t xml:space="preserve">` </w:t>
      </w:r>
      <w:r w:rsidR="00C66BF2" w:rsidRPr="002A4426">
        <w:rPr>
          <w:rFonts w:ascii="GHEA Grapalat" w:hAnsi="GHEA Grapalat" w:cs="Times Armenian"/>
          <w:b/>
          <w:sz w:val="20"/>
          <w:szCs w:val="20"/>
          <w:lang w:val="hy-AM"/>
        </w:rPr>
        <w:t>«</w:t>
      </w:r>
      <w:r w:rsidR="00FB3B44">
        <w:rPr>
          <w:rFonts w:ascii="GHEA Grapalat" w:hAnsi="GHEA Grapalat"/>
          <w:b/>
          <w:sz w:val="20"/>
          <w:szCs w:val="20"/>
          <w:lang w:val="af-ZA"/>
        </w:rPr>
        <w:t xml:space="preserve">ՀՀ ՇԻՐԱԿԻ ՄԱՐԶԻ ԱԽՈՒՐՅԱՆ ԽՈՇՈՐԱՑՎԱԾ ՀԱՄԱՅՆՔԻ ԿՈՄՈՒՆԱԼ ԾԱՌԱՅՈՒԹՅՈՒՆՆԵՐԻ և ՃԱՆԱՊԱՐՀՆԵՐԻ ՍՊԱՍԱՐԿՈՒՄՆ ԻՐԱԿԱՆԱՑՆՈՂ ՏԵԽՆԻԿԱԿԱՆ ՄԻՋՈՑՆԵՐԻ ԿԱՅԱՆՄԱՆ ՍՊԱՍԱՐԿՄԱՆ ԿԵՆՏՐՈՆԻ ԿԱՌՈՒՑՄԱՆ ՇԻՆ.ԱՇԽԱՏԱՆՔՆԵՐԻ  </w:t>
      </w:r>
      <w:r w:rsidR="00C66BF2" w:rsidRPr="002A4426">
        <w:rPr>
          <w:rFonts w:ascii="GHEA Grapalat" w:hAnsi="GHEA Grapalat"/>
          <w:b/>
          <w:sz w:val="20"/>
          <w:szCs w:val="20"/>
          <w:lang w:val="hy-AM"/>
        </w:rPr>
        <w:t>»-Ի</w:t>
      </w:r>
      <w:r w:rsidR="00C66BF2" w:rsidRPr="002A4426">
        <w:rPr>
          <w:rFonts w:ascii="GHEA Grapalat" w:hAnsi="GHEA Grapalat"/>
          <w:b/>
          <w:sz w:val="20"/>
          <w:szCs w:val="20"/>
          <w:lang w:val="af-ZA"/>
        </w:rPr>
        <w:t xml:space="preserve"> </w:t>
      </w:r>
      <w:r w:rsidR="00C66BF2" w:rsidRPr="002A4426">
        <w:rPr>
          <w:rFonts w:ascii="GHEA Grapalat" w:hAnsi="GHEA Grapalat" w:cs="Sylfaen"/>
          <w:b/>
          <w:sz w:val="20"/>
          <w:szCs w:val="20"/>
          <w:lang w:val="hy-AM"/>
        </w:rPr>
        <w:t>ՁԵՌՔԲԵՐՄԱՆ</w:t>
      </w:r>
      <w:r w:rsidR="00C66BF2" w:rsidRPr="002A4426">
        <w:rPr>
          <w:rFonts w:ascii="GHEA Grapalat" w:hAnsi="GHEA Grapalat" w:cs="Times Armenian"/>
          <w:b/>
          <w:sz w:val="20"/>
          <w:szCs w:val="20"/>
          <w:lang w:val="af-ZA"/>
        </w:rPr>
        <w:t xml:space="preserve"> </w:t>
      </w:r>
      <w:r w:rsidR="00C66BF2" w:rsidRPr="002A4426">
        <w:rPr>
          <w:rFonts w:ascii="GHEA Grapalat" w:hAnsi="GHEA Grapalat" w:cs="Sylfaen"/>
          <w:b/>
          <w:sz w:val="20"/>
          <w:szCs w:val="20"/>
          <w:lang w:val="hy-AM"/>
        </w:rPr>
        <w:t>ՆՊԱՏԱԿՈՎ</w:t>
      </w:r>
      <w:r w:rsidR="00C66BF2" w:rsidRPr="002A4426">
        <w:rPr>
          <w:rFonts w:ascii="GHEA Grapalat" w:hAnsi="GHEA Grapalat" w:cs="Sylfaen"/>
          <w:b/>
          <w:sz w:val="20"/>
          <w:szCs w:val="20"/>
          <w:lang w:val="af-ZA"/>
        </w:rPr>
        <w:t xml:space="preserve"> </w:t>
      </w:r>
      <w:r w:rsidR="00C66BF2" w:rsidRPr="002A4426">
        <w:rPr>
          <w:rFonts w:ascii="GHEA Grapalat" w:hAnsi="GHEA Grapalat" w:cs="Times Armenian"/>
          <w:b/>
          <w:sz w:val="20"/>
          <w:szCs w:val="20"/>
          <w:lang w:val="af-ZA"/>
        </w:rPr>
        <w:t xml:space="preserve"> </w:t>
      </w:r>
      <w:r w:rsidR="00C66BF2" w:rsidRPr="002A4426">
        <w:rPr>
          <w:rFonts w:ascii="GHEA Grapalat" w:hAnsi="GHEA Grapalat" w:cs="Sylfaen"/>
          <w:b/>
          <w:sz w:val="20"/>
          <w:szCs w:val="20"/>
          <w:lang w:val="hy-AM"/>
        </w:rPr>
        <w:t>ՀԱՅՏԱՐԱՐՎԱԾ</w:t>
      </w:r>
      <w:r w:rsidR="00C66BF2" w:rsidRPr="002A4426">
        <w:rPr>
          <w:rFonts w:ascii="GHEA Grapalat" w:hAnsi="GHEA Grapalat" w:cs="Times Armenian"/>
          <w:b/>
          <w:sz w:val="20"/>
          <w:szCs w:val="20"/>
          <w:lang w:val="af-ZA"/>
        </w:rPr>
        <w:t xml:space="preserve"> </w:t>
      </w:r>
      <w:r w:rsidR="00C66BF2" w:rsidRPr="002A4426">
        <w:rPr>
          <w:rFonts w:ascii="GHEA Grapalat" w:hAnsi="GHEA Grapalat" w:cs="Sylfaen"/>
          <w:b/>
          <w:sz w:val="20"/>
          <w:szCs w:val="20"/>
          <w:lang w:val="hy-AM"/>
        </w:rPr>
        <w:t>ԲԱՑ</w:t>
      </w:r>
      <w:r w:rsidR="00C66BF2" w:rsidRPr="002A4426">
        <w:rPr>
          <w:rFonts w:ascii="GHEA Grapalat" w:hAnsi="GHEA Grapalat" w:cs="Times Armenian"/>
          <w:b/>
          <w:sz w:val="20"/>
          <w:szCs w:val="20"/>
          <w:lang w:val="af-ZA"/>
        </w:rPr>
        <w:t xml:space="preserve"> </w:t>
      </w:r>
      <w:r w:rsidR="00C66BF2" w:rsidRPr="002A4426">
        <w:rPr>
          <w:rFonts w:ascii="GHEA Grapalat" w:hAnsi="GHEA Grapalat" w:cs="Sylfaen"/>
          <w:b/>
          <w:sz w:val="20"/>
          <w:szCs w:val="20"/>
          <w:lang w:val="hy-AM"/>
        </w:rPr>
        <w:t>ՄՐՑՈՒՅԹԻ</w:t>
      </w:r>
      <w:r w:rsidR="00C66BF2">
        <w:rPr>
          <w:rFonts w:ascii="GHEA Grapalat" w:hAnsi="GHEA Grapalat" w:cs="Sylfaen"/>
          <w:b/>
          <w:sz w:val="20"/>
          <w:szCs w:val="20"/>
          <w:lang w:val="hy-AM"/>
        </w:rPr>
        <w:t xml:space="preserve"> </w:t>
      </w:r>
      <w:r w:rsidR="00C66BF2" w:rsidRPr="002A4426">
        <w:rPr>
          <w:rFonts w:ascii="GHEA Grapalat" w:hAnsi="GHEA Grapalat"/>
          <w:b/>
          <w:sz w:val="20"/>
          <w:szCs w:val="20"/>
          <w:lang w:val="af-ZA"/>
        </w:rPr>
        <w:t>ՀՐԱՎԵՐԻ</w:t>
      </w:r>
    </w:p>
    <w:p w:rsidR="00C66BF2" w:rsidRPr="002A4426" w:rsidRDefault="00C66BF2" w:rsidP="00C66BF2">
      <w:pPr>
        <w:pStyle w:val="aa"/>
        <w:ind w:right="-7"/>
        <w:jc w:val="center"/>
        <w:rPr>
          <w:rFonts w:ascii="GHEA Grapalat" w:hAnsi="GHEA Grapalat"/>
          <w:b/>
          <w:sz w:val="20"/>
          <w:szCs w:val="20"/>
          <w:lang w:val="af-ZA"/>
        </w:rPr>
      </w:pPr>
    </w:p>
    <w:p w:rsidR="00C66BF2" w:rsidRPr="00E6597C" w:rsidRDefault="00C66BF2" w:rsidP="00C66BF2">
      <w:pPr>
        <w:ind w:firstLine="567"/>
        <w:jc w:val="center"/>
        <w:rPr>
          <w:rFonts w:ascii="GHEA Grapalat" w:hAnsi="GHEA Grapalat" w:cs="Sylfaen"/>
          <w:b/>
          <w:sz w:val="20"/>
          <w:szCs w:val="22"/>
          <w:lang w:val="af-ZA"/>
        </w:rPr>
      </w:pPr>
    </w:p>
    <w:p w:rsidR="00C66BF2" w:rsidRPr="00E6597C" w:rsidRDefault="00C66BF2" w:rsidP="00C66BF2">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rsidR="00C66BF2" w:rsidRPr="00E6597C" w:rsidRDefault="00C66BF2" w:rsidP="00C66BF2">
      <w:pPr>
        <w:ind w:firstLine="567"/>
        <w:jc w:val="both"/>
        <w:rPr>
          <w:rFonts w:ascii="GHEA Grapalat" w:hAnsi="GHEA Grapalat"/>
          <w:sz w:val="20"/>
          <w:lang w:val="af-ZA"/>
        </w:rPr>
      </w:pPr>
    </w:p>
    <w:p w:rsidR="00C66BF2" w:rsidRPr="00E6597C" w:rsidRDefault="00C66BF2" w:rsidP="00C66BF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rsidR="00C66BF2" w:rsidRPr="00E6597C" w:rsidRDefault="00C66BF2" w:rsidP="00C66BF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դրանց</w:t>
      </w:r>
      <w:r w:rsidRPr="00E6597C">
        <w:rPr>
          <w:rFonts w:ascii="GHEA Grapalat" w:hAnsi="GHEA Grapalat" w:cs="Sylfaen"/>
          <w:sz w:val="20"/>
          <w:lang w:val="af-ZA"/>
        </w:rPr>
        <w:t xml:space="preserve"> </w:t>
      </w:r>
      <w:r w:rsidRPr="00E6597C">
        <w:rPr>
          <w:rFonts w:ascii="GHEA Grapalat" w:hAnsi="GHEA Grapalat" w:cs="Sylfaen"/>
          <w:sz w:val="20"/>
        </w:rPr>
        <w:t>գնահատման</w:t>
      </w:r>
      <w:r w:rsidRPr="00E6597C">
        <w:rPr>
          <w:rFonts w:ascii="GHEA Grapalat" w:hAnsi="GHEA Grapalat" w:cs="Sylfaen"/>
          <w:sz w:val="20"/>
          <w:lang w:val="af-ZA"/>
        </w:rPr>
        <w:t xml:space="preserve"> </w:t>
      </w:r>
      <w:r w:rsidRPr="00E6597C">
        <w:rPr>
          <w:rFonts w:ascii="GHEA Grapalat" w:hAnsi="GHEA Grapalat" w:cs="Sylfaen"/>
          <w:sz w:val="20"/>
        </w:rPr>
        <w:t>կարգը</w:t>
      </w:r>
      <w:r w:rsidRPr="00E6597C">
        <w:rPr>
          <w:rFonts w:ascii="GHEA Grapalat" w:hAnsi="GHEA Grapalat" w:cs="Times Armenian"/>
          <w:sz w:val="20"/>
          <w:lang w:val="af-ZA"/>
        </w:rPr>
        <w:t xml:space="preserve">, 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ապահովում ներկայացնելու պայմանները </w:t>
      </w:r>
    </w:p>
    <w:p w:rsidR="00C66BF2" w:rsidRPr="00E6597C" w:rsidRDefault="00C66BF2" w:rsidP="00C66BF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rsidR="00C66BF2" w:rsidRPr="00E6597C" w:rsidRDefault="00C66BF2" w:rsidP="00C66BF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rsidR="00C66BF2" w:rsidRPr="00E6597C" w:rsidRDefault="00C66BF2" w:rsidP="00C66BF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Pr="00E6597C">
        <w:rPr>
          <w:rFonts w:ascii="GHEA Grapalat" w:hAnsi="GHEA Grapalat" w:cs="Times Armenian"/>
          <w:sz w:val="20"/>
          <w:lang w:val="af-ZA"/>
        </w:rPr>
        <w:tab/>
        <w:t xml:space="preserve"> </w:t>
      </w:r>
    </w:p>
    <w:p w:rsidR="00C66BF2" w:rsidRPr="00E6597C" w:rsidRDefault="00C66BF2" w:rsidP="00C66BF2">
      <w:pPr>
        <w:ind w:firstLine="1134"/>
        <w:jc w:val="both"/>
        <w:rPr>
          <w:rFonts w:ascii="GHEA Grapalat" w:hAnsi="GHEA Grapalat"/>
          <w:sz w:val="20"/>
          <w:lang w:val="af-ZA"/>
        </w:rPr>
      </w:pPr>
      <w:r w:rsidRPr="00E6597C">
        <w:rPr>
          <w:rFonts w:ascii="GHEA Grapalat" w:hAnsi="GHEA Grapalat"/>
          <w:sz w:val="20"/>
          <w:lang w:val="af-ZA"/>
        </w:rPr>
        <w:t xml:space="preserve">6. </w:t>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ործողության</w:t>
      </w:r>
      <w:r w:rsidRPr="00E6597C">
        <w:rPr>
          <w:rFonts w:ascii="GHEA Grapalat" w:hAnsi="GHEA Grapalat" w:cs="Times Armenian"/>
          <w:sz w:val="20"/>
          <w:lang w:val="af-ZA"/>
        </w:rPr>
        <w:t xml:space="preserve"> </w:t>
      </w:r>
      <w:r w:rsidRPr="00E6597C">
        <w:rPr>
          <w:rFonts w:ascii="GHEA Grapalat" w:hAnsi="GHEA Grapalat" w:cs="Sylfaen"/>
          <w:sz w:val="20"/>
        </w:rPr>
        <w:t>ժամկետը</w:t>
      </w:r>
      <w:r w:rsidRPr="00E6597C">
        <w:rPr>
          <w:rFonts w:ascii="GHEA Grapalat" w:hAnsi="GHEA Grapalat" w:cs="Times Armenian"/>
          <w:sz w:val="20"/>
          <w:lang w:val="af-ZA"/>
        </w:rPr>
        <w:t xml:space="preserve">, </w:t>
      </w:r>
      <w:r w:rsidRPr="00E6597C">
        <w:rPr>
          <w:rFonts w:ascii="GHEA Grapalat" w:hAnsi="GHEA Grapalat" w:cs="Sylfaen"/>
          <w:sz w:val="20"/>
        </w:rPr>
        <w:t>հայտերում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դրանք</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վերցնելու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t xml:space="preserve"> </w:t>
      </w:r>
    </w:p>
    <w:p w:rsidR="00C66BF2" w:rsidRPr="00E6597C" w:rsidRDefault="00C66BF2" w:rsidP="00C66BF2">
      <w:pPr>
        <w:ind w:firstLine="1134"/>
        <w:jc w:val="both"/>
        <w:rPr>
          <w:rFonts w:ascii="GHEA Grapalat" w:hAnsi="GHEA Grapalat"/>
          <w:sz w:val="20"/>
          <w:lang w:val="af-ZA"/>
        </w:rPr>
      </w:pPr>
      <w:r w:rsidRPr="00E6597C">
        <w:rPr>
          <w:rFonts w:ascii="GHEA Grapalat" w:hAnsi="GHEA Grapalat"/>
          <w:sz w:val="20"/>
          <w:lang w:val="af-ZA"/>
        </w:rPr>
        <w:t xml:space="preserve">7. </w:t>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Sylfaen"/>
          <w:sz w:val="20"/>
        </w:rPr>
        <w:t>ապահովումը</w:t>
      </w:r>
      <w:r w:rsidRPr="00E6597C">
        <w:rPr>
          <w:rStyle w:val="af6"/>
          <w:rFonts w:ascii="GHEA Grapalat" w:hAnsi="GHEA Grapalat" w:cs="Sylfaen"/>
          <w:sz w:val="20"/>
        </w:rPr>
        <w:footnoteReference w:id="1"/>
      </w:r>
      <w:r w:rsidRPr="00E6597C">
        <w:rPr>
          <w:rFonts w:ascii="GHEA Grapalat" w:hAnsi="GHEA Grapalat" w:cs="Times Armenian"/>
          <w:sz w:val="20"/>
          <w:lang w:val="af-ZA"/>
        </w:rPr>
        <w:tab/>
        <w:t xml:space="preserve"> </w:t>
      </w:r>
    </w:p>
    <w:p w:rsidR="00C66BF2" w:rsidRPr="00E6597C" w:rsidRDefault="00C66BF2" w:rsidP="00C66BF2">
      <w:pPr>
        <w:ind w:firstLine="1134"/>
        <w:jc w:val="both"/>
        <w:rPr>
          <w:rFonts w:ascii="GHEA Grapalat" w:hAnsi="GHEA Grapalat" w:cs="Sylfaen"/>
          <w:sz w:val="20"/>
          <w:lang w:val="af-ZA"/>
        </w:rPr>
      </w:pPr>
      <w:r w:rsidRPr="00E6597C">
        <w:rPr>
          <w:rFonts w:ascii="GHEA Grapalat" w:hAnsi="GHEA Grapalat"/>
          <w:sz w:val="20"/>
          <w:lang w:val="af-ZA"/>
        </w:rPr>
        <w:t>8. Հ</w:t>
      </w:r>
      <w:r w:rsidRPr="00E6597C">
        <w:rPr>
          <w:rFonts w:ascii="GHEA Grapalat" w:hAnsi="GHEA Grapalat" w:cs="Sylfaen"/>
          <w:sz w:val="20"/>
        </w:rPr>
        <w:t>այտերի</w:t>
      </w:r>
      <w:r w:rsidRPr="00E6597C">
        <w:rPr>
          <w:rFonts w:ascii="GHEA Grapalat" w:hAnsi="GHEA Grapalat" w:cs="Sylfaen"/>
          <w:sz w:val="20"/>
          <w:lang w:val="af-ZA"/>
        </w:rPr>
        <w:t xml:space="preserve"> </w:t>
      </w:r>
      <w:r w:rsidRPr="00E6597C">
        <w:rPr>
          <w:rFonts w:ascii="GHEA Grapalat" w:hAnsi="GHEA Grapalat" w:cs="Sylfaen"/>
          <w:sz w:val="20"/>
        </w:rPr>
        <w:t>բացումը</w:t>
      </w:r>
      <w:r w:rsidRPr="00E6597C">
        <w:rPr>
          <w:rFonts w:ascii="GHEA Grapalat" w:hAnsi="GHEA Grapalat" w:cs="Sylfaen"/>
          <w:sz w:val="20"/>
          <w:lang w:val="af-ZA"/>
        </w:rPr>
        <w:t xml:space="preserve">, </w:t>
      </w:r>
      <w:r w:rsidRPr="00E6597C">
        <w:rPr>
          <w:rFonts w:ascii="GHEA Grapalat" w:hAnsi="GHEA Grapalat" w:cs="Sylfaen"/>
          <w:sz w:val="20"/>
        </w:rPr>
        <w:t>գնահատումը</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արդյունքների</w:t>
      </w:r>
      <w:r w:rsidRPr="00E6597C">
        <w:rPr>
          <w:rFonts w:ascii="GHEA Grapalat" w:hAnsi="GHEA Grapalat" w:cs="Sylfaen"/>
          <w:sz w:val="20"/>
          <w:lang w:val="af-ZA"/>
        </w:rPr>
        <w:t xml:space="preserve"> </w:t>
      </w:r>
      <w:r w:rsidRPr="00E6597C">
        <w:rPr>
          <w:rFonts w:ascii="GHEA Grapalat" w:hAnsi="GHEA Grapalat" w:cs="Sylfaen"/>
          <w:sz w:val="20"/>
        </w:rPr>
        <w:t>ամփոփումը</w:t>
      </w:r>
      <w:r w:rsidRPr="00E6597C">
        <w:rPr>
          <w:rFonts w:ascii="GHEA Grapalat" w:hAnsi="GHEA Grapalat" w:cs="Sylfaen"/>
          <w:sz w:val="20"/>
          <w:lang w:val="af-ZA"/>
        </w:rPr>
        <w:tab/>
      </w:r>
    </w:p>
    <w:p w:rsidR="00C66BF2" w:rsidRPr="00E6597C" w:rsidRDefault="00C66BF2" w:rsidP="00C66BF2">
      <w:pPr>
        <w:ind w:firstLine="1134"/>
        <w:jc w:val="both"/>
        <w:rPr>
          <w:rFonts w:ascii="GHEA Grapalat" w:hAnsi="GHEA Grapalat"/>
          <w:sz w:val="20"/>
          <w:lang w:val="af-ZA"/>
        </w:rPr>
      </w:pPr>
      <w:r w:rsidRPr="00E6597C">
        <w:rPr>
          <w:rFonts w:ascii="GHEA Grapalat" w:hAnsi="GHEA Grapalat"/>
          <w:sz w:val="20"/>
          <w:lang w:val="af-ZA"/>
        </w:rPr>
        <w:t xml:space="preserve">9.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րի</w:t>
      </w:r>
      <w:r w:rsidRPr="00E6597C">
        <w:rPr>
          <w:rFonts w:ascii="GHEA Grapalat" w:hAnsi="GHEA Grapalat" w:cs="Times Armenian"/>
          <w:sz w:val="20"/>
          <w:lang w:val="af-ZA"/>
        </w:rPr>
        <w:t xml:space="preserve"> </w:t>
      </w:r>
      <w:r w:rsidRPr="00E6597C">
        <w:rPr>
          <w:rFonts w:ascii="GHEA Grapalat" w:hAnsi="GHEA Grapalat" w:cs="Sylfaen"/>
          <w:sz w:val="20"/>
        </w:rPr>
        <w:t>կնքումը</w:t>
      </w:r>
      <w:r w:rsidRPr="00E6597C">
        <w:rPr>
          <w:rFonts w:ascii="GHEA Grapalat" w:hAnsi="GHEA Grapalat" w:cs="Times Armenian"/>
          <w:sz w:val="20"/>
          <w:lang w:val="af-ZA"/>
        </w:rPr>
        <w:tab/>
      </w:r>
    </w:p>
    <w:p w:rsidR="00C66BF2" w:rsidRPr="00E6597C" w:rsidRDefault="00C66BF2" w:rsidP="00C66BF2">
      <w:pPr>
        <w:ind w:firstLine="1134"/>
        <w:jc w:val="both"/>
        <w:rPr>
          <w:rFonts w:ascii="GHEA Grapalat" w:hAnsi="GHEA Grapalat"/>
          <w:sz w:val="20"/>
          <w:lang w:val="af-ZA"/>
        </w:rPr>
      </w:pPr>
      <w:r w:rsidRPr="00E6597C">
        <w:rPr>
          <w:rFonts w:ascii="GHEA Grapalat" w:hAnsi="GHEA Grapalat"/>
          <w:sz w:val="20"/>
          <w:lang w:val="af-ZA"/>
        </w:rPr>
        <w:t xml:space="preserve">10. Որակավորման և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րի</w:t>
      </w:r>
      <w:r w:rsidRPr="00E6597C">
        <w:rPr>
          <w:rFonts w:ascii="GHEA Grapalat" w:hAnsi="GHEA Grapalat" w:cs="Times Armenian"/>
          <w:sz w:val="20"/>
          <w:lang w:val="af-ZA"/>
        </w:rPr>
        <w:t xml:space="preserve"> </w:t>
      </w:r>
      <w:r w:rsidRPr="00E6597C">
        <w:rPr>
          <w:rFonts w:ascii="GHEA Grapalat" w:hAnsi="GHEA Grapalat" w:cs="Sylfaen"/>
          <w:sz w:val="20"/>
        </w:rPr>
        <w:t>ապահովումները</w:t>
      </w:r>
      <w:r w:rsidRPr="00E6597C">
        <w:rPr>
          <w:rFonts w:ascii="GHEA Grapalat" w:hAnsi="GHEA Grapalat" w:cs="Times Armenian"/>
          <w:sz w:val="20"/>
          <w:lang w:val="af-ZA"/>
        </w:rPr>
        <w:tab/>
        <w:t xml:space="preserve"> </w:t>
      </w:r>
    </w:p>
    <w:p w:rsidR="00C66BF2" w:rsidRPr="00E6597C" w:rsidRDefault="00C66BF2" w:rsidP="00C66BF2">
      <w:pPr>
        <w:ind w:firstLine="1134"/>
        <w:jc w:val="both"/>
        <w:rPr>
          <w:rFonts w:ascii="GHEA Grapalat" w:hAnsi="GHEA Grapalat"/>
          <w:sz w:val="20"/>
          <w:lang w:val="af-ZA"/>
        </w:rPr>
      </w:pPr>
      <w:r w:rsidRPr="00E6597C">
        <w:rPr>
          <w:rFonts w:ascii="GHEA Grapalat" w:hAnsi="GHEA Grapalat"/>
          <w:sz w:val="20"/>
          <w:lang w:val="af-ZA"/>
        </w:rPr>
        <w:t xml:space="preserve">11.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rsidR="00C66BF2" w:rsidRPr="00E6597C" w:rsidRDefault="00C66BF2" w:rsidP="00C66BF2">
      <w:pPr>
        <w:ind w:firstLine="1134"/>
        <w:jc w:val="both"/>
        <w:rPr>
          <w:rFonts w:ascii="GHEA Grapalat" w:hAnsi="GHEA Grapalat"/>
          <w:sz w:val="20"/>
          <w:lang w:val="af-ZA"/>
        </w:rPr>
      </w:pPr>
      <w:r w:rsidRPr="00E6597C">
        <w:rPr>
          <w:rFonts w:ascii="GHEA Grapalat" w:hAnsi="GHEA Grapalat"/>
          <w:sz w:val="20"/>
          <w:lang w:val="af-ZA"/>
        </w:rPr>
        <w:t xml:space="preserve">12.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rsidR="00C66BF2" w:rsidRPr="00E6597C" w:rsidRDefault="00C66BF2" w:rsidP="00C66BF2">
      <w:pPr>
        <w:ind w:firstLine="567"/>
        <w:jc w:val="both"/>
        <w:rPr>
          <w:rFonts w:ascii="GHEA Grapalat" w:hAnsi="GHEA Grapalat"/>
          <w:sz w:val="20"/>
          <w:lang w:val="af-ZA"/>
        </w:rPr>
      </w:pPr>
    </w:p>
    <w:p w:rsidR="00C66BF2" w:rsidRPr="00E6597C" w:rsidRDefault="00C66BF2" w:rsidP="00C66BF2">
      <w:pPr>
        <w:ind w:firstLine="567"/>
        <w:jc w:val="both"/>
        <w:rPr>
          <w:rFonts w:ascii="GHEA Grapalat" w:hAnsi="GHEA Grapalat"/>
          <w:sz w:val="20"/>
          <w:lang w:val="af-ZA"/>
        </w:rPr>
      </w:pPr>
    </w:p>
    <w:p w:rsidR="00C66BF2" w:rsidRPr="00E6597C" w:rsidRDefault="00C66BF2" w:rsidP="00C66BF2">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Pr="00E6597C">
        <w:rPr>
          <w:rFonts w:ascii="GHEA Grapalat" w:hAnsi="GHEA Grapalat" w:cs="Sylfaen"/>
          <w:b/>
          <w:sz w:val="20"/>
        </w:rPr>
        <w:t>ԲԱՑ</w:t>
      </w:r>
      <w:r w:rsidRPr="00E6597C">
        <w:rPr>
          <w:rFonts w:ascii="GHEA Grapalat" w:hAnsi="GHEA Grapalat" w:cs="Times Armenian"/>
          <w:b/>
          <w:sz w:val="20"/>
          <w:lang w:val="af-ZA"/>
        </w:rPr>
        <w:t xml:space="preserve"> </w:t>
      </w:r>
      <w:r w:rsidRPr="00E6597C">
        <w:rPr>
          <w:rFonts w:ascii="GHEA Grapalat" w:hAnsi="GHEA Grapalat" w:cs="Sylfaen"/>
          <w:b/>
          <w:sz w:val="20"/>
        </w:rPr>
        <w:t>ՄՐՑՈՒՅԹԻ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rsidR="00C66BF2" w:rsidRPr="00E6597C" w:rsidRDefault="00C66BF2" w:rsidP="00C66BF2">
      <w:pPr>
        <w:ind w:firstLine="567"/>
        <w:jc w:val="both"/>
        <w:rPr>
          <w:rFonts w:ascii="GHEA Grapalat" w:hAnsi="GHEA Grapalat"/>
          <w:sz w:val="20"/>
          <w:lang w:val="af-ZA"/>
        </w:rPr>
      </w:pPr>
    </w:p>
    <w:p w:rsidR="00C66BF2" w:rsidRPr="00E6597C" w:rsidRDefault="00C66BF2" w:rsidP="00C66BF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r w:rsidRPr="00E6597C">
        <w:rPr>
          <w:rFonts w:ascii="GHEA Grapalat" w:hAnsi="GHEA Grapalat" w:cs="Times Armenian"/>
          <w:sz w:val="20"/>
          <w:lang w:val="af-ZA"/>
        </w:rPr>
        <w:tab/>
      </w:r>
    </w:p>
    <w:p w:rsidR="00C66BF2" w:rsidRPr="00E6597C" w:rsidRDefault="00C66BF2" w:rsidP="00C66BF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rsidR="00C66BF2" w:rsidRPr="00E6597C" w:rsidRDefault="00C66BF2" w:rsidP="00C66BF2">
      <w:pPr>
        <w:ind w:firstLine="1134"/>
        <w:jc w:val="both"/>
        <w:rPr>
          <w:rFonts w:ascii="GHEA Grapalat" w:hAnsi="GHEA Grapalat" w:cs="Times Armenian"/>
          <w:sz w:val="20"/>
          <w:lang w:val="af-ZA"/>
        </w:rPr>
      </w:pPr>
      <w:r w:rsidRPr="00E6597C">
        <w:rPr>
          <w:rFonts w:ascii="GHEA Grapalat" w:hAnsi="GHEA Grapalat"/>
          <w:sz w:val="20"/>
          <w:lang w:val="af-ZA"/>
        </w:rPr>
        <w:t>3.</w:t>
      </w:r>
      <w:r w:rsidRPr="00E6597C">
        <w:rPr>
          <w:rFonts w:ascii="GHEA Grapalat" w:hAnsi="GHEA Grapalat"/>
          <w:sz w:val="20"/>
          <w:lang w:val="af-ZA"/>
        </w:rPr>
        <w:tab/>
      </w:r>
      <w:r w:rsidRPr="00E6597C">
        <w:rPr>
          <w:rFonts w:ascii="GHEA Grapalat" w:hAnsi="GHEA Grapalat" w:cs="Sylfaen"/>
          <w:sz w:val="20"/>
        </w:rPr>
        <w:t>Հավելվածներ</w:t>
      </w:r>
      <w:r w:rsidRPr="00E6597C">
        <w:rPr>
          <w:rFonts w:ascii="GHEA Grapalat" w:hAnsi="GHEA Grapalat" w:cs="Times Armenian"/>
          <w:sz w:val="20"/>
          <w:lang w:val="af-ZA"/>
        </w:rPr>
        <w:t xml:space="preserve"> 1-7</w:t>
      </w:r>
      <w:r w:rsidRPr="00E6597C">
        <w:rPr>
          <w:rFonts w:ascii="GHEA Grapalat" w:hAnsi="GHEA Grapalat" w:cs="Times Armenian"/>
          <w:sz w:val="20"/>
          <w:lang w:val="af-ZA"/>
        </w:rPr>
        <w:tab/>
      </w:r>
    </w:p>
    <w:p w:rsidR="00C66BF2" w:rsidRPr="00E6597C" w:rsidRDefault="00C66BF2" w:rsidP="00C66BF2">
      <w:pPr>
        <w:ind w:firstLine="1134"/>
        <w:jc w:val="both"/>
        <w:rPr>
          <w:rFonts w:ascii="GHEA Grapalat" w:hAnsi="GHEA Grapalat" w:cs="Times Armenian"/>
          <w:sz w:val="20"/>
          <w:lang w:val="af-ZA"/>
        </w:rPr>
      </w:pPr>
    </w:p>
    <w:p w:rsidR="00C66BF2" w:rsidRPr="00E6597C" w:rsidRDefault="00C66BF2" w:rsidP="00C66BF2">
      <w:pPr>
        <w:ind w:firstLine="1134"/>
        <w:jc w:val="both"/>
        <w:rPr>
          <w:rFonts w:ascii="GHEA Grapalat" w:hAnsi="GHEA Grapalat" w:cs="Times Armenian"/>
          <w:sz w:val="20"/>
          <w:lang w:val="af-ZA"/>
        </w:rPr>
      </w:pPr>
    </w:p>
    <w:p w:rsidR="00C66BF2" w:rsidRPr="00E6597C" w:rsidRDefault="00C66BF2" w:rsidP="00C66BF2">
      <w:pPr>
        <w:ind w:firstLine="1134"/>
        <w:jc w:val="both"/>
        <w:rPr>
          <w:rFonts w:ascii="GHEA Grapalat" w:hAnsi="GHEA Grapalat" w:cs="Times Armenian"/>
          <w:sz w:val="20"/>
          <w:lang w:val="af-ZA"/>
        </w:rPr>
      </w:pPr>
    </w:p>
    <w:p w:rsidR="00C66BF2" w:rsidRPr="00E6597C" w:rsidRDefault="00C66BF2" w:rsidP="00C66BF2">
      <w:pPr>
        <w:ind w:firstLine="1134"/>
        <w:jc w:val="both"/>
        <w:rPr>
          <w:rFonts w:ascii="GHEA Grapalat" w:hAnsi="GHEA Grapalat" w:cs="Times Armenian"/>
          <w:sz w:val="20"/>
          <w:lang w:val="af-ZA"/>
        </w:rPr>
      </w:pPr>
    </w:p>
    <w:p w:rsidR="00C66BF2" w:rsidRPr="00E6597C" w:rsidRDefault="00C66BF2" w:rsidP="00C66BF2">
      <w:pPr>
        <w:ind w:firstLine="1134"/>
        <w:jc w:val="both"/>
        <w:rPr>
          <w:rFonts w:ascii="GHEA Grapalat" w:hAnsi="GHEA Grapalat" w:cs="Times Armenian"/>
          <w:sz w:val="20"/>
          <w:lang w:val="af-ZA"/>
        </w:rPr>
      </w:pPr>
    </w:p>
    <w:p w:rsidR="00C66BF2" w:rsidRPr="00E6597C" w:rsidRDefault="00C66BF2" w:rsidP="00C66BF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Pr="00E6597C">
        <w:rPr>
          <w:rFonts w:ascii="GHEA Grapalat" w:hAnsi="GHEA Grapalat" w:cs="Times Armenian"/>
          <w:sz w:val="20"/>
          <w:lang w:val="af-ZA"/>
        </w:rPr>
        <w:br w:type="page"/>
      </w:r>
      <w:r w:rsidRPr="00E6597C">
        <w:rPr>
          <w:rFonts w:ascii="GHEA Grapalat" w:hAnsi="GHEA Grapalat" w:cs="Times Armenian"/>
          <w:sz w:val="20"/>
          <w:lang w:val="af-ZA"/>
        </w:rPr>
        <w:lastRenderedPageBreak/>
        <w:tab/>
      </w:r>
    </w:p>
    <w:p w:rsidR="00C66BF2" w:rsidRPr="00E6597C" w:rsidRDefault="00C66BF2" w:rsidP="00C66BF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267179">
        <w:rPr>
          <w:rFonts w:ascii="GHEA Grapalat" w:hAnsi="GHEA Grapalat" w:cs="Times Armenian"/>
          <w:sz w:val="20"/>
          <w:lang w:val="af-ZA"/>
        </w:rPr>
        <w:t xml:space="preserve">ՇՄԱՀ-ՍԾ-ԲՄԱՇՁԲ-21/11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Pr="00E6597C">
        <w:rPr>
          <w:rFonts w:ascii="GHEA Grapalat" w:hAnsi="GHEA Grapalat" w:cs="Sylfaen"/>
          <w:sz w:val="20"/>
        </w:rPr>
        <w:t>բաց</w:t>
      </w:r>
      <w:r w:rsidRPr="00E6597C">
        <w:rPr>
          <w:rFonts w:ascii="GHEA Grapalat" w:hAnsi="GHEA Grapalat" w:cs="Times Armenian"/>
          <w:sz w:val="20"/>
          <w:lang w:val="af-ZA"/>
        </w:rPr>
        <w:t xml:space="preserve"> </w:t>
      </w:r>
      <w:r w:rsidRPr="00E6597C">
        <w:rPr>
          <w:rFonts w:ascii="GHEA Grapalat" w:hAnsi="GHEA Grapalat" w:cs="Times Armenian"/>
          <w:sz w:val="20"/>
        </w:rPr>
        <w:t>մրցույթ</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Pr="00E6597C">
        <w:rPr>
          <w:rFonts w:ascii="GHEA Grapalat" w:hAnsi="GHEA Grapalat" w:cs="Times Armenian"/>
          <w:sz w:val="20"/>
          <w:lang w:val="af-ZA"/>
        </w:rPr>
        <w:t>։</w:t>
      </w:r>
    </w:p>
    <w:p w:rsidR="00C66BF2" w:rsidRPr="00E6597C" w:rsidRDefault="00C66BF2" w:rsidP="00C66BF2">
      <w:pPr>
        <w:ind w:firstLine="567"/>
        <w:jc w:val="both"/>
        <w:rPr>
          <w:rFonts w:ascii="GHEA Grapalat" w:hAnsi="GHEA Grapalat"/>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2017</w:t>
      </w:r>
      <w:r w:rsidRPr="00E6597C">
        <w:rPr>
          <w:rFonts w:ascii="GHEA Grapalat" w:hAnsi="GHEA Grapalat" w:cs="Sylfaen"/>
          <w:sz w:val="20"/>
        </w:rPr>
        <w:t>թ</w:t>
      </w:r>
      <w:r w:rsidRPr="00E6597C">
        <w:rPr>
          <w:rFonts w:ascii="GHEA Grapalat" w:hAnsi="GHEA Grapalat" w:cs="Times Armenian"/>
          <w:sz w:val="20"/>
          <w:lang w:val="af-ZA"/>
        </w:rPr>
        <w:t>. մայիսի 4-ի N 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Pr="00E6597C">
        <w:rPr>
          <w:rFonts w:ascii="GHEA Grapalat" w:hAnsi="GHEA Grapalat"/>
          <w:sz w:val="20"/>
          <w:lang w:val="af-ZA"/>
        </w:rPr>
        <w:t>«</w:t>
      </w:r>
      <w:r w:rsidRPr="00293715">
        <w:rPr>
          <w:rFonts w:ascii="GHEA Grapalat" w:hAnsi="GHEA Grapalat" w:cs="Sylfaen"/>
          <w:sz w:val="20"/>
          <w:lang w:val="hy-AM"/>
        </w:rPr>
        <w:t>Ախուրյանի</w:t>
      </w:r>
      <w:r>
        <w:rPr>
          <w:rFonts w:ascii="GHEA Grapalat" w:hAnsi="GHEA Grapalat" w:cs="Sylfaen"/>
          <w:sz w:val="20"/>
          <w:vertAlign w:val="subscript"/>
          <w:lang w:val="hy-AM"/>
        </w:rPr>
        <w:t xml:space="preserve"> </w:t>
      </w:r>
      <w:r>
        <w:rPr>
          <w:rFonts w:ascii="GHEA Grapalat" w:hAnsi="GHEA Grapalat"/>
          <w:sz w:val="20"/>
          <w:lang w:val="hy-AM"/>
        </w:rPr>
        <w:t>համայնքապետարան</w:t>
      </w:r>
      <w:r w:rsidRPr="00E6597C">
        <w:rPr>
          <w:rFonts w:ascii="GHEA Grapalat" w:hAnsi="GHEA Grapalat"/>
          <w:sz w:val="20"/>
          <w:lang w:val="af-ZA"/>
        </w:rPr>
        <w:t>»-</w:t>
      </w:r>
      <w:r w:rsidRPr="00E6597C">
        <w:rPr>
          <w:rFonts w:ascii="GHEA Grapalat" w:hAnsi="GHEA Grapalat"/>
          <w:sz w:val="20"/>
        </w:rPr>
        <w:t>ի</w:t>
      </w:r>
      <w:r w:rsidRPr="00E6597C">
        <w:rPr>
          <w:rFonts w:ascii="GHEA Grapalat" w:hAnsi="GHEA Grapalat"/>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պատվիրատու</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մասնակից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Pr="00E6597C">
        <w:rPr>
          <w:rFonts w:ascii="GHEA Grapalat" w:hAnsi="GHEA Grapalat" w:cs="Times Armenian"/>
          <w:sz w:val="20"/>
          <w:lang w:val="af-ZA"/>
        </w:rPr>
        <w:t>։</w:t>
      </w:r>
    </w:p>
    <w:p w:rsidR="00C66BF2" w:rsidRPr="00E6597C" w:rsidRDefault="00C66BF2" w:rsidP="00C66BF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Pr="00E6597C">
        <w:rPr>
          <w:rFonts w:ascii="GHEA Grapalat" w:hAnsi="GHEA Grapalat" w:cs="Times Armenian"/>
          <w:sz w:val="20"/>
          <w:lang w:val="af-ZA"/>
        </w:rPr>
        <w:t>։</w:t>
      </w:r>
    </w:p>
    <w:p w:rsidR="00C66BF2" w:rsidRPr="00E6597C" w:rsidRDefault="00C66BF2" w:rsidP="00C66BF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Pr="00E6597C">
        <w:rPr>
          <w:rFonts w:ascii="GHEA Grapalat" w:hAnsi="GHEA Grapalat" w:cs="Times Armenian"/>
          <w:sz w:val="20"/>
          <w:lang w:val="af-ZA"/>
        </w:rPr>
        <w:t xml:space="preserve">։ </w:t>
      </w:r>
    </w:p>
    <w:p w:rsidR="00C66BF2" w:rsidRPr="00E6597C" w:rsidRDefault="00C66BF2" w:rsidP="00C66BF2">
      <w:pPr>
        <w:pStyle w:val="23"/>
        <w:spacing w:line="240" w:lineRule="auto"/>
        <w:ind w:firstLine="567"/>
        <w:rPr>
          <w:rFonts w:ascii="GHEA Grapalat" w:hAnsi="GHEA Grapalat"/>
        </w:rPr>
      </w:pPr>
      <w:r w:rsidRPr="00E6597C">
        <w:rPr>
          <w:rFonts w:ascii="GHEA Grapalat" w:hAnsi="GHEA Grapalat"/>
        </w:rPr>
        <w:t xml:space="preserve">Գնահատող հանձնաժողովի քարտուղարի էլեկտրոնային փոստի հասցեն է` </w:t>
      </w:r>
      <w:r w:rsidRPr="00171FAC">
        <w:rPr>
          <w:rFonts w:ascii="GHEA Grapalat" w:hAnsi="GHEA Grapalat"/>
          <w:sz w:val="28"/>
          <w:szCs w:val="28"/>
        </w:rPr>
        <w:t>«</w:t>
      </w:r>
      <w:r w:rsidRPr="00171FAC">
        <w:rPr>
          <w:rFonts w:ascii="GHEA Grapalat" w:hAnsi="GHEA Grapalat"/>
          <w:sz w:val="28"/>
          <w:szCs w:val="28"/>
          <w:vertAlign w:val="subscript"/>
          <w:lang w:val="hy-AM"/>
        </w:rPr>
        <w:t>anahit.yavrumyan@mail.ru</w:t>
      </w:r>
      <w:r w:rsidRPr="00171FAC">
        <w:rPr>
          <w:rFonts w:ascii="GHEA Grapalat" w:hAnsi="GHEA Grapalat"/>
          <w:sz w:val="28"/>
          <w:szCs w:val="28"/>
        </w:rPr>
        <w:t>»</w:t>
      </w:r>
    </w:p>
    <w:p w:rsidR="00C66BF2" w:rsidRPr="00E6597C" w:rsidRDefault="00C66BF2" w:rsidP="00C66BF2">
      <w:pPr>
        <w:jc w:val="center"/>
        <w:rPr>
          <w:rFonts w:ascii="GHEA Grapalat" w:hAnsi="GHEA Grapalat"/>
          <w:szCs w:val="22"/>
          <w:lang w:val="af-ZA"/>
        </w:rPr>
      </w:pPr>
      <w:r w:rsidRPr="00E6597C">
        <w:rPr>
          <w:rFonts w:ascii="GHEA Grapalat" w:hAnsi="GHEA Grapalat"/>
          <w:sz w:val="16"/>
          <w:szCs w:val="16"/>
          <w:lang w:val="af-ZA"/>
        </w:rPr>
        <w:br w:type="page"/>
      </w:r>
      <w:r w:rsidRPr="00E6597C">
        <w:rPr>
          <w:rFonts w:ascii="GHEA Grapalat" w:hAnsi="GHEA Grapalat" w:cs="Sylfaen"/>
          <w:szCs w:val="22"/>
        </w:rPr>
        <w:lastRenderedPageBreak/>
        <w:t>ՄԱՍ</w:t>
      </w:r>
      <w:r w:rsidRPr="00E6597C">
        <w:rPr>
          <w:rFonts w:ascii="GHEA Grapalat" w:hAnsi="GHEA Grapalat" w:cs="Times Armenian"/>
          <w:szCs w:val="22"/>
          <w:lang w:val="af-ZA"/>
        </w:rPr>
        <w:t xml:space="preserve">  I</w:t>
      </w:r>
    </w:p>
    <w:p w:rsidR="00C66BF2" w:rsidRPr="00E6597C" w:rsidRDefault="00C66BF2" w:rsidP="00C66BF2">
      <w:pPr>
        <w:pStyle w:val="3"/>
        <w:spacing w:line="240" w:lineRule="auto"/>
        <w:ind w:firstLine="567"/>
        <w:rPr>
          <w:rFonts w:ascii="GHEA Grapalat" w:hAnsi="GHEA Grapalat"/>
          <w:sz w:val="24"/>
          <w:szCs w:val="22"/>
          <w:lang w:val="af-ZA"/>
        </w:rPr>
      </w:pPr>
    </w:p>
    <w:p w:rsidR="00C66BF2" w:rsidRPr="00E6597C" w:rsidRDefault="00C66BF2" w:rsidP="00C66BF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rsidR="00C66BF2" w:rsidRPr="00E6597C" w:rsidRDefault="00C66BF2" w:rsidP="00C66BF2">
      <w:pPr>
        <w:ind w:left="360"/>
        <w:jc w:val="center"/>
        <w:rPr>
          <w:rFonts w:ascii="GHEA Grapalat" w:hAnsi="GHEA Grapalat" w:cs="Sylfaen"/>
          <w:b/>
          <w:sz w:val="20"/>
        </w:rPr>
      </w:pPr>
    </w:p>
    <w:p w:rsidR="00C66BF2" w:rsidRPr="00E6597C" w:rsidRDefault="00C66BF2" w:rsidP="00C66BF2">
      <w:pPr>
        <w:pStyle w:val="3"/>
        <w:spacing w:line="240" w:lineRule="auto"/>
        <w:ind w:firstLine="567"/>
        <w:jc w:val="both"/>
        <w:rPr>
          <w:rFonts w:ascii="GHEA Grapalat" w:hAnsi="GHEA Grapalat"/>
          <w:i w:val="0"/>
          <w:lang w:val="af-ZA"/>
        </w:rPr>
      </w:pPr>
      <w:r w:rsidRPr="00E6597C">
        <w:rPr>
          <w:rFonts w:ascii="GHEA Grapalat" w:hAnsi="GHEA Grapalat" w:cs="Sylfaen"/>
          <w:i w:val="0"/>
        </w:rPr>
        <w:t>1.1 Գնման</w:t>
      </w:r>
      <w:r w:rsidRPr="00E6597C">
        <w:rPr>
          <w:rFonts w:ascii="GHEA Grapalat" w:hAnsi="GHEA Grapalat" w:cs="Sylfaen"/>
          <w:i w:val="0"/>
          <w:lang w:val="af-ZA"/>
        </w:rPr>
        <w:t xml:space="preserve"> </w:t>
      </w:r>
      <w:r w:rsidRPr="00E6597C">
        <w:rPr>
          <w:rFonts w:ascii="GHEA Grapalat" w:hAnsi="GHEA Grapalat" w:cs="Sylfaen"/>
          <w:i w:val="0"/>
        </w:rPr>
        <w:t>առարկա</w:t>
      </w:r>
      <w:r w:rsidRPr="00E6597C">
        <w:rPr>
          <w:rFonts w:ascii="GHEA Grapalat" w:hAnsi="GHEA Grapalat" w:cs="Sylfaen"/>
          <w:i w:val="0"/>
          <w:lang w:val="af-ZA"/>
        </w:rPr>
        <w:t xml:space="preserve"> </w:t>
      </w:r>
      <w:r w:rsidRPr="00E6597C">
        <w:rPr>
          <w:rFonts w:ascii="GHEA Grapalat" w:hAnsi="GHEA Grapalat" w:cs="Sylfaen"/>
          <w:i w:val="0"/>
        </w:rPr>
        <w:t>է</w:t>
      </w:r>
      <w:r w:rsidRPr="00E6597C">
        <w:rPr>
          <w:rFonts w:ascii="GHEA Grapalat" w:hAnsi="GHEA Grapalat" w:cs="Sylfaen"/>
          <w:i w:val="0"/>
          <w:lang w:val="af-ZA"/>
        </w:rPr>
        <w:t xml:space="preserve"> </w:t>
      </w:r>
      <w:r w:rsidRPr="00E6597C">
        <w:rPr>
          <w:rFonts w:ascii="GHEA Grapalat" w:hAnsi="GHEA Grapalat" w:cs="Sylfaen"/>
          <w:i w:val="0"/>
        </w:rPr>
        <w:t>հանդիսանում</w:t>
      </w:r>
      <w:r w:rsidRPr="00E6597C">
        <w:rPr>
          <w:rFonts w:ascii="GHEA Grapalat" w:hAnsi="GHEA Grapalat" w:cs="Sylfaen"/>
          <w:i w:val="0"/>
          <w:lang w:val="af-ZA"/>
        </w:rPr>
        <w:t xml:space="preserve">  «</w:t>
      </w:r>
      <w:r w:rsidRPr="000C49B1">
        <w:rPr>
          <w:rFonts w:ascii="GHEA Grapalat" w:hAnsi="GHEA Grapalat" w:cs="Sylfaen"/>
          <w:i w:val="0"/>
          <w:lang w:val="hy-AM"/>
        </w:rPr>
        <w:t>Ախուրյանի</w:t>
      </w:r>
      <w:r>
        <w:rPr>
          <w:rFonts w:ascii="GHEA Grapalat" w:hAnsi="GHEA Grapalat" w:cs="Sylfaen"/>
          <w:i w:val="0"/>
          <w:vertAlign w:val="subscript"/>
          <w:lang w:val="hy-AM"/>
        </w:rPr>
        <w:t xml:space="preserve"> </w:t>
      </w:r>
      <w:r>
        <w:rPr>
          <w:rFonts w:ascii="GHEA Grapalat" w:hAnsi="GHEA Grapalat"/>
          <w:i w:val="0"/>
          <w:lang w:val="hy-AM"/>
        </w:rPr>
        <w:t>համայնքապետարանի</w:t>
      </w:r>
      <w:r w:rsidRPr="00E6597C">
        <w:rPr>
          <w:rFonts w:ascii="GHEA Grapalat" w:hAnsi="GHEA Grapalat"/>
          <w:i w:val="0"/>
          <w:lang w:val="af-ZA"/>
        </w:rPr>
        <w:t xml:space="preserve">» </w:t>
      </w:r>
      <w:r w:rsidRPr="00E6597C">
        <w:rPr>
          <w:rFonts w:ascii="GHEA Grapalat" w:hAnsi="GHEA Grapalat" w:cs="Sylfaen"/>
          <w:i w:val="0"/>
        </w:rPr>
        <w:t>կարիքների</w:t>
      </w:r>
      <w:r w:rsidRPr="00E6597C">
        <w:rPr>
          <w:rFonts w:ascii="GHEA Grapalat" w:hAnsi="GHEA Grapalat" w:cs="Times Armenian"/>
          <w:i w:val="0"/>
          <w:lang w:val="af-ZA"/>
        </w:rPr>
        <w:t xml:space="preserve"> </w:t>
      </w:r>
      <w:r w:rsidRPr="00E6597C">
        <w:rPr>
          <w:rFonts w:ascii="GHEA Grapalat" w:hAnsi="GHEA Grapalat" w:cs="Sylfaen"/>
          <w:i w:val="0"/>
        </w:rPr>
        <w:t>համար</w:t>
      </w:r>
      <w:r w:rsidRPr="00E6597C">
        <w:rPr>
          <w:rFonts w:ascii="GHEA Grapalat" w:hAnsi="GHEA Grapalat" w:cs="Times Armenian"/>
          <w:i w:val="0"/>
          <w:lang w:val="af-ZA"/>
        </w:rPr>
        <w:t xml:space="preserve">` </w:t>
      </w:r>
      <w:r w:rsidRPr="00E6597C">
        <w:rPr>
          <w:rFonts w:ascii="GHEA Grapalat" w:hAnsi="GHEA Grapalat"/>
          <w:i w:val="0"/>
          <w:lang w:val="af-ZA"/>
        </w:rPr>
        <w:t>«</w:t>
      </w:r>
      <w:r w:rsidR="000706D2">
        <w:rPr>
          <w:rFonts w:ascii="GHEA Grapalat" w:hAnsi="GHEA Grapalat" w:cs="Sylfaen"/>
          <w:b/>
          <w:i w:val="0"/>
        </w:rPr>
        <w:t xml:space="preserve">ՀՀ Շիրակի մարզի Ախուրյան խոշորացված համայնքի կոմունալ ծառայությունների և ճանապարհների </w:t>
      </w:r>
      <w:r w:rsidR="00E53AFC">
        <w:rPr>
          <w:rFonts w:ascii="GHEA Grapalat" w:hAnsi="GHEA Grapalat" w:cs="Sylfaen"/>
          <w:b/>
          <w:i w:val="0"/>
        </w:rPr>
        <w:t>սպասարկումն</w:t>
      </w:r>
      <w:r w:rsidR="000706D2">
        <w:rPr>
          <w:rFonts w:ascii="GHEA Grapalat" w:hAnsi="GHEA Grapalat" w:cs="Sylfaen"/>
          <w:b/>
          <w:i w:val="0"/>
        </w:rPr>
        <w:t xml:space="preserve"> իրականացնող տեխնիկական միջոցների կայանման սպասարկման կենտր</w:t>
      </w:r>
      <w:r w:rsidR="00E728B0">
        <w:rPr>
          <w:rFonts w:ascii="GHEA Grapalat" w:hAnsi="GHEA Grapalat" w:cs="Sylfaen"/>
          <w:b/>
          <w:i w:val="0"/>
        </w:rPr>
        <w:t>ոնի կառուցման շին.աշխատանքների</w:t>
      </w:r>
      <w:r w:rsidRPr="00E6597C">
        <w:rPr>
          <w:rFonts w:ascii="GHEA Grapalat" w:hAnsi="GHEA Grapalat"/>
          <w:i w:val="0"/>
          <w:lang w:val="af-ZA"/>
        </w:rPr>
        <w:t>»</w:t>
      </w:r>
      <w:r w:rsidRPr="00E6597C">
        <w:rPr>
          <w:rFonts w:ascii="GHEA Grapalat" w:hAnsi="GHEA Grapalat"/>
          <w:i w:val="0"/>
        </w:rPr>
        <w:t>ձեռքբերումը (այսուհետ` նաև աշխատանք)</w:t>
      </w:r>
      <w:r w:rsidRPr="00E6597C">
        <w:rPr>
          <w:rFonts w:ascii="GHEA Grapalat" w:hAnsi="GHEA Grapalat"/>
          <w:i w:val="0"/>
          <w:lang w:val="af-ZA"/>
        </w:rPr>
        <w:t xml:space="preserve">, </w:t>
      </w:r>
      <w:r w:rsidRPr="00E6597C">
        <w:rPr>
          <w:rFonts w:ascii="GHEA Grapalat" w:hAnsi="GHEA Grapalat"/>
          <w:i w:val="0"/>
        </w:rPr>
        <w:t>որոնք</w:t>
      </w:r>
      <w:r w:rsidRPr="00E6597C">
        <w:rPr>
          <w:rFonts w:ascii="GHEA Grapalat" w:hAnsi="GHEA Grapalat"/>
          <w:i w:val="0"/>
          <w:lang w:val="af-ZA"/>
        </w:rPr>
        <w:t xml:space="preserve"> </w:t>
      </w:r>
      <w:r w:rsidRPr="00E6597C">
        <w:rPr>
          <w:rFonts w:ascii="GHEA Grapalat" w:hAnsi="GHEA Grapalat"/>
          <w:i w:val="0"/>
        </w:rPr>
        <w:t>խմբավորված</w:t>
      </w:r>
      <w:r w:rsidRPr="00E6597C">
        <w:rPr>
          <w:rFonts w:ascii="GHEA Grapalat" w:hAnsi="GHEA Grapalat"/>
          <w:i w:val="0"/>
          <w:lang w:val="af-ZA"/>
        </w:rPr>
        <w:t xml:space="preserve">  </w:t>
      </w:r>
      <w:r w:rsidRPr="00831DB7">
        <w:rPr>
          <w:rFonts w:ascii="GHEA Grapalat" w:hAnsi="GHEA Grapalat"/>
          <w:i w:val="0"/>
        </w:rPr>
        <w:t>են</w:t>
      </w:r>
      <w:r w:rsidRPr="00831DB7">
        <w:rPr>
          <w:rFonts w:ascii="GHEA Grapalat" w:hAnsi="GHEA Grapalat"/>
          <w:i w:val="0"/>
          <w:lang w:val="af-ZA"/>
        </w:rPr>
        <w:t xml:space="preserve"> «</w:t>
      </w:r>
      <w:r w:rsidRPr="00831DB7">
        <w:rPr>
          <w:rFonts w:ascii="GHEA Grapalat" w:hAnsi="GHEA Grapalat"/>
          <w:i w:val="0"/>
          <w:lang w:val="hy-AM"/>
        </w:rPr>
        <w:t>1</w:t>
      </w:r>
      <w:r w:rsidRPr="00831DB7">
        <w:rPr>
          <w:rFonts w:ascii="GHEA Grapalat" w:hAnsi="GHEA Grapalat"/>
          <w:i w:val="0"/>
          <w:lang w:val="af-ZA"/>
        </w:rPr>
        <w:t>»</w:t>
      </w:r>
      <w:r w:rsidRPr="00E6597C">
        <w:rPr>
          <w:rFonts w:ascii="GHEA Grapalat" w:hAnsi="GHEA Grapalat"/>
          <w:i w:val="0"/>
          <w:lang w:val="af-ZA"/>
        </w:rPr>
        <w:t xml:space="preserve"> </w:t>
      </w:r>
      <w:r>
        <w:rPr>
          <w:rFonts w:ascii="GHEA Grapalat" w:hAnsi="GHEA Grapalat" w:cs="Sylfaen"/>
          <w:i w:val="0"/>
        </w:rPr>
        <w:t>չափաբաժն</w:t>
      </w:r>
      <w:r w:rsidRPr="00E6597C">
        <w:rPr>
          <w:rFonts w:ascii="GHEA Grapalat" w:hAnsi="GHEA Grapalat" w:cs="Sylfaen"/>
          <w:i w:val="0"/>
        </w:rPr>
        <w:t>ում</w:t>
      </w:r>
      <w:r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C66BF2" w:rsidRPr="00E6597C" w:rsidTr="00B10CDC">
        <w:tc>
          <w:tcPr>
            <w:tcW w:w="1530" w:type="dxa"/>
            <w:vAlign w:val="center"/>
          </w:tcPr>
          <w:p w:rsidR="00C66BF2" w:rsidRPr="00E6597C" w:rsidRDefault="00C66BF2" w:rsidP="00B10CDC">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Չափաբաժինների համարները</w:t>
            </w:r>
          </w:p>
        </w:tc>
        <w:tc>
          <w:tcPr>
            <w:tcW w:w="8820" w:type="dxa"/>
            <w:vAlign w:val="center"/>
          </w:tcPr>
          <w:p w:rsidR="00C66BF2" w:rsidRPr="00E6597C" w:rsidRDefault="00C66BF2" w:rsidP="00B10CDC">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C66BF2" w:rsidRPr="00B747C3" w:rsidTr="00B10CDC">
        <w:tc>
          <w:tcPr>
            <w:tcW w:w="1530" w:type="dxa"/>
            <w:vAlign w:val="center"/>
          </w:tcPr>
          <w:p w:rsidR="00C66BF2" w:rsidRPr="00E6597C" w:rsidRDefault="00C66BF2" w:rsidP="00B10CDC">
            <w:pPr>
              <w:pStyle w:val="23"/>
              <w:spacing w:line="240" w:lineRule="auto"/>
              <w:ind w:firstLine="0"/>
              <w:jc w:val="center"/>
              <w:rPr>
                <w:rFonts w:ascii="GHEA Grapalat" w:hAnsi="GHEA Grapalat"/>
                <w:sz w:val="16"/>
              </w:rPr>
            </w:pPr>
            <w:r w:rsidRPr="00E6597C">
              <w:rPr>
                <w:rFonts w:ascii="GHEA Grapalat" w:hAnsi="GHEA Grapalat"/>
                <w:sz w:val="16"/>
              </w:rPr>
              <w:t>1</w:t>
            </w:r>
          </w:p>
        </w:tc>
        <w:tc>
          <w:tcPr>
            <w:tcW w:w="8820" w:type="dxa"/>
            <w:vAlign w:val="center"/>
          </w:tcPr>
          <w:p w:rsidR="00C66BF2" w:rsidRPr="00E6597C" w:rsidRDefault="00C66BF2" w:rsidP="002671F7">
            <w:pPr>
              <w:pStyle w:val="23"/>
              <w:spacing w:line="240" w:lineRule="auto"/>
              <w:ind w:firstLine="0"/>
              <w:rPr>
                <w:rFonts w:ascii="GHEA Grapalat" w:hAnsi="GHEA Grapalat"/>
                <w:u w:val="single"/>
                <w:vertAlign w:val="subscript"/>
              </w:rPr>
            </w:pPr>
            <w:r w:rsidRPr="00E6597C">
              <w:rPr>
                <w:rFonts w:ascii="GHEA Grapalat" w:hAnsi="GHEA Grapalat" w:cs="Times Armenian"/>
                <w:i/>
              </w:rPr>
              <w:t xml:space="preserve"> </w:t>
            </w:r>
            <w:r w:rsidRPr="00E6597C">
              <w:rPr>
                <w:rFonts w:ascii="GHEA Grapalat" w:hAnsi="GHEA Grapalat"/>
                <w:i/>
              </w:rPr>
              <w:t>«</w:t>
            </w:r>
            <w:r w:rsidR="000706D2">
              <w:rPr>
                <w:rFonts w:ascii="GHEA Grapalat" w:hAnsi="GHEA Grapalat" w:cs="Sylfaen"/>
                <w:b/>
                <w:i/>
              </w:rPr>
              <w:t xml:space="preserve">ՀՀ Շիրակի մարզի Ախուրյան խոշորացված համայնքի կոմունալ ծառայությունների և ճանապարհների </w:t>
            </w:r>
            <w:r w:rsidR="00E53AFC">
              <w:rPr>
                <w:rFonts w:ascii="GHEA Grapalat" w:hAnsi="GHEA Grapalat" w:cs="Sylfaen"/>
                <w:b/>
                <w:i/>
              </w:rPr>
              <w:t>սպասարկումն</w:t>
            </w:r>
            <w:r w:rsidR="000706D2">
              <w:rPr>
                <w:rFonts w:ascii="GHEA Grapalat" w:hAnsi="GHEA Grapalat" w:cs="Sylfaen"/>
                <w:b/>
                <w:i/>
              </w:rPr>
              <w:t xml:space="preserve"> իրականացնող տեխնիկական միջոցների կայանման սպասարկման կենտր</w:t>
            </w:r>
            <w:r w:rsidR="00615E15">
              <w:rPr>
                <w:rFonts w:ascii="GHEA Grapalat" w:hAnsi="GHEA Grapalat" w:cs="Sylfaen"/>
                <w:b/>
                <w:i/>
              </w:rPr>
              <w:t>ոնի կառուցման շին.աշխատանքների</w:t>
            </w:r>
            <w:r w:rsidRPr="00E6597C">
              <w:rPr>
                <w:rFonts w:ascii="GHEA Grapalat" w:hAnsi="GHEA Grapalat"/>
                <w:i/>
              </w:rPr>
              <w:t>»</w:t>
            </w:r>
          </w:p>
        </w:tc>
      </w:tr>
    </w:tbl>
    <w:p w:rsidR="00C66BF2" w:rsidRPr="00E6597C" w:rsidRDefault="00C66BF2" w:rsidP="00C66BF2">
      <w:pPr>
        <w:pStyle w:val="23"/>
        <w:spacing w:line="240" w:lineRule="auto"/>
        <w:ind w:firstLine="567"/>
        <w:rPr>
          <w:rFonts w:ascii="GHEA Grapalat" w:hAnsi="GHEA Grapalat"/>
        </w:rPr>
      </w:pPr>
      <w:r w:rsidRPr="00E6597C">
        <w:rPr>
          <w:rFonts w:ascii="GHEA Grapalat" w:hAnsi="GHEA Grapalat"/>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C66BF2" w:rsidRPr="00E6597C" w:rsidRDefault="00C66BF2" w:rsidP="00C66BF2">
      <w:pPr>
        <w:ind w:firstLine="567"/>
        <w:rPr>
          <w:rFonts w:ascii="GHEA Grapalat" w:hAnsi="GHEA Grapalat" w:cs="Sylfaen"/>
          <w:i/>
          <w:sz w:val="20"/>
          <w:lang w:val="es-ES"/>
        </w:rPr>
      </w:pPr>
    </w:p>
    <w:p w:rsidR="00C66BF2" w:rsidRPr="00E6597C" w:rsidRDefault="00C66BF2" w:rsidP="00C66BF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rsidR="00C66BF2" w:rsidRPr="00E6597C" w:rsidRDefault="00C66BF2" w:rsidP="00C66BF2">
      <w:pPr>
        <w:ind w:firstLine="567"/>
        <w:jc w:val="both"/>
        <w:rPr>
          <w:rFonts w:ascii="GHEA Grapalat" w:hAnsi="GHEA Grapalat"/>
          <w:szCs w:val="22"/>
          <w:lang w:val="es-ES"/>
        </w:rPr>
      </w:pPr>
    </w:p>
    <w:p w:rsidR="00C66BF2" w:rsidRPr="00E6597C" w:rsidRDefault="00C66BF2" w:rsidP="00C66BF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Pr="00E6597C">
        <w:rPr>
          <w:rFonts w:ascii="GHEA Grapalat" w:hAnsi="GHEA Grapalat" w:cs="Sylfaen"/>
          <w:sz w:val="20"/>
          <w:lang w:val="ru-RU"/>
        </w:rPr>
        <w:t>Սույն</w:t>
      </w:r>
      <w:r w:rsidRPr="00E6597C">
        <w:rPr>
          <w:rFonts w:ascii="GHEA Grapalat" w:hAnsi="GHEA Grapalat" w:cs="Arial Armenian"/>
          <w:sz w:val="20"/>
          <w:lang w:val="es-ES"/>
        </w:rPr>
        <w:t xml:space="preserve">  ընթացակարգին </w:t>
      </w:r>
      <w:r w:rsidRPr="00E6597C">
        <w:rPr>
          <w:rFonts w:ascii="GHEA Grapalat" w:hAnsi="GHEA Grapalat" w:cs="Sylfaen"/>
          <w:sz w:val="20"/>
          <w:lang w:val="ru-RU"/>
        </w:rPr>
        <w:t>մասնակցելու</w:t>
      </w:r>
      <w:r w:rsidRPr="00E6597C">
        <w:rPr>
          <w:rFonts w:ascii="GHEA Grapalat" w:hAnsi="GHEA Grapalat" w:cs="Arial Armenian"/>
          <w:sz w:val="20"/>
          <w:lang w:val="es-ES"/>
        </w:rPr>
        <w:t xml:space="preserve"> </w:t>
      </w:r>
      <w:r w:rsidRPr="00E6597C">
        <w:rPr>
          <w:rFonts w:ascii="GHEA Grapalat" w:hAnsi="GHEA Grapalat" w:cs="Sylfaen"/>
          <w:sz w:val="20"/>
          <w:lang w:val="ru-RU"/>
        </w:rPr>
        <w:t>իրավունք</w:t>
      </w:r>
      <w:r w:rsidRPr="00E6597C">
        <w:rPr>
          <w:rFonts w:ascii="GHEA Grapalat" w:hAnsi="GHEA Grapalat" w:cs="Arial Armenian"/>
          <w:sz w:val="20"/>
          <w:lang w:val="es-ES"/>
        </w:rPr>
        <w:t xml:space="preserve"> </w:t>
      </w:r>
      <w:r w:rsidRPr="00E6597C">
        <w:rPr>
          <w:rFonts w:ascii="GHEA Grapalat" w:hAnsi="GHEA Grapalat" w:cs="Sylfaen"/>
          <w:sz w:val="20"/>
          <w:lang w:val="ru-RU"/>
        </w:rPr>
        <w:t>չունեն</w:t>
      </w:r>
      <w:r w:rsidRPr="00E6597C">
        <w:rPr>
          <w:rFonts w:ascii="GHEA Grapalat" w:hAnsi="GHEA Grapalat" w:cs="Arial Armenian"/>
          <w:sz w:val="20"/>
          <w:lang w:val="es-ES"/>
        </w:rPr>
        <w:t xml:space="preserve"> </w:t>
      </w:r>
      <w:r w:rsidRPr="00E6597C">
        <w:rPr>
          <w:rFonts w:ascii="GHEA Grapalat" w:hAnsi="GHEA Grapalat" w:cs="Sylfaen"/>
          <w:sz w:val="20"/>
          <w:lang w:val="ru-RU"/>
        </w:rPr>
        <w:t>անձինք</w:t>
      </w:r>
      <w:r w:rsidRPr="00E6597C">
        <w:rPr>
          <w:rFonts w:ascii="GHEA Grapalat" w:hAnsi="GHEA Grapalat" w:cs="Sylfaen"/>
          <w:sz w:val="20"/>
          <w:lang w:val="es-ES"/>
        </w:rPr>
        <w:t>.</w:t>
      </w:r>
    </w:p>
    <w:p w:rsidR="00C66BF2" w:rsidRPr="00E6597C" w:rsidRDefault="00C66BF2" w:rsidP="00C66BF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rsidR="00C66BF2" w:rsidRPr="00E6597C" w:rsidRDefault="00C66BF2" w:rsidP="00C66BF2">
      <w:pPr>
        <w:tabs>
          <w:tab w:val="left" w:pos="7200"/>
        </w:tabs>
        <w:ind w:firstLine="720"/>
        <w:jc w:val="both"/>
        <w:rPr>
          <w:rFonts w:ascii="GHEA Grapalat" w:hAnsi="GHEA Grapalat"/>
          <w:sz w:val="20"/>
          <w:szCs w:val="20"/>
          <w:lang w:val="es-ES"/>
        </w:rPr>
      </w:pPr>
      <w:r w:rsidRPr="00E6597C">
        <w:rPr>
          <w:rFonts w:ascii="GHEA Grapalat" w:hAnsi="GHEA Grapalat"/>
          <w:sz w:val="20"/>
          <w:szCs w:val="20"/>
          <w:lang w:val="es-ES"/>
        </w:rPr>
        <w:t xml:space="preserve">2)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sz w:val="20"/>
          <w:szCs w:val="20"/>
        </w:rPr>
        <w:t>հարկային</w:t>
      </w:r>
      <w:r w:rsidRPr="00E6597C">
        <w:rPr>
          <w:rFonts w:ascii="GHEA Grapalat" w:hAnsi="GHEA Grapalat"/>
          <w:sz w:val="20"/>
          <w:szCs w:val="20"/>
          <w:lang w:val="es-ES"/>
        </w:rPr>
        <w:t xml:space="preserve"> </w:t>
      </w:r>
      <w:r w:rsidRPr="00E6597C">
        <w:rPr>
          <w:rFonts w:ascii="GHEA Grapalat" w:hAnsi="GHEA Grapalat"/>
          <w:sz w:val="20"/>
          <w:szCs w:val="20"/>
        </w:rPr>
        <w:t>մարմնի</w:t>
      </w:r>
      <w:r w:rsidRPr="00E6597C">
        <w:rPr>
          <w:rFonts w:ascii="GHEA Grapalat" w:hAnsi="GHEA Grapalat"/>
          <w:sz w:val="20"/>
          <w:szCs w:val="20"/>
          <w:lang w:val="es-ES"/>
        </w:rPr>
        <w:t xml:space="preserve"> </w:t>
      </w:r>
      <w:r w:rsidRPr="00E6597C">
        <w:rPr>
          <w:rFonts w:ascii="GHEA Grapalat" w:hAnsi="GHEA Grapalat"/>
          <w:sz w:val="20"/>
          <w:szCs w:val="20"/>
        </w:rPr>
        <w:t>կողմից</w:t>
      </w:r>
      <w:r w:rsidRPr="00E6597C">
        <w:rPr>
          <w:rFonts w:ascii="GHEA Grapalat" w:hAnsi="GHEA Grapalat"/>
          <w:sz w:val="20"/>
          <w:szCs w:val="20"/>
          <w:lang w:val="es-ES"/>
        </w:rPr>
        <w:t xml:space="preserve"> </w:t>
      </w:r>
      <w:r w:rsidRPr="00E6597C">
        <w:rPr>
          <w:rFonts w:ascii="GHEA Grapalat" w:hAnsi="GHEA Grapalat"/>
          <w:sz w:val="20"/>
          <w:szCs w:val="20"/>
        </w:rPr>
        <w:t>վերահսկվող</w:t>
      </w:r>
      <w:r w:rsidRPr="00E6597C">
        <w:rPr>
          <w:rFonts w:ascii="GHEA Grapalat" w:hAnsi="GHEA Grapalat"/>
          <w:sz w:val="20"/>
          <w:szCs w:val="20"/>
          <w:lang w:val="es-ES"/>
        </w:rPr>
        <w:t xml:space="preserve"> </w:t>
      </w:r>
      <w:r w:rsidRPr="00E6597C">
        <w:rPr>
          <w:rFonts w:ascii="GHEA Grapalat" w:hAnsi="GHEA Grapalat"/>
          <w:sz w:val="20"/>
          <w:szCs w:val="20"/>
        </w:rPr>
        <w:t>եկամուտների</w:t>
      </w:r>
      <w:r w:rsidRPr="00E6597C">
        <w:rPr>
          <w:rFonts w:ascii="GHEA Grapalat" w:hAnsi="GHEA Grapalat"/>
          <w:sz w:val="20"/>
          <w:szCs w:val="20"/>
          <w:lang w:val="es-ES"/>
        </w:rPr>
        <w:t xml:space="preserve"> </w:t>
      </w:r>
      <w:r w:rsidRPr="00E6597C">
        <w:rPr>
          <w:rFonts w:ascii="GHEA Grapalat" w:hAnsi="GHEA Grapalat"/>
          <w:sz w:val="20"/>
          <w:szCs w:val="20"/>
        </w:rPr>
        <w:t>գծով</w:t>
      </w:r>
      <w:r w:rsidRPr="00E6597C">
        <w:rPr>
          <w:rFonts w:ascii="GHEA Grapalat" w:hAnsi="GHEA Grapalat"/>
          <w:sz w:val="20"/>
          <w:szCs w:val="20"/>
          <w:lang w:val="es-ES"/>
        </w:rPr>
        <w:t xml:space="preserve"> </w:t>
      </w:r>
      <w:r w:rsidRPr="00E6597C">
        <w:rPr>
          <w:rFonts w:ascii="GHEA Grapalat" w:hAnsi="GHEA Grapalat" w:cs="Sylfaen"/>
          <w:sz w:val="20"/>
          <w:szCs w:val="20"/>
        </w:rPr>
        <w:t>ունեն</w:t>
      </w:r>
      <w:r w:rsidRPr="00E6597C">
        <w:rPr>
          <w:rFonts w:ascii="GHEA Grapalat" w:hAnsi="GHEA Grapalat"/>
          <w:sz w:val="20"/>
          <w:szCs w:val="20"/>
          <w:lang w:val="es-ES"/>
        </w:rPr>
        <w:t xml:space="preserve"> </w:t>
      </w:r>
      <w:r w:rsidRPr="00E6597C">
        <w:rPr>
          <w:rFonts w:ascii="GHEA Grapalat" w:hAnsi="GHEA Grapalat" w:cs="Sylfaen"/>
          <w:sz w:val="20"/>
          <w:szCs w:val="20"/>
        </w:rPr>
        <w:t>իրենց</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ներկայացրած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գնային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առաջարկի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մինչև</w:t>
      </w:r>
      <w:r w:rsidRPr="00E6597C">
        <w:rPr>
          <w:rFonts w:ascii="GHEA Grapalat" w:hAnsi="GHEA Grapalat" w:cs="Sylfaen"/>
          <w:sz w:val="20"/>
          <w:szCs w:val="20"/>
          <w:lang w:val="es-ES"/>
        </w:rPr>
        <w:t xml:space="preserve"> </w:t>
      </w:r>
      <w:r w:rsidRPr="00E6597C">
        <w:rPr>
          <w:rFonts w:ascii="GHEA Grapalat" w:hAnsi="GHEA Grapalat" w:cs="Sylfaen"/>
          <w:sz w:val="20"/>
          <w:szCs w:val="20"/>
        </w:rPr>
        <w:t>մեկ</w:t>
      </w:r>
      <w:r w:rsidRPr="00E6597C">
        <w:rPr>
          <w:rFonts w:ascii="GHEA Grapalat" w:hAnsi="GHEA Grapalat" w:cs="Sylfaen"/>
          <w:sz w:val="20"/>
          <w:szCs w:val="20"/>
          <w:lang w:val="es-ES"/>
        </w:rPr>
        <w:t xml:space="preserve"> </w:t>
      </w:r>
      <w:r w:rsidRPr="00E6597C">
        <w:rPr>
          <w:rFonts w:ascii="GHEA Grapalat" w:hAnsi="GHEA Grapalat" w:cs="Sylfaen"/>
          <w:sz w:val="20"/>
          <w:szCs w:val="20"/>
        </w:rPr>
        <w:t>տոկոսը</w:t>
      </w:r>
      <w:r w:rsidRPr="00E6597C">
        <w:rPr>
          <w:rFonts w:ascii="GHEA Grapalat" w:hAnsi="GHEA Grapalat" w:cs="Sylfaen"/>
          <w:sz w:val="20"/>
          <w:szCs w:val="20"/>
          <w:lang w:val="es-ES"/>
        </w:rPr>
        <w:t xml:space="preserve">, </w:t>
      </w:r>
      <w:r w:rsidRPr="00E6597C">
        <w:rPr>
          <w:rFonts w:ascii="GHEA Grapalat" w:hAnsi="GHEA Grapalat" w:cs="Sylfaen"/>
          <w:sz w:val="20"/>
          <w:szCs w:val="20"/>
        </w:rPr>
        <w:t>բայց</w:t>
      </w:r>
      <w:r w:rsidRPr="00E6597C">
        <w:rPr>
          <w:rFonts w:ascii="GHEA Grapalat" w:hAnsi="GHEA Grapalat" w:cs="Sylfaen"/>
          <w:sz w:val="20"/>
          <w:szCs w:val="20"/>
          <w:lang w:val="es-ES"/>
        </w:rPr>
        <w:t xml:space="preserve"> </w:t>
      </w:r>
      <w:r w:rsidRPr="00E6597C">
        <w:rPr>
          <w:rFonts w:ascii="GHEA Grapalat" w:hAnsi="GHEA Grapalat" w:cs="Sylfaen"/>
          <w:sz w:val="20"/>
          <w:szCs w:val="20"/>
        </w:rPr>
        <w:t>ոչ</w:t>
      </w:r>
      <w:r w:rsidRPr="00E6597C">
        <w:rPr>
          <w:rFonts w:ascii="GHEA Grapalat" w:hAnsi="GHEA Grapalat" w:cs="Sylfaen"/>
          <w:sz w:val="20"/>
          <w:szCs w:val="20"/>
          <w:lang w:val="es-ES"/>
        </w:rPr>
        <w:t xml:space="preserve"> </w:t>
      </w:r>
      <w:r w:rsidRPr="00E6597C">
        <w:rPr>
          <w:rFonts w:ascii="GHEA Grapalat" w:hAnsi="GHEA Grapalat" w:cs="Sylfaen"/>
          <w:sz w:val="20"/>
          <w:szCs w:val="20"/>
        </w:rPr>
        <w:t>ավելի</w:t>
      </w:r>
      <w:r w:rsidRPr="00E6597C">
        <w:rPr>
          <w:rFonts w:ascii="GHEA Grapalat" w:hAnsi="GHEA Grapalat" w:cs="Sylfaen"/>
          <w:sz w:val="20"/>
          <w:szCs w:val="20"/>
          <w:lang w:val="es-ES"/>
        </w:rPr>
        <w:t xml:space="preserve">, </w:t>
      </w:r>
      <w:r w:rsidRPr="00E6597C">
        <w:rPr>
          <w:rFonts w:ascii="GHEA Grapalat" w:hAnsi="GHEA Grapalat" w:cs="Sylfaen"/>
          <w:sz w:val="20"/>
          <w:szCs w:val="20"/>
        </w:rPr>
        <w:t>քան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հիսուն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հազար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Հայաստանի</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Հանրապետության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դրամը</w:t>
      </w:r>
      <w:r w:rsidRPr="00E6597C">
        <w:rPr>
          <w:rFonts w:ascii="GHEA Grapalat" w:hAnsi="GHEA Grapalat" w:cs="Sylfaen"/>
          <w:sz w:val="20"/>
          <w:szCs w:val="20"/>
          <w:lang w:val="es-ES"/>
        </w:rPr>
        <w:t xml:space="preserve"> </w:t>
      </w:r>
      <w:r w:rsidRPr="00E6597C">
        <w:rPr>
          <w:rFonts w:ascii="GHEA Grapalat" w:hAnsi="GHEA Grapalat"/>
          <w:sz w:val="20"/>
          <w:szCs w:val="20"/>
        </w:rPr>
        <w:t>գերազանցող</w:t>
      </w:r>
      <w:r w:rsidRPr="00E6597C">
        <w:rPr>
          <w:rFonts w:ascii="GHEA Grapalat" w:hAnsi="GHEA Grapalat"/>
          <w:sz w:val="20"/>
          <w:szCs w:val="20"/>
          <w:lang w:val="es-ES"/>
        </w:rPr>
        <w:t xml:space="preserve"> </w:t>
      </w:r>
      <w:r w:rsidRPr="00E6597C">
        <w:rPr>
          <w:rFonts w:ascii="GHEA Grapalat" w:hAnsi="GHEA Grapalat"/>
          <w:sz w:val="20"/>
          <w:szCs w:val="20"/>
        </w:rPr>
        <w:t>ժամկետանց</w:t>
      </w:r>
      <w:r w:rsidRPr="00E6597C">
        <w:rPr>
          <w:rFonts w:ascii="GHEA Grapalat" w:hAnsi="GHEA Grapalat"/>
          <w:sz w:val="20"/>
          <w:szCs w:val="20"/>
          <w:lang w:val="es-ES"/>
        </w:rPr>
        <w:t xml:space="preserve"> </w:t>
      </w:r>
      <w:r w:rsidRPr="00E6597C">
        <w:rPr>
          <w:rFonts w:ascii="GHEA Grapalat" w:hAnsi="GHEA Grapalat"/>
          <w:sz w:val="20"/>
          <w:szCs w:val="20"/>
        </w:rPr>
        <w:t>պարտավորություններ</w:t>
      </w:r>
      <w:r w:rsidRPr="00E6597C">
        <w:rPr>
          <w:rFonts w:ascii="GHEA Grapalat" w:hAnsi="GHEA Grapalat"/>
          <w:sz w:val="20"/>
          <w:szCs w:val="20"/>
          <w:lang w:val="es-ES"/>
        </w:rPr>
        <w:t>.</w:t>
      </w:r>
    </w:p>
    <w:p w:rsidR="00C66BF2" w:rsidRPr="00E6597C" w:rsidRDefault="00C66BF2" w:rsidP="00C66BF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Pr="00E6597C">
        <w:rPr>
          <w:rFonts w:ascii="GHEA Grapalat" w:hAnsi="GHEA Grapalat" w:cs="Sylfaen"/>
          <w:sz w:val="20"/>
          <w:szCs w:val="20"/>
        </w:rPr>
        <w:t>երեք</w:t>
      </w:r>
      <w:r w:rsidRPr="00E6597C">
        <w:rPr>
          <w:rFonts w:ascii="GHEA Grapalat" w:hAnsi="GHEA Grapalat"/>
          <w:sz w:val="20"/>
          <w:szCs w:val="20"/>
          <w:lang w:val="es-ES"/>
        </w:rPr>
        <w:t xml:space="preserve"> </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հանված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rsidR="00C66BF2" w:rsidRPr="00E6597C" w:rsidRDefault="00C66BF2" w:rsidP="00C66BF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sz w:val="20"/>
          <w:szCs w:val="20"/>
        </w:rPr>
        <w:t>վերաբերյալ</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ներկայացվելու</w:t>
      </w:r>
      <w:r w:rsidRPr="00E6597C">
        <w:rPr>
          <w:rFonts w:ascii="GHEA Grapalat" w:hAnsi="GHEA Grapalat"/>
          <w:sz w:val="20"/>
          <w:szCs w:val="20"/>
          <w:lang w:val="es-ES"/>
        </w:rPr>
        <w:t xml:space="preserve"> </w:t>
      </w:r>
      <w:r w:rsidRPr="00E6597C">
        <w:rPr>
          <w:rFonts w:ascii="GHEA Grapalat" w:hAnsi="GHEA Grapalat"/>
          <w:sz w:val="20"/>
          <w:szCs w:val="20"/>
        </w:rPr>
        <w:t>օրվան</w:t>
      </w:r>
      <w:r w:rsidRPr="00E6597C">
        <w:rPr>
          <w:rFonts w:ascii="GHEA Grapalat" w:hAnsi="GHEA Grapalat"/>
          <w:sz w:val="20"/>
          <w:szCs w:val="20"/>
          <w:lang w:val="es-ES"/>
        </w:rPr>
        <w:t xml:space="preserve"> </w:t>
      </w:r>
      <w:r w:rsidRPr="00E6597C">
        <w:rPr>
          <w:rFonts w:ascii="GHEA Grapalat" w:hAnsi="GHEA Grapalat"/>
          <w:sz w:val="20"/>
          <w:szCs w:val="20"/>
        </w:rPr>
        <w:t>նախորդող</w:t>
      </w:r>
      <w:r w:rsidRPr="00E6597C">
        <w:rPr>
          <w:rFonts w:ascii="GHEA Grapalat" w:hAnsi="GHEA Grapalat"/>
          <w:sz w:val="20"/>
          <w:szCs w:val="20"/>
          <w:lang w:val="es-ES"/>
        </w:rPr>
        <w:t xml:space="preserve"> </w:t>
      </w:r>
      <w:r w:rsidRPr="00E6597C">
        <w:rPr>
          <w:rFonts w:ascii="GHEA Grapalat" w:hAnsi="GHEA Grapalat"/>
          <w:sz w:val="20"/>
          <w:szCs w:val="20"/>
        </w:rPr>
        <w:t>մեկ</w:t>
      </w:r>
      <w:r w:rsidRPr="00E6597C">
        <w:rPr>
          <w:rFonts w:ascii="GHEA Grapalat" w:hAnsi="GHEA Grapalat"/>
          <w:sz w:val="20"/>
          <w:szCs w:val="20"/>
          <w:lang w:val="es-ES"/>
        </w:rPr>
        <w:t xml:space="preserve"> </w:t>
      </w:r>
      <w:r w:rsidRPr="00E6597C">
        <w:rPr>
          <w:rFonts w:ascii="GHEA Grapalat" w:hAnsi="GHEA Grapalat"/>
          <w:sz w:val="20"/>
          <w:szCs w:val="20"/>
        </w:rPr>
        <w:t>տարվա</w:t>
      </w:r>
      <w:r w:rsidRPr="00E6597C">
        <w:rPr>
          <w:rFonts w:ascii="GHEA Grapalat" w:hAnsi="GHEA Grapalat"/>
          <w:sz w:val="20"/>
          <w:szCs w:val="20"/>
          <w:lang w:val="es-ES"/>
        </w:rPr>
        <w:t xml:space="preserve"> </w:t>
      </w:r>
      <w:r w:rsidRPr="00E6597C">
        <w:rPr>
          <w:rFonts w:ascii="GHEA Grapalat" w:hAnsi="GHEA Grapalat"/>
          <w:sz w:val="20"/>
          <w:szCs w:val="20"/>
        </w:rPr>
        <w:t>ընթացքում</w:t>
      </w:r>
      <w:r w:rsidRPr="00E6597C">
        <w:rPr>
          <w:rFonts w:ascii="GHEA Grapalat" w:hAnsi="GHEA Grapalat"/>
          <w:sz w:val="20"/>
          <w:szCs w:val="20"/>
          <w:lang w:val="es-ES"/>
        </w:rPr>
        <w:t xml:space="preserve"> </w:t>
      </w:r>
      <w:r w:rsidRPr="00E6597C">
        <w:rPr>
          <w:rFonts w:ascii="GHEA Grapalat" w:hAnsi="GHEA Grapalat"/>
          <w:sz w:val="20"/>
          <w:szCs w:val="20"/>
        </w:rPr>
        <w:t>առկա</w:t>
      </w:r>
      <w:r w:rsidRPr="00E6597C">
        <w:rPr>
          <w:rFonts w:ascii="GHEA Grapalat" w:hAnsi="GHEA Grapalat"/>
          <w:sz w:val="20"/>
          <w:szCs w:val="20"/>
          <w:lang w:val="es-ES"/>
        </w:rPr>
        <w:t xml:space="preserve"> </w:t>
      </w:r>
      <w:r w:rsidRPr="00E6597C">
        <w:rPr>
          <w:rFonts w:ascii="GHEA Grapalat" w:hAnsi="GHEA Grapalat"/>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կարգով</w:t>
      </w:r>
      <w:r w:rsidRPr="00E6597C">
        <w:rPr>
          <w:rFonts w:ascii="GHEA Grapalat" w:hAnsi="GHEA Grapalat"/>
          <w:sz w:val="20"/>
          <w:szCs w:val="20"/>
          <w:lang w:val="es-ES"/>
        </w:rPr>
        <w:t xml:space="preserve"> </w:t>
      </w:r>
      <w:r w:rsidRPr="00E6597C">
        <w:rPr>
          <w:rFonts w:ascii="GHEA Grapalat" w:hAnsi="GHEA Grapalat"/>
          <w:sz w:val="20"/>
          <w:szCs w:val="20"/>
        </w:rPr>
        <w:t>կայացված</w:t>
      </w:r>
      <w:r w:rsidRPr="00E6597C">
        <w:rPr>
          <w:rFonts w:ascii="GHEA Grapalat" w:hAnsi="GHEA Grapalat"/>
          <w:sz w:val="20"/>
          <w:szCs w:val="20"/>
          <w:lang w:val="es-ES"/>
        </w:rPr>
        <w:t xml:space="preserve"> </w:t>
      </w:r>
      <w:r w:rsidRPr="00E6597C">
        <w:rPr>
          <w:rFonts w:ascii="GHEA Grapalat" w:hAnsi="GHEA Grapalat"/>
          <w:sz w:val="20"/>
          <w:szCs w:val="20"/>
        </w:rPr>
        <w:t>անբողոքարկելի</w:t>
      </w:r>
      <w:r w:rsidRPr="00E6597C">
        <w:rPr>
          <w:rFonts w:ascii="GHEA Grapalat" w:hAnsi="GHEA Grapalat"/>
          <w:sz w:val="20"/>
          <w:szCs w:val="20"/>
          <w:lang w:val="es-ES"/>
        </w:rPr>
        <w:t xml:space="preserve"> </w:t>
      </w:r>
      <w:r w:rsidRPr="00E6597C">
        <w:rPr>
          <w:rFonts w:ascii="GHEA Grapalat" w:hAnsi="GHEA Grapalat"/>
          <w:sz w:val="20"/>
          <w:szCs w:val="20"/>
        </w:rPr>
        <w:t>վարչական</w:t>
      </w:r>
      <w:r w:rsidRPr="00E6597C">
        <w:rPr>
          <w:rFonts w:ascii="GHEA Grapalat" w:hAnsi="GHEA Grapalat"/>
          <w:sz w:val="20"/>
          <w:szCs w:val="20"/>
          <w:lang w:val="es-ES"/>
        </w:rPr>
        <w:t xml:space="preserve"> </w:t>
      </w:r>
      <w:r w:rsidRPr="00E6597C">
        <w:rPr>
          <w:rFonts w:ascii="GHEA Grapalat" w:hAnsi="GHEA Grapalat"/>
          <w:sz w:val="20"/>
          <w:szCs w:val="20"/>
        </w:rPr>
        <w:t>ակտ</w:t>
      </w:r>
      <w:r w:rsidRPr="00E6597C">
        <w:rPr>
          <w:rFonts w:ascii="GHEA Grapalat" w:hAnsi="GHEA Grapalat"/>
          <w:sz w:val="20"/>
          <w:szCs w:val="20"/>
          <w:lang w:val="es-ES"/>
        </w:rPr>
        <w:t xml:space="preserve">` </w:t>
      </w:r>
      <w:r w:rsidRPr="00E6597C">
        <w:rPr>
          <w:rFonts w:ascii="GHEA Grapalat" w:hAnsi="GHEA Grapalat"/>
          <w:sz w:val="20"/>
          <w:szCs w:val="20"/>
        </w:rPr>
        <w:t>գնումների</w:t>
      </w:r>
      <w:r w:rsidRPr="00E6597C">
        <w:rPr>
          <w:rFonts w:ascii="GHEA Grapalat" w:hAnsi="GHEA Grapalat"/>
          <w:sz w:val="20"/>
          <w:szCs w:val="20"/>
          <w:lang w:val="es-ES"/>
        </w:rPr>
        <w:t xml:space="preserve"> </w:t>
      </w:r>
      <w:r w:rsidRPr="00E6597C">
        <w:rPr>
          <w:rFonts w:ascii="GHEA Grapalat" w:hAnsi="GHEA Grapalat"/>
          <w:sz w:val="20"/>
          <w:szCs w:val="20"/>
        </w:rPr>
        <w:t>ոլորտում</w:t>
      </w:r>
      <w:r w:rsidRPr="00E6597C">
        <w:rPr>
          <w:rFonts w:ascii="GHEA Grapalat" w:hAnsi="GHEA Grapalat"/>
          <w:sz w:val="20"/>
          <w:szCs w:val="20"/>
          <w:lang w:val="es-ES"/>
        </w:rPr>
        <w:t xml:space="preserve"> </w:t>
      </w:r>
      <w:r w:rsidRPr="00E6597C">
        <w:rPr>
          <w:rFonts w:ascii="GHEA Grapalat" w:hAnsi="GHEA Grapalat" w:cs="Sylfaen"/>
          <w:sz w:val="20"/>
          <w:szCs w:val="20"/>
        </w:rPr>
        <w:t>հակամրցակցային</w:t>
      </w:r>
      <w:r w:rsidRPr="00E6597C">
        <w:rPr>
          <w:rFonts w:ascii="GHEA Grapalat" w:hAnsi="GHEA Grapalat"/>
          <w:sz w:val="20"/>
          <w:szCs w:val="20"/>
          <w:lang w:val="es-ES"/>
        </w:rPr>
        <w:t xml:space="preserve"> </w:t>
      </w:r>
      <w:r w:rsidRPr="00E6597C">
        <w:rPr>
          <w:rFonts w:ascii="GHEA Grapalat" w:hAnsi="GHEA Grapalat" w:cs="Sylfaen"/>
          <w:sz w:val="20"/>
          <w:szCs w:val="20"/>
        </w:rPr>
        <w:t>համաձայնության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գերիշխող</w:t>
      </w:r>
      <w:r w:rsidRPr="00E6597C">
        <w:rPr>
          <w:rFonts w:ascii="GHEA Grapalat" w:hAnsi="GHEA Grapalat"/>
          <w:sz w:val="20"/>
          <w:szCs w:val="20"/>
          <w:lang w:val="es-ES"/>
        </w:rPr>
        <w:t xml:space="preserve"> </w:t>
      </w:r>
      <w:r w:rsidRPr="00E6597C">
        <w:rPr>
          <w:rFonts w:ascii="GHEA Grapalat" w:hAnsi="GHEA Grapalat" w:cs="Sylfaen"/>
          <w:sz w:val="20"/>
          <w:szCs w:val="20"/>
        </w:rPr>
        <w:t>դիրքի</w:t>
      </w:r>
      <w:r w:rsidRPr="00E6597C">
        <w:rPr>
          <w:rFonts w:ascii="GHEA Grapalat" w:hAnsi="GHEA Grapalat"/>
          <w:sz w:val="20"/>
          <w:szCs w:val="20"/>
          <w:lang w:val="es-ES"/>
        </w:rPr>
        <w:t xml:space="preserve"> </w:t>
      </w:r>
      <w:r w:rsidRPr="00E6597C">
        <w:rPr>
          <w:rFonts w:ascii="GHEA Grapalat" w:hAnsi="GHEA Grapalat" w:cs="Sylfaen"/>
          <w:sz w:val="20"/>
          <w:szCs w:val="20"/>
        </w:rPr>
        <w:t>չարաշահման</w:t>
      </w:r>
      <w:r w:rsidRPr="00E6597C">
        <w:rPr>
          <w:rFonts w:ascii="GHEA Grapalat" w:hAnsi="GHEA Grapalat"/>
          <w:sz w:val="20"/>
          <w:szCs w:val="20"/>
          <w:lang w:val="es-ES"/>
        </w:rPr>
        <w:t xml:space="preserve"> </w:t>
      </w:r>
      <w:r w:rsidRPr="00E6597C">
        <w:rPr>
          <w:rFonts w:ascii="GHEA Grapalat" w:hAnsi="GHEA Grapalat" w:cs="Sylfaen"/>
          <w:sz w:val="20"/>
          <w:szCs w:val="20"/>
        </w:rPr>
        <w:t>համար</w:t>
      </w:r>
      <w:r w:rsidRPr="00E6597C">
        <w:rPr>
          <w:rFonts w:ascii="GHEA Grapalat" w:hAnsi="GHEA Grapalat" w:cs="Sylfaen"/>
          <w:sz w:val="20"/>
          <w:szCs w:val="20"/>
          <w:lang w:val="es-ES"/>
        </w:rPr>
        <w:t>.</w:t>
      </w:r>
    </w:p>
    <w:p w:rsidR="00C66BF2" w:rsidRPr="00E6597C" w:rsidRDefault="00C66BF2" w:rsidP="00C66BF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rsidR="00C66BF2" w:rsidRPr="00E6597C" w:rsidRDefault="00C66BF2" w:rsidP="00C66BF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sz w:val="20"/>
          <w:szCs w:val="20"/>
          <w:lang w:val="es-ES"/>
        </w:rPr>
        <w:t>:</w:t>
      </w:r>
    </w:p>
    <w:p w:rsidR="00C66BF2" w:rsidRPr="00E6597C" w:rsidRDefault="00C66BF2" w:rsidP="00C66BF2">
      <w:pPr>
        <w:ind w:firstLine="567"/>
        <w:jc w:val="both"/>
        <w:rPr>
          <w:rFonts w:ascii="GHEA Grapalat" w:hAnsi="GHEA Grapalat" w:cs="Sylfaen"/>
          <w:sz w:val="20"/>
          <w:lang w:val="es-ES"/>
        </w:rPr>
      </w:pPr>
      <w:r w:rsidRPr="00E6597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C66BF2" w:rsidRPr="00E6597C" w:rsidRDefault="00C66BF2" w:rsidP="00C66BF2">
      <w:pPr>
        <w:ind w:firstLine="567"/>
        <w:jc w:val="both"/>
        <w:rPr>
          <w:rFonts w:ascii="GHEA Grapalat" w:hAnsi="GHEA Grapalat" w:cs="Sylfaen"/>
          <w:sz w:val="20"/>
          <w:lang w:val="es-ES"/>
        </w:rPr>
      </w:pPr>
      <w:r w:rsidRPr="00E6597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 xml:space="preserve">հայտարարություն: </w:t>
      </w:r>
      <w:r w:rsidRPr="00E6597C">
        <w:rPr>
          <w:rFonts w:ascii="GHEA Grapalat" w:hAnsi="GHEA Grapalat" w:cs="Sylfaen"/>
          <w:sz w:val="20"/>
        </w:rPr>
        <w:t>Բացի</w:t>
      </w:r>
      <w:r w:rsidRPr="00E6597C">
        <w:rPr>
          <w:rFonts w:ascii="GHEA Grapalat" w:hAnsi="GHEA Grapalat" w:cs="Sylfaen"/>
          <w:sz w:val="20"/>
          <w:lang w:val="es-ES"/>
        </w:rPr>
        <w:t xml:space="preserve"> </w:t>
      </w:r>
      <w:r w:rsidRPr="00E6597C">
        <w:rPr>
          <w:rFonts w:ascii="GHEA Grapalat" w:hAnsi="GHEA Grapalat" w:cs="Sylfaen"/>
          <w:sz w:val="20"/>
        </w:rPr>
        <w:t>սույն</w:t>
      </w:r>
      <w:r w:rsidRPr="00E6597C">
        <w:rPr>
          <w:rFonts w:ascii="GHEA Grapalat" w:hAnsi="GHEA Grapalat" w:cs="Sylfaen"/>
          <w:sz w:val="20"/>
          <w:lang w:val="es-ES"/>
        </w:rPr>
        <w:t xml:space="preserve"> </w:t>
      </w:r>
      <w:r w:rsidRPr="00E6597C">
        <w:rPr>
          <w:rFonts w:ascii="GHEA Grapalat" w:hAnsi="GHEA Grapalat" w:cs="Sylfaen"/>
          <w:sz w:val="20"/>
        </w:rPr>
        <w:t>կետով</w:t>
      </w:r>
      <w:r w:rsidRPr="00E6597C">
        <w:rPr>
          <w:rFonts w:ascii="GHEA Grapalat" w:hAnsi="GHEA Grapalat" w:cs="Sylfaen"/>
          <w:sz w:val="20"/>
          <w:lang w:val="es-ES"/>
        </w:rPr>
        <w:t xml:space="preserve"> </w:t>
      </w:r>
      <w:r w:rsidRPr="00E6597C">
        <w:rPr>
          <w:rFonts w:ascii="GHEA Grapalat" w:hAnsi="GHEA Grapalat" w:cs="Sylfaen"/>
          <w:sz w:val="20"/>
        </w:rPr>
        <w:t>նախատեսված</w:t>
      </w:r>
      <w:r w:rsidRPr="00E6597C">
        <w:rPr>
          <w:rFonts w:ascii="GHEA Grapalat" w:hAnsi="GHEA Grapalat" w:cs="Sylfaen"/>
          <w:sz w:val="20"/>
          <w:lang w:val="es-ES"/>
        </w:rPr>
        <w:t xml:space="preserve"> </w:t>
      </w:r>
      <w:r w:rsidRPr="00E6597C">
        <w:rPr>
          <w:rFonts w:ascii="GHEA Grapalat" w:hAnsi="GHEA Grapalat" w:cs="Sylfaen"/>
          <w:sz w:val="20"/>
        </w:rPr>
        <w:t>հայտարարությունից</w:t>
      </w:r>
      <w:r w:rsidRPr="00E6597C">
        <w:rPr>
          <w:rFonts w:ascii="GHEA Grapalat" w:hAnsi="GHEA Grapalat" w:cs="Sylfaen"/>
          <w:sz w:val="20"/>
          <w:lang w:val="es-ES"/>
        </w:rPr>
        <w:t xml:space="preserve"> </w:t>
      </w:r>
      <w:r w:rsidRPr="00E6597C">
        <w:rPr>
          <w:rFonts w:ascii="GHEA Grapalat" w:hAnsi="GHEA Grapalat" w:cs="Sylfaen"/>
          <w:sz w:val="20"/>
        </w:rPr>
        <w:t>մասնակցության</w:t>
      </w:r>
      <w:r w:rsidRPr="00E6597C">
        <w:rPr>
          <w:rFonts w:ascii="GHEA Grapalat" w:hAnsi="GHEA Grapalat" w:cs="Sylfaen"/>
          <w:sz w:val="20"/>
          <w:lang w:val="es-ES"/>
        </w:rPr>
        <w:t xml:space="preserve"> </w:t>
      </w:r>
      <w:r w:rsidRPr="00E6597C">
        <w:rPr>
          <w:rFonts w:ascii="GHEA Grapalat" w:hAnsi="GHEA Grapalat" w:cs="Sylfaen"/>
          <w:sz w:val="20"/>
        </w:rPr>
        <w:t>իրավունքի</w:t>
      </w:r>
      <w:r w:rsidRPr="00E6597C">
        <w:rPr>
          <w:rFonts w:ascii="GHEA Grapalat" w:hAnsi="GHEA Grapalat" w:cs="Sylfaen"/>
          <w:sz w:val="20"/>
          <w:lang w:val="es-ES"/>
        </w:rPr>
        <w:t xml:space="preserve"> </w:t>
      </w:r>
      <w:r w:rsidRPr="00E6597C">
        <w:rPr>
          <w:rFonts w:ascii="GHEA Grapalat" w:hAnsi="GHEA Grapalat" w:cs="Sylfaen"/>
          <w:sz w:val="20"/>
        </w:rPr>
        <w:t>գնահատման</w:t>
      </w:r>
      <w:r w:rsidRPr="00E6597C">
        <w:rPr>
          <w:rFonts w:ascii="GHEA Grapalat" w:hAnsi="GHEA Grapalat" w:cs="Sylfaen"/>
          <w:sz w:val="20"/>
          <w:lang w:val="es-ES"/>
        </w:rPr>
        <w:t xml:space="preserve"> </w:t>
      </w:r>
      <w:r w:rsidRPr="00E6597C">
        <w:rPr>
          <w:rFonts w:ascii="GHEA Grapalat" w:hAnsi="GHEA Grapalat" w:cs="Sylfaen"/>
          <w:sz w:val="20"/>
        </w:rPr>
        <w:t>համար</w:t>
      </w:r>
      <w:r w:rsidRPr="00E6597C">
        <w:rPr>
          <w:rFonts w:ascii="GHEA Grapalat" w:hAnsi="GHEA Grapalat" w:cs="Sylfaen"/>
          <w:sz w:val="20"/>
          <w:lang w:val="es-ES"/>
        </w:rPr>
        <w:t xml:space="preserve"> </w:t>
      </w:r>
      <w:r w:rsidRPr="00E6597C">
        <w:rPr>
          <w:rFonts w:ascii="GHEA Grapalat" w:hAnsi="GHEA Grapalat" w:cs="Sylfaen"/>
          <w:sz w:val="20"/>
        </w:rPr>
        <w:t>մասնակցից</w:t>
      </w:r>
      <w:r w:rsidRPr="00E6597C">
        <w:rPr>
          <w:rFonts w:ascii="GHEA Grapalat" w:hAnsi="GHEA Grapalat" w:cs="Sylfaen"/>
          <w:sz w:val="20"/>
          <w:lang w:val="es-ES"/>
        </w:rPr>
        <w:t xml:space="preserve">, </w:t>
      </w:r>
      <w:r w:rsidRPr="00E6597C">
        <w:rPr>
          <w:rFonts w:ascii="GHEA Grapalat" w:hAnsi="GHEA Grapalat" w:cs="Sylfaen"/>
          <w:sz w:val="20"/>
        </w:rPr>
        <w:t>այդ</w:t>
      </w:r>
      <w:r w:rsidRPr="00E6597C">
        <w:rPr>
          <w:rFonts w:ascii="GHEA Grapalat" w:hAnsi="GHEA Grapalat" w:cs="Sylfaen"/>
          <w:sz w:val="20"/>
          <w:lang w:val="es-ES"/>
        </w:rPr>
        <w:t xml:space="preserve"> </w:t>
      </w:r>
      <w:r w:rsidRPr="00E6597C">
        <w:rPr>
          <w:rFonts w:ascii="GHEA Grapalat" w:hAnsi="GHEA Grapalat" w:cs="Sylfaen"/>
          <w:sz w:val="20"/>
        </w:rPr>
        <w:t>թվում</w:t>
      </w:r>
      <w:r w:rsidRPr="00E6597C">
        <w:rPr>
          <w:rFonts w:ascii="GHEA Grapalat" w:hAnsi="GHEA Grapalat" w:cs="Sylfaen"/>
          <w:sz w:val="20"/>
          <w:lang w:val="es-ES"/>
        </w:rPr>
        <w:t xml:space="preserve"> </w:t>
      </w:r>
      <w:r w:rsidRPr="00E6597C">
        <w:rPr>
          <w:rFonts w:ascii="GHEA Grapalat" w:hAnsi="GHEA Grapalat" w:cs="Sylfaen"/>
          <w:sz w:val="20"/>
        </w:rPr>
        <w:t>ընտրված</w:t>
      </w:r>
      <w:r w:rsidRPr="00E6597C">
        <w:rPr>
          <w:rFonts w:ascii="GHEA Grapalat" w:hAnsi="GHEA Grapalat" w:cs="Sylfaen"/>
          <w:sz w:val="20"/>
          <w:lang w:val="es-ES"/>
        </w:rPr>
        <w:t xml:space="preserve"> </w:t>
      </w:r>
      <w:r w:rsidRPr="00E6597C">
        <w:rPr>
          <w:rFonts w:ascii="GHEA Grapalat" w:hAnsi="GHEA Grapalat" w:cs="Sylfaen"/>
          <w:sz w:val="20"/>
        </w:rPr>
        <w:t>մասնակցից</w:t>
      </w:r>
      <w:r w:rsidRPr="00E6597C">
        <w:rPr>
          <w:rFonts w:ascii="GHEA Grapalat" w:hAnsi="GHEA Grapalat" w:cs="Sylfaen"/>
          <w:sz w:val="20"/>
          <w:lang w:val="es-ES"/>
        </w:rPr>
        <w:t xml:space="preserve"> </w:t>
      </w:r>
      <w:r w:rsidRPr="00E6597C">
        <w:rPr>
          <w:rFonts w:ascii="GHEA Grapalat" w:hAnsi="GHEA Grapalat" w:cs="Sylfaen"/>
          <w:sz w:val="20"/>
        </w:rPr>
        <w:t>այլ</w:t>
      </w:r>
      <w:r w:rsidRPr="00E6597C">
        <w:rPr>
          <w:rFonts w:ascii="GHEA Grapalat" w:hAnsi="GHEA Grapalat" w:cs="Sylfaen"/>
          <w:sz w:val="20"/>
          <w:lang w:val="es-ES"/>
        </w:rPr>
        <w:t xml:space="preserve"> </w:t>
      </w:r>
      <w:r w:rsidRPr="00E6597C">
        <w:rPr>
          <w:rFonts w:ascii="GHEA Grapalat" w:hAnsi="GHEA Grapalat" w:cs="Sylfaen"/>
          <w:sz w:val="20"/>
        </w:rPr>
        <w:t>փաստաթղթեր</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հիմնավորումներ</w:t>
      </w:r>
      <w:r w:rsidRPr="00E6597C">
        <w:rPr>
          <w:rFonts w:ascii="GHEA Grapalat" w:hAnsi="GHEA Grapalat" w:cs="Sylfaen"/>
          <w:sz w:val="20"/>
          <w:lang w:val="es-ES"/>
        </w:rPr>
        <w:t xml:space="preserve"> </w:t>
      </w:r>
      <w:r w:rsidRPr="00E6597C">
        <w:rPr>
          <w:rFonts w:ascii="GHEA Grapalat" w:hAnsi="GHEA Grapalat" w:cs="Sylfaen"/>
          <w:sz w:val="20"/>
        </w:rPr>
        <w:t>չեն</w:t>
      </w:r>
      <w:r w:rsidRPr="00E6597C">
        <w:rPr>
          <w:rFonts w:ascii="GHEA Grapalat" w:hAnsi="GHEA Grapalat" w:cs="Sylfaen"/>
          <w:sz w:val="20"/>
          <w:lang w:val="es-ES"/>
        </w:rPr>
        <w:t xml:space="preserve"> </w:t>
      </w:r>
      <w:r w:rsidRPr="00E6597C">
        <w:rPr>
          <w:rFonts w:ascii="GHEA Grapalat" w:hAnsi="GHEA Grapalat" w:cs="Sylfaen"/>
          <w:sz w:val="20"/>
        </w:rPr>
        <w:t>կարող</w:t>
      </w:r>
      <w:r w:rsidRPr="00E6597C">
        <w:rPr>
          <w:rFonts w:ascii="GHEA Grapalat" w:hAnsi="GHEA Grapalat" w:cs="Sylfaen"/>
          <w:sz w:val="20"/>
          <w:lang w:val="es-ES"/>
        </w:rPr>
        <w:t xml:space="preserve"> </w:t>
      </w:r>
      <w:r w:rsidRPr="00E6597C">
        <w:rPr>
          <w:rFonts w:ascii="GHEA Grapalat" w:hAnsi="GHEA Grapalat" w:cs="Sylfaen"/>
          <w:sz w:val="20"/>
        </w:rPr>
        <w:t>պահանջվել</w:t>
      </w:r>
      <w:r w:rsidRPr="00E6597C">
        <w:rPr>
          <w:rFonts w:ascii="GHEA Grapalat" w:hAnsi="GHEA Grapalat" w:cs="Sylfaen"/>
          <w:sz w:val="20"/>
          <w:lang w:val="es-ES"/>
        </w:rPr>
        <w:t>:</w:t>
      </w:r>
      <w:r w:rsidRPr="00E6597C">
        <w:rPr>
          <w:rFonts w:ascii="GHEA Grapalat" w:hAnsi="GHEA Grapalat" w:cs="Tahoma"/>
          <w:sz w:val="20"/>
          <w:lang w:val="hy-AM"/>
        </w:rPr>
        <w:t xml:space="preserve"> </w:t>
      </w:r>
      <w:r w:rsidRPr="00E6597C">
        <w:rPr>
          <w:rFonts w:ascii="GHEA Grapalat" w:hAnsi="GHEA Grapalat" w:cs="Tahoma"/>
          <w:sz w:val="20"/>
        </w:rPr>
        <w:t>Մասնակցի</w:t>
      </w:r>
      <w:r w:rsidRPr="00E6597C">
        <w:rPr>
          <w:rFonts w:ascii="GHEA Grapalat" w:hAnsi="GHEA Grapalat" w:cs="Tahoma"/>
          <w:sz w:val="20"/>
          <w:lang w:val="es-ES"/>
        </w:rPr>
        <w:t xml:space="preserve"> </w:t>
      </w:r>
      <w:r w:rsidRPr="00E6597C">
        <w:rPr>
          <w:rFonts w:ascii="GHEA Grapalat" w:hAnsi="GHEA Grapalat" w:cs="Tahoma"/>
          <w:sz w:val="20"/>
        </w:rPr>
        <w:t>հայտարարության</w:t>
      </w:r>
      <w:r w:rsidRPr="00E6597C">
        <w:rPr>
          <w:rFonts w:ascii="GHEA Grapalat" w:hAnsi="GHEA Grapalat" w:cs="Tahoma"/>
          <w:sz w:val="20"/>
          <w:lang w:val="es-ES"/>
        </w:rPr>
        <w:t xml:space="preserve"> </w:t>
      </w:r>
      <w:r w:rsidRPr="00E6597C">
        <w:rPr>
          <w:rFonts w:ascii="GHEA Grapalat" w:hAnsi="GHEA Grapalat" w:cs="Tahoma"/>
          <w:sz w:val="20"/>
        </w:rPr>
        <w:t>իսկությունը</w:t>
      </w:r>
      <w:r w:rsidRPr="00E6597C">
        <w:rPr>
          <w:rFonts w:ascii="GHEA Grapalat" w:hAnsi="GHEA Grapalat" w:cs="Tahoma"/>
          <w:sz w:val="20"/>
          <w:lang w:val="es-ES"/>
        </w:rPr>
        <w:t xml:space="preserve"> </w:t>
      </w:r>
      <w:r w:rsidRPr="00E6597C">
        <w:rPr>
          <w:rFonts w:ascii="GHEA Grapalat" w:hAnsi="GHEA Grapalat" w:cs="Tahoma"/>
          <w:sz w:val="20"/>
        </w:rPr>
        <w:t>գնահատող</w:t>
      </w:r>
      <w:r w:rsidRPr="00E6597C">
        <w:rPr>
          <w:rFonts w:ascii="GHEA Grapalat" w:hAnsi="GHEA Grapalat" w:cs="Tahoma"/>
          <w:sz w:val="20"/>
          <w:lang w:val="es-ES"/>
        </w:rPr>
        <w:t xml:space="preserve"> </w:t>
      </w:r>
      <w:r w:rsidRPr="00E6597C">
        <w:rPr>
          <w:rFonts w:ascii="GHEA Grapalat" w:hAnsi="GHEA Grapalat" w:cs="Tahoma"/>
          <w:sz w:val="20"/>
        </w:rPr>
        <w:t>հանձնաժողովը</w:t>
      </w:r>
      <w:r w:rsidRPr="00E6597C">
        <w:rPr>
          <w:rFonts w:ascii="GHEA Grapalat" w:hAnsi="GHEA Grapalat" w:cs="Tahoma"/>
          <w:sz w:val="20"/>
          <w:lang w:val="es-ES"/>
        </w:rPr>
        <w:t xml:space="preserve"> (</w:t>
      </w:r>
      <w:r w:rsidRPr="00E6597C">
        <w:rPr>
          <w:rFonts w:ascii="GHEA Grapalat" w:hAnsi="GHEA Grapalat" w:cs="Tahoma"/>
          <w:sz w:val="20"/>
        </w:rPr>
        <w:t>այսուհետ</w:t>
      </w:r>
      <w:r w:rsidRPr="00E6597C">
        <w:rPr>
          <w:rFonts w:ascii="GHEA Grapalat" w:hAnsi="GHEA Grapalat" w:cs="Tahoma"/>
          <w:sz w:val="20"/>
          <w:lang w:val="es-ES"/>
        </w:rPr>
        <w:t xml:space="preserve">` </w:t>
      </w:r>
      <w:r w:rsidRPr="00E6597C">
        <w:rPr>
          <w:rFonts w:ascii="GHEA Grapalat" w:hAnsi="GHEA Grapalat" w:cs="Tahoma"/>
          <w:sz w:val="20"/>
        </w:rPr>
        <w:t>հանձնաժողով</w:t>
      </w:r>
      <w:r w:rsidRPr="00E6597C">
        <w:rPr>
          <w:rFonts w:ascii="GHEA Grapalat" w:hAnsi="GHEA Grapalat" w:cs="Tahoma"/>
          <w:sz w:val="20"/>
          <w:lang w:val="es-ES"/>
        </w:rPr>
        <w:t xml:space="preserve">) </w:t>
      </w:r>
      <w:r w:rsidRPr="00E6597C">
        <w:rPr>
          <w:rFonts w:ascii="GHEA Grapalat" w:hAnsi="GHEA Grapalat" w:cs="Tahoma"/>
          <w:sz w:val="20"/>
        </w:rPr>
        <w:t>գնահատում</w:t>
      </w:r>
      <w:r w:rsidRPr="00E6597C">
        <w:rPr>
          <w:rFonts w:ascii="GHEA Grapalat" w:hAnsi="GHEA Grapalat" w:cs="Tahoma"/>
          <w:sz w:val="20"/>
          <w:lang w:val="es-ES"/>
        </w:rPr>
        <w:t xml:space="preserve"> </w:t>
      </w:r>
      <w:r w:rsidRPr="00E6597C">
        <w:rPr>
          <w:rFonts w:ascii="GHEA Grapalat" w:hAnsi="GHEA Grapalat" w:cs="Tahoma"/>
          <w:sz w:val="20"/>
        </w:rPr>
        <w:t>է</w:t>
      </w:r>
      <w:r w:rsidRPr="00E6597C">
        <w:rPr>
          <w:rFonts w:ascii="GHEA Grapalat" w:hAnsi="GHEA Grapalat" w:cs="Tahoma"/>
          <w:sz w:val="20"/>
          <w:lang w:val="es-ES"/>
        </w:rPr>
        <w:t xml:space="preserve"> </w:t>
      </w:r>
      <w:r w:rsidRPr="00E6597C">
        <w:rPr>
          <w:rFonts w:ascii="GHEA Grapalat" w:hAnsi="GHEA Grapalat" w:cs="Tahoma"/>
          <w:sz w:val="20"/>
        </w:rPr>
        <w:t>սույն</w:t>
      </w:r>
      <w:r w:rsidRPr="00E6597C">
        <w:rPr>
          <w:rFonts w:ascii="GHEA Grapalat" w:hAnsi="GHEA Grapalat" w:cs="Tahoma"/>
          <w:sz w:val="20"/>
          <w:lang w:val="es-ES"/>
        </w:rPr>
        <w:t xml:space="preserve"> </w:t>
      </w:r>
      <w:r w:rsidRPr="00E6597C">
        <w:rPr>
          <w:rFonts w:ascii="GHEA Grapalat" w:hAnsi="GHEA Grapalat" w:cs="Tahoma"/>
          <w:sz w:val="20"/>
        </w:rPr>
        <w:t>հրավերով</w:t>
      </w:r>
      <w:r w:rsidRPr="00E6597C">
        <w:rPr>
          <w:rFonts w:ascii="GHEA Grapalat" w:hAnsi="GHEA Grapalat" w:cs="Tahoma"/>
          <w:sz w:val="20"/>
          <w:lang w:val="es-ES"/>
        </w:rPr>
        <w:t xml:space="preserve"> </w:t>
      </w:r>
      <w:r w:rsidRPr="00E6597C">
        <w:rPr>
          <w:rFonts w:ascii="GHEA Grapalat" w:hAnsi="GHEA Grapalat" w:cs="Tahoma"/>
          <w:sz w:val="20"/>
        </w:rPr>
        <w:t>սահմանված</w:t>
      </w:r>
      <w:r w:rsidRPr="00E6597C">
        <w:rPr>
          <w:rFonts w:ascii="GHEA Grapalat" w:hAnsi="GHEA Grapalat" w:cs="Tahoma"/>
          <w:sz w:val="20"/>
          <w:lang w:val="es-ES"/>
        </w:rPr>
        <w:t xml:space="preserve"> </w:t>
      </w:r>
      <w:r w:rsidRPr="00E6597C">
        <w:rPr>
          <w:rFonts w:ascii="GHEA Grapalat" w:hAnsi="GHEA Grapalat" w:cs="Tahoma"/>
          <w:sz w:val="20"/>
        </w:rPr>
        <w:t>պայմաններով</w:t>
      </w:r>
      <w:r w:rsidRPr="00E6597C">
        <w:rPr>
          <w:rFonts w:ascii="GHEA Grapalat" w:hAnsi="GHEA Grapalat" w:cs="Tahoma"/>
          <w:sz w:val="20"/>
          <w:lang w:val="es-ES"/>
        </w:rPr>
        <w:t>:</w:t>
      </w:r>
    </w:p>
    <w:p w:rsidR="00C66BF2" w:rsidRPr="00E6597C" w:rsidRDefault="00C66BF2" w:rsidP="00C66BF2">
      <w:pPr>
        <w:ind w:firstLine="720"/>
        <w:jc w:val="both"/>
        <w:rPr>
          <w:rFonts w:ascii="GHEA Grapalat" w:hAnsi="GHEA Grapalat"/>
          <w:sz w:val="20"/>
          <w:szCs w:val="20"/>
          <w:lang w:val="es-ES"/>
        </w:rPr>
      </w:pPr>
      <w:r w:rsidRPr="00E6597C">
        <w:rPr>
          <w:rFonts w:ascii="GHEA Grapalat" w:hAnsi="GHEA Grapalat" w:cs="Tahoma"/>
          <w:sz w:val="20"/>
          <w:szCs w:val="20"/>
          <w:lang w:val="es-ES"/>
        </w:rPr>
        <w:t xml:space="preserve">2.3 </w:t>
      </w: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Pr="00E6597C">
        <w:rPr>
          <w:rFonts w:ascii="GHEA Grapalat" w:hAnsi="GHEA Grapalat"/>
          <w:sz w:val="20"/>
          <w:szCs w:val="20"/>
        </w:rPr>
        <w:t>փայաբաժին</w:t>
      </w:r>
      <w:r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ընթացակարգին</w:t>
      </w:r>
      <w:r w:rsidRPr="00E6597C">
        <w:rPr>
          <w:rFonts w:ascii="GHEA Grapalat" w:hAnsi="GHEA Grapalat"/>
          <w:sz w:val="20"/>
          <w:szCs w:val="20"/>
          <w:lang w:val="hy-AM"/>
        </w:rPr>
        <w:t xml:space="preserve"> </w:t>
      </w:r>
      <w:r w:rsidRPr="00E6597C">
        <w:rPr>
          <w:rFonts w:ascii="GHEA Grapalat" w:hAnsi="GHEA Grapalat" w:cs="Sylfaen"/>
          <w:sz w:val="20"/>
          <w:szCs w:val="20"/>
          <w:lang w:val="es-ES"/>
        </w:rPr>
        <w:t>(</w:t>
      </w:r>
      <w:r w:rsidRPr="00E6597C">
        <w:rPr>
          <w:rFonts w:ascii="GHEA Grapalat" w:hAnsi="GHEA Grapalat" w:cs="Sylfaen"/>
          <w:sz w:val="20"/>
          <w:szCs w:val="20"/>
        </w:rPr>
        <w:t>միևնույն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չափաբաժնին</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rsidR="00C66BF2" w:rsidRPr="00E6597C" w:rsidRDefault="00C66BF2" w:rsidP="00C66BF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Pr="00E6597C">
        <w:rPr>
          <w:rFonts w:ascii="GHEA Grapalat" w:hAnsi="GHEA Grapalat"/>
          <w:sz w:val="20"/>
          <w:szCs w:val="20"/>
        </w:rPr>
        <w:t>կետի</w:t>
      </w:r>
      <w:r w:rsidRPr="00E6597C">
        <w:rPr>
          <w:rFonts w:ascii="GHEA Grapalat" w:hAnsi="GHEA Grapalat"/>
          <w:sz w:val="20"/>
          <w:szCs w:val="20"/>
          <w:lang w:val="es-ES"/>
        </w:rPr>
        <w:t xml:space="preserve"> </w:t>
      </w:r>
      <w:r w:rsidRPr="00E6597C">
        <w:rPr>
          <w:rFonts w:ascii="GHEA Grapalat" w:hAnsi="GHEA Grapalat"/>
          <w:sz w:val="20"/>
          <w:szCs w:val="20"/>
          <w:lang w:val="hy-AM"/>
        </w:rPr>
        <w:t>իմաստով`</w:t>
      </w:r>
    </w:p>
    <w:p w:rsidR="00C66BF2" w:rsidRPr="00E6597C" w:rsidRDefault="00C66BF2" w:rsidP="00C66BF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C66BF2" w:rsidRPr="00E6597C" w:rsidRDefault="00C66BF2" w:rsidP="00C66BF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C66BF2" w:rsidRPr="00E6597C" w:rsidRDefault="00C66BF2" w:rsidP="00C66BF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C66BF2" w:rsidRPr="00E6597C" w:rsidRDefault="00C66BF2" w:rsidP="00C66BF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C66BF2" w:rsidRPr="00E6597C" w:rsidRDefault="00C66BF2" w:rsidP="00C66BF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C66BF2" w:rsidRPr="00E6597C" w:rsidRDefault="00C66BF2" w:rsidP="00C66BF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lastRenderedPageBreak/>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C66BF2" w:rsidRPr="00E6597C" w:rsidRDefault="00C66BF2" w:rsidP="00C66BF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rsidR="00C66BF2" w:rsidRPr="00E6597C" w:rsidRDefault="00C66BF2" w:rsidP="00C66BF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C66BF2" w:rsidRPr="00E6597C" w:rsidRDefault="00C66BF2" w:rsidP="00C66BF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C66BF2" w:rsidRPr="00E6597C" w:rsidRDefault="00C66BF2" w:rsidP="00C66BF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C66BF2" w:rsidRPr="00E6597C" w:rsidRDefault="00C66BF2" w:rsidP="00C66BF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C66BF2" w:rsidRPr="00E6597C" w:rsidRDefault="00C66BF2" w:rsidP="00C66BF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C66BF2" w:rsidRPr="006D197A" w:rsidRDefault="00C66BF2" w:rsidP="00C66BF2">
      <w:pPr>
        <w:ind w:firstLine="567"/>
        <w:jc w:val="both"/>
        <w:rPr>
          <w:rFonts w:ascii="GHEA Grapalat" w:hAnsi="GHEA Grapalat" w:cs="Arial"/>
          <w:sz w:val="20"/>
          <w:lang w:val="hy-AM"/>
        </w:rPr>
      </w:pPr>
      <w:r w:rsidRPr="00E6597C">
        <w:rPr>
          <w:rFonts w:ascii="GHEA Grapalat" w:hAnsi="GHEA Grapalat" w:cs="Arial Armenian"/>
          <w:sz w:val="20"/>
          <w:lang w:val="hy-AM"/>
        </w:rPr>
        <w:t xml:space="preserve">2.4 </w:t>
      </w:r>
      <w:r w:rsidRPr="00907A41">
        <w:rPr>
          <w:rFonts w:ascii="GHEA Grapalat" w:hAnsi="GHEA Grapalat" w:cs="Sylfaen"/>
          <w:b/>
          <w:sz w:val="20"/>
          <w:lang w:val="hy-AM"/>
        </w:rPr>
        <w:t>Մասնակիցը</w:t>
      </w:r>
      <w:r w:rsidRPr="00907A41">
        <w:rPr>
          <w:rFonts w:ascii="GHEA Grapalat" w:hAnsi="GHEA Grapalat" w:cs="Arial"/>
          <w:b/>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w:t>
      </w:r>
      <w:r w:rsidRPr="00907A41">
        <w:rPr>
          <w:rFonts w:ascii="GHEA Grapalat" w:hAnsi="GHEA Grapalat"/>
          <w:b/>
          <w:color w:val="000000"/>
          <w:sz w:val="20"/>
          <w:szCs w:val="20"/>
          <w:lang w:val="hy-AM"/>
        </w:rPr>
        <w:t>30 տոկոսի</w:t>
      </w:r>
      <w:r w:rsidRPr="00907A41">
        <w:rPr>
          <w:rStyle w:val="af6"/>
          <w:rFonts w:ascii="GHEA Grapalat" w:hAnsi="GHEA Grapalat" w:cs="Arial"/>
          <w:b/>
          <w:sz w:val="20"/>
          <w:lang w:val="hy-AM"/>
        </w:rPr>
        <w:footnoteReference w:id="2"/>
      </w:r>
      <w:r w:rsidRPr="00907A41">
        <w:rPr>
          <w:rFonts w:ascii="GHEA Grapalat" w:hAnsi="GHEA Grapalat"/>
          <w:b/>
          <w:color w:val="000000"/>
          <w:sz w:val="20"/>
          <w:szCs w:val="20"/>
          <w:vertAlign w:val="superscript"/>
          <w:lang w:val="hy-AM"/>
        </w:rPr>
        <w:t>.1</w:t>
      </w:r>
      <w:r w:rsidRPr="00907A41">
        <w:rPr>
          <w:rFonts w:ascii="GHEA Grapalat" w:hAnsi="GHEA Grapalat"/>
          <w:b/>
          <w:color w:val="000000"/>
          <w:sz w:val="20"/>
          <w:szCs w:val="20"/>
          <w:lang w:val="hy-AM"/>
        </w:rPr>
        <w:t xml:space="preserve"> չափով:</w:t>
      </w:r>
      <w:r w:rsidRPr="00B01C80">
        <w:rPr>
          <w:rFonts w:ascii="GHEA Grapalat" w:hAnsi="GHEA Grapalat"/>
          <w:color w:val="000000"/>
          <w:sz w:val="20"/>
          <w:szCs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8" w:tgtFrame="_blank" w:history="1">
        <w:r w:rsidRPr="00B01C80">
          <w:rPr>
            <w:rFonts w:ascii="GHEA Grapalat" w:hAnsi="GHEA Grapalat"/>
            <w:color w:val="000000"/>
            <w:sz w:val="20"/>
            <w:szCs w:val="20"/>
            <w:lang w:val="hy-AM"/>
          </w:rPr>
          <w:t>Standard &amp; Poor’s</w:t>
        </w:r>
      </w:hyperlink>
      <w:r w:rsidRPr="00B01C80">
        <w:rPr>
          <w:rFonts w:ascii="Calibri" w:hAnsi="Calibri" w:cs="Calibri"/>
          <w:color w:val="000000"/>
          <w:sz w:val="20"/>
          <w:szCs w:val="20"/>
          <w:lang w:val="hy-AM"/>
        </w:rPr>
        <w:t> </w:t>
      </w:r>
      <w:r w:rsidRPr="00B01C80">
        <w:rPr>
          <w:rFonts w:ascii="GHEA Grapalat" w:hAnsi="GHEA Grapalat"/>
          <w:color w:val="000000"/>
          <w:sz w:val="20"/>
          <w:szCs w:val="20"/>
          <w:lang w:val="hy-AM"/>
        </w:rPr>
        <w:t xml:space="preserve">) կողմից շնորհված վարկունակության վարկանիշ առնվազն Հայաստանի Հանրապետությանը շնորհված </w:t>
      </w:r>
      <w:r>
        <w:rPr>
          <w:rFonts w:ascii="GHEA Grapalat" w:hAnsi="GHEA Grapalat"/>
          <w:color w:val="000000"/>
          <w:sz w:val="20"/>
          <w:szCs w:val="20"/>
          <w:lang w:val="hy-AM"/>
        </w:rPr>
        <w:t xml:space="preserve">սուվերեն </w:t>
      </w:r>
      <w:r w:rsidRPr="00B01C80">
        <w:rPr>
          <w:rFonts w:ascii="GHEA Grapalat" w:hAnsi="GHEA Grapalat"/>
          <w:color w:val="000000"/>
          <w:sz w:val="20"/>
          <w:szCs w:val="20"/>
          <w:lang w:val="hy-AM"/>
        </w:rPr>
        <w:t>վարկանիշի չափով:</w:t>
      </w:r>
    </w:p>
    <w:p w:rsidR="00C66BF2" w:rsidRPr="00E6597C" w:rsidRDefault="00C66BF2" w:rsidP="00C66BF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2.5 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lang w:val="af-ZA"/>
        </w:rPr>
        <w:t>(</w:t>
      </w:r>
      <w:r w:rsidRPr="00E6597C">
        <w:rPr>
          <w:rFonts w:ascii="GHEA Grapalat" w:hAnsi="GHEA Grapalat" w:cs="Sylfaen"/>
          <w:sz w:val="20"/>
        </w:rPr>
        <w:t>միևնույն</w:t>
      </w:r>
      <w:r w:rsidRPr="00E6597C">
        <w:rPr>
          <w:rFonts w:ascii="GHEA Grapalat" w:hAnsi="GHEA Grapalat" w:cs="Sylfaen"/>
          <w:sz w:val="20"/>
          <w:lang w:val="af-ZA"/>
        </w:rPr>
        <w:t xml:space="preserve"> </w:t>
      </w:r>
      <w:r w:rsidRPr="00E6597C">
        <w:rPr>
          <w:rFonts w:ascii="GHEA Grapalat" w:hAnsi="GHEA Grapalat" w:cs="Sylfaen"/>
          <w:sz w:val="20"/>
        </w:rPr>
        <w:t>չափաբաժնին</w:t>
      </w:r>
      <w:r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rsidR="00C66BF2" w:rsidRPr="00E6597C" w:rsidRDefault="00C66BF2" w:rsidP="00C66BF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rsidR="00C66BF2" w:rsidRPr="00E6597C" w:rsidRDefault="00C66BF2" w:rsidP="00C66BF2">
      <w:pPr>
        <w:pStyle w:val="23"/>
        <w:spacing w:line="240" w:lineRule="auto"/>
        <w:rPr>
          <w:rFonts w:ascii="GHEA Grapalat" w:hAnsi="GHEA Grapalat" w:cs="Sylfaen"/>
          <w:szCs w:val="24"/>
        </w:rPr>
      </w:pPr>
      <w:r>
        <w:rPr>
          <w:rFonts w:ascii="GHEA Grapalat" w:hAnsi="GHEA Grapalat" w:cs="Sylfaen"/>
          <w:szCs w:val="24"/>
        </w:rPr>
        <w:t>1</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պայմանագրի</w:t>
      </w:r>
      <w:r w:rsidRPr="00E6597C">
        <w:rPr>
          <w:rFonts w:ascii="GHEA Grapalat" w:hAnsi="GHEA Grapalat" w:cs="Sylfaen"/>
          <w:szCs w:val="24"/>
        </w:rPr>
        <w:t xml:space="preserve"> </w:t>
      </w:r>
      <w:r w:rsidRPr="00E6597C">
        <w:rPr>
          <w:rFonts w:ascii="GHEA Grapalat" w:hAnsi="GHEA Grapalat" w:cs="Sylfaen"/>
          <w:szCs w:val="24"/>
          <w:lang w:val="ru-RU"/>
        </w:rPr>
        <w:t>կողմերից</w:t>
      </w:r>
      <w:r w:rsidRPr="00E6597C">
        <w:rPr>
          <w:rFonts w:ascii="GHEA Grapalat" w:hAnsi="GHEA Grapalat" w:cs="Sylfaen"/>
          <w:szCs w:val="24"/>
        </w:rPr>
        <w:t xml:space="preserve"> </w:t>
      </w:r>
      <w:r w:rsidRPr="00E6597C">
        <w:rPr>
          <w:rFonts w:ascii="GHEA Grapalat" w:hAnsi="GHEA Grapalat" w:cs="Sylfaen"/>
          <w:szCs w:val="24"/>
          <w:lang w:val="ru-RU"/>
        </w:rPr>
        <w:t>որևէ</w:t>
      </w:r>
      <w:r w:rsidRPr="00E6597C">
        <w:rPr>
          <w:rFonts w:ascii="GHEA Grapalat" w:hAnsi="GHEA Grapalat" w:cs="Sylfaen"/>
          <w:szCs w:val="24"/>
        </w:rPr>
        <w:t xml:space="preserve"> </w:t>
      </w:r>
      <w:r w:rsidRPr="00E6597C">
        <w:rPr>
          <w:rFonts w:ascii="GHEA Grapalat" w:hAnsi="GHEA Grapalat" w:cs="Sylfaen"/>
          <w:szCs w:val="24"/>
          <w:lang w:val="ru-RU"/>
        </w:rPr>
        <w:t>մեկը</w:t>
      </w:r>
      <w:r w:rsidRPr="00E6597C">
        <w:rPr>
          <w:rFonts w:ascii="GHEA Grapalat" w:hAnsi="GHEA Grapalat" w:cs="Sylfaen"/>
          <w:szCs w:val="24"/>
        </w:rPr>
        <w:t xml:space="preserve"> </w:t>
      </w:r>
      <w:r w:rsidRPr="00E6597C">
        <w:rPr>
          <w:rFonts w:ascii="GHEA Grapalat" w:hAnsi="GHEA Grapalat" w:cs="Sylfaen"/>
          <w:szCs w:val="24"/>
          <w:lang w:val="ru-RU"/>
        </w:rPr>
        <w:t>չի</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նույն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rPr>
        <w:t>(</w:t>
      </w:r>
      <w:r w:rsidRPr="00E6597C">
        <w:rPr>
          <w:rFonts w:ascii="GHEA Grapalat" w:hAnsi="GHEA Grapalat" w:cs="Sylfaen"/>
          <w:lang w:val="en-US"/>
        </w:rPr>
        <w:t>միևնույն</w:t>
      </w:r>
      <w:r w:rsidRPr="00E6597C">
        <w:rPr>
          <w:rFonts w:ascii="GHEA Grapalat" w:hAnsi="GHEA Grapalat" w:cs="Sylfaen"/>
        </w:rPr>
        <w:t xml:space="preserve"> </w:t>
      </w:r>
      <w:r w:rsidRPr="00E6597C">
        <w:rPr>
          <w:rFonts w:ascii="GHEA Grapalat" w:hAnsi="GHEA Grapalat" w:cs="Sylfaen"/>
          <w:lang w:val="en-US"/>
        </w:rPr>
        <w:t>չափաբաժնին</w:t>
      </w:r>
      <w:r w:rsidRPr="00E6597C">
        <w:rPr>
          <w:rFonts w:ascii="GHEA Grapalat" w:hAnsi="GHEA Grapalat" w:cs="Sylfaen"/>
        </w:rPr>
        <w:t xml:space="preserve">) </w:t>
      </w:r>
      <w:r w:rsidRPr="00E6597C">
        <w:rPr>
          <w:rFonts w:ascii="GHEA Grapalat" w:hAnsi="GHEA Grapalat" w:cs="Sylfaen"/>
          <w:szCs w:val="24"/>
          <w:lang w:val="ru-RU"/>
        </w:rPr>
        <w:t>ներկայացնել</w:t>
      </w:r>
      <w:r w:rsidRPr="00E6597C">
        <w:rPr>
          <w:rFonts w:ascii="GHEA Grapalat" w:hAnsi="GHEA Grapalat" w:cs="Sylfaen"/>
          <w:szCs w:val="24"/>
        </w:rPr>
        <w:t xml:space="preserve"> </w:t>
      </w:r>
      <w:r w:rsidRPr="00E6597C">
        <w:rPr>
          <w:rFonts w:ascii="GHEA Grapalat" w:hAnsi="GHEA Grapalat" w:cs="Sylfaen"/>
          <w:szCs w:val="24"/>
          <w:lang w:val="ru-RU"/>
        </w:rPr>
        <w:t>առանձին</w:t>
      </w:r>
      <w:r w:rsidRPr="00E6597C">
        <w:rPr>
          <w:rFonts w:ascii="GHEA Grapalat" w:hAnsi="GHEA Grapalat" w:cs="Sylfaen"/>
          <w:szCs w:val="24"/>
        </w:rPr>
        <w:t xml:space="preserve"> </w:t>
      </w:r>
      <w:r w:rsidRPr="00E6597C">
        <w:rPr>
          <w:rFonts w:ascii="GHEA Grapalat" w:hAnsi="GHEA Grapalat" w:cs="Sylfaen"/>
          <w:szCs w:val="24"/>
          <w:lang w:val="ru-RU"/>
        </w:rPr>
        <w:t>հայտ</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պարբերության</w:t>
      </w:r>
      <w:r w:rsidRPr="00E6597C">
        <w:rPr>
          <w:rFonts w:ascii="GHEA Grapalat" w:hAnsi="GHEA Grapalat" w:cs="Sylfaen"/>
          <w:szCs w:val="24"/>
        </w:rPr>
        <w:t xml:space="preserve"> </w:t>
      </w:r>
      <w:r w:rsidRPr="00E6597C">
        <w:rPr>
          <w:rFonts w:ascii="GHEA Grapalat" w:hAnsi="GHEA Grapalat" w:cs="Sylfaen"/>
          <w:szCs w:val="24"/>
          <w:lang w:val="ru-RU"/>
        </w:rPr>
        <w:t>պահանջի</w:t>
      </w:r>
      <w:r w:rsidRPr="00E6597C">
        <w:rPr>
          <w:rFonts w:ascii="GHEA Grapalat" w:hAnsi="GHEA Grapalat" w:cs="Sylfaen"/>
          <w:szCs w:val="24"/>
        </w:rPr>
        <w:t xml:space="preserve"> </w:t>
      </w:r>
      <w:r w:rsidRPr="00E6597C">
        <w:rPr>
          <w:rFonts w:ascii="GHEA Grapalat" w:hAnsi="GHEA Grapalat" w:cs="Sylfaen"/>
          <w:szCs w:val="24"/>
          <w:lang w:val="ru-RU"/>
        </w:rPr>
        <w:t>չպահպանման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հայտերի</w:t>
      </w:r>
      <w:r w:rsidRPr="00E6597C">
        <w:rPr>
          <w:rFonts w:ascii="GHEA Grapalat" w:hAnsi="GHEA Grapalat" w:cs="Sylfaen"/>
          <w:szCs w:val="24"/>
        </w:rPr>
        <w:t xml:space="preserve"> </w:t>
      </w:r>
      <w:r w:rsidRPr="00E6597C">
        <w:rPr>
          <w:rFonts w:ascii="GHEA Grapalat" w:hAnsi="GHEA Grapalat" w:cs="Sylfaen"/>
          <w:szCs w:val="24"/>
          <w:lang w:val="ru-RU"/>
        </w:rPr>
        <w:t>բացման</w:t>
      </w:r>
      <w:r w:rsidRPr="00E6597C">
        <w:rPr>
          <w:rFonts w:ascii="GHEA Grapalat" w:hAnsi="GHEA Grapalat" w:cs="Sylfaen"/>
          <w:szCs w:val="24"/>
        </w:rPr>
        <w:t xml:space="preserve"> </w:t>
      </w:r>
      <w:r w:rsidRPr="00E6597C">
        <w:rPr>
          <w:rFonts w:ascii="GHEA Grapalat" w:hAnsi="GHEA Grapalat" w:cs="Sylfaen"/>
          <w:szCs w:val="24"/>
          <w:lang w:val="ru-RU"/>
        </w:rPr>
        <w:t>նիստում</w:t>
      </w:r>
      <w:r w:rsidRPr="00E6597C">
        <w:rPr>
          <w:rFonts w:ascii="GHEA Grapalat" w:hAnsi="GHEA Grapalat" w:cs="Sylfaen"/>
          <w:szCs w:val="24"/>
        </w:rPr>
        <w:t xml:space="preserve"> </w:t>
      </w:r>
      <w:r w:rsidRPr="00E6597C">
        <w:rPr>
          <w:rFonts w:ascii="GHEA Grapalat" w:hAnsi="GHEA Grapalat" w:cs="Sylfaen"/>
          <w:szCs w:val="24"/>
          <w:lang w:val="ru-RU"/>
        </w:rPr>
        <w:t>մերժվում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ինչպես</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այնպես</w:t>
      </w:r>
      <w:r w:rsidRPr="00E6597C">
        <w:rPr>
          <w:rFonts w:ascii="GHEA Grapalat" w:hAnsi="GHEA Grapalat" w:cs="Sylfaen"/>
          <w:szCs w:val="24"/>
        </w:rPr>
        <w:t xml:space="preserve"> </w:t>
      </w:r>
      <w:r w:rsidRPr="00E6597C">
        <w:rPr>
          <w:rFonts w:ascii="GHEA Grapalat" w:hAnsi="GHEA Grapalat" w:cs="Sylfaen"/>
          <w:szCs w:val="24"/>
          <w:lang w:val="ru-RU"/>
        </w:rPr>
        <w:t>էլ</w:t>
      </w:r>
      <w:r w:rsidRPr="00E6597C">
        <w:rPr>
          <w:rFonts w:ascii="GHEA Grapalat" w:hAnsi="GHEA Grapalat" w:cs="Sylfaen"/>
          <w:szCs w:val="24"/>
        </w:rPr>
        <w:t xml:space="preserve"> </w:t>
      </w:r>
      <w:r w:rsidRPr="00E6597C">
        <w:rPr>
          <w:rFonts w:ascii="GHEA Grapalat" w:hAnsi="GHEA Grapalat" w:cs="Sylfaen"/>
          <w:szCs w:val="24"/>
          <w:lang w:val="ru-RU"/>
        </w:rPr>
        <w:t>առանձին</w:t>
      </w:r>
      <w:r w:rsidRPr="00E6597C">
        <w:rPr>
          <w:rFonts w:ascii="GHEA Grapalat" w:hAnsi="GHEA Grapalat" w:cs="Sylfaen"/>
          <w:szCs w:val="24"/>
        </w:rPr>
        <w:t xml:space="preserve"> </w:t>
      </w:r>
      <w:r w:rsidRPr="00E6597C">
        <w:rPr>
          <w:rFonts w:ascii="GHEA Grapalat" w:hAnsi="GHEA Grapalat" w:cs="Sylfaen"/>
          <w:szCs w:val="24"/>
          <w:lang w:val="ru-RU"/>
        </w:rPr>
        <w:t>ներկայացված</w:t>
      </w:r>
      <w:r w:rsidRPr="00E6597C">
        <w:rPr>
          <w:rFonts w:ascii="GHEA Grapalat" w:hAnsi="GHEA Grapalat" w:cs="Sylfaen"/>
          <w:szCs w:val="24"/>
        </w:rPr>
        <w:t xml:space="preserve"> </w:t>
      </w:r>
      <w:r w:rsidRPr="00E6597C">
        <w:rPr>
          <w:rFonts w:ascii="GHEA Grapalat" w:hAnsi="GHEA Grapalat" w:cs="Sylfaen"/>
          <w:szCs w:val="24"/>
          <w:lang w:val="ru-RU"/>
        </w:rPr>
        <w:t>հայտերը</w:t>
      </w:r>
      <w:r w:rsidRPr="00E6597C">
        <w:rPr>
          <w:rFonts w:ascii="GHEA Grapalat" w:hAnsi="GHEA Grapalat" w:cs="Sylfaen"/>
          <w:szCs w:val="24"/>
        </w:rPr>
        <w:t>.</w:t>
      </w:r>
    </w:p>
    <w:p w:rsidR="00C66BF2" w:rsidRPr="00E6597C" w:rsidRDefault="00C66BF2" w:rsidP="00C66BF2">
      <w:pPr>
        <w:pStyle w:val="23"/>
        <w:spacing w:line="240" w:lineRule="auto"/>
        <w:ind w:firstLine="567"/>
        <w:rPr>
          <w:rFonts w:ascii="GHEA Grapalat" w:hAnsi="GHEA Grapalat" w:cs="Sylfaen"/>
          <w:szCs w:val="24"/>
          <w:lang w:val="hy-AM"/>
        </w:rPr>
      </w:pPr>
      <w:r>
        <w:rPr>
          <w:rFonts w:ascii="GHEA Grapalat" w:hAnsi="GHEA Grapalat" w:cs="Sylfaen"/>
          <w:szCs w:val="24"/>
        </w:rPr>
        <w:t>2</w:t>
      </w:r>
      <w:r w:rsidRPr="00E6597C">
        <w:rPr>
          <w:rFonts w:ascii="GHEA Grapalat" w:hAnsi="GHEA Grapalat" w:cs="Sylfaen"/>
          <w:szCs w:val="24"/>
        </w:rPr>
        <w:t>) Մ</w:t>
      </w:r>
      <w:r w:rsidRPr="00E6597C">
        <w:rPr>
          <w:rFonts w:ascii="GHEA Grapalat" w:hAnsi="GHEA Grapalat" w:cs="Sylfaen"/>
          <w:szCs w:val="24"/>
          <w:lang w:val="ru-RU"/>
        </w:rPr>
        <w:t>ասնակիցները</w:t>
      </w:r>
      <w:r w:rsidRPr="00E6597C">
        <w:rPr>
          <w:rFonts w:ascii="GHEA Grapalat" w:hAnsi="GHEA Grapalat" w:cs="Sylfaen"/>
          <w:szCs w:val="24"/>
        </w:rPr>
        <w:t xml:space="preserve"> </w:t>
      </w:r>
      <w:r w:rsidRPr="00E6597C">
        <w:rPr>
          <w:rFonts w:ascii="GHEA Grapalat" w:hAnsi="GHEA Grapalat" w:cs="Sylfaen"/>
          <w:szCs w:val="24"/>
          <w:lang w:val="ru-RU"/>
        </w:rPr>
        <w:t>կրում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համապարտ</w:t>
      </w:r>
      <w:r w:rsidRPr="00E6597C">
        <w:rPr>
          <w:rFonts w:ascii="GHEA Grapalat" w:hAnsi="GHEA Grapalat" w:cs="Sylfaen"/>
          <w:szCs w:val="24"/>
        </w:rPr>
        <w:t xml:space="preserve"> </w:t>
      </w:r>
      <w:r w:rsidRPr="00E6597C">
        <w:rPr>
          <w:rFonts w:ascii="GHEA Grapalat" w:hAnsi="GHEA Grapalat" w:cs="Sylfaen"/>
          <w:szCs w:val="24"/>
          <w:lang w:val="ru-RU"/>
        </w:rPr>
        <w:t>պատասխանատվություն</w:t>
      </w:r>
      <w:r w:rsidRPr="00E6597C">
        <w:rPr>
          <w:rFonts w:ascii="GHEA Grapalat" w:hAnsi="GHEA Grapalat" w:cs="Sylfaen"/>
          <w:szCs w:val="24"/>
        </w:rPr>
        <w:t>:</w:t>
      </w:r>
      <w:r w:rsidRPr="00E6597C">
        <w:rPr>
          <w:rFonts w:ascii="GHEA Grapalat" w:hAnsi="GHEA Grapalat" w:cs="Sylfaen"/>
          <w:szCs w:val="24"/>
          <w:lang w:val="hy-AM"/>
        </w:rPr>
        <w:t xml:space="preserve"> </w:t>
      </w:r>
      <w:r w:rsidRPr="00E6597C">
        <w:rPr>
          <w:rFonts w:ascii="GHEA Grapalat" w:hAnsi="GHEA Grapalat" w:cs="Sylfaen"/>
          <w:szCs w:val="24"/>
        </w:rPr>
        <w:t>Ընդ որում,</w:t>
      </w:r>
      <w:r w:rsidRPr="00E6597C">
        <w:rPr>
          <w:rFonts w:ascii="GHEA Grapalat" w:hAnsi="GHEA Grapalat" w:cs="Sylfaen"/>
          <w:szCs w:val="24"/>
          <w:lang w:val="hy-AM"/>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անդամի</w:t>
      </w:r>
      <w:r w:rsidRPr="00E6597C">
        <w:rPr>
          <w:rFonts w:ascii="GHEA Grapalat" w:hAnsi="GHEA Grapalat" w:cs="Sylfaen"/>
          <w:szCs w:val="24"/>
        </w:rPr>
        <w:t xml:space="preserve"> </w:t>
      </w:r>
      <w:r w:rsidRPr="00E6597C">
        <w:rPr>
          <w:rFonts w:ascii="GHEA Grapalat" w:hAnsi="GHEA Grapalat" w:cs="Sylfaen"/>
          <w:szCs w:val="24"/>
          <w:lang w:val="ru-RU"/>
        </w:rPr>
        <w:t>կոնսորցիումից</w:t>
      </w:r>
      <w:r w:rsidRPr="00E6597C">
        <w:rPr>
          <w:rFonts w:ascii="GHEA Grapalat" w:hAnsi="GHEA Grapalat" w:cs="Sylfaen"/>
          <w:szCs w:val="24"/>
        </w:rPr>
        <w:t xml:space="preserve"> </w:t>
      </w:r>
      <w:r w:rsidRPr="00E6597C">
        <w:rPr>
          <w:rFonts w:ascii="GHEA Grapalat" w:hAnsi="GHEA Grapalat" w:cs="Sylfaen"/>
          <w:szCs w:val="24"/>
          <w:lang w:val="ru-RU"/>
        </w:rPr>
        <w:t>դուրս</w:t>
      </w:r>
      <w:r w:rsidRPr="00E6597C">
        <w:rPr>
          <w:rFonts w:ascii="GHEA Grapalat" w:hAnsi="GHEA Grapalat" w:cs="Sylfaen"/>
          <w:szCs w:val="24"/>
        </w:rPr>
        <w:t xml:space="preserve"> </w:t>
      </w:r>
      <w:r w:rsidRPr="00E6597C">
        <w:rPr>
          <w:rFonts w:ascii="GHEA Grapalat" w:hAnsi="GHEA Grapalat" w:cs="Sylfaen"/>
          <w:szCs w:val="24"/>
          <w:lang w:val="ru-RU"/>
        </w:rPr>
        <w:t>գալու</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հետ</w:t>
      </w:r>
      <w:r w:rsidRPr="00E6597C">
        <w:rPr>
          <w:rFonts w:ascii="GHEA Grapalat" w:hAnsi="GHEA Grapalat" w:cs="Sylfaen"/>
          <w:szCs w:val="24"/>
        </w:rPr>
        <w:t xml:space="preserve"> </w:t>
      </w:r>
      <w:r w:rsidRPr="00E6597C">
        <w:rPr>
          <w:rFonts w:ascii="GHEA Grapalat" w:hAnsi="GHEA Grapalat" w:cs="Sylfaen"/>
          <w:szCs w:val="24"/>
          <w:lang w:val="en-US"/>
        </w:rPr>
        <w:t>պ</w:t>
      </w:r>
      <w:r w:rsidRPr="00E6597C">
        <w:rPr>
          <w:rFonts w:ascii="GHEA Grapalat" w:hAnsi="GHEA Grapalat" w:cs="Sylfaen"/>
          <w:szCs w:val="24"/>
          <w:lang w:val="ru-RU"/>
        </w:rPr>
        <w:t>ատվիրատուի</w:t>
      </w:r>
      <w:r w:rsidRPr="00E6597C">
        <w:rPr>
          <w:rFonts w:ascii="GHEA Grapalat" w:hAnsi="GHEA Grapalat" w:cs="Sylfaen"/>
          <w:szCs w:val="24"/>
        </w:rPr>
        <w:t xml:space="preserve"> </w:t>
      </w:r>
      <w:r w:rsidRPr="00E6597C">
        <w:rPr>
          <w:rFonts w:ascii="GHEA Grapalat" w:hAnsi="GHEA Grapalat" w:cs="Sylfaen"/>
          <w:szCs w:val="24"/>
          <w:lang w:val="ru-RU"/>
        </w:rPr>
        <w:t>կնքած</w:t>
      </w:r>
      <w:r w:rsidRPr="00E6597C">
        <w:rPr>
          <w:rFonts w:ascii="GHEA Grapalat" w:hAnsi="GHEA Grapalat" w:cs="Sylfaen"/>
          <w:szCs w:val="24"/>
        </w:rPr>
        <w:t xml:space="preserve"> </w:t>
      </w:r>
      <w:r w:rsidRPr="00E6597C">
        <w:rPr>
          <w:rFonts w:ascii="GHEA Grapalat" w:hAnsi="GHEA Grapalat" w:cs="Sylfaen"/>
          <w:szCs w:val="24"/>
          <w:lang w:val="ru-RU"/>
        </w:rPr>
        <w:t>պայմանագիրը</w:t>
      </w:r>
      <w:r w:rsidRPr="00E6597C">
        <w:rPr>
          <w:rFonts w:ascii="GHEA Grapalat" w:hAnsi="GHEA Grapalat" w:cs="Sylfaen"/>
          <w:szCs w:val="24"/>
        </w:rPr>
        <w:t xml:space="preserve"> </w:t>
      </w:r>
      <w:r w:rsidRPr="00E6597C">
        <w:rPr>
          <w:rFonts w:ascii="GHEA Grapalat" w:hAnsi="GHEA Grapalat" w:cs="Sylfaen"/>
          <w:szCs w:val="24"/>
          <w:lang w:val="ru-RU"/>
        </w:rPr>
        <w:t>միակողմանիորեն</w:t>
      </w:r>
      <w:r w:rsidRPr="00E6597C">
        <w:rPr>
          <w:rFonts w:ascii="GHEA Grapalat" w:hAnsi="GHEA Grapalat" w:cs="Sylfaen"/>
          <w:szCs w:val="24"/>
        </w:rPr>
        <w:t xml:space="preserve"> </w:t>
      </w:r>
      <w:r w:rsidRPr="00E6597C">
        <w:rPr>
          <w:rFonts w:ascii="GHEA Grapalat" w:hAnsi="GHEA Grapalat" w:cs="Sylfaen"/>
          <w:szCs w:val="24"/>
          <w:lang w:val="ru-RU"/>
        </w:rPr>
        <w:t>լուծվում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կոնսորցիումի</w:t>
      </w:r>
      <w:r w:rsidRPr="00E6597C">
        <w:rPr>
          <w:rFonts w:ascii="GHEA Grapalat" w:hAnsi="GHEA Grapalat" w:cs="Sylfaen"/>
          <w:szCs w:val="24"/>
        </w:rPr>
        <w:t xml:space="preserve"> </w:t>
      </w:r>
      <w:r w:rsidRPr="00E6597C">
        <w:rPr>
          <w:rFonts w:ascii="GHEA Grapalat" w:hAnsi="GHEA Grapalat" w:cs="Sylfaen"/>
          <w:szCs w:val="24"/>
          <w:lang w:val="ru-RU"/>
        </w:rPr>
        <w:t>անդամների</w:t>
      </w:r>
      <w:r w:rsidRPr="00E6597C">
        <w:rPr>
          <w:rFonts w:ascii="GHEA Grapalat" w:hAnsi="GHEA Grapalat" w:cs="Sylfaen"/>
          <w:szCs w:val="24"/>
        </w:rPr>
        <w:t xml:space="preserve"> </w:t>
      </w:r>
      <w:r w:rsidRPr="00E6597C">
        <w:rPr>
          <w:rFonts w:ascii="GHEA Grapalat" w:hAnsi="GHEA Grapalat" w:cs="Sylfaen"/>
          <w:szCs w:val="24"/>
          <w:lang w:val="ru-RU"/>
        </w:rPr>
        <w:t>նկատմամբ</w:t>
      </w:r>
      <w:r w:rsidRPr="00E6597C">
        <w:rPr>
          <w:rFonts w:ascii="GHEA Grapalat" w:hAnsi="GHEA Grapalat" w:cs="Sylfaen"/>
          <w:szCs w:val="24"/>
        </w:rPr>
        <w:t xml:space="preserve"> </w:t>
      </w:r>
      <w:r w:rsidRPr="00E6597C">
        <w:rPr>
          <w:rFonts w:ascii="GHEA Grapalat" w:hAnsi="GHEA Grapalat" w:cs="Sylfaen"/>
          <w:szCs w:val="24"/>
          <w:lang w:val="ru-RU"/>
        </w:rPr>
        <w:t>կիրառվում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պայմանագրով</w:t>
      </w:r>
      <w:r w:rsidRPr="00E6597C">
        <w:rPr>
          <w:rFonts w:ascii="GHEA Grapalat" w:hAnsi="GHEA Grapalat" w:cs="Sylfaen"/>
          <w:szCs w:val="24"/>
        </w:rPr>
        <w:t xml:space="preserve"> </w:t>
      </w:r>
      <w:r w:rsidRPr="00E6597C">
        <w:rPr>
          <w:rFonts w:ascii="GHEA Grapalat" w:hAnsi="GHEA Grapalat" w:cs="Sylfaen"/>
          <w:szCs w:val="24"/>
          <w:lang w:val="ru-RU"/>
        </w:rPr>
        <w:t>նախատեսված</w:t>
      </w:r>
      <w:r w:rsidRPr="00E6597C">
        <w:rPr>
          <w:rFonts w:ascii="GHEA Grapalat" w:hAnsi="GHEA Grapalat" w:cs="Sylfaen"/>
          <w:szCs w:val="24"/>
        </w:rPr>
        <w:t xml:space="preserve"> </w:t>
      </w:r>
      <w:r w:rsidRPr="00E6597C">
        <w:rPr>
          <w:rFonts w:ascii="GHEA Grapalat" w:hAnsi="GHEA Grapalat" w:cs="Sylfaen"/>
          <w:szCs w:val="24"/>
          <w:lang w:val="ru-RU"/>
        </w:rPr>
        <w:t>պատասխանատվության</w:t>
      </w:r>
      <w:r w:rsidRPr="00E6597C">
        <w:rPr>
          <w:rFonts w:ascii="GHEA Grapalat" w:hAnsi="GHEA Grapalat" w:cs="Sylfaen"/>
          <w:szCs w:val="24"/>
        </w:rPr>
        <w:t xml:space="preserve"> </w:t>
      </w:r>
      <w:r w:rsidRPr="00E6597C">
        <w:rPr>
          <w:rFonts w:ascii="GHEA Grapalat" w:hAnsi="GHEA Grapalat" w:cs="Sylfaen"/>
          <w:szCs w:val="24"/>
          <w:lang w:val="ru-RU"/>
        </w:rPr>
        <w:t>միջոցները</w:t>
      </w:r>
      <w:r w:rsidRPr="00E6597C">
        <w:rPr>
          <w:rFonts w:ascii="GHEA Grapalat" w:hAnsi="GHEA Grapalat" w:cs="Sylfaen"/>
          <w:szCs w:val="24"/>
          <w:lang w:val="hy-AM"/>
        </w:rPr>
        <w:t>:</w:t>
      </w:r>
    </w:p>
    <w:p w:rsidR="00C66BF2" w:rsidRPr="00E6597C" w:rsidRDefault="00C66BF2" w:rsidP="00C66BF2">
      <w:pPr>
        <w:ind w:firstLine="567"/>
        <w:jc w:val="both"/>
        <w:rPr>
          <w:rFonts w:ascii="GHEA Grapalat" w:hAnsi="GHEA Grapalat"/>
          <w:b/>
          <w:sz w:val="20"/>
          <w:lang w:val="af-ZA"/>
        </w:rPr>
      </w:pPr>
    </w:p>
    <w:p w:rsidR="00C66BF2" w:rsidRPr="00E6597C" w:rsidRDefault="00C66BF2" w:rsidP="00C66BF2">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rsidR="00C66BF2" w:rsidRPr="00E6597C" w:rsidRDefault="00C66BF2" w:rsidP="00C66BF2">
      <w:pPr>
        <w:jc w:val="center"/>
        <w:rPr>
          <w:rFonts w:ascii="GHEA Grapalat" w:hAnsi="GHEA Grapalat"/>
          <w:b/>
          <w:sz w:val="20"/>
          <w:lang w:val="af-ZA"/>
        </w:rPr>
      </w:pPr>
    </w:p>
    <w:p w:rsidR="00C66BF2" w:rsidRPr="00E6597C" w:rsidRDefault="00C66BF2" w:rsidP="00C66BF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29-</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պատվիրատուից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Pr="00E6597C">
        <w:rPr>
          <w:rFonts w:ascii="GHEA Grapalat" w:hAnsi="GHEA Grapalat" w:cs="Tahoma"/>
          <w:sz w:val="20"/>
        </w:rPr>
        <w:t>։</w:t>
      </w:r>
    </w:p>
    <w:p w:rsidR="00C66BF2" w:rsidRPr="00E6597C" w:rsidRDefault="00C66BF2" w:rsidP="00C66BF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գրավոր </w:t>
      </w:r>
      <w:r w:rsidRPr="00E6597C">
        <w:rPr>
          <w:rFonts w:ascii="GHEA Grapalat" w:hAnsi="GHEA Grapalat" w:cs="Sylfaen"/>
          <w:sz w:val="20"/>
        </w:rPr>
        <w:t>հանձնաժողովից</w:t>
      </w:r>
      <w:r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Pr="00E6597C">
        <w:rPr>
          <w:rFonts w:ascii="GHEA Grapalat" w:hAnsi="GHEA Grapalat" w:cs="Tahoma"/>
          <w:sz w:val="20"/>
        </w:rPr>
        <w:t>։</w:t>
      </w:r>
      <w:r w:rsidRPr="00E6597C">
        <w:rPr>
          <w:rFonts w:ascii="GHEA Grapalat" w:hAnsi="GHEA Grapalat"/>
          <w:sz w:val="20"/>
          <w:lang w:val="af-ZA"/>
        </w:rPr>
        <w:t xml:space="preserve"> </w:t>
      </w:r>
      <w:r w:rsidRPr="00E6597C">
        <w:rPr>
          <w:rFonts w:ascii="GHEA Grapalat" w:hAnsi="GHEA Grapalat"/>
          <w:sz w:val="20"/>
        </w:rPr>
        <w:t>Հանձնաժողովը</w:t>
      </w:r>
      <w:r w:rsidRPr="00E6597C">
        <w:rPr>
          <w:rFonts w:ascii="GHEA Grapalat" w:hAnsi="GHEA Grapalat"/>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ասնակցին</w:t>
      </w:r>
      <w:r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գրավոր</w:t>
      </w:r>
      <w:r w:rsidRPr="004605D7" w:rsidDel="00B61894">
        <w:rPr>
          <w:rFonts w:ascii="GHEA Grapalat" w:hAnsi="GHEA Grapalat" w:cs="Sylfaen"/>
          <w:sz w:val="20"/>
          <w:lang w:val="af-ZA"/>
        </w:rPr>
        <w:t xml:space="preserve"> </w:t>
      </w:r>
      <w:r w:rsidRPr="00E6597C">
        <w:rPr>
          <w:rFonts w:ascii="GHEA Grapalat" w:hAnsi="GHEA Grapalat" w:cs="Sylfaen"/>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Pr="00E6597C">
        <w:rPr>
          <w:rFonts w:ascii="GHEA Grapalat" w:hAnsi="GHEA Grapalat" w:cs="Sylfaen"/>
          <w:sz w:val="20"/>
          <w:vertAlign w:val="superscript"/>
          <w:lang w:val="af-ZA"/>
        </w:rPr>
        <w:t>5</w:t>
      </w:r>
      <w:r w:rsidRPr="00E6597C">
        <w:rPr>
          <w:rFonts w:ascii="GHEA Grapalat" w:hAnsi="GHEA Grapalat" w:cs="Tahoma"/>
          <w:sz w:val="20"/>
        </w:rPr>
        <w:t>։</w:t>
      </w:r>
      <w:r w:rsidRPr="00E6597C">
        <w:rPr>
          <w:rFonts w:ascii="GHEA Grapalat" w:hAnsi="GHEA Grapalat" w:cs="Tahoma"/>
          <w:sz w:val="20"/>
          <w:lang w:val="af-ZA"/>
        </w:rPr>
        <w:t xml:space="preserve"> </w:t>
      </w:r>
      <w:r w:rsidRPr="00E6597C">
        <w:rPr>
          <w:rFonts w:ascii="GHEA Grapalat" w:hAnsi="GHEA Grapalat"/>
          <w:sz w:val="20"/>
          <w:lang w:val="af-ZA"/>
        </w:rPr>
        <w:t xml:space="preserve"> </w:t>
      </w:r>
    </w:p>
    <w:p w:rsidR="00C66BF2" w:rsidRPr="00E6597C" w:rsidRDefault="00C66BF2" w:rsidP="00C66BF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Pr="00E6597C">
        <w:rPr>
          <w:rFonts w:ascii="GHEA Grapalat" w:hAnsi="GHEA Grapalat" w:cs="Arial"/>
          <w:sz w:val="20"/>
        </w:rPr>
        <w:t>պարզաբանումը</w:t>
      </w:r>
      <w:r w:rsidRPr="00E6597C">
        <w:rPr>
          <w:rFonts w:ascii="GHEA Grapalat" w:hAnsi="GHEA Grapalat" w:cs="Arial"/>
          <w:sz w:val="20"/>
          <w:lang w:val="af-ZA"/>
        </w:rPr>
        <w:t xml:space="preserve"> </w:t>
      </w:r>
      <w:r w:rsidRPr="00E6597C">
        <w:rPr>
          <w:rFonts w:ascii="GHEA Grapalat" w:hAnsi="GHEA Grapalat" w:cs="Arial"/>
          <w:sz w:val="20"/>
        </w:rPr>
        <w:t>տրամադրելու</w:t>
      </w:r>
      <w:r w:rsidRPr="00E6597C">
        <w:rPr>
          <w:rFonts w:ascii="GHEA Grapalat" w:hAnsi="GHEA Grapalat" w:cs="Arial"/>
          <w:sz w:val="20"/>
          <w:lang w:val="af-ZA"/>
        </w:rPr>
        <w:t xml:space="preserve"> </w:t>
      </w:r>
      <w:r w:rsidRPr="00E6597C">
        <w:rPr>
          <w:rFonts w:ascii="GHEA Grapalat" w:hAnsi="GHEA Grapalat" w:cs="Arial"/>
          <w:sz w:val="20"/>
        </w:rPr>
        <w:t>օրը</w:t>
      </w:r>
      <w:r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Pr="00E6597C">
        <w:rPr>
          <w:rFonts w:ascii="GHEA Grapalat" w:hAnsi="GHEA Grapalat" w:cs="Sylfaen"/>
          <w:sz w:val="20"/>
          <w:lang w:val="af-ZA"/>
        </w:rPr>
        <w:t xml:space="preserve">www.procurement.am </w:t>
      </w:r>
      <w:r w:rsidRPr="00E6597C">
        <w:rPr>
          <w:rFonts w:ascii="GHEA Grapalat" w:hAnsi="GHEA Grapalat" w:cs="Sylfaen"/>
          <w:sz w:val="20"/>
          <w:lang w:val="ru-RU"/>
        </w:rPr>
        <w:t>հասցեով</w:t>
      </w:r>
      <w:r w:rsidRPr="00E6597C">
        <w:rPr>
          <w:rFonts w:ascii="GHEA Grapalat" w:hAnsi="GHEA Grapalat" w:cs="Sylfaen"/>
          <w:sz w:val="20"/>
          <w:lang w:val="af-ZA"/>
        </w:rPr>
        <w:t xml:space="preserve"> </w:t>
      </w:r>
      <w:r w:rsidRPr="00E6597C">
        <w:rPr>
          <w:rFonts w:ascii="GHEA Grapalat" w:hAnsi="GHEA Grapalat" w:cs="Sylfaen"/>
          <w:sz w:val="20"/>
        </w:rPr>
        <w:t>գործող</w:t>
      </w:r>
      <w:r w:rsidRPr="00E6597C">
        <w:rPr>
          <w:rFonts w:ascii="GHEA Grapalat" w:hAnsi="GHEA Grapalat" w:cs="Sylfaen"/>
          <w:sz w:val="20"/>
          <w:lang w:val="af-ZA"/>
        </w:rPr>
        <w:t xml:space="preserve"> </w:t>
      </w:r>
      <w:r w:rsidRPr="00E6597C">
        <w:rPr>
          <w:rFonts w:ascii="GHEA Grapalat" w:hAnsi="GHEA Grapalat" w:cs="Sylfaen"/>
          <w:sz w:val="20"/>
          <w:lang w:val="ru-RU"/>
        </w:rPr>
        <w:t>տեղեկագր</w:t>
      </w:r>
      <w:r w:rsidRPr="00E6597C">
        <w:rPr>
          <w:rFonts w:ascii="GHEA Grapalat" w:hAnsi="GHEA Grapalat" w:cs="Sylfaen"/>
          <w:sz w:val="20"/>
        </w:rPr>
        <w:t>ի</w:t>
      </w:r>
      <w:r w:rsidRPr="00E6597C">
        <w:rPr>
          <w:rFonts w:ascii="GHEA Grapalat" w:hAnsi="GHEA Grapalat" w:cs="Sylfaen"/>
          <w:sz w:val="20"/>
          <w:lang w:val="af-ZA"/>
        </w:rPr>
        <w:t xml:space="preserve"> (</w:t>
      </w:r>
      <w:r w:rsidRPr="00E6597C">
        <w:rPr>
          <w:rFonts w:ascii="GHEA Grapalat" w:hAnsi="GHEA Grapalat" w:cs="Sylfaen"/>
          <w:sz w:val="20"/>
          <w:lang w:val="ru-RU"/>
        </w:rPr>
        <w:t>այսուհետ</w:t>
      </w:r>
      <w:r w:rsidRPr="00E6597C">
        <w:rPr>
          <w:rFonts w:ascii="GHEA Grapalat" w:hAnsi="GHEA Grapalat" w:cs="Sylfaen"/>
          <w:sz w:val="20"/>
          <w:lang w:val="af-ZA"/>
        </w:rPr>
        <w:t xml:space="preserve">` </w:t>
      </w:r>
      <w:r w:rsidRPr="00E6597C">
        <w:rPr>
          <w:rFonts w:ascii="GHEA Grapalat" w:hAnsi="GHEA Grapalat" w:cs="Sylfaen"/>
          <w:sz w:val="20"/>
          <w:lang w:val="ru-RU"/>
        </w:rPr>
        <w:t>տեղեկագիր</w:t>
      </w:r>
      <w:r w:rsidRPr="00E6597C">
        <w:rPr>
          <w:rFonts w:ascii="GHEA Grapalat" w:hAnsi="GHEA Grapalat" w:cs="Sylfaen"/>
          <w:sz w:val="20"/>
          <w:lang w:val="af-ZA"/>
        </w:rPr>
        <w:t xml:space="preserve">) </w:t>
      </w:r>
      <w:r w:rsidRPr="00E6597C">
        <w:rPr>
          <w:rFonts w:ascii="GHEA Grapalat" w:hAnsi="GHEA Grapalat"/>
          <w:lang w:val="af-ZA"/>
        </w:rPr>
        <w:t>«</w:t>
      </w:r>
      <w:r w:rsidRPr="00E6597C">
        <w:rPr>
          <w:rFonts w:ascii="GHEA Grapalat" w:hAnsi="GHEA Grapalat" w:cs="Sylfaen"/>
          <w:sz w:val="20"/>
        </w:rPr>
        <w:t>Գնումների</w:t>
      </w:r>
      <w:r w:rsidRPr="00E6597C">
        <w:rPr>
          <w:rFonts w:ascii="GHEA Grapalat" w:hAnsi="GHEA Grapalat" w:cs="Sylfaen"/>
          <w:sz w:val="20"/>
          <w:lang w:val="af-ZA"/>
        </w:rPr>
        <w:t xml:space="preserve"> </w:t>
      </w:r>
      <w:r w:rsidRPr="00E6597C">
        <w:rPr>
          <w:rFonts w:ascii="GHEA Grapalat" w:hAnsi="GHEA Grapalat" w:cs="Sylfaen"/>
          <w:sz w:val="20"/>
        </w:rPr>
        <w:t>հայտարարություններ</w:t>
      </w:r>
      <w:r w:rsidRPr="00E6597C">
        <w:rPr>
          <w:rFonts w:ascii="GHEA Grapalat" w:hAnsi="GHEA Grapalat"/>
          <w:lang w:val="af-ZA"/>
        </w:rPr>
        <w:t>»</w:t>
      </w:r>
      <w:r w:rsidRPr="00E6597C">
        <w:rPr>
          <w:rFonts w:ascii="GHEA Grapalat" w:hAnsi="GHEA Grapalat" w:cs="Sylfaen"/>
          <w:sz w:val="20"/>
          <w:lang w:val="af-ZA"/>
        </w:rPr>
        <w:t xml:space="preserve"> </w:t>
      </w:r>
      <w:r w:rsidRPr="00E6597C">
        <w:rPr>
          <w:rFonts w:ascii="GHEA Grapalat" w:hAnsi="GHEA Grapalat" w:cs="Sylfaen"/>
          <w:sz w:val="20"/>
        </w:rPr>
        <w:t>բաժնի</w:t>
      </w:r>
      <w:r w:rsidRPr="00E6597C">
        <w:rPr>
          <w:rFonts w:ascii="GHEA Grapalat" w:hAnsi="GHEA Grapalat" w:cs="Sylfaen"/>
          <w:sz w:val="20"/>
          <w:lang w:val="af-ZA"/>
        </w:rPr>
        <w:t xml:space="preserve"> </w:t>
      </w:r>
      <w:r w:rsidRPr="00E6597C">
        <w:rPr>
          <w:rFonts w:ascii="GHEA Grapalat" w:hAnsi="GHEA Grapalat"/>
          <w:lang w:val="af-ZA"/>
        </w:rPr>
        <w:t>«</w:t>
      </w:r>
      <w:r w:rsidRPr="00E6597C">
        <w:rPr>
          <w:rFonts w:ascii="GHEA Grapalat" w:hAnsi="GHEA Grapalat" w:cs="Sylfaen"/>
          <w:sz w:val="20"/>
        </w:rPr>
        <w:t>Հրավերների</w:t>
      </w:r>
      <w:r w:rsidRPr="00E6597C">
        <w:rPr>
          <w:rFonts w:ascii="GHEA Grapalat" w:hAnsi="GHEA Grapalat" w:cs="Sylfaen"/>
          <w:sz w:val="20"/>
          <w:lang w:val="af-ZA"/>
        </w:rPr>
        <w:t xml:space="preserve"> </w:t>
      </w:r>
      <w:r w:rsidRPr="00E6597C">
        <w:rPr>
          <w:rFonts w:ascii="GHEA Grapalat" w:hAnsi="GHEA Grapalat" w:cs="Sylfaen"/>
          <w:sz w:val="20"/>
        </w:rPr>
        <w:t>պարզաբանումների</w:t>
      </w:r>
      <w:r w:rsidRPr="00E6597C">
        <w:rPr>
          <w:rFonts w:ascii="GHEA Grapalat" w:hAnsi="GHEA Grapalat" w:cs="Sylfaen"/>
          <w:sz w:val="20"/>
          <w:lang w:val="af-ZA"/>
        </w:rPr>
        <w:t xml:space="preserve"> </w:t>
      </w:r>
      <w:r w:rsidRPr="00E6597C">
        <w:rPr>
          <w:rFonts w:ascii="GHEA Grapalat" w:hAnsi="GHEA Grapalat" w:cs="Sylfaen"/>
          <w:sz w:val="20"/>
        </w:rPr>
        <w:t>վերաբերյալ</w:t>
      </w:r>
      <w:r w:rsidRPr="00E6597C">
        <w:rPr>
          <w:rFonts w:ascii="GHEA Grapalat" w:hAnsi="GHEA Grapalat" w:cs="Sylfaen"/>
          <w:sz w:val="20"/>
          <w:lang w:val="af-ZA"/>
        </w:rPr>
        <w:t xml:space="preserve"> </w:t>
      </w:r>
      <w:r w:rsidRPr="00E6597C">
        <w:rPr>
          <w:rFonts w:ascii="GHEA Grapalat" w:hAnsi="GHEA Grapalat" w:cs="Sylfaen"/>
          <w:sz w:val="20"/>
        </w:rPr>
        <w:t>հայտարարություններ</w:t>
      </w:r>
      <w:r w:rsidRPr="00E6597C">
        <w:rPr>
          <w:rFonts w:ascii="GHEA Grapalat" w:hAnsi="GHEA Grapalat"/>
          <w:lang w:val="af-ZA"/>
        </w:rPr>
        <w:t>»</w:t>
      </w:r>
      <w:r w:rsidRPr="00E6597C">
        <w:rPr>
          <w:rFonts w:ascii="GHEA Grapalat" w:hAnsi="GHEA Grapalat" w:cs="Sylfaen"/>
          <w:sz w:val="20"/>
          <w:lang w:val="af-ZA"/>
        </w:rPr>
        <w:t xml:space="preserve"> </w:t>
      </w:r>
      <w:r w:rsidRPr="00E6597C">
        <w:rPr>
          <w:rFonts w:ascii="GHEA Grapalat" w:hAnsi="GHEA Grapalat" w:cs="Sylfaen"/>
          <w:sz w:val="20"/>
        </w:rPr>
        <w:t>ենթաբաբաժնում</w:t>
      </w:r>
      <w:r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Pr="00E6597C">
        <w:rPr>
          <w:rFonts w:ascii="GHEA Grapalat" w:hAnsi="GHEA Grapalat" w:cs="Tahoma"/>
          <w:sz w:val="20"/>
        </w:rPr>
        <w:t>։</w:t>
      </w:r>
      <w:r w:rsidRPr="00E6597C">
        <w:rPr>
          <w:rFonts w:ascii="GHEA Grapalat" w:hAnsi="GHEA Grapalat" w:cs="Tahoma"/>
          <w:sz w:val="20"/>
          <w:lang w:val="af-ZA"/>
        </w:rPr>
        <w:t xml:space="preserve"> </w:t>
      </w:r>
    </w:p>
    <w:p w:rsidR="00C66BF2" w:rsidRPr="00E6597C" w:rsidRDefault="00C66BF2" w:rsidP="00C66BF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Arial Unicode"/>
          <w:sz w:val="20"/>
        </w:rPr>
        <w:t>սույն</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Pr="00E6597C">
        <w:rPr>
          <w:rFonts w:ascii="GHEA Grapalat" w:hAnsi="GHEA Grapalat" w:cs="Sylfaen"/>
          <w:sz w:val="20"/>
          <w:lang w:val="ru-RU"/>
        </w:rPr>
        <w:t>հարցումը</w:t>
      </w:r>
      <w:r w:rsidRPr="00E6597C">
        <w:rPr>
          <w:rFonts w:ascii="GHEA Grapalat" w:hAnsi="GHEA Grapalat" w:cs="Sylfaen"/>
          <w:sz w:val="20"/>
          <w:lang w:val="af-ZA"/>
        </w:rPr>
        <w:t xml:space="preserve"> </w:t>
      </w:r>
      <w:r w:rsidRPr="00E6597C">
        <w:rPr>
          <w:rFonts w:ascii="GHEA Grapalat" w:hAnsi="GHEA Grapalat" w:cs="Sylfaen"/>
          <w:sz w:val="20"/>
          <w:lang w:val="ru-RU"/>
        </w:rPr>
        <w:t>վերաբերում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վերջինիս</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առաջարկվելիք</w:t>
      </w:r>
      <w:r w:rsidRPr="00E6597C">
        <w:rPr>
          <w:rFonts w:ascii="GHEA Grapalat" w:hAnsi="GHEA Grapalat" w:cs="Sylfaen"/>
          <w:sz w:val="20"/>
          <w:lang w:val="af-ZA"/>
        </w:rPr>
        <w:t xml:space="preserve"> </w:t>
      </w:r>
      <w:r>
        <w:rPr>
          <w:rFonts w:ascii="GHEA Grapalat" w:hAnsi="GHEA Grapalat" w:cs="Sylfaen"/>
          <w:sz w:val="20"/>
          <w:lang w:val="af-ZA"/>
        </w:rPr>
        <w:t xml:space="preserve">սարքերի և </w:t>
      </w:r>
      <w:r w:rsidRPr="00E6597C">
        <w:rPr>
          <w:rFonts w:ascii="GHEA Grapalat" w:hAnsi="GHEA Grapalat" w:cs="Sylfaen"/>
          <w:sz w:val="20"/>
          <w:lang w:val="af-ZA"/>
        </w:rPr>
        <w:t xml:space="preserve">սարքավորումների </w:t>
      </w:r>
      <w:r w:rsidRPr="00E6597C">
        <w:rPr>
          <w:rFonts w:ascii="GHEA Grapalat" w:hAnsi="GHEA Grapalat" w:cs="Sylfaen"/>
          <w:sz w:val="20"/>
          <w:lang w:val="ru-RU"/>
        </w:rPr>
        <w:t>տեխնիկական</w:t>
      </w:r>
      <w:r w:rsidRPr="00E6597C">
        <w:rPr>
          <w:rFonts w:ascii="GHEA Grapalat" w:hAnsi="GHEA Grapalat" w:cs="Sylfaen"/>
          <w:sz w:val="20"/>
          <w:lang w:val="af-ZA"/>
        </w:rPr>
        <w:t xml:space="preserve"> </w:t>
      </w:r>
      <w:r w:rsidRPr="00E6597C">
        <w:rPr>
          <w:rFonts w:ascii="GHEA Grapalat" w:hAnsi="GHEA Grapalat" w:cs="Sylfaen"/>
          <w:sz w:val="20"/>
          <w:lang w:val="ru-RU"/>
        </w:rPr>
        <w:t>բնութագրերի</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հրավերով</w:t>
      </w:r>
      <w:r w:rsidRPr="00E6597C">
        <w:rPr>
          <w:rFonts w:ascii="GHEA Grapalat" w:hAnsi="GHEA Grapalat" w:cs="Sylfaen"/>
          <w:sz w:val="20"/>
          <w:lang w:val="af-ZA"/>
        </w:rPr>
        <w:t xml:space="preserve"> </w:t>
      </w:r>
      <w:r w:rsidRPr="00E6597C">
        <w:rPr>
          <w:rFonts w:ascii="GHEA Grapalat" w:hAnsi="GHEA Grapalat" w:cs="Sylfaen"/>
          <w:sz w:val="20"/>
          <w:lang w:val="ru-RU"/>
        </w:rPr>
        <w:t>նախատեսված</w:t>
      </w:r>
      <w:r w:rsidRPr="00E6597C">
        <w:rPr>
          <w:rFonts w:ascii="GHEA Grapalat" w:hAnsi="GHEA Grapalat" w:cs="Sylfaen"/>
          <w:sz w:val="20"/>
          <w:lang w:val="af-ZA"/>
        </w:rPr>
        <w:t xml:space="preserve"> </w:t>
      </w:r>
      <w:r w:rsidRPr="00E6597C">
        <w:rPr>
          <w:rFonts w:ascii="GHEA Grapalat" w:hAnsi="GHEA Grapalat" w:cs="Sylfaen"/>
          <w:sz w:val="20"/>
          <w:lang w:val="ru-RU"/>
        </w:rPr>
        <w:t>տեխնիկական</w:t>
      </w:r>
      <w:r w:rsidRPr="00E6597C">
        <w:rPr>
          <w:rFonts w:ascii="GHEA Grapalat" w:hAnsi="GHEA Grapalat" w:cs="Sylfaen"/>
          <w:sz w:val="20"/>
          <w:lang w:val="af-ZA"/>
        </w:rPr>
        <w:t xml:space="preserve"> </w:t>
      </w:r>
      <w:r w:rsidRPr="00E6597C">
        <w:rPr>
          <w:rFonts w:ascii="GHEA Grapalat" w:hAnsi="GHEA Grapalat" w:cs="Sylfaen"/>
          <w:sz w:val="20"/>
          <w:lang w:val="ru-RU"/>
        </w:rPr>
        <w:t>բնութագրերին</w:t>
      </w:r>
      <w:r w:rsidRPr="00E6597C">
        <w:rPr>
          <w:rFonts w:ascii="GHEA Grapalat" w:hAnsi="GHEA Grapalat" w:cs="Sylfaen"/>
          <w:sz w:val="20"/>
          <w:lang w:val="af-ZA"/>
        </w:rPr>
        <w:t xml:space="preserve"> </w:t>
      </w:r>
      <w:r w:rsidRPr="00E6597C">
        <w:rPr>
          <w:rFonts w:ascii="GHEA Grapalat" w:hAnsi="GHEA Grapalat" w:cs="Sylfaen"/>
          <w:sz w:val="20"/>
          <w:lang w:val="ru-RU"/>
        </w:rPr>
        <w:t>համարժեքության</w:t>
      </w:r>
      <w:r w:rsidRPr="00E6597C">
        <w:rPr>
          <w:rFonts w:ascii="GHEA Grapalat" w:hAnsi="GHEA Grapalat" w:cs="Sylfaen"/>
          <w:sz w:val="20"/>
          <w:lang w:val="af-ZA"/>
        </w:rPr>
        <w:t xml:space="preserve"> </w:t>
      </w:r>
      <w:r w:rsidRPr="00E6597C">
        <w:rPr>
          <w:rFonts w:ascii="GHEA Grapalat" w:hAnsi="GHEA Grapalat" w:cs="Sylfaen"/>
          <w:sz w:val="20"/>
          <w:lang w:val="ru-RU"/>
        </w:rPr>
        <w:t>համա</w:t>
      </w:r>
      <w:r w:rsidRPr="00E6597C">
        <w:rPr>
          <w:rFonts w:ascii="GHEA Grapalat" w:hAnsi="GHEA Grapalat" w:cs="Sylfaen"/>
          <w:sz w:val="20"/>
          <w:lang w:val="af-ZA"/>
        </w:rPr>
        <w:softHyphen/>
      </w:r>
      <w:r w:rsidRPr="00E6597C">
        <w:rPr>
          <w:rFonts w:ascii="GHEA Grapalat" w:hAnsi="GHEA Grapalat" w:cs="Sylfaen"/>
          <w:sz w:val="20"/>
          <w:lang w:val="ru-RU"/>
        </w:rPr>
        <w:t>պատասխանությանը</w:t>
      </w:r>
      <w:r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sz w:val="20"/>
          <w:szCs w:val="20"/>
        </w:rPr>
        <w:t>Ընդ</w:t>
      </w:r>
      <w:r w:rsidRPr="00E6597C">
        <w:rPr>
          <w:rFonts w:ascii="GHEA Grapalat" w:hAnsi="GHEA Grapalat"/>
          <w:sz w:val="20"/>
          <w:szCs w:val="20"/>
          <w:lang w:val="af-ZA"/>
        </w:rPr>
        <w:t xml:space="preserve"> </w:t>
      </w:r>
      <w:r w:rsidRPr="00E6597C">
        <w:rPr>
          <w:rFonts w:ascii="GHEA Grapalat" w:hAnsi="GHEA Grapalat"/>
          <w:sz w:val="20"/>
          <w:szCs w:val="20"/>
        </w:rPr>
        <w:t>որում</w:t>
      </w:r>
      <w:r w:rsidRPr="00E6597C">
        <w:rPr>
          <w:rFonts w:ascii="GHEA Grapalat" w:hAnsi="GHEA Grapalat"/>
          <w:sz w:val="20"/>
          <w:szCs w:val="20"/>
          <w:lang w:val="af-ZA"/>
        </w:rPr>
        <w:t xml:space="preserve">, </w:t>
      </w:r>
      <w:r w:rsidRPr="00E6597C">
        <w:rPr>
          <w:rFonts w:ascii="GHEA Grapalat" w:hAnsi="GHEA Grapalat"/>
          <w:sz w:val="20"/>
          <w:szCs w:val="20"/>
        </w:rPr>
        <w:t>մասնակիցը</w:t>
      </w:r>
      <w:r w:rsidRPr="00E6597C">
        <w:rPr>
          <w:rFonts w:ascii="GHEA Grapalat" w:hAnsi="GHEA Grapalat"/>
          <w:sz w:val="20"/>
          <w:szCs w:val="20"/>
          <w:lang w:val="af-ZA"/>
        </w:rPr>
        <w:t xml:space="preserve"> </w:t>
      </w:r>
      <w:r w:rsidRPr="00E6597C">
        <w:rPr>
          <w:rFonts w:ascii="GHEA Grapalat" w:hAnsi="GHEA Grapalat"/>
          <w:sz w:val="20"/>
          <w:szCs w:val="20"/>
        </w:rPr>
        <w:t>գրավոր</w:t>
      </w:r>
      <w:r w:rsidRPr="00E6597C">
        <w:rPr>
          <w:rFonts w:ascii="GHEA Grapalat" w:hAnsi="GHEA Grapalat"/>
          <w:sz w:val="20"/>
          <w:szCs w:val="20"/>
          <w:lang w:val="af-ZA"/>
        </w:rPr>
        <w:t xml:space="preserve"> </w:t>
      </w:r>
      <w:r w:rsidRPr="00E6597C">
        <w:rPr>
          <w:rFonts w:ascii="GHEA Grapalat" w:hAnsi="GHEA Grapalat"/>
          <w:sz w:val="20"/>
          <w:szCs w:val="20"/>
        </w:rPr>
        <w:t>ծանուցվում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պարզաբանում</w:t>
      </w:r>
      <w:r w:rsidRPr="00E6597C">
        <w:rPr>
          <w:rFonts w:ascii="GHEA Grapalat" w:hAnsi="GHEA Grapalat"/>
          <w:sz w:val="20"/>
          <w:szCs w:val="20"/>
          <w:lang w:val="af-ZA"/>
        </w:rPr>
        <w:t xml:space="preserve"> </w:t>
      </w:r>
      <w:r w:rsidRPr="00E6597C">
        <w:rPr>
          <w:rFonts w:ascii="GHEA Grapalat" w:hAnsi="GHEA Grapalat"/>
          <w:sz w:val="20"/>
          <w:szCs w:val="20"/>
        </w:rPr>
        <w:t>չտրամադրելու</w:t>
      </w:r>
      <w:r w:rsidRPr="00E6597C">
        <w:rPr>
          <w:rFonts w:ascii="GHEA Grapalat" w:hAnsi="GHEA Grapalat"/>
          <w:sz w:val="20"/>
          <w:szCs w:val="20"/>
          <w:lang w:val="af-ZA"/>
        </w:rPr>
        <w:t xml:space="preserve"> </w:t>
      </w:r>
      <w:r w:rsidRPr="00E6597C">
        <w:rPr>
          <w:rFonts w:ascii="GHEA Grapalat" w:hAnsi="GHEA Grapalat"/>
          <w:sz w:val="20"/>
          <w:szCs w:val="20"/>
        </w:rPr>
        <w:t>հիմքերի</w:t>
      </w:r>
      <w:r w:rsidRPr="00E6597C">
        <w:rPr>
          <w:rFonts w:ascii="GHEA Grapalat" w:hAnsi="GHEA Grapalat"/>
          <w:sz w:val="20"/>
          <w:szCs w:val="20"/>
          <w:lang w:val="af-ZA"/>
        </w:rPr>
        <w:t xml:space="preserve"> </w:t>
      </w:r>
      <w:r w:rsidRPr="00E6597C">
        <w:rPr>
          <w:rFonts w:ascii="GHEA Grapalat" w:hAnsi="GHEA Grapalat"/>
          <w:sz w:val="20"/>
          <w:szCs w:val="20"/>
        </w:rPr>
        <w:t>մասին</w:t>
      </w:r>
      <w:r w:rsidRPr="00E6597C">
        <w:rPr>
          <w:rFonts w:ascii="GHEA Grapalat" w:hAnsi="GHEA Grapalat"/>
          <w:sz w:val="20"/>
          <w:szCs w:val="20"/>
          <w:lang w:val="af-ZA"/>
        </w:rPr>
        <w:t xml:space="preserve">` </w:t>
      </w:r>
      <w:r w:rsidRPr="00E6597C">
        <w:rPr>
          <w:rFonts w:ascii="GHEA Grapalat" w:hAnsi="GHEA Grapalat" w:cs="Sylfaen"/>
          <w:sz w:val="20"/>
          <w:szCs w:val="20"/>
        </w:rPr>
        <w:t>հարցումը</w:t>
      </w:r>
      <w:r w:rsidRPr="00E6597C">
        <w:rPr>
          <w:rFonts w:ascii="GHEA Grapalat" w:hAnsi="GHEA Grapalat"/>
          <w:sz w:val="20"/>
          <w:szCs w:val="20"/>
          <w:lang w:val="af-ZA"/>
        </w:rPr>
        <w:t xml:space="preserve"> </w:t>
      </w:r>
      <w:r w:rsidRPr="00E6597C">
        <w:rPr>
          <w:rFonts w:ascii="GHEA Grapalat" w:hAnsi="GHEA Grapalat" w:cs="Sylfaen"/>
          <w:sz w:val="20"/>
          <w:szCs w:val="20"/>
        </w:rPr>
        <w:t>ստանալու</w:t>
      </w:r>
      <w:r w:rsidRPr="00E6597C">
        <w:rPr>
          <w:rFonts w:ascii="GHEA Grapalat" w:hAnsi="GHEA Grapalat"/>
          <w:sz w:val="20"/>
          <w:szCs w:val="20"/>
          <w:lang w:val="af-ZA"/>
        </w:rPr>
        <w:t xml:space="preserve"> </w:t>
      </w:r>
      <w:r w:rsidRPr="00E6597C">
        <w:rPr>
          <w:rFonts w:ascii="GHEA Grapalat" w:hAnsi="GHEA Grapalat" w:cs="Sylfaen"/>
          <w:sz w:val="20"/>
          <w:szCs w:val="20"/>
        </w:rPr>
        <w:t>օրվան</w:t>
      </w:r>
      <w:r w:rsidRPr="00E6597C">
        <w:rPr>
          <w:rFonts w:ascii="GHEA Grapalat" w:hAnsi="GHEA Grapalat"/>
          <w:sz w:val="20"/>
          <w:szCs w:val="20"/>
          <w:lang w:val="af-ZA"/>
        </w:rPr>
        <w:t xml:space="preserve"> </w:t>
      </w:r>
      <w:r w:rsidRPr="00E6597C">
        <w:rPr>
          <w:rFonts w:ascii="GHEA Grapalat" w:hAnsi="GHEA Grapalat" w:cs="Sylfaen"/>
          <w:sz w:val="20"/>
          <w:szCs w:val="20"/>
        </w:rPr>
        <w:t>հաջորդող</w:t>
      </w:r>
      <w:r w:rsidRPr="00E6597C">
        <w:rPr>
          <w:rFonts w:ascii="GHEA Grapalat" w:hAnsi="GHEA Grapalat"/>
          <w:sz w:val="20"/>
          <w:szCs w:val="20"/>
          <w:lang w:val="af-ZA"/>
        </w:rPr>
        <w:t xml:space="preserve"> </w:t>
      </w:r>
      <w:r w:rsidRPr="00E6597C">
        <w:rPr>
          <w:rFonts w:ascii="GHEA Grapalat" w:hAnsi="GHEA Grapalat" w:cs="Sylfaen"/>
          <w:sz w:val="20"/>
          <w:szCs w:val="20"/>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rPr>
        <w:t>օրացուցային</w:t>
      </w:r>
      <w:r w:rsidRPr="00E6597C">
        <w:rPr>
          <w:rFonts w:ascii="GHEA Grapalat" w:hAnsi="GHEA Grapalat"/>
          <w:sz w:val="20"/>
          <w:szCs w:val="20"/>
          <w:lang w:val="af-ZA"/>
        </w:rPr>
        <w:t xml:space="preserve"> </w:t>
      </w:r>
      <w:r w:rsidRPr="00E6597C">
        <w:rPr>
          <w:rFonts w:ascii="GHEA Grapalat" w:hAnsi="GHEA Grapalat" w:cs="Sylfaen"/>
          <w:sz w:val="20"/>
          <w:szCs w:val="20"/>
        </w:rPr>
        <w:t>օրվա</w:t>
      </w:r>
      <w:r w:rsidRPr="00E6597C">
        <w:rPr>
          <w:rFonts w:ascii="GHEA Grapalat" w:hAnsi="GHEA Grapalat"/>
          <w:sz w:val="20"/>
          <w:szCs w:val="20"/>
          <w:lang w:val="af-ZA"/>
        </w:rPr>
        <w:t xml:space="preserve"> </w:t>
      </w:r>
      <w:r w:rsidRPr="00E6597C">
        <w:rPr>
          <w:rFonts w:ascii="GHEA Grapalat" w:hAnsi="GHEA Grapalat" w:cs="Sylfaen"/>
          <w:sz w:val="20"/>
          <w:szCs w:val="20"/>
        </w:rPr>
        <w:t>ընթացքում</w:t>
      </w:r>
      <w:r w:rsidRPr="00E6597C">
        <w:rPr>
          <w:rFonts w:ascii="GHEA Grapalat" w:hAnsi="GHEA Grapalat"/>
          <w:sz w:val="20"/>
          <w:szCs w:val="20"/>
          <w:lang w:val="af-ZA"/>
        </w:rPr>
        <w:t>:</w:t>
      </w:r>
    </w:p>
    <w:p w:rsidR="00C66BF2" w:rsidRPr="00E6597C" w:rsidRDefault="00C66BF2" w:rsidP="00C66BF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Pr="00E6597C">
        <w:rPr>
          <w:rFonts w:ascii="GHEA Grapalat" w:hAnsi="GHEA Grapalat" w:cs="Tahoma"/>
          <w:sz w:val="20"/>
        </w:rPr>
        <w:t>։</w:t>
      </w:r>
      <w:r w:rsidRPr="00E6597C">
        <w:rPr>
          <w:rFonts w:ascii="GHEA Grapalat" w:hAnsi="GHEA Grapalat" w:cs="Arial Unicode"/>
          <w:sz w:val="20"/>
          <w:lang w:val="af-ZA"/>
        </w:rPr>
        <w:t xml:space="preserve"> </w:t>
      </w:r>
    </w:p>
    <w:p w:rsidR="00C66BF2" w:rsidRDefault="00C66BF2" w:rsidP="00C66BF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4605D7">
        <w:rPr>
          <w:rFonts w:ascii="GHEA Grapalat" w:hAnsi="GHEA Grapalat" w:cs="Sylfaen"/>
          <w:sz w:val="20"/>
          <w:lang w:val="hy-AM"/>
        </w:rPr>
        <w:t>ս</w:t>
      </w:r>
      <w:r w:rsidRPr="00E6597C">
        <w:rPr>
          <w:rFonts w:ascii="GHEA Grapalat" w:hAnsi="GHEA Grapalat" w:cs="Sylfaen"/>
          <w:sz w:val="20"/>
          <w:lang w:val="hy-AM"/>
        </w:rPr>
        <w:t xml:space="preserve">տի միջոցով գնահատող հանձնաժողովի քարտուղարին ներկայացնել </w:t>
      </w:r>
      <w:r w:rsidRPr="00E6597C">
        <w:rPr>
          <w:rFonts w:ascii="GHEA Grapalat" w:hAnsi="GHEA Grapalat" w:cs="Sylfaen"/>
          <w:sz w:val="20"/>
          <w:lang w:val="hy-AM"/>
        </w:rPr>
        <w:lastRenderedPageBreak/>
        <w:t>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C66BF2" w:rsidRPr="00E6597C" w:rsidRDefault="00C66BF2" w:rsidP="00C66BF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Pr="00E6597C">
        <w:rPr>
          <w:rFonts w:ascii="GHEA Grapalat" w:hAnsi="GHEA Grapalat" w:cs="Arial Unicode"/>
          <w:sz w:val="20"/>
          <w:lang w:val="hy-AM"/>
        </w:rPr>
        <w:t xml:space="preserve">3.6 </w:t>
      </w:r>
      <w:r w:rsidRPr="00E6597C">
        <w:rPr>
          <w:rFonts w:ascii="GHEA Grapalat" w:hAnsi="GHEA Grapalat" w:cs="Sylfaen"/>
          <w:sz w:val="20"/>
          <w:lang w:val="hy-AM"/>
        </w:rPr>
        <w:t>Հրավերում</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w:t>
      </w:r>
      <w:r w:rsidRPr="00E6597C">
        <w:rPr>
          <w:rFonts w:ascii="GHEA Grapalat" w:hAnsi="GHEA Grapalat" w:cs="Arial Unicode"/>
          <w:sz w:val="20"/>
          <w:lang w:val="hy-AM"/>
        </w:rPr>
        <w:t xml:space="preserve"> </w:t>
      </w:r>
      <w:r w:rsidRPr="00E6597C">
        <w:rPr>
          <w:rFonts w:ascii="GHEA Grapalat" w:hAnsi="GHEA Grapalat" w:cs="Sylfaen"/>
          <w:sz w:val="20"/>
          <w:lang w:val="hy-AM"/>
        </w:rPr>
        <w:t>կատարվելու</w:t>
      </w:r>
      <w:r w:rsidRPr="00E6597C">
        <w:rPr>
          <w:rFonts w:ascii="GHEA Grapalat" w:hAnsi="GHEA Grapalat" w:cs="Arial Unicode"/>
          <w:sz w:val="20"/>
          <w:lang w:val="hy-AM"/>
        </w:rPr>
        <w:t xml:space="preserve"> </w:t>
      </w:r>
      <w:r w:rsidRPr="00E6597C">
        <w:rPr>
          <w:rFonts w:ascii="GHEA Grapalat" w:hAnsi="GHEA Grapalat" w:cs="Sylfaen"/>
          <w:sz w:val="20"/>
          <w:lang w:val="hy-AM"/>
        </w:rPr>
        <w:t>դեպքում</w:t>
      </w:r>
      <w:r w:rsidRPr="00E6597C">
        <w:rPr>
          <w:rFonts w:ascii="GHEA Grapalat" w:hAnsi="GHEA Grapalat" w:cs="Arial Unicode"/>
          <w:sz w:val="20"/>
          <w:lang w:val="hy-AM"/>
        </w:rPr>
        <w:t xml:space="preserve"> </w:t>
      </w:r>
      <w:r w:rsidRPr="00E6597C">
        <w:rPr>
          <w:rFonts w:ascii="GHEA Grapalat" w:hAnsi="GHEA Grapalat" w:cs="Sylfaen"/>
          <w:sz w:val="20"/>
          <w:lang w:val="hy-AM"/>
        </w:rPr>
        <w:t>հայտերը</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ներկայացնելու</w:t>
      </w:r>
      <w:r w:rsidRPr="00E6597C">
        <w:rPr>
          <w:rFonts w:ascii="GHEA Grapalat" w:hAnsi="GHEA Grapalat" w:cs="Arial Unicode"/>
          <w:sz w:val="20"/>
          <w:lang w:val="hy-AM"/>
        </w:rPr>
        <w:t xml:space="preserve"> </w:t>
      </w:r>
      <w:r w:rsidRPr="00E6597C">
        <w:rPr>
          <w:rFonts w:ascii="GHEA Grapalat" w:hAnsi="GHEA Grapalat" w:cs="Sylfaen"/>
          <w:sz w:val="20"/>
          <w:lang w:val="hy-AM"/>
        </w:rPr>
        <w:t>վերջնաժամկետը</w:t>
      </w:r>
      <w:r w:rsidRPr="00E6597C">
        <w:rPr>
          <w:rFonts w:ascii="GHEA Grapalat" w:hAnsi="GHEA Grapalat" w:cs="Arial Unicode"/>
          <w:sz w:val="20"/>
          <w:lang w:val="hy-AM"/>
        </w:rPr>
        <w:t xml:space="preserve"> </w:t>
      </w:r>
      <w:r w:rsidRPr="00E6597C">
        <w:rPr>
          <w:rFonts w:ascii="GHEA Grapalat" w:hAnsi="GHEA Grapalat" w:cs="Sylfaen"/>
          <w:sz w:val="20"/>
          <w:lang w:val="hy-AM"/>
        </w:rPr>
        <w:t>հաշվվում</w:t>
      </w:r>
      <w:r w:rsidRPr="00E6597C">
        <w:rPr>
          <w:rFonts w:ascii="GHEA Grapalat" w:hAnsi="GHEA Grapalat" w:cs="Arial Unicode"/>
          <w:sz w:val="20"/>
          <w:lang w:val="hy-AM"/>
        </w:rPr>
        <w:t xml:space="preserve"> </w:t>
      </w:r>
      <w:r w:rsidRPr="00E6597C">
        <w:rPr>
          <w:rFonts w:ascii="GHEA Grapalat" w:hAnsi="GHEA Grapalat" w:cs="Sylfaen"/>
          <w:sz w:val="20"/>
          <w:lang w:val="hy-AM"/>
        </w:rPr>
        <w:t>է</w:t>
      </w:r>
      <w:r w:rsidRPr="00E6597C">
        <w:rPr>
          <w:rFonts w:ascii="GHEA Grapalat" w:hAnsi="GHEA Grapalat" w:cs="Arial Unicode"/>
          <w:sz w:val="20"/>
          <w:lang w:val="hy-AM"/>
        </w:rPr>
        <w:t xml:space="preserve"> </w:t>
      </w:r>
      <w:r w:rsidRPr="00E6597C">
        <w:rPr>
          <w:rFonts w:ascii="GHEA Grapalat" w:hAnsi="GHEA Grapalat" w:cs="Sylfaen"/>
          <w:sz w:val="20"/>
          <w:lang w:val="hy-AM"/>
        </w:rPr>
        <w:t>այդ</w:t>
      </w:r>
      <w:r w:rsidRPr="00E6597C">
        <w:rPr>
          <w:rFonts w:ascii="GHEA Grapalat" w:hAnsi="GHEA Grapalat" w:cs="Arial Unicode"/>
          <w:sz w:val="20"/>
          <w:lang w:val="hy-AM"/>
        </w:rPr>
        <w:t xml:space="preserve"> </w:t>
      </w:r>
      <w:r w:rsidRPr="00E6597C">
        <w:rPr>
          <w:rFonts w:ascii="GHEA Grapalat" w:hAnsi="GHEA Grapalat" w:cs="Sylfaen"/>
          <w:sz w:val="20"/>
          <w:lang w:val="hy-AM"/>
        </w:rPr>
        <w:t>փոփոխությունների</w:t>
      </w:r>
      <w:r w:rsidRPr="00E6597C">
        <w:rPr>
          <w:rFonts w:ascii="GHEA Grapalat" w:hAnsi="GHEA Grapalat" w:cs="Arial Unicode"/>
          <w:sz w:val="20"/>
          <w:lang w:val="hy-AM"/>
        </w:rPr>
        <w:t xml:space="preserve"> </w:t>
      </w:r>
      <w:r w:rsidRPr="00E6597C">
        <w:rPr>
          <w:rFonts w:ascii="GHEA Grapalat" w:hAnsi="GHEA Grapalat" w:cs="Sylfaen"/>
          <w:sz w:val="20"/>
          <w:lang w:val="hy-AM"/>
        </w:rPr>
        <w:t>մասին</w:t>
      </w:r>
      <w:r w:rsidRPr="00E6597C">
        <w:rPr>
          <w:rFonts w:ascii="GHEA Grapalat" w:hAnsi="GHEA Grapalat" w:cs="Arial Unicode"/>
          <w:sz w:val="20"/>
          <w:lang w:val="hy-AM"/>
        </w:rPr>
        <w:t xml:space="preserve"> </w:t>
      </w:r>
      <w:r w:rsidRPr="00E6597C">
        <w:rPr>
          <w:rFonts w:ascii="GHEA Grapalat" w:hAnsi="GHEA Grapalat" w:cs="Sylfaen"/>
          <w:sz w:val="20"/>
          <w:lang w:val="hy-AM"/>
        </w:rPr>
        <w:t>տեղեկագրում</w:t>
      </w:r>
      <w:r w:rsidRPr="00E6597C">
        <w:rPr>
          <w:rFonts w:ascii="GHEA Grapalat" w:hAnsi="GHEA Grapalat" w:cs="Arial"/>
          <w:sz w:val="20"/>
          <w:lang w:val="hy-AM"/>
        </w:rPr>
        <w:t xml:space="preserve"> </w:t>
      </w:r>
      <w:r w:rsidRPr="00E6597C">
        <w:rPr>
          <w:rFonts w:ascii="GHEA Grapalat" w:hAnsi="GHEA Grapalat" w:cs="Sylfaen"/>
          <w:sz w:val="20"/>
          <w:lang w:val="hy-AM"/>
        </w:rPr>
        <w:t>հայտարարության</w:t>
      </w:r>
      <w:r w:rsidRPr="00E6597C">
        <w:rPr>
          <w:rFonts w:ascii="GHEA Grapalat" w:hAnsi="GHEA Grapalat" w:cs="Arial Unicode"/>
          <w:sz w:val="20"/>
          <w:lang w:val="hy-AM"/>
        </w:rPr>
        <w:t xml:space="preserve"> </w:t>
      </w:r>
      <w:r w:rsidRPr="00E6597C">
        <w:rPr>
          <w:rFonts w:ascii="GHEA Grapalat" w:hAnsi="GHEA Grapalat" w:cs="Sylfaen"/>
          <w:sz w:val="20"/>
          <w:lang w:val="hy-AM"/>
        </w:rPr>
        <w:t>հրապարակման</w:t>
      </w:r>
      <w:r w:rsidRPr="00E6597C">
        <w:rPr>
          <w:rFonts w:ascii="GHEA Grapalat" w:hAnsi="GHEA Grapalat" w:cs="Arial Unicode"/>
          <w:sz w:val="20"/>
          <w:lang w:val="hy-AM"/>
        </w:rPr>
        <w:t xml:space="preserve"> </w:t>
      </w:r>
      <w:r w:rsidRPr="00E6597C">
        <w:rPr>
          <w:rFonts w:ascii="GHEA Grapalat" w:hAnsi="GHEA Grapalat" w:cs="Sylfaen"/>
          <w:sz w:val="20"/>
          <w:lang w:val="hy-AM"/>
        </w:rPr>
        <w:t>օրվանից</w:t>
      </w:r>
      <w:r w:rsidRPr="00E6597C">
        <w:rPr>
          <w:rFonts w:ascii="GHEA Grapalat" w:hAnsi="GHEA Grapalat" w:cs="Tahoma"/>
          <w:sz w:val="20"/>
          <w:lang w:val="hy-AM"/>
        </w:rPr>
        <w:t>։</w:t>
      </w:r>
      <w:r w:rsidRPr="00E6597C">
        <w:rPr>
          <w:rFonts w:ascii="GHEA Grapalat" w:hAnsi="GHEA Grapalat" w:cs="Arial Unicode"/>
          <w:sz w:val="20"/>
          <w:lang w:val="hy-AM"/>
        </w:rPr>
        <w:t xml:space="preserve"> </w:t>
      </w:r>
      <w:r w:rsidRPr="00E6597C">
        <w:rPr>
          <w:rFonts w:ascii="GHEA Grapalat" w:hAnsi="GHEA Grapalat" w:cs="Sylfaen"/>
          <w:sz w:val="20"/>
          <w:lang w:val="hy-AM"/>
        </w:rPr>
        <w:t>Այդ</w:t>
      </w:r>
      <w:r w:rsidRPr="00E6597C">
        <w:rPr>
          <w:rFonts w:ascii="GHEA Grapalat" w:hAnsi="GHEA Grapalat" w:cs="Arial Unicode"/>
          <w:sz w:val="20"/>
          <w:lang w:val="hy-AM"/>
        </w:rPr>
        <w:t xml:space="preserve"> </w:t>
      </w:r>
      <w:r w:rsidRPr="00E6597C">
        <w:rPr>
          <w:rFonts w:ascii="GHEA Grapalat" w:hAnsi="GHEA Grapalat" w:cs="Sylfaen"/>
          <w:sz w:val="20"/>
          <w:lang w:val="hy-AM"/>
        </w:rPr>
        <w:t>դեպքում</w:t>
      </w:r>
      <w:r w:rsidRPr="00E6597C">
        <w:rPr>
          <w:rFonts w:ascii="GHEA Grapalat" w:hAnsi="GHEA Grapalat" w:cs="Arial Unicode"/>
          <w:sz w:val="20"/>
          <w:lang w:val="hy-AM"/>
        </w:rPr>
        <w:t xml:space="preserve"> </w:t>
      </w:r>
      <w:r w:rsidRPr="00E6597C">
        <w:rPr>
          <w:rFonts w:ascii="GHEA Grapalat" w:hAnsi="GHEA Grapalat" w:cs="Sylfaen"/>
          <w:sz w:val="20"/>
          <w:lang w:val="hy-AM"/>
        </w:rPr>
        <w:t>մասնակիցները</w:t>
      </w:r>
      <w:r w:rsidRPr="00E6597C">
        <w:rPr>
          <w:rFonts w:ascii="GHEA Grapalat" w:hAnsi="GHEA Grapalat" w:cs="Arial Unicode"/>
          <w:sz w:val="20"/>
          <w:lang w:val="hy-AM"/>
        </w:rPr>
        <w:t xml:space="preserve"> </w:t>
      </w:r>
      <w:r w:rsidRPr="00E6597C">
        <w:rPr>
          <w:rFonts w:ascii="GHEA Grapalat" w:hAnsi="GHEA Grapalat" w:cs="Sylfaen"/>
          <w:sz w:val="20"/>
          <w:lang w:val="hy-AM"/>
        </w:rPr>
        <w:t>պարտավոր</w:t>
      </w:r>
      <w:r w:rsidRPr="00E6597C">
        <w:rPr>
          <w:rFonts w:ascii="GHEA Grapalat" w:hAnsi="GHEA Grapalat" w:cs="Arial Unicode"/>
          <w:sz w:val="20"/>
          <w:lang w:val="hy-AM"/>
        </w:rPr>
        <w:t xml:space="preserve"> </w:t>
      </w:r>
      <w:r w:rsidRPr="00E6597C">
        <w:rPr>
          <w:rFonts w:ascii="GHEA Grapalat" w:hAnsi="GHEA Grapalat" w:cs="Sylfaen"/>
          <w:sz w:val="20"/>
          <w:lang w:val="hy-AM"/>
        </w:rPr>
        <w:t>են</w:t>
      </w:r>
      <w:r w:rsidRPr="00E6597C">
        <w:rPr>
          <w:rFonts w:ascii="GHEA Grapalat" w:hAnsi="GHEA Grapalat" w:cs="Arial Unicode"/>
          <w:sz w:val="20"/>
          <w:lang w:val="hy-AM"/>
        </w:rPr>
        <w:t xml:space="preserve"> </w:t>
      </w:r>
      <w:r w:rsidRPr="00E6597C">
        <w:rPr>
          <w:rFonts w:ascii="GHEA Grapalat" w:hAnsi="GHEA Grapalat" w:cs="Sylfaen"/>
          <w:sz w:val="20"/>
          <w:lang w:val="hy-AM"/>
        </w:rPr>
        <w:t>երկարաձգել</w:t>
      </w:r>
      <w:r w:rsidRPr="00E6597C">
        <w:rPr>
          <w:rFonts w:ascii="GHEA Grapalat" w:hAnsi="GHEA Grapalat" w:cs="Arial Unicode"/>
          <w:sz w:val="20"/>
          <w:lang w:val="hy-AM"/>
        </w:rPr>
        <w:t xml:space="preserve"> </w:t>
      </w:r>
      <w:r w:rsidRPr="00E6597C">
        <w:rPr>
          <w:rFonts w:ascii="GHEA Grapalat" w:hAnsi="GHEA Grapalat" w:cs="Sylfaen"/>
          <w:sz w:val="20"/>
          <w:lang w:val="hy-AM"/>
        </w:rPr>
        <w:t>իրենց</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ներկայացրած</w:t>
      </w:r>
      <w:r w:rsidRPr="00E6597C">
        <w:rPr>
          <w:rFonts w:ascii="GHEA Grapalat" w:hAnsi="GHEA Grapalat" w:cs="Arial Unicode"/>
          <w:sz w:val="20"/>
          <w:lang w:val="hy-AM"/>
        </w:rPr>
        <w:t xml:space="preserve"> </w:t>
      </w:r>
      <w:r w:rsidRPr="00E6597C">
        <w:rPr>
          <w:rFonts w:ascii="GHEA Grapalat" w:hAnsi="GHEA Grapalat" w:cs="Sylfaen"/>
          <w:sz w:val="20"/>
          <w:lang w:val="hy-AM"/>
        </w:rPr>
        <w:t>հայտի</w:t>
      </w:r>
      <w:r w:rsidRPr="00E6597C">
        <w:rPr>
          <w:rFonts w:ascii="GHEA Grapalat" w:hAnsi="GHEA Grapalat" w:cs="Arial Unicode"/>
          <w:sz w:val="20"/>
          <w:lang w:val="hy-AM"/>
        </w:rPr>
        <w:t xml:space="preserve"> </w:t>
      </w:r>
      <w:r w:rsidRPr="00E6597C">
        <w:rPr>
          <w:rFonts w:ascii="GHEA Grapalat" w:hAnsi="GHEA Grapalat" w:cs="Sylfaen"/>
          <w:sz w:val="20"/>
          <w:lang w:val="hy-AM"/>
        </w:rPr>
        <w:t>ապահովման</w:t>
      </w:r>
      <w:r w:rsidRPr="00E6597C">
        <w:rPr>
          <w:rFonts w:ascii="GHEA Grapalat" w:hAnsi="GHEA Grapalat" w:cs="Arial Unicode"/>
          <w:sz w:val="20"/>
          <w:lang w:val="hy-AM"/>
        </w:rPr>
        <w:t xml:space="preserve"> վավերականության </w:t>
      </w:r>
      <w:r w:rsidRPr="00E6597C">
        <w:rPr>
          <w:rFonts w:ascii="GHEA Grapalat" w:hAnsi="GHEA Grapalat" w:cs="Sylfaen"/>
          <w:sz w:val="20"/>
          <w:lang w:val="hy-AM"/>
        </w:rPr>
        <w:t>ժամկետը</w:t>
      </w:r>
      <w:r w:rsidRPr="00E6597C">
        <w:rPr>
          <w:rFonts w:ascii="GHEA Grapalat" w:hAnsi="GHEA Grapalat" w:cs="Arial Unicode"/>
          <w:sz w:val="20"/>
          <w:lang w:val="hy-AM"/>
        </w:rPr>
        <w:t xml:space="preserve"> </w:t>
      </w:r>
      <w:r w:rsidRPr="00E6597C">
        <w:rPr>
          <w:rFonts w:ascii="GHEA Grapalat" w:hAnsi="GHEA Grapalat" w:cs="Sylfaen"/>
          <w:sz w:val="20"/>
          <w:lang w:val="hy-AM"/>
        </w:rPr>
        <w:t>կամ</w:t>
      </w:r>
      <w:r w:rsidRPr="00E6597C">
        <w:rPr>
          <w:rFonts w:ascii="GHEA Grapalat" w:hAnsi="GHEA Grapalat" w:cs="Arial Unicode"/>
          <w:sz w:val="20"/>
          <w:lang w:val="hy-AM"/>
        </w:rPr>
        <w:t xml:space="preserve"> </w:t>
      </w:r>
      <w:r w:rsidRPr="00E6597C">
        <w:rPr>
          <w:rFonts w:ascii="GHEA Grapalat" w:hAnsi="GHEA Grapalat" w:cs="Sylfaen"/>
          <w:sz w:val="20"/>
          <w:lang w:val="hy-AM"/>
        </w:rPr>
        <w:t>ներկայացնել</w:t>
      </w:r>
      <w:r w:rsidRPr="00E6597C">
        <w:rPr>
          <w:rFonts w:ascii="GHEA Grapalat" w:hAnsi="GHEA Grapalat" w:cs="Arial Unicode"/>
          <w:sz w:val="20"/>
          <w:lang w:val="hy-AM"/>
        </w:rPr>
        <w:t xml:space="preserve"> </w:t>
      </w:r>
      <w:r w:rsidRPr="00E6597C">
        <w:rPr>
          <w:rFonts w:ascii="GHEA Grapalat" w:hAnsi="GHEA Grapalat" w:cs="Sylfaen"/>
          <w:sz w:val="20"/>
          <w:lang w:val="hy-AM"/>
        </w:rPr>
        <w:t>հայտի</w:t>
      </w:r>
      <w:r w:rsidRPr="00E6597C">
        <w:rPr>
          <w:rFonts w:ascii="GHEA Grapalat" w:hAnsi="GHEA Grapalat" w:cs="Arial Unicode"/>
          <w:sz w:val="20"/>
          <w:lang w:val="hy-AM"/>
        </w:rPr>
        <w:t xml:space="preserve"> </w:t>
      </w:r>
      <w:r w:rsidRPr="00E6597C">
        <w:rPr>
          <w:rFonts w:ascii="GHEA Grapalat" w:hAnsi="GHEA Grapalat" w:cs="Sylfaen"/>
          <w:sz w:val="20"/>
          <w:lang w:val="hy-AM"/>
        </w:rPr>
        <w:t>նոր</w:t>
      </w:r>
      <w:r w:rsidRPr="00E6597C">
        <w:rPr>
          <w:rFonts w:ascii="GHEA Grapalat" w:hAnsi="GHEA Grapalat" w:cs="Arial Unicode"/>
          <w:sz w:val="20"/>
          <w:lang w:val="hy-AM"/>
        </w:rPr>
        <w:t xml:space="preserve"> </w:t>
      </w:r>
      <w:r w:rsidRPr="00E6597C">
        <w:rPr>
          <w:rFonts w:ascii="GHEA Grapalat" w:hAnsi="GHEA Grapalat" w:cs="Sylfaen"/>
          <w:sz w:val="20"/>
          <w:lang w:val="hy-AM"/>
        </w:rPr>
        <w:t>ապահովում</w:t>
      </w:r>
      <w:r w:rsidRPr="00E6597C">
        <w:rPr>
          <w:rStyle w:val="af6"/>
          <w:rFonts w:ascii="GHEA Grapalat" w:hAnsi="GHEA Grapalat" w:cs="Sylfaen"/>
          <w:color w:val="FFFFFF"/>
          <w:sz w:val="20"/>
          <w:shd w:val="clear" w:color="auto" w:fill="FFFFFF"/>
          <w:lang w:val="ru-RU"/>
        </w:rPr>
        <w:footnoteReference w:id="3"/>
      </w:r>
      <w:r w:rsidRPr="00E6597C">
        <w:rPr>
          <w:rFonts w:ascii="GHEA Grapalat" w:hAnsi="GHEA Grapalat" w:cs="Tahoma"/>
          <w:sz w:val="20"/>
          <w:lang w:val="hy-AM"/>
        </w:rPr>
        <w:t>։</w:t>
      </w:r>
      <w:r w:rsidRPr="00C66BF2">
        <w:rPr>
          <w:rFonts w:ascii="GHEA Grapalat" w:hAnsi="GHEA Grapalat" w:cs="Tahoma"/>
          <w:sz w:val="20"/>
          <w:vertAlign w:val="superscript"/>
          <w:lang w:val="hy-AM"/>
        </w:rPr>
        <w:t>6</w:t>
      </w:r>
      <w:r w:rsidRPr="00E6597C">
        <w:rPr>
          <w:rFonts w:ascii="GHEA Grapalat" w:hAnsi="GHEA Grapalat" w:cs="Arial Unicode"/>
          <w:sz w:val="20"/>
          <w:lang w:val="hy-AM"/>
        </w:rPr>
        <w:t xml:space="preserve"> </w:t>
      </w:r>
    </w:p>
    <w:p w:rsidR="00C66BF2" w:rsidRPr="00E6597C" w:rsidRDefault="00C66BF2" w:rsidP="00C66BF2">
      <w:pPr>
        <w:ind w:firstLine="567"/>
        <w:jc w:val="both"/>
        <w:rPr>
          <w:rFonts w:ascii="GHEA Grapalat" w:hAnsi="GHEA Grapalat"/>
          <w:b/>
          <w:sz w:val="20"/>
          <w:lang w:val="hy-AM"/>
        </w:rPr>
      </w:pPr>
    </w:p>
    <w:p w:rsidR="00C66BF2" w:rsidRPr="00E6597C" w:rsidRDefault="00C66BF2" w:rsidP="00C66BF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rsidR="00C66BF2" w:rsidRPr="00E6597C" w:rsidRDefault="00C66BF2" w:rsidP="00C66BF2">
      <w:pPr>
        <w:jc w:val="center"/>
        <w:rPr>
          <w:rFonts w:ascii="GHEA Grapalat" w:hAnsi="GHEA Grapalat"/>
          <w:b/>
          <w:sz w:val="20"/>
          <w:lang w:val="hy-AM"/>
        </w:rPr>
      </w:pPr>
      <w:r w:rsidRPr="00E6597C">
        <w:rPr>
          <w:rFonts w:ascii="GHEA Grapalat" w:hAnsi="GHEA Grapalat"/>
          <w:b/>
          <w:sz w:val="20"/>
          <w:lang w:val="hy-AM"/>
        </w:rPr>
        <w:t xml:space="preserve">  </w:t>
      </w:r>
    </w:p>
    <w:p w:rsidR="00C66BF2" w:rsidRPr="00E6597C" w:rsidRDefault="00C66BF2" w:rsidP="00C66BF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.1 Սույն ընթացակարգին մասնակցելու համար մասնակիցը հանձնաժողովին ներկայացնում է հայտ</w:t>
      </w:r>
      <w:r w:rsidRPr="00E6597C">
        <w:rPr>
          <w:rFonts w:ascii="GHEA Grapalat" w:hAnsi="GHEA Grapalat" w:cs="Tahoma"/>
          <w:sz w:val="20"/>
          <w:lang w:val="hy-AM"/>
        </w:rPr>
        <w:t>։</w:t>
      </w:r>
      <w:r w:rsidRPr="00E6597C">
        <w:rPr>
          <w:rFonts w:ascii="GHEA Grapalat" w:hAnsi="GHEA Grapalat"/>
          <w:sz w:val="20"/>
          <w:lang w:val="hy-AM"/>
        </w:rPr>
        <w:t xml:space="preserve"> </w:t>
      </w:r>
      <w:r w:rsidRPr="00E6597C">
        <w:rPr>
          <w:rFonts w:ascii="GHEA Grapalat" w:hAnsi="GHEA Grapalat" w:cs="Sylfaen"/>
          <w:sz w:val="20"/>
          <w:lang w:val="hy-AM"/>
        </w:rPr>
        <w:t>Հայտը սույն հրավերի հիման վրա մասնակցի կողմից ներկայացվող առաջարկն է:</w:t>
      </w:r>
    </w:p>
    <w:p w:rsidR="00C66BF2" w:rsidRPr="00E6597C" w:rsidRDefault="00C66BF2" w:rsidP="00C66BF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Pr="00E6597C">
        <w:rPr>
          <w:rFonts w:ascii="GHEA Grapalat" w:hAnsi="GHEA Grapalat" w:cs="Sylfaen"/>
        </w:rPr>
        <w:t>է</w:t>
      </w:r>
      <w:r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Pr="00E6597C">
        <w:rPr>
          <w:rFonts w:ascii="GHEA Grapalat" w:hAnsi="GHEA Grapalat" w:cs="Sylfaen"/>
          <w:szCs w:val="24"/>
          <w:lang w:val="hy-AM"/>
        </w:rPr>
        <w:t xml:space="preserve">։  </w:t>
      </w:r>
    </w:p>
    <w:p w:rsidR="00C66BF2" w:rsidRPr="00E6597C" w:rsidRDefault="00C66BF2" w:rsidP="00C66BF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Հայտը ներկայացվում է մինչև դրա համար սույն հրավերով սահմանված ժամկետի ավարտը։</w:t>
      </w:r>
    </w:p>
    <w:p w:rsidR="00C66BF2" w:rsidRPr="00E6597C" w:rsidRDefault="00C66BF2" w:rsidP="00C66BF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C66BF2" w:rsidRPr="00E6597C" w:rsidRDefault="00C66BF2" w:rsidP="00C66BF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Pr="004605D7">
        <w:rPr>
          <w:rFonts w:ascii="GHEA Grapalat" w:hAnsi="GHEA Grapalat" w:cs="Sylfaen"/>
          <w:szCs w:val="24"/>
          <w:lang w:val="hy-AM"/>
        </w:rPr>
        <w:t xml:space="preserve">Ընթացակարգի հայտերն անհրաժեշտ է ներկայացնել </w:t>
      </w:r>
      <w:r w:rsidRPr="00E6597C">
        <w:rPr>
          <w:rFonts w:ascii="GHEA Grapalat" w:hAnsi="GHEA Grapalat" w:cs="Sylfaen"/>
        </w:rPr>
        <w:t>հանձնաժողովին</w:t>
      </w:r>
      <w:r w:rsidRPr="004605D7">
        <w:rPr>
          <w:rFonts w:ascii="GHEA Grapalat" w:hAnsi="GHEA Grapalat" w:cs="Sylfaen"/>
          <w:szCs w:val="24"/>
          <w:lang w:val="hy-AM"/>
        </w:rPr>
        <w:t xml:space="preserve"> ոչ ուշ, քան սույն ընթացակարգի հայտարարությունը և հրավերը տեղեկագրում </w:t>
      </w:r>
      <w:r w:rsidR="003F1E58">
        <w:rPr>
          <w:rFonts w:ascii="GHEA Grapalat" w:hAnsi="GHEA Grapalat" w:cs="Sylfaen"/>
          <w:szCs w:val="24"/>
          <w:lang w:val="hy-AM"/>
        </w:rPr>
        <w:t>հրապարակվելու օրվանից հաշված «40</w:t>
      </w:r>
      <w:r w:rsidRPr="004605D7">
        <w:rPr>
          <w:rFonts w:ascii="GHEA Grapalat" w:hAnsi="GHEA Grapalat" w:cs="Sylfaen"/>
          <w:szCs w:val="24"/>
          <w:lang w:val="hy-AM"/>
        </w:rPr>
        <w:t xml:space="preserve">»րդ օրվա ժամը </w:t>
      </w:r>
      <w:r w:rsidRPr="0051416A">
        <w:rPr>
          <w:rFonts w:ascii="GHEA Grapalat" w:hAnsi="GHEA Grapalat" w:cs="Sylfaen"/>
          <w:lang w:val="hy-AM"/>
        </w:rPr>
        <w:t>«15:00»-</w:t>
      </w:r>
      <w:r w:rsidRPr="004605D7">
        <w:rPr>
          <w:rFonts w:ascii="GHEA Grapalat" w:hAnsi="GHEA Grapalat" w:cs="Sylfaen"/>
          <w:szCs w:val="24"/>
          <w:lang w:val="hy-AM"/>
        </w:rPr>
        <w:t xml:space="preserve">ն, </w:t>
      </w:r>
      <w:r w:rsidRPr="0051416A">
        <w:rPr>
          <w:rFonts w:ascii="GHEA Grapalat" w:hAnsi="GHEA Grapalat" w:cs="Sylfaen"/>
          <w:lang w:val="hy-AM"/>
        </w:rPr>
        <w:t>«ՀՀ Շիրակի մարզ,գ.Ախուրյան,Գյումրու խճուղի 42»</w:t>
      </w:r>
      <w:r w:rsidRPr="004605D7">
        <w:rPr>
          <w:rFonts w:ascii="GHEA Grapalat" w:hAnsi="GHEA Grapalat" w:cs="Sylfaen"/>
          <w:szCs w:val="24"/>
          <w:lang w:val="hy-AM"/>
        </w:rPr>
        <w:t xml:space="preserve"> հասցեով:</w:t>
      </w:r>
    </w:p>
    <w:p w:rsidR="00C66BF2" w:rsidRPr="004605D7" w:rsidRDefault="00C66BF2" w:rsidP="00C66BF2">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6597C">
        <w:rPr>
          <w:rFonts w:ascii="GHEA Grapalat" w:hAnsi="GHEA Grapalat"/>
          <w:sz w:val="24"/>
          <w:szCs w:val="24"/>
        </w:rPr>
        <w:t>«</w:t>
      </w:r>
      <w:r w:rsidRPr="003609E8">
        <w:rPr>
          <w:rFonts w:ascii="GHEA Grapalat" w:hAnsi="GHEA Grapalat" w:cs="Sylfaen"/>
          <w:lang w:val="hy-AM"/>
        </w:rPr>
        <w:t xml:space="preserve">Անահիտ </w:t>
      </w:r>
      <w:r w:rsidRPr="003609E8">
        <w:rPr>
          <w:rFonts w:ascii="GHEA Grapalat" w:hAnsi="GHEA Grapalat"/>
          <w:lang w:val="hy-AM"/>
        </w:rPr>
        <w:t>Յավրումյանը</w:t>
      </w:r>
      <w:r w:rsidRPr="00E6597C">
        <w:rPr>
          <w:rFonts w:ascii="GHEA Grapalat" w:hAnsi="GHEA Grapalat"/>
          <w:sz w:val="24"/>
          <w:szCs w:val="24"/>
        </w:rPr>
        <w:t>»</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C66BF2" w:rsidRPr="00E6597C" w:rsidRDefault="00C66BF2" w:rsidP="00C66BF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4.3 Մասնակիցը հայտով ներկայացնում է`</w:t>
      </w:r>
    </w:p>
    <w:p w:rsidR="00C66BF2" w:rsidRPr="00E6597C" w:rsidRDefault="00C66BF2" w:rsidP="00C66BF2">
      <w:pPr>
        <w:pStyle w:val="23"/>
        <w:spacing w:line="240" w:lineRule="auto"/>
        <w:ind w:firstLine="567"/>
        <w:rPr>
          <w:rFonts w:ascii="GHEA Grapalat" w:hAnsi="GHEA Grapalat" w:cs="Sylfaen"/>
          <w:szCs w:val="24"/>
          <w:lang w:val="hy-AM"/>
        </w:rPr>
      </w:pPr>
      <w:bookmarkStart w:id="3"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rsidR="00C66BF2" w:rsidRPr="00E6597C" w:rsidRDefault="00C66BF2" w:rsidP="00C66BF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ա) հավաստում սույն հրավերով սահմանված մասնակ</w:t>
      </w:r>
      <w:r w:rsidRPr="00E6597C">
        <w:rPr>
          <w:rFonts w:ascii="GHEA Grapalat" w:hAnsi="GHEA Grapalat" w:cs="Sylfaen"/>
          <w:szCs w:val="24"/>
          <w:lang w:val="hy-AM"/>
        </w:rPr>
        <w:softHyphen/>
        <w:t>ցության իրավունքի պահանջներին իր տվյալների համապատասխանության մասին.</w:t>
      </w:r>
    </w:p>
    <w:p w:rsidR="00C66BF2" w:rsidRPr="00E6597C" w:rsidRDefault="00C66BF2" w:rsidP="00C66BF2">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Pr="00E6597C">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C66BF2" w:rsidRPr="00E6597C" w:rsidRDefault="00C66BF2" w:rsidP="00C66BF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C66BF2" w:rsidRPr="00E6597C" w:rsidRDefault="00C66BF2" w:rsidP="00C66BF2">
      <w:pPr>
        <w:pStyle w:val="23"/>
        <w:spacing w:line="240" w:lineRule="auto"/>
        <w:ind w:firstLine="567"/>
        <w:rPr>
          <w:rFonts w:ascii="GHEA Grapalat" w:hAnsi="GHEA Grapalat" w:cs="Sylfaen"/>
          <w:szCs w:val="24"/>
          <w:lang w:val="hy-AM"/>
        </w:rPr>
      </w:pPr>
      <w:bookmarkStart w:id="4" w:name="_Hlk9261892"/>
      <w:bookmarkEnd w:id="3"/>
      <w:r w:rsidRPr="00E6597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C66BF2" w:rsidRPr="00E6597C" w:rsidRDefault="00C66BF2" w:rsidP="00C66BF2">
      <w:pPr>
        <w:pStyle w:val="norm"/>
        <w:spacing w:line="240" w:lineRule="auto"/>
        <w:ind w:firstLine="630"/>
        <w:rPr>
          <w:rFonts w:ascii="GHEA Grapalat" w:hAnsi="GHEA Grapalat" w:cs="Sylfaen"/>
          <w:szCs w:val="24"/>
          <w:lang w:val="hy-AM"/>
        </w:rPr>
      </w:pPr>
      <w:r w:rsidRPr="00E6597C">
        <w:rPr>
          <w:rFonts w:ascii="GHEA Grapalat" w:hAnsi="GHEA Grapalat"/>
          <w:sz w:val="20"/>
          <w:lang w:val="hy-AM"/>
        </w:rPr>
        <w:t xml:space="preserve">ե) </w:t>
      </w:r>
      <w:r w:rsidRPr="00E6597C">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նշված անձանց բացակայության դեպքում ներկայացվում է գործադիր մարմնի ղեկավարի և անդամների տվյալները</w:t>
      </w:r>
      <w:r w:rsidRPr="00E6597C">
        <w:rPr>
          <w:rFonts w:ascii="GHEA Grapalat" w:hAnsi="GHEA Grapalat"/>
          <w:sz w:val="20"/>
          <w:lang w:val="hy-AM"/>
        </w:rPr>
        <w:t xml:space="preserve">: Ընդ որում </w:t>
      </w:r>
      <w:r w:rsidRPr="00E6597C">
        <w:rPr>
          <w:rFonts w:ascii="GHEA Grapalat" w:hAnsi="GHEA Grapalat" w:cs="Sylfaen"/>
          <w:sz w:val="20"/>
          <w:lang w:val="hy-AM"/>
        </w:rPr>
        <w:t xml:space="preserve">եթե մասնակիցը հայտարարվում է ըտրված մասնակից, ապա սույն պարբերությամբ նախատեսված տեղեկատվությունը, որը հայտերը բացելուց հետո ավտոմատ եղանակով </w:t>
      </w:r>
      <w:r w:rsidRPr="00E6597C">
        <w:rPr>
          <w:rFonts w:ascii="GHEA Grapalat" w:hAnsi="GHEA Grapalat" w:cs="Sylfaen"/>
          <w:sz w:val="20"/>
          <w:lang w:val="hy-AM"/>
        </w:rPr>
        <w:lastRenderedPageBreak/>
        <w:t>հրապարակվում է համակարգում, պայմանագիր կնքելու որոշման մասին հայտարարության հետ միաժամանակ հրապարակվում է նաև տեղեկագրում.</w:t>
      </w:r>
      <w:r w:rsidRPr="00E6597C">
        <w:rPr>
          <w:rFonts w:ascii="GHEA Grapalat" w:hAnsi="GHEA Grapalat" w:cs="Sylfaen"/>
          <w:szCs w:val="24"/>
          <w:lang w:val="hy-AM"/>
        </w:rPr>
        <w:t xml:space="preserve"> </w:t>
      </w:r>
    </w:p>
    <w:bookmarkEnd w:id="4"/>
    <w:p w:rsidR="00C66BF2" w:rsidRPr="00E6597C" w:rsidRDefault="00C66BF2" w:rsidP="00C66BF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2) իր կողմից հաստատված գնային առաջարկ</w:t>
      </w:r>
    </w:p>
    <w:p w:rsidR="00C66BF2" w:rsidRPr="00B045D6" w:rsidRDefault="00C66BF2" w:rsidP="00C66BF2">
      <w:pPr>
        <w:ind w:firstLine="567"/>
        <w:jc w:val="both"/>
        <w:rPr>
          <w:rFonts w:ascii="GHEA Grapalat" w:hAnsi="GHEA Grapalat" w:cs="Sylfaen"/>
          <w:b/>
          <w:color w:val="FFFFFF"/>
          <w:sz w:val="20"/>
          <w:lang w:val="hy-AM"/>
        </w:rPr>
      </w:pPr>
      <w:r w:rsidRPr="00B045D6">
        <w:rPr>
          <w:rFonts w:ascii="GHEA Grapalat" w:hAnsi="GHEA Grapalat" w:cs="Sylfaen"/>
          <w:b/>
          <w:sz w:val="20"/>
          <w:lang w:val="hy-AM"/>
        </w:rPr>
        <w:t xml:space="preserve">  3) հայտի ապահովում կանխիկ փողի կամ բանկային երաշխիքի ձևով:</w:t>
      </w:r>
      <w:r w:rsidRPr="00B045D6" w:rsidDel="00B61894">
        <w:rPr>
          <w:rFonts w:ascii="GHEA Grapalat" w:hAnsi="GHEA Grapalat" w:cs="Sylfaen"/>
          <w:b/>
          <w:sz w:val="20"/>
          <w:lang w:val="hy-AM"/>
        </w:rPr>
        <w:t xml:space="preserve"> </w:t>
      </w:r>
      <w:r w:rsidRPr="00B045D6">
        <w:rPr>
          <w:rFonts w:ascii="GHEA Grapalat" w:hAnsi="GHEA Grapalat" w:cs="Sylfaen"/>
          <w:b/>
          <w:sz w:val="20"/>
          <w:vertAlign w:val="superscript"/>
          <w:lang w:val="hy-AM"/>
        </w:rPr>
        <w:t>7</w:t>
      </w:r>
      <w:r w:rsidRPr="00B045D6">
        <w:rPr>
          <w:rStyle w:val="af6"/>
          <w:rFonts w:ascii="GHEA Grapalat" w:hAnsi="GHEA Grapalat"/>
          <w:b/>
          <w:color w:val="FFFFFF"/>
          <w:sz w:val="20"/>
          <w:lang w:val="hy-AM"/>
        </w:rPr>
        <w:footnoteReference w:id="4"/>
      </w:r>
    </w:p>
    <w:p w:rsidR="00C66BF2" w:rsidRPr="004605D7" w:rsidRDefault="00C66BF2" w:rsidP="00C66BF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 շինարարական աշխատանքների գնման դեպքում՝</w:t>
      </w:r>
    </w:p>
    <w:p w:rsidR="00C66BF2" w:rsidRPr="00B54D7C" w:rsidRDefault="00C66BF2" w:rsidP="00C66BF2">
      <w:pPr>
        <w:pStyle w:val="norm"/>
        <w:spacing w:line="240" w:lineRule="auto"/>
        <w:rPr>
          <w:rFonts w:ascii="GHEA Grapalat" w:hAnsi="GHEA Grapalat" w:cs="Sylfaen"/>
          <w:b/>
          <w:sz w:val="20"/>
          <w:szCs w:val="24"/>
          <w:lang w:val="hy-AM" w:eastAsia="en-US"/>
        </w:rPr>
      </w:pPr>
      <w:r w:rsidRPr="00B54D7C">
        <w:rPr>
          <w:rFonts w:ascii="GHEA Grapalat" w:hAnsi="GHEA Grapalat" w:cs="Sylfaen"/>
          <w:b/>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rsidR="00C66BF2" w:rsidRPr="00E6597C" w:rsidRDefault="00C66BF2" w:rsidP="00C66BF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 xml:space="preserve">պայմանագրի պատճենը և դրա կողմ հանդիսացող անձի տվյալները,  եթե կնքվելիք պայմանագիրն իրականացվելու է </w:t>
      </w:r>
      <w:r w:rsidRPr="004605D7">
        <w:rPr>
          <w:rFonts w:ascii="GHEA Grapalat" w:hAnsi="GHEA Grapalat" w:cs="Sylfaen"/>
          <w:sz w:val="20"/>
          <w:szCs w:val="24"/>
          <w:lang w:val="hy-AM" w:eastAsia="en-US"/>
        </w:rPr>
        <w:t xml:space="preserve">ենթակապալի </w:t>
      </w:r>
      <w:r w:rsidRPr="00E6597C">
        <w:rPr>
          <w:rFonts w:ascii="GHEA Grapalat" w:hAnsi="GHEA Grapalat" w:cs="Sylfaen"/>
          <w:sz w:val="20"/>
          <w:szCs w:val="24"/>
          <w:lang w:val="hy-AM" w:eastAsia="en-US"/>
        </w:rPr>
        <w:t>միջոցով:</w:t>
      </w:r>
    </w:p>
    <w:p w:rsidR="00C66BF2" w:rsidRPr="00E6597C" w:rsidRDefault="00C66BF2" w:rsidP="00C66BF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rsidR="00C66BF2" w:rsidRPr="00E6597C" w:rsidRDefault="00C66BF2" w:rsidP="00C66BF2">
      <w:pPr>
        <w:pStyle w:val="norm"/>
        <w:spacing w:line="240" w:lineRule="auto"/>
        <w:rPr>
          <w:rFonts w:ascii="GHEA Grapalat" w:hAnsi="GHEA Grapalat" w:cs="Sylfaen"/>
          <w:sz w:val="20"/>
          <w:szCs w:val="24"/>
          <w:lang w:val="hy-AM" w:eastAsia="en-US"/>
        </w:rPr>
      </w:pPr>
      <w:bookmarkStart w:id="5"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C66BF2" w:rsidRPr="00E6597C" w:rsidRDefault="00C66BF2" w:rsidP="00C66BF2">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C66BF2" w:rsidRPr="00E6597C" w:rsidRDefault="00C66BF2" w:rsidP="00C66BF2">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C66BF2" w:rsidRPr="00E6597C" w:rsidRDefault="00C66BF2" w:rsidP="00C66BF2">
      <w:pPr>
        <w:pStyle w:val="norm"/>
        <w:spacing w:line="240" w:lineRule="auto"/>
        <w:rPr>
          <w:rFonts w:ascii="GHEA Grapalat" w:hAnsi="GHEA Grapalat" w:cs="Sylfaen"/>
          <w:sz w:val="20"/>
          <w:szCs w:val="24"/>
          <w:lang w:val="hy-AM" w:eastAsia="en-US"/>
        </w:rPr>
      </w:pPr>
    </w:p>
    <w:p w:rsidR="00C66BF2" w:rsidRPr="00E6597C" w:rsidRDefault="00C66BF2" w:rsidP="00C66BF2">
      <w:pPr>
        <w:jc w:val="center"/>
        <w:rPr>
          <w:rFonts w:ascii="GHEA Grapalat" w:hAnsi="GHEA Grapalat" w:cs="Arial"/>
          <w:b/>
          <w:sz w:val="20"/>
          <w:lang w:val="es-ES"/>
        </w:rPr>
      </w:pPr>
      <w:r w:rsidRPr="00E6597C">
        <w:rPr>
          <w:rFonts w:ascii="GHEA Grapalat" w:hAnsi="GHEA Grapalat"/>
          <w:b/>
          <w:sz w:val="20"/>
          <w:lang w:val="es-ES"/>
        </w:rPr>
        <w:t xml:space="preserve">5.   </w:t>
      </w:r>
      <w:r w:rsidRPr="00E6597C">
        <w:rPr>
          <w:rFonts w:ascii="GHEA Grapalat" w:hAnsi="GHEA Grapalat" w:cs="Sylfaen"/>
          <w:b/>
          <w:sz w:val="20"/>
          <w:lang w:val="es-ES"/>
        </w:rPr>
        <w:t>ՀԱՅՏԻ</w:t>
      </w:r>
      <w:r w:rsidRPr="00E6597C">
        <w:rPr>
          <w:rFonts w:ascii="GHEA Grapalat" w:hAnsi="GHEA Grapalat" w:cs="Arial"/>
          <w:b/>
          <w:sz w:val="20"/>
          <w:lang w:val="es-ES"/>
        </w:rPr>
        <w:t xml:space="preserve">   </w:t>
      </w:r>
      <w:r w:rsidRPr="00E6597C">
        <w:rPr>
          <w:rFonts w:ascii="GHEA Grapalat" w:hAnsi="GHEA Grapalat" w:cs="Sylfaen"/>
          <w:b/>
          <w:sz w:val="20"/>
          <w:lang w:val="es-ES"/>
        </w:rPr>
        <w:t>ԳՆԱՅԻՆ</w:t>
      </w:r>
      <w:r w:rsidRPr="00E6597C">
        <w:rPr>
          <w:rFonts w:ascii="GHEA Grapalat" w:hAnsi="GHEA Grapalat" w:cs="Arial"/>
          <w:b/>
          <w:sz w:val="20"/>
          <w:lang w:val="es-ES"/>
        </w:rPr>
        <w:t xml:space="preserve">  </w:t>
      </w:r>
      <w:r w:rsidRPr="00E6597C">
        <w:rPr>
          <w:rFonts w:ascii="GHEA Grapalat" w:hAnsi="GHEA Grapalat" w:cs="Sylfaen"/>
          <w:b/>
          <w:sz w:val="20"/>
          <w:lang w:val="es-ES"/>
        </w:rPr>
        <w:t>ԱՌԱՋԱՐԿԸ</w:t>
      </w:r>
      <w:r w:rsidRPr="00E6597C">
        <w:rPr>
          <w:rFonts w:ascii="GHEA Grapalat" w:hAnsi="GHEA Grapalat" w:cs="Arial"/>
          <w:b/>
          <w:sz w:val="20"/>
          <w:lang w:val="es-ES"/>
        </w:rPr>
        <w:t xml:space="preserve"> </w:t>
      </w:r>
    </w:p>
    <w:p w:rsidR="00C66BF2" w:rsidRPr="00E6597C" w:rsidRDefault="00C66BF2" w:rsidP="00C66BF2">
      <w:pPr>
        <w:jc w:val="center"/>
        <w:rPr>
          <w:rFonts w:ascii="GHEA Grapalat" w:hAnsi="GHEA Grapalat" w:cs="Arial"/>
          <w:b/>
          <w:sz w:val="20"/>
          <w:lang w:val="es-ES"/>
        </w:rPr>
      </w:pPr>
    </w:p>
    <w:p w:rsidR="00C66BF2" w:rsidRPr="00E6597C" w:rsidRDefault="00C66BF2" w:rsidP="00C66BF2">
      <w:pPr>
        <w:ind w:firstLine="567"/>
        <w:jc w:val="both"/>
        <w:rPr>
          <w:rFonts w:ascii="GHEA Grapalat" w:hAnsi="GHEA Grapalat"/>
          <w:sz w:val="20"/>
          <w:lang w:val="es-ES"/>
        </w:rPr>
      </w:pPr>
      <w:r w:rsidRPr="00E6597C">
        <w:rPr>
          <w:rFonts w:ascii="GHEA Grapalat" w:hAnsi="GHEA Grapalat" w:cs="Sylfaen"/>
          <w:sz w:val="20"/>
          <w:lang w:val="es-ES"/>
        </w:rPr>
        <w:t xml:space="preserve">5.1 </w:t>
      </w:r>
      <w:r w:rsidRPr="00E6597C">
        <w:rPr>
          <w:rFonts w:ascii="GHEA Grapalat" w:hAnsi="GHEA Grapalat" w:cs="Sylfaen"/>
          <w:sz w:val="20"/>
          <w:lang w:val="hy-AM"/>
        </w:rPr>
        <w:t>Առաջարկվող</w:t>
      </w:r>
      <w:r w:rsidRPr="00E6597C">
        <w:rPr>
          <w:rFonts w:ascii="GHEA Grapalat" w:hAnsi="GHEA Grapalat" w:cs="Sylfaen"/>
          <w:sz w:val="20"/>
          <w:lang w:val="es-ES"/>
        </w:rPr>
        <w:t xml:space="preserve"> </w:t>
      </w:r>
      <w:r w:rsidRPr="00E6597C">
        <w:rPr>
          <w:rFonts w:ascii="GHEA Grapalat" w:hAnsi="GHEA Grapalat" w:cs="Sylfaen"/>
          <w:sz w:val="20"/>
          <w:lang w:val="hy-AM"/>
        </w:rPr>
        <w:t>գինը</w:t>
      </w:r>
      <w:r w:rsidRPr="00E6597C">
        <w:rPr>
          <w:rFonts w:ascii="GHEA Grapalat" w:hAnsi="GHEA Grapalat" w:cs="Sylfaen"/>
          <w:sz w:val="20"/>
          <w:lang w:val="es-ES"/>
        </w:rPr>
        <w:t xml:space="preserve"> </w:t>
      </w:r>
      <w:r w:rsidRPr="00E6597C">
        <w:rPr>
          <w:rFonts w:ascii="GHEA Grapalat" w:hAnsi="GHEA Grapalat" w:cs="Sylfaen"/>
          <w:sz w:val="20"/>
          <w:lang w:val="hy-AM"/>
        </w:rPr>
        <w:t>ա</w:t>
      </w:r>
      <w:r w:rsidRPr="004605D7">
        <w:rPr>
          <w:rFonts w:ascii="GHEA Grapalat" w:hAnsi="GHEA Grapalat" w:cs="Sylfaen"/>
          <w:sz w:val="20"/>
          <w:lang w:val="hy-AM"/>
        </w:rPr>
        <w:t>շխատանքի</w:t>
      </w:r>
      <w:r w:rsidRPr="00E6597C">
        <w:rPr>
          <w:rFonts w:ascii="GHEA Grapalat" w:hAnsi="GHEA Grapalat" w:cs="Sylfaen"/>
          <w:sz w:val="20"/>
          <w:lang w:val="es-ES"/>
        </w:rPr>
        <w:t xml:space="preserve"> </w:t>
      </w:r>
      <w:r w:rsidRPr="00E6597C">
        <w:rPr>
          <w:rFonts w:ascii="GHEA Grapalat" w:hAnsi="GHEA Grapalat" w:cs="Sylfaen"/>
          <w:sz w:val="20"/>
          <w:lang w:val="hy-AM"/>
        </w:rPr>
        <w:t>արժեքից</w:t>
      </w:r>
      <w:r w:rsidRPr="00E6597C">
        <w:rPr>
          <w:rFonts w:ascii="GHEA Grapalat" w:hAnsi="GHEA Grapalat" w:cs="Sylfaen"/>
          <w:sz w:val="20"/>
          <w:lang w:val="es-ES"/>
        </w:rPr>
        <w:t xml:space="preserve"> </w:t>
      </w:r>
      <w:r w:rsidRPr="00E6597C">
        <w:rPr>
          <w:rFonts w:ascii="GHEA Grapalat" w:hAnsi="GHEA Grapalat" w:cs="Sylfaen"/>
          <w:sz w:val="20"/>
          <w:lang w:val="hy-AM"/>
        </w:rPr>
        <w:t>բացի</w:t>
      </w:r>
      <w:r w:rsidRPr="00E6597C">
        <w:rPr>
          <w:rFonts w:ascii="GHEA Grapalat" w:hAnsi="GHEA Grapalat" w:cs="Sylfaen"/>
          <w:sz w:val="20"/>
          <w:lang w:val="es-ES"/>
        </w:rPr>
        <w:t xml:space="preserve"> </w:t>
      </w:r>
      <w:r w:rsidRPr="00E6597C">
        <w:rPr>
          <w:rFonts w:ascii="GHEA Grapalat" w:hAnsi="GHEA Grapalat" w:cs="Sylfaen"/>
          <w:sz w:val="20"/>
          <w:lang w:val="hy-AM"/>
        </w:rPr>
        <w:t>ներառում</w:t>
      </w:r>
      <w:r w:rsidRPr="00E6597C">
        <w:rPr>
          <w:rFonts w:ascii="GHEA Grapalat" w:hAnsi="GHEA Grapalat" w:cs="Sylfaen"/>
          <w:sz w:val="20"/>
          <w:lang w:val="es-ES"/>
        </w:rPr>
        <w:t xml:space="preserve"> </w:t>
      </w:r>
      <w:r w:rsidRPr="00E6597C">
        <w:rPr>
          <w:rFonts w:ascii="GHEA Grapalat" w:hAnsi="GHEA Grapalat" w:cs="Sylfaen"/>
          <w:sz w:val="20"/>
          <w:lang w:val="hy-AM"/>
        </w:rPr>
        <w:t>է</w:t>
      </w:r>
      <w:r w:rsidRPr="00E6597C">
        <w:rPr>
          <w:rFonts w:ascii="GHEA Grapalat" w:hAnsi="GHEA Grapalat" w:cs="Sylfaen"/>
          <w:sz w:val="20"/>
          <w:lang w:val="es-ES"/>
        </w:rPr>
        <w:t xml:space="preserve"> </w:t>
      </w:r>
      <w:r w:rsidRPr="00E6597C">
        <w:rPr>
          <w:rFonts w:ascii="GHEA Grapalat" w:hAnsi="GHEA Grapalat" w:cs="Sylfaen"/>
          <w:sz w:val="20"/>
          <w:lang w:val="hy-AM"/>
        </w:rPr>
        <w:t>փոխադրման</w:t>
      </w:r>
      <w:r w:rsidRPr="00E6597C">
        <w:rPr>
          <w:rFonts w:ascii="GHEA Grapalat" w:hAnsi="GHEA Grapalat" w:cs="Sylfaen"/>
          <w:sz w:val="20"/>
          <w:lang w:val="es-ES"/>
        </w:rPr>
        <w:t xml:space="preserve">, </w:t>
      </w:r>
      <w:r w:rsidRPr="00E6597C">
        <w:rPr>
          <w:rFonts w:ascii="GHEA Grapalat" w:hAnsi="GHEA Grapalat" w:cs="Sylfaen"/>
          <w:sz w:val="20"/>
          <w:lang w:val="hy-AM"/>
        </w:rPr>
        <w:t>ապահովագրման</w:t>
      </w:r>
      <w:r w:rsidRPr="00E6597C">
        <w:rPr>
          <w:rFonts w:ascii="GHEA Grapalat" w:hAnsi="GHEA Grapalat" w:cs="Sylfaen"/>
          <w:sz w:val="20"/>
          <w:lang w:val="es-ES"/>
        </w:rPr>
        <w:t xml:space="preserve">, </w:t>
      </w:r>
      <w:r w:rsidRPr="00E6597C">
        <w:rPr>
          <w:rFonts w:ascii="GHEA Grapalat" w:hAnsi="GHEA Grapalat" w:cs="Sylfaen"/>
          <w:sz w:val="20"/>
          <w:lang w:val="hy-AM"/>
        </w:rPr>
        <w:t>տուրքերի</w:t>
      </w:r>
      <w:r w:rsidRPr="00E6597C">
        <w:rPr>
          <w:rFonts w:ascii="GHEA Grapalat" w:hAnsi="GHEA Grapalat" w:cs="Sylfaen"/>
          <w:sz w:val="20"/>
          <w:lang w:val="es-ES"/>
        </w:rPr>
        <w:t xml:space="preserve">, </w:t>
      </w:r>
      <w:r w:rsidRPr="00E6597C">
        <w:rPr>
          <w:rFonts w:ascii="GHEA Grapalat" w:hAnsi="GHEA Grapalat" w:cs="Sylfaen"/>
          <w:sz w:val="20"/>
          <w:lang w:val="hy-AM"/>
        </w:rPr>
        <w:t>հարկերի</w:t>
      </w:r>
      <w:r w:rsidRPr="00E6597C">
        <w:rPr>
          <w:rFonts w:ascii="GHEA Grapalat" w:hAnsi="GHEA Grapalat" w:cs="Sylfaen"/>
          <w:sz w:val="20"/>
          <w:lang w:val="es-ES"/>
        </w:rPr>
        <w:t xml:space="preserve">, </w:t>
      </w:r>
      <w:r w:rsidRPr="00E6597C">
        <w:rPr>
          <w:rFonts w:ascii="GHEA Grapalat" w:hAnsi="GHEA Grapalat" w:cs="Sylfaen"/>
          <w:sz w:val="20"/>
          <w:lang w:val="hy-AM"/>
        </w:rPr>
        <w:t>այլ</w:t>
      </w:r>
      <w:r w:rsidRPr="00E6597C">
        <w:rPr>
          <w:rFonts w:ascii="GHEA Grapalat" w:hAnsi="GHEA Grapalat" w:cs="Sylfaen"/>
          <w:sz w:val="20"/>
          <w:lang w:val="es-ES"/>
        </w:rPr>
        <w:t xml:space="preserve"> </w:t>
      </w:r>
      <w:r w:rsidRPr="00E6597C">
        <w:rPr>
          <w:rFonts w:ascii="GHEA Grapalat" w:hAnsi="GHEA Grapalat" w:cs="Sylfaen"/>
          <w:sz w:val="20"/>
          <w:lang w:val="hy-AM"/>
        </w:rPr>
        <w:t>վճարումների</w:t>
      </w:r>
      <w:r w:rsidRPr="00E6597C">
        <w:rPr>
          <w:rFonts w:ascii="GHEA Grapalat" w:hAnsi="GHEA Grapalat" w:cs="Sylfaen"/>
          <w:sz w:val="20"/>
          <w:lang w:val="es-ES"/>
        </w:rPr>
        <w:t xml:space="preserve"> </w:t>
      </w:r>
      <w:r w:rsidRPr="00E6597C">
        <w:rPr>
          <w:rFonts w:ascii="GHEA Grapalat" w:hAnsi="GHEA Grapalat" w:cs="Sylfaen"/>
          <w:sz w:val="20"/>
          <w:lang w:val="hy-AM"/>
        </w:rPr>
        <w:t>գծով</w:t>
      </w:r>
      <w:r w:rsidRPr="00E6597C">
        <w:rPr>
          <w:rFonts w:ascii="GHEA Grapalat" w:hAnsi="GHEA Grapalat" w:cs="Sylfaen"/>
          <w:sz w:val="20"/>
          <w:lang w:val="es-ES"/>
        </w:rPr>
        <w:t xml:space="preserve"> </w:t>
      </w:r>
      <w:r w:rsidRPr="00E6597C">
        <w:rPr>
          <w:rFonts w:ascii="GHEA Grapalat" w:hAnsi="GHEA Grapalat" w:cs="Sylfaen"/>
          <w:sz w:val="20"/>
          <w:lang w:val="hy-AM"/>
        </w:rPr>
        <w:t>ծախսերը</w:t>
      </w:r>
      <w:r w:rsidRPr="00E6597C">
        <w:rPr>
          <w:rFonts w:ascii="GHEA Grapalat" w:hAnsi="GHEA Grapalat" w:cs="Sylfaen"/>
          <w:sz w:val="20"/>
          <w:lang w:val="es-ES"/>
        </w:rPr>
        <w:t xml:space="preserve"> </w:t>
      </w:r>
      <w:r w:rsidRPr="00E6597C">
        <w:rPr>
          <w:rFonts w:ascii="GHEA Grapalat" w:hAnsi="GHEA Grapalat" w:cs="Sylfaen"/>
          <w:sz w:val="20"/>
          <w:lang w:val="hy-AM"/>
        </w:rPr>
        <w:t>և</w:t>
      </w:r>
      <w:r w:rsidRPr="00E6597C">
        <w:rPr>
          <w:rFonts w:ascii="GHEA Grapalat" w:hAnsi="GHEA Grapalat" w:cs="Sylfaen"/>
          <w:sz w:val="20"/>
          <w:lang w:val="es-ES"/>
        </w:rPr>
        <w:t xml:space="preserve"> </w:t>
      </w:r>
      <w:r w:rsidRPr="00E6597C">
        <w:rPr>
          <w:rFonts w:ascii="GHEA Grapalat" w:hAnsi="GHEA Grapalat" w:cs="Sylfaen"/>
          <w:sz w:val="20"/>
          <w:lang w:val="hy-AM"/>
        </w:rPr>
        <w:t>չի</w:t>
      </w:r>
      <w:r w:rsidRPr="00E6597C">
        <w:rPr>
          <w:rFonts w:ascii="GHEA Grapalat" w:hAnsi="GHEA Grapalat" w:cs="Sylfaen"/>
          <w:sz w:val="20"/>
          <w:lang w:val="es-ES"/>
        </w:rPr>
        <w:t xml:space="preserve"> </w:t>
      </w:r>
      <w:r w:rsidRPr="00E6597C">
        <w:rPr>
          <w:rFonts w:ascii="GHEA Grapalat" w:hAnsi="GHEA Grapalat" w:cs="Sylfaen"/>
          <w:sz w:val="20"/>
          <w:lang w:val="hy-AM"/>
        </w:rPr>
        <w:t>կարող</w:t>
      </w:r>
      <w:r w:rsidRPr="00E6597C">
        <w:rPr>
          <w:rFonts w:ascii="GHEA Grapalat" w:hAnsi="GHEA Grapalat" w:cs="Sylfaen"/>
          <w:sz w:val="20"/>
          <w:lang w:val="es-ES"/>
        </w:rPr>
        <w:t xml:space="preserve"> </w:t>
      </w:r>
      <w:r w:rsidRPr="00E6597C">
        <w:rPr>
          <w:rFonts w:ascii="GHEA Grapalat" w:hAnsi="GHEA Grapalat" w:cs="Sylfaen"/>
          <w:sz w:val="20"/>
          <w:lang w:val="hy-AM"/>
        </w:rPr>
        <w:t>պակաս</w:t>
      </w:r>
      <w:r w:rsidRPr="00E6597C">
        <w:rPr>
          <w:rFonts w:ascii="GHEA Grapalat" w:hAnsi="GHEA Grapalat" w:cs="Sylfaen"/>
          <w:sz w:val="20"/>
          <w:lang w:val="es-ES"/>
        </w:rPr>
        <w:t xml:space="preserve"> </w:t>
      </w:r>
      <w:r w:rsidRPr="00E6597C">
        <w:rPr>
          <w:rFonts w:ascii="GHEA Grapalat" w:hAnsi="GHEA Grapalat" w:cs="Sylfaen"/>
          <w:sz w:val="20"/>
          <w:lang w:val="hy-AM"/>
        </w:rPr>
        <w:t>լինել</w:t>
      </w:r>
      <w:r w:rsidRPr="00E6597C">
        <w:rPr>
          <w:rFonts w:ascii="GHEA Grapalat" w:hAnsi="GHEA Grapalat" w:cs="Sylfaen"/>
          <w:sz w:val="20"/>
          <w:lang w:val="es-ES"/>
        </w:rPr>
        <w:t xml:space="preserve"> </w:t>
      </w:r>
      <w:r w:rsidRPr="00E6597C">
        <w:rPr>
          <w:rFonts w:ascii="GHEA Grapalat" w:hAnsi="GHEA Grapalat" w:cs="Sylfaen"/>
          <w:sz w:val="20"/>
          <w:lang w:val="hy-AM"/>
        </w:rPr>
        <w:t>դրանց</w:t>
      </w:r>
      <w:r w:rsidRPr="00E6597C">
        <w:rPr>
          <w:rFonts w:ascii="GHEA Grapalat" w:hAnsi="GHEA Grapalat" w:cs="Sylfaen"/>
          <w:sz w:val="20"/>
          <w:lang w:val="es-ES"/>
        </w:rPr>
        <w:t xml:space="preserve"> </w:t>
      </w:r>
      <w:r w:rsidRPr="00E6597C">
        <w:rPr>
          <w:rFonts w:ascii="GHEA Grapalat" w:hAnsi="GHEA Grapalat" w:cs="Sylfaen"/>
          <w:sz w:val="20"/>
          <w:lang w:val="hy-AM"/>
        </w:rPr>
        <w:t>ինքնարժեքից</w:t>
      </w:r>
      <w:r w:rsidRPr="00E6597C">
        <w:rPr>
          <w:rFonts w:ascii="GHEA Grapalat" w:hAnsi="GHEA Grapalat" w:cs="Sylfaen"/>
          <w:sz w:val="20"/>
          <w:lang w:val="es-ES"/>
        </w:rPr>
        <w:t xml:space="preserve">: </w:t>
      </w:r>
      <w:r w:rsidRPr="00E6597C">
        <w:rPr>
          <w:rFonts w:ascii="GHEA Grapalat" w:hAnsi="GHEA Grapalat" w:cs="Sylfaen"/>
          <w:sz w:val="20"/>
          <w:lang w:val="hy-AM"/>
        </w:rPr>
        <w:t>Առաջարկվող</w:t>
      </w:r>
      <w:r w:rsidRPr="00E6597C">
        <w:rPr>
          <w:rFonts w:ascii="GHEA Grapalat" w:hAnsi="GHEA Grapalat" w:cs="Sylfaen"/>
          <w:sz w:val="20"/>
          <w:lang w:val="es-ES"/>
        </w:rPr>
        <w:t xml:space="preserve"> </w:t>
      </w:r>
      <w:r w:rsidRPr="00E6597C">
        <w:rPr>
          <w:rFonts w:ascii="GHEA Grapalat" w:hAnsi="GHEA Grapalat" w:cs="Sylfaen"/>
          <w:sz w:val="20"/>
          <w:lang w:val="hy-AM"/>
        </w:rPr>
        <w:t>գնի</w:t>
      </w:r>
      <w:r w:rsidRPr="00E6597C">
        <w:rPr>
          <w:rFonts w:ascii="GHEA Grapalat" w:hAnsi="GHEA Grapalat" w:cs="Sylfaen"/>
          <w:sz w:val="20"/>
          <w:lang w:val="es-ES"/>
        </w:rPr>
        <w:t xml:space="preserve">  </w:t>
      </w:r>
      <w:r w:rsidRPr="00E6597C">
        <w:rPr>
          <w:rFonts w:ascii="GHEA Grapalat" w:hAnsi="GHEA Grapalat" w:cs="Sylfaen"/>
          <w:sz w:val="20"/>
          <w:lang w:val="hy-AM"/>
        </w:rPr>
        <w:t>հաշվարկը</w:t>
      </w:r>
      <w:r w:rsidRPr="00E6597C">
        <w:rPr>
          <w:rFonts w:ascii="GHEA Grapalat" w:hAnsi="GHEA Grapalat" w:cs="Sylfaen"/>
          <w:sz w:val="20"/>
          <w:lang w:val="es-ES"/>
        </w:rPr>
        <w:t xml:space="preserve"> </w:t>
      </w:r>
      <w:r w:rsidRPr="00E6597C">
        <w:rPr>
          <w:rFonts w:ascii="GHEA Grapalat" w:hAnsi="GHEA Grapalat" w:cs="Sylfaen"/>
          <w:sz w:val="20"/>
          <w:lang w:val="hy-AM"/>
        </w:rPr>
        <w:t>պետք</w:t>
      </w:r>
      <w:r w:rsidRPr="00E6597C">
        <w:rPr>
          <w:rFonts w:ascii="GHEA Grapalat" w:hAnsi="GHEA Grapalat" w:cs="Sylfaen"/>
          <w:sz w:val="20"/>
          <w:lang w:val="es-ES"/>
        </w:rPr>
        <w:t xml:space="preserve"> </w:t>
      </w:r>
      <w:r w:rsidRPr="00E6597C">
        <w:rPr>
          <w:rFonts w:ascii="GHEA Grapalat" w:hAnsi="GHEA Grapalat" w:cs="Sylfaen"/>
          <w:sz w:val="20"/>
          <w:lang w:val="hy-AM"/>
        </w:rPr>
        <w:t>է</w:t>
      </w:r>
      <w:r w:rsidRPr="00E6597C">
        <w:rPr>
          <w:rFonts w:ascii="GHEA Grapalat" w:hAnsi="GHEA Grapalat" w:cs="Sylfaen"/>
          <w:sz w:val="20"/>
          <w:lang w:val="es-ES"/>
        </w:rPr>
        <w:t xml:space="preserve"> </w:t>
      </w:r>
      <w:r w:rsidRPr="00E6597C">
        <w:rPr>
          <w:rFonts w:ascii="GHEA Grapalat" w:hAnsi="GHEA Grapalat" w:cs="Sylfaen"/>
          <w:sz w:val="20"/>
          <w:lang w:val="hy-AM"/>
        </w:rPr>
        <w:t>ներկայացվի</w:t>
      </w:r>
      <w:r w:rsidRPr="00E6597C">
        <w:rPr>
          <w:rFonts w:ascii="GHEA Grapalat" w:hAnsi="GHEA Grapalat" w:cs="Sylfaen"/>
          <w:sz w:val="20"/>
          <w:lang w:val="es-ES"/>
        </w:rPr>
        <w:t xml:space="preserve"> </w:t>
      </w:r>
      <w:r w:rsidRPr="00E6597C">
        <w:rPr>
          <w:rFonts w:ascii="GHEA Grapalat" w:hAnsi="GHEA Grapalat" w:cs="Sylfaen"/>
          <w:sz w:val="20"/>
          <w:lang w:val="hy-AM"/>
        </w:rPr>
        <w:t>հայտով</w:t>
      </w:r>
      <w:r w:rsidRPr="00E6597C">
        <w:rPr>
          <w:rFonts w:ascii="GHEA Grapalat" w:hAnsi="GHEA Grapalat"/>
          <w:sz w:val="20"/>
          <w:lang w:val="es-ES"/>
        </w:rPr>
        <w:t>:</w:t>
      </w:r>
    </w:p>
    <w:p w:rsidR="00C66BF2" w:rsidRPr="00E6597C" w:rsidRDefault="00C66BF2" w:rsidP="00C66BF2">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Pr="00E6597C">
        <w:rPr>
          <w:rFonts w:ascii="GHEA Grapalat" w:hAnsi="GHEA Grapalat"/>
          <w:sz w:val="20"/>
          <w:lang w:val="hy-AM"/>
        </w:rPr>
        <w:t>2</w:t>
      </w:r>
      <w:r w:rsidRPr="00E6597C">
        <w:rPr>
          <w:rFonts w:ascii="GHEA Grapalat" w:hAnsi="GHEA Grapalat" w:cs="Sylfaen"/>
          <w:sz w:val="20"/>
          <w:lang w:val="es-ES"/>
        </w:rPr>
        <w:t xml:space="preserve"> Մ</w:t>
      </w:r>
      <w:r w:rsidRPr="00E6597C">
        <w:rPr>
          <w:rFonts w:ascii="GHEA Grapalat" w:hAnsi="GHEA Grapalat" w:cs="Sylfaen"/>
          <w:sz w:val="20"/>
          <w:szCs w:val="24"/>
          <w:lang w:val="hy-AM" w:eastAsia="en-US"/>
        </w:rPr>
        <w:t xml:space="preserve">ասնակիցը գնային առաջարկը ներկայացնում է </w:t>
      </w:r>
      <w:r w:rsidRPr="00D651D1">
        <w:rPr>
          <w:rFonts w:ascii="GHEA Grapalat" w:hAnsi="GHEA Grapalat" w:cs="Sylfaen"/>
          <w:sz w:val="20"/>
          <w:szCs w:val="24"/>
          <w:lang w:val="hy-AM" w:eastAsia="en-US"/>
        </w:rPr>
        <w:t>արժեք (ինքնարժեքի և կանխատեսվող շահույթի հանրագումարը)</w:t>
      </w:r>
      <w:r w:rsidRPr="009B0BB5">
        <w:rPr>
          <w:rFonts w:ascii="GHEA Grapalat" w:hAnsi="GHEA Grapalat" w:cs="Sylfaen"/>
          <w:sz w:val="20"/>
          <w:szCs w:val="24"/>
          <w:lang w:val="es-ES" w:eastAsia="en-US"/>
        </w:rPr>
        <w:t xml:space="preserve"> </w:t>
      </w:r>
      <w:r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sidRPr="00E6597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E6597C">
        <w:rPr>
          <w:rFonts w:ascii="GHEA Grapalat" w:hAnsi="GHEA Grapalat" w:cs="Sylfaen"/>
          <w:sz w:val="20"/>
          <w:szCs w:val="24"/>
          <w:lang w:eastAsia="en-US"/>
        </w:rPr>
        <w:t>մ</w:t>
      </w:r>
      <w:r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E6597C">
        <w:rPr>
          <w:rFonts w:ascii="GHEA Grapalat" w:hAnsi="GHEA Grapalat" w:cs="Sylfaen"/>
          <w:sz w:val="20"/>
          <w:szCs w:val="24"/>
          <w:lang w:val="es-ES" w:eastAsia="en-US"/>
        </w:rPr>
        <w:t xml:space="preserve"> </w:t>
      </w:r>
      <w:r w:rsidRPr="00E6597C">
        <w:rPr>
          <w:rFonts w:ascii="GHEA Grapalat" w:hAnsi="GHEA Grapalat" w:cs="Sylfaen"/>
          <w:sz w:val="20"/>
          <w:lang w:val="ru-RU"/>
        </w:rPr>
        <w:t>ներկայաց</w:t>
      </w:r>
      <w:r w:rsidRPr="00E6597C">
        <w:rPr>
          <w:rFonts w:ascii="GHEA Grapalat" w:hAnsi="GHEA Grapalat" w:cs="Sylfaen"/>
          <w:sz w:val="20"/>
        </w:rPr>
        <w:t>վող</w:t>
      </w:r>
      <w:r w:rsidRPr="00E6597C">
        <w:rPr>
          <w:rFonts w:ascii="GHEA Grapalat" w:hAnsi="GHEA Grapalat" w:cs="Sylfaen"/>
          <w:sz w:val="20"/>
          <w:lang w:val="es-ES"/>
        </w:rPr>
        <w:t xml:space="preserve"> </w:t>
      </w:r>
      <w:r w:rsidRPr="00E6597C">
        <w:rPr>
          <w:rFonts w:ascii="GHEA Grapalat" w:hAnsi="GHEA Grapalat" w:cs="Sylfaen"/>
          <w:sz w:val="20"/>
          <w:lang w:val="ru-RU"/>
        </w:rPr>
        <w:t>գնային</w:t>
      </w:r>
      <w:r w:rsidRPr="00E6597C">
        <w:rPr>
          <w:rFonts w:ascii="GHEA Grapalat" w:hAnsi="GHEA Grapalat" w:cs="Sylfaen"/>
          <w:sz w:val="20"/>
          <w:lang w:val="es-ES"/>
        </w:rPr>
        <w:t xml:space="preserve"> </w:t>
      </w:r>
      <w:r w:rsidRPr="00E6597C">
        <w:rPr>
          <w:rFonts w:ascii="GHEA Grapalat" w:hAnsi="GHEA Grapalat" w:cs="Sylfaen"/>
          <w:sz w:val="20"/>
          <w:lang w:val="ru-RU"/>
        </w:rPr>
        <w:t>առաջարկում</w:t>
      </w:r>
      <w:r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E6597C">
        <w:rPr>
          <w:rFonts w:ascii="GHEA Grapalat" w:hAnsi="GHEA Grapalat" w:cs="Sylfaen"/>
          <w:sz w:val="20"/>
          <w:szCs w:val="24"/>
          <w:lang w:val="es-ES" w:eastAsia="en-US"/>
        </w:rPr>
        <w:t xml:space="preserve"> </w:t>
      </w:r>
    </w:p>
    <w:p w:rsidR="00C66BF2" w:rsidRPr="00E6597C" w:rsidRDefault="00C66BF2" w:rsidP="00C66BF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eastAsia="en-US"/>
        </w:rPr>
        <w:t>Մ</w:t>
      </w:r>
      <w:r w:rsidRPr="00E6597C">
        <w:rPr>
          <w:rFonts w:ascii="GHEA Grapalat" w:hAnsi="GHEA Grapalat" w:cs="Sylfaen"/>
          <w:sz w:val="20"/>
          <w:szCs w:val="24"/>
          <w:lang w:val="hy-AM" w:eastAsia="en-US"/>
        </w:rPr>
        <w:t>ասնակիցների գնային առաջարկների գնահատում</w:t>
      </w:r>
      <w:r w:rsidRPr="00E6597C">
        <w:rPr>
          <w:rFonts w:ascii="GHEA Grapalat" w:hAnsi="GHEA Grapalat" w:cs="Sylfaen"/>
          <w:sz w:val="20"/>
          <w:szCs w:val="24"/>
          <w:lang w:eastAsia="en-US"/>
        </w:rPr>
        <w:t>ն</w:t>
      </w:r>
      <w:r w:rsidRPr="00E6597C">
        <w:rPr>
          <w:rFonts w:ascii="GHEA Grapalat" w:hAnsi="GHEA Grapalat" w:cs="Sylfaen"/>
          <w:sz w:val="20"/>
          <w:szCs w:val="24"/>
          <w:lang w:val="hy-AM" w:eastAsia="en-US"/>
        </w:rPr>
        <w:t xml:space="preserve"> </w:t>
      </w:r>
      <w:r w:rsidRPr="00E6597C">
        <w:rPr>
          <w:rFonts w:ascii="GHEA Grapalat" w:hAnsi="GHEA Grapalat" w:cs="Sylfaen"/>
          <w:sz w:val="20"/>
          <w:szCs w:val="24"/>
          <w:lang w:eastAsia="en-US"/>
        </w:rPr>
        <w:t>ու</w:t>
      </w:r>
      <w:r w:rsidRPr="00E6597C">
        <w:rPr>
          <w:rFonts w:ascii="GHEA Grapalat" w:hAnsi="GHEA Grapalat" w:cs="Sylfaen"/>
          <w:sz w:val="20"/>
          <w:szCs w:val="24"/>
          <w:lang w:val="hy-AM" w:eastAsia="en-US"/>
        </w:rPr>
        <w:t xml:space="preserve"> համեմատումն իրականացվում </w:t>
      </w:r>
      <w:r w:rsidRPr="00E6597C">
        <w:rPr>
          <w:rFonts w:ascii="GHEA Grapalat" w:hAnsi="GHEA Grapalat" w:cs="Sylfaen"/>
          <w:sz w:val="20"/>
          <w:szCs w:val="24"/>
          <w:lang w:eastAsia="en-US"/>
        </w:rPr>
        <w:t>են</w:t>
      </w:r>
      <w:r w:rsidRPr="00E6597C">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C66BF2" w:rsidRPr="00E6597C" w:rsidRDefault="00C66BF2" w:rsidP="00C66BF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C66BF2" w:rsidRPr="00E6597C" w:rsidRDefault="00C66BF2" w:rsidP="00C66BF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արժեք </w:t>
      </w:r>
      <w:r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C66BF2" w:rsidRPr="00E6597C" w:rsidRDefault="00C66BF2" w:rsidP="00C66BF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գ. գնային առաջարկում չափաբաժնի համարը սխալ է նշված, սակայն </w:t>
      </w:r>
      <w:r>
        <w:rPr>
          <w:rFonts w:ascii="GHEA Grapalat" w:hAnsi="GHEA Grapalat" w:cs="Sylfaen"/>
          <w:sz w:val="20"/>
          <w:szCs w:val="24"/>
          <w:lang w:val="hy-AM" w:eastAsia="en-US"/>
        </w:rPr>
        <w:t xml:space="preserve">գնման առարկայի անվանումը </w:t>
      </w:r>
      <w:r w:rsidRPr="00E6597C">
        <w:rPr>
          <w:rFonts w:ascii="GHEA Grapalat" w:hAnsi="GHEA Grapalat" w:cs="Sylfaen"/>
          <w:sz w:val="20"/>
          <w:szCs w:val="24"/>
          <w:lang w:val="hy-AM" w:eastAsia="en-US"/>
        </w:rPr>
        <w:t xml:space="preserve"> ճիշտ է լրացված.</w:t>
      </w:r>
    </w:p>
    <w:p w:rsidR="00C66BF2" w:rsidRPr="00E6597C" w:rsidRDefault="00C66BF2" w:rsidP="00C66BF2">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C66BF2" w:rsidRPr="00E6597C" w:rsidRDefault="00C66BF2" w:rsidP="00C66BF2">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C66BF2" w:rsidRPr="00E6597C" w:rsidRDefault="00C66BF2" w:rsidP="00C66BF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rsidR="00C66BF2" w:rsidRPr="00E6597C" w:rsidRDefault="00C66BF2" w:rsidP="00C66BF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Pr="00E6597C">
        <w:rPr>
          <w:rFonts w:ascii="GHEA Grapalat" w:hAnsi="GHEA Grapalat"/>
          <w:sz w:val="20"/>
          <w:lang w:val="hy-AM"/>
        </w:rPr>
        <w:t>3</w:t>
      </w:r>
      <w:r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E6597C">
        <w:rPr>
          <w:rFonts w:ascii="GHEA Grapalat" w:hAnsi="GHEA Grapalat"/>
          <w:sz w:val="20"/>
          <w:lang w:val="hy-AM"/>
        </w:rPr>
        <w:t>առանց Հայաստանի Հանրա</w:t>
      </w:r>
      <w:r w:rsidRPr="00E6597C">
        <w:rPr>
          <w:rFonts w:ascii="GHEA Grapalat" w:hAnsi="GHEA Grapalat"/>
          <w:sz w:val="20"/>
          <w:lang w:val="hy-AM"/>
        </w:rPr>
        <w:softHyphen/>
        <w:t>պետության պետական բյուջե վճարվելիք ավելացված արժեքի հարկի գումարի հաշվարկման</w:t>
      </w:r>
      <w:r w:rsidRPr="00E6597C">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66BF2" w:rsidRPr="00E6597C" w:rsidRDefault="00C66BF2" w:rsidP="00C66BF2">
      <w:pPr>
        <w:pStyle w:val="23"/>
        <w:spacing w:line="240" w:lineRule="auto"/>
        <w:ind w:firstLine="567"/>
        <w:rPr>
          <w:rFonts w:ascii="GHEA Grapalat" w:hAnsi="GHEA Grapalat"/>
          <w:lang w:val="es-ES"/>
        </w:rPr>
      </w:pPr>
    </w:p>
    <w:p w:rsidR="00C66BF2" w:rsidRPr="00E6597C" w:rsidRDefault="00C66BF2" w:rsidP="00C66BF2">
      <w:pPr>
        <w:jc w:val="center"/>
        <w:rPr>
          <w:rFonts w:ascii="GHEA Grapalat" w:hAnsi="GHEA Grapalat"/>
          <w:b/>
          <w:sz w:val="20"/>
          <w:lang w:val="es-ES"/>
        </w:rPr>
      </w:pPr>
      <w:r w:rsidRPr="00E6597C">
        <w:rPr>
          <w:rFonts w:ascii="GHEA Grapalat" w:hAnsi="GHEA Grapalat"/>
          <w:b/>
          <w:sz w:val="20"/>
          <w:lang w:val="es-ES"/>
        </w:rPr>
        <w:lastRenderedPageBreak/>
        <w:t xml:space="preserve">6. </w:t>
      </w:r>
      <w:r w:rsidRPr="00E6597C">
        <w:rPr>
          <w:rFonts w:ascii="GHEA Grapalat" w:hAnsi="GHEA Grapalat"/>
          <w:b/>
          <w:sz w:val="20"/>
        </w:rPr>
        <w:t>ՀԱՅՏԻ</w:t>
      </w:r>
      <w:r w:rsidRPr="00E6597C">
        <w:rPr>
          <w:rFonts w:ascii="GHEA Grapalat" w:hAnsi="GHEA Grapalat"/>
          <w:b/>
          <w:sz w:val="20"/>
          <w:lang w:val="es-ES"/>
        </w:rPr>
        <w:t xml:space="preserve"> </w:t>
      </w:r>
      <w:r w:rsidRPr="00E6597C">
        <w:rPr>
          <w:rFonts w:ascii="GHEA Grapalat" w:hAnsi="GHEA Grapalat"/>
          <w:b/>
          <w:sz w:val="20"/>
        </w:rPr>
        <w:t>ԳՈՐԾՈՂՈՒԹՅԱՆ</w:t>
      </w:r>
      <w:r w:rsidRPr="00E6597C">
        <w:rPr>
          <w:rFonts w:ascii="GHEA Grapalat" w:hAnsi="GHEA Grapalat"/>
          <w:b/>
          <w:sz w:val="20"/>
          <w:lang w:val="es-ES"/>
        </w:rPr>
        <w:t xml:space="preserve"> </w:t>
      </w:r>
      <w:r w:rsidRPr="00E6597C">
        <w:rPr>
          <w:rFonts w:ascii="GHEA Grapalat" w:hAnsi="GHEA Grapalat"/>
          <w:b/>
          <w:sz w:val="20"/>
        </w:rPr>
        <w:t>ԺԱՄԿԵՏԸ</w:t>
      </w:r>
      <w:r w:rsidRPr="00E6597C">
        <w:rPr>
          <w:rFonts w:ascii="GHEA Grapalat" w:hAnsi="GHEA Grapalat"/>
          <w:b/>
          <w:sz w:val="20"/>
          <w:lang w:val="es-ES"/>
        </w:rPr>
        <w:t xml:space="preserve">, </w:t>
      </w:r>
      <w:r w:rsidRPr="00E6597C">
        <w:rPr>
          <w:rFonts w:ascii="GHEA Grapalat" w:hAnsi="GHEA Grapalat"/>
          <w:b/>
          <w:sz w:val="20"/>
        </w:rPr>
        <w:t>ՀԱՅՏԵՐՈՒՄ</w:t>
      </w:r>
      <w:r w:rsidRPr="00E6597C">
        <w:rPr>
          <w:rFonts w:ascii="GHEA Grapalat" w:hAnsi="GHEA Grapalat"/>
          <w:b/>
          <w:sz w:val="20"/>
          <w:lang w:val="es-ES"/>
        </w:rPr>
        <w:t xml:space="preserve"> </w:t>
      </w:r>
      <w:r w:rsidRPr="00E6597C">
        <w:rPr>
          <w:rFonts w:ascii="GHEA Grapalat" w:hAnsi="GHEA Grapalat"/>
          <w:b/>
          <w:sz w:val="20"/>
        </w:rPr>
        <w:t>ՓՈՓՈԽՈՒԹՅՈՒՆ</w:t>
      </w:r>
      <w:r w:rsidRPr="00E6597C">
        <w:rPr>
          <w:rFonts w:ascii="GHEA Grapalat" w:hAnsi="GHEA Grapalat"/>
          <w:b/>
          <w:sz w:val="20"/>
          <w:lang w:val="es-ES"/>
        </w:rPr>
        <w:t xml:space="preserve"> </w:t>
      </w:r>
      <w:r w:rsidRPr="00E6597C">
        <w:rPr>
          <w:rFonts w:ascii="GHEA Grapalat" w:hAnsi="GHEA Grapalat"/>
          <w:b/>
          <w:sz w:val="20"/>
        </w:rPr>
        <w:t>ԿԱՏԱՐԵԼՈՒ</w:t>
      </w:r>
    </w:p>
    <w:p w:rsidR="00C66BF2" w:rsidRPr="00E6597C" w:rsidRDefault="00C66BF2" w:rsidP="00C66BF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rsidR="00C66BF2" w:rsidRPr="00E6597C" w:rsidRDefault="00C66BF2" w:rsidP="00C66BF2">
      <w:pPr>
        <w:pStyle w:val="a3"/>
        <w:spacing w:line="240" w:lineRule="auto"/>
        <w:ind w:firstLine="567"/>
        <w:rPr>
          <w:rFonts w:ascii="GHEA Grapalat" w:hAnsi="GHEA Grapalat"/>
          <w:b/>
          <w:lang w:val="af-ZA"/>
        </w:rPr>
      </w:pPr>
    </w:p>
    <w:p w:rsidR="00C66BF2" w:rsidRPr="00E6597C" w:rsidRDefault="00C66BF2" w:rsidP="00C66BF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6.1</w:t>
      </w:r>
      <w:r w:rsidRPr="00E6597C">
        <w:rPr>
          <w:rFonts w:ascii="GHEA Grapalat" w:hAnsi="GHEA Grapalat"/>
          <w:lang w:val="af-ZA"/>
        </w:rPr>
        <w:t xml:space="preserve">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31-</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վավեր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Օրենքին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պայմանագրի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կնքումը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ասնակցի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կողմից</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վերցնելը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մերժումը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սույն </w:t>
      </w:r>
      <w:r w:rsidRPr="00E6597C">
        <w:rPr>
          <w:rFonts w:ascii="GHEA Grapalat" w:hAnsi="GHEA Grapalat" w:cs="Sylfaen"/>
          <w:i w:val="0"/>
          <w:szCs w:val="24"/>
          <w:lang w:val="ru-RU"/>
        </w:rPr>
        <w:t>ընթացակարգը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չկայացած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հայտարարվելը։</w:t>
      </w:r>
    </w:p>
    <w:p w:rsidR="00C66BF2" w:rsidRPr="00E6597C" w:rsidRDefault="00C66BF2" w:rsidP="00C66BF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6.2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31-</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ասնակիցը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1-ին մասի 4.2 </w:t>
      </w:r>
      <w:r w:rsidRPr="00E6597C">
        <w:rPr>
          <w:rFonts w:ascii="GHEA Grapalat" w:hAnsi="GHEA Grapalat" w:cs="Sylfaen"/>
          <w:i w:val="0"/>
          <w:szCs w:val="24"/>
          <w:lang w:val="ru-RU"/>
        </w:rPr>
        <w:t>կետում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նշված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վերջնաժամկետը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վերցնել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իր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p>
    <w:p w:rsidR="00C66BF2" w:rsidRPr="00E6597C" w:rsidRDefault="00C66BF2" w:rsidP="00C66BF2">
      <w:pPr>
        <w:ind w:firstLine="567"/>
        <w:jc w:val="center"/>
        <w:rPr>
          <w:rFonts w:ascii="GHEA Grapalat" w:hAnsi="GHEA Grapalat"/>
          <w:b/>
          <w:sz w:val="20"/>
          <w:lang w:val="af-ZA"/>
        </w:rPr>
      </w:pPr>
    </w:p>
    <w:p w:rsidR="00C66BF2" w:rsidRPr="00E6597C" w:rsidRDefault="00C66BF2" w:rsidP="00C66BF2">
      <w:pPr>
        <w:ind w:firstLine="567"/>
        <w:jc w:val="center"/>
        <w:rPr>
          <w:rFonts w:ascii="GHEA Grapalat" w:hAnsi="GHEA Grapalat"/>
          <w:b/>
          <w:sz w:val="20"/>
          <w:lang w:val="af-ZA"/>
        </w:rPr>
      </w:pPr>
      <w:r w:rsidRPr="00E6597C">
        <w:rPr>
          <w:rFonts w:ascii="GHEA Grapalat" w:hAnsi="GHEA Grapalat"/>
          <w:b/>
          <w:sz w:val="20"/>
          <w:lang w:val="af-ZA"/>
        </w:rPr>
        <w:t xml:space="preserve">7. </w:t>
      </w:r>
      <w:r w:rsidRPr="00E6597C">
        <w:rPr>
          <w:rFonts w:ascii="GHEA Grapalat" w:hAnsi="GHEA Grapalat" w:cs="Sylfaen"/>
          <w:b/>
          <w:sz w:val="20"/>
          <w:lang w:val="es-ES"/>
        </w:rPr>
        <w:t>ՀԱՅՏԻ</w:t>
      </w:r>
      <w:r w:rsidRPr="00E6597C">
        <w:rPr>
          <w:rFonts w:ascii="GHEA Grapalat" w:hAnsi="GHEA Grapalat" w:cs="Times Armenian"/>
          <w:b/>
          <w:sz w:val="20"/>
          <w:lang w:val="af-ZA"/>
        </w:rPr>
        <w:t xml:space="preserve"> </w:t>
      </w:r>
      <w:r w:rsidRPr="00E6597C">
        <w:rPr>
          <w:rFonts w:ascii="GHEA Grapalat" w:hAnsi="GHEA Grapalat" w:cs="Sylfaen"/>
          <w:b/>
          <w:sz w:val="20"/>
          <w:lang w:val="es-ES"/>
        </w:rPr>
        <w:t>ԱՊԱՀՈՎՈՒՄԸ</w:t>
      </w:r>
      <w:r w:rsidRPr="00E6597C">
        <w:rPr>
          <w:rFonts w:ascii="GHEA Grapalat" w:hAnsi="GHEA Grapalat" w:cs="Times Armenian"/>
          <w:b/>
          <w:color w:val="FFFFFF"/>
          <w:sz w:val="20"/>
          <w:lang w:val="af-ZA"/>
        </w:rPr>
        <w:t xml:space="preserve"> </w:t>
      </w:r>
    </w:p>
    <w:p w:rsidR="00C66BF2" w:rsidRPr="00EE4168" w:rsidRDefault="00C66BF2" w:rsidP="00C66BF2">
      <w:pPr>
        <w:ind w:firstLine="567"/>
        <w:jc w:val="both"/>
        <w:rPr>
          <w:rFonts w:asciiTheme="minorHAnsi" w:hAnsiTheme="minorHAnsi"/>
          <w:b/>
          <w:sz w:val="20"/>
          <w:lang w:val="hy-AM"/>
        </w:rPr>
      </w:pPr>
    </w:p>
    <w:p w:rsidR="00C66BF2" w:rsidRPr="00E6597C" w:rsidRDefault="00C66BF2" w:rsidP="00C66BF2">
      <w:pPr>
        <w:ind w:firstLine="567"/>
        <w:jc w:val="both"/>
        <w:rPr>
          <w:rFonts w:ascii="GHEA Grapalat" w:hAnsi="GHEA Grapalat"/>
          <w:sz w:val="20"/>
          <w:szCs w:val="20"/>
          <w:lang w:val="af-ZA"/>
        </w:rPr>
      </w:pPr>
      <w:r w:rsidRPr="00E6597C">
        <w:rPr>
          <w:rFonts w:ascii="GHEA Grapalat" w:hAnsi="GHEA Grapalat"/>
          <w:sz w:val="20"/>
          <w:lang w:val="af-ZA"/>
        </w:rPr>
        <w:t xml:space="preserve">7.1 </w:t>
      </w:r>
      <w:r w:rsidRPr="00E6597C">
        <w:rPr>
          <w:rFonts w:ascii="GHEA Grapalat" w:hAnsi="GHEA Grapalat" w:cs="Sylfaen"/>
          <w:sz w:val="20"/>
          <w:lang w:val="ru-RU"/>
        </w:rPr>
        <w:t>Մասնակիցը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հայտով</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կարգով </w:t>
      </w:r>
      <w:r w:rsidRPr="00E6597C">
        <w:rPr>
          <w:rFonts w:ascii="GHEA Grapalat" w:hAnsi="GHEA Grapalat" w:cs="Sylfaen"/>
          <w:bCs/>
          <w:sz w:val="20"/>
          <w:szCs w:val="20"/>
        </w:rPr>
        <w:t>ներկայացնում</w:t>
      </w:r>
      <w:r w:rsidRPr="00E6597C">
        <w:rPr>
          <w:rFonts w:ascii="GHEA Grapalat" w:hAnsi="GHEA Grapalat" w:cs="Sylfaen"/>
          <w:bCs/>
          <w:sz w:val="20"/>
          <w:szCs w:val="20"/>
          <w:lang w:val="af-ZA"/>
        </w:rPr>
        <w:t xml:space="preserve"> </w:t>
      </w:r>
      <w:r w:rsidRPr="00E6597C">
        <w:rPr>
          <w:rFonts w:ascii="GHEA Grapalat" w:hAnsi="GHEA Grapalat" w:cs="Sylfaen"/>
          <w:bCs/>
          <w:sz w:val="20"/>
          <w:szCs w:val="20"/>
        </w:rPr>
        <w:t>է</w:t>
      </w:r>
      <w:r w:rsidRPr="00E6597C">
        <w:rPr>
          <w:rFonts w:ascii="GHEA Grapalat" w:hAnsi="GHEA Grapalat" w:cs="Sylfaen"/>
          <w:bCs/>
          <w:sz w:val="20"/>
          <w:szCs w:val="20"/>
          <w:lang w:val="af-ZA"/>
        </w:rPr>
        <w:t xml:space="preserve"> </w:t>
      </w:r>
      <w:r w:rsidRPr="00E6597C">
        <w:rPr>
          <w:rFonts w:ascii="GHEA Grapalat" w:hAnsi="GHEA Grapalat" w:cs="Sylfaen"/>
          <w:bCs/>
          <w:sz w:val="20"/>
          <w:szCs w:val="20"/>
        </w:rPr>
        <w:t>հայտի</w:t>
      </w:r>
      <w:r w:rsidRPr="00E6597C">
        <w:rPr>
          <w:rFonts w:ascii="GHEA Grapalat" w:hAnsi="GHEA Grapalat" w:cs="Sylfaen"/>
          <w:bCs/>
          <w:sz w:val="20"/>
          <w:szCs w:val="20"/>
          <w:lang w:val="af-ZA"/>
        </w:rPr>
        <w:t xml:space="preserve"> </w:t>
      </w:r>
      <w:r w:rsidRPr="00E6597C">
        <w:rPr>
          <w:rFonts w:ascii="GHEA Grapalat" w:hAnsi="GHEA Grapalat" w:cs="Sylfaen"/>
          <w:bCs/>
          <w:sz w:val="20"/>
          <w:szCs w:val="20"/>
        </w:rPr>
        <w:t>ապահովում</w:t>
      </w:r>
      <w:r w:rsidRPr="00E6597C">
        <w:rPr>
          <w:rFonts w:ascii="GHEA Grapalat" w:hAnsi="GHEA Grapalat" w:cs="Sylfaen"/>
          <w:bCs/>
          <w:sz w:val="20"/>
          <w:szCs w:val="20"/>
          <w:lang w:val="af-ZA"/>
        </w:rPr>
        <w:t>:</w:t>
      </w:r>
      <w:r w:rsidRPr="00E6597C">
        <w:rPr>
          <w:rFonts w:ascii="GHEA Grapalat" w:hAnsi="GHEA Grapalat"/>
          <w:sz w:val="20"/>
          <w:szCs w:val="20"/>
          <w:lang w:val="af-ZA"/>
        </w:rPr>
        <w:t xml:space="preserve"> </w:t>
      </w:r>
    </w:p>
    <w:p w:rsidR="00C66BF2" w:rsidRPr="00E6597C" w:rsidRDefault="00C66BF2" w:rsidP="00C66BF2">
      <w:pPr>
        <w:ind w:firstLine="567"/>
        <w:jc w:val="both"/>
        <w:rPr>
          <w:rFonts w:ascii="GHEA Grapalat" w:hAnsi="GHEA Grapalat" w:cs="Sylfaen"/>
          <w:sz w:val="20"/>
          <w:szCs w:val="20"/>
          <w:lang w:val="af-ZA"/>
        </w:rPr>
      </w:pPr>
      <w:r w:rsidRPr="001273DE">
        <w:rPr>
          <w:rFonts w:ascii="GHEA Grapalat" w:hAnsi="GHEA Grapalat" w:cs="Sylfaen"/>
          <w:b/>
          <w:sz w:val="20"/>
          <w:szCs w:val="20"/>
        </w:rPr>
        <w:t>Հայտի</w:t>
      </w:r>
      <w:r w:rsidRPr="001273DE">
        <w:rPr>
          <w:rFonts w:ascii="GHEA Grapalat" w:hAnsi="GHEA Grapalat" w:cs="Sylfaen"/>
          <w:b/>
          <w:sz w:val="20"/>
          <w:szCs w:val="20"/>
          <w:lang w:val="af-ZA"/>
        </w:rPr>
        <w:t xml:space="preserve"> </w:t>
      </w:r>
      <w:r w:rsidRPr="001273DE">
        <w:rPr>
          <w:rFonts w:ascii="GHEA Grapalat" w:hAnsi="GHEA Grapalat" w:cs="Sylfaen"/>
          <w:b/>
          <w:sz w:val="20"/>
          <w:szCs w:val="20"/>
        </w:rPr>
        <w:t>ապահովումը</w:t>
      </w:r>
      <w:r w:rsidRPr="001273DE">
        <w:rPr>
          <w:rFonts w:ascii="GHEA Grapalat" w:hAnsi="GHEA Grapalat" w:cs="Sylfaen"/>
          <w:b/>
          <w:sz w:val="20"/>
          <w:szCs w:val="20"/>
          <w:lang w:val="af-ZA"/>
        </w:rPr>
        <w:t xml:space="preserve"> </w:t>
      </w:r>
      <w:r w:rsidRPr="001273DE">
        <w:rPr>
          <w:rFonts w:ascii="GHEA Grapalat" w:hAnsi="GHEA Grapalat" w:cs="Sylfaen"/>
          <w:b/>
          <w:sz w:val="20"/>
          <w:szCs w:val="20"/>
        </w:rPr>
        <w:t>ներկայացվում</w:t>
      </w:r>
      <w:r w:rsidRPr="001273DE">
        <w:rPr>
          <w:rFonts w:ascii="GHEA Grapalat" w:hAnsi="GHEA Grapalat" w:cs="Sylfaen"/>
          <w:b/>
          <w:sz w:val="20"/>
          <w:szCs w:val="20"/>
          <w:lang w:val="af-ZA"/>
        </w:rPr>
        <w:t xml:space="preserve"> </w:t>
      </w:r>
      <w:r w:rsidRPr="001273DE">
        <w:rPr>
          <w:rFonts w:ascii="GHEA Grapalat" w:hAnsi="GHEA Grapalat" w:cs="Sylfaen"/>
          <w:b/>
          <w:sz w:val="20"/>
          <w:szCs w:val="20"/>
        </w:rPr>
        <w:t>է</w:t>
      </w:r>
      <w:r w:rsidRPr="001273DE">
        <w:rPr>
          <w:rFonts w:ascii="GHEA Grapalat" w:hAnsi="GHEA Grapalat" w:cs="Sylfaen"/>
          <w:b/>
          <w:sz w:val="20"/>
          <w:szCs w:val="20"/>
          <w:lang w:val="af-ZA"/>
        </w:rPr>
        <w:t xml:space="preserve"> </w:t>
      </w:r>
      <w:r w:rsidRPr="001273DE">
        <w:rPr>
          <w:rFonts w:ascii="GHEA Grapalat" w:hAnsi="GHEA Grapalat" w:cs="Sylfaen"/>
          <w:b/>
          <w:sz w:val="20"/>
          <w:szCs w:val="20"/>
        </w:rPr>
        <w:t>բանկային</w:t>
      </w:r>
      <w:r w:rsidRPr="001273DE">
        <w:rPr>
          <w:rFonts w:ascii="GHEA Grapalat" w:hAnsi="GHEA Grapalat" w:cs="Sylfaen"/>
          <w:b/>
          <w:sz w:val="20"/>
          <w:szCs w:val="20"/>
          <w:lang w:val="af-ZA"/>
        </w:rPr>
        <w:t xml:space="preserve"> </w:t>
      </w:r>
      <w:r w:rsidRPr="001273DE">
        <w:rPr>
          <w:rFonts w:ascii="GHEA Grapalat" w:hAnsi="GHEA Grapalat" w:cs="Sylfaen"/>
          <w:b/>
          <w:sz w:val="20"/>
          <w:szCs w:val="20"/>
        </w:rPr>
        <w:t>երաշխիքի</w:t>
      </w:r>
      <w:r w:rsidRPr="001273DE">
        <w:rPr>
          <w:rFonts w:ascii="GHEA Grapalat" w:hAnsi="GHEA Grapalat" w:cs="Sylfaen"/>
          <w:b/>
          <w:sz w:val="20"/>
          <w:szCs w:val="20"/>
          <w:lang w:val="af-ZA"/>
        </w:rPr>
        <w:t xml:space="preserve"> (հավելված 3) </w:t>
      </w:r>
      <w:r w:rsidRPr="001273DE">
        <w:rPr>
          <w:rFonts w:ascii="GHEA Grapalat" w:hAnsi="GHEA Grapalat" w:cs="Sylfaen"/>
          <w:b/>
          <w:sz w:val="20"/>
          <w:szCs w:val="20"/>
        </w:rPr>
        <w:t>կամ</w:t>
      </w:r>
      <w:r w:rsidRPr="001273DE">
        <w:rPr>
          <w:rFonts w:ascii="GHEA Grapalat" w:hAnsi="GHEA Grapalat" w:cs="Sylfaen"/>
          <w:b/>
          <w:sz w:val="20"/>
          <w:szCs w:val="20"/>
          <w:lang w:val="af-ZA"/>
        </w:rPr>
        <w:t xml:space="preserve"> </w:t>
      </w:r>
      <w:r w:rsidRPr="001273DE">
        <w:rPr>
          <w:rFonts w:ascii="GHEA Grapalat" w:hAnsi="GHEA Grapalat" w:cs="Sylfaen"/>
          <w:b/>
          <w:sz w:val="20"/>
          <w:szCs w:val="20"/>
        </w:rPr>
        <w:t>կանխիկ</w:t>
      </w:r>
      <w:r w:rsidRPr="001273DE">
        <w:rPr>
          <w:rFonts w:ascii="GHEA Grapalat" w:hAnsi="GHEA Grapalat" w:cs="Sylfaen"/>
          <w:b/>
          <w:sz w:val="20"/>
          <w:szCs w:val="20"/>
          <w:lang w:val="af-ZA"/>
        </w:rPr>
        <w:t xml:space="preserve"> </w:t>
      </w:r>
      <w:r w:rsidRPr="001273DE">
        <w:rPr>
          <w:rFonts w:ascii="GHEA Grapalat" w:hAnsi="GHEA Grapalat" w:cs="Sylfaen"/>
          <w:b/>
          <w:sz w:val="20"/>
          <w:szCs w:val="20"/>
        </w:rPr>
        <w:t>փողի</w:t>
      </w:r>
      <w:r w:rsidRPr="001273DE">
        <w:rPr>
          <w:rFonts w:ascii="GHEA Grapalat" w:hAnsi="GHEA Grapalat" w:cs="Sylfaen"/>
          <w:b/>
          <w:sz w:val="20"/>
          <w:szCs w:val="20"/>
          <w:lang w:val="af-ZA"/>
        </w:rPr>
        <w:t xml:space="preserve"> </w:t>
      </w:r>
      <w:r w:rsidRPr="001273DE">
        <w:rPr>
          <w:rFonts w:ascii="GHEA Grapalat" w:hAnsi="GHEA Grapalat" w:cs="Sylfaen"/>
          <w:b/>
          <w:sz w:val="20"/>
          <w:szCs w:val="20"/>
        </w:rPr>
        <w:t>ձևով</w:t>
      </w:r>
      <w:r w:rsidRPr="001273DE">
        <w:rPr>
          <w:rFonts w:ascii="GHEA Grapalat" w:hAnsi="GHEA Grapalat" w:cs="Sylfaen"/>
          <w:b/>
          <w:sz w:val="20"/>
          <w:szCs w:val="20"/>
          <w:lang w:val="af-ZA"/>
        </w:rPr>
        <w:t xml:space="preserve">, </w:t>
      </w:r>
      <w:r w:rsidRPr="001273DE">
        <w:rPr>
          <w:rFonts w:ascii="GHEA Grapalat" w:hAnsi="GHEA Grapalat" w:cs="Sylfaen"/>
          <w:b/>
          <w:sz w:val="20"/>
          <w:szCs w:val="20"/>
        </w:rPr>
        <w:t>որի</w:t>
      </w:r>
      <w:r w:rsidRPr="001273DE">
        <w:rPr>
          <w:rFonts w:ascii="GHEA Grapalat" w:hAnsi="GHEA Grapalat" w:cs="Sylfaen"/>
          <w:b/>
          <w:sz w:val="20"/>
          <w:szCs w:val="20"/>
          <w:lang w:val="af-ZA"/>
        </w:rPr>
        <w:t xml:space="preserve"> </w:t>
      </w:r>
      <w:r w:rsidRPr="001273DE">
        <w:rPr>
          <w:rFonts w:ascii="GHEA Grapalat" w:hAnsi="GHEA Grapalat" w:cs="Sylfaen"/>
          <w:b/>
          <w:sz w:val="20"/>
          <w:szCs w:val="20"/>
        </w:rPr>
        <w:t>չափը</w:t>
      </w:r>
      <w:r w:rsidRPr="001273DE">
        <w:rPr>
          <w:rFonts w:ascii="GHEA Grapalat" w:hAnsi="GHEA Grapalat" w:cs="Sylfaen"/>
          <w:b/>
          <w:sz w:val="20"/>
          <w:szCs w:val="20"/>
          <w:lang w:val="af-ZA"/>
        </w:rPr>
        <w:t xml:space="preserve"> </w:t>
      </w:r>
      <w:r w:rsidRPr="001273DE">
        <w:rPr>
          <w:rFonts w:ascii="GHEA Grapalat" w:hAnsi="GHEA Grapalat" w:cs="Sylfaen"/>
          <w:b/>
          <w:sz w:val="20"/>
          <w:szCs w:val="20"/>
        </w:rPr>
        <w:t>հավասար</w:t>
      </w:r>
      <w:r w:rsidRPr="001273DE">
        <w:rPr>
          <w:rFonts w:ascii="GHEA Grapalat" w:hAnsi="GHEA Grapalat" w:cs="Sylfaen"/>
          <w:b/>
          <w:sz w:val="20"/>
          <w:szCs w:val="20"/>
          <w:lang w:val="af-ZA"/>
        </w:rPr>
        <w:t xml:space="preserve"> </w:t>
      </w:r>
      <w:r w:rsidRPr="001273DE">
        <w:rPr>
          <w:rFonts w:ascii="GHEA Grapalat" w:hAnsi="GHEA Grapalat" w:cs="Sylfaen"/>
          <w:b/>
          <w:sz w:val="20"/>
          <w:szCs w:val="20"/>
        </w:rPr>
        <w:t>է</w:t>
      </w:r>
      <w:r w:rsidRPr="001273DE">
        <w:rPr>
          <w:rFonts w:ascii="GHEA Grapalat" w:hAnsi="GHEA Grapalat" w:cs="Sylfaen"/>
          <w:b/>
          <w:sz w:val="20"/>
          <w:szCs w:val="20"/>
          <w:lang w:val="af-ZA"/>
        </w:rPr>
        <w:t xml:space="preserve"> </w:t>
      </w:r>
      <w:r w:rsidRPr="001273DE">
        <w:rPr>
          <w:rFonts w:ascii="GHEA Grapalat" w:hAnsi="GHEA Grapalat" w:cs="Sylfaen"/>
          <w:b/>
          <w:sz w:val="20"/>
          <w:szCs w:val="20"/>
        </w:rPr>
        <w:t>մասնակցի</w:t>
      </w:r>
      <w:r w:rsidRPr="001273DE">
        <w:rPr>
          <w:rFonts w:ascii="GHEA Grapalat" w:hAnsi="GHEA Grapalat" w:cs="Sylfaen"/>
          <w:b/>
          <w:sz w:val="20"/>
          <w:szCs w:val="20"/>
          <w:lang w:val="af-ZA"/>
        </w:rPr>
        <w:t xml:space="preserve"> </w:t>
      </w:r>
      <w:r w:rsidRPr="001273DE">
        <w:rPr>
          <w:rFonts w:ascii="GHEA Grapalat" w:hAnsi="GHEA Grapalat" w:cs="Sylfaen"/>
          <w:b/>
          <w:sz w:val="20"/>
          <w:szCs w:val="20"/>
        </w:rPr>
        <w:t>գնային</w:t>
      </w:r>
      <w:r w:rsidRPr="001273DE">
        <w:rPr>
          <w:rFonts w:ascii="GHEA Grapalat" w:hAnsi="GHEA Grapalat" w:cs="Sylfaen"/>
          <w:b/>
          <w:sz w:val="20"/>
          <w:szCs w:val="20"/>
          <w:lang w:val="af-ZA"/>
        </w:rPr>
        <w:t xml:space="preserve"> </w:t>
      </w:r>
      <w:r w:rsidRPr="001273DE">
        <w:rPr>
          <w:rFonts w:ascii="GHEA Grapalat" w:hAnsi="GHEA Grapalat" w:cs="Sylfaen"/>
          <w:b/>
          <w:sz w:val="20"/>
          <w:szCs w:val="20"/>
        </w:rPr>
        <w:t>առաջարկի</w:t>
      </w:r>
      <w:r w:rsidRPr="001273DE">
        <w:rPr>
          <w:rFonts w:ascii="GHEA Grapalat" w:hAnsi="GHEA Grapalat" w:cs="Sylfaen"/>
          <w:b/>
          <w:sz w:val="20"/>
          <w:szCs w:val="20"/>
          <w:lang w:val="af-ZA"/>
        </w:rPr>
        <w:t xml:space="preserve"> </w:t>
      </w:r>
      <w:r w:rsidRPr="001273DE">
        <w:rPr>
          <w:rFonts w:ascii="GHEA Grapalat" w:hAnsi="GHEA Grapalat" w:cs="Sylfaen"/>
          <w:b/>
          <w:sz w:val="20"/>
          <w:szCs w:val="20"/>
        </w:rPr>
        <w:t>հինգ</w:t>
      </w:r>
      <w:r w:rsidRPr="001273DE">
        <w:rPr>
          <w:rFonts w:ascii="GHEA Grapalat" w:hAnsi="GHEA Grapalat" w:cs="Sylfaen"/>
          <w:b/>
          <w:sz w:val="20"/>
          <w:szCs w:val="20"/>
          <w:lang w:val="af-ZA"/>
        </w:rPr>
        <w:t xml:space="preserve"> </w:t>
      </w:r>
      <w:r w:rsidRPr="001273DE">
        <w:rPr>
          <w:rFonts w:ascii="GHEA Grapalat" w:hAnsi="GHEA Grapalat" w:cs="Sylfaen"/>
          <w:b/>
          <w:sz w:val="20"/>
          <w:szCs w:val="20"/>
        </w:rPr>
        <w:t>տոկոսին</w:t>
      </w:r>
      <w:r w:rsidRPr="001273DE">
        <w:rPr>
          <w:rFonts w:ascii="GHEA Grapalat" w:hAnsi="GHEA Grapalat" w:cs="Sylfaen"/>
          <w:b/>
          <w:sz w:val="20"/>
          <w:szCs w:val="20"/>
          <w:lang w:val="af-ZA"/>
        </w:rPr>
        <w:t>:</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մասնակիցը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հայտի</w:t>
      </w:r>
      <w:r w:rsidRPr="00E6597C">
        <w:rPr>
          <w:rFonts w:ascii="GHEA Grapalat" w:hAnsi="GHEA Grapalat" w:cs="Sylfaen"/>
          <w:sz w:val="20"/>
          <w:szCs w:val="20"/>
          <w:lang w:val="af-ZA"/>
        </w:rPr>
        <w:t xml:space="preserve"> </w:t>
      </w:r>
      <w:r w:rsidRPr="00E6597C">
        <w:rPr>
          <w:rFonts w:ascii="GHEA Grapalat" w:hAnsi="GHEA Grapalat" w:cs="Sylfaen"/>
          <w:sz w:val="20"/>
          <w:szCs w:val="20"/>
        </w:rPr>
        <w:t>ապահովումը</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ներկայացրել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չափից</w:t>
      </w:r>
      <w:r w:rsidRPr="00E6597C">
        <w:rPr>
          <w:rFonts w:ascii="GHEA Grapalat" w:hAnsi="GHEA Grapalat" w:cs="Sylfaen"/>
          <w:sz w:val="20"/>
          <w:szCs w:val="20"/>
          <w:lang w:val="af-ZA"/>
        </w:rPr>
        <w:t xml:space="preserve"> </w:t>
      </w:r>
      <w:r w:rsidRPr="00E6597C">
        <w:rPr>
          <w:rFonts w:ascii="GHEA Grapalat" w:hAnsi="GHEA Grapalat" w:cs="Sylfaen"/>
          <w:sz w:val="20"/>
          <w:szCs w:val="20"/>
        </w:rPr>
        <w:t>ավելի</w:t>
      </w:r>
      <w:r w:rsidRPr="00E6597C">
        <w:rPr>
          <w:rFonts w:ascii="GHEA Grapalat" w:hAnsi="GHEA Grapalat" w:cs="Sylfaen"/>
          <w:sz w:val="20"/>
          <w:szCs w:val="20"/>
          <w:lang w:val="af-ZA"/>
        </w:rPr>
        <w:t xml:space="preserve">, </w:t>
      </w:r>
      <w:r w:rsidRPr="00E6597C">
        <w:rPr>
          <w:rFonts w:ascii="GHEA Grapalat" w:hAnsi="GHEA Grapalat" w:cs="Sylfaen"/>
          <w:sz w:val="20"/>
          <w:szCs w:val="20"/>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համարվում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հրավերի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բավարարող</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ենթակա</w:t>
      </w:r>
      <w:r w:rsidRPr="00E6597C">
        <w:rPr>
          <w:rFonts w:ascii="GHEA Grapalat" w:hAnsi="GHEA Grapalat" w:cs="Sylfaen"/>
          <w:sz w:val="20"/>
          <w:szCs w:val="20"/>
          <w:lang w:val="af-ZA"/>
        </w:rPr>
        <w:t xml:space="preserve"> </w:t>
      </w:r>
      <w:r w:rsidRPr="00E6597C">
        <w:rPr>
          <w:rFonts w:ascii="GHEA Grapalat" w:hAnsi="GHEA Grapalat" w:cs="Sylfaen"/>
          <w:sz w:val="20"/>
          <w:szCs w:val="20"/>
        </w:rPr>
        <w:t>չէ</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մերժման</w:t>
      </w:r>
      <w:r w:rsidRPr="00E6597C">
        <w:rPr>
          <w:rFonts w:ascii="GHEA Grapalat" w:hAnsi="GHEA Grapalat" w:cs="Sylfaen"/>
          <w:sz w:val="20"/>
          <w:szCs w:val="20"/>
          <w:lang w:val="af-ZA"/>
        </w:rPr>
        <w:t>:</w:t>
      </w:r>
    </w:p>
    <w:p w:rsidR="00C66BF2" w:rsidRPr="0059233C" w:rsidRDefault="00C66BF2" w:rsidP="00C66BF2">
      <w:pPr>
        <w:ind w:firstLine="567"/>
        <w:jc w:val="both"/>
        <w:rPr>
          <w:rFonts w:ascii="GHEA Grapalat" w:hAnsi="GHEA Grapalat" w:cs="Sylfaen"/>
          <w:b/>
          <w:sz w:val="20"/>
          <w:szCs w:val="20"/>
          <w:lang w:val="af-ZA"/>
        </w:rPr>
      </w:pPr>
      <w:r w:rsidRPr="0059233C">
        <w:rPr>
          <w:rFonts w:ascii="GHEA Grapalat" w:hAnsi="GHEA Grapalat"/>
          <w:b/>
          <w:sz w:val="20"/>
          <w:szCs w:val="20"/>
        </w:rPr>
        <w:t>Կանխիկ</w:t>
      </w:r>
      <w:r w:rsidRPr="0059233C">
        <w:rPr>
          <w:rFonts w:ascii="GHEA Grapalat" w:hAnsi="GHEA Grapalat"/>
          <w:b/>
          <w:sz w:val="20"/>
          <w:szCs w:val="20"/>
          <w:lang w:val="af-ZA"/>
        </w:rPr>
        <w:t xml:space="preserve"> </w:t>
      </w:r>
      <w:r w:rsidRPr="0059233C">
        <w:rPr>
          <w:rFonts w:ascii="GHEA Grapalat" w:hAnsi="GHEA Grapalat"/>
          <w:b/>
          <w:sz w:val="20"/>
          <w:szCs w:val="20"/>
        </w:rPr>
        <w:t>փողի</w:t>
      </w:r>
      <w:r w:rsidRPr="0059233C">
        <w:rPr>
          <w:rFonts w:ascii="GHEA Grapalat" w:hAnsi="GHEA Grapalat"/>
          <w:b/>
          <w:sz w:val="20"/>
          <w:szCs w:val="20"/>
          <w:lang w:val="af-ZA"/>
        </w:rPr>
        <w:t xml:space="preserve"> </w:t>
      </w:r>
      <w:r w:rsidRPr="0059233C">
        <w:rPr>
          <w:rFonts w:ascii="GHEA Grapalat" w:hAnsi="GHEA Grapalat"/>
          <w:b/>
          <w:sz w:val="20"/>
          <w:szCs w:val="20"/>
        </w:rPr>
        <w:t>ձևով</w:t>
      </w:r>
      <w:r w:rsidRPr="0059233C">
        <w:rPr>
          <w:rFonts w:ascii="GHEA Grapalat" w:hAnsi="GHEA Grapalat"/>
          <w:b/>
          <w:sz w:val="20"/>
          <w:szCs w:val="20"/>
          <w:lang w:val="af-ZA"/>
        </w:rPr>
        <w:t xml:space="preserve"> </w:t>
      </w:r>
      <w:r w:rsidRPr="0059233C">
        <w:rPr>
          <w:rFonts w:ascii="GHEA Grapalat" w:hAnsi="GHEA Grapalat"/>
          <w:b/>
          <w:sz w:val="20"/>
          <w:szCs w:val="20"/>
        </w:rPr>
        <w:t>ներկայացված</w:t>
      </w:r>
      <w:r w:rsidRPr="0059233C">
        <w:rPr>
          <w:rFonts w:ascii="GHEA Grapalat" w:hAnsi="GHEA Grapalat"/>
          <w:b/>
          <w:sz w:val="20"/>
          <w:szCs w:val="20"/>
          <w:lang w:val="af-ZA"/>
        </w:rPr>
        <w:t xml:space="preserve"> </w:t>
      </w:r>
      <w:r w:rsidRPr="0059233C">
        <w:rPr>
          <w:rFonts w:ascii="GHEA Grapalat" w:hAnsi="GHEA Grapalat"/>
          <w:b/>
          <w:sz w:val="20"/>
          <w:szCs w:val="20"/>
        </w:rPr>
        <w:t>հայտի</w:t>
      </w:r>
      <w:r w:rsidRPr="0059233C">
        <w:rPr>
          <w:rFonts w:ascii="GHEA Grapalat" w:hAnsi="GHEA Grapalat"/>
          <w:b/>
          <w:sz w:val="20"/>
          <w:szCs w:val="20"/>
          <w:lang w:val="af-ZA"/>
        </w:rPr>
        <w:t xml:space="preserve"> </w:t>
      </w:r>
      <w:r w:rsidRPr="0059233C">
        <w:rPr>
          <w:rFonts w:ascii="GHEA Grapalat" w:hAnsi="GHEA Grapalat"/>
          <w:b/>
          <w:sz w:val="20"/>
          <w:szCs w:val="20"/>
        </w:rPr>
        <w:t>ապահովումը</w:t>
      </w:r>
      <w:r w:rsidRPr="0059233C">
        <w:rPr>
          <w:rFonts w:ascii="GHEA Grapalat" w:hAnsi="GHEA Grapalat"/>
          <w:b/>
          <w:sz w:val="20"/>
          <w:szCs w:val="20"/>
          <w:lang w:val="af-ZA"/>
        </w:rPr>
        <w:t xml:space="preserve"> </w:t>
      </w:r>
      <w:r w:rsidRPr="0059233C">
        <w:rPr>
          <w:rFonts w:ascii="GHEA Grapalat" w:hAnsi="GHEA Grapalat"/>
          <w:b/>
          <w:sz w:val="20"/>
          <w:szCs w:val="20"/>
        </w:rPr>
        <w:t>պետք</w:t>
      </w:r>
      <w:r w:rsidRPr="0059233C">
        <w:rPr>
          <w:rFonts w:ascii="GHEA Grapalat" w:hAnsi="GHEA Grapalat"/>
          <w:b/>
          <w:sz w:val="20"/>
          <w:szCs w:val="20"/>
          <w:lang w:val="af-ZA"/>
        </w:rPr>
        <w:t xml:space="preserve"> </w:t>
      </w:r>
      <w:r w:rsidRPr="0059233C">
        <w:rPr>
          <w:rFonts w:ascii="GHEA Grapalat" w:hAnsi="GHEA Grapalat"/>
          <w:b/>
          <w:sz w:val="20"/>
          <w:szCs w:val="20"/>
        </w:rPr>
        <w:t>է</w:t>
      </w:r>
      <w:r w:rsidRPr="0059233C">
        <w:rPr>
          <w:rFonts w:ascii="GHEA Grapalat" w:hAnsi="GHEA Grapalat"/>
          <w:b/>
          <w:sz w:val="20"/>
          <w:szCs w:val="20"/>
          <w:lang w:val="af-ZA"/>
        </w:rPr>
        <w:t xml:space="preserve"> </w:t>
      </w:r>
      <w:r w:rsidRPr="0059233C">
        <w:rPr>
          <w:rFonts w:ascii="GHEA Grapalat" w:hAnsi="GHEA Grapalat"/>
          <w:b/>
          <w:sz w:val="20"/>
          <w:szCs w:val="20"/>
        </w:rPr>
        <w:t>փոխանցվի</w:t>
      </w:r>
      <w:r w:rsidRPr="0059233C">
        <w:rPr>
          <w:rFonts w:ascii="GHEA Grapalat" w:hAnsi="GHEA Grapalat"/>
          <w:b/>
          <w:sz w:val="20"/>
          <w:szCs w:val="20"/>
          <w:lang w:val="af-ZA"/>
        </w:rPr>
        <w:t xml:space="preserve"> </w:t>
      </w:r>
      <w:r w:rsidRPr="0059233C">
        <w:rPr>
          <w:rFonts w:ascii="GHEA Grapalat" w:hAnsi="GHEA Grapalat"/>
          <w:b/>
          <w:sz w:val="20"/>
          <w:szCs w:val="20"/>
        </w:rPr>
        <w:t>Կենտրոնական</w:t>
      </w:r>
      <w:r w:rsidRPr="0059233C">
        <w:rPr>
          <w:rFonts w:ascii="GHEA Grapalat" w:hAnsi="GHEA Grapalat"/>
          <w:b/>
          <w:sz w:val="20"/>
          <w:szCs w:val="20"/>
          <w:lang w:val="af-ZA"/>
        </w:rPr>
        <w:t xml:space="preserve"> </w:t>
      </w:r>
      <w:r w:rsidRPr="0059233C">
        <w:rPr>
          <w:rFonts w:ascii="GHEA Grapalat" w:hAnsi="GHEA Grapalat"/>
          <w:b/>
          <w:sz w:val="20"/>
          <w:szCs w:val="20"/>
        </w:rPr>
        <w:t>գանձապետարանում</w:t>
      </w:r>
      <w:r w:rsidRPr="0059233C">
        <w:rPr>
          <w:rFonts w:ascii="GHEA Grapalat" w:hAnsi="GHEA Grapalat"/>
          <w:b/>
          <w:sz w:val="20"/>
          <w:szCs w:val="20"/>
          <w:lang w:val="af-ZA"/>
        </w:rPr>
        <w:t xml:space="preserve"> </w:t>
      </w:r>
      <w:r w:rsidRPr="0059233C">
        <w:rPr>
          <w:rFonts w:ascii="GHEA Grapalat" w:hAnsi="GHEA Grapalat"/>
          <w:b/>
          <w:sz w:val="20"/>
          <w:szCs w:val="20"/>
        </w:rPr>
        <w:t>լիազորված</w:t>
      </w:r>
      <w:r w:rsidRPr="0059233C">
        <w:rPr>
          <w:rFonts w:ascii="GHEA Grapalat" w:hAnsi="GHEA Grapalat"/>
          <w:b/>
          <w:sz w:val="20"/>
          <w:szCs w:val="20"/>
          <w:lang w:val="af-ZA"/>
        </w:rPr>
        <w:t xml:space="preserve"> </w:t>
      </w:r>
      <w:r w:rsidRPr="0059233C">
        <w:rPr>
          <w:rFonts w:ascii="GHEA Grapalat" w:hAnsi="GHEA Grapalat"/>
          <w:b/>
          <w:sz w:val="20"/>
          <w:szCs w:val="20"/>
        </w:rPr>
        <w:t>մարմնի</w:t>
      </w:r>
      <w:r w:rsidRPr="0059233C">
        <w:rPr>
          <w:rFonts w:ascii="GHEA Grapalat" w:hAnsi="GHEA Grapalat"/>
          <w:b/>
          <w:sz w:val="20"/>
          <w:szCs w:val="20"/>
          <w:lang w:val="af-ZA"/>
        </w:rPr>
        <w:t xml:space="preserve"> </w:t>
      </w:r>
      <w:r w:rsidRPr="0059233C">
        <w:rPr>
          <w:rFonts w:ascii="GHEA Grapalat" w:hAnsi="GHEA Grapalat"/>
          <w:b/>
          <w:sz w:val="20"/>
          <w:szCs w:val="20"/>
        </w:rPr>
        <w:t>անվամբ</w:t>
      </w:r>
      <w:r w:rsidRPr="0059233C">
        <w:rPr>
          <w:rFonts w:ascii="GHEA Grapalat" w:hAnsi="GHEA Grapalat"/>
          <w:b/>
          <w:sz w:val="20"/>
          <w:szCs w:val="20"/>
          <w:lang w:val="af-ZA"/>
        </w:rPr>
        <w:t xml:space="preserve"> </w:t>
      </w:r>
      <w:r w:rsidRPr="0059233C">
        <w:rPr>
          <w:rFonts w:ascii="GHEA Grapalat" w:hAnsi="GHEA Grapalat"/>
          <w:b/>
          <w:sz w:val="20"/>
          <w:szCs w:val="20"/>
        </w:rPr>
        <w:t>բացված</w:t>
      </w:r>
      <w:r w:rsidRPr="0059233C">
        <w:rPr>
          <w:rFonts w:ascii="GHEA Grapalat" w:hAnsi="GHEA Grapalat"/>
          <w:b/>
          <w:sz w:val="20"/>
          <w:szCs w:val="20"/>
          <w:lang w:val="af-ZA"/>
        </w:rPr>
        <w:t xml:space="preserve"> </w:t>
      </w:r>
      <w:r w:rsidRPr="0059233C">
        <w:rPr>
          <w:rFonts w:ascii="GHEA Grapalat" w:hAnsi="GHEA Grapalat"/>
          <w:b/>
          <w:lang w:val="af-ZA"/>
        </w:rPr>
        <w:t>«</w:t>
      </w:r>
      <w:r w:rsidRPr="0059233C">
        <w:rPr>
          <w:rFonts w:ascii="GHEA Grapalat" w:hAnsi="GHEA Grapalat"/>
          <w:b/>
          <w:sz w:val="20"/>
          <w:szCs w:val="20"/>
          <w:lang w:val="af-ZA"/>
        </w:rPr>
        <w:t>900008000466</w:t>
      </w:r>
      <w:r w:rsidRPr="0059233C">
        <w:rPr>
          <w:rFonts w:ascii="GHEA Grapalat" w:hAnsi="GHEA Grapalat"/>
          <w:b/>
          <w:lang w:val="af-ZA"/>
        </w:rPr>
        <w:t>»</w:t>
      </w:r>
      <w:r w:rsidRPr="0059233C">
        <w:rPr>
          <w:rFonts w:ascii="GHEA Grapalat" w:hAnsi="GHEA Grapalat"/>
          <w:b/>
          <w:sz w:val="20"/>
          <w:szCs w:val="20"/>
          <w:lang w:val="af-ZA"/>
        </w:rPr>
        <w:t xml:space="preserve"> </w:t>
      </w:r>
      <w:r w:rsidRPr="0059233C">
        <w:rPr>
          <w:rFonts w:ascii="GHEA Grapalat" w:hAnsi="GHEA Grapalat"/>
          <w:b/>
          <w:sz w:val="20"/>
          <w:szCs w:val="20"/>
        </w:rPr>
        <w:t>գանձապետական</w:t>
      </w:r>
      <w:r w:rsidRPr="0059233C">
        <w:rPr>
          <w:rFonts w:ascii="GHEA Grapalat" w:hAnsi="GHEA Grapalat"/>
          <w:b/>
          <w:sz w:val="20"/>
          <w:szCs w:val="20"/>
          <w:lang w:val="af-ZA"/>
        </w:rPr>
        <w:t xml:space="preserve"> </w:t>
      </w:r>
      <w:r w:rsidRPr="0059233C">
        <w:rPr>
          <w:rFonts w:ascii="GHEA Grapalat" w:hAnsi="GHEA Grapalat"/>
          <w:b/>
          <w:sz w:val="20"/>
          <w:szCs w:val="20"/>
        </w:rPr>
        <w:t>հաշվին</w:t>
      </w:r>
      <w:r w:rsidRPr="0059233C">
        <w:rPr>
          <w:rFonts w:ascii="GHEA Grapalat" w:hAnsi="GHEA Grapalat"/>
          <w:b/>
          <w:sz w:val="20"/>
          <w:szCs w:val="20"/>
          <w:lang w:val="af-ZA"/>
        </w:rPr>
        <w:t xml:space="preserve">, </w:t>
      </w:r>
      <w:r w:rsidRPr="0059233C">
        <w:rPr>
          <w:rFonts w:ascii="GHEA Grapalat" w:hAnsi="GHEA Grapalat"/>
          <w:b/>
          <w:sz w:val="20"/>
          <w:szCs w:val="20"/>
        </w:rPr>
        <w:t>որը</w:t>
      </w:r>
      <w:r w:rsidRPr="0059233C">
        <w:rPr>
          <w:rFonts w:ascii="GHEA Grapalat" w:hAnsi="GHEA Grapalat"/>
          <w:b/>
          <w:sz w:val="20"/>
          <w:szCs w:val="20"/>
          <w:lang w:val="af-ZA"/>
        </w:rPr>
        <w:t xml:space="preserve"> </w:t>
      </w:r>
      <w:r w:rsidRPr="0059233C">
        <w:rPr>
          <w:rFonts w:ascii="GHEA Grapalat" w:hAnsi="GHEA Grapalat"/>
          <w:b/>
          <w:sz w:val="20"/>
          <w:szCs w:val="20"/>
        </w:rPr>
        <w:t>ենթակա</w:t>
      </w:r>
      <w:r w:rsidRPr="0059233C">
        <w:rPr>
          <w:rFonts w:ascii="GHEA Grapalat" w:hAnsi="GHEA Grapalat"/>
          <w:b/>
          <w:sz w:val="20"/>
          <w:szCs w:val="20"/>
          <w:lang w:val="af-ZA"/>
        </w:rPr>
        <w:t xml:space="preserve"> </w:t>
      </w:r>
      <w:r w:rsidRPr="0059233C">
        <w:rPr>
          <w:rFonts w:ascii="GHEA Grapalat" w:hAnsi="GHEA Grapalat"/>
          <w:b/>
          <w:sz w:val="20"/>
          <w:szCs w:val="20"/>
        </w:rPr>
        <w:t>է</w:t>
      </w:r>
      <w:r w:rsidRPr="0059233C">
        <w:rPr>
          <w:rFonts w:ascii="GHEA Grapalat" w:hAnsi="GHEA Grapalat"/>
          <w:b/>
          <w:sz w:val="20"/>
          <w:szCs w:val="20"/>
          <w:lang w:val="af-ZA"/>
        </w:rPr>
        <w:t xml:space="preserve"> </w:t>
      </w:r>
      <w:r w:rsidRPr="0059233C">
        <w:rPr>
          <w:rFonts w:ascii="GHEA Grapalat" w:hAnsi="GHEA Grapalat"/>
          <w:b/>
          <w:sz w:val="20"/>
          <w:szCs w:val="20"/>
        </w:rPr>
        <w:t>վերադարձման</w:t>
      </w:r>
      <w:r w:rsidRPr="0059233C">
        <w:rPr>
          <w:rFonts w:ascii="GHEA Grapalat" w:hAnsi="GHEA Grapalat"/>
          <w:b/>
          <w:sz w:val="20"/>
          <w:szCs w:val="20"/>
          <w:lang w:val="af-ZA"/>
        </w:rPr>
        <w:t xml:space="preserve"> </w:t>
      </w:r>
      <w:r w:rsidRPr="0059233C">
        <w:rPr>
          <w:rFonts w:ascii="GHEA Grapalat" w:hAnsi="GHEA Grapalat"/>
          <w:b/>
          <w:sz w:val="20"/>
          <w:szCs w:val="20"/>
        </w:rPr>
        <w:t>այն</w:t>
      </w:r>
      <w:r w:rsidRPr="0059233C">
        <w:rPr>
          <w:rFonts w:ascii="GHEA Grapalat" w:hAnsi="GHEA Grapalat"/>
          <w:b/>
          <w:sz w:val="20"/>
          <w:szCs w:val="20"/>
          <w:lang w:val="af-ZA"/>
        </w:rPr>
        <w:t xml:space="preserve"> </w:t>
      </w:r>
      <w:r w:rsidRPr="0059233C">
        <w:rPr>
          <w:rFonts w:ascii="GHEA Grapalat" w:hAnsi="GHEA Grapalat"/>
          <w:b/>
          <w:sz w:val="20"/>
          <w:szCs w:val="20"/>
        </w:rPr>
        <w:t>ներկայացրած</w:t>
      </w:r>
      <w:r w:rsidRPr="0059233C">
        <w:rPr>
          <w:rFonts w:ascii="GHEA Grapalat" w:hAnsi="GHEA Grapalat"/>
          <w:b/>
          <w:sz w:val="20"/>
          <w:szCs w:val="20"/>
          <w:lang w:val="af-ZA"/>
        </w:rPr>
        <w:t xml:space="preserve"> </w:t>
      </w:r>
      <w:r w:rsidRPr="0059233C">
        <w:rPr>
          <w:rFonts w:ascii="GHEA Grapalat" w:hAnsi="GHEA Grapalat"/>
          <w:b/>
          <w:sz w:val="20"/>
          <w:szCs w:val="20"/>
        </w:rPr>
        <w:t>մասնակցին</w:t>
      </w:r>
      <w:r w:rsidRPr="0059233C">
        <w:rPr>
          <w:rFonts w:ascii="GHEA Grapalat" w:hAnsi="GHEA Grapalat"/>
          <w:b/>
          <w:sz w:val="20"/>
          <w:szCs w:val="20"/>
          <w:lang w:val="af-ZA"/>
        </w:rPr>
        <w:t xml:space="preserve">` </w:t>
      </w:r>
      <w:r w:rsidRPr="0059233C">
        <w:rPr>
          <w:rFonts w:ascii="GHEA Grapalat" w:hAnsi="GHEA Grapalat"/>
          <w:b/>
          <w:sz w:val="20"/>
          <w:szCs w:val="20"/>
        </w:rPr>
        <w:t>սույն</w:t>
      </w:r>
      <w:r w:rsidRPr="0059233C">
        <w:rPr>
          <w:rFonts w:ascii="GHEA Grapalat" w:hAnsi="GHEA Grapalat"/>
          <w:b/>
          <w:sz w:val="20"/>
          <w:szCs w:val="20"/>
          <w:lang w:val="af-ZA"/>
        </w:rPr>
        <w:t xml:space="preserve"> </w:t>
      </w:r>
      <w:r w:rsidRPr="0059233C">
        <w:rPr>
          <w:rFonts w:ascii="GHEA Grapalat" w:hAnsi="GHEA Grapalat"/>
          <w:b/>
          <w:sz w:val="20"/>
          <w:szCs w:val="20"/>
        </w:rPr>
        <w:t>ընթացակարգի</w:t>
      </w:r>
      <w:r w:rsidRPr="0059233C">
        <w:rPr>
          <w:rFonts w:ascii="GHEA Grapalat" w:hAnsi="GHEA Grapalat"/>
          <w:b/>
          <w:sz w:val="20"/>
          <w:szCs w:val="20"/>
          <w:lang w:val="af-ZA"/>
        </w:rPr>
        <w:t xml:space="preserve"> </w:t>
      </w:r>
      <w:r w:rsidRPr="0059233C">
        <w:rPr>
          <w:rFonts w:ascii="GHEA Grapalat" w:hAnsi="GHEA Grapalat"/>
          <w:b/>
          <w:sz w:val="20"/>
          <w:szCs w:val="20"/>
        </w:rPr>
        <w:t>շրջանակում</w:t>
      </w:r>
      <w:r w:rsidRPr="0059233C">
        <w:rPr>
          <w:rFonts w:ascii="GHEA Grapalat" w:hAnsi="GHEA Grapalat"/>
          <w:b/>
          <w:sz w:val="20"/>
          <w:szCs w:val="20"/>
          <w:lang w:val="af-ZA"/>
        </w:rPr>
        <w:t xml:space="preserve"> </w:t>
      </w:r>
      <w:r w:rsidRPr="0059233C">
        <w:rPr>
          <w:rFonts w:ascii="GHEA Grapalat" w:hAnsi="GHEA Grapalat"/>
          <w:b/>
          <w:sz w:val="20"/>
          <w:szCs w:val="20"/>
        </w:rPr>
        <w:t>պայմանագիրը</w:t>
      </w:r>
      <w:r w:rsidRPr="0059233C">
        <w:rPr>
          <w:rFonts w:ascii="GHEA Grapalat" w:hAnsi="GHEA Grapalat"/>
          <w:b/>
          <w:sz w:val="20"/>
          <w:szCs w:val="20"/>
          <w:lang w:val="af-ZA"/>
        </w:rPr>
        <w:t xml:space="preserve"> </w:t>
      </w:r>
      <w:r w:rsidRPr="0059233C">
        <w:rPr>
          <w:rFonts w:ascii="GHEA Grapalat" w:hAnsi="GHEA Grapalat"/>
          <w:b/>
          <w:sz w:val="20"/>
          <w:szCs w:val="20"/>
        </w:rPr>
        <w:t>կնքվելուց</w:t>
      </w:r>
      <w:r w:rsidRPr="0059233C">
        <w:rPr>
          <w:rFonts w:ascii="GHEA Grapalat" w:hAnsi="GHEA Grapalat"/>
          <w:b/>
          <w:sz w:val="20"/>
          <w:szCs w:val="20"/>
          <w:lang w:val="af-ZA"/>
        </w:rPr>
        <w:t xml:space="preserve"> </w:t>
      </w:r>
      <w:r w:rsidRPr="0059233C">
        <w:rPr>
          <w:rFonts w:ascii="GHEA Grapalat" w:hAnsi="GHEA Grapalat"/>
          <w:b/>
          <w:sz w:val="20"/>
          <w:szCs w:val="20"/>
        </w:rPr>
        <w:t>կամ</w:t>
      </w:r>
      <w:r w:rsidRPr="0059233C">
        <w:rPr>
          <w:rFonts w:ascii="GHEA Grapalat" w:hAnsi="GHEA Grapalat"/>
          <w:b/>
          <w:sz w:val="20"/>
          <w:szCs w:val="20"/>
          <w:lang w:val="af-ZA"/>
        </w:rPr>
        <w:t xml:space="preserve"> </w:t>
      </w:r>
      <w:r w:rsidRPr="0059233C">
        <w:rPr>
          <w:rFonts w:ascii="GHEA Grapalat" w:hAnsi="GHEA Grapalat"/>
          <w:b/>
          <w:sz w:val="20"/>
          <w:szCs w:val="20"/>
        </w:rPr>
        <w:t>սույն</w:t>
      </w:r>
      <w:r w:rsidRPr="0059233C">
        <w:rPr>
          <w:rFonts w:ascii="GHEA Grapalat" w:hAnsi="GHEA Grapalat"/>
          <w:b/>
          <w:sz w:val="20"/>
          <w:szCs w:val="20"/>
          <w:lang w:val="af-ZA"/>
        </w:rPr>
        <w:t xml:space="preserve"> </w:t>
      </w:r>
      <w:r w:rsidRPr="0059233C">
        <w:rPr>
          <w:rFonts w:ascii="GHEA Grapalat" w:hAnsi="GHEA Grapalat"/>
          <w:b/>
          <w:sz w:val="20"/>
          <w:szCs w:val="20"/>
        </w:rPr>
        <w:t>ընթացակարգը</w:t>
      </w:r>
      <w:r w:rsidRPr="0059233C">
        <w:rPr>
          <w:rFonts w:ascii="GHEA Grapalat" w:hAnsi="GHEA Grapalat"/>
          <w:b/>
          <w:sz w:val="20"/>
          <w:szCs w:val="20"/>
          <w:lang w:val="af-ZA"/>
        </w:rPr>
        <w:t xml:space="preserve"> </w:t>
      </w:r>
      <w:r w:rsidRPr="0059233C">
        <w:rPr>
          <w:rFonts w:ascii="GHEA Grapalat" w:hAnsi="GHEA Grapalat"/>
          <w:b/>
          <w:sz w:val="20"/>
          <w:szCs w:val="20"/>
        </w:rPr>
        <w:t>չկայացած</w:t>
      </w:r>
      <w:r w:rsidRPr="0059233C">
        <w:rPr>
          <w:rFonts w:ascii="GHEA Grapalat" w:hAnsi="GHEA Grapalat"/>
          <w:b/>
          <w:sz w:val="20"/>
          <w:szCs w:val="20"/>
          <w:lang w:val="af-ZA"/>
        </w:rPr>
        <w:t xml:space="preserve"> </w:t>
      </w:r>
      <w:r w:rsidRPr="0059233C">
        <w:rPr>
          <w:rFonts w:ascii="GHEA Grapalat" w:hAnsi="GHEA Grapalat"/>
          <w:b/>
          <w:sz w:val="20"/>
          <w:szCs w:val="20"/>
        </w:rPr>
        <w:t>հայտարարվելուց</w:t>
      </w:r>
      <w:r w:rsidRPr="0059233C">
        <w:rPr>
          <w:rFonts w:ascii="GHEA Grapalat" w:hAnsi="GHEA Grapalat"/>
          <w:b/>
          <w:sz w:val="20"/>
          <w:szCs w:val="20"/>
          <w:lang w:val="af-ZA"/>
        </w:rPr>
        <w:t xml:space="preserve"> </w:t>
      </w:r>
      <w:r w:rsidRPr="0059233C">
        <w:rPr>
          <w:rFonts w:ascii="GHEA Grapalat" w:hAnsi="GHEA Grapalat"/>
          <w:b/>
          <w:sz w:val="20"/>
          <w:szCs w:val="20"/>
        </w:rPr>
        <w:t>հետո</w:t>
      </w:r>
      <w:r w:rsidRPr="0059233C">
        <w:rPr>
          <w:rFonts w:ascii="GHEA Grapalat" w:hAnsi="GHEA Grapalat"/>
          <w:b/>
          <w:sz w:val="20"/>
          <w:szCs w:val="20"/>
          <w:lang w:val="af-ZA"/>
        </w:rPr>
        <w:t xml:space="preserve"> </w:t>
      </w:r>
      <w:r w:rsidRPr="0059233C">
        <w:rPr>
          <w:rFonts w:ascii="GHEA Grapalat" w:hAnsi="GHEA Grapalat"/>
          <w:b/>
          <w:sz w:val="20"/>
          <w:szCs w:val="20"/>
        </w:rPr>
        <w:t>քսան</w:t>
      </w:r>
      <w:r w:rsidRPr="0059233C">
        <w:rPr>
          <w:rFonts w:ascii="GHEA Grapalat" w:hAnsi="GHEA Grapalat"/>
          <w:b/>
          <w:sz w:val="20"/>
          <w:szCs w:val="20"/>
          <w:lang w:val="af-ZA"/>
        </w:rPr>
        <w:t xml:space="preserve"> </w:t>
      </w:r>
      <w:r w:rsidRPr="0059233C">
        <w:rPr>
          <w:rFonts w:ascii="GHEA Grapalat" w:hAnsi="GHEA Grapalat"/>
          <w:b/>
          <w:sz w:val="20"/>
          <w:szCs w:val="20"/>
        </w:rPr>
        <w:t>աշխատանքային</w:t>
      </w:r>
      <w:r w:rsidRPr="0059233C">
        <w:rPr>
          <w:rFonts w:ascii="GHEA Grapalat" w:hAnsi="GHEA Grapalat"/>
          <w:b/>
          <w:sz w:val="20"/>
          <w:szCs w:val="20"/>
          <w:lang w:val="af-ZA"/>
        </w:rPr>
        <w:t xml:space="preserve"> </w:t>
      </w:r>
      <w:r w:rsidRPr="0059233C">
        <w:rPr>
          <w:rFonts w:ascii="GHEA Grapalat" w:hAnsi="GHEA Grapalat"/>
          <w:b/>
          <w:sz w:val="20"/>
          <w:szCs w:val="20"/>
        </w:rPr>
        <w:t>օրվա</w:t>
      </w:r>
      <w:r w:rsidRPr="0059233C">
        <w:rPr>
          <w:rFonts w:ascii="GHEA Grapalat" w:hAnsi="GHEA Grapalat"/>
          <w:b/>
          <w:sz w:val="20"/>
          <w:szCs w:val="20"/>
          <w:lang w:val="af-ZA"/>
        </w:rPr>
        <w:t xml:space="preserve"> </w:t>
      </w:r>
      <w:r w:rsidRPr="0059233C">
        <w:rPr>
          <w:rFonts w:ascii="GHEA Grapalat" w:hAnsi="GHEA Grapalat"/>
          <w:b/>
          <w:sz w:val="20"/>
          <w:szCs w:val="20"/>
        </w:rPr>
        <w:t>ընթացքում</w:t>
      </w:r>
      <w:r w:rsidRPr="0059233C">
        <w:rPr>
          <w:rFonts w:ascii="GHEA Grapalat" w:hAnsi="GHEA Grapalat"/>
          <w:b/>
          <w:sz w:val="20"/>
          <w:szCs w:val="20"/>
          <w:lang w:val="af-ZA"/>
        </w:rPr>
        <w:t xml:space="preserve">, </w:t>
      </w:r>
      <w:r w:rsidRPr="0059233C">
        <w:rPr>
          <w:rFonts w:ascii="GHEA Grapalat" w:hAnsi="GHEA Grapalat"/>
          <w:b/>
          <w:sz w:val="20"/>
          <w:szCs w:val="20"/>
        </w:rPr>
        <w:t>բացառությամբ</w:t>
      </w:r>
      <w:r w:rsidRPr="0059233C">
        <w:rPr>
          <w:rFonts w:ascii="GHEA Grapalat" w:hAnsi="GHEA Grapalat"/>
          <w:b/>
          <w:sz w:val="20"/>
          <w:szCs w:val="20"/>
          <w:lang w:val="af-ZA"/>
        </w:rPr>
        <w:t xml:space="preserve"> </w:t>
      </w:r>
      <w:r w:rsidRPr="0059233C">
        <w:rPr>
          <w:rFonts w:ascii="GHEA Grapalat" w:hAnsi="GHEA Grapalat"/>
          <w:b/>
          <w:sz w:val="20"/>
          <w:szCs w:val="20"/>
        </w:rPr>
        <w:t>սույն</w:t>
      </w:r>
      <w:r w:rsidRPr="0059233C">
        <w:rPr>
          <w:rFonts w:ascii="GHEA Grapalat" w:hAnsi="GHEA Grapalat"/>
          <w:b/>
          <w:sz w:val="20"/>
          <w:szCs w:val="20"/>
          <w:lang w:val="af-ZA"/>
        </w:rPr>
        <w:t xml:space="preserve"> </w:t>
      </w:r>
      <w:r w:rsidRPr="0059233C">
        <w:rPr>
          <w:rFonts w:ascii="GHEA Grapalat" w:hAnsi="GHEA Grapalat"/>
          <w:b/>
          <w:sz w:val="20"/>
          <w:szCs w:val="20"/>
        </w:rPr>
        <w:t>հրավերի</w:t>
      </w:r>
      <w:r w:rsidRPr="0059233C">
        <w:rPr>
          <w:rFonts w:ascii="GHEA Grapalat" w:hAnsi="GHEA Grapalat"/>
          <w:b/>
          <w:sz w:val="20"/>
          <w:szCs w:val="20"/>
          <w:lang w:val="af-ZA"/>
        </w:rPr>
        <w:t xml:space="preserve"> 1-</w:t>
      </w:r>
      <w:r w:rsidRPr="0059233C">
        <w:rPr>
          <w:rFonts w:ascii="GHEA Grapalat" w:hAnsi="GHEA Grapalat"/>
          <w:b/>
          <w:sz w:val="20"/>
          <w:szCs w:val="20"/>
        </w:rPr>
        <w:t>ին</w:t>
      </w:r>
      <w:r w:rsidRPr="0059233C">
        <w:rPr>
          <w:rFonts w:ascii="GHEA Grapalat" w:hAnsi="GHEA Grapalat"/>
          <w:b/>
          <w:sz w:val="20"/>
          <w:szCs w:val="20"/>
          <w:lang w:val="af-ZA"/>
        </w:rPr>
        <w:t xml:space="preserve"> </w:t>
      </w:r>
      <w:r w:rsidRPr="0059233C">
        <w:rPr>
          <w:rFonts w:ascii="GHEA Grapalat" w:hAnsi="GHEA Grapalat"/>
          <w:b/>
          <w:sz w:val="20"/>
          <w:szCs w:val="20"/>
        </w:rPr>
        <w:t>մասի</w:t>
      </w:r>
      <w:r w:rsidRPr="0059233C">
        <w:rPr>
          <w:rFonts w:ascii="GHEA Grapalat" w:hAnsi="GHEA Grapalat"/>
          <w:b/>
          <w:sz w:val="20"/>
          <w:szCs w:val="20"/>
          <w:lang w:val="af-ZA"/>
        </w:rPr>
        <w:t xml:space="preserve"> 7.3 </w:t>
      </w:r>
      <w:r w:rsidRPr="0059233C">
        <w:rPr>
          <w:rFonts w:ascii="GHEA Grapalat" w:hAnsi="GHEA Grapalat"/>
          <w:b/>
          <w:sz w:val="20"/>
          <w:szCs w:val="20"/>
        </w:rPr>
        <w:t>կետով</w:t>
      </w:r>
      <w:r w:rsidRPr="0059233C">
        <w:rPr>
          <w:rFonts w:ascii="GHEA Grapalat" w:hAnsi="GHEA Grapalat"/>
          <w:b/>
          <w:sz w:val="20"/>
          <w:szCs w:val="20"/>
          <w:lang w:val="af-ZA"/>
        </w:rPr>
        <w:t xml:space="preserve"> </w:t>
      </w:r>
      <w:r w:rsidRPr="0059233C">
        <w:rPr>
          <w:rFonts w:ascii="GHEA Grapalat" w:hAnsi="GHEA Grapalat"/>
          <w:b/>
          <w:sz w:val="20"/>
          <w:szCs w:val="20"/>
        </w:rPr>
        <w:t>նախատեսված</w:t>
      </w:r>
      <w:r w:rsidRPr="0059233C">
        <w:rPr>
          <w:rFonts w:ascii="GHEA Grapalat" w:hAnsi="GHEA Grapalat"/>
          <w:b/>
          <w:sz w:val="20"/>
          <w:szCs w:val="20"/>
          <w:lang w:val="af-ZA"/>
        </w:rPr>
        <w:t xml:space="preserve"> </w:t>
      </w:r>
      <w:r w:rsidRPr="0059233C">
        <w:rPr>
          <w:rFonts w:ascii="GHEA Grapalat" w:hAnsi="GHEA Grapalat"/>
          <w:b/>
          <w:sz w:val="20"/>
          <w:szCs w:val="20"/>
        </w:rPr>
        <w:t>դեպքերի</w:t>
      </w:r>
      <w:r w:rsidRPr="0059233C">
        <w:rPr>
          <w:rFonts w:ascii="GHEA Grapalat" w:hAnsi="GHEA Grapalat"/>
          <w:b/>
          <w:sz w:val="20"/>
          <w:szCs w:val="20"/>
          <w:lang w:val="af-ZA"/>
        </w:rPr>
        <w:t xml:space="preserve">: </w:t>
      </w:r>
    </w:p>
    <w:p w:rsidR="00C66BF2" w:rsidRPr="00E6597C" w:rsidRDefault="00C66BF2" w:rsidP="00C66BF2">
      <w:pPr>
        <w:ind w:firstLine="567"/>
        <w:jc w:val="both"/>
        <w:rPr>
          <w:rFonts w:ascii="GHEA Grapalat" w:hAnsi="GHEA Grapalat" w:cs="Sylfaen"/>
          <w:sz w:val="20"/>
          <w:lang w:val="af-ZA"/>
        </w:rPr>
      </w:pPr>
      <w:r w:rsidRPr="00E6597C">
        <w:rPr>
          <w:rFonts w:ascii="GHEA Grapalat" w:hAnsi="GHEA Grapalat" w:cs="Sylfaen"/>
          <w:sz w:val="20"/>
          <w:lang w:val="af-ZA"/>
        </w:rPr>
        <w:t xml:space="preserve">7.3 </w:t>
      </w:r>
      <w:r w:rsidRPr="00E6597C">
        <w:rPr>
          <w:rFonts w:ascii="GHEA Grapalat" w:hAnsi="GHEA Grapalat" w:cs="Sylfaen"/>
          <w:sz w:val="20"/>
          <w:lang w:val="ru-RU"/>
        </w:rPr>
        <w:t>Մասնակիցը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վճարում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հայտի</w:t>
      </w:r>
      <w:r w:rsidRPr="00E6597C">
        <w:rPr>
          <w:rFonts w:ascii="GHEA Grapalat" w:hAnsi="GHEA Grapalat" w:cs="Sylfaen"/>
          <w:sz w:val="20"/>
          <w:lang w:val="af-ZA"/>
        </w:rPr>
        <w:t xml:space="preserve"> </w:t>
      </w:r>
      <w:r w:rsidRPr="00E6597C">
        <w:rPr>
          <w:rFonts w:ascii="GHEA Grapalat" w:hAnsi="GHEA Grapalat" w:cs="Sylfaen"/>
          <w:sz w:val="20"/>
          <w:lang w:val="ru-RU"/>
        </w:rPr>
        <w:t>ապահովումը</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Pr="00E6597C">
        <w:rPr>
          <w:rFonts w:ascii="GHEA Grapalat" w:hAnsi="GHEA Grapalat" w:cs="Sylfaen"/>
          <w:sz w:val="20"/>
          <w:lang w:val="ru-RU"/>
        </w:rPr>
        <w:t>նա</w:t>
      </w:r>
      <w:r w:rsidRPr="00E6597C">
        <w:rPr>
          <w:rFonts w:ascii="GHEA Grapalat" w:hAnsi="GHEA Grapalat" w:cs="Sylfaen"/>
          <w:sz w:val="20"/>
          <w:lang w:val="af-ZA"/>
        </w:rPr>
        <w:t>`</w:t>
      </w:r>
    </w:p>
    <w:p w:rsidR="00C66BF2" w:rsidRPr="00E6597C" w:rsidRDefault="00C66BF2" w:rsidP="00C66BF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rsidR="00C66BF2" w:rsidRPr="00E6597C" w:rsidRDefault="00C66BF2" w:rsidP="00C66BF2">
      <w:pPr>
        <w:ind w:firstLine="567"/>
        <w:jc w:val="both"/>
        <w:rPr>
          <w:rFonts w:ascii="GHEA Grapalat" w:hAnsi="GHEA Grapalat" w:cs="Sylfaen"/>
          <w:sz w:val="20"/>
          <w:lang w:val="af-ZA"/>
        </w:rPr>
      </w:pPr>
      <w:r w:rsidRPr="00E6597C">
        <w:rPr>
          <w:rFonts w:ascii="GHEA Grapalat" w:hAnsi="GHEA Grapalat" w:cs="Sylfaen"/>
          <w:sz w:val="20"/>
          <w:lang w:val="af-ZA"/>
        </w:rPr>
        <w:t xml:space="preserve">2) </w:t>
      </w:r>
      <w:r w:rsidRPr="00E6597C">
        <w:rPr>
          <w:rFonts w:ascii="GHEA Grapalat" w:hAnsi="GHEA Grapalat" w:cs="Sylfaen"/>
          <w:sz w:val="20"/>
          <w:lang w:val="ru-RU"/>
        </w:rPr>
        <w:t>խախտել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գործընթացի</w:t>
      </w:r>
      <w:r w:rsidRPr="00E6597C">
        <w:rPr>
          <w:rFonts w:ascii="GHEA Grapalat" w:hAnsi="GHEA Grapalat" w:cs="Sylfaen"/>
          <w:sz w:val="20"/>
          <w:lang w:val="af-ZA"/>
        </w:rPr>
        <w:t xml:space="preserve"> </w:t>
      </w:r>
      <w:r w:rsidRPr="00E6597C">
        <w:rPr>
          <w:rFonts w:ascii="GHEA Grapalat" w:hAnsi="GHEA Grapalat" w:cs="Sylfaen"/>
          <w:sz w:val="20"/>
          <w:lang w:val="ru-RU"/>
        </w:rPr>
        <w:t>շրջանակում</w:t>
      </w:r>
      <w:r w:rsidRPr="00E6597C">
        <w:rPr>
          <w:rFonts w:ascii="GHEA Grapalat" w:hAnsi="GHEA Grapalat" w:cs="Sylfaen"/>
          <w:sz w:val="20"/>
          <w:lang w:val="af-ZA"/>
        </w:rPr>
        <w:t xml:space="preserve"> </w:t>
      </w:r>
      <w:r w:rsidRPr="00E6597C">
        <w:rPr>
          <w:rFonts w:ascii="GHEA Grapalat" w:hAnsi="GHEA Grapalat" w:cs="Sylfaen"/>
          <w:sz w:val="20"/>
          <w:lang w:val="ru-RU"/>
        </w:rPr>
        <w:t>ստանձնած</w:t>
      </w:r>
      <w:r w:rsidRPr="00E6597C">
        <w:rPr>
          <w:rFonts w:ascii="GHEA Grapalat" w:hAnsi="GHEA Grapalat" w:cs="Sylfaen"/>
          <w:sz w:val="20"/>
          <w:lang w:val="af-ZA"/>
        </w:rPr>
        <w:t xml:space="preserve"> </w:t>
      </w:r>
      <w:r w:rsidRPr="00E6597C">
        <w:rPr>
          <w:rFonts w:ascii="GHEA Grapalat" w:hAnsi="GHEA Grapalat" w:cs="Sylfaen"/>
          <w:sz w:val="20"/>
          <w:lang w:val="ru-RU"/>
        </w:rPr>
        <w:t>պարտավորություն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որը</w:t>
      </w:r>
      <w:r w:rsidRPr="00E6597C">
        <w:rPr>
          <w:rFonts w:ascii="GHEA Grapalat" w:hAnsi="GHEA Grapalat" w:cs="Sylfaen"/>
          <w:sz w:val="20"/>
          <w:lang w:val="af-ZA"/>
        </w:rPr>
        <w:t xml:space="preserve"> </w:t>
      </w:r>
      <w:r w:rsidRPr="00E6597C">
        <w:rPr>
          <w:rFonts w:ascii="GHEA Grapalat" w:hAnsi="GHEA Grapalat" w:cs="Sylfaen"/>
          <w:sz w:val="20"/>
          <w:lang w:val="ru-RU"/>
        </w:rPr>
        <w:t>հանգեցրել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գործընթացին</w:t>
      </w:r>
      <w:r w:rsidRPr="00E6597C">
        <w:rPr>
          <w:rFonts w:ascii="GHEA Grapalat" w:hAnsi="GHEA Grapalat" w:cs="Sylfaen"/>
          <w:sz w:val="20"/>
          <w:lang w:val="af-ZA"/>
        </w:rPr>
        <w:t xml:space="preserve"> </w:t>
      </w:r>
      <w:r w:rsidRPr="00E6597C">
        <w:rPr>
          <w:rFonts w:ascii="GHEA Grapalat" w:hAnsi="GHEA Grapalat" w:cs="Sylfaen"/>
          <w:sz w:val="20"/>
          <w:lang w:val="ru-RU"/>
        </w:rPr>
        <w:t>տվյալ</w:t>
      </w:r>
      <w:r w:rsidRPr="00E6597C">
        <w:rPr>
          <w:rFonts w:ascii="GHEA Grapalat" w:hAnsi="GHEA Grapalat" w:cs="Sylfaen"/>
          <w:sz w:val="20"/>
          <w:lang w:val="af-ZA"/>
        </w:rPr>
        <w:t xml:space="preserve"> </w:t>
      </w:r>
      <w:r w:rsidRPr="00E6597C">
        <w:rPr>
          <w:rFonts w:ascii="GHEA Grapalat" w:hAnsi="GHEA Grapalat" w:cs="Sylfaen"/>
          <w:sz w:val="20"/>
        </w:rPr>
        <w:t>Մ</w:t>
      </w:r>
      <w:r w:rsidRPr="00E6597C">
        <w:rPr>
          <w:rFonts w:ascii="GHEA Grapalat" w:hAnsi="GHEA Grapalat" w:cs="Sylfaen"/>
          <w:sz w:val="20"/>
          <w:lang w:val="ru-RU"/>
        </w:rPr>
        <w:t>ասնակցի</w:t>
      </w:r>
      <w:r w:rsidRPr="00E6597C">
        <w:rPr>
          <w:rFonts w:ascii="GHEA Grapalat" w:hAnsi="GHEA Grapalat" w:cs="Sylfaen"/>
          <w:sz w:val="20"/>
          <w:lang w:val="af-ZA"/>
        </w:rPr>
        <w:t xml:space="preserve"> </w:t>
      </w:r>
      <w:r w:rsidRPr="00E6597C">
        <w:rPr>
          <w:rFonts w:ascii="GHEA Grapalat" w:hAnsi="GHEA Grapalat" w:cs="Sylfaen"/>
          <w:sz w:val="20"/>
          <w:lang w:val="ru-RU"/>
        </w:rPr>
        <w:t>հետագա</w:t>
      </w:r>
      <w:r w:rsidRPr="00E6597C">
        <w:rPr>
          <w:rFonts w:ascii="GHEA Grapalat" w:hAnsi="GHEA Grapalat" w:cs="Sylfaen"/>
          <w:sz w:val="20"/>
          <w:lang w:val="af-ZA"/>
        </w:rPr>
        <w:t xml:space="preserve"> </w:t>
      </w:r>
      <w:r w:rsidRPr="00E6597C">
        <w:rPr>
          <w:rFonts w:ascii="GHEA Grapalat" w:hAnsi="GHEA Grapalat" w:cs="Sylfaen"/>
          <w:sz w:val="20"/>
          <w:lang w:val="ru-RU"/>
        </w:rPr>
        <w:t>մասնակցության</w:t>
      </w:r>
      <w:r w:rsidRPr="00E6597C">
        <w:rPr>
          <w:rFonts w:ascii="GHEA Grapalat" w:hAnsi="GHEA Grapalat" w:cs="Sylfaen"/>
          <w:sz w:val="20"/>
          <w:lang w:val="af-ZA"/>
        </w:rPr>
        <w:t xml:space="preserve"> </w:t>
      </w:r>
      <w:r w:rsidRPr="00E6597C">
        <w:rPr>
          <w:rFonts w:ascii="GHEA Grapalat" w:hAnsi="GHEA Grapalat" w:cs="Sylfaen"/>
          <w:sz w:val="20"/>
          <w:lang w:val="ru-RU"/>
        </w:rPr>
        <w:t>դադարեցմանը</w:t>
      </w:r>
      <w:r w:rsidRPr="00E6597C">
        <w:rPr>
          <w:rFonts w:ascii="GHEA Grapalat" w:hAnsi="GHEA Grapalat" w:cs="Sylfaen"/>
          <w:sz w:val="20"/>
          <w:lang w:val="af-ZA"/>
        </w:rPr>
        <w:t>.</w:t>
      </w:r>
    </w:p>
    <w:p w:rsidR="00C66BF2" w:rsidRPr="00E6597C" w:rsidRDefault="00C66BF2" w:rsidP="00C66BF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բացումից</w:t>
      </w:r>
      <w:r w:rsidRPr="00E6597C">
        <w:rPr>
          <w:rFonts w:ascii="GHEA Grapalat" w:hAnsi="GHEA Grapalat" w:cs="Sylfaen"/>
          <w:sz w:val="20"/>
          <w:lang w:val="af-ZA"/>
        </w:rPr>
        <w:t xml:space="preserve"> </w:t>
      </w:r>
      <w:r w:rsidRPr="00E6597C">
        <w:rPr>
          <w:rFonts w:ascii="GHEA Grapalat" w:hAnsi="GHEA Grapalat" w:cs="Sylfaen"/>
          <w:sz w:val="20"/>
          <w:lang w:val="ru-RU"/>
        </w:rPr>
        <w:t>հետո</w:t>
      </w:r>
      <w:r w:rsidRPr="00E6597C">
        <w:rPr>
          <w:rFonts w:ascii="GHEA Grapalat" w:hAnsi="GHEA Grapalat" w:cs="Sylfaen"/>
          <w:sz w:val="20"/>
          <w:lang w:val="af-ZA"/>
        </w:rPr>
        <w:t xml:space="preserve"> </w:t>
      </w:r>
      <w:r w:rsidRPr="00E6597C">
        <w:rPr>
          <w:rFonts w:ascii="GHEA Grapalat" w:hAnsi="GHEA Grapalat" w:cs="Sylfaen"/>
          <w:sz w:val="20"/>
          <w:lang w:val="ru-RU"/>
        </w:rPr>
        <w:t>հրաժարվել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սույն ընթացակարգի </w:t>
      </w:r>
      <w:r w:rsidRPr="00E6597C">
        <w:rPr>
          <w:rFonts w:ascii="GHEA Grapalat" w:hAnsi="GHEA Grapalat" w:cs="Sylfaen"/>
          <w:sz w:val="20"/>
          <w:lang w:val="ru-RU"/>
        </w:rPr>
        <w:t>հետագա</w:t>
      </w:r>
      <w:r w:rsidRPr="00E6597C">
        <w:rPr>
          <w:rFonts w:ascii="GHEA Grapalat" w:hAnsi="GHEA Grapalat" w:cs="Sylfaen"/>
          <w:sz w:val="20"/>
          <w:lang w:val="af-ZA"/>
        </w:rPr>
        <w:t xml:space="preserve"> </w:t>
      </w:r>
      <w:r w:rsidRPr="00E6597C">
        <w:rPr>
          <w:rFonts w:ascii="GHEA Grapalat" w:hAnsi="GHEA Grapalat" w:cs="Sylfaen"/>
          <w:sz w:val="20"/>
          <w:lang w:val="ru-RU"/>
        </w:rPr>
        <w:t>մասնակցությունից։</w:t>
      </w:r>
      <w:r w:rsidRPr="00E6597C">
        <w:rPr>
          <w:rFonts w:ascii="GHEA Grapalat" w:hAnsi="GHEA Grapalat" w:cs="Sylfaen"/>
          <w:sz w:val="20"/>
          <w:lang w:val="af-ZA"/>
        </w:rPr>
        <w:t xml:space="preserve"> </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sz w:val="20"/>
          <w:lang w:val="af-ZA"/>
        </w:rPr>
        <w:t>7.4</w:t>
      </w:r>
      <w:r>
        <w:rPr>
          <w:rFonts w:ascii="GHEA Grapalat" w:hAnsi="GHEA Grapalat"/>
          <w:sz w:val="20"/>
          <w:lang w:val="hy-AM"/>
        </w:rPr>
        <w:t xml:space="preserve"> </w:t>
      </w:r>
      <w:r w:rsidRPr="00E6597C">
        <w:rPr>
          <w:rFonts w:ascii="GHEA Grapalat" w:hAnsi="GHEA Grapalat" w:cs="Sylfaen"/>
          <w:sz w:val="20"/>
          <w:lang w:val="ru-RU"/>
        </w:rPr>
        <w:t>Հայտի</w:t>
      </w:r>
      <w:r w:rsidRPr="00E6597C">
        <w:rPr>
          <w:rFonts w:ascii="GHEA Grapalat" w:hAnsi="GHEA Grapalat" w:cs="Sylfaen"/>
          <w:sz w:val="20"/>
          <w:lang w:val="af-ZA"/>
        </w:rPr>
        <w:t xml:space="preserve"> </w:t>
      </w:r>
      <w:r w:rsidRPr="00E6597C">
        <w:rPr>
          <w:rFonts w:ascii="GHEA Grapalat" w:hAnsi="GHEA Grapalat" w:cs="Sylfaen"/>
          <w:sz w:val="20"/>
          <w:lang w:val="ru-RU"/>
        </w:rPr>
        <w:t>ապահով</w:t>
      </w:r>
      <w:r w:rsidRPr="00E6597C">
        <w:rPr>
          <w:rFonts w:ascii="GHEA Grapalat" w:hAnsi="GHEA Grapalat" w:cs="Sylfaen"/>
          <w:sz w:val="20"/>
        </w:rPr>
        <w:t>ումը</w:t>
      </w:r>
      <w:r w:rsidRPr="00E6597C">
        <w:rPr>
          <w:rFonts w:ascii="GHEA Grapalat" w:hAnsi="GHEA Grapalat" w:cs="Sylfaen"/>
          <w:sz w:val="20"/>
          <w:lang w:val="af-ZA"/>
        </w:rPr>
        <w:t xml:space="preserve"> </w:t>
      </w:r>
      <w:r w:rsidRPr="00E6597C">
        <w:rPr>
          <w:rFonts w:ascii="GHEA Grapalat" w:hAnsi="GHEA Grapalat" w:cs="Sylfaen"/>
          <w:sz w:val="20"/>
        </w:rPr>
        <w:t>պետք</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վավեր</w:t>
      </w:r>
      <w:r w:rsidRPr="00E6597C">
        <w:rPr>
          <w:rFonts w:ascii="GHEA Grapalat" w:hAnsi="GHEA Grapalat" w:cs="Sylfaen"/>
          <w:sz w:val="20"/>
          <w:lang w:val="af-ZA"/>
        </w:rPr>
        <w:t xml:space="preserve"> </w:t>
      </w:r>
      <w:r w:rsidRPr="00E6597C">
        <w:rPr>
          <w:rFonts w:ascii="GHEA Grapalat" w:hAnsi="GHEA Grapalat" w:cs="Sylfaen"/>
          <w:sz w:val="20"/>
        </w:rPr>
        <w:t>լինի</w:t>
      </w:r>
      <w:r w:rsidRPr="00E6597C">
        <w:rPr>
          <w:rFonts w:ascii="GHEA Grapalat" w:hAnsi="GHEA Grapalat" w:cs="Sylfaen"/>
          <w:sz w:val="20"/>
          <w:lang w:val="af-ZA"/>
        </w:rPr>
        <w:t xml:space="preserve"> </w:t>
      </w:r>
      <w:r w:rsidRPr="00E6597C">
        <w:rPr>
          <w:rFonts w:ascii="GHEA Grapalat" w:hAnsi="GHEA Grapalat" w:cs="Sylfaen"/>
          <w:sz w:val="20"/>
        </w:rPr>
        <w:t>հայտը</w:t>
      </w:r>
      <w:r w:rsidRPr="00E6597C">
        <w:rPr>
          <w:rFonts w:ascii="GHEA Grapalat" w:hAnsi="GHEA Grapalat" w:cs="Sylfaen"/>
          <w:sz w:val="20"/>
          <w:lang w:val="af-ZA"/>
        </w:rPr>
        <w:t xml:space="preserve"> </w:t>
      </w:r>
      <w:r w:rsidRPr="00E6597C">
        <w:rPr>
          <w:rFonts w:ascii="GHEA Grapalat" w:hAnsi="GHEA Grapalat" w:cs="Sylfaen"/>
          <w:sz w:val="20"/>
        </w:rPr>
        <w:t>ներկայացվելու</w:t>
      </w:r>
      <w:r w:rsidRPr="00E6597C">
        <w:rPr>
          <w:rFonts w:ascii="GHEA Grapalat" w:hAnsi="GHEA Grapalat" w:cs="Sylfaen"/>
          <w:sz w:val="20"/>
          <w:lang w:val="af-ZA"/>
        </w:rPr>
        <w:t xml:space="preserve"> </w:t>
      </w:r>
      <w:r w:rsidRPr="00E6597C">
        <w:rPr>
          <w:rFonts w:ascii="GHEA Grapalat" w:hAnsi="GHEA Grapalat" w:cs="Sylfaen"/>
          <w:sz w:val="20"/>
        </w:rPr>
        <w:t>օրվանից</w:t>
      </w:r>
      <w:r w:rsidRPr="00E6597C">
        <w:rPr>
          <w:rFonts w:ascii="GHEA Grapalat" w:hAnsi="GHEA Grapalat" w:cs="Sylfaen"/>
          <w:sz w:val="20"/>
          <w:lang w:val="af-ZA"/>
        </w:rPr>
        <w:t xml:space="preserve"> </w:t>
      </w:r>
      <w:r w:rsidRPr="00E6597C">
        <w:rPr>
          <w:rFonts w:ascii="GHEA Grapalat" w:hAnsi="GHEA Grapalat" w:cs="Sylfaen"/>
          <w:sz w:val="20"/>
        </w:rPr>
        <w:t>հաշված</w:t>
      </w:r>
      <w:r w:rsidRPr="00E6597C">
        <w:rPr>
          <w:rFonts w:ascii="GHEA Grapalat" w:hAnsi="GHEA Grapalat" w:cs="Sylfaen"/>
          <w:sz w:val="20"/>
          <w:lang w:val="af-ZA"/>
        </w:rPr>
        <w:t xml:space="preserve"> 90</w:t>
      </w:r>
      <w:r w:rsidRPr="00E6597C">
        <w:rPr>
          <w:rFonts w:ascii="GHEA Grapalat" w:hAnsi="GHEA Grapalat" w:cs="Sylfaen"/>
          <w:sz w:val="20"/>
          <w:lang w:val="hy-AM"/>
        </w:rPr>
        <w:t xml:space="preserve"> </w:t>
      </w:r>
      <w:r w:rsidRPr="00E6597C">
        <w:rPr>
          <w:rFonts w:ascii="GHEA Grapalat" w:hAnsi="GHEA Grapalat" w:cs="Sylfaen"/>
          <w:sz w:val="20"/>
          <w:lang w:val="af-ZA"/>
        </w:rPr>
        <w:t>(</w:t>
      </w:r>
      <w:r w:rsidRPr="00E6597C">
        <w:rPr>
          <w:rFonts w:ascii="GHEA Grapalat" w:hAnsi="GHEA Grapalat" w:cs="Sylfaen"/>
          <w:sz w:val="20"/>
          <w:lang w:val="hy-AM"/>
        </w:rPr>
        <w:t>իննսուն</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rPr>
        <w:t>օր</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Pr="00E6597C">
        <w:rPr>
          <w:rFonts w:ascii="GHEA Grapalat" w:hAnsi="GHEA Grapalat"/>
          <w:sz w:val="20"/>
          <w:szCs w:val="20"/>
        </w:rPr>
        <w:t>ենթակա</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վերադարձման</w:t>
      </w:r>
      <w:r w:rsidRPr="00E6597C">
        <w:rPr>
          <w:rFonts w:ascii="GHEA Grapalat" w:hAnsi="GHEA Grapalat"/>
          <w:sz w:val="20"/>
          <w:szCs w:val="20"/>
          <w:lang w:val="af-ZA"/>
        </w:rPr>
        <w:t xml:space="preserve"> </w:t>
      </w:r>
      <w:r w:rsidRPr="00E6597C">
        <w:rPr>
          <w:rFonts w:ascii="GHEA Grapalat" w:hAnsi="GHEA Grapalat"/>
          <w:sz w:val="20"/>
          <w:szCs w:val="20"/>
        </w:rPr>
        <w:t>այն</w:t>
      </w:r>
      <w:r w:rsidRPr="00E6597C">
        <w:rPr>
          <w:rFonts w:ascii="GHEA Grapalat" w:hAnsi="GHEA Grapalat"/>
          <w:sz w:val="20"/>
          <w:szCs w:val="20"/>
          <w:lang w:val="af-ZA"/>
        </w:rPr>
        <w:t xml:space="preserve"> </w:t>
      </w:r>
      <w:r w:rsidRPr="00E6597C">
        <w:rPr>
          <w:rFonts w:ascii="GHEA Grapalat" w:hAnsi="GHEA Grapalat"/>
          <w:sz w:val="20"/>
          <w:szCs w:val="20"/>
        </w:rPr>
        <w:t>ներկայացրած</w:t>
      </w:r>
      <w:r w:rsidRPr="00E6597C">
        <w:rPr>
          <w:rFonts w:ascii="GHEA Grapalat" w:hAnsi="GHEA Grapalat"/>
          <w:sz w:val="20"/>
          <w:szCs w:val="20"/>
          <w:lang w:val="af-ZA"/>
        </w:rPr>
        <w:t xml:space="preserve"> </w:t>
      </w:r>
      <w:r w:rsidRPr="00E6597C">
        <w:rPr>
          <w:rFonts w:ascii="GHEA Grapalat" w:hAnsi="GHEA Grapalat"/>
          <w:sz w:val="20"/>
          <w:szCs w:val="20"/>
        </w:rPr>
        <w:t>մասնակցին</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ընթացակարգի</w:t>
      </w:r>
      <w:r w:rsidRPr="00E6597C">
        <w:rPr>
          <w:rFonts w:ascii="GHEA Grapalat" w:hAnsi="GHEA Grapalat"/>
          <w:sz w:val="20"/>
          <w:szCs w:val="20"/>
          <w:lang w:val="af-ZA"/>
        </w:rPr>
        <w:t xml:space="preserve"> </w:t>
      </w:r>
      <w:r w:rsidRPr="00E6597C">
        <w:rPr>
          <w:rFonts w:ascii="GHEA Grapalat" w:hAnsi="GHEA Grapalat"/>
          <w:sz w:val="20"/>
          <w:szCs w:val="20"/>
        </w:rPr>
        <w:t>շրջանակում</w:t>
      </w:r>
      <w:r w:rsidRPr="00E6597C">
        <w:rPr>
          <w:rFonts w:ascii="GHEA Grapalat" w:hAnsi="GHEA Grapalat"/>
          <w:sz w:val="20"/>
          <w:szCs w:val="20"/>
          <w:lang w:val="af-ZA"/>
        </w:rPr>
        <w:t xml:space="preserve"> </w:t>
      </w:r>
      <w:r w:rsidRPr="00E6597C">
        <w:rPr>
          <w:rFonts w:ascii="GHEA Grapalat" w:hAnsi="GHEA Grapalat"/>
          <w:sz w:val="20"/>
          <w:szCs w:val="20"/>
        </w:rPr>
        <w:t>պայմանագիրը</w:t>
      </w:r>
      <w:r w:rsidRPr="00E6597C">
        <w:rPr>
          <w:rFonts w:ascii="GHEA Grapalat" w:hAnsi="GHEA Grapalat"/>
          <w:sz w:val="20"/>
          <w:szCs w:val="20"/>
          <w:lang w:val="af-ZA"/>
        </w:rPr>
        <w:t xml:space="preserve"> </w:t>
      </w:r>
      <w:r w:rsidRPr="00E6597C">
        <w:rPr>
          <w:rFonts w:ascii="GHEA Grapalat" w:hAnsi="GHEA Grapalat"/>
          <w:sz w:val="20"/>
          <w:szCs w:val="20"/>
        </w:rPr>
        <w:t>կնքվելուց</w:t>
      </w:r>
      <w:r w:rsidRPr="00E6597C">
        <w:rPr>
          <w:rFonts w:ascii="GHEA Grapalat" w:hAnsi="GHEA Grapalat"/>
          <w:sz w:val="20"/>
          <w:szCs w:val="20"/>
          <w:lang w:val="af-ZA"/>
        </w:rPr>
        <w:t xml:space="preserve"> </w:t>
      </w:r>
      <w:r w:rsidRPr="00E6597C">
        <w:rPr>
          <w:rFonts w:ascii="GHEA Grapalat" w:hAnsi="GHEA Grapalat"/>
          <w:sz w:val="20"/>
          <w:szCs w:val="20"/>
        </w:rPr>
        <w:t>կամ</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ընթացակարգը</w:t>
      </w:r>
      <w:r w:rsidRPr="00E6597C">
        <w:rPr>
          <w:rFonts w:ascii="GHEA Grapalat" w:hAnsi="GHEA Grapalat"/>
          <w:sz w:val="20"/>
          <w:szCs w:val="20"/>
          <w:lang w:val="af-ZA"/>
        </w:rPr>
        <w:t xml:space="preserve"> </w:t>
      </w:r>
      <w:r w:rsidRPr="00E6597C">
        <w:rPr>
          <w:rFonts w:ascii="GHEA Grapalat" w:hAnsi="GHEA Grapalat"/>
          <w:sz w:val="20"/>
          <w:szCs w:val="20"/>
        </w:rPr>
        <w:t>չկայացած</w:t>
      </w:r>
      <w:r w:rsidRPr="00E6597C">
        <w:rPr>
          <w:rFonts w:ascii="GHEA Grapalat" w:hAnsi="GHEA Grapalat"/>
          <w:sz w:val="20"/>
          <w:szCs w:val="20"/>
          <w:lang w:val="af-ZA"/>
        </w:rPr>
        <w:t xml:space="preserve"> </w:t>
      </w:r>
      <w:r w:rsidRPr="00E6597C">
        <w:rPr>
          <w:rFonts w:ascii="GHEA Grapalat" w:hAnsi="GHEA Grapalat"/>
          <w:sz w:val="20"/>
          <w:szCs w:val="20"/>
        </w:rPr>
        <w:t>հայտարարվելուց</w:t>
      </w:r>
      <w:r w:rsidRPr="00E6597C">
        <w:rPr>
          <w:rFonts w:ascii="GHEA Grapalat" w:hAnsi="GHEA Grapalat"/>
          <w:sz w:val="20"/>
          <w:szCs w:val="20"/>
          <w:lang w:val="af-ZA"/>
        </w:rPr>
        <w:t xml:space="preserve"> </w:t>
      </w:r>
      <w:r w:rsidRPr="00E6597C">
        <w:rPr>
          <w:rFonts w:ascii="GHEA Grapalat" w:hAnsi="GHEA Grapalat"/>
          <w:sz w:val="20"/>
          <w:szCs w:val="20"/>
        </w:rPr>
        <w:t>հետո</w:t>
      </w:r>
      <w:r w:rsidRPr="00E6597C">
        <w:rPr>
          <w:rFonts w:ascii="GHEA Grapalat" w:hAnsi="GHEA Grapalat"/>
          <w:sz w:val="20"/>
          <w:szCs w:val="20"/>
          <w:lang w:val="af-ZA"/>
        </w:rPr>
        <w:t xml:space="preserve"> </w:t>
      </w:r>
      <w:r w:rsidRPr="00E6597C">
        <w:rPr>
          <w:rFonts w:ascii="GHEA Grapalat" w:hAnsi="GHEA Grapalat"/>
          <w:sz w:val="20"/>
          <w:szCs w:val="20"/>
        </w:rPr>
        <w:t>քսան</w:t>
      </w:r>
      <w:r w:rsidRPr="00E6597C">
        <w:rPr>
          <w:rFonts w:ascii="GHEA Grapalat" w:hAnsi="GHEA Grapalat"/>
          <w:sz w:val="20"/>
          <w:szCs w:val="20"/>
          <w:lang w:val="af-ZA"/>
        </w:rPr>
        <w:t xml:space="preserve"> </w:t>
      </w:r>
      <w:r w:rsidRPr="00E6597C">
        <w:rPr>
          <w:rFonts w:ascii="GHEA Grapalat" w:hAnsi="GHEA Grapalat"/>
          <w:sz w:val="20"/>
          <w:szCs w:val="20"/>
        </w:rPr>
        <w:t>աշխատանքային</w:t>
      </w:r>
      <w:r w:rsidRPr="00E6597C">
        <w:rPr>
          <w:rFonts w:ascii="GHEA Grapalat" w:hAnsi="GHEA Grapalat"/>
          <w:sz w:val="20"/>
          <w:szCs w:val="20"/>
          <w:lang w:val="af-ZA"/>
        </w:rPr>
        <w:t xml:space="preserve"> </w:t>
      </w:r>
      <w:r w:rsidRPr="00E6597C">
        <w:rPr>
          <w:rFonts w:ascii="GHEA Grapalat" w:hAnsi="GHEA Grapalat"/>
          <w:sz w:val="20"/>
          <w:szCs w:val="20"/>
        </w:rPr>
        <w:t>օրվա</w:t>
      </w:r>
      <w:r w:rsidRPr="00E6597C">
        <w:rPr>
          <w:rFonts w:ascii="GHEA Grapalat" w:hAnsi="GHEA Grapalat"/>
          <w:sz w:val="20"/>
          <w:szCs w:val="20"/>
          <w:lang w:val="af-ZA"/>
        </w:rPr>
        <w:t xml:space="preserve"> </w:t>
      </w:r>
      <w:r w:rsidRPr="00E6597C">
        <w:rPr>
          <w:rFonts w:ascii="GHEA Grapalat" w:hAnsi="GHEA Grapalat"/>
          <w:sz w:val="20"/>
          <w:szCs w:val="20"/>
        </w:rPr>
        <w:t>ընթացքում</w:t>
      </w:r>
      <w:r w:rsidRPr="00E6597C">
        <w:rPr>
          <w:rFonts w:ascii="GHEA Grapalat" w:hAnsi="GHEA Grapalat"/>
          <w:sz w:val="20"/>
          <w:szCs w:val="20"/>
          <w:lang w:val="af-ZA"/>
        </w:rPr>
        <w:t xml:space="preserve">, </w:t>
      </w:r>
      <w:r w:rsidRPr="00E6597C">
        <w:rPr>
          <w:rFonts w:ascii="GHEA Grapalat" w:hAnsi="GHEA Grapalat"/>
          <w:sz w:val="20"/>
          <w:szCs w:val="20"/>
        </w:rPr>
        <w:t>բացառությամբ</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1-</w:t>
      </w:r>
      <w:r w:rsidRPr="00E6597C">
        <w:rPr>
          <w:rFonts w:ascii="GHEA Grapalat" w:hAnsi="GHEA Grapalat"/>
          <w:sz w:val="20"/>
          <w:szCs w:val="20"/>
        </w:rPr>
        <w:t>ին</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7.3 </w:t>
      </w:r>
      <w:r w:rsidRPr="00E6597C">
        <w:rPr>
          <w:rFonts w:ascii="GHEA Grapalat" w:hAnsi="GHEA Grapalat"/>
          <w:sz w:val="20"/>
          <w:szCs w:val="20"/>
        </w:rPr>
        <w:t>կետով</w:t>
      </w:r>
      <w:r w:rsidRPr="00E6597C">
        <w:rPr>
          <w:rFonts w:ascii="GHEA Grapalat" w:hAnsi="GHEA Grapalat"/>
          <w:sz w:val="20"/>
          <w:szCs w:val="20"/>
          <w:lang w:val="af-ZA"/>
        </w:rPr>
        <w:t xml:space="preserve"> </w:t>
      </w:r>
      <w:r w:rsidRPr="00E6597C">
        <w:rPr>
          <w:rFonts w:ascii="GHEA Grapalat" w:hAnsi="GHEA Grapalat"/>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դեպքերի</w:t>
      </w:r>
      <w:r w:rsidRPr="00E6597C">
        <w:rPr>
          <w:rFonts w:ascii="GHEA Grapalat" w:hAnsi="GHEA Grapalat"/>
          <w:sz w:val="20"/>
          <w:szCs w:val="20"/>
          <w:lang w:val="af-ZA"/>
        </w:rPr>
        <w:t xml:space="preserve">: </w:t>
      </w:r>
    </w:p>
    <w:p w:rsidR="00C66BF2" w:rsidRPr="00E6597C" w:rsidRDefault="00C66BF2" w:rsidP="00C66BF2">
      <w:pPr>
        <w:ind w:firstLine="567"/>
        <w:jc w:val="both"/>
        <w:rPr>
          <w:rFonts w:ascii="GHEA Grapalat" w:hAnsi="GHEA Grapalat" w:cs="Sylfaen"/>
          <w:sz w:val="20"/>
          <w:lang w:val="af-ZA"/>
        </w:rPr>
      </w:pPr>
    </w:p>
    <w:p w:rsidR="00C66BF2" w:rsidRPr="00E6597C" w:rsidRDefault="00C66BF2" w:rsidP="00C66BF2">
      <w:pPr>
        <w:ind w:firstLine="567"/>
        <w:jc w:val="both"/>
        <w:rPr>
          <w:rFonts w:ascii="GHEA Grapalat" w:hAnsi="GHEA Grapalat" w:cs="Sylfaen"/>
          <w:sz w:val="20"/>
          <w:lang w:val="af-ZA"/>
        </w:rPr>
      </w:pPr>
    </w:p>
    <w:p w:rsidR="00C66BF2" w:rsidRPr="00E6597C" w:rsidRDefault="00C66BF2" w:rsidP="00C66BF2">
      <w:pPr>
        <w:ind w:firstLine="567"/>
        <w:jc w:val="center"/>
        <w:rPr>
          <w:rFonts w:ascii="GHEA Grapalat" w:hAnsi="GHEA Grapalat"/>
          <w:b/>
          <w:sz w:val="20"/>
          <w:lang w:val="hy-AM"/>
        </w:rPr>
      </w:pPr>
      <w:r w:rsidRPr="00E6597C">
        <w:rPr>
          <w:rFonts w:ascii="GHEA Grapalat" w:hAnsi="GHEA Grapalat"/>
          <w:b/>
          <w:sz w:val="20"/>
          <w:lang w:val="af-ZA"/>
        </w:rPr>
        <w:t>8</w:t>
      </w:r>
      <w:r>
        <w:rPr>
          <w:rFonts w:ascii="GHEA Grapalat" w:hAnsi="GHEA Grapalat"/>
          <w:b/>
          <w:sz w:val="20"/>
          <w:lang w:val="af-ZA"/>
        </w:rPr>
        <w:t xml:space="preserve">. </w:t>
      </w:r>
      <w:r w:rsidRPr="00E6597C">
        <w:rPr>
          <w:rFonts w:ascii="GHEA Grapalat" w:hAnsi="GHEA Grapalat"/>
          <w:b/>
          <w:sz w:val="20"/>
          <w:lang w:val="af-ZA"/>
        </w:rPr>
        <w:t>ՀԱՅՏԵՐԻ ԲԱՑՈՒՄԸ</w:t>
      </w:r>
      <w:r w:rsidRPr="00E6597C">
        <w:rPr>
          <w:rFonts w:ascii="GHEA Grapalat" w:hAnsi="GHEA Grapalat"/>
          <w:b/>
          <w:sz w:val="20"/>
          <w:lang w:val="hy-AM"/>
        </w:rPr>
        <w:t xml:space="preserve">, </w:t>
      </w:r>
      <w:r w:rsidRPr="00E6597C">
        <w:rPr>
          <w:rFonts w:ascii="GHEA Grapalat" w:hAnsi="GHEA Grapalat"/>
          <w:b/>
          <w:sz w:val="20"/>
          <w:lang w:val="af-ZA"/>
        </w:rPr>
        <w:t xml:space="preserve">ԳՆԱՀԱՏՈՒՄԸ  ԵՎ  </w:t>
      </w:r>
    </w:p>
    <w:p w:rsidR="00C66BF2" w:rsidRPr="00E6597C" w:rsidRDefault="00C66BF2" w:rsidP="00C66BF2">
      <w:pPr>
        <w:ind w:firstLine="567"/>
        <w:jc w:val="center"/>
        <w:rPr>
          <w:rFonts w:ascii="GHEA Grapalat" w:hAnsi="GHEA Grapalat"/>
          <w:b/>
          <w:sz w:val="20"/>
          <w:lang w:val="af-ZA"/>
        </w:rPr>
      </w:pPr>
      <w:r w:rsidRPr="00E6597C">
        <w:rPr>
          <w:rFonts w:ascii="GHEA Grapalat" w:hAnsi="GHEA Grapalat"/>
          <w:b/>
          <w:sz w:val="20"/>
          <w:lang w:val="af-ZA"/>
        </w:rPr>
        <w:t xml:space="preserve">ԱՐԴՅՈՒՆՔՆԵՐԻ ԱՄՓՈՓՈՒՄԸ </w:t>
      </w:r>
    </w:p>
    <w:p w:rsidR="00C66BF2" w:rsidRPr="00E6597C" w:rsidRDefault="00C66BF2" w:rsidP="00C66BF2">
      <w:pPr>
        <w:ind w:firstLine="567"/>
        <w:jc w:val="both"/>
        <w:rPr>
          <w:rFonts w:ascii="GHEA Grapalat" w:hAnsi="GHEA Grapalat"/>
          <w:b/>
          <w:sz w:val="20"/>
          <w:lang w:val="af-ZA"/>
        </w:rPr>
      </w:pPr>
    </w:p>
    <w:p w:rsidR="00C66BF2" w:rsidRPr="00E6597C" w:rsidRDefault="00C66BF2" w:rsidP="00C66BF2">
      <w:pPr>
        <w:pStyle w:val="23"/>
        <w:spacing w:line="240" w:lineRule="auto"/>
        <w:ind w:firstLine="567"/>
        <w:rPr>
          <w:rFonts w:ascii="GHEA Grapalat" w:hAnsi="GHEA Grapalat" w:cs="Tahoma"/>
        </w:rPr>
      </w:pPr>
      <w:r w:rsidRPr="00E6597C">
        <w:rPr>
          <w:rFonts w:ascii="GHEA Grapalat" w:hAnsi="GHEA Grapalat"/>
        </w:rPr>
        <w:t xml:space="preserve">8.1 </w:t>
      </w:r>
      <w:r w:rsidRPr="00E6597C">
        <w:rPr>
          <w:rFonts w:ascii="GHEA Grapalat" w:hAnsi="GHEA Grapalat" w:cs="Sylfaen"/>
          <w:lang w:val="ru-RU"/>
        </w:rPr>
        <w:t>Հայտերի</w:t>
      </w:r>
      <w:r w:rsidRPr="00E6597C">
        <w:rPr>
          <w:rFonts w:ascii="GHEA Grapalat" w:hAnsi="GHEA Grapalat" w:cs="Sylfaen"/>
        </w:rPr>
        <w:t xml:space="preserve"> </w:t>
      </w:r>
      <w:r w:rsidRPr="00E6597C">
        <w:rPr>
          <w:rFonts w:ascii="GHEA Grapalat" w:hAnsi="GHEA Grapalat" w:cs="Sylfaen"/>
          <w:lang w:val="ru-RU"/>
        </w:rPr>
        <w:t>բացումը</w:t>
      </w:r>
      <w:r w:rsidRPr="00E6597C">
        <w:rPr>
          <w:rFonts w:ascii="GHEA Grapalat" w:hAnsi="GHEA Grapalat" w:cs="Sylfaen"/>
        </w:rPr>
        <w:t xml:space="preserve"> </w:t>
      </w:r>
      <w:r w:rsidRPr="00E6597C">
        <w:rPr>
          <w:rFonts w:ascii="GHEA Grapalat" w:hAnsi="GHEA Grapalat" w:cs="Sylfaen"/>
          <w:lang w:val="ru-RU"/>
        </w:rPr>
        <w:t>կկատարվի</w:t>
      </w:r>
      <w:r w:rsidRPr="00E6597C">
        <w:rPr>
          <w:rFonts w:ascii="GHEA Grapalat" w:hAnsi="GHEA Grapalat" w:cs="Sylfaen"/>
        </w:rPr>
        <w:t xml:space="preserve"> հանձնաժողովի հայտերի բացման նիստում</w:t>
      </w:r>
      <w:r w:rsidRPr="004605D7" w:rsidDel="00D63E9A">
        <w:rPr>
          <w:rFonts w:ascii="GHEA Grapalat" w:hAnsi="GHEA Grapalat" w:cs="Sylfaen"/>
          <w:szCs w:val="24"/>
        </w:rPr>
        <w:t xml:space="preserve"> </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w:t>
      </w:r>
      <w:r w:rsidRPr="00E6597C">
        <w:rPr>
          <w:rFonts w:ascii="GHEA Grapalat" w:hAnsi="GHEA Grapalat" w:cs="Sylfaen"/>
          <w:szCs w:val="24"/>
        </w:rPr>
        <w:t xml:space="preserve"> </w:t>
      </w:r>
      <w:r w:rsidRPr="00E6597C">
        <w:rPr>
          <w:rFonts w:ascii="GHEA Grapalat" w:hAnsi="GHEA Grapalat" w:cs="Sylfaen"/>
          <w:szCs w:val="24"/>
          <w:lang w:val="ru-RU"/>
        </w:rPr>
        <w:t>հայտարարությունը</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հրավերը</w:t>
      </w:r>
      <w:r w:rsidRPr="00E6597C">
        <w:rPr>
          <w:rFonts w:ascii="GHEA Grapalat" w:hAnsi="GHEA Grapalat" w:cs="Sylfaen"/>
          <w:szCs w:val="24"/>
        </w:rPr>
        <w:t xml:space="preserve"> տեղեկագրում </w:t>
      </w:r>
      <w:r w:rsidRPr="00E6597C">
        <w:rPr>
          <w:rFonts w:ascii="GHEA Grapalat" w:hAnsi="GHEA Grapalat" w:cs="Sylfaen"/>
          <w:szCs w:val="24"/>
          <w:lang w:val="en-US"/>
        </w:rPr>
        <w:t>հ</w:t>
      </w:r>
      <w:r w:rsidRPr="00E6597C">
        <w:rPr>
          <w:rFonts w:ascii="GHEA Grapalat" w:hAnsi="GHEA Grapalat" w:cs="Sylfaen"/>
          <w:szCs w:val="24"/>
          <w:lang w:val="ru-RU"/>
        </w:rPr>
        <w:t>րապարակվելու</w:t>
      </w:r>
      <w:r w:rsidRPr="00E6597C">
        <w:rPr>
          <w:rFonts w:ascii="GHEA Grapalat" w:hAnsi="GHEA Grapalat" w:cs="Sylfaen"/>
          <w:szCs w:val="24"/>
        </w:rPr>
        <w:t xml:space="preserve"> </w:t>
      </w:r>
      <w:r w:rsidRPr="00E6597C">
        <w:rPr>
          <w:rFonts w:ascii="GHEA Grapalat" w:hAnsi="GHEA Grapalat" w:cs="Sylfaen"/>
          <w:szCs w:val="24"/>
          <w:lang w:val="en-US"/>
        </w:rPr>
        <w:t>օրվանից</w:t>
      </w:r>
      <w:r w:rsidRPr="00E6597C">
        <w:rPr>
          <w:rFonts w:ascii="GHEA Grapalat" w:hAnsi="GHEA Grapalat" w:cs="Sylfaen"/>
          <w:szCs w:val="24"/>
        </w:rPr>
        <w:t xml:space="preserve"> </w:t>
      </w:r>
      <w:r w:rsidRPr="00E6597C">
        <w:rPr>
          <w:rFonts w:ascii="GHEA Grapalat" w:hAnsi="GHEA Grapalat" w:cs="Sylfaen"/>
          <w:szCs w:val="24"/>
          <w:lang w:val="ru-RU"/>
        </w:rPr>
        <w:t>հաշված</w:t>
      </w:r>
      <w:r>
        <w:rPr>
          <w:rFonts w:ascii="GHEA Grapalat" w:hAnsi="GHEA Grapalat" w:cs="Sylfaen"/>
          <w:szCs w:val="24"/>
        </w:rPr>
        <w:t xml:space="preserve"> </w:t>
      </w:r>
      <w:r w:rsidR="00B71D35">
        <w:rPr>
          <w:rFonts w:ascii="GHEA Grapalat" w:hAnsi="GHEA Grapalat" w:cs="Sylfaen"/>
          <w:b/>
        </w:rPr>
        <w:t>«40</w:t>
      </w:r>
      <w:r w:rsidRPr="007B4C2B">
        <w:rPr>
          <w:rFonts w:ascii="GHEA Grapalat" w:hAnsi="GHEA Grapalat" w:cs="Sylfaen"/>
          <w:b/>
        </w:rPr>
        <w:t>»</w:t>
      </w:r>
      <w:r w:rsidRPr="007B4C2B">
        <w:rPr>
          <w:rFonts w:ascii="GHEA Grapalat" w:hAnsi="GHEA Grapalat" w:cs="Sylfaen"/>
          <w:b/>
          <w:lang w:val="ru-RU"/>
        </w:rPr>
        <w:t>րդ</w:t>
      </w:r>
      <w:r w:rsidRPr="007B4C2B">
        <w:rPr>
          <w:rFonts w:ascii="GHEA Grapalat" w:hAnsi="GHEA Grapalat" w:cs="Sylfaen"/>
          <w:b/>
        </w:rPr>
        <w:t xml:space="preserve"> </w:t>
      </w:r>
      <w:r w:rsidRPr="007B4C2B">
        <w:rPr>
          <w:rFonts w:ascii="GHEA Grapalat" w:hAnsi="GHEA Grapalat" w:cs="Sylfaen"/>
          <w:b/>
          <w:lang w:val="ru-RU"/>
        </w:rPr>
        <w:t>օրվա</w:t>
      </w:r>
      <w:r w:rsidRPr="007B4C2B">
        <w:rPr>
          <w:rFonts w:ascii="GHEA Grapalat" w:hAnsi="GHEA Grapalat" w:cs="Sylfaen"/>
          <w:b/>
        </w:rPr>
        <w:t xml:space="preserve"> </w:t>
      </w:r>
      <w:r w:rsidRPr="007B4C2B">
        <w:rPr>
          <w:rFonts w:ascii="GHEA Grapalat" w:hAnsi="GHEA Grapalat" w:cs="Sylfaen"/>
          <w:b/>
          <w:lang w:val="ru-RU"/>
        </w:rPr>
        <w:t>ժամը</w:t>
      </w:r>
      <w:r w:rsidRPr="007B4C2B">
        <w:rPr>
          <w:rFonts w:ascii="GHEA Grapalat" w:hAnsi="GHEA Grapalat" w:cs="Sylfaen"/>
          <w:b/>
        </w:rPr>
        <w:t xml:space="preserve"> «</w:t>
      </w:r>
      <w:r w:rsidRPr="007B4C2B">
        <w:rPr>
          <w:rFonts w:ascii="GHEA Grapalat" w:hAnsi="GHEA Grapalat" w:cs="Sylfaen"/>
          <w:b/>
          <w:lang w:val="hy-AM"/>
        </w:rPr>
        <w:t>15:00</w:t>
      </w:r>
      <w:r w:rsidRPr="007B4C2B">
        <w:rPr>
          <w:rFonts w:ascii="GHEA Grapalat" w:hAnsi="GHEA Grapalat" w:cs="Sylfaen"/>
          <w:b/>
        </w:rPr>
        <w:t>»-</w:t>
      </w:r>
      <w:r w:rsidRPr="00E6597C">
        <w:rPr>
          <w:rFonts w:ascii="GHEA Grapalat" w:hAnsi="GHEA Grapalat" w:cs="Sylfaen"/>
          <w:szCs w:val="24"/>
          <w:lang w:val="en-US"/>
        </w:rPr>
        <w:t>ի</w:t>
      </w:r>
      <w:r w:rsidRPr="00E6597C">
        <w:rPr>
          <w:rFonts w:ascii="GHEA Grapalat" w:hAnsi="GHEA Grapalat" w:cs="Sylfaen"/>
          <w:szCs w:val="24"/>
          <w:lang w:val="ru-RU"/>
        </w:rPr>
        <w:t>ն։</w:t>
      </w:r>
      <w:r w:rsidRPr="00E6597C">
        <w:rPr>
          <w:rFonts w:ascii="GHEA Grapalat" w:hAnsi="GHEA Grapalat" w:cs="Sylfaen"/>
          <w:szCs w:val="24"/>
        </w:rPr>
        <w:t xml:space="preserve"> </w:t>
      </w:r>
    </w:p>
    <w:p w:rsidR="00C66BF2" w:rsidRPr="004605D7" w:rsidRDefault="00C66BF2" w:rsidP="00C66BF2">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rsidR="00C66BF2" w:rsidRPr="00E6597C" w:rsidRDefault="00C66BF2" w:rsidP="00C66BF2">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rsidR="00C66BF2" w:rsidRPr="00E6597C" w:rsidRDefault="00C66BF2" w:rsidP="00C66BF2">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rsidR="00C66BF2" w:rsidRPr="00E6597C" w:rsidRDefault="00C66BF2" w:rsidP="00C66BF2">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rsidR="00C66BF2" w:rsidRPr="00E6597C" w:rsidRDefault="00C66BF2" w:rsidP="00C66BF2">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rsidR="00C66BF2" w:rsidRPr="00E6597C" w:rsidRDefault="00C66BF2" w:rsidP="00C66BF2">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rsidR="00C66BF2" w:rsidRPr="00E6597C" w:rsidRDefault="00C66BF2" w:rsidP="00C66BF2">
      <w:pPr>
        <w:ind w:firstLine="567"/>
        <w:jc w:val="both"/>
        <w:rPr>
          <w:rFonts w:ascii="GHEA Grapalat" w:hAnsi="GHEA Grapalat" w:cs="Sylfaen"/>
          <w:sz w:val="20"/>
          <w:lang w:val="af-ZA"/>
        </w:rPr>
      </w:pPr>
      <w:r w:rsidRPr="00E6597C">
        <w:rPr>
          <w:rFonts w:ascii="GHEA Grapalat" w:hAnsi="GHEA Grapalat" w:cs="Sylfaen"/>
          <w:sz w:val="20"/>
          <w:lang w:val="af-ZA"/>
        </w:rPr>
        <w:t xml:space="preserve">8.2 </w:t>
      </w:r>
      <w:r w:rsidRPr="004605D7">
        <w:rPr>
          <w:rFonts w:ascii="GHEA Grapalat" w:hAnsi="GHEA Grapalat" w:cs="Sylfaen"/>
          <w:sz w:val="20"/>
          <w:lang w:val="hy-AM"/>
        </w:rPr>
        <w:t>Հայտերը</w:t>
      </w:r>
      <w:r w:rsidRPr="00E6597C">
        <w:rPr>
          <w:rFonts w:ascii="GHEA Grapalat" w:hAnsi="GHEA Grapalat" w:cs="Sylfaen"/>
          <w:sz w:val="20"/>
          <w:lang w:val="af-ZA"/>
        </w:rPr>
        <w:t xml:space="preserve"> </w:t>
      </w:r>
      <w:r w:rsidRPr="004605D7">
        <w:rPr>
          <w:rFonts w:ascii="GHEA Grapalat" w:hAnsi="GHEA Grapalat" w:cs="Sylfaen"/>
          <w:sz w:val="20"/>
          <w:lang w:val="hy-AM"/>
        </w:rPr>
        <w:t>գնահատվում</w:t>
      </w:r>
      <w:r w:rsidRPr="00E6597C">
        <w:rPr>
          <w:rFonts w:ascii="GHEA Grapalat" w:hAnsi="GHEA Grapalat" w:cs="Sylfaen"/>
          <w:sz w:val="20"/>
          <w:lang w:val="af-ZA"/>
        </w:rPr>
        <w:t xml:space="preserve"> </w:t>
      </w:r>
      <w:r w:rsidRPr="004605D7">
        <w:rPr>
          <w:rFonts w:ascii="GHEA Grapalat" w:hAnsi="GHEA Grapalat" w:cs="Sylfaen"/>
          <w:sz w:val="20"/>
          <w:lang w:val="hy-AM"/>
        </w:rPr>
        <w:t>են</w:t>
      </w:r>
      <w:r w:rsidRPr="00E6597C">
        <w:rPr>
          <w:rFonts w:ascii="GHEA Grapalat" w:hAnsi="GHEA Grapalat" w:cs="Sylfaen"/>
          <w:sz w:val="20"/>
          <w:lang w:val="af-ZA"/>
        </w:rPr>
        <w:t xml:space="preserve"> </w:t>
      </w:r>
      <w:r w:rsidRPr="004605D7">
        <w:rPr>
          <w:rFonts w:ascii="GHEA Grapalat" w:hAnsi="GHEA Grapalat" w:cs="Sylfaen"/>
          <w:sz w:val="20"/>
          <w:lang w:val="hy-AM"/>
        </w:rPr>
        <w:t>սույն</w:t>
      </w:r>
      <w:r w:rsidRPr="00E6597C">
        <w:rPr>
          <w:rFonts w:ascii="GHEA Grapalat" w:hAnsi="GHEA Grapalat" w:cs="Sylfaen"/>
          <w:sz w:val="20"/>
          <w:lang w:val="af-ZA"/>
        </w:rPr>
        <w:t xml:space="preserve"> </w:t>
      </w:r>
      <w:r w:rsidRPr="004605D7">
        <w:rPr>
          <w:rFonts w:ascii="GHEA Grapalat" w:hAnsi="GHEA Grapalat" w:cs="Sylfaen"/>
          <w:sz w:val="20"/>
          <w:lang w:val="hy-AM"/>
        </w:rPr>
        <w:t>հրավերով</w:t>
      </w:r>
      <w:r w:rsidRPr="00E6597C">
        <w:rPr>
          <w:rFonts w:ascii="GHEA Grapalat" w:hAnsi="GHEA Grapalat" w:cs="Sylfaen"/>
          <w:sz w:val="20"/>
          <w:lang w:val="af-ZA"/>
        </w:rPr>
        <w:t xml:space="preserve"> </w:t>
      </w:r>
      <w:r w:rsidRPr="004605D7">
        <w:rPr>
          <w:rFonts w:ascii="GHEA Grapalat" w:hAnsi="GHEA Grapalat" w:cs="Sylfaen"/>
          <w:sz w:val="20"/>
          <w:lang w:val="hy-AM"/>
        </w:rPr>
        <w:t>սահմանված</w:t>
      </w:r>
      <w:r w:rsidRPr="00E6597C">
        <w:rPr>
          <w:rFonts w:ascii="GHEA Grapalat" w:hAnsi="GHEA Grapalat" w:cs="Sylfaen"/>
          <w:sz w:val="20"/>
          <w:lang w:val="af-ZA"/>
        </w:rPr>
        <w:t xml:space="preserve"> </w:t>
      </w:r>
      <w:r w:rsidRPr="004605D7">
        <w:rPr>
          <w:rFonts w:ascii="GHEA Grapalat" w:hAnsi="GHEA Grapalat" w:cs="Sylfaen"/>
          <w:sz w:val="20"/>
          <w:lang w:val="hy-AM"/>
        </w:rPr>
        <w:t>կարգով</w:t>
      </w:r>
      <w:r w:rsidRPr="00E6597C">
        <w:rPr>
          <w:rFonts w:ascii="GHEA Grapalat" w:hAnsi="GHEA Grapalat" w:cs="Sylfaen"/>
          <w:sz w:val="20"/>
          <w:lang w:val="af-ZA"/>
        </w:rPr>
        <w:t xml:space="preserve">: </w:t>
      </w:r>
    </w:p>
    <w:p w:rsidR="00C66BF2" w:rsidRPr="00E6597C" w:rsidRDefault="00C66BF2" w:rsidP="00C66BF2">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հայտերի</w:t>
      </w:r>
      <w:r w:rsidRPr="00E6597C">
        <w:rPr>
          <w:rFonts w:ascii="GHEA Grapalat" w:hAnsi="GHEA Grapalat" w:cs="Sylfaen"/>
          <w:sz w:val="20"/>
          <w:lang w:val="af-ZA"/>
        </w:rPr>
        <w:t xml:space="preserve"> </w:t>
      </w:r>
      <w:r w:rsidRPr="00E6597C">
        <w:rPr>
          <w:rFonts w:ascii="GHEA Grapalat" w:hAnsi="GHEA Grapalat" w:cs="Sylfaen"/>
          <w:sz w:val="20"/>
        </w:rPr>
        <w:t>գնահատումն</w:t>
      </w:r>
      <w:r w:rsidRPr="00E6597C">
        <w:rPr>
          <w:rFonts w:ascii="GHEA Grapalat" w:hAnsi="GHEA Grapalat" w:cs="Sylfaen"/>
          <w:sz w:val="20"/>
          <w:lang w:val="af-ZA"/>
        </w:rPr>
        <w:t xml:space="preserve"> </w:t>
      </w:r>
      <w:r w:rsidRPr="00E6597C">
        <w:rPr>
          <w:rFonts w:ascii="GHEA Grapalat" w:hAnsi="GHEA Grapalat" w:cs="Sylfaen"/>
          <w:sz w:val="20"/>
        </w:rPr>
        <w:t>իրականացվում</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դրանց</w:t>
      </w:r>
      <w:r w:rsidRPr="00E6597C">
        <w:rPr>
          <w:rFonts w:ascii="GHEA Grapalat" w:hAnsi="GHEA Grapalat" w:cs="Sylfaen"/>
          <w:sz w:val="20"/>
          <w:lang w:val="af-ZA"/>
        </w:rPr>
        <w:t xml:space="preserve"> </w:t>
      </w:r>
      <w:r w:rsidRPr="00E6597C">
        <w:rPr>
          <w:rFonts w:ascii="GHEA Grapalat" w:hAnsi="GHEA Grapalat" w:cs="Sylfaen"/>
          <w:sz w:val="20"/>
        </w:rPr>
        <w:t>ներկայացման</w:t>
      </w:r>
      <w:r w:rsidRPr="00E6597C">
        <w:rPr>
          <w:rFonts w:ascii="GHEA Grapalat" w:hAnsi="GHEA Grapalat" w:cs="Sylfaen"/>
          <w:sz w:val="20"/>
          <w:lang w:val="af-ZA"/>
        </w:rPr>
        <w:t xml:space="preserve"> </w:t>
      </w:r>
      <w:r w:rsidRPr="00E6597C">
        <w:rPr>
          <w:rFonts w:ascii="GHEA Grapalat" w:hAnsi="GHEA Grapalat" w:cs="Sylfaen"/>
          <w:sz w:val="20"/>
        </w:rPr>
        <w:t>վերջնաժամկետը</w:t>
      </w:r>
      <w:r w:rsidRPr="00E6597C">
        <w:rPr>
          <w:rFonts w:ascii="GHEA Grapalat" w:hAnsi="GHEA Grapalat" w:cs="Sylfaen"/>
          <w:sz w:val="20"/>
          <w:lang w:val="af-ZA"/>
        </w:rPr>
        <w:t xml:space="preserve"> </w:t>
      </w:r>
      <w:r w:rsidRPr="00E6597C">
        <w:rPr>
          <w:rFonts w:ascii="GHEA Grapalat" w:hAnsi="GHEA Grapalat" w:cs="Sylfaen"/>
          <w:sz w:val="20"/>
        </w:rPr>
        <w:t>լրանալու</w:t>
      </w:r>
      <w:r w:rsidRPr="00E6597C">
        <w:rPr>
          <w:rFonts w:ascii="GHEA Grapalat" w:hAnsi="GHEA Grapalat" w:cs="Sylfaen"/>
          <w:sz w:val="20"/>
          <w:lang w:val="af-ZA"/>
        </w:rPr>
        <w:t xml:space="preserve"> </w:t>
      </w:r>
      <w:r w:rsidRPr="00E6597C">
        <w:rPr>
          <w:rFonts w:ascii="GHEA Grapalat" w:hAnsi="GHEA Grapalat" w:cs="Sylfaen"/>
          <w:sz w:val="20"/>
        </w:rPr>
        <w:t>օրվանից</w:t>
      </w:r>
      <w:r w:rsidRPr="00E6597C">
        <w:rPr>
          <w:rFonts w:ascii="GHEA Grapalat" w:hAnsi="GHEA Grapalat" w:cs="Sylfaen"/>
          <w:sz w:val="20"/>
          <w:lang w:val="af-ZA"/>
        </w:rPr>
        <w:t xml:space="preserve"> </w:t>
      </w:r>
      <w:r w:rsidRPr="00E6597C">
        <w:rPr>
          <w:rFonts w:ascii="GHEA Grapalat" w:hAnsi="GHEA Grapalat" w:cs="Sylfaen"/>
          <w:sz w:val="20"/>
        </w:rPr>
        <w:t>հաշված</w:t>
      </w:r>
      <w:r w:rsidRPr="00E6597C">
        <w:rPr>
          <w:rFonts w:ascii="GHEA Grapalat" w:hAnsi="GHEA Grapalat" w:cs="Sylfaen"/>
          <w:sz w:val="20"/>
          <w:lang w:val="af-ZA"/>
        </w:rPr>
        <w:t xml:space="preserve">  </w:t>
      </w:r>
      <w:r w:rsidRPr="00E6597C">
        <w:rPr>
          <w:rFonts w:ascii="GHEA Grapalat" w:hAnsi="GHEA Grapalat" w:cs="Sylfaen"/>
          <w:sz w:val="20"/>
        </w:rPr>
        <w:t>տաս</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տասնհինգ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rPr>
        <w:t>օրվա</w:t>
      </w:r>
      <w:r w:rsidRPr="00E6597C">
        <w:rPr>
          <w:rFonts w:ascii="GHEA Grapalat" w:hAnsi="GHEA Grapalat" w:cs="Sylfaen"/>
          <w:sz w:val="20"/>
          <w:lang w:val="af-ZA"/>
        </w:rPr>
        <w:t xml:space="preserve"> </w:t>
      </w:r>
      <w:r w:rsidRPr="00E6597C">
        <w:rPr>
          <w:rFonts w:ascii="GHEA Grapalat" w:hAnsi="GHEA Grapalat" w:cs="Sylfaen"/>
          <w:sz w:val="20"/>
        </w:rPr>
        <w:t>ընթացքում</w:t>
      </w:r>
      <w:r w:rsidRPr="00E6597C">
        <w:rPr>
          <w:rFonts w:ascii="GHEA Grapalat" w:hAnsi="GHEA Grapalat" w:cs="Sylfaen"/>
          <w:sz w:val="20"/>
          <w:lang w:val="af-ZA"/>
        </w:rPr>
        <w:t xml:space="preserve">: </w:t>
      </w:r>
    </w:p>
    <w:p w:rsidR="00C66BF2" w:rsidRPr="00E6597C" w:rsidRDefault="00C66BF2" w:rsidP="00C66BF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Ընդ</w:t>
      </w:r>
      <w:r w:rsidRPr="00E6597C">
        <w:rPr>
          <w:rFonts w:ascii="GHEA Grapalat" w:hAnsi="GHEA Grapalat" w:cs="Sylfaen"/>
          <w:sz w:val="20"/>
          <w:lang w:val="af-ZA"/>
        </w:rPr>
        <w:t xml:space="preserve"> որում հայտերի բացման և գնահատման նիստում հանձնաժողովը մերժում է այն հայտերը, </w:t>
      </w:r>
      <w:r w:rsidRPr="00E6597C">
        <w:rPr>
          <w:rFonts w:ascii="GHEA Grapalat" w:hAnsi="GHEA Grapalat" w:cs="Sylfaen"/>
          <w:sz w:val="20"/>
        </w:rPr>
        <w:t>որոնցում</w:t>
      </w:r>
      <w:r w:rsidRPr="00E6597C">
        <w:rPr>
          <w:rFonts w:ascii="GHEA Grapalat" w:hAnsi="GHEA Grapalat" w:cs="Sylfaen"/>
          <w:sz w:val="20"/>
          <w:lang w:val="af-ZA"/>
        </w:rPr>
        <w:t xml:space="preserve"> </w:t>
      </w:r>
      <w:r w:rsidRPr="00E6597C">
        <w:rPr>
          <w:rFonts w:ascii="GHEA Grapalat" w:hAnsi="GHEA Grapalat" w:cs="Sylfaen"/>
          <w:sz w:val="20"/>
        </w:rPr>
        <w:t>բացակայում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rPr>
        <w:t>գնային</w:t>
      </w:r>
      <w:r w:rsidRPr="00E6597C">
        <w:rPr>
          <w:rFonts w:ascii="GHEA Grapalat" w:hAnsi="GHEA Grapalat" w:cs="Sylfaen"/>
          <w:sz w:val="20"/>
          <w:lang w:val="af-ZA"/>
        </w:rPr>
        <w:t xml:space="preserve"> </w:t>
      </w:r>
      <w:r w:rsidRPr="00E6597C">
        <w:rPr>
          <w:rFonts w:ascii="GHEA Grapalat" w:hAnsi="GHEA Grapalat" w:cs="Sylfaen"/>
          <w:sz w:val="20"/>
        </w:rPr>
        <w:t>առաջարկները</w:t>
      </w:r>
      <w:r w:rsidRPr="00E6597C">
        <w:rPr>
          <w:rFonts w:ascii="GHEA Grapalat" w:hAnsi="GHEA Grapalat" w:cs="Sylfaen"/>
          <w:sz w:val="20"/>
          <w:lang w:val="af-ZA"/>
        </w:rPr>
        <w:t xml:space="preserve"> </w:t>
      </w:r>
      <w:r w:rsidRPr="00E6597C">
        <w:rPr>
          <w:rFonts w:ascii="GHEA Grapalat" w:hAnsi="GHEA Grapalat" w:cs="Sylfaen"/>
          <w:sz w:val="20"/>
        </w:rPr>
        <w:t>կամ</w:t>
      </w:r>
      <w:r w:rsidRPr="00E6597C">
        <w:rPr>
          <w:rFonts w:ascii="GHEA Grapalat" w:hAnsi="GHEA Grapalat" w:cs="Sylfaen"/>
          <w:sz w:val="20"/>
          <w:lang w:val="af-ZA"/>
        </w:rPr>
        <w:t xml:space="preserve"> դրանք </w:t>
      </w:r>
      <w:r w:rsidRPr="00E6597C">
        <w:rPr>
          <w:rFonts w:ascii="GHEA Grapalat" w:hAnsi="GHEA Grapalat" w:cs="Sylfaen"/>
          <w:sz w:val="20"/>
        </w:rPr>
        <w:t>ներկայացված</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հրավերի</w:t>
      </w:r>
      <w:r w:rsidRPr="00E6597C">
        <w:rPr>
          <w:rFonts w:ascii="GHEA Grapalat" w:hAnsi="GHEA Grapalat" w:cs="Sylfaen"/>
          <w:sz w:val="20"/>
          <w:lang w:val="af-ZA"/>
        </w:rPr>
        <w:t xml:space="preserve"> </w:t>
      </w:r>
      <w:r w:rsidRPr="00E6597C">
        <w:rPr>
          <w:rFonts w:ascii="GHEA Grapalat" w:hAnsi="GHEA Grapalat" w:cs="Sylfaen"/>
          <w:sz w:val="20"/>
        </w:rPr>
        <w:t>պահանջներին</w:t>
      </w:r>
      <w:r w:rsidRPr="00E6597C">
        <w:rPr>
          <w:rFonts w:ascii="GHEA Grapalat" w:hAnsi="GHEA Grapalat" w:cs="Sylfaen"/>
          <w:sz w:val="20"/>
          <w:lang w:val="af-ZA"/>
        </w:rPr>
        <w:t xml:space="preserve"> </w:t>
      </w:r>
      <w:r w:rsidRPr="00E6597C">
        <w:rPr>
          <w:rFonts w:ascii="GHEA Grapalat" w:hAnsi="GHEA Grapalat" w:cs="Sylfaen"/>
          <w:sz w:val="20"/>
        </w:rPr>
        <w:t>անհամապատասխան</w:t>
      </w:r>
      <w:r w:rsidRPr="00E6597C">
        <w:rPr>
          <w:rFonts w:ascii="GHEA Grapalat" w:hAnsi="GHEA Grapalat" w:cs="Sylfaen"/>
          <w:sz w:val="20"/>
          <w:lang w:val="af-ZA"/>
        </w:rPr>
        <w:t>:</w:t>
      </w:r>
    </w:p>
    <w:p w:rsidR="00C66BF2" w:rsidRPr="00E6597C" w:rsidRDefault="00C66BF2" w:rsidP="00C66BF2">
      <w:pPr>
        <w:pStyle w:val="23"/>
        <w:spacing w:line="240" w:lineRule="auto"/>
        <w:ind w:firstLine="567"/>
        <w:rPr>
          <w:rFonts w:ascii="GHEA Grapalat" w:hAnsi="GHEA Grapalat" w:cs="Sylfaen"/>
          <w:szCs w:val="24"/>
          <w:lang w:val="hy-AM"/>
        </w:rPr>
      </w:pPr>
      <w:r w:rsidRPr="00E6597C">
        <w:rPr>
          <w:rFonts w:ascii="GHEA Grapalat" w:hAnsi="GHEA Grapalat" w:cs="Sylfaen"/>
          <w:szCs w:val="24"/>
        </w:rPr>
        <w:t xml:space="preserve">8.3 </w:t>
      </w:r>
      <w:r w:rsidRPr="00E6597C">
        <w:rPr>
          <w:rFonts w:ascii="GHEA Grapalat" w:hAnsi="GHEA Grapalat" w:cs="Sylfaen"/>
          <w:szCs w:val="24"/>
          <w:lang w:val="hy-AM"/>
        </w:rPr>
        <w:t>Ընտրված</w:t>
      </w:r>
      <w:r w:rsidRPr="00E6597C">
        <w:rPr>
          <w:rFonts w:ascii="GHEA Grapalat" w:hAnsi="GHEA Grapalat" w:cs="Sylfaen"/>
          <w:szCs w:val="24"/>
        </w:rPr>
        <w:t xml:space="preserve"> </w:t>
      </w:r>
      <w:r w:rsidRPr="00E6597C">
        <w:rPr>
          <w:rFonts w:ascii="GHEA Grapalat" w:hAnsi="GHEA Grapalat" w:cs="Sylfaen"/>
          <w:szCs w:val="24"/>
          <w:lang w:val="ru-RU"/>
        </w:rPr>
        <w:t>մասնակիցը</w:t>
      </w:r>
      <w:r w:rsidRPr="00E6597C">
        <w:rPr>
          <w:rFonts w:ascii="GHEA Grapalat" w:hAnsi="GHEA Grapalat" w:cs="Sylfaen"/>
          <w:szCs w:val="24"/>
        </w:rPr>
        <w:t xml:space="preserve"> </w:t>
      </w:r>
      <w:r w:rsidRPr="00E6597C">
        <w:rPr>
          <w:rFonts w:ascii="GHEA Grapalat" w:hAnsi="GHEA Grapalat" w:cs="Sylfaen"/>
          <w:szCs w:val="24"/>
          <w:lang w:val="ru-RU"/>
        </w:rPr>
        <w:t>որոշվում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բավարար</w:t>
      </w:r>
      <w:r w:rsidRPr="00E6597C">
        <w:rPr>
          <w:rFonts w:ascii="GHEA Grapalat" w:hAnsi="GHEA Grapalat" w:cs="Sylfaen"/>
          <w:szCs w:val="24"/>
        </w:rPr>
        <w:t xml:space="preserve"> </w:t>
      </w:r>
      <w:r w:rsidRPr="00E6597C">
        <w:rPr>
          <w:rFonts w:ascii="GHEA Grapalat" w:hAnsi="GHEA Grapalat" w:cs="Sylfaen"/>
          <w:szCs w:val="24"/>
          <w:lang w:val="ru-RU"/>
        </w:rPr>
        <w:t>գնահատված</w:t>
      </w:r>
      <w:r w:rsidRPr="00E6597C">
        <w:rPr>
          <w:rFonts w:ascii="GHEA Grapalat" w:hAnsi="GHEA Grapalat" w:cs="Sylfaen"/>
          <w:szCs w:val="24"/>
        </w:rPr>
        <w:t xml:space="preserve"> </w:t>
      </w:r>
      <w:r w:rsidRPr="00E6597C">
        <w:rPr>
          <w:rFonts w:ascii="GHEA Grapalat" w:hAnsi="GHEA Grapalat" w:cs="Sylfaen"/>
          <w:szCs w:val="24"/>
          <w:lang w:val="ru-RU"/>
        </w:rPr>
        <w:t>հայտեր</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մասնակիցների</w:t>
      </w:r>
      <w:r w:rsidRPr="00E6597C">
        <w:rPr>
          <w:rFonts w:ascii="GHEA Grapalat" w:hAnsi="GHEA Grapalat" w:cs="Sylfaen"/>
          <w:szCs w:val="24"/>
        </w:rPr>
        <w:t xml:space="preserve"> </w:t>
      </w:r>
      <w:r w:rsidRPr="00E6597C">
        <w:rPr>
          <w:rFonts w:ascii="GHEA Grapalat" w:hAnsi="GHEA Grapalat" w:cs="Sylfaen"/>
          <w:szCs w:val="24"/>
          <w:lang w:val="ru-RU"/>
        </w:rPr>
        <w:t>թվից</w:t>
      </w:r>
      <w:r w:rsidRPr="00E6597C">
        <w:rPr>
          <w:rFonts w:ascii="GHEA Grapalat" w:hAnsi="GHEA Grapalat" w:cs="Sylfaen"/>
          <w:szCs w:val="24"/>
        </w:rPr>
        <w:t xml:space="preserve">` </w:t>
      </w:r>
      <w:r w:rsidRPr="00E6597C">
        <w:rPr>
          <w:rFonts w:ascii="GHEA Grapalat" w:hAnsi="GHEA Grapalat" w:cs="Sylfaen"/>
          <w:szCs w:val="24"/>
          <w:lang w:val="ru-RU"/>
        </w:rPr>
        <w:t>նվազագույն</w:t>
      </w:r>
      <w:r w:rsidRPr="00E6597C">
        <w:rPr>
          <w:rFonts w:ascii="GHEA Grapalat" w:hAnsi="GHEA Grapalat" w:cs="Sylfaen"/>
          <w:szCs w:val="24"/>
        </w:rPr>
        <w:t xml:space="preserve"> </w:t>
      </w:r>
      <w:r w:rsidRPr="00E6597C">
        <w:rPr>
          <w:rFonts w:ascii="GHEA Grapalat" w:hAnsi="GHEA Grapalat" w:cs="Sylfaen"/>
          <w:szCs w:val="24"/>
          <w:lang w:val="ru-RU"/>
        </w:rPr>
        <w:t>գնային</w:t>
      </w:r>
      <w:r w:rsidRPr="00E6597C">
        <w:rPr>
          <w:rFonts w:ascii="GHEA Grapalat" w:hAnsi="GHEA Grapalat" w:cs="Sylfaen"/>
          <w:szCs w:val="24"/>
        </w:rPr>
        <w:t xml:space="preserve"> </w:t>
      </w:r>
      <w:r w:rsidRPr="00E6597C">
        <w:rPr>
          <w:rFonts w:ascii="GHEA Grapalat" w:hAnsi="GHEA Grapalat" w:cs="Sylfaen"/>
          <w:szCs w:val="24"/>
          <w:lang w:val="ru-RU"/>
        </w:rPr>
        <w:t>առաջարկ</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ասնակցին</w:t>
      </w:r>
      <w:r w:rsidRPr="00E6597C">
        <w:rPr>
          <w:rFonts w:ascii="GHEA Grapalat" w:hAnsi="GHEA Grapalat" w:cs="Sylfaen"/>
          <w:szCs w:val="24"/>
        </w:rPr>
        <w:t xml:space="preserve"> </w:t>
      </w:r>
      <w:r w:rsidRPr="00E6597C">
        <w:rPr>
          <w:rFonts w:ascii="GHEA Grapalat" w:hAnsi="GHEA Grapalat" w:cs="Sylfaen"/>
          <w:szCs w:val="24"/>
          <w:lang w:val="ru-RU"/>
        </w:rPr>
        <w:t>նախապատվություն</w:t>
      </w:r>
      <w:r w:rsidRPr="00E6597C">
        <w:rPr>
          <w:rFonts w:ascii="GHEA Grapalat" w:hAnsi="GHEA Grapalat" w:cs="Sylfaen"/>
          <w:szCs w:val="24"/>
        </w:rPr>
        <w:t xml:space="preserve"> </w:t>
      </w:r>
      <w:r w:rsidRPr="00E6597C">
        <w:rPr>
          <w:rFonts w:ascii="GHEA Grapalat" w:hAnsi="GHEA Grapalat" w:cs="Sylfaen"/>
          <w:szCs w:val="24"/>
          <w:lang w:val="ru-RU"/>
        </w:rPr>
        <w:t>տալու</w:t>
      </w:r>
      <w:r w:rsidRPr="00E6597C">
        <w:rPr>
          <w:rFonts w:ascii="GHEA Grapalat" w:hAnsi="GHEA Grapalat" w:cs="Sylfaen"/>
          <w:szCs w:val="24"/>
        </w:rPr>
        <w:t xml:space="preserve"> </w:t>
      </w:r>
      <w:r w:rsidRPr="00E6597C">
        <w:rPr>
          <w:rFonts w:ascii="GHEA Grapalat" w:hAnsi="GHEA Grapalat" w:cs="Sylfaen"/>
          <w:szCs w:val="24"/>
          <w:lang w:val="ru-RU"/>
        </w:rPr>
        <w:t>սկզբունքով։</w:t>
      </w:r>
      <w:r w:rsidRPr="00E6597C">
        <w:rPr>
          <w:rFonts w:ascii="GHEA Grapalat" w:hAnsi="GHEA Grapalat" w:cs="Sylfaen"/>
          <w:szCs w:val="24"/>
        </w:rPr>
        <w:t xml:space="preserve"> </w:t>
      </w:r>
      <w:r w:rsidRPr="00E6597C">
        <w:rPr>
          <w:rFonts w:ascii="GHEA Grapalat" w:hAnsi="GHEA Grapalat" w:cs="Sylfaen"/>
          <w:szCs w:val="24"/>
          <w:lang w:val="ru-RU"/>
        </w:rPr>
        <w:t>Ընդ</w:t>
      </w:r>
      <w:r w:rsidRPr="00E6597C">
        <w:rPr>
          <w:rFonts w:ascii="GHEA Grapalat" w:hAnsi="GHEA Grapalat" w:cs="Sylfaen"/>
          <w:szCs w:val="24"/>
        </w:rPr>
        <w:t xml:space="preserve"> </w:t>
      </w:r>
      <w:r w:rsidRPr="00E6597C">
        <w:rPr>
          <w:rFonts w:ascii="GHEA Grapalat" w:hAnsi="GHEA Grapalat" w:cs="Sylfaen"/>
          <w:szCs w:val="24"/>
          <w:lang w:val="ru-RU"/>
        </w:rPr>
        <w:t>որում</w:t>
      </w:r>
      <w:r w:rsidRPr="00E6597C">
        <w:rPr>
          <w:rFonts w:ascii="GHEA Grapalat" w:hAnsi="GHEA Grapalat" w:cs="Sylfaen"/>
          <w:szCs w:val="24"/>
        </w:rPr>
        <w:t xml:space="preserve">,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կողմից</w:t>
      </w:r>
      <w:r w:rsidRPr="00E6597C">
        <w:rPr>
          <w:rFonts w:ascii="GHEA Grapalat" w:hAnsi="GHEA Grapalat" w:cs="Sylfaen"/>
          <w:szCs w:val="24"/>
        </w:rPr>
        <w:t xml:space="preserve"> </w:t>
      </w:r>
      <w:r w:rsidRPr="00E6597C">
        <w:rPr>
          <w:rFonts w:ascii="GHEA Grapalat" w:hAnsi="GHEA Grapalat" w:cs="Sylfaen"/>
          <w:szCs w:val="24"/>
          <w:lang w:val="hy-AM"/>
        </w:rPr>
        <w:t>ընտրված</w:t>
      </w:r>
      <w:r w:rsidRPr="00E6597C">
        <w:rPr>
          <w:rFonts w:ascii="GHEA Grapalat" w:hAnsi="GHEA Grapalat" w:cs="Sylfaen"/>
          <w:szCs w:val="24"/>
        </w:rPr>
        <w:t xml:space="preserve"> </w:t>
      </w:r>
      <w:r w:rsidRPr="00E6597C">
        <w:rPr>
          <w:rFonts w:ascii="GHEA Grapalat" w:hAnsi="GHEA Grapalat" w:cs="Sylfaen"/>
          <w:szCs w:val="24"/>
          <w:lang w:val="en-US"/>
        </w:rPr>
        <w:t>և</w:t>
      </w:r>
      <w:r w:rsidRPr="00E6597C">
        <w:rPr>
          <w:rFonts w:ascii="GHEA Grapalat" w:hAnsi="GHEA Grapalat" w:cs="Sylfaen"/>
          <w:szCs w:val="24"/>
        </w:rPr>
        <w:t xml:space="preserve"> </w:t>
      </w:r>
      <w:r w:rsidRPr="00E6597C">
        <w:rPr>
          <w:rFonts w:ascii="GHEA Grapalat" w:hAnsi="GHEA Grapalat" w:cs="Sylfaen"/>
          <w:szCs w:val="24"/>
          <w:lang w:val="en-US"/>
        </w:rPr>
        <w:t>հաջորդաբար</w:t>
      </w:r>
      <w:r w:rsidRPr="00E6597C">
        <w:rPr>
          <w:rFonts w:ascii="GHEA Grapalat" w:hAnsi="GHEA Grapalat" w:cs="Sylfaen"/>
          <w:szCs w:val="24"/>
        </w:rPr>
        <w:t xml:space="preserve"> </w:t>
      </w:r>
      <w:r w:rsidRPr="00E6597C">
        <w:rPr>
          <w:rFonts w:ascii="GHEA Grapalat" w:hAnsi="GHEA Grapalat" w:cs="Sylfaen"/>
          <w:szCs w:val="24"/>
          <w:lang w:val="en-US"/>
        </w:rPr>
        <w:t>տեղեր</w:t>
      </w:r>
      <w:r w:rsidRPr="00E6597C">
        <w:rPr>
          <w:rFonts w:ascii="GHEA Grapalat" w:hAnsi="GHEA Grapalat" w:cs="Sylfaen"/>
          <w:szCs w:val="24"/>
        </w:rPr>
        <w:t xml:space="preserve"> </w:t>
      </w:r>
      <w:r w:rsidRPr="00E6597C">
        <w:rPr>
          <w:rFonts w:ascii="GHEA Grapalat" w:hAnsi="GHEA Grapalat" w:cs="Sylfaen"/>
          <w:szCs w:val="24"/>
          <w:lang w:val="ru-RU"/>
        </w:rPr>
        <w:t>զբաղեցրած</w:t>
      </w:r>
      <w:r w:rsidRPr="00E6597C">
        <w:rPr>
          <w:rFonts w:ascii="GHEA Grapalat" w:hAnsi="GHEA Grapalat" w:cs="Sylfaen"/>
          <w:szCs w:val="24"/>
        </w:rPr>
        <w:t xml:space="preserve"> </w:t>
      </w:r>
      <w:r w:rsidRPr="00E6597C">
        <w:rPr>
          <w:rFonts w:ascii="GHEA Grapalat" w:hAnsi="GHEA Grapalat" w:cs="Sylfaen"/>
          <w:szCs w:val="24"/>
          <w:lang w:val="ru-RU"/>
        </w:rPr>
        <w:t>մասնակիցներին</w:t>
      </w:r>
      <w:r w:rsidRPr="00E6597C">
        <w:rPr>
          <w:rFonts w:ascii="GHEA Grapalat" w:hAnsi="GHEA Grapalat" w:cs="Sylfaen"/>
          <w:szCs w:val="24"/>
        </w:rPr>
        <w:t xml:space="preserve"> </w:t>
      </w:r>
      <w:r w:rsidRPr="00E6597C">
        <w:rPr>
          <w:rFonts w:ascii="GHEA Grapalat" w:hAnsi="GHEA Grapalat" w:cs="Sylfaen"/>
          <w:szCs w:val="24"/>
          <w:lang w:val="ru-RU"/>
        </w:rPr>
        <w:t>որոշելիս</w:t>
      </w:r>
      <w:r w:rsidRPr="00E6597C">
        <w:rPr>
          <w:rFonts w:ascii="GHEA Grapalat" w:hAnsi="GHEA Grapalat" w:cs="Sylfaen"/>
          <w:szCs w:val="24"/>
        </w:rPr>
        <w:t xml:space="preserve"> </w:t>
      </w:r>
      <w:r w:rsidRPr="00E6597C">
        <w:rPr>
          <w:rFonts w:ascii="GHEA Grapalat" w:hAnsi="GHEA Grapalat" w:cs="Sylfaen"/>
          <w:szCs w:val="24"/>
          <w:lang w:val="ru-RU"/>
        </w:rPr>
        <w:t>գնային</w:t>
      </w:r>
      <w:r w:rsidRPr="00E6597C">
        <w:rPr>
          <w:rFonts w:ascii="GHEA Grapalat" w:hAnsi="GHEA Grapalat" w:cs="Sylfaen"/>
          <w:szCs w:val="24"/>
        </w:rPr>
        <w:t xml:space="preserve"> </w:t>
      </w:r>
      <w:r w:rsidRPr="00E6597C">
        <w:rPr>
          <w:rFonts w:ascii="GHEA Grapalat" w:hAnsi="GHEA Grapalat" w:cs="Sylfaen"/>
          <w:szCs w:val="24"/>
          <w:lang w:val="ru-RU"/>
        </w:rPr>
        <w:t>առաջարկների</w:t>
      </w:r>
      <w:r w:rsidRPr="00E6597C">
        <w:rPr>
          <w:rFonts w:ascii="GHEA Grapalat" w:hAnsi="GHEA Grapalat" w:cs="Sylfaen"/>
          <w:szCs w:val="24"/>
        </w:rPr>
        <w:t xml:space="preserve"> գնահատումը և </w:t>
      </w:r>
      <w:r w:rsidRPr="00E6597C">
        <w:rPr>
          <w:rFonts w:ascii="GHEA Grapalat" w:hAnsi="GHEA Grapalat" w:cs="Sylfaen"/>
          <w:szCs w:val="24"/>
          <w:lang w:val="ru-RU"/>
        </w:rPr>
        <w:t>համեմատումն</w:t>
      </w:r>
      <w:r w:rsidRPr="00E6597C">
        <w:rPr>
          <w:rFonts w:ascii="GHEA Grapalat" w:hAnsi="GHEA Grapalat" w:cs="Sylfaen"/>
          <w:szCs w:val="24"/>
        </w:rPr>
        <w:t xml:space="preserve"> </w:t>
      </w:r>
      <w:r w:rsidRPr="00E6597C">
        <w:rPr>
          <w:rFonts w:ascii="GHEA Grapalat" w:hAnsi="GHEA Grapalat" w:cs="Sylfaen"/>
          <w:szCs w:val="24"/>
          <w:lang w:val="ru-RU"/>
        </w:rPr>
        <w:t>իրականացվում</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առանց</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հրավերի</w:t>
      </w:r>
      <w:r w:rsidRPr="00E6597C">
        <w:rPr>
          <w:rFonts w:ascii="GHEA Grapalat" w:hAnsi="GHEA Grapalat" w:cs="Sylfaen"/>
          <w:szCs w:val="24"/>
        </w:rPr>
        <w:t xml:space="preserve"> 1-ին </w:t>
      </w:r>
      <w:r w:rsidRPr="00E6597C">
        <w:rPr>
          <w:rFonts w:ascii="GHEA Grapalat" w:hAnsi="GHEA Grapalat" w:cs="Sylfaen"/>
          <w:szCs w:val="24"/>
          <w:lang w:val="ru-RU"/>
        </w:rPr>
        <w:t>մասի</w:t>
      </w:r>
      <w:r w:rsidRPr="00E6597C">
        <w:rPr>
          <w:rFonts w:ascii="GHEA Grapalat" w:hAnsi="GHEA Grapalat" w:cs="Sylfaen"/>
          <w:szCs w:val="24"/>
        </w:rPr>
        <w:t xml:space="preserve"> 5.2-րդ </w:t>
      </w:r>
      <w:r w:rsidRPr="00E6597C">
        <w:rPr>
          <w:rFonts w:ascii="GHEA Grapalat" w:hAnsi="GHEA Grapalat" w:cs="Sylfaen"/>
          <w:szCs w:val="24"/>
          <w:lang w:val="ru-RU"/>
        </w:rPr>
        <w:t>կետում</w:t>
      </w:r>
      <w:r w:rsidRPr="00E6597C">
        <w:rPr>
          <w:rFonts w:ascii="GHEA Grapalat" w:hAnsi="GHEA Grapalat" w:cs="Sylfaen"/>
          <w:szCs w:val="24"/>
        </w:rPr>
        <w:t xml:space="preserve"> </w:t>
      </w:r>
      <w:r w:rsidRPr="00E6597C">
        <w:rPr>
          <w:rFonts w:ascii="GHEA Grapalat" w:hAnsi="GHEA Grapalat" w:cs="Sylfaen"/>
          <w:szCs w:val="24"/>
          <w:lang w:val="ru-RU"/>
        </w:rPr>
        <w:t>նշված</w:t>
      </w:r>
      <w:r w:rsidRPr="00E6597C">
        <w:rPr>
          <w:rFonts w:ascii="GHEA Grapalat" w:hAnsi="GHEA Grapalat" w:cs="Sylfaen"/>
          <w:szCs w:val="24"/>
        </w:rPr>
        <w:t xml:space="preserve"> </w:t>
      </w:r>
      <w:r w:rsidRPr="00E6597C">
        <w:rPr>
          <w:rFonts w:ascii="GHEA Grapalat" w:hAnsi="GHEA Grapalat" w:cs="Sylfaen"/>
          <w:szCs w:val="24"/>
          <w:lang w:val="ru-RU"/>
        </w:rPr>
        <w:t>հարկի</w:t>
      </w:r>
      <w:r w:rsidRPr="00E6597C">
        <w:rPr>
          <w:rFonts w:ascii="GHEA Grapalat" w:hAnsi="GHEA Grapalat" w:cs="Sylfaen"/>
          <w:szCs w:val="24"/>
        </w:rPr>
        <w:t xml:space="preserve"> </w:t>
      </w:r>
      <w:r w:rsidRPr="00E6597C">
        <w:rPr>
          <w:rFonts w:ascii="GHEA Grapalat" w:hAnsi="GHEA Grapalat" w:cs="Sylfaen"/>
          <w:szCs w:val="24"/>
          <w:lang w:val="ru-RU"/>
        </w:rPr>
        <w:t>գումարի</w:t>
      </w:r>
      <w:r w:rsidRPr="00E6597C">
        <w:rPr>
          <w:rFonts w:ascii="GHEA Grapalat" w:hAnsi="GHEA Grapalat" w:cs="Sylfaen"/>
          <w:szCs w:val="24"/>
        </w:rPr>
        <w:t xml:space="preserve"> </w:t>
      </w:r>
      <w:r w:rsidRPr="00E6597C">
        <w:rPr>
          <w:rFonts w:ascii="GHEA Grapalat" w:hAnsi="GHEA Grapalat" w:cs="Sylfaen"/>
          <w:szCs w:val="24"/>
          <w:lang w:val="ru-RU"/>
        </w:rPr>
        <w:t>հաշվարկման</w:t>
      </w:r>
      <w:r w:rsidRPr="00E6597C">
        <w:rPr>
          <w:rFonts w:ascii="GHEA Grapalat" w:hAnsi="GHEA Grapalat" w:cs="Sylfaen"/>
          <w:lang w:val="hy-AM"/>
        </w:rPr>
        <w:t>:</w:t>
      </w:r>
    </w:p>
    <w:p w:rsidR="00C66BF2" w:rsidRPr="00E6597C" w:rsidRDefault="00C66BF2" w:rsidP="00C66BF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lastRenderedPageBreak/>
        <w:t xml:space="preserve">8.4 </w:t>
      </w:r>
      <w:r w:rsidRPr="00E6597C">
        <w:rPr>
          <w:rFonts w:ascii="GHEA Grapalat" w:hAnsi="GHEA Grapalat" w:cs="Sylfaen"/>
          <w:i w:val="0"/>
          <w:szCs w:val="24"/>
          <w:lang w:val="hy-AM"/>
        </w:rPr>
        <w:t>Եթե</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հայտում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անհամապատասխանություն</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տեղ</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գտել</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տառերով</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և</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թվերով</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գրված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գումարների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միջև</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ապա</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հիմք</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ընդունվում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տառերով</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գրված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hy-AM"/>
        </w:rPr>
        <w:t>գումարը։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Եթե</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առաջարկվող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երկու</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ավելի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արժույթներով</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ապա</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դրանք</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համեմատվում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Հայաստանի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Հանրապետության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դրամով</w:t>
      </w:r>
      <w:r w:rsidRPr="00E6597C">
        <w:rPr>
          <w:rFonts w:ascii="GHEA Grapalat" w:hAnsi="GHEA Grapalat" w:cs="Sylfaen"/>
          <w:i w:val="0"/>
          <w:szCs w:val="24"/>
          <w:lang w:val="af-ZA"/>
        </w:rPr>
        <w:t xml:space="preserve">` </w:t>
      </w:r>
      <w:r>
        <w:rPr>
          <w:rFonts w:ascii="GHEA Grapalat" w:hAnsi="GHEA Grapalat" w:cs="Sylfaen"/>
          <w:i w:val="0"/>
          <w:szCs w:val="24"/>
          <w:lang w:val="hy-AM"/>
        </w:rPr>
        <w:t>հայտերի բացման և գնահատման նիստի օրվա դրությամբ Կենտրոնական բանկի կողմից սահմանված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փոխարժեքով։</w:t>
      </w:r>
      <w:r w:rsidRPr="00E6597C">
        <w:rPr>
          <w:rFonts w:ascii="GHEA Grapalat" w:hAnsi="GHEA Grapalat" w:cs="Sylfaen"/>
          <w:i w:val="0"/>
          <w:szCs w:val="24"/>
          <w:lang w:val="af-ZA"/>
        </w:rPr>
        <w:t xml:space="preserve"> </w:t>
      </w:r>
    </w:p>
    <w:p w:rsidR="00C66BF2" w:rsidRPr="00E6597C" w:rsidRDefault="00C66BF2" w:rsidP="00C66BF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8.5 Հ</w:t>
      </w:r>
      <w:r w:rsidRPr="00E6597C">
        <w:rPr>
          <w:rFonts w:ascii="GHEA Grapalat" w:hAnsi="GHEA Grapalat" w:cs="Sylfaen"/>
          <w:i w:val="0"/>
          <w:szCs w:val="24"/>
          <w:lang w:val="ru-RU"/>
        </w:rPr>
        <w:t>անձնաժողովի</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պ</w:t>
      </w:r>
      <w:r w:rsidRPr="00E6597C">
        <w:rPr>
          <w:rFonts w:ascii="GHEA Grapalat" w:hAnsi="GHEA Grapalat" w:cs="Sylfaen"/>
          <w:i w:val="0"/>
          <w:szCs w:val="24"/>
          <w:lang w:val="ru-RU"/>
        </w:rPr>
        <w:t>ատվիրատուի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և</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w:t>
      </w:r>
      <w:r w:rsidRPr="00E6597C">
        <w:rPr>
          <w:rFonts w:ascii="GHEA Grapalat" w:hAnsi="GHEA Grapalat" w:cs="Sylfaen"/>
          <w:i w:val="0"/>
          <w:szCs w:val="24"/>
          <w:lang w:val="ru-RU"/>
        </w:rPr>
        <w:t>ասնակիցների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միջև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բանակցություններն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արգելվում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բացառությամբ</w:t>
      </w:r>
      <w:r w:rsidRPr="00E6597C">
        <w:rPr>
          <w:rFonts w:ascii="GHEA Grapalat" w:hAnsi="GHEA Grapalat" w:cs="Sylfaen"/>
          <w:i w:val="0"/>
          <w:szCs w:val="24"/>
          <w:lang w:val="af-ZA"/>
        </w:rPr>
        <w:t>`</w:t>
      </w:r>
    </w:p>
    <w:p w:rsidR="00C66BF2" w:rsidRPr="00E6597C" w:rsidRDefault="00C66BF2" w:rsidP="00C66BF2">
      <w:pPr>
        <w:pStyle w:val="a3"/>
        <w:spacing w:line="240" w:lineRule="auto"/>
        <w:rPr>
          <w:rFonts w:ascii="GHEA Grapalat" w:hAnsi="GHEA Grapalat" w:cs="Sylfaen"/>
          <w:i w:val="0"/>
          <w:szCs w:val="24"/>
          <w:lang w:val="af-ZA"/>
        </w:rPr>
      </w:pPr>
      <w:r w:rsidRPr="00E6597C">
        <w:rPr>
          <w:rFonts w:ascii="GHEA Grapalat" w:hAnsi="GHEA Grapalat" w:cs="Sylfaen"/>
          <w:i w:val="0"/>
          <w:szCs w:val="24"/>
          <w:lang w:val="af-ZA"/>
        </w:rPr>
        <w:t xml:space="preserve">1) </w:t>
      </w:r>
      <w:r w:rsidRPr="00E6597C">
        <w:rPr>
          <w:rFonts w:ascii="GHEA Grapalat" w:hAnsi="GHEA Grapalat" w:cs="Sylfaen"/>
          <w:i w:val="0"/>
          <w:szCs w:val="24"/>
          <w:lang w:val="ru-RU"/>
        </w:rPr>
        <w:t>երբ</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ընթացակարգին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մասնակցել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մեկ</w:t>
      </w:r>
      <w:r w:rsidRPr="00E6597C">
        <w:rPr>
          <w:rFonts w:ascii="GHEA Grapalat" w:hAnsi="GHEA Grapalat" w:cs="Sylfaen"/>
          <w:i w:val="0"/>
          <w:szCs w:val="24"/>
          <w:lang w:val="af-ZA"/>
        </w:rPr>
        <w:t xml:space="preserve"> մ</w:t>
      </w:r>
      <w:r w:rsidRPr="00E6597C">
        <w:rPr>
          <w:rFonts w:ascii="GHEA Grapalat" w:hAnsi="GHEA Grapalat" w:cs="Sylfaen"/>
          <w:i w:val="0"/>
          <w:szCs w:val="24"/>
          <w:lang w:val="ru-RU"/>
        </w:rPr>
        <w:t>ասնակից</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որի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ներկայացրած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պահանջներին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արդյունքում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պահանջներին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գնահատվել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մեկ</w:t>
      </w:r>
      <w:r w:rsidRPr="00E6597C">
        <w:rPr>
          <w:rFonts w:ascii="GHEA Grapalat" w:hAnsi="GHEA Grapalat" w:cs="Sylfaen"/>
          <w:i w:val="0"/>
          <w:szCs w:val="24"/>
          <w:lang w:val="af-ZA"/>
        </w:rPr>
        <w:t xml:space="preserve"> մ</w:t>
      </w:r>
      <w:r w:rsidRPr="00E6597C">
        <w:rPr>
          <w:rFonts w:ascii="GHEA Grapalat" w:hAnsi="GHEA Grapalat" w:cs="Sylfaen"/>
          <w:i w:val="0"/>
          <w:szCs w:val="24"/>
          <w:lang w:val="ru-RU"/>
        </w:rPr>
        <w:t>ասնակցի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նվազագույն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հավասարության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դեպքում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եթե</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ոչ</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գնային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բավարարող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ներկայացրած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բոլոր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մասնակիցների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ներկայացրած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գնային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գերազանցում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այդ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գնումը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կատարելու</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նախատեսված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հրավերի</w:t>
      </w:r>
      <w:r w:rsidRPr="00E6597C">
        <w:rPr>
          <w:rFonts w:ascii="GHEA Grapalat" w:hAnsi="GHEA Grapalat" w:cs="Sylfaen"/>
          <w:i w:val="0"/>
          <w:szCs w:val="24"/>
          <w:lang w:val="af-ZA"/>
        </w:rPr>
        <w:t xml:space="preserve"> 1-</w:t>
      </w:r>
      <w:r w:rsidRPr="00E6597C">
        <w:rPr>
          <w:rFonts w:ascii="GHEA Grapalat" w:hAnsi="GHEA Grapalat" w:cs="Sylfaen"/>
          <w:i w:val="0"/>
          <w:szCs w:val="24"/>
          <w:lang w:val="en-US"/>
        </w:rPr>
        <w:t>ին</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մասի</w:t>
      </w:r>
      <w:r w:rsidRPr="00E6597C">
        <w:rPr>
          <w:rFonts w:ascii="GHEA Grapalat" w:hAnsi="GHEA Grapalat" w:cs="Sylfaen"/>
          <w:i w:val="0"/>
          <w:szCs w:val="24"/>
          <w:lang w:val="af-ZA"/>
        </w:rPr>
        <w:t xml:space="preserve"> 8.1 </w:t>
      </w:r>
      <w:r w:rsidRPr="00E6597C">
        <w:rPr>
          <w:rFonts w:ascii="GHEA Grapalat" w:hAnsi="GHEA Grapalat" w:cs="Sylfaen"/>
          <w:i w:val="0"/>
          <w:szCs w:val="24"/>
          <w:lang w:val="en-US"/>
        </w:rPr>
        <w:t>կետի</w:t>
      </w:r>
      <w:r w:rsidRPr="00E6597C">
        <w:rPr>
          <w:rFonts w:ascii="GHEA Grapalat" w:hAnsi="GHEA Grapalat" w:cs="Sylfaen"/>
          <w:i w:val="0"/>
          <w:szCs w:val="24"/>
          <w:lang w:val="af-ZA"/>
        </w:rPr>
        <w:t xml:space="preserve"> 2-</w:t>
      </w:r>
      <w:r w:rsidRPr="00E6597C">
        <w:rPr>
          <w:rFonts w:ascii="GHEA Grapalat" w:hAnsi="GHEA Grapalat" w:cs="Sylfaen"/>
          <w:i w:val="0"/>
          <w:szCs w:val="24"/>
          <w:lang w:val="en-US"/>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պարբերությամբ</w:t>
      </w:r>
      <w:r w:rsidRPr="00E6597C">
        <w:rPr>
          <w:rFonts w:ascii="GHEA Grapalat" w:hAnsi="GHEA Grapalat" w:cs="Sylfaen"/>
          <w:i w:val="0"/>
          <w:szCs w:val="24"/>
          <w:lang w:val="af-ZA"/>
        </w:rPr>
        <w:t xml:space="preserve"> </w:t>
      </w:r>
      <w:r w:rsidRPr="00E6597C">
        <w:rPr>
          <w:rFonts w:ascii="GHEA Grapalat" w:hAnsi="GHEA Grapalat" w:cs="Sylfaen"/>
          <w:i w:val="0"/>
          <w:szCs w:val="24"/>
          <w:lang w:val="en-US"/>
        </w:rPr>
        <w:t>նախատեսված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ֆինանսական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միջոցները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գնումն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իրականացվում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Օրենքի</w:t>
      </w:r>
      <w:r w:rsidRPr="00E6597C">
        <w:rPr>
          <w:rFonts w:ascii="GHEA Grapalat" w:hAnsi="GHEA Grapalat" w:cs="Sylfaen"/>
          <w:i w:val="0"/>
          <w:szCs w:val="24"/>
          <w:lang w:val="af-ZA"/>
        </w:rPr>
        <w:t xml:space="preserve"> 15-</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հոդվածի</w:t>
      </w:r>
      <w:r w:rsidRPr="00E6597C">
        <w:rPr>
          <w:rFonts w:ascii="GHEA Grapalat" w:hAnsi="GHEA Grapalat" w:cs="Sylfaen"/>
          <w:i w:val="0"/>
          <w:szCs w:val="24"/>
          <w:lang w:val="af-ZA"/>
        </w:rPr>
        <w:t xml:space="preserve"> 6-</w:t>
      </w:r>
      <w:r w:rsidRPr="00E6597C">
        <w:rPr>
          <w:rFonts w:ascii="GHEA Grapalat" w:hAnsi="GHEA Grapalat" w:cs="Sylfaen"/>
          <w:i w:val="0"/>
          <w:szCs w:val="24"/>
          <w:lang w:val="ru-RU"/>
        </w:rPr>
        <w:t>րդ</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հիման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վրա։</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կետի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վարվող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բանակցությունները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հանգեցնել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նվազեցմանը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վճարման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փոփոխությանը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իսկ</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բանակցությունները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վարվում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միաժամանակյա</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բոլոր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մասնակիցների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հետ</w:t>
      </w:r>
      <w:r w:rsidRPr="00E6597C">
        <w:rPr>
          <w:rFonts w:ascii="GHEA Grapalat" w:hAnsi="GHEA Grapalat" w:cs="Sylfaen"/>
          <w:i w:val="0"/>
          <w:szCs w:val="24"/>
          <w:lang w:val="af-ZA"/>
        </w:rPr>
        <w:t>.</w:t>
      </w:r>
    </w:p>
    <w:p w:rsidR="00C66BF2" w:rsidRPr="00E6597C" w:rsidDel="00992C40" w:rsidRDefault="00C66BF2" w:rsidP="00C66BF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w:t>
      </w:r>
      <w:r w:rsidRPr="00E6597C">
        <w:rPr>
          <w:rFonts w:ascii="GHEA Grapalat" w:hAnsi="GHEA Grapalat" w:cs="Sylfaen"/>
          <w:szCs w:val="24"/>
          <w:lang w:val="ru-RU"/>
        </w:rPr>
        <w:t>Օրենքով</w:t>
      </w:r>
      <w:r w:rsidRPr="00E6597C">
        <w:rPr>
          <w:rFonts w:ascii="GHEA Grapalat" w:hAnsi="GHEA Grapalat" w:cs="Sylfaen"/>
          <w:szCs w:val="24"/>
        </w:rPr>
        <w:t xml:space="preserve"> </w:t>
      </w:r>
      <w:r w:rsidRPr="00E6597C">
        <w:rPr>
          <w:rFonts w:ascii="GHEA Grapalat" w:hAnsi="GHEA Grapalat" w:cs="Sylfaen"/>
          <w:szCs w:val="24"/>
          <w:lang w:val="ru-RU"/>
        </w:rPr>
        <w:t>նախատեսված</w:t>
      </w:r>
      <w:r w:rsidRPr="00E6597C">
        <w:rPr>
          <w:rFonts w:ascii="GHEA Grapalat" w:hAnsi="GHEA Grapalat" w:cs="Sylfaen"/>
          <w:szCs w:val="24"/>
        </w:rPr>
        <w:t xml:space="preserve"> </w:t>
      </w:r>
      <w:r w:rsidRPr="00E6597C">
        <w:rPr>
          <w:rFonts w:ascii="GHEA Grapalat" w:hAnsi="GHEA Grapalat" w:cs="Sylfaen"/>
          <w:szCs w:val="24"/>
          <w:lang w:val="ru-RU"/>
        </w:rPr>
        <w:t>այլ</w:t>
      </w:r>
      <w:r w:rsidRPr="00E6597C">
        <w:rPr>
          <w:rFonts w:ascii="GHEA Grapalat" w:hAnsi="GHEA Grapalat" w:cs="Sylfaen"/>
          <w:szCs w:val="24"/>
        </w:rPr>
        <w:t xml:space="preserve"> </w:t>
      </w:r>
      <w:r w:rsidRPr="00E6597C">
        <w:rPr>
          <w:rFonts w:ascii="GHEA Grapalat" w:hAnsi="GHEA Grapalat" w:cs="Sylfaen"/>
          <w:szCs w:val="24"/>
          <w:lang w:val="ru-RU"/>
        </w:rPr>
        <w:t>դեպքերի։</w:t>
      </w:r>
    </w:p>
    <w:p w:rsidR="00C66BF2" w:rsidRPr="00E6597C" w:rsidRDefault="00C66BF2" w:rsidP="00C66BF2">
      <w:pPr>
        <w:pStyle w:val="norm"/>
        <w:spacing w:line="240" w:lineRule="auto"/>
        <w:rPr>
          <w:rFonts w:ascii="GHEA Grapalat" w:hAnsi="GHEA Grapalat" w:cs="Sylfaen"/>
          <w:sz w:val="20"/>
          <w:szCs w:val="24"/>
          <w:lang w:val="af-ZA" w:eastAsia="en-US"/>
        </w:rPr>
      </w:pPr>
      <w:r>
        <w:rPr>
          <w:rFonts w:ascii="GHEA Grapalat" w:hAnsi="GHEA Grapalat"/>
          <w:sz w:val="20"/>
          <w:lang w:val="hy-AM" w:eastAsia="x-none"/>
        </w:rPr>
        <w:t xml:space="preserve"> </w:t>
      </w:r>
      <w:r w:rsidRPr="00E6597C">
        <w:rPr>
          <w:rFonts w:ascii="GHEA Grapalat" w:hAnsi="GHEA Grapalat"/>
          <w:sz w:val="20"/>
          <w:lang w:val="af-ZA" w:eastAsia="x-none"/>
        </w:rPr>
        <w:t>8.6 Հ</w:t>
      </w:r>
      <w:r w:rsidRPr="00E6597C">
        <w:rPr>
          <w:rFonts w:ascii="GHEA Grapalat" w:hAnsi="GHEA Grapalat" w:cs="Sylfaen"/>
          <w:sz w:val="20"/>
          <w:szCs w:val="24"/>
          <w:lang w:val="ru-RU" w:eastAsia="en-US"/>
        </w:rPr>
        <w:t>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պահանջների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նկատմամբ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Pr="00E6597C">
        <w:rPr>
          <w:rFonts w:ascii="GHEA Grapalat" w:hAnsi="GHEA Grapalat" w:cs="Sylfaen"/>
          <w:sz w:val="20"/>
          <w:szCs w:val="24"/>
          <w:lang w:val="ru-RU" w:eastAsia="en-US"/>
        </w:rPr>
        <w:t>ասնակիցներից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հայտարարում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ընտրված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հաջորդաբար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տեղեր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զբաղեցրած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մասնակիցներին</w:t>
      </w:r>
      <w:r w:rsidRPr="00E6597C">
        <w:rPr>
          <w:rFonts w:ascii="GHEA Grapalat" w:hAnsi="GHEA Grapalat" w:cs="Sylfaen"/>
          <w:sz w:val="20"/>
          <w:szCs w:val="24"/>
          <w:lang w:val="af-ZA" w:eastAsia="en-US"/>
        </w:rPr>
        <w:t xml:space="preserve">: Շինարարական ծրագրերի գնման դեպքում </w:t>
      </w:r>
      <w:r w:rsidRPr="00E6597C">
        <w:rPr>
          <w:rFonts w:ascii="GHEA Grapalat" w:hAnsi="GHEA Grapalat" w:cs="Sylfaen"/>
          <w:sz w:val="20"/>
          <w:szCs w:val="24"/>
          <w:lang w:val="ru-RU" w:eastAsia="en-US"/>
        </w:rPr>
        <w:t>հանձնաժողովը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ներկայացված</w:t>
      </w:r>
      <w:r w:rsidRPr="00E6597C">
        <w:rPr>
          <w:rFonts w:ascii="GHEA Grapalat" w:hAnsi="GHEA Grapalat" w:cs="Sylfaen"/>
          <w:sz w:val="20"/>
          <w:szCs w:val="24"/>
          <w:lang w:val="af-ZA" w:eastAsia="en-US"/>
        </w:rPr>
        <w:t xml:space="preserve"> սարքերի և սարքավորումների տեխնիկական բնութագրերի </w:t>
      </w:r>
      <w:r w:rsidRPr="00E6597C">
        <w:rPr>
          <w:rFonts w:ascii="GHEA Grapalat" w:hAnsi="GHEA Grapalat" w:cs="Sylfaen"/>
          <w:sz w:val="20"/>
          <w:szCs w:val="24"/>
          <w:lang w:val="ru-RU" w:eastAsia="en-US"/>
        </w:rPr>
        <w:t>համապատասխանությունը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պահանջներին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նվազագույն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հավասարության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պայմաններին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գերազանցում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ընթացակարգի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շրջանակում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գնվելիք</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w:t>
      </w:r>
      <w:r w:rsidRPr="00E6597C">
        <w:rPr>
          <w:rFonts w:ascii="GHEA Grapalat" w:hAnsi="GHEA Grapalat" w:cs="Sylfaen"/>
          <w:sz w:val="20"/>
          <w:szCs w:val="24"/>
          <w:lang w:eastAsia="en-US"/>
        </w:rPr>
        <w:t>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սահմանված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գինը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իրականացվում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Օրենքի</w:t>
      </w:r>
      <w:r w:rsidRPr="00E6597C">
        <w:rPr>
          <w:rFonts w:ascii="GHEA Grapalat" w:hAnsi="GHEA Grapalat" w:cs="Sylfaen"/>
          <w:sz w:val="20"/>
          <w:szCs w:val="24"/>
          <w:lang w:val="af-ZA" w:eastAsia="en-US"/>
        </w:rPr>
        <w:t xml:space="preserve"> 15-</w:t>
      </w:r>
      <w:r w:rsidRPr="00E6597C">
        <w:rPr>
          <w:rFonts w:ascii="GHEA Grapalat" w:hAnsi="GHEA Grapalat" w:cs="Sylfaen"/>
          <w:sz w:val="20"/>
          <w:szCs w:val="24"/>
          <w:lang w:val="ru-RU" w:eastAsia="en-US"/>
        </w:rPr>
        <w:t>րդ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հոդվածի</w:t>
      </w:r>
      <w:r w:rsidRPr="00E6597C">
        <w:rPr>
          <w:rFonts w:ascii="GHEA Grapalat" w:hAnsi="GHEA Grapalat" w:cs="Sylfaen"/>
          <w:sz w:val="20"/>
          <w:szCs w:val="24"/>
          <w:lang w:val="af-ZA" w:eastAsia="en-US"/>
        </w:rPr>
        <w:t xml:space="preserve"> 6-</w:t>
      </w:r>
      <w:r w:rsidRPr="00E6597C">
        <w:rPr>
          <w:rFonts w:ascii="GHEA Grapalat" w:hAnsi="GHEA Grapalat" w:cs="Sylfaen"/>
          <w:sz w:val="20"/>
          <w:szCs w:val="24"/>
          <w:lang w:val="ru-RU" w:eastAsia="en-US"/>
        </w:rPr>
        <w:t>րդ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հիման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վրա՝</w:t>
      </w:r>
      <w:r w:rsidRPr="00E6597C">
        <w:rPr>
          <w:rFonts w:ascii="GHEA Grapalat" w:hAnsi="GHEA Grapalat" w:cs="Sylfaen"/>
          <w:sz w:val="20"/>
          <w:szCs w:val="24"/>
          <w:lang w:val="af-ZA" w:eastAsia="en-US"/>
        </w:rPr>
        <w:t xml:space="preserve"> </w:t>
      </w:r>
    </w:p>
    <w:p w:rsidR="00C66BF2" w:rsidRPr="00E6597C" w:rsidRDefault="00C66BF2" w:rsidP="00C66BF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ընտրված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հաջորդաբար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տեղեր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զբաղեցրած</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ru-RU" w:eastAsia="en-US"/>
        </w:rPr>
        <w:t>ասնակիցներին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պայման</w:t>
      </w:r>
      <w:r w:rsidRPr="00E6597C">
        <w:rPr>
          <w:rFonts w:ascii="GHEA Grapalat" w:hAnsi="GHEA Grapalat" w:cs="Sylfaen"/>
          <w:sz w:val="20"/>
          <w:szCs w:val="24"/>
          <w:lang w:val="af-ZA" w:eastAsia="en-US"/>
        </w:rPr>
        <w:softHyphen/>
      </w:r>
      <w:r w:rsidRPr="00E6597C">
        <w:rPr>
          <w:rFonts w:ascii="GHEA Grapalat" w:hAnsi="GHEA Grapalat" w:cs="Sylfaen"/>
          <w:sz w:val="20"/>
          <w:szCs w:val="24"/>
          <w:lang w:val="ru-RU" w:eastAsia="en-US"/>
        </w:rPr>
        <w:t>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հետ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ru-RU"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rsidR="00C66BF2" w:rsidRPr="00E6597C" w:rsidRDefault="00C66BF2" w:rsidP="00C66BF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մասնակիցներին</w:t>
      </w:r>
      <w:r w:rsidRPr="00E6597C">
        <w:rPr>
          <w:rFonts w:ascii="GHEA Grapalat" w:hAnsi="GHEA Grapalat" w:cs="Sylfaen"/>
          <w:sz w:val="20"/>
          <w:szCs w:val="24"/>
          <w:lang w:val="af-ZA" w:eastAsia="en-US"/>
        </w:rPr>
        <w:t xml:space="preserve"> էլեկտրոնային </w:t>
      </w:r>
      <w:r w:rsidRPr="00E6597C">
        <w:rPr>
          <w:rFonts w:ascii="GHEA Grapalat" w:hAnsi="GHEA Grapalat" w:cs="Sylfaen"/>
          <w:sz w:val="20"/>
          <w:szCs w:val="24"/>
          <w:lang w:eastAsia="en-US"/>
        </w:rPr>
        <w:t>եղանակով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rsidR="00C66BF2" w:rsidRPr="00E6597C" w:rsidRDefault="00C66BF2" w:rsidP="00C66BF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և ոչ ուշ, քան </w:t>
      </w:r>
      <w:r w:rsidRPr="00E6597C">
        <w:rPr>
          <w:rFonts w:ascii="GHEA Grapalat" w:hAnsi="GHEA Grapalat" w:cs="Sylfaen"/>
          <w:sz w:val="20"/>
          <w:szCs w:val="24"/>
          <w:lang w:val="hy-AM" w:eastAsia="en-US"/>
        </w:rPr>
        <w:t>հինգերորդ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rsidR="00C66BF2" w:rsidRPr="00E6597C" w:rsidRDefault="00C66BF2" w:rsidP="00C66BF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w:t>
      </w:r>
      <w:r w:rsidRPr="00E6597C">
        <w:rPr>
          <w:rFonts w:ascii="GHEA Grapalat" w:hAnsi="GHEA Grapalat" w:cs="Sylfaen"/>
          <w:sz w:val="20"/>
          <w:szCs w:val="24"/>
          <w:lang w:val="ru-RU" w:eastAsia="en-US"/>
        </w:rPr>
        <w:t>սնակցի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ru-RU" w:eastAsia="en-US"/>
        </w:rPr>
        <w:t>ասնակիցը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E6597C">
        <w:rPr>
          <w:rFonts w:ascii="GHEA Grapalat" w:hAnsi="GHEA Grapalat" w:cs="Sylfaen"/>
          <w:sz w:val="20"/>
          <w:szCs w:val="24"/>
          <w:lang w:val="af-ZA" w:eastAsia="en-US"/>
        </w:rPr>
        <w:t>,</w:t>
      </w:r>
    </w:p>
    <w:p w:rsidR="00C66BF2" w:rsidRPr="00E6597C" w:rsidRDefault="00C66BF2" w:rsidP="00C66BF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սահմանված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լրանալու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ըստ</w:t>
      </w:r>
      <w:r w:rsidRPr="00E6597C">
        <w:rPr>
          <w:rFonts w:ascii="GHEA Grapalat" w:hAnsi="GHEA Grapalat" w:cs="Sylfaen"/>
          <w:sz w:val="20"/>
          <w:szCs w:val="24"/>
          <w:lang w:val="hy-AM" w:eastAsia="en-US"/>
        </w:rPr>
        <w:t xml:space="preserve"> դրան ներկա</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որոնք չեն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գերազանցում</w:t>
      </w:r>
      <w:r w:rsidRPr="00E6597C">
        <w:rPr>
          <w:rFonts w:ascii="GHEA Grapalat" w:hAnsi="GHEA Grapalat" w:cs="Sylfaen"/>
          <w:sz w:val="20"/>
          <w:szCs w:val="24"/>
          <w:lang w:val="hy-AM" w:eastAsia="en-US"/>
        </w:rPr>
        <w:t xml:space="preserve"> գնման հայտով սահմանված գինը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հայտարարվում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ընտրված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հաջորդաբար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տեղերը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զբաղեցրած</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ru-RU" w:eastAsia="en-US"/>
        </w:rPr>
        <w:t>ասնակիցները</w:t>
      </w:r>
      <w:r w:rsidRPr="00E6597C">
        <w:rPr>
          <w:rFonts w:ascii="GHEA Grapalat" w:hAnsi="GHEA Grapalat" w:cs="Sylfaen"/>
          <w:sz w:val="20"/>
          <w:szCs w:val="24"/>
          <w:lang w:val="af-ZA" w:eastAsia="en-US"/>
        </w:rPr>
        <w:t>,</w:t>
      </w:r>
    </w:p>
    <w:p w:rsidR="00C66BF2" w:rsidRPr="006D197A" w:rsidRDefault="00C66BF2" w:rsidP="00C66BF2">
      <w:pPr>
        <w:shd w:val="clear" w:color="auto" w:fill="FFFFFF"/>
        <w:ind w:firstLine="375"/>
        <w:jc w:val="both"/>
        <w:rPr>
          <w:rFonts w:ascii="GHEA Grapalat" w:hAnsi="GHEA Grapalat" w:cs="Sylfaen"/>
          <w:sz w:val="20"/>
          <w:lang w:val="af-ZA"/>
        </w:rPr>
      </w:pPr>
      <w:r w:rsidRPr="00E6597C">
        <w:rPr>
          <w:rFonts w:ascii="GHEA Grapalat" w:hAnsi="GHEA Grapalat" w:cs="Sylfaen"/>
          <w:sz w:val="20"/>
          <w:lang w:val="ru-RU"/>
        </w:rPr>
        <w:t>զ</w:t>
      </w:r>
      <w:r w:rsidRPr="00E6597C">
        <w:rPr>
          <w:rFonts w:ascii="GHEA Grapalat" w:hAnsi="GHEA Grapalat" w:cs="Sylfaen"/>
          <w:sz w:val="20"/>
          <w:lang w:val="af-ZA"/>
        </w:rPr>
        <w:t>.</w:t>
      </w:r>
      <w:r w:rsidRPr="00B01C80">
        <w:rPr>
          <w:rFonts w:ascii="GHEA Grapalat" w:hAnsi="GHEA Grapalat" w:cs="Sylfaen"/>
          <w:sz w:val="20"/>
          <w:lang w:val="ru-RU"/>
        </w:rPr>
        <w:t>բանակցությունների</w:t>
      </w:r>
      <w:r w:rsidRPr="00B01C80">
        <w:rPr>
          <w:rFonts w:ascii="GHEA Grapalat" w:hAnsi="GHEA Grapalat" w:cs="Sylfaen"/>
          <w:sz w:val="20"/>
          <w:lang w:val="af-ZA"/>
        </w:rPr>
        <w:t xml:space="preserve"> </w:t>
      </w:r>
      <w:r w:rsidRPr="00B01C80">
        <w:rPr>
          <w:rFonts w:ascii="GHEA Grapalat" w:hAnsi="GHEA Grapalat" w:cs="Sylfaen"/>
          <w:sz w:val="20"/>
          <w:lang w:val="ru-RU"/>
        </w:rPr>
        <w:t>համար</w:t>
      </w:r>
      <w:r w:rsidRPr="00B01C80">
        <w:rPr>
          <w:rFonts w:ascii="GHEA Grapalat" w:hAnsi="GHEA Grapalat" w:cs="Sylfaen"/>
          <w:sz w:val="20"/>
          <w:lang w:val="af-ZA"/>
        </w:rPr>
        <w:t xml:space="preserve"> </w:t>
      </w:r>
      <w:r w:rsidRPr="00B01C80">
        <w:rPr>
          <w:rFonts w:ascii="GHEA Grapalat" w:hAnsi="GHEA Grapalat" w:cs="Sylfaen"/>
          <w:sz w:val="20"/>
          <w:lang w:val="ru-RU"/>
        </w:rPr>
        <w:t>սահմանված</w:t>
      </w:r>
      <w:r w:rsidRPr="00B01C80">
        <w:rPr>
          <w:rFonts w:ascii="GHEA Grapalat" w:hAnsi="GHEA Grapalat" w:cs="Sylfaen"/>
          <w:sz w:val="20"/>
          <w:lang w:val="af-ZA"/>
        </w:rPr>
        <w:t xml:space="preserve"> </w:t>
      </w:r>
      <w:r w:rsidRPr="00B01C80">
        <w:rPr>
          <w:rFonts w:ascii="GHEA Grapalat" w:hAnsi="GHEA Grapalat" w:cs="Sylfaen"/>
          <w:sz w:val="20"/>
          <w:lang w:val="ru-RU"/>
        </w:rPr>
        <w:t>վերջնաժամկետը</w:t>
      </w:r>
      <w:r w:rsidRPr="00B01C80">
        <w:rPr>
          <w:rFonts w:ascii="GHEA Grapalat" w:hAnsi="GHEA Grapalat" w:cs="Sylfaen"/>
          <w:sz w:val="20"/>
          <w:lang w:val="af-ZA"/>
        </w:rPr>
        <w:t xml:space="preserve"> </w:t>
      </w:r>
      <w:r w:rsidRPr="00B01C80">
        <w:rPr>
          <w:rFonts w:ascii="GHEA Grapalat" w:hAnsi="GHEA Grapalat" w:cs="Sylfaen"/>
          <w:sz w:val="20"/>
          <w:lang w:val="ru-RU"/>
        </w:rPr>
        <w:t>լրանալու</w:t>
      </w:r>
      <w:r w:rsidRPr="00B01C80">
        <w:rPr>
          <w:rFonts w:ascii="GHEA Grapalat" w:hAnsi="GHEA Grapalat" w:cs="Sylfaen"/>
          <w:sz w:val="20"/>
          <w:lang w:val="af-ZA"/>
        </w:rPr>
        <w:t xml:space="preserve"> </w:t>
      </w:r>
      <w:r w:rsidRPr="00B01C80">
        <w:rPr>
          <w:rFonts w:ascii="GHEA Grapalat" w:hAnsi="GHEA Grapalat" w:cs="Sylfaen"/>
          <w:sz w:val="20"/>
          <w:lang w:val="ru-RU"/>
        </w:rPr>
        <w:t>պահին</w:t>
      </w:r>
      <w:r w:rsidRPr="00B01C80">
        <w:rPr>
          <w:rFonts w:ascii="GHEA Grapalat" w:hAnsi="GHEA Grapalat" w:cs="Sylfaen"/>
          <w:sz w:val="20"/>
          <w:lang w:val="af-ZA"/>
        </w:rPr>
        <w:t xml:space="preserve">, </w:t>
      </w:r>
      <w:r w:rsidRPr="00B01C80">
        <w:rPr>
          <w:rFonts w:ascii="GHEA Grapalat" w:hAnsi="GHEA Grapalat" w:cs="Sylfaen"/>
          <w:sz w:val="20"/>
          <w:lang w:val="ru-RU"/>
        </w:rPr>
        <w:t>եթե</w:t>
      </w:r>
      <w:r w:rsidRPr="00B01C80">
        <w:rPr>
          <w:rFonts w:ascii="GHEA Grapalat" w:hAnsi="GHEA Grapalat" w:cs="Sylfaen"/>
          <w:sz w:val="20"/>
          <w:lang w:val="af-ZA"/>
        </w:rPr>
        <w:t xml:space="preserve"> </w:t>
      </w:r>
      <w:r w:rsidRPr="00B01C80">
        <w:rPr>
          <w:rFonts w:ascii="GHEA Grapalat" w:hAnsi="GHEA Grapalat" w:cs="Sylfaen"/>
          <w:sz w:val="20"/>
          <w:lang w:val="ru-RU"/>
        </w:rPr>
        <w:t>դրան</w:t>
      </w:r>
      <w:r w:rsidRPr="00B01C80">
        <w:rPr>
          <w:rFonts w:ascii="GHEA Grapalat" w:hAnsi="GHEA Grapalat" w:cs="Sylfaen"/>
          <w:sz w:val="20"/>
          <w:lang w:val="af-ZA"/>
        </w:rPr>
        <w:t xml:space="preserve"> </w:t>
      </w:r>
      <w:r w:rsidRPr="00B01C80">
        <w:rPr>
          <w:rFonts w:ascii="GHEA Grapalat" w:hAnsi="GHEA Grapalat" w:cs="Sylfaen"/>
          <w:sz w:val="20"/>
          <w:lang w:val="ru-RU"/>
        </w:rPr>
        <w:t>ներկա</w:t>
      </w:r>
      <w:r w:rsidRPr="00B01C80">
        <w:rPr>
          <w:rFonts w:ascii="GHEA Grapalat" w:hAnsi="GHEA Grapalat" w:cs="Sylfaen"/>
          <w:sz w:val="20"/>
          <w:lang w:val="af-ZA"/>
        </w:rPr>
        <w:t xml:space="preserve"> </w:t>
      </w:r>
      <w:r w:rsidRPr="00B01C80">
        <w:rPr>
          <w:rFonts w:ascii="GHEA Grapalat" w:hAnsi="GHEA Grapalat" w:cs="Sylfaen"/>
          <w:sz w:val="20"/>
          <w:lang w:val="ru-RU"/>
        </w:rPr>
        <w:t>մասնակիցների</w:t>
      </w:r>
      <w:r w:rsidRPr="00B01C80">
        <w:rPr>
          <w:rFonts w:ascii="GHEA Grapalat" w:hAnsi="GHEA Grapalat" w:cs="Sylfaen"/>
          <w:sz w:val="20"/>
          <w:lang w:val="af-ZA"/>
        </w:rPr>
        <w:t xml:space="preserve"> </w:t>
      </w:r>
      <w:r w:rsidRPr="00B01C80">
        <w:rPr>
          <w:rFonts w:ascii="GHEA Grapalat" w:hAnsi="GHEA Grapalat" w:cs="Sylfaen"/>
          <w:sz w:val="20"/>
          <w:lang w:val="ru-RU"/>
        </w:rPr>
        <w:t>ներկայացրած</w:t>
      </w:r>
      <w:r w:rsidRPr="00B01C80">
        <w:rPr>
          <w:rFonts w:ascii="GHEA Grapalat" w:hAnsi="GHEA Grapalat" w:cs="Sylfaen"/>
          <w:sz w:val="20"/>
          <w:lang w:val="af-ZA"/>
        </w:rPr>
        <w:t xml:space="preserve"> </w:t>
      </w:r>
      <w:r w:rsidRPr="00B01C80">
        <w:rPr>
          <w:rFonts w:ascii="GHEA Grapalat" w:hAnsi="GHEA Grapalat" w:cs="Sylfaen"/>
          <w:sz w:val="20"/>
          <w:lang w:val="ru-RU"/>
        </w:rPr>
        <w:t>գները</w:t>
      </w:r>
      <w:r w:rsidRPr="00B01C80">
        <w:rPr>
          <w:rFonts w:ascii="GHEA Grapalat" w:hAnsi="GHEA Grapalat" w:cs="Sylfaen"/>
          <w:sz w:val="20"/>
          <w:lang w:val="af-ZA"/>
        </w:rPr>
        <w:t xml:space="preserve"> </w:t>
      </w:r>
      <w:r w:rsidRPr="00B01C80">
        <w:rPr>
          <w:rFonts w:ascii="GHEA Grapalat" w:hAnsi="GHEA Grapalat" w:cs="Sylfaen"/>
          <w:sz w:val="20"/>
          <w:lang w:val="ru-RU"/>
        </w:rPr>
        <w:t>գերազանցում</w:t>
      </w:r>
      <w:r w:rsidRPr="00B01C80">
        <w:rPr>
          <w:rFonts w:ascii="GHEA Grapalat" w:hAnsi="GHEA Grapalat" w:cs="Sylfaen"/>
          <w:sz w:val="20"/>
          <w:lang w:val="af-ZA"/>
        </w:rPr>
        <w:t xml:space="preserve"> </w:t>
      </w:r>
      <w:r w:rsidRPr="00B01C80">
        <w:rPr>
          <w:rFonts w:ascii="GHEA Grapalat" w:hAnsi="GHEA Grapalat" w:cs="Sylfaen"/>
          <w:sz w:val="20"/>
          <w:lang w:val="ru-RU"/>
        </w:rPr>
        <w:t>են</w:t>
      </w:r>
      <w:r w:rsidRPr="00B01C80">
        <w:rPr>
          <w:rFonts w:ascii="GHEA Grapalat" w:hAnsi="GHEA Grapalat" w:cs="Sylfaen"/>
          <w:sz w:val="20"/>
          <w:lang w:val="af-ZA"/>
        </w:rPr>
        <w:t xml:space="preserve"> </w:t>
      </w:r>
      <w:r w:rsidRPr="00B01C80">
        <w:rPr>
          <w:rFonts w:ascii="GHEA Grapalat" w:hAnsi="GHEA Grapalat" w:cs="Sylfaen"/>
          <w:sz w:val="20"/>
          <w:lang w:val="ru-RU"/>
        </w:rPr>
        <w:t>գնման</w:t>
      </w:r>
      <w:r w:rsidRPr="00B01C80">
        <w:rPr>
          <w:rFonts w:ascii="GHEA Grapalat" w:hAnsi="GHEA Grapalat" w:cs="Sylfaen"/>
          <w:sz w:val="20"/>
          <w:lang w:val="af-ZA"/>
        </w:rPr>
        <w:t xml:space="preserve"> </w:t>
      </w:r>
      <w:r w:rsidRPr="00B01C80">
        <w:rPr>
          <w:rFonts w:ascii="GHEA Grapalat" w:hAnsi="GHEA Grapalat" w:cs="Sylfaen"/>
          <w:sz w:val="20"/>
          <w:lang w:val="ru-RU"/>
        </w:rPr>
        <w:t>հայտով</w:t>
      </w:r>
      <w:r w:rsidRPr="00B01C80">
        <w:rPr>
          <w:rFonts w:ascii="GHEA Grapalat" w:hAnsi="GHEA Grapalat" w:cs="Sylfaen"/>
          <w:sz w:val="20"/>
          <w:lang w:val="af-ZA"/>
        </w:rPr>
        <w:t xml:space="preserve"> </w:t>
      </w:r>
      <w:r w:rsidRPr="00B01C80">
        <w:rPr>
          <w:rFonts w:ascii="GHEA Grapalat" w:hAnsi="GHEA Grapalat" w:cs="Sylfaen"/>
          <w:sz w:val="20"/>
          <w:lang w:val="ru-RU"/>
        </w:rPr>
        <w:t>սահմանված</w:t>
      </w:r>
      <w:r w:rsidRPr="00B01C80">
        <w:rPr>
          <w:rFonts w:ascii="GHEA Grapalat" w:hAnsi="GHEA Grapalat" w:cs="Sylfaen"/>
          <w:sz w:val="20"/>
          <w:lang w:val="af-ZA"/>
        </w:rPr>
        <w:t xml:space="preserve"> </w:t>
      </w:r>
      <w:r w:rsidRPr="00B01C80">
        <w:rPr>
          <w:rFonts w:ascii="GHEA Grapalat" w:hAnsi="GHEA Grapalat" w:cs="Sylfaen"/>
          <w:sz w:val="20"/>
          <w:lang w:val="ru-RU"/>
        </w:rPr>
        <w:t>գինը</w:t>
      </w:r>
      <w:r w:rsidRPr="00B01C80">
        <w:rPr>
          <w:rFonts w:ascii="GHEA Grapalat" w:hAnsi="GHEA Grapalat" w:cs="Sylfaen"/>
          <w:sz w:val="20"/>
          <w:lang w:val="af-ZA"/>
        </w:rPr>
        <w:t xml:space="preserve">, </w:t>
      </w:r>
      <w:r w:rsidRPr="00B01C80">
        <w:rPr>
          <w:rFonts w:ascii="GHEA Grapalat" w:hAnsi="GHEA Grapalat" w:cs="Sylfaen"/>
          <w:sz w:val="20"/>
          <w:lang w:val="ru-RU"/>
        </w:rPr>
        <w:t>ապա</w:t>
      </w:r>
      <w:r w:rsidRPr="00B01C80">
        <w:rPr>
          <w:rFonts w:ascii="GHEA Grapalat" w:hAnsi="GHEA Grapalat" w:cs="Sylfaen"/>
          <w:sz w:val="20"/>
          <w:lang w:val="af-ZA"/>
        </w:rPr>
        <w:t xml:space="preserve"> </w:t>
      </w:r>
      <w:r w:rsidRPr="00B01C80">
        <w:rPr>
          <w:rFonts w:ascii="GHEA Grapalat" w:hAnsi="GHEA Grapalat" w:cs="Sylfaen"/>
          <w:sz w:val="20"/>
          <w:lang w:val="ru-RU"/>
        </w:rPr>
        <w:t>գնահատող</w:t>
      </w:r>
      <w:r w:rsidRPr="00B01C80">
        <w:rPr>
          <w:rFonts w:ascii="GHEA Grapalat" w:hAnsi="GHEA Grapalat" w:cs="Sylfaen"/>
          <w:sz w:val="20"/>
          <w:lang w:val="af-ZA"/>
        </w:rPr>
        <w:t xml:space="preserve"> </w:t>
      </w:r>
      <w:r w:rsidRPr="00B01C80">
        <w:rPr>
          <w:rFonts w:ascii="GHEA Grapalat" w:hAnsi="GHEA Grapalat" w:cs="Sylfaen"/>
          <w:sz w:val="20"/>
          <w:lang w:val="ru-RU"/>
        </w:rPr>
        <w:t>հանձնաժողովը</w:t>
      </w:r>
      <w:r w:rsidRPr="00B01C80">
        <w:rPr>
          <w:rFonts w:ascii="GHEA Grapalat" w:hAnsi="GHEA Grapalat" w:cs="Sylfaen"/>
          <w:sz w:val="20"/>
          <w:lang w:val="af-ZA"/>
        </w:rPr>
        <w:t xml:space="preserve"> </w:t>
      </w:r>
      <w:r w:rsidRPr="00B01C80">
        <w:rPr>
          <w:rFonts w:ascii="GHEA Grapalat" w:hAnsi="GHEA Grapalat" w:cs="Sylfaen"/>
          <w:sz w:val="20"/>
          <w:lang w:val="ru-RU"/>
        </w:rPr>
        <w:t>կարող</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բանակցությունների</w:t>
      </w:r>
      <w:r w:rsidRPr="00B01C80">
        <w:rPr>
          <w:rFonts w:ascii="GHEA Grapalat" w:hAnsi="GHEA Grapalat" w:cs="Sylfaen"/>
          <w:sz w:val="20"/>
          <w:lang w:val="af-ZA"/>
        </w:rPr>
        <w:t xml:space="preserve"> </w:t>
      </w:r>
      <w:r w:rsidRPr="00B01C80">
        <w:rPr>
          <w:rFonts w:ascii="GHEA Grapalat" w:hAnsi="GHEA Grapalat" w:cs="Sylfaen"/>
          <w:sz w:val="20"/>
          <w:lang w:val="ru-RU"/>
        </w:rPr>
        <w:t>արդյունքում</w:t>
      </w:r>
      <w:r w:rsidRPr="00B01C80">
        <w:rPr>
          <w:rFonts w:ascii="GHEA Grapalat" w:hAnsi="GHEA Grapalat" w:cs="Sylfaen"/>
          <w:sz w:val="20"/>
          <w:lang w:val="af-ZA"/>
        </w:rPr>
        <w:t xml:space="preserve"> </w:t>
      </w:r>
      <w:r w:rsidRPr="00B01C80">
        <w:rPr>
          <w:rFonts w:ascii="GHEA Grapalat" w:hAnsi="GHEA Grapalat" w:cs="Sylfaen"/>
          <w:sz w:val="20"/>
          <w:lang w:val="ru-RU"/>
        </w:rPr>
        <w:t>ցածր</w:t>
      </w:r>
      <w:r w:rsidRPr="00B01C80">
        <w:rPr>
          <w:rFonts w:ascii="GHEA Grapalat" w:hAnsi="GHEA Grapalat" w:cs="Sylfaen"/>
          <w:sz w:val="20"/>
          <w:lang w:val="af-ZA"/>
        </w:rPr>
        <w:t xml:space="preserve"> </w:t>
      </w:r>
      <w:r w:rsidRPr="00B01C80">
        <w:rPr>
          <w:rFonts w:ascii="GHEA Grapalat" w:hAnsi="GHEA Grapalat" w:cs="Sylfaen"/>
          <w:sz w:val="20"/>
          <w:lang w:val="ru-RU"/>
        </w:rPr>
        <w:t>գնային</w:t>
      </w:r>
      <w:r w:rsidRPr="00B01C80">
        <w:rPr>
          <w:rFonts w:ascii="GHEA Grapalat" w:hAnsi="GHEA Grapalat" w:cs="Sylfaen"/>
          <w:sz w:val="20"/>
          <w:lang w:val="af-ZA"/>
        </w:rPr>
        <w:t xml:space="preserve"> </w:t>
      </w:r>
      <w:r w:rsidRPr="00B01C80">
        <w:rPr>
          <w:rFonts w:ascii="GHEA Grapalat" w:hAnsi="GHEA Grapalat" w:cs="Sylfaen"/>
          <w:sz w:val="20"/>
          <w:lang w:val="ru-RU"/>
        </w:rPr>
        <w:t>առաջարկ</w:t>
      </w:r>
      <w:r w:rsidRPr="00B01C80">
        <w:rPr>
          <w:rFonts w:ascii="GHEA Grapalat" w:hAnsi="GHEA Grapalat" w:cs="Sylfaen"/>
          <w:sz w:val="20"/>
          <w:lang w:val="af-ZA"/>
        </w:rPr>
        <w:t xml:space="preserve"> </w:t>
      </w:r>
      <w:r w:rsidRPr="00B01C80">
        <w:rPr>
          <w:rFonts w:ascii="GHEA Grapalat" w:hAnsi="GHEA Grapalat" w:cs="Sylfaen"/>
          <w:sz w:val="20"/>
          <w:lang w:val="ru-RU"/>
        </w:rPr>
        <w:t>ներկայացրած</w:t>
      </w:r>
      <w:r w:rsidRPr="00B01C80">
        <w:rPr>
          <w:rFonts w:ascii="GHEA Grapalat" w:hAnsi="GHEA Grapalat" w:cs="Sylfaen"/>
          <w:sz w:val="20"/>
          <w:lang w:val="af-ZA"/>
        </w:rPr>
        <w:t xml:space="preserve"> </w:t>
      </w:r>
      <w:r w:rsidRPr="00B01C80">
        <w:rPr>
          <w:rFonts w:ascii="GHEA Grapalat" w:hAnsi="GHEA Grapalat" w:cs="Sylfaen"/>
          <w:sz w:val="20"/>
          <w:lang w:val="ru-RU"/>
        </w:rPr>
        <w:t>մասնակցին</w:t>
      </w:r>
      <w:r w:rsidRPr="00B01C80">
        <w:rPr>
          <w:rFonts w:ascii="GHEA Grapalat" w:hAnsi="GHEA Grapalat" w:cs="Sylfaen"/>
          <w:sz w:val="20"/>
          <w:lang w:val="af-ZA"/>
        </w:rPr>
        <w:t xml:space="preserve"> </w:t>
      </w:r>
      <w:r w:rsidRPr="00B01C80">
        <w:rPr>
          <w:rFonts w:ascii="GHEA Grapalat" w:hAnsi="GHEA Grapalat" w:cs="Sylfaen"/>
          <w:sz w:val="20"/>
          <w:lang w:val="ru-RU"/>
        </w:rPr>
        <w:t>հայտարարել</w:t>
      </w:r>
      <w:r w:rsidRPr="00B01C80">
        <w:rPr>
          <w:rFonts w:ascii="GHEA Grapalat" w:hAnsi="GHEA Grapalat" w:cs="Sylfaen"/>
          <w:sz w:val="20"/>
          <w:lang w:val="af-ZA"/>
        </w:rPr>
        <w:t xml:space="preserve"> </w:t>
      </w:r>
      <w:r w:rsidRPr="00B01C80">
        <w:rPr>
          <w:rFonts w:ascii="GHEA Grapalat" w:hAnsi="GHEA Grapalat" w:cs="Sylfaen"/>
          <w:sz w:val="20"/>
          <w:lang w:val="ru-RU"/>
        </w:rPr>
        <w:t>ընտրված</w:t>
      </w:r>
      <w:r w:rsidRPr="00B01C80">
        <w:rPr>
          <w:rFonts w:ascii="GHEA Grapalat" w:hAnsi="GHEA Grapalat" w:cs="Sylfaen"/>
          <w:sz w:val="20"/>
          <w:lang w:val="af-ZA"/>
        </w:rPr>
        <w:t xml:space="preserve"> </w:t>
      </w:r>
      <w:r w:rsidRPr="00B01C80">
        <w:rPr>
          <w:rFonts w:ascii="GHEA Grapalat" w:hAnsi="GHEA Grapalat" w:cs="Sylfaen"/>
          <w:sz w:val="20"/>
          <w:lang w:val="ru-RU"/>
        </w:rPr>
        <w:t>մասնակից՝</w:t>
      </w:r>
      <w:r w:rsidRPr="00B01C80">
        <w:rPr>
          <w:rFonts w:ascii="GHEA Grapalat" w:hAnsi="GHEA Grapalat" w:cs="Sylfaen"/>
          <w:sz w:val="20"/>
          <w:lang w:val="af-ZA"/>
        </w:rPr>
        <w:t xml:space="preserve"> </w:t>
      </w:r>
      <w:r w:rsidRPr="00B01C80">
        <w:rPr>
          <w:rFonts w:ascii="GHEA Grapalat" w:hAnsi="GHEA Grapalat" w:cs="Sylfaen"/>
          <w:sz w:val="20"/>
          <w:lang w:val="ru-RU"/>
        </w:rPr>
        <w:t>պայմանով</w:t>
      </w:r>
      <w:r w:rsidRPr="00B01C80">
        <w:rPr>
          <w:rFonts w:ascii="GHEA Grapalat" w:hAnsi="GHEA Grapalat" w:cs="Sylfaen"/>
          <w:sz w:val="20"/>
          <w:lang w:val="af-ZA"/>
        </w:rPr>
        <w:t xml:space="preserve">, </w:t>
      </w:r>
      <w:r w:rsidRPr="00B01C80">
        <w:rPr>
          <w:rFonts w:ascii="GHEA Grapalat" w:hAnsi="GHEA Grapalat" w:cs="Sylfaen"/>
          <w:sz w:val="20"/>
          <w:lang w:val="ru-RU"/>
        </w:rPr>
        <w:t>որ</w:t>
      </w:r>
      <w:r w:rsidRPr="00B01C80">
        <w:rPr>
          <w:rFonts w:ascii="GHEA Grapalat" w:hAnsi="GHEA Grapalat" w:cs="Sylfaen"/>
          <w:sz w:val="20"/>
          <w:lang w:val="af-ZA"/>
        </w:rPr>
        <w:t xml:space="preserve"> </w:t>
      </w:r>
      <w:r w:rsidRPr="00B01C80">
        <w:rPr>
          <w:rFonts w:ascii="GHEA Grapalat" w:hAnsi="GHEA Grapalat" w:cs="Sylfaen"/>
          <w:sz w:val="20"/>
          <w:lang w:val="ru-RU"/>
        </w:rPr>
        <w:t>վերջինիս</w:t>
      </w:r>
      <w:r w:rsidRPr="00B01C80">
        <w:rPr>
          <w:rFonts w:ascii="GHEA Grapalat" w:hAnsi="GHEA Grapalat" w:cs="Sylfaen"/>
          <w:sz w:val="20"/>
          <w:lang w:val="af-ZA"/>
        </w:rPr>
        <w:t xml:space="preserve"> </w:t>
      </w:r>
      <w:r w:rsidRPr="00B01C80">
        <w:rPr>
          <w:rFonts w:ascii="GHEA Grapalat" w:hAnsi="GHEA Grapalat" w:cs="Sylfaen"/>
          <w:sz w:val="20"/>
          <w:lang w:val="ru-RU"/>
        </w:rPr>
        <w:t>հետ</w:t>
      </w:r>
      <w:r w:rsidRPr="00B01C80">
        <w:rPr>
          <w:rFonts w:ascii="GHEA Grapalat" w:hAnsi="GHEA Grapalat" w:cs="Sylfaen"/>
          <w:sz w:val="20"/>
          <w:lang w:val="af-ZA"/>
        </w:rPr>
        <w:t xml:space="preserve"> </w:t>
      </w:r>
      <w:r w:rsidRPr="00B01C80">
        <w:rPr>
          <w:rFonts w:ascii="GHEA Grapalat" w:hAnsi="GHEA Grapalat" w:cs="Sylfaen"/>
          <w:sz w:val="20"/>
          <w:lang w:val="ru-RU"/>
        </w:rPr>
        <w:t>կնքվող</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պայմանագրով</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նախատեսված</w:t>
      </w:r>
      <w:r w:rsidRPr="00B01C80">
        <w:rPr>
          <w:rFonts w:ascii="GHEA Grapalat" w:hAnsi="GHEA Grapalat" w:cs="Sylfaen"/>
          <w:sz w:val="20"/>
          <w:lang w:val="af-ZA"/>
        </w:rPr>
        <w:t xml:space="preserve"> </w:t>
      </w:r>
      <w:r w:rsidRPr="00B01C80">
        <w:rPr>
          <w:rFonts w:ascii="GHEA Grapalat" w:hAnsi="GHEA Grapalat" w:cs="Sylfaen"/>
          <w:sz w:val="20"/>
          <w:lang w:val="ru-RU"/>
        </w:rPr>
        <w:t>կողմերի</w:t>
      </w:r>
      <w:r w:rsidRPr="00B01C80">
        <w:rPr>
          <w:rFonts w:ascii="GHEA Grapalat" w:hAnsi="GHEA Grapalat" w:cs="Sylfaen"/>
          <w:sz w:val="20"/>
          <w:lang w:val="af-ZA"/>
        </w:rPr>
        <w:t xml:space="preserve"> </w:t>
      </w:r>
      <w:r w:rsidRPr="00B01C80">
        <w:rPr>
          <w:rFonts w:ascii="GHEA Grapalat" w:hAnsi="GHEA Grapalat" w:cs="Sylfaen"/>
          <w:sz w:val="20"/>
          <w:lang w:val="ru-RU"/>
        </w:rPr>
        <w:t>իրավունքներն</w:t>
      </w:r>
      <w:r w:rsidRPr="00B01C80">
        <w:rPr>
          <w:rFonts w:ascii="GHEA Grapalat" w:hAnsi="GHEA Grapalat" w:cs="Sylfaen"/>
          <w:sz w:val="20"/>
          <w:lang w:val="af-ZA"/>
        </w:rPr>
        <w:t xml:space="preserve"> </w:t>
      </w:r>
      <w:r w:rsidRPr="00B01C80">
        <w:rPr>
          <w:rFonts w:ascii="GHEA Grapalat" w:hAnsi="GHEA Grapalat" w:cs="Sylfaen"/>
          <w:sz w:val="20"/>
          <w:lang w:val="ru-RU"/>
        </w:rPr>
        <w:t>ու</w:t>
      </w:r>
      <w:r w:rsidRPr="00B01C80">
        <w:rPr>
          <w:rFonts w:ascii="GHEA Grapalat" w:hAnsi="GHEA Grapalat" w:cs="Sylfaen"/>
          <w:sz w:val="20"/>
          <w:lang w:val="af-ZA"/>
        </w:rPr>
        <w:t xml:space="preserve"> </w:t>
      </w:r>
      <w:r w:rsidRPr="00B01C80">
        <w:rPr>
          <w:rFonts w:ascii="GHEA Grapalat" w:hAnsi="GHEA Grapalat" w:cs="Sylfaen"/>
          <w:sz w:val="20"/>
          <w:lang w:val="ru-RU"/>
        </w:rPr>
        <w:t>պարտականություններն</w:t>
      </w:r>
      <w:r w:rsidRPr="00B01C80">
        <w:rPr>
          <w:rFonts w:ascii="GHEA Grapalat" w:hAnsi="GHEA Grapalat" w:cs="Sylfaen"/>
          <w:sz w:val="20"/>
          <w:lang w:val="af-ZA"/>
        </w:rPr>
        <w:t xml:space="preserve"> </w:t>
      </w:r>
      <w:r w:rsidRPr="00B01C80">
        <w:rPr>
          <w:rFonts w:ascii="GHEA Grapalat" w:hAnsi="GHEA Grapalat" w:cs="Sylfaen"/>
          <w:sz w:val="20"/>
          <w:lang w:val="ru-RU"/>
        </w:rPr>
        <w:t>ուժի</w:t>
      </w:r>
      <w:r w:rsidRPr="00B01C80">
        <w:rPr>
          <w:rFonts w:ascii="GHEA Grapalat" w:hAnsi="GHEA Grapalat" w:cs="Sylfaen"/>
          <w:sz w:val="20"/>
          <w:lang w:val="af-ZA"/>
        </w:rPr>
        <w:t xml:space="preserve"> </w:t>
      </w:r>
      <w:r w:rsidRPr="00B01C80">
        <w:rPr>
          <w:rFonts w:ascii="GHEA Grapalat" w:hAnsi="GHEA Grapalat" w:cs="Sylfaen"/>
          <w:sz w:val="20"/>
          <w:lang w:val="ru-RU"/>
        </w:rPr>
        <w:t>մեջ</w:t>
      </w:r>
      <w:r w:rsidRPr="00B01C80">
        <w:rPr>
          <w:rFonts w:ascii="GHEA Grapalat" w:hAnsi="GHEA Grapalat" w:cs="Sylfaen"/>
          <w:sz w:val="20"/>
          <w:lang w:val="af-ZA"/>
        </w:rPr>
        <w:t xml:space="preserve"> </w:t>
      </w:r>
      <w:r w:rsidRPr="00B01C80">
        <w:rPr>
          <w:rFonts w:ascii="GHEA Grapalat" w:hAnsi="GHEA Grapalat" w:cs="Sylfaen"/>
          <w:sz w:val="20"/>
          <w:lang w:val="ru-RU"/>
        </w:rPr>
        <w:t>են</w:t>
      </w:r>
      <w:r w:rsidRPr="00B01C80">
        <w:rPr>
          <w:rFonts w:ascii="GHEA Grapalat" w:hAnsi="GHEA Grapalat" w:cs="Sylfaen"/>
          <w:sz w:val="20"/>
          <w:lang w:val="af-ZA"/>
        </w:rPr>
        <w:t xml:space="preserve"> </w:t>
      </w:r>
      <w:r w:rsidRPr="00B01C80">
        <w:rPr>
          <w:rFonts w:ascii="GHEA Grapalat" w:hAnsi="GHEA Grapalat" w:cs="Sylfaen"/>
          <w:sz w:val="20"/>
          <w:lang w:val="ru-RU"/>
        </w:rPr>
        <w:t>մտնում</w:t>
      </w:r>
      <w:r w:rsidRPr="00B01C80">
        <w:rPr>
          <w:rFonts w:ascii="GHEA Grapalat" w:hAnsi="GHEA Grapalat" w:cs="Sylfaen"/>
          <w:sz w:val="20"/>
          <w:lang w:val="af-ZA"/>
        </w:rPr>
        <w:t xml:space="preserve"> </w:t>
      </w:r>
      <w:r w:rsidRPr="00B01C80">
        <w:rPr>
          <w:rFonts w:ascii="GHEA Grapalat" w:hAnsi="GHEA Grapalat" w:cs="Sylfaen"/>
          <w:sz w:val="20"/>
          <w:lang w:val="ru-RU"/>
        </w:rPr>
        <w:t>գնման</w:t>
      </w:r>
      <w:r w:rsidRPr="00B01C80">
        <w:rPr>
          <w:rFonts w:ascii="GHEA Grapalat" w:hAnsi="GHEA Grapalat" w:cs="Sylfaen"/>
          <w:sz w:val="20"/>
          <w:lang w:val="af-ZA"/>
        </w:rPr>
        <w:t xml:space="preserve"> </w:t>
      </w:r>
      <w:r w:rsidRPr="00B01C80">
        <w:rPr>
          <w:rFonts w:ascii="GHEA Grapalat" w:hAnsi="GHEA Grapalat" w:cs="Sylfaen"/>
          <w:sz w:val="20"/>
          <w:lang w:val="ru-RU"/>
        </w:rPr>
        <w:t>հայտով</w:t>
      </w:r>
      <w:r w:rsidRPr="00B01C80">
        <w:rPr>
          <w:rFonts w:ascii="GHEA Grapalat" w:hAnsi="GHEA Grapalat" w:cs="Sylfaen"/>
          <w:sz w:val="20"/>
          <w:lang w:val="af-ZA"/>
        </w:rPr>
        <w:t xml:space="preserve"> </w:t>
      </w:r>
      <w:r w:rsidRPr="00B01C80">
        <w:rPr>
          <w:rFonts w:ascii="GHEA Grapalat" w:hAnsi="GHEA Grapalat" w:cs="Sylfaen"/>
          <w:sz w:val="20"/>
          <w:lang w:val="ru-RU"/>
        </w:rPr>
        <w:t>սահմանված</w:t>
      </w:r>
      <w:r w:rsidRPr="00B01C80">
        <w:rPr>
          <w:rFonts w:ascii="GHEA Grapalat" w:hAnsi="GHEA Grapalat" w:cs="Sylfaen"/>
          <w:sz w:val="20"/>
          <w:lang w:val="af-ZA"/>
        </w:rPr>
        <w:t xml:space="preserve"> </w:t>
      </w:r>
      <w:r w:rsidRPr="00B01C80">
        <w:rPr>
          <w:rFonts w:ascii="GHEA Grapalat" w:hAnsi="GHEA Grapalat" w:cs="Sylfaen"/>
          <w:sz w:val="20"/>
          <w:lang w:val="ru-RU"/>
        </w:rPr>
        <w:t>գինը</w:t>
      </w:r>
      <w:r w:rsidRPr="00B01C80">
        <w:rPr>
          <w:rFonts w:ascii="GHEA Grapalat" w:hAnsi="GHEA Grapalat" w:cs="Sylfaen"/>
          <w:sz w:val="20"/>
          <w:lang w:val="af-ZA"/>
        </w:rPr>
        <w:t xml:space="preserve"> </w:t>
      </w:r>
      <w:r w:rsidRPr="00B01C80">
        <w:rPr>
          <w:rFonts w:ascii="GHEA Grapalat" w:hAnsi="GHEA Grapalat" w:cs="Sylfaen"/>
          <w:sz w:val="20"/>
          <w:lang w:val="ru-RU"/>
        </w:rPr>
        <w:t>գերազանցող</w:t>
      </w:r>
      <w:r w:rsidRPr="00B01C80">
        <w:rPr>
          <w:rFonts w:ascii="GHEA Grapalat" w:hAnsi="GHEA Grapalat" w:cs="Sylfaen"/>
          <w:sz w:val="20"/>
          <w:lang w:val="af-ZA"/>
        </w:rPr>
        <w:t xml:space="preserve"> </w:t>
      </w:r>
      <w:r w:rsidRPr="00B01C80">
        <w:rPr>
          <w:rFonts w:ascii="GHEA Grapalat" w:hAnsi="GHEA Grapalat" w:cs="Sylfaen"/>
          <w:sz w:val="20"/>
          <w:lang w:val="ru-RU"/>
        </w:rPr>
        <w:t>չափով</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նախատեսվելու</w:t>
      </w:r>
      <w:r w:rsidRPr="00B01C80">
        <w:rPr>
          <w:rFonts w:ascii="GHEA Grapalat" w:hAnsi="GHEA Grapalat" w:cs="Sylfaen"/>
          <w:sz w:val="20"/>
          <w:lang w:val="af-ZA"/>
        </w:rPr>
        <w:t xml:space="preserve"> </w:t>
      </w:r>
      <w:r w:rsidRPr="00B01C80">
        <w:rPr>
          <w:rFonts w:ascii="GHEA Grapalat" w:hAnsi="GHEA Grapalat" w:cs="Sylfaen"/>
          <w:sz w:val="20"/>
          <w:lang w:val="ru-RU"/>
        </w:rPr>
        <w:t>և</w:t>
      </w:r>
      <w:r w:rsidRPr="00B01C80">
        <w:rPr>
          <w:rFonts w:ascii="GHEA Grapalat" w:hAnsi="GHEA Grapalat" w:cs="Sylfaen"/>
          <w:sz w:val="20"/>
          <w:lang w:val="af-ZA"/>
        </w:rPr>
        <w:t xml:space="preserve"> </w:t>
      </w:r>
      <w:r w:rsidRPr="00B01C80">
        <w:rPr>
          <w:rFonts w:ascii="GHEA Grapalat" w:hAnsi="GHEA Grapalat" w:cs="Sylfaen"/>
          <w:sz w:val="20"/>
          <w:lang w:val="ru-RU"/>
        </w:rPr>
        <w:t>դրա</w:t>
      </w:r>
      <w:r w:rsidRPr="00B01C80">
        <w:rPr>
          <w:rFonts w:ascii="GHEA Grapalat" w:hAnsi="GHEA Grapalat" w:cs="Sylfaen"/>
          <w:sz w:val="20"/>
          <w:lang w:val="af-ZA"/>
        </w:rPr>
        <w:t xml:space="preserve"> </w:t>
      </w:r>
      <w:r w:rsidRPr="00B01C80">
        <w:rPr>
          <w:rFonts w:ascii="GHEA Grapalat" w:hAnsi="GHEA Grapalat" w:cs="Sylfaen"/>
          <w:sz w:val="20"/>
          <w:lang w:val="ru-RU"/>
        </w:rPr>
        <w:t>հիման</w:t>
      </w:r>
      <w:r w:rsidRPr="00B01C80">
        <w:rPr>
          <w:rFonts w:ascii="GHEA Grapalat" w:hAnsi="GHEA Grapalat" w:cs="Sylfaen"/>
          <w:sz w:val="20"/>
          <w:lang w:val="af-ZA"/>
        </w:rPr>
        <w:t xml:space="preserve"> </w:t>
      </w:r>
      <w:r w:rsidRPr="00B01C80">
        <w:rPr>
          <w:rFonts w:ascii="GHEA Grapalat" w:hAnsi="GHEA Grapalat" w:cs="Sylfaen"/>
          <w:sz w:val="20"/>
          <w:lang w:val="ru-RU"/>
        </w:rPr>
        <w:t>վրա</w:t>
      </w:r>
      <w:r w:rsidRPr="00B01C80">
        <w:rPr>
          <w:rFonts w:ascii="GHEA Grapalat" w:hAnsi="GHEA Grapalat" w:cs="Sylfaen"/>
          <w:sz w:val="20"/>
          <w:lang w:val="af-ZA"/>
        </w:rPr>
        <w:t xml:space="preserve"> </w:t>
      </w:r>
      <w:r w:rsidRPr="00B01C80">
        <w:rPr>
          <w:rFonts w:ascii="GHEA Grapalat" w:hAnsi="GHEA Grapalat" w:cs="Sylfaen"/>
          <w:sz w:val="20"/>
          <w:lang w:val="ru-RU"/>
        </w:rPr>
        <w:t>կողմերի</w:t>
      </w:r>
      <w:r w:rsidRPr="00B01C80">
        <w:rPr>
          <w:rFonts w:ascii="GHEA Grapalat" w:hAnsi="GHEA Grapalat" w:cs="Sylfaen"/>
          <w:sz w:val="20"/>
          <w:lang w:val="af-ZA"/>
        </w:rPr>
        <w:t xml:space="preserve"> </w:t>
      </w:r>
      <w:r w:rsidRPr="00B01C80">
        <w:rPr>
          <w:rFonts w:ascii="GHEA Grapalat" w:hAnsi="GHEA Grapalat" w:cs="Sylfaen"/>
          <w:sz w:val="20"/>
          <w:lang w:val="ru-RU"/>
        </w:rPr>
        <w:t>միջև</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համաձայնագիր</w:t>
      </w:r>
      <w:r w:rsidRPr="00B01C80">
        <w:rPr>
          <w:rFonts w:ascii="GHEA Grapalat" w:hAnsi="GHEA Grapalat" w:cs="Sylfaen"/>
          <w:sz w:val="20"/>
          <w:lang w:val="af-ZA"/>
        </w:rPr>
        <w:t xml:space="preserve"> </w:t>
      </w:r>
      <w:r w:rsidRPr="00B01C80">
        <w:rPr>
          <w:rFonts w:ascii="GHEA Grapalat" w:hAnsi="GHEA Grapalat" w:cs="Sylfaen"/>
          <w:sz w:val="20"/>
          <w:lang w:val="ru-RU"/>
        </w:rPr>
        <w:t>կնքելու</w:t>
      </w:r>
      <w:r w:rsidRPr="00B01C80">
        <w:rPr>
          <w:rFonts w:ascii="GHEA Grapalat" w:hAnsi="GHEA Grapalat" w:cs="Sylfaen"/>
          <w:sz w:val="20"/>
          <w:lang w:val="af-ZA"/>
        </w:rPr>
        <w:t xml:space="preserve"> </w:t>
      </w:r>
      <w:r w:rsidRPr="00B01C80">
        <w:rPr>
          <w:rFonts w:ascii="GHEA Grapalat" w:hAnsi="GHEA Grapalat" w:cs="Sylfaen"/>
          <w:sz w:val="20"/>
          <w:lang w:val="ru-RU"/>
        </w:rPr>
        <w:t>դեպքում</w:t>
      </w:r>
      <w:r w:rsidRPr="00B01C80">
        <w:rPr>
          <w:rFonts w:ascii="GHEA Grapalat" w:hAnsi="GHEA Grapalat" w:cs="Sylfaen"/>
          <w:sz w:val="20"/>
          <w:lang w:val="af-ZA"/>
        </w:rPr>
        <w:t xml:space="preserve">: </w:t>
      </w:r>
      <w:r w:rsidRPr="00B01C80">
        <w:rPr>
          <w:rFonts w:ascii="GHEA Grapalat" w:hAnsi="GHEA Grapalat" w:cs="Sylfaen"/>
          <w:sz w:val="20"/>
          <w:lang w:val="ru-RU"/>
        </w:rPr>
        <w:t>Ընդ</w:t>
      </w:r>
      <w:r w:rsidRPr="00B01C80">
        <w:rPr>
          <w:rFonts w:ascii="GHEA Grapalat" w:hAnsi="GHEA Grapalat" w:cs="Sylfaen"/>
          <w:sz w:val="20"/>
          <w:lang w:val="af-ZA"/>
        </w:rPr>
        <w:t xml:space="preserve"> </w:t>
      </w:r>
      <w:r w:rsidRPr="00B01C80">
        <w:rPr>
          <w:rFonts w:ascii="GHEA Grapalat" w:hAnsi="GHEA Grapalat" w:cs="Sylfaen"/>
          <w:sz w:val="20"/>
          <w:lang w:val="ru-RU"/>
        </w:rPr>
        <w:t>որում</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համաձայնագիրը</w:t>
      </w:r>
      <w:r w:rsidRPr="00B01C80">
        <w:rPr>
          <w:rFonts w:ascii="GHEA Grapalat" w:hAnsi="GHEA Grapalat" w:cs="Sylfaen"/>
          <w:sz w:val="20"/>
          <w:lang w:val="af-ZA"/>
        </w:rPr>
        <w:t xml:space="preserve"> </w:t>
      </w:r>
      <w:r w:rsidRPr="00B01C80">
        <w:rPr>
          <w:rFonts w:ascii="GHEA Grapalat" w:hAnsi="GHEA Grapalat" w:cs="Sylfaen"/>
          <w:sz w:val="20"/>
          <w:lang w:val="ru-RU"/>
        </w:rPr>
        <w:t>կնքվում</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միջոցները</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նախատեսվելուն</w:t>
      </w:r>
      <w:r w:rsidRPr="00B01C80">
        <w:rPr>
          <w:rFonts w:ascii="GHEA Grapalat" w:hAnsi="GHEA Grapalat" w:cs="Sylfaen"/>
          <w:sz w:val="20"/>
          <w:lang w:val="af-ZA"/>
        </w:rPr>
        <w:t xml:space="preserve"> </w:t>
      </w:r>
      <w:r w:rsidRPr="00B01C80">
        <w:rPr>
          <w:rFonts w:ascii="GHEA Grapalat" w:hAnsi="GHEA Grapalat" w:cs="Sylfaen"/>
          <w:sz w:val="20"/>
          <w:lang w:val="ru-RU"/>
        </w:rPr>
        <w:t>հաջորդող</w:t>
      </w:r>
      <w:r w:rsidRPr="00B01C80">
        <w:rPr>
          <w:rFonts w:ascii="GHEA Grapalat" w:hAnsi="GHEA Grapalat" w:cs="Sylfaen"/>
          <w:sz w:val="20"/>
          <w:lang w:val="af-ZA"/>
        </w:rPr>
        <w:t xml:space="preserve"> </w:t>
      </w:r>
      <w:r w:rsidRPr="00B01C80">
        <w:rPr>
          <w:rFonts w:ascii="GHEA Grapalat" w:hAnsi="GHEA Grapalat" w:cs="Sylfaen"/>
          <w:sz w:val="20"/>
          <w:lang w:val="ru-RU"/>
        </w:rPr>
        <w:t>տասնհինգ</w:t>
      </w:r>
      <w:r w:rsidRPr="00B01C80">
        <w:rPr>
          <w:rFonts w:ascii="GHEA Grapalat" w:hAnsi="GHEA Grapalat" w:cs="Sylfaen"/>
          <w:sz w:val="20"/>
          <w:lang w:val="af-ZA"/>
        </w:rPr>
        <w:t xml:space="preserve"> </w:t>
      </w:r>
      <w:r w:rsidRPr="00B01C80">
        <w:rPr>
          <w:rFonts w:ascii="GHEA Grapalat" w:hAnsi="GHEA Grapalat" w:cs="Sylfaen"/>
          <w:sz w:val="20"/>
          <w:lang w:val="ru-RU"/>
        </w:rPr>
        <w:t>աշխատանքային</w:t>
      </w:r>
      <w:r w:rsidRPr="00B01C80">
        <w:rPr>
          <w:rFonts w:ascii="GHEA Grapalat" w:hAnsi="GHEA Grapalat" w:cs="Sylfaen"/>
          <w:sz w:val="20"/>
          <w:lang w:val="af-ZA"/>
        </w:rPr>
        <w:t xml:space="preserve"> </w:t>
      </w:r>
      <w:r w:rsidRPr="00B01C80">
        <w:rPr>
          <w:rFonts w:ascii="GHEA Grapalat" w:hAnsi="GHEA Grapalat" w:cs="Sylfaen"/>
          <w:sz w:val="20"/>
          <w:lang w:val="ru-RU"/>
        </w:rPr>
        <w:t>օրվա</w:t>
      </w:r>
      <w:r w:rsidRPr="00B01C80">
        <w:rPr>
          <w:rFonts w:ascii="GHEA Grapalat" w:hAnsi="GHEA Grapalat" w:cs="Sylfaen"/>
          <w:sz w:val="20"/>
          <w:lang w:val="af-ZA"/>
        </w:rPr>
        <w:t xml:space="preserve"> </w:t>
      </w:r>
      <w:r w:rsidRPr="00B01C80">
        <w:rPr>
          <w:rFonts w:ascii="GHEA Grapalat" w:hAnsi="GHEA Grapalat" w:cs="Sylfaen"/>
          <w:sz w:val="20"/>
          <w:lang w:val="ru-RU"/>
        </w:rPr>
        <w:t>ընթացքում՝</w:t>
      </w:r>
      <w:r w:rsidRPr="00B01C80">
        <w:rPr>
          <w:rFonts w:ascii="GHEA Grapalat" w:hAnsi="GHEA Grapalat" w:cs="Sylfaen"/>
          <w:sz w:val="20"/>
          <w:lang w:val="af-ZA"/>
        </w:rPr>
        <w:t xml:space="preserve"> </w:t>
      </w:r>
      <w:r w:rsidRPr="00B01C80">
        <w:rPr>
          <w:rFonts w:ascii="GHEA Grapalat" w:hAnsi="GHEA Grapalat" w:cs="Sylfaen"/>
          <w:sz w:val="20"/>
          <w:lang w:val="ru-RU"/>
        </w:rPr>
        <w:t>աշխատանքի</w:t>
      </w:r>
      <w:r w:rsidRPr="00B01C80">
        <w:rPr>
          <w:rFonts w:ascii="GHEA Grapalat" w:hAnsi="GHEA Grapalat" w:cs="Sylfaen"/>
          <w:sz w:val="20"/>
          <w:lang w:val="af-ZA"/>
        </w:rPr>
        <w:t xml:space="preserve"> </w:t>
      </w:r>
      <w:r w:rsidRPr="00B01C80">
        <w:rPr>
          <w:rFonts w:ascii="GHEA Grapalat" w:hAnsi="GHEA Grapalat" w:cs="Sylfaen"/>
          <w:sz w:val="20"/>
          <w:lang w:val="ru-RU"/>
        </w:rPr>
        <w:t>կատարման</w:t>
      </w:r>
      <w:r w:rsidRPr="00B01C80">
        <w:rPr>
          <w:rFonts w:ascii="GHEA Grapalat" w:hAnsi="GHEA Grapalat" w:cs="Sylfaen"/>
          <w:sz w:val="20"/>
          <w:lang w:val="af-ZA"/>
        </w:rPr>
        <w:t xml:space="preserve"> </w:t>
      </w:r>
      <w:r w:rsidRPr="00B01C80">
        <w:rPr>
          <w:rFonts w:ascii="GHEA Grapalat" w:hAnsi="GHEA Grapalat" w:cs="Sylfaen"/>
          <w:sz w:val="20"/>
          <w:lang w:val="ru-RU"/>
        </w:rPr>
        <w:t>ժամկետները</w:t>
      </w:r>
      <w:r w:rsidRPr="00B01C80">
        <w:rPr>
          <w:rFonts w:ascii="GHEA Grapalat" w:hAnsi="GHEA Grapalat" w:cs="Sylfaen"/>
          <w:sz w:val="20"/>
          <w:lang w:val="af-ZA"/>
        </w:rPr>
        <w:t xml:space="preserve"> </w:t>
      </w:r>
      <w:r w:rsidRPr="00B01C80">
        <w:rPr>
          <w:rFonts w:ascii="GHEA Grapalat" w:hAnsi="GHEA Grapalat" w:cs="Sylfaen"/>
          <w:sz w:val="20"/>
          <w:lang w:val="ru-RU"/>
        </w:rPr>
        <w:t>երկարաձգելով</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պայմանագրի</w:t>
      </w:r>
      <w:r w:rsidRPr="00B01C80">
        <w:rPr>
          <w:rFonts w:ascii="GHEA Grapalat" w:hAnsi="GHEA Grapalat" w:cs="Sylfaen"/>
          <w:sz w:val="20"/>
          <w:lang w:val="af-ZA"/>
        </w:rPr>
        <w:t xml:space="preserve"> </w:t>
      </w:r>
      <w:r w:rsidRPr="00B01C80">
        <w:rPr>
          <w:rFonts w:ascii="GHEA Grapalat" w:hAnsi="GHEA Grapalat" w:cs="Sylfaen"/>
          <w:sz w:val="20"/>
          <w:lang w:val="ru-RU"/>
        </w:rPr>
        <w:t>կնքման</w:t>
      </w:r>
      <w:r w:rsidRPr="00B01C80">
        <w:rPr>
          <w:rFonts w:ascii="GHEA Grapalat" w:hAnsi="GHEA Grapalat" w:cs="Sylfaen"/>
          <w:sz w:val="20"/>
          <w:lang w:val="af-ZA"/>
        </w:rPr>
        <w:t xml:space="preserve"> </w:t>
      </w:r>
      <w:r w:rsidRPr="00B01C80">
        <w:rPr>
          <w:rFonts w:ascii="GHEA Grapalat" w:hAnsi="GHEA Grapalat" w:cs="Sylfaen"/>
          <w:sz w:val="20"/>
          <w:lang w:val="ru-RU"/>
        </w:rPr>
        <w:t>օրվանից</w:t>
      </w:r>
      <w:r w:rsidRPr="00B01C80">
        <w:rPr>
          <w:rFonts w:ascii="GHEA Grapalat" w:hAnsi="GHEA Grapalat" w:cs="Sylfaen"/>
          <w:sz w:val="20"/>
          <w:lang w:val="af-ZA"/>
        </w:rPr>
        <w:t xml:space="preserve"> </w:t>
      </w:r>
      <w:r w:rsidRPr="00B01C80">
        <w:rPr>
          <w:rFonts w:ascii="GHEA Grapalat" w:hAnsi="GHEA Grapalat" w:cs="Sylfaen"/>
          <w:sz w:val="20"/>
          <w:lang w:val="ru-RU"/>
        </w:rPr>
        <w:t>մինչև</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համաձայնագրի</w:t>
      </w:r>
      <w:r w:rsidRPr="00B01C80">
        <w:rPr>
          <w:rFonts w:ascii="GHEA Grapalat" w:hAnsi="GHEA Grapalat" w:cs="Sylfaen"/>
          <w:sz w:val="20"/>
          <w:lang w:val="af-ZA"/>
        </w:rPr>
        <w:t xml:space="preserve"> </w:t>
      </w:r>
      <w:r w:rsidRPr="00B01C80">
        <w:rPr>
          <w:rFonts w:ascii="GHEA Grapalat" w:hAnsi="GHEA Grapalat" w:cs="Sylfaen"/>
          <w:sz w:val="20"/>
          <w:lang w:val="ru-RU"/>
        </w:rPr>
        <w:t>կնքման</w:t>
      </w:r>
      <w:r w:rsidRPr="00B01C80">
        <w:rPr>
          <w:rFonts w:ascii="GHEA Grapalat" w:hAnsi="GHEA Grapalat" w:cs="Sylfaen"/>
          <w:sz w:val="20"/>
          <w:lang w:val="af-ZA"/>
        </w:rPr>
        <w:t xml:space="preserve"> </w:t>
      </w:r>
      <w:r w:rsidRPr="00B01C80">
        <w:rPr>
          <w:rFonts w:ascii="GHEA Grapalat" w:hAnsi="GHEA Grapalat" w:cs="Sylfaen"/>
          <w:sz w:val="20"/>
          <w:lang w:val="ru-RU"/>
        </w:rPr>
        <w:t>օրն</w:t>
      </w:r>
      <w:r w:rsidRPr="00B01C80">
        <w:rPr>
          <w:rFonts w:ascii="GHEA Grapalat" w:hAnsi="GHEA Grapalat" w:cs="Sylfaen"/>
          <w:sz w:val="20"/>
          <w:lang w:val="af-ZA"/>
        </w:rPr>
        <w:t xml:space="preserve"> </w:t>
      </w:r>
      <w:r w:rsidRPr="00B01C80">
        <w:rPr>
          <w:rFonts w:ascii="GHEA Grapalat" w:hAnsi="GHEA Grapalat" w:cs="Sylfaen"/>
          <w:sz w:val="20"/>
          <w:lang w:val="ru-RU"/>
        </w:rPr>
        <w:t>ընկած</w:t>
      </w:r>
      <w:r w:rsidRPr="00B01C80">
        <w:rPr>
          <w:rFonts w:ascii="GHEA Grapalat" w:hAnsi="GHEA Grapalat" w:cs="Sylfaen"/>
          <w:sz w:val="20"/>
          <w:lang w:val="af-ZA"/>
        </w:rPr>
        <w:t xml:space="preserve"> </w:t>
      </w:r>
      <w:r w:rsidRPr="00B01C80">
        <w:rPr>
          <w:rFonts w:ascii="GHEA Grapalat" w:hAnsi="GHEA Grapalat" w:cs="Sylfaen"/>
          <w:sz w:val="20"/>
          <w:lang w:val="ru-RU"/>
        </w:rPr>
        <w:t>ժամանակահատվածով</w:t>
      </w:r>
      <w:r w:rsidRPr="00B01C80">
        <w:rPr>
          <w:rFonts w:ascii="GHEA Grapalat" w:hAnsi="GHEA Grapalat" w:cs="Sylfaen"/>
          <w:sz w:val="20"/>
          <w:lang w:val="af-ZA"/>
        </w:rPr>
        <w:t xml:space="preserve">: </w:t>
      </w:r>
      <w:r w:rsidRPr="00B01C80">
        <w:rPr>
          <w:rFonts w:ascii="GHEA Grapalat" w:hAnsi="GHEA Grapalat" w:cs="Sylfaen"/>
          <w:sz w:val="20"/>
          <w:lang w:val="ru-RU"/>
        </w:rPr>
        <w:t>Սույն</w:t>
      </w:r>
      <w:r w:rsidRPr="00B01C80">
        <w:rPr>
          <w:rFonts w:ascii="GHEA Grapalat" w:hAnsi="GHEA Grapalat" w:cs="Sylfaen"/>
          <w:sz w:val="20"/>
          <w:lang w:val="af-ZA"/>
        </w:rPr>
        <w:t xml:space="preserve"> </w:t>
      </w:r>
      <w:r w:rsidRPr="00B01C80">
        <w:rPr>
          <w:rFonts w:ascii="GHEA Grapalat" w:hAnsi="GHEA Grapalat" w:cs="Sylfaen"/>
          <w:sz w:val="20"/>
          <w:lang w:val="ru-RU"/>
        </w:rPr>
        <w:t>պարբերության</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w:t>
      </w:r>
      <w:r w:rsidRPr="00B01C80">
        <w:rPr>
          <w:rFonts w:ascii="GHEA Grapalat" w:hAnsi="GHEA Grapalat" w:cs="Sylfaen"/>
          <w:sz w:val="20"/>
          <w:lang w:val="af-ZA"/>
        </w:rPr>
        <w:t xml:space="preserve"> </w:t>
      </w:r>
      <w:r w:rsidRPr="00B01C80">
        <w:rPr>
          <w:rFonts w:ascii="GHEA Grapalat" w:hAnsi="GHEA Grapalat" w:cs="Sylfaen"/>
          <w:sz w:val="20"/>
          <w:lang w:val="ru-RU"/>
        </w:rPr>
        <w:t>կնքված</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պայմանագիրը</w:t>
      </w:r>
      <w:r w:rsidRPr="00B01C80">
        <w:rPr>
          <w:rFonts w:ascii="GHEA Grapalat" w:hAnsi="GHEA Grapalat" w:cs="Sylfaen"/>
          <w:sz w:val="20"/>
          <w:lang w:val="af-ZA"/>
        </w:rPr>
        <w:t xml:space="preserve"> </w:t>
      </w:r>
      <w:r w:rsidRPr="00B01C80">
        <w:rPr>
          <w:rFonts w:ascii="GHEA Grapalat" w:hAnsi="GHEA Grapalat" w:cs="Sylfaen"/>
          <w:sz w:val="20"/>
          <w:lang w:val="ru-RU"/>
        </w:rPr>
        <w:t>լուծվում</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եթե</w:t>
      </w:r>
      <w:r w:rsidRPr="00B01C80">
        <w:rPr>
          <w:rFonts w:ascii="GHEA Grapalat" w:hAnsi="GHEA Grapalat" w:cs="Sylfaen"/>
          <w:sz w:val="20"/>
          <w:lang w:val="af-ZA"/>
        </w:rPr>
        <w:t xml:space="preserve"> </w:t>
      </w:r>
      <w:r w:rsidRPr="00B01C80">
        <w:rPr>
          <w:rFonts w:ascii="GHEA Grapalat" w:hAnsi="GHEA Grapalat" w:cs="Sylfaen"/>
          <w:sz w:val="20"/>
          <w:lang w:val="ru-RU"/>
        </w:rPr>
        <w:t>կնքելուն</w:t>
      </w:r>
      <w:r w:rsidRPr="00B01C80">
        <w:rPr>
          <w:rFonts w:ascii="GHEA Grapalat" w:hAnsi="GHEA Grapalat" w:cs="Sylfaen"/>
          <w:sz w:val="20"/>
          <w:lang w:val="af-ZA"/>
        </w:rPr>
        <w:t xml:space="preserve"> </w:t>
      </w:r>
      <w:r w:rsidRPr="00B01C80">
        <w:rPr>
          <w:rFonts w:ascii="GHEA Grapalat" w:hAnsi="GHEA Grapalat" w:cs="Sylfaen"/>
          <w:sz w:val="20"/>
          <w:lang w:val="ru-RU"/>
        </w:rPr>
        <w:t>հաջորդող</w:t>
      </w:r>
      <w:r w:rsidRPr="00B01C80">
        <w:rPr>
          <w:rFonts w:ascii="GHEA Grapalat" w:hAnsi="GHEA Grapalat" w:cs="Sylfaen"/>
          <w:sz w:val="20"/>
          <w:lang w:val="af-ZA"/>
        </w:rPr>
        <w:t xml:space="preserve"> </w:t>
      </w:r>
      <w:r w:rsidRPr="00B01C80">
        <w:rPr>
          <w:rFonts w:ascii="GHEA Grapalat" w:hAnsi="GHEA Grapalat" w:cs="Sylfaen"/>
          <w:sz w:val="20"/>
          <w:lang w:val="ru-RU"/>
        </w:rPr>
        <w:t>վաթսուն</w:t>
      </w:r>
      <w:r w:rsidRPr="00B01C80">
        <w:rPr>
          <w:rFonts w:ascii="GHEA Grapalat" w:hAnsi="GHEA Grapalat" w:cs="Sylfaen"/>
          <w:sz w:val="20"/>
          <w:lang w:val="af-ZA"/>
        </w:rPr>
        <w:t xml:space="preserve"> </w:t>
      </w:r>
      <w:r w:rsidRPr="00B01C80">
        <w:rPr>
          <w:rFonts w:ascii="GHEA Grapalat" w:hAnsi="GHEA Grapalat" w:cs="Sylfaen"/>
          <w:sz w:val="20"/>
          <w:lang w:val="ru-RU"/>
        </w:rPr>
        <w:t>օրացուցային</w:t>
      </w:r>
      <w:r w:rsidRPr="00B01C80">
        <w:rPr>
          <w:rFonts w:ascii="GHEA Grapalat" w:hAnsi="GHEA Grapalat" w:cs="Sylfaen"/>
          <w:sz w:val="20"/>
          <w:lang w:val="af-ZA"/>
        </w:rPr>
        <w:t xml:space="preserve"> </w:t>
      </w:r>
      <w:r w:rsidRPr="00B01C80">
        <w:rPr>
          <w:rFonts w:ascii="GHEA Grapalat" w:hAnsi="GHEA Grapalat" w:cs="Sylfaen"/>
          <w:sz w:val="20"/>
          <w:lang w:val="ru-RU"/>
        </w:rPr>
        <w:t>օրվա</w:t>
      </w:r>
      <w:r w:rsidRPr="00B01C80">
        <w:rPr>
          <w:rFonts w:ascii="GHEA Grapalat" w:hAnsi="GHEA Grapalat" w:cs="Sylfaen"/>
          <w:sz w:val="20"/>
          <w:lang w:val="af-ZA"/>
        </w:rPr>
        <w:t xml:space="preserve"> </w:t>
      </w:r>
      <w:r w:rsidRPr="00B01C80">
        <w:rPr>
          <w:rFonts w:ascii="GHEA Grapalat" w:hAnsi="GHEA Grapalat" w:cs="Sylfaen"/>
          <w:sz w:val="20"/>
          <w:lang w:val="ru-RU"/>
        </w:rPr>
        <w:t>ընթացքում</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w:t>
      </w:r>
      <w:r w:rsidRPr="00B01C80">
        <w:rPr>
          <w:rFonts w:ascii="GHEA Grapalat" w:hAnsi="GHEA Grapalat" w:cs="Sylfaen"/>
          <w:sz w:val="20"/>
          <w:lang w:val="af-ZA"/>
        </w:rPr>
        <w:t xml:space="preserve"> </w:t>
      </w:r>
      <w:r w:rsidRPr="00B01C80">
        <w:rPr>
          <w:rFonts w:ascii="GHEA Grapalat" w:hAnsi="GHEA Grapalat" w:cs="Sylfaen"/>
          <w:sz w:val="20"/>
          <w:lang w:val="ru-RU"/>
        </w:rPr>
        <w:t>չեն</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նախատեսվում</w:t>
      </w:r>
      <w:r>
        <w:rPr>
          <w:rFonts w:ascii="Cambria Math" w:hAnsi="Cambria Math" w:cs="Sylfaen"/>
          <w:sz w:val="20"/>
          <w:lang w:val="hy-AM"/>
        </w:rPr>
        <w:t>․</w:t>
      </w:r>
    </w:p>
    <w:p w:rsidR="00C66BF2" w:rsidRPr="00E6597C" w:rsidRDefault="00C66BF2" w:rsidP="00C66BF2">
      <w:pPr>
        <w:ind w:firstLine="708"/>
        <w:jc w:val="both"/>
        <w:rPr>
          <w:rFonts w:ascii="GHEA Grapalat" w:hAnsi="GHEA Grapalat"/>
          <w:sz w:val="20"/>
          <w:szCs w:val="20"/>
          <w:lang w:val="hy-AM" w:eastAsia="x-none"/>
        </w:rPr>
      </w:pPr>
      <w:r w:rsidRPr="00E6597C">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E6597C">
        <w:rPr>
          <w:rFonts w:ascii="GHEA Grapalat" w:hAnsi="GHEA Grapalat" w:cs="Sylfaen"/>
          <w:sz w:val="20"/>
          <w:lang w:val="af-ZA"/>
        </w:rPr>
        <w:t xml:space="preserve"> </w:t>
      </w:r>
      <w:r w:rsidRPr="00E6597C">
        <w:rPr>
          <w:rFonts w:ascii="GHEA Grapalat" w:hAnsi="GHEA Grapalat" w:cs="Sylfaen"/>
          <w:sz w:val="20"/>
          <w:lang w:val="hy-AM"/>
        </w:rPr>
        <w:t>նվազագույն</w:t>
      </w:r>
      <w:r w:rsidRPr="00E6597C">
        <w:rPr>
          <w:rFonts w:ascii="GHEA Grapalat" w:hAnsi="GHEA Grapalat" w:cs="Sylfaen"/>
          <w:sz w:val="20"/>
          <w:lang w:val="af-ZA"/>
        </w:rPr>
        <w:t xml:space="preserve"> </w:t>
      </w:r>
      <w:r w:rsidRPr="00E6597C">
        <w:rPr>
          <w:rFonts w:ascii="GHEA Grapalat" w:hAnsi="GHEA Grapalat" w:cs="Sylfaen"/>
          <w:sz w:val="20"/>
          <w:lang w:val="hy-AM"/>
        </w:rPr>
        <w:t>գները</w:t>
      </w:r>
      <w:r w:rsidRPr="00E6597C">
        <w:rPr>
          <w:rFonts w:ascii="GHEA Grapalat" w:hAnsi="GHEA Grapalat" w:cs="Sylfaen"/>
          <w:sz w:val="20"/>
          <w:lang w:val="af-ZA"/>
        </w:rPr>
        <w:t xml:space="preserve"> </w:t>
      </w:r>
      <w:r w:rsidRPr="00E6597C">
        <w:rPr>
          <w:rFonts w:ascii="GHEA Grapalat" w:hAnsi="GHEA Grapalat" w:cs="Sylfaen"/>
          <w:sz w:val="20"/>
          <w:lang w:val="hy-AM"/>
        </w:rPr>
        <w:t>հավասար</w:t>
      </w:r>
      <w:r w:rsidRPr="00E6597C">
        <w:rPr>
          <w:rFonts w:ascii="GHEA Grapalat" w:hAnsi="GHEA Grapalat" w:cs="Sylfaen"/>
          <w:sz w:val="20"/>
          <w:lang w:val="af-ZA"/>
        </w:rPr>
        <w:t xml:space="preserve"> </w:t>
      </w:r>
      <w:r w:rsidRPr="00E6597C">
        <w:rPr>
          <w:rFonts w:ascii="GHEA Grapalat" w:hAnsi="GHEA Grapalat" w:cs="Sylfaen"/>
          <w:sz w:val="20"/>
          <w:lang w:val="hy-AM"/>
        </w:rPr>
        <w:t>են</w:t>
      </w:r>
      <w:r w:rsidRPr="00E6597C">
        <w:rPr>
          <w:rFonts w:ascii="GHEA Grapalat" w:hAnsi="GHEA Grapalat" w:cs="Sylfaen"/>
          <w:sz w:val="20"/>
          <w:lang w:val="af-ZA"/>
        </w:rPr>
        <w:t xml:space="preserve">, </w:t>
      </w:r>
      <w:r w:rsidRPr="00E6597C">
        <w:rPr>
          <w:rFonts w:ascii="GHEA Grapalat" w:hAnsi="GHEA Grapalat" w:cs="Sylfaen"/>
          <w:sz w:val="20"/>
          <w:lang w:val="hy-AM"/>
        </w:rPr>
        <w:t>գնման</w:t>
      </w:r>
      <w:r w:rsidRPr="00E6597C">
        <w:rPr>
          <w:rFonts w:ascii="GHEA Grapalat" w:hAnsi="GHEA Grapalat" w:cs="Sylfaen"/>
          <w:sz w:val="20"/>
          <w:lang w:val="af-ZA"/>
        </w:rPr>
        <w:t xml:space="preserve"> </w:t>
      </w:r>
      <w:r w:rsidRPr="00E6597C">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hy-AM"/>
        </w:rPr>
        <w:t>Օրենքի</w:t>
      </w:r>
      <w:r w:rsidRPr="00E6597C">
        <w:rPr>
          <w:rFonts w:ascii="GHEA Grapalat" w:hAnsi="GHEA Grapalat" w:cs="Sylfaen"/>
          <w:sz w:val="20"/>
          <w:lang w:val="af-ZA"/>
        </w:rPr>
        <w:t xml:space="preserve"> 37-</w:t>
      </w:r>
      <w:r w:rsidRPr="00E6597C">
        <w:rPr>
          <w:rFonts w:ascii="GHEA Grapalat" w:hAnsi="GHEA Grapalat" w:cs="Sylfaen"/>
          <w:sz w:val="20"/>
          <w:lang w:val="hy-AM"/>
        </w:rPr>
        <w:t>րդ</w:t>
      </w:r>
      <w:r w:rsidRPr="00E6597C">
        <w:rPr>
          <w:rFonts w:ascii="GHEA Grapalat" w:hAnsi="GHEA Grapalat" w:cs="Sylfaen"/>
          <w:sz w:val="20"/>
          <w:lang w:val="af-ZA"/>
        </w:rPr>
        <w:t xml:space="preserve"> </w:t>
      </w:r>
      <w:r w:rsidRPr="00E6597C">
        <w:rPr>
          <w:rFonts w:ascii="GHEA Grapalat" w:hAnsi="GHEA Grapalat" w:cs="Sylfaen"/>
          <w:sz w:val="20"/>
          <w:lang w:val="hy-AM"/>
        </w:rPr>
        <w:t>հոդվածի</w:t>
      </w:r>
      <w:r w:rsidRPr="00E6597C">
        <w:rPr>
          <w:rFonts w:ascii="GHEA Grapalat" w:hAnsi="GHEA Grapalat" w:cs="Sylfaen"/>
          <w:sz w:val="20"/>
          <w:lang w:val="af-ZA"/>
        </w:rPr>
        <w:t xml:space="preserve"> 1-</w:t>
      </w:r>
      <w:r w:rsidRPr="00E6597C">
        <w:rPr>
          <w:rFonts w:ascii="GHEA Grapalat" w:hAnsi="GHEA Grapalat" w:cs="Sylfaen"/>
          <w:sz w:val="20"/>
          <w:lang w:val="hy-AM"/>
        </w:rPr>
        <w:t>ին</w:t>
      </w:r>
      <w:r w:rsidRPr="00E6597C">
        <w:rPr>
          <w:rFonts w:ascii="GHEA Grapalat" w:hAnsi="GHEA Grapalat" w:cs="Sylfaen"/>
          <w:sz w:val="20"/>
          <w:lang w:val="af-ZA"/>
        </w:rPr>
        <w:t xml:space="preserve"> </w:t>
      </w:r>
      <w:r w:rsidRPr="00E6597C">
        <w:rPr>
          <w:rFonts w:ascii="GHEA Grapalat" w:hAnsi="GHEA Grapalat" w:cs="Sylfaen"/>
          <w:sz w:val="20"/>
          <w:lang w:val="hy-AM"/>
        </w:rPr>
        <w:t>մասի</w:t>
      </w:r>
      <w:r w:rsidRPr="00E6597C">
        <w:rPr>
          <w:rFonts w:ascii="GHEA Grapalat" w:hAnsi="GHEA Grapalat" w:cs="Sylfaen"/>
          <w:sz w:val="20"/>
          <w:lang w:val="af-ZA"/>
        </w:rPr>
        <w:t xml:space="preserve"> 1-</w:t>
      </w:r>
      <w:r w:rsidRPr="00E6597C">
        <w:rPr>
          <w:rFonts w:ascii="GHEA Grapalat" w:hAnsi="GHEA Grapalat" w:cs="Sylfaen"/>
          <w:sz w:val="20"/>
          <w:lang w:val="hy-AM"/>
        </w:rPr>
        <w:t>ին</w:t>
      </w:r>
      <w:r w:rsidRPr="00E6597C">
        <w:rPr>
          <w:rFonts w:ascii="GHEA Grapalat" w:hAnsi="GHEA Grapalat" w:cs="Sylfaen"/>
          <w:sz w:val="20"/>
          <w:lang w:val="af-ZA"/>
        </w:rPr>
        <w:t xml:space="preserve"> </w:t>
      </w:r>
      <w:r w:rsidRPr="00E6597C">
        <w:rPr>
          <w:rFonts w:ascii="GHEA Grapalat" w:hAnsi="GHEA Grapalat" w:cs="Sylfaen"/>
          <w:sz w:val="20"/>
          <w:lang w:val="hy-AM"/>
        </w:rPr>
        <w:t>կետի</w:t>
      </w:r>
      <w:r w:rsidRPr="00E6597C">
        <w:rPr>
          <w:rFonts w:ascii="GHEA Grapalat" w:hAnsi="GHEA Grapalat" w:cs="Sylfaen"/>
          <w:sz w:val="20"/>
          <w:lang w:val="af-ZA"/>
        </w:rPr>
        <w:t xml:space="preserve"> </w:t>
      </w:r>
      <w:r w:rsidRPr="00E6597C">
        <w:rPr>
          <w:rFonts w:ascii="GHEA Grapalat" w:hAnsi="GHEA Grapalat" w:cs="Sylfaen"/>
          <w:sz w:val="20"/>
          <w:lang w:val="hy-AM"/>
        </w:rPr>
        <w:t>հիման</w:t>
      </w:r>
      <w:r w:rsidRPr="00E6597C">
        <w:rPr>
          <w:rFonts w:ascii="GHEA Grapalat" w:hAnsi="GHEA Grapalat" w:cs="Sylfaen"/>
          <w:sz w:val="20"/>
          <w:lang w:val="af-ZA"/>
        </w:rPr>
        <w:t xml:space="preserve"> </w:t>
      </w:r>
      <w:r w:rsidRPr="00E6597C">
        <w:rPr>
          <w:rFonts w:ascii="GHEA Grapalat" w:hAnsi="GHEA Grapalat" w:cs="Sylfaen"/>
          <w:sz w:val="20"/>
          <w:lang w:val="hy-AM"/>
        </w:rPr>
        <w:t>վրա</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հայտարարվում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չկայացած, բացառությամբ սույն ենթակետի «զ» պարբերությամբ նախատեսված դեպքի:</w:t>
      </w:r>
      <w:r w:rsidRPr="00E6597C">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E6597C">
        <w:rPr>
          <w:rFonts w:ascii="GHEA Grapalat" w:hAnsi="GHEA Grapalat"/>
          <w:sz w:val="20"/>
          <w:szCs w:val="20"/>
          <w:lang w:val="hy-AM" w:eastAsia="x-none"/>
        </w:rPr>
        <w:t xml:space="preserve"> </w:t>
      </w:r>
      <w:r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E6597C">
        <w:rPr>
          <w:rFonts w:ascii="GHEA Grapalat" w:hAnsi="GHEA Grapalat"/>
          <w:sz w:val="20"/>
          <w:szCs w:val="20"/>
          <w:lang w:val="hy-AM" w:eastAsia="x-none"/>
        </w:rPr>
        <w:t xml:space="preserve">հայտում ներառված </w:t>
      </w:r>
      <w:r w:rsidRPr="00E6597C">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E6597C">
        <w:rPr>
          <w:rFonts w:ascii="GHEA Grapalat" w:hAnsi="GHEA Grapalat"/>
          <w:sz w:val="20"/>
          <w:szCs w:val="20"/>
          <w:lang w:val="hy-AM" w:eastAsia="x-none"/>
        </w:rPr>
        <w:t>:</w:t>
      </w:r>
    </w:p>
    <w:p w:rsidR="00C66BF2" w:rsidRPr="00E6597C" w:rsidRDefault="00C66BF2" w:rsidP="00C66BF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Pr>
          <w:rFonts w:ascii="GHEA Grapalat" w:hAnsi="GHEA Grapalat"/>
          <w:sz w:val="20"/>
          <w:lang w:val="af-ZA" w:eastAsia="x-none"/>
        </w:rPr>
        <w:t xml:space="preserve">7 </w:t>
      </w:r>
      <w:r w:rsidRPr="00E6597C">
        <w:rPr>
          <w:rFonts w:ascii="GHEA Grapalat" w:hAnsi="GHEA Grapalat"/>
          <w:sz w:val="20"/>
          <w:lang w:val="af-ZA" w:eastAsia="x-none"/>
        </w:rPr>
        <w:t>Եթե հայտերի բացման</w:t>
      </w:r>
      <w:r w:rsidRPr="00E6597C">
        <w:rPr>
          <w:rFonts w:ascii="GHEA Grapalat" w:hAnsi="GHEA Grapalat"/>
          <w:sz w:val="20"/>
          <w:lang w:val="hy-AM" w:eastAsia="x-none"/>
        </w:rPr>
        <w:t xml:space="preserve"> և գնահատման</w:t>
      </w:r>
      <w:r w:rsidRPr="00E6597C">
        <w:rPr>
          <w:rFonts w:ascii="GHEA Grapalat" w:hAnsi="GHEA Grapalat"/>
          <w:sz w:val="20"/>
          <w:lang w:val="af-ZA" w:eastAsia="x-none"/>
        </w:rPr>
        <w:t xml:space="preserve"> նիստի 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իրականացված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արդյուն</w:t>
      </w:r>
      <w:r w:rsidRPr="00E6597C">
        <w:rPr>
          <w:rFonts w:ascii="GHEA Grapalat" w:hAnsi="GHEA Grapalat" w:cs="Sylfaen"/>
          <w:sz w:val="20"/>
          <w:szCs w:val="24"/>
          <w:lang w:val="af-ZA" w:eastAsia="en-US"/>
        </w:rPr>
        <w:softHyphen/>
      </w:r>
      <w:r w:rsidRPr="00E6597C">
        <w:rPr>
          <w:rFonts w:ascii="GHEA Grapalat" w:hAnsi="GHEA Grapalat" w:cs="Sylfaen"/>
          <w:sz w:val="20"/>
          <w:szCs w:val="24"/>
          <w:lang w:val="hy-AM" w:eastAsia="en-US"/>
        </w:rPr>
        <w:t>քում</w:t>
      </w:r>
      <w:r w:rsidRPr="00E6597C">
        <w:rPr>
          <w:rFonts w:ascii="GHEA Grapalat" w:hAnsi="GHEA Grapalat" w:cs="Sylfaen"/>
          <w:sz w:val="20"/>
          <w:szCs w:val="24"/>
          <w:lang w:val="af-ZA" w:eastAsia="en-US"/>
        </w:rPr>
        <w:t xml:space="preserve"> մասնակցի </w:t>
      </w:r>
      <w:r w:rsidRPr="00E6597C">
        <w:rPr>
          <w:rFonts w:ascii="GHEA Grapalat" w:hAnsi="GHEA Grapalat" w:cs="Sylfaen"/>
          <w:sz w:val="20"/>
          <w:szCs w:val="24"/>
          <w:lang w:val="hy-AM" w:eastAsia="en-US"/>
        </w:rPr>
        <w:t>հայտում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արձանագրվում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անհամապատասխանություններ՝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հրավերի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պահանջների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նկատմամբ</w:t>
      </w:r>
      <w:r w:rsidRPr="00E6597C">
        <w:rPr>
          <w:rFonts w:ascii="GHEA Grapalat" w:hAnsi="GHEA Grapalat" w:cs="Sylfaen"/>
          <w:sz w:val="20"/>
          <w:szCs w:val="24"/>
          <w:lang w:val="af-ZA" w:eastAsia="en-US"/>
        </w:rPr>
        <w:t>,</w:t>
      </w:r>
      <w:bookmarkStart w:id="6" w:name="_Hlk9262487"/>
      <w:r w:rsidRPr="00E6597C">
        <w:rPr>
          <w:rFonts w:ascii="GHEA Grapalat" w:hAnsi="GHEA Grapalat" w:cs="Sylfaen"/>
          <w:sz w:val="20"/>
          <w:szCs w:val="24"/>
          <w:lang w:val="hy-AM" w:eastAsia="en-US"/>
        </w:rPr>
        <w:t xml:space="preserve"> </w:t>
      </w:r>
      <w:bookmarkEnd w:id="6"/>
      <w:r w:rsidRPr="00E6597C">
        <w:rPr>
          <w:rFonts w:ascii="GHEA Grapalat" w:hAnsi="GHEA Grapalat" w:cs="Sylfaen"/>
          <w:sz w:val="20"/>
          <w:szCs w:val="24"/>
          <w:lang w:val="hy-AM" w:eastAsia="en-US"/>
        </w:rPr>
        <w:t>ապա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հանձնաժողովը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օրով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կասեցնում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իսկ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քարտուղարը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նույն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օրը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դրա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մասին</w:t>
      </w:r>
      <w:r w:rsidRPr="00E6597C">
        <w:rPr>
          <w:rFonts w:ascii="GHEA Grapalat" w:hAnsi="GHEA Grapalat" w:cs="Sylfaen"/>
          <w:sz w:val="20"/>
          <w:szCs w:val="24"/>
          <w:lang w:val="af-ZA" w:eastAsia="en-US"/>
        </w:rPr>
        <w:t xml:space="preserve"> էլեկտրոնային եղանակով </w:t>
      </w:r>
      <w:r w:rsidRPr="00E6597C">
        <w:rPr>
          <w:rFonts w:ascii="GHEA Grapalat" w:hAnsi="GHEA Grapalat" w:cs="Sylfaen"/>
          <w:sz w:val="20"/>
          <w:szCs w:val="24"/>
          <w:lang w:val="hy-AM" w:eastAsia="en-US"/>
        </w:rPr>
        <w:t>տեղեկացնում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hy-AM" w:eastAsia="en-US"/>
        </w:rPr>
        <w:t>ասնակցին՝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առաջարկելով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մինչև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կասեցման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ժամկետի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ավարտը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շտկել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անհամապատասխանությունը</w:t>
      </w:r>
      <w:r w:rsidRPr="00E6597C">
        <w:rPr>
          <w:rFonts w:ascii="GHEA Grapalat" w:hAnsi="GHEA Grapalat" w:cs="Sylfaen"/>
          <w:sz w:val="20"/>
          <w:szCs w:val="24"/>
          <w:lang w:val="af-ZA" w:eastAsia="en-US"/>
        </w:rPr>
        <w:t>:</w:t>
      </w:r>
    </w:p>
    <w:p w:rsidR="00C66BF2" w:rsidRPr="00E6597C" w:rsidRDefault="00C66BF2" w:rsidP="00C66BF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w:t>
      </w:r>
      <w:r w:rsidRPr="00E6597C">
        <w:rPr>
          <w:rFonts w:ascii="GHEA Grapalat" w:hAnsi="GHEA Grapalat" w:cs="Sylfaen"/>
          <w:sz w:val="20"/>
          <w:szCs w:val="24"/>
          <w:lang w:val="af-ZA" w:eastAsia="en-US"/>
        </w:rPr>
        <w:lastRenderedPageBreak/>
        <w:t>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Pr="00E6597C">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E6597C">
        <w:rPr>
          <w:rFonts w:ascii="GHEA Grapalat" w:hAnsi="GHEA Grapalat" w:cs="Sylfaen"/>
          <w:sz w:val="20"/>
          <w:szCs w:val="24"/>
          <w:lang w:eastAsia="en-US"/>
        </w:rPr>
        <w:t>ա</w:t>
      </w:r>
      <w:r w:rsidRPr="00E6597C">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C66BF2" w:rsidRPr="00E6597C" w:rsidRDefault="00C66BF2" w:rsidP="00C66BF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Pr>
          <w:rFonts w:ascii="GHEA Grapalat" w:hAnsi="GHEA Grapalat" w:cs="Sylfaen"/>
          <w:sz w:val="20"/>
          <w:szCs w:val="24"/>
          <w:lang w:val="af-ZA" w:eastAsia="en-US"/>
        </w:rPr>
        <w:t>8</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հրավերի</w:t>
      </w:r>
      <w:r w:rsidRPr="00E6597C">
        <w:rPr>
          <w:rFonts w:ascii="GHEA Grapalat" w:hAnsi="GHEA Grapalat" w:cs="Sylfaen"/>
          <w:sz w:val="20"/>
          <w:szCs w:val="24"/>
          <w:lang w:val="af-ZA" w:eastAsia="en-US"/>
        </w:rPr>
        <w:t xml:space="preserve"> 8.</w:t>
      </w:r>
      <w:r>
        <w:rPr>
          <w:rFonts w:ascii="GHEA Grapalat" w:hAnsi="GHEA Grapalat" w:cs="Sylfaen"/>
          <w:sz w:val="20"/>
          <w:szCs w:val="24"/>
          <w:lang w:val="af-ZA" w:eastAsia="en-US"/>
        </w:rPr>
        <w:t>7</w:t>
      </w:r>
      <w:r w:rsidRPr="00E6597C">
        <w:rPr>
          <w:rFonts w:ascii="GHEA Grapalat" w:hAnsi="GHEA Grapalat" w:cs="Sylfaen"/>
          <w:sz w:val="20"/>
          <w:szCs w:val="24"/>
          <w:lang w:val="af-ZA" w:eastAsia="en-US"/>
        </w:rPr>
        <w:t>-</w:t>
      </w:r>
      <w:r w:rsidRPr="00E6597C">
        <w:rPr>
          <w:rFonts w:ascii="GHEA Grapalat" w:hAnsi="GHEA Grapalat" w:cs="Sylfaen"/>
          <w:sz w:val="20"/>
          <w:szCs w:val="24"/>
          <w:lang w:val="hy-AM" w:eastAsia="en-US"/>
        </w:rPr>
        <w:t>րդ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կետով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սահմանված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ժամկետում</w:t>
      </w:r>
      <w:r w:rsidRPr="00E6597C">
        <w:rPr>
          <w:rFonts w:ascii="GHEA Grapalat" w:hAnsi="GHEA Grapalat" w:cs="Sylfaen"/>
          <w:sz w:val="20"/>
          <w:szCs w:val="24"/>
          <w:lang w:val="af-ZA" w:eastAsia="en-US"/>
        </w:rPr>
        <w:t xml:space="preserve"> մ</w:t>
      </w:r>
      <w:r w:rsidRPr="00E6597C">
        <w:rPr>
          <w:rFonts w:ascii="GHEA Grapalat" w:hAnsi="GHEA Grapalat" w:cs="Sylfaen"/>
          <w:sz w:val="20"/>
          <w:szCs w:val="24"/>
          <w:lang w:val="hy-AM" w:eastAsia="en-US"/>
        </w:rPr>
        <w:t>ասնակիցը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շտկում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արձանագրված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անհամապատասխանությունը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ապա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վերջինիս</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հայտը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դեպքում տվյալ մասնակցի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հայտը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գնահատվում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անբավարար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մերժվում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hy-AM" w:eastAsia="en-US"/>
        </w:rPr>
        <w:t>է, իսկ ընտրված մասնակից է ճանաչվում հաջորդող տեղ զբաղեցրած մասնակիցը:</w:t>
      </w:r>
    </w:p>
    <w:p w:rsidR="00C66BF2" w:rsidRPr="00E6597C" w:rsidRDefault="00C66BF2" w:rsidP="00C66BF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C66BF2" w:rsidRPr="00E6597C" w:rsidRDefault="00C66BF2" w:rsidP="00C66BF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Pr>
          <w:rFonts w:ascii="GHEA Grapalat" w:hAnsi="GHEA Grapalat" w:cs="Sylfaen"/>
          <w:szCs w:val="24"/>
        </w:rPr>
        <w:t>9</w:t>
      </w:r>
      <w:r w:rsidRPr="00E6597C">
        <w:rPr>
          <w:rFonts w:ascii="GHEA Grapalat" w:hAnsi="GHEA Grapalat" w:cs="Sylfaen"/>
          <w:szCs w:val="24"/>
        </w:rPr>
        <w:t xml:space="preserve">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անդամը</w:t>
      </w:r>
      <w:r w:rsidRPr="00E6597C">
        <w:rPr>
          <w:rFonts w:ascii="GHEA Grapalat" w:hAnsi="GHEA Grapalat" w:cs="Sylfaen"/>
          <w:szCs w:val="24"/>
        </w:rPr>
        <w:t xml:space="preserve"> </w:t>
      </w:r>
      <w:r w:rsidRPr="00E6597C">
        <w:rPr>
          <w:rFonts w:ascii="GHEA Grapalat" w:hAnsi="GHEA Grapalat" w:cs="Sylfaen"/>
          <w:szCs w:val="24"/>
          <w:lang w:val="hy-AM"/>
        </w:rPr>
        <w:t>կամ</w:t>
      </w:r>
      <w:r w:rsidRPr="00E6597C">
        <w:rPr>
          <w:rFonts w:ascii="GHEA Grapalat" w:hAnsi="GHEA Grapalat" w:cs="Sylfaen"/>
          <w:szCs w:val="24"/>
        </w:rPr>
        <w:t xml:space="preserve"> </w:t>
      </w:r>
      <w:r w:rsidRPr="00E6597C">
        <w:rPr>
          <w:rFonts w:ascii="GHEA Grapalat" w:hAnsi="GHEA Grapalat" w:cs="Sylfaen"/>
          <w:szCs w:val="24"/>
          <w:lang w:val="hy-AM"/>
        </w:rPr>
        <w:t>քարտուղարը</w:t>
      </w:r>
      <w:r w:rsidRPr="00E6597C">
        <w:rPr>
          <w:rFonts w:ascii="GHEA Grapalat" w:hAnsi="GHEA Grapalat" w:cs="Sylfaen"/>
          <w:szCs w:val="24"/>
        </w:rPr>
        <w:t xml:space="preserve"> </w:t>
      </w:r>
      <w:r w:rsidRPr="00E6597C">
        <w:rPr>
          <w:rFonts w:ascii="GHEA Grapalat" w:hAnsi="GHEA Grapalat" w:cs="Sylfaen"/>
          <w:szCs w:val="24"/>
          <w:lang w:val="hy-AM"/>
        </w:rPr>
        <w:t>չի</w:t>
      </w:r>
      <w:r w:rsidRPr="00E6597C">
        <w:rPr>
          <w:rFonts w:ascii="GHEA Grapalat" w:hAnsi="GHEA Grapalat" w:cs="Sylfaen"/>
          <w:szCs w:val="24"/>
        </w:rPr>
        <w:t xml:space="preserve"> </w:t>
      </w:r>
      <w:r w:rsidRPr="00E6597C">
        <w:rPr>
          <w:rFonts w:ascii="GHEA Grapalat" w:hAnsi="GHEA Grapalat" w:cs="Sylfaen"/>
          <w:szCs w:val="24"/>
          <w:lang w:val="hy-AM"/>
        </w:rPr>
        <w:t>կարող</w:t>
      </w:r>
      <w:r w:rsidRPr="00E6597C">
        <w:rPr>
          <w:rFonts w:ascii="GHEA Grapalat" w:hAnsi="GHEA Grapalat" w:cs="Sylfaen"/>
          <w:szCs w:val="24"/>
        </w:rPr>
        <w:t xml:space="preserve"> </w:t>
      </w:r>
      <w:r w:rsidRPr="00E6597C">
        <w:rPr>
          <w:rFonts w:ascii="GHEA Grapalat" w:hAnsi="GHEA Grapalat" w:cs="Sylfaen"/>
          <w:szCs w:val="24"/>
          <w:lang w:val="hy-AM"/>
        </w:rPr>
        <w:t>մասնակցել</w:t>
      </w:r>
      <w:r w:rsidRPr="00E6597C">
        <w:rPr>
          <w:rFonts w:ascii="GHEA Grapalat" w:hAnsi="GHEA Grapalat" w:cs="Sylfaen"/>
          <w:szCs w:val="24"/>
        </w:rPr>
        <w:t xml:space="preserve">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աշխատանքներին</w:t>
      </w:r>
      <w:r w:rsidRPr="00E6597C">
        <w:rPr>
          <w:rFonts w:ascii="GHEA Grapalat" w:hAnsi="GHEA Grapalat" w:cs="Sylfaen"/>
          <w:szCs w:val="24"/>
        </w:rPr>
        <w:t xml:space="preserve">, </w:t>
      </w:r>
      <w:r w:rsidRPr="00E6597C">
        <w:rPr>
          <w:rFonts w:ascii="GHEA Grapalat" w:hAnsi="GHEA Grapalat" w:cs="Sylfaen"/>
          <w:szCs w:val="24"/>
          <w:lang w:val="hy-AM"/>
        </w:rPr>
        <w:t>եթե</w:t>
      </w:r>
      <w:r w:rsidRPr="00E6597C">
        <w:rPr>
          <w:rFonts w:ascii="GHEA Grapalat" w:hAnsi="GHEA Grapalat" w:cs="Sylfaen"/>
          <w:szCs w:val="24"/>
        </w:rPr>
        <w:t xml:space="preserve"> </w:t>
      </w:r>
      <w:r w:rsidRPr="00E6597C">
        <w:rPr>
          <w:rFonts w:ascii="GHEA Grapalat" w:hAnsi="GHEA Grapalat" w:cs="Sylfaen"/>
          <w:szCs w:val="24"/>
          <w:lang w:val="hy-AM"/>
        </w:rPr>
        <w:t>հայտերի</w:t>
      </w:r>
      <w:r w:rsidRPr="00E6597C">
        <w:rPr>
          <w:rFonts w:ascii="GHEA Grapalat" w:hAnsi="GHEA Grapalat" w:cs="Sylfaen"/>
          <w:szCs w:val="24"/>
        </w:rPr>
        <w:t xml:space="preserve"> </w:t>
      </w:r>
      <w:r w:rsidRPr="00E6597C">
        <w:rPr>
          <w:rFonts w:ascii="GHEA Grapalat" w:hAnsi="GHEA Grapalat" w:cs="Sylfaen"/>
          <w:szCs w:val="24"/>
          <w:lang w:val="hy-AM"/>
        </w:rPr>
        <w:t>բացման</w:t>
      </w:r>
      <w:r w:rsidRPr="00E6597C">
        <w:rPr>
          <w:rFonts w:ascii="GHEA Grapalat" w:hAnsi="GHEA Grapalat" w:cs="Sylfaen"/>
          <w:szCs w:val="24"/>
        </w:rPr>
        <w:t xml:space="preserve"> </w:t>
      </w:r>
      <w:r w:rsidRPr="00E6597C">
        <w:rPr>
          <w:rFonts w:ascii="GHEA Grapalat" w:hAnsi="GHEA Grapalat" w:cs="Sylfaen"/>
          <w:szCs w:val="24"/>
          <w:lang w:val="hy-AM"/>
        </w:rPr>
        <w:t>նիստում</w:t>
      </w:r>
      <w:r w:rsidRPr="00E6597C">
        <w:rPr>
          <w:rFonts w:ascii="GHEA Grapalat" w:hAnsi="GHEA Grapalat" w:cs="Sylfaen"/>
          <w:szCs w:val="24"/>
        </w:rPr>
        <w:t xml:space="preserve"> </w:t>
      </w:r>
      <w:r w:rsidRPr="00E6597C">
        <w:rPr>
          <w:rFonts w:ascii="GHEA Grapalat" w:hAnsi="GHEA Grapalat" w:cs="Sylfaen"/>
          <w:szCs w:val="24"/>
          <w:lang w:val="hy-AM"/>
        </w:rPr>
        <w:t>պարզվում</w:t>
      </w:r>
      <w:r w:rsidRPr="00E6597C">
        <w:rPr>
          <w:rFonts w:ascii="GHEA Grapalat" w:hAnsi="GHEA Grapalat" w:cs="Sylfaen"/>
          <w:szCs w:val="24"/>
        </w:rPr>
        <w:t xml:space="preserve"> </w:t>
      </w:r>
      <w:r w:rsidRPr="00E6597C">
        <w:rPr>
          <w:rFonts w:ascii="GHEA Grapalat" w:hAnsi="GHEA Grapalat" w:cs="Sylfaen"/>
          <w:szCs w:val="24"/>
          <w:lang w:val="hy-AM"/>
        </w:rPr>
        <w:t>է</w:t>
      </w:r>
      <w:r w:rsidRPr="00E6597C">
        <w:rPr>
          <w:rFonts w:ascii="GHEA Grapalat" w:hAnsi="GHEA Grapalat" w:cs="Sylfaen"/>
          <w:szCs w:val="24"/>
        </w:rPr>
        <w:t xml:space="preserve">, </w:t>
      </w:r>
      <w:r w:rsidRPr="00E6597C">
        <w:rPr>
          <w:rFonts w:ascii="GHEA Grapalat" w:hAnsi="GHEA Grapalat" w:cs="Sylfaen"/>
          <w:szCs w:val="24"/>
          <w:lang w:val="hy-AM"/>
        </w:rPr>
        <w:t>որ</w:t>
      </w:r>
      <w:r w:rsidRPr="00E6597C">
        <w:rPr>
          <w:rFonts w:ascii="GHEA Grapalat" w:hAnsi="GHEA Grapalat" w:cs="Sylfaen"/>
          <w:szCs w:val="24"/>
        </w:rPr>
        <w:t xml:space="preserve"> </w:t>
      </w:r>
      <w:r w:rsidRPr="00E6597C">
        <w:rPr>
          <w:rFonts w:ascii="GHEA Grapalat" w:hAnsi="GHEA Grapalat" w:cs="Sylfaen"/>
          <w:szCs w:val="24"/>
          <w:lang w:val="hy-AM"/>
        </w:rPr>
        <w:t>վերջիններիս</w:t>
      </w:r>
      <w:r w:rsidRPr="00E6597C">
        <w:rPr>
          <w:rFonts w:ascii="GHEA Grapalat" w:hAnsi="GHEA Grapalat" w:cs="Sylfaen"/>
          <w:szCs w:val="24"/>
        </w:rPr>
        <w:t xml:space="preserve"> </w:t>
      </w:r>
      <w:r w:rsidRPr="00E6597C">
        <w:rPr>
          <w:rFonts w:ascii="GHEA Grapalat" w:hAnsi="GHEA Grapalat" w:cs="Sylfaen"/>
          <w:szCs w:val="24"/>
          <w:lang w:val="hy-AM"/>
        </w:rPr>
        <w:t>կողմից</w:t>
      </w:r>
      <w:r w:rsidRPr="00E6597C">
        <w:rPr>
          <w:rFonts w:ascii="GHEA Grapalat" w:hAnsi="GHEA Grapalat" w:cs="Sylfaen"/>
          <w:szCs w:val="24"/>
        </w:rPr>
        <w:t xml:space="preserve"> </w:t>
      </w:r>
      <w:r w:rsidRPr="00E6597C">
        <w:rPr>
          <w:rFonts w:ascii="GHEA Grapalat" w:hAnsi="GHEA Grapalat" w:cs="Sylfaen"/>
          <w:szCs w:val="24"/>
          <w:lang w:val="hy-AM"/>
        </w:rPr>
        <w:t>հիմնադրված</w:t>
      </w:r>
      <w:r w:rsidRPr="00E6597C">
        <w:rPr>
          <w:rFonts w:ascii="GHEA Grapalat" w:hAnsi="GHEA Grapalat" w:cs="Sylfaen"/>
          <w:szCs w:val="24"/>
        </w:rPr>
        <w:t xml:space="preserve"> </w:t>
      </w:r>
      <w:r w:rsidRPr="00E6597C">
        <w:rPr>
          <w:rFonts w:ascii="GHEA Grapalat" w:hAnsi="GHEA Grapalat" w:cs="Sylfaen"/>
          <w:szCs w:val="24"/>
          <w:lang w:val="hy-AM"/>
        </w:rPr>
        <w:t>կամ</w:t>
      </w:r>
      <w:r w:rsidRPr="00E6597C">
        <w:rPr>
          <w:rFonts w:ascii="GHEA Grapalat" w:hAnsi="GHEA Grapalat" w:cs="Sylfaen"/>
          <w:szCs w:val="24"/>
        </w:rPr>
        <w:t xml:space="preserve"> </w:t>
      </w:r>
      <w:r w:rsidRPr="00E6597C">
        <w:rPr>
          <w:rFonts w:ascii="GHEA Grapalat" w:hAnsi="GHEA Grapalat" w:cs="Sylfaen"/>
          <w:szCs w:val="24"/>
          <w:lang w:val="hy-AM"/>
        </w:rPr>
        <w:t>բաժնեմաս</w:t>
      </w:r>
      <w:r w:rsidRPr="00E6597C">
        <w:rPr>
          <w:rFonts w:ascii="GHEA Grapalat" w:hAnsi="GHEA Grapalat" w:cs="Sylfaen"/>
          <w:szCs w:val="24"/>
        </w:rPr>
        <w:t xml:space="preserve"> (</w:t>
      </w:r>
      <w:r w:rsidRPr="00E6597C">
        <w:rPr>
          <w:rFonts w:ascii="GHEA Grapalat" w:hAnsi="GHEA Grapalat" w:cs="Sylfaen"/>
          <w:szCs w:val="24"/>
          <w:lang w:val="hy-AM"/>
        </w:rPr>
        <w:t>փայաբաժին</w:t>
      </w:r>
      <w:r w:rsidRPr="00E6597C">
        <w:rPr>
          <w:rFonts w:ascii="GHEA Grapalat" w:hAnsi="GHEA Grapalat" w:cs="Sylfaen"/>
          <w:szCs w:val="24"/>
        </w:rPr>
        <w:t xml:space="preserve">) </w:t>
      </w:r>
      <w:r w:rsidRPr="00E6597C">
        <w:rPr>
          <w:rFonts w:ascii="GHEA Grapalat" w:hAnsi="GHEA Grapalat" w:cs="Sylfaen"/>
          <w:szCs w:val="24"/>
          <w:lang w:val="hy-AM"/>
        </w:rPr>
        <w:t>ունեցող</w:t>
      </w:r>
      <w:r w:rsidRPr="00E6597C">
        <w:rPr>
          <w:rFonts w:ascii="GHEA Grapalat" w:hAnsi="GHEA Grapalat" w:cs="Sylfaen"/>
          <w:szCs w:val="24"/>
        </w:rPr>
        <w:t xml:space="preserve"> </w:t>
      </w:r>
      <w:r w:rsidRPr="00E6597C">
        <w:rPr>
          <w:rFonts w:ascii="GHEA Grapalat" w:hAnsi="GHEA Grapalat" w:cs="Sylfaen"/>
          <w:szCs w:val="24"/>
          <w:lang w:val="hy-AM"/>
        </w:rPr>
        <w:t>կազմակերպությունը</w:t>
      </w:r>
      <w:r w:rsidRPr="00E6597C">
        <w:rPr>
          <w:rFonts w:ascii="GHEA Grapalat" w:hAnsi="GHEA Grapalat" w:cs="Sylfaen"/>
          <w:szCs w:val="24"/>
        </w:rPr>
        <w:t xml:space="preserve">, </w:t>
      </w:r>
      <w:r w:rsidRPr="00E6597C">
        <w:rPr>
          <w:rFonts w:ascii="GHEA Grapalat" w:hAnsi="GHEA Grapalat" w:cs="Sylfaen"/>
          <w:szCs w:val="24"/>
          <w:lang w:val="hy-AM"/>
        </w:rPr>
        <w:t>կամ</w:t>
      </w:r>
      <w:r w:rsidRPr="00E6597C">
        <w:rPr>
          <w:rFonts w:ascii="GHEA Grapalat" w:hAnsi="GHEA Grapalat" w:cs="Sylfaen"/>
          <w:szCs w:val="24"/>
        </w:rPr>
        <w:t xml:space="preserve"> </w:t>
      </w:r>
      <w:r w:rsidRPr="00E6597C">
        <w:rPr>
          <w:rFonts w:ascii="GHEA Grapalat" w:hAnsi="GHEA Grapalat" w:cs="Sylfaen"/>
          <w:szCs w:val="24"/>
          <w:lang w:val="hy-AM"/>
        </w:rPr>
        <w:t>իրենց</w:t>
      </w:r>
      <w:r w:rsidRPr="00E6597C">
        <w:rPr>
          <w:rFonts w:ascii="GHEA Grapalat" w:hAnsi="GHEA Grapalat" w:cs="Sylfaen"/>
          <w:szCs w:val="24"/>
        </w:rPr>
        <w:t xml:space="preserve"> </w:t>
      </w:r>
      <w:r w:rsidRPr="00E6597C">
        <w:rPr>
          <w:rFonts w:ascii="GHEA Grapalat" w:hAnsi="GHEA Grapalat" w:cs="Sylfaen"/>
          <w:szCs w:val="24"/>
          <w:lang w:val="hy-AM"/>
        </w:rPr>
        <w:t>մերձավոր</w:t>
      </w:r>
      <w:r w:rsidRPr="00E6597C">
        <w:rPr>
          <w:rFonts w:ascii="GHEA Grapalat" w:hAnsi="GHEA Grapalat" w:cs="Sylfaen"/>
          <w:szCs w:val="24"/>
        </w:rPr>
        <w:t xml:space="preserve"> </w:t>
      </w:r>
      <w:r w:rsidRPr="00E6597C">
        <w:rPr>
          <w:rFonts w:ascii="GHEA Grapalat" w:hAnsi="GHEA Grapalat" w:cs="Sylfaen"/>
          <w:szCs w:val="24"/>
          <w:lang w:val="hy-AM"/>
        </w:rPr>
        <w:t>ազգակցությամբ</w:t>
      </w:r>
      <w:r w:rsidRPr="00E6597C">
        <w:rPr>
          <w:rFonts w:ascii="GHEA Grapalat" w:hAnsi="GHEA Grapalat" w:cs="Sylfaen"/>
          <w:szCs w:val="24"/>
        </w:rPr>
        <w:t xml:space="preserve"> </w:t>
      </w:r>
      <w:r w:rsidRPr="00E6597C">
        <w:rPr>
          <w:rFonts w:ascii="GHEA Grapalat" w:hAnsi="GHEA Grapalat" w:cs="Sylfaen"/>
          <w:szCs w:val="24"/>
          <w:lang w:val="hy-AM"/>
        </w:rPr>
        <w:t>կամ</w:t>
      </w:r>
      <w:r w:rsidRPr="00E6597C">
        <w:rPr>
          <w:rFonts w:ascii="GHEA Grapalat" w:hAnsi="GHEA Grapalat" w:cs="Sylfaen"/>
          <w:szCs w:val="24"/>
        </w:rPr>
        <w:t xml:space="preserve"> </w:t>
      </w:r>
      <w:r w:rsidRPr="00E6597C">
        <w:rPr>
          <w:rFonts w:ascii="GHEA Grapalat" w:hAnsi="GHEA Grapalat" w:cs="Sylfaen"/>
          <w:szCs w:val="24"/>
          <w:lang w:val="hy-AM"/>
        </w:rPr>
        <w:t>խնամիությամբ</w:t>
      </w:r>
      <w:r w:rsidRPr="00E6597C">
        <w:rPr>
          <w:rFonts w:ascii="GHEA Grapalat" w:hAnsi="GHEA Grapalat" w:cs="Sylfaen"/>
          <w:szCs w:val="24"/>
        </w:rPr>
        <w:t xml:space="preserve"> </w:t>
      </w:r>
      <w:r w:rsidRPr="00E6597C">
        <w:rPr>
          <w:rFonts w:ascii="GHEA Grapalat" w:hAnsi="GHEA Grapalat" w:cs="Sylfaen"/>
          <w:szCs w:val="24"/>
          <w:lang w:val="hy-AM"/>
        </w:rPr>
        <w:t>կապված</w:t>
      </w:r>
      <w:r w:rsidRPr="00E6597C">
        <w:rPr>
          <w:rFonts w:ascii="GHEA Grapalat" w:hAnsi="GHEA Grapalat" w:cs="Sylfaen"/>
          <w:szCs w:val="24"/>
        </w:rPr>
        <w:t xml:space="preserve"> </w:t>
      </w:r>
      <w:r w:rsidRPr="00E6597C">
        <w:rPr>
          <w:rFonts w:ascii="GHEA Grapalat" w:hAnsi="GHEA Grapalat" w:cs="Sylfaen"/>
          <w:szCs w:val="24"/>
          <w:lang w:val="hy-AM"/>
        </w:rPr>
        <w:t>անձը</w:t>
      </w:r>
      <w:r w:rsidRPr="00E6597C">
        <w:rPr>
          <w:rFonts w:ascii="GHEA Grapalat" w:hAnsi="GHEA Grapalat" w:cs="Sylfaen"/>
          <w:szCs w:val="24"/>
        </w:rPr>
        <w:t xml:space="preserve"> (</w:t>
      </w:r>
      <w:r w:rsidRPr="00E6597C">
        <w:rPr>
          <w:rFonts w:ascii="GHEA Grapalat" w:hAnsi="GHEA Grapalat" w:cs="Sylfaen"/>
          <w:szCs w:val="24"/>
          <w:lang w:val="hy-AM"/>
        </w:rPr>
        <w:t>ծնող</w:t>
      </w:r>
      <w:r w:rsidRPr="00E6597C">
        <w:rPr>
          <w:rFonts w:ascii="GHEA Grapalat" w:hAnsi="GHEA Grapalat" w:cs="Sylfaen"/>
          <w:szCs w:val="24"/>
        </w:rPr>
        <w:t xml:space="preserve">, </w:t>
      </w:r>
      <w:r w:rsidRPr="00E6597C">
        <w:rPr>
          <w:rFonts w:ascii="GHEA Grapalat" w:hAnsi="GHEA Grapalat" w:cs="Sylfaen"/>
          <w:szCs w:val="24"/>
          <w:lang w:val="hy-AM"/>
        </w:rPr>
        <w:t>ամուսին</w:t>
      </w:r>
      <w:r w:rsidRPr="00E6597C">
        <w:rPr>
          <w:rFonts w:ascii="GHEA Grapalat" w:hAnsi="GHEA Grapalat" w:cs="Sylfaen"/>
          <w:szCs w:val="24"/>
        </w:rPr>
        <w:t xml:space="preserve">, </w:t>
      </w:r>
      <w:r w:rsidRPr="00E6597C">
        <w:rPr>
          <w:rFonts w:ascii="GHEA Grapalat" w:hAnsi="GHEA Grapalat" w:cs="Sylfaen"/>
          <w:szCs w:val="24"/>
          <w:lang w:val="hy-AM"/>
        </w:rPr>
        <w:t>երեխա</w:t>
      </w:r>
      <w:r w:rsidRPr="00E6597C">
        <w:rPr>
          <w:rFonts w:ascii="GHEA Grapalat" w:hAnsi="GHEA Grapalat" w:cs="Sylfaen"/>
          <w:szCs w:val="24"/>
        </w:rPr>
        <w:t xml:space="preserve">, </w:t>
      </w:r>
      <w:r w:rsidRPr="00E6597C">
        <w:rPr>
          <w:rFonts w:ascii="GHEA Grapalat" w:hAnsi="GHEA Grapalat" w:cs="Sylfaen"/>
          <w:szCs w:val="24"/>
          <w:lang w:val="hy-AM"/>
        </w:rPr>
        <w:t>եղբայր</w:t>
      </w:r>
      <w:r w:rsidRPr="00E6597C">
        <w:rPr>
          <w:rFonts w:ascii="GHEA Grapalat" w:hAnsi="GHEA Grapalat" w:cs="Sylfaen"/>
          <w:szCs w:val="24"/>
        </w:rPr>
        <w:t xml:space="preserve">, </w:t>
      </w:r>
      <w:r w:rsidRPr="00E6597C">
        <w:rPr>
          <w:rFonts w:ascii="GHEA Grapalat" w:hAnsi="GHEA Grapalat" w:cs="Sylfaen"/>
          <w:szCs w:val="24"/>
          <w:lang w:val="hy-AM"/>
        </w:rPr>
        <w:t>քույր</w:t>
      </w:r>
      <w:r w:rsidRPr="00E6597C">
        <w:rPr>
          <w:rFonts w:ascii="GHEA Grapalat" w:hAnsi="GHEA Grapalat" w:cs="Sylfaen"/>
          <w:szCs w:val="24"/>
        </w:rPr>
        <w:t xml:space="preserve">, </w:t>
      </w:r>
      <w:r w:rsidRPr="00E6597C">
        <w:rPr>
          <w:rFonts w:ascii="GHEA Grapalat" w:hAnsi="GHEA Grapalat" w:cs="Sylfaen"/>
          <w:szCs w:val="24"/>
          <w:lang w:val="hy-AM"/>
        </w:rPr>
        <w:t>ինչպես</w:t>
      </w:r>
      <w:r w:rsidRPr="00E6597C">
        <w:rPr>
          <w:rFonts w:ascii="GHEA Grapalat" w:hAnsi="GHEA Grapalat" w:cs="Sylfaen"/>
          <w:szCs w:val="24"/>
        </w:rPr>
        <w:t xml:space="preserve"> </w:t>
      </w:r>
      <w:r w:rsidRPr="00E6597C">
        <w:rPr>
          <w:rFonts w:ascii="GHEA Grapalat" w:hAnsi="GHEA Grapalat" w:cs="Sylfaen"/>
          <w:szCs w:val="24"/>
          <w:lang w:val="hy-AM"/>
        </w:rPr>
        <w:t>նաև</w:t>
      </w:r>
      <w:r w:rsidRPr="00E6597C">
        <w:rPr>
          <w:rFonts w:ascii="GHEA Grapalat" w:hAnsi="GHEA Grapalat" w:cs="Sylfaen"/>
          <w:szCs w:val="24"/>
        </w:rPr>
        <w:t xml:space="preserve"> </w:t>
      </w:r>
      <w:r w:rsidRPr="00E6597C">
        <w:rPr>
          <w:rFonts w:ascii="GHEA Grapalat" w:hAnsi="GHEA Grapalat" w:cs="Sylfaen"/>
          <w:szCs w:val="24"/>
          <w:lang w:val="hy-AM"/>
        </w:rPr>
        <w:t>ամուսնու</w:t>
      </w:r>
      <w:r w:rsidRPr="00E6597C">
        <w:rPr>
          <w:rFonts w:ascii="GHEA Grapalat" w:hAnsi="GHEA Grapalat" w:cs="Sylfaen"/>
          <w:szCs w:val="24"/>
        </w:rPr>
        <w:t xml:space="preserve"> </w:t>
      </w:r>
      <w:r w:rsidRPr="00E6597C">
        <w:rPr>
          <w:rFonts w:ascii="GHEA Grapalat" w:hAnsi="GHEA Grapalat" w:cs="Sylfaen"/>
          <w:szCs w:val="24"/>
          <w:lang w:val="hy-AM"/>
        </w:rPr>
        <w:t>ծնող</w:t>
      </w:r>
      <w:r w:rsidRPr="00E6597C">
        <w:rPr>
          <w:rFonts w:ascii="GHEA Grapalat" w:hAnsi="GHEA Grapalat" w:cs="Sylfaen"/>
          <w:szCs w:val="24"/>
        </w:rPr>
        <w:t xml:space="preserve">, </w:t>
      </w:r>
      <w:r w:rsidRPr="00E6597C">
        <w:rPr>
          <w:rFonts w:ascii="GHEA Grapalat" w:hAnsi="GHEA Grapalat" w:cs="Sylfaen"/>
          <w:szCs w:val="24"/>
          <w:lang w:val="hy-AM"/>
        </w:rPr>
        <w:t>երեխա</w:t>
      </w:r>
      <w:r w:rsidRPr="00E6597C">
        <w:rPr>
          <w:rFonts w:ascii="GHEA Grapalat" w:hAnsi="GHEA Grapalat" w:cs="Sylfaen"/>
          <w:szCs w:val="24"/>
        </w:rPr>
        <w:t xml:space="preserve">, </w:t>
      </w:r>
      <w:r w:rsidRPr="00E6597C">
        <w:rPr>
          <w:rFonts w:ascii="GHEA Grapalat" w:hAnsi="GHEA Grapalat" w:cs="Sylfaen"/>
          <w:szCs w:val="24"/>
          <w:lang w:val="hy-AM"/>
        </w:rPr>
        <w:t>եղբայր</w:t>
      </w:r>
      <w:r w:rsidRPr="00E6597C">
        <w:rPr>
          <w:rFonts w:ascii="GHEA Grapalat" w:hAnsi="GHEA Grapalat" w:cs="Sylfaen"/>
          <w:szCs w:val="24"/>
        </w:rPr>
        <w:t xml:space="preserve"> </w:t>
      </w:r>
      <w:r w:rsidRPr="00E6597C">
        <w:rPr>
          <w:rFonts w:ascii="GHEA Grapalat" w:hAnsi="GHEA Grapalat" w:cs="Sylfaen"/>
          <w:szCs w:val="24"/>
          <w:lang w:val="hy-AM"/>
        </w:rPr>
        <w:t>կամ</w:t>
      </w:r>
      <w:r w:rsidRPr="00E6597C">
        <w:rPr>
          <w:rFonts w:ascii="GHEA Grapalat" w:hAnsi="GHEA Grapalat" w:cs="Sylfaen"/>
          <w:szCs w:val="24"/>
        </w:rPr>
        <w:t xml:space="preserve"> </w:t>
      </w:r>
      <w:r w:rsidRPr="00E6597C">
        <w:rPr>
          <w:rFonts w:ascii="GHEA Grapalat" w:hAnsi="GHEA Grapalat" w:cs="Sylfaen"/>
          <w:szCs w:val="24"/>
          <w:lang w:val="hy-AM"/>
        </w:rPr>
        <w:t>քույր</w:t>
      </w:r>
      <w:r w:rsidRPr="00E6597C">
        <w:rPr>
          <w:rFonts w:ascii="GHEA Grapalat" w:hAnsi="GHEA Grapalat" w:cs="Sylfaen"/>
          <w:szCs w:val="24"/>
        </w:rPr>
        <w:t xml:space="preserve">) </w:t>
      </w:r>
      <w:r w:rsidRPr="00E6597C">
        <w:rPr>
          <w:rFonts w:ascii="GHEA Grapalat" w:hAnsi="GHEA Grapalat" w:cs="Sylfaen"/>
          <w:szCs w:val="24"/>
          <w:lang w:val="hy-AM"/>
        </w:rPr>
        <w:t>կամ</w:t>
      </w:r>
      <w:r w:rsidRPr="00E6597C">
        <w:rPr>
          <w:rFonts w:ascii="GHEA Grapalat" w:hAnsi="GHEA Grapalat" w:cs="Sylfaen"/>
          <w:szCs w:val="24"/>
        </w:rPr>
        <w:t xml:space="preserve"> </w:t>
      </w:r>
      <w:r w:rsidRPr="00E6597C">
        <w:rPr>
          <w:rFonts w:ascii="GHEA Grapalat" w:hAnsi="GHEA Grapalat" w:cs="Sylfaen"/>
          <w:szCs w:val="24"/>
          <w:lang w:val="hy-AM"/>
        </w:rPr>
        <w:t>այդ</w:t>
      </w:r>
      <w:r w:rsidRPr="00E6597C">
        <w:rPr>
          <w:rFonts w:ascii="GHEA Grapalat" w:hAnsi="GHEA Grapalat" w:cs="Sylfaen"/>
          <w:szCs w:val="24"/>
        </w:rPr>
        <w:t xml:space="preserve"> </w:t>
      </w:r>
      <w:r w:rsidRPr="00E6597C">
        <w:rPr>
          <w:rFonts w:ascii="GHEA Grapalat" w:hAnsi="GHEA Grapalat" w:cs="Sylfaen"/>
          <w:szCs w:val="24"/>
          <w:lang w:val="hy-AM"/>
        </w:rPr>
        <w:t>անձի</w:t>
      </w:r>
      <w:r w:rsidRPr="00E6597C">
        <w:rPr>
          <w:rFonts w:ascii="GHEA Grapalat" w:hAnsi="GHEA Grapalat" w:cs="Sylfaen"/>
          <w:szCs w:val="24"/>
        </w:rPr>
        <w:t xml:space="preserve"> </w:t>
      </w:r>
      <w:r w:rsidRPr="00E6597C">
        <w:rPr>
          <w:rFonts w:ascii="GHEA Grapalat" w:hAnsi="GHEA Grapalat" w:cs="Sylfaen"/>
          <w:szCs w:val="24"/>
          <w:lang w:val="hy-AM"/>
        </w:rPr>
        <w:t>կողմից</w:t>
      </w:r>
      <w:r w:rsidRPr="00E6597C">
        <w:rPr>
          <w:rFonts w:ascii="GHEA Grapalat" w:hAnsi="GHEA Grapalat" w:cs="Sylfaen"/>
          <w:szCs w:val="24"/>
        </w:rPr>
        <w:t xml:space="preserve"> </w:t>
      </w:r>
      <w:r w:rsidRPr="00E6597C">
        <w:rPr>
          <w:rFonts w:ascii="GHEA Grapalat" w:hAnsi="GHEA Grapalat" w:cs="Sylfaen"/>
          <w:szCs w:val="24"/>
          <w:lang w:val="hy-AM"/>
        </w:rPr>
        <w:t>հիմնադրված</w:t>
      </w:r>
      <w:r w:rsidRPr="00E6597C">
        <w:rPr>
          <w:rFonts w:ascii="GHEA Grapalat" w:hAnsi="GHEA Grapalat" w:cs="Sylfaen"/>
          <w:szCs w:val="24"/>
        </w:rPr>
        <w:t xml:space="preserve"> </w:t>
      </w:r>
      <w:r w:rsidRPr="00E6597C">
        <w:rPr>
          <w:rFonts w:ascii="GHEA Grapalat" w:hAnsi="GHEA Grapalat" w:cs="Sylfaen"/>
          <w:szCs w:val="24"/>
          <w:lang w:val="hy-AM"/>
        </w:rPr>
        <w:t>կամ</w:t>
      </w:r>
      <w:r w:rsidRPr="00E6597C">
        <w:rPr>
          <w:rFonts w:ascii="GHEA Grapalat" w:hAnsi="GHEA Grapalat" w:cs="Sylfaen"/>
          <w:szCs w:val="24"/>
        </w:rPr>
        <w:t xml:space="preserve"> </w:t>
      </w:r>
      <w:r w:rsidRPr="00E6597C">
        <w:rPr>
          <w:rFonts w:ascii="GHEA Grapalat" w:hAnsi="GHEA Grapalat" w:cs="Sylfaen"/>
          <w:szCs w:val="24"/>
          <w:lang w:val="hy-AM"/>
        </w:rPr>
        <w:t>բաժնեմաս</w:t>
      </w:r>
      <w:r w:rsidRPr="00E6597C">
        <w:rPr>
          <w:rFonts w:ascii="GHEA Grapalat" w:hAnsi="GHEA Grapalat" w:cs="Sylfaen"/>
          <w:szCs w:val="24"/>
        </w:rPr>
        <w:t xml:space="preserve"> (</w:t>
      </w:r>
      <w:r w:rsidRPr="00E6597C">
        <w:rPr>
          <w:rFonts w:ascii="GHEA Grapalat" w:hAnsi="GHEA Grapalat" w:cs="Sylfaen"/>
          <w:szCs w:val="24"/>
          <w:lang w:val="hy-AM"/>
        </w:rPr>
        <w:t>փայաբաժին</w:t>
      </w:r>
      <w:r w:rsidRPr="00E6597C">
        <w:rPr>
          <w:rFonts w:ascii="GHEA Grapalat" w:hAnsi="GHEA Grapalat" w:cs="Sylfaen"/>
          <w:szCs w:val="24"/>
        </w:rPr>
        <w:t xml:space="preserve">) </w:t>
      </w:r>
      <w:r w:rsidRPr="00E6597C">
        <w:rPr>
          <w:rFonts w:ascii="GHEA Grapalat" w:hAnsi="GHEA Grapalat" w:cs="Sylfaen"/>
          <w:szCs w:val="24"/>
          <w:lang w:val="hy-AM"/>
        </w:rPr>
        <w:t>ունեցող</w:t>
      </w:r>
      <w:r w:rsidRPr="00E6597C">
        <w:rPr>
          <w:rFonts w:ascii="GHEA Grapalat" w:hAnsi="GHEA Grapalat" w:cs="Sylfaen"/>
          <w:szCs w:val="24"/>
        </w:rPr>
        <w:t xml:space="preserve"> </w:t>
      </w:r>
      <w:r w:rsidRPr="00E6597C">
        <w:rPr>
          <w:rFonts w:ascii="GHEA Grapalat" w:hAnsi="GHEA Grapalat" w:cs="Sylfaen"/>
          <w:szCs w:val="24"/>
          <w:lang w:val="hy-AM"/>
        </w:rPr>
        <w:t>կազմակերպությունը</w:t>
      </w:r>
      <w:r w:rsidRPr="00E6597C">
        <w:rPr>
          <w:rFonts w:ascii="GHEA Grapalat" w:hAnsi="GHEA Grapalat" w:cs="Sylfaen"/>
          <w:szCs w:val="24"/>
        </w:rPr>
        <w:t xml:space="preserve"> </w:t>
      </w:r>
      <w:r w:rsidRPr="00E6597C">
        <w:rPr>
          <w:rFonts w:ascii="GHEA Grapalat" w:hAnsi="GHEA Grapalat" w:cs="Sylfaen"/>
          <w:szCs w:val="24"/>
          <w:lang w:val="hy-AM"/>
        </w:rPr>
        <w:t>տվյալ</w:t>
      </w:r>
      <w:r w:rsidRPr="00E6597C">
        <w:rPr>
          <w:rFonts w:ascii="GHEA Grapalat" w:hAnsi="GHEA Grapalat" w:cs="Sylfaen"/>
          <w:szCs w:val="24"/>
        </w:rPr>
        <w:t xml:space="preserve"> </w:t>
      </w:r>
      <w:r w:rsidRPr="00E6597C">
        <w:rPr>
          <w:rFonts w:ascii="GHEA Grapalat" w:hAnsi="GHEA Grapalat" w:cs="Sylfaen"/>
          <w:szCs w:val="24"/>
          <w:lang w:val="hy-AM"/>
        </w:rPr>
        <w:t>ընթացակարգին</w:t>
      </w:r>
      <w:r w:rsidRPr="00E6597C">
        <w:rPr>
          <w:rFonts w:ascii="GHEA Grapalat" w:hAnsi="GHEA Grapalat" w:cs="Sylfaen"/>
          <w:szCs w:val="24"/>
        </w:rPr>
        <w:t xml:space="preserve"> </w:t>
      </w:r>
      <w:r w:rsidRPr="00E6597C">
        <w:rPr>
          <w:rFonts w:ascii="GHEA Grapalat" w:hAnsi="GHEA Grapalat" w:cs="Sylfaen"/>
          <w:szCs w:val="24"/>
          <w:lang w:val="hy-AM"/>
        </w:rPr>
        <w:t>մասնակցելու</w:t>
      </w:r>
      <w:r w:rsidRPr="00E6597C">
        <w:rPr>
          <w:rFonts w:ascii="GHEA Grapalat" w:hAnsi="GHEA Grapalat" w:cs="Sylfaen"/>
          <w:szCs w:val="24"/>
        </w:rPr>
        <w:t xml:space="preserve"> </w:t>
      </w:r>
      <w:r w:rsidRPr="00E6597C">
        <w:rPr>
          <w:rFonts w:ascii="GHEA Grapalat" w:hAnsi="GHEA Grapalat" w:cs="Sylfaen"/>
          <w:szCs w:val="24"/>
          <w:lang w:val="hy-AM"/>
        </w:rPr>
        <w:t>համար</w:t>
      </w:r>
      <w:r w:rsidRPr="00E6597C">
        <w:rPr>
          <w:rFonts w:ascii="GHEA Grapalat" w:hAnsi="GHEA Grapalat" w:cs="Sylfaen"/>
          <w:szCs w:val="24"/>
        </w:rPr>
        <w:t xml:space="preserve"> </w:t>
      </w:r>
      <w:r w:rsidRPr="00E6597C">
        <w:rPr>
          <w:rFonts w:ascii="GHEA Grapalat" w:hAnsi="GHEA Grapalat" w:cs="Sylfaen"/>
          <w:szCs w:val="24"/>
          <w:lang w:val="hy-AM"/>
        </w:rPr>
        <w:t>ներկայացրել</w:t>
      </w:r>
      <w:r w:rsidRPr="00E6597C">
        <w:rPr>
          <w:rFonts w:ascii="GHEA Grapalat" w:hAnsi="GHEA Grapalat" w:cs="Sylfaen"/>
          <w:szCs w:val="24"/>
        </w:rPr>
        <w:t xml:space="preserve"> </w:t>
      </w:r>
      <w:r w:rsidRPr="00E6597C">
        <w:rPr>
          <w:rFonts w:ascii="GHEA Grapalat" w:hAnsi="GHEA Grapalat" w:cs="Sylfaen"/>
          <w:szCs w:val="24"/>
          <w:lang w:val="hy-AM"/>
        </w:rPr>
        <w:t>է</w:t>
      </w:r>
      <w:r w:rsidRPr="00E6597C">
        <w:rPr>
          <w:rFonts w:ascii="GHEA Grapalat" w:hAnsi="GHEA Grapalat" w:cs="Sylfaen"/>
          <w:szCs w:val="24"/>
        </w:rPr>
        <w:t xml:space="preserve"> </w:t>
      </w:r>
      <w:r w:rsidRPr="00E6597C">
        <w:rPr>
          <w:rFonts w:ascii="GHEA Grapalat" w:hAnsi="GHEA Grapalat" w:cs="Sylfaen"/>
          <w:szCs w:val="24"/>
          <w:lang w:val="hy-AM"/>
        </w:rPr>
        <w:t>հայտ</w:t>
      </w:r>
      <w:r w:rsidRPr="00E6597C">
        <w:rPr>
          <w:rFonts w:ascii="GHEA Grapalat" w:hAnsi="GHEA Grapalat" w:cs="Sylfaen"/>
          <w:szCs w:val="24"/>
        </w:rPr>
        <w:t>:</w:t>
      </w:r>
      <w:r w:rsidRPr="00E6597C">
        <w:rPr>
          <w:rFonts w:ascii="GHEA Grapalat" w:hAnsi="GHEA Grapalat" w:cs="Sylfaen"/>
          <w:szCs w:val="24"/>
          <w:lang w:val="hy-AM"/>
        </w:rPr>
        <w:t xml:space="preserve"> Եթե</w:t>
      </w:r>
      <w:r w:rsidRPr="00E6597C">
        <w:rPr>
          <w:rFonts w:ascii="GHEA Grapalat" w:hAnsi="GHEA Grapalat" w:cs="Sylfaen"/>
          <w:szCs w:val="24"/>
        </w:rPr>
        <w:t xml:space="preserve"> </w:t>
      </w:r>
      <w:r w:rsidRPr="00E6597C">
        <w:rPr>
          <w:rFonts w:ascii="GHEA Grapalat" w:hAnsi="GHEA Grapalat" w:cs="Sylfaen"/>
          <w:szCs w:val="24"/>
          <w:lang w:val="hy-AM"/>
        </w:rPr>
        <w:t>առկա</w:t>
      </w:r>
      <w:r w:rsidRPr="00E6597C">
        <w:rPr>
          <w:rFonts w:ascii="GHEA Grapalat" w:hAnsi="GHEA Grapalat" w:cs="Sylfaen"/>
          <w:szCs w:val="24"/>
        </w:rPr>
        <w:t xml:space="preserve"> </w:t>
      </w:r>
      <w:r w:rsidRPr="00E6597C">
        <w:rPr>
          <w:rFonts w:ascii="GHEA Grapalat" w:hAnsi="GHEA Grapalat" w:cs="Sylfaen"/>
          <w:szCs w:val="24"/>
          <w:lang w:val="hy-AM"/>
        </w:rPr>
        <w:t>է</w:t>
      </w:r>
      <w:r w:rsidRPr="00E6597C">
        <w:rPr>
          <w:rFonts w:ascii="GHEA Grapalat" w:hAnsi="GHEA Grapalat" w:cs="Sylfaen"/>
          <w:szCs w:val="24"/>
        </w:rPr>
        <w:t xml:space="preserve"> </w:t>
      </w:r>
      <w:r w:rsidRPr="00E6597C">
        <w:rPr>
          <w:rFonts w:ascii="GHEA Grapalat" w:hAnsi="GHEA Grapalat" w:cs="Sylfaen"/>
          <w:szCs w:val="24"/>
          <w:lang w:val="hy-AM"/>
        </w:rPr>
        <w:t>սույն</w:t>
      </w:r>
      <w:r w:rsidRPr="00E6597C">
        <w:rPr>
          <w:rFonts w:ascii="GHEA Grapalat" w:hAnsi="GHEA Grapalat" w:cs="Sylfaen"/>
          <w:szCs w:val="24"/>
        </w:rPr>
        <w:t xml:space="preserve"> </w:t>
      </w:r>
      <w:r w:rsidRPr="00E6597C">
        <w:rPr>
          <w:rFonts w:ascii="GHEA Grapalat" w:hAnsi="GHEA Grapalat" w:cs="Sylfaen"/>
          <w:szCs w:val="24"/>
          <w:lang w:val="hy-AM"/>
        </w:rPr>
        <w:t>կետով</w:t>
      </w:r>
      <w:r w:rsidRPr="00E6597C">
        <w:rPr>
          <w:rFonts w:ascii="GHEA Grapalat" w:hAnsi="GHEA Grapalat" w:cs="Sylfaen"/>
          <w:szCs w:val="24"/>
        </w:rPr>
        <w:t xml:space="preserve"> </w:t>
      </w:r>
      <w:r w:rsidRPr="00E6597C">
        <w:rPr>
          <w:rFonts w:ascii="GHEA Grapalat" w:hAnsi="GHEA Grapalat" w:cs="Sylfaen"/>
          <w:szCs w:val="24"/>
          <w:lang w:val="hy-AM"/>
        </w:rPr>
        <w:t>նախատեսված</w:t>
      </w:r>
      <w:r w:rsidRPr="00E6597C">
        <w:rPr>
          <w:rFonts w:ascii="GHEA Grapalat" w:hAnsi="GHEA Grapalat" w:cs="Sylfaen"/>
          <w:szCs w:val="24"/>
        </w:rPr>
        <w:t xml:space="preserve"> </w:t>
      </w:r>
      <w:r w:rsidRPr="00E6597C">
        <w:rPr>
          <w:rFonts w:ascii="GHEA Grapalat" w:hAnsi="GHEA Grapalat" w:cs="Sylfaen"/>
          <w:szCs w:val="24"/>
          <w:lang w:val="hy-AM"/>
        </w:rPr>
        <w:t>պայմանը</w:t>
      </w:r>
      <w:r w:rsidRPr="00E6597C">
        <w:rPr>
          <w:rFonts w:ascii="GHEA Grapalat" w:hAnsi="GHEA Grapalat" w:cs="Sylfaen"/>
          <w:szCs w:val="24"/>
        </w:rPr>
        <w:t xml:space="preserve">, </w:t>
      </w:r>
      <w:r w:rsidRPr="00E6597C">
        <w:rPr>
          <w:rFonts w:ascii="GHEA Grapalat" w:hAnsi="GHEA Grapalat" w:cs="Sylfaen"/>
          <w:szCs w:val="24"/>
          <w:lang w:val="hy-AM"/>
        </w:rPr>
        <w:t>ապա</w:t>
      </w:r>
      <w:r w:rsidRPr="00E6597C">
        <w:rPr>
          <w:rFonts w:ascii="GHEA Grapalat" w:hAnsi="GHEA Grapalat" w:cs="Sylfaen"/>
          <w:szCs w:val="24"/>
        </w:rPr>
        <w:t xml:space="preserve"> </w:t>
      </w:r>
      <w:r w:rsidRPr="00E6597C">
        <w:rPr>
          <w:rFonts w:ascii="GHEA Grapalat" w:hAnsi="GHEA Grapalat" w:cs="Sylfaen"/>
          <w:szCs w:val="24"/>
          <w:lang w:val="hy-AM"/>
        </w:rPr>
        <w:t>հայտերի</w:t>
      </w:r>
      <w:r w:rsidRPr="00E6597C">
        <w:rPr>
          <w:rFonts w:ascii="GHEA Grapalat" w:hAnsi="GHEA Grapalat" w:cs="Sylfaen"/>
          <w:szCs w:val="24"/>
        </w:rPr>
        <w:t xml:space="preserve"> </w:t>
      </w:r>
      <w:r w:rsidRPr="00E6597C">
        <w:rPr>
          <w:rFonts w:ascii="GHEA Grapalat" w:hAnsi="GHEA Grapalat" w:cs="Sylfaen"/>
          <w:szCs w:val="24"/>
          <w:lang w:val="hy-AM"/>
        </w:rPr>
        <w:t>բացման</w:t>
      </w:r>
      <w:r w:rsidRPr="00E6597C">
        <w:rPr>
          <w:rFonts w:ascii="GHEA Grapalat" w:hAnsi="GHEA Grapalat" w:cs="Sylfaen"/>
          <w:szCs w:val="24"/>
        </w:rPr>
        <w:t xml:space="preserve"> </w:t>
      </w:r>
      <w:r w:rsidRPr="00E6597C">
        <w:rPr>
          <w:rFonts w:ascii="GHEA Grapalat" w:hAnsi="GHEA Grapalat" w:cs="Sylfaen"/>
          <w:szCs w:val="24"/>
          <w:lang w:val="hy-AM"/>
        </w:rPr>
        <w:t>նիստից</w:t>
      </w:r>
      <w:r w:rsidRPr="00E6597C">
        <w:rPr>
          <w:rFonts w:ascii="GHEA Grapalat" w:hAnsi="GHEA Grapalat" w:cs="Sylfaen"/>
          <w:szCs w:val="24"/>
        </w:rPr>
        <w:t xml:space="preserve"> </w:t>
      </w:r>
      <w:r w:rsidRPr="00E6597C">
        <w:rPr>
          <w:rFonts w:ascii="GHEA Grapalat" w:hAnsi="GHEA Grapalat" w:cs="Sylfaen"/>
          <w:szCs w:val="24"/>
          <w:lang w:val="hy-AM"/>
        </w:rPr>
        <w:t>անմիջապես</w:t>
      </w:r>
      <w:r w:rsidRPr="00E6597C">
        <w:rPr>
          <w:rFonts w:ascii="GHEA Grapalat" w:hAnsi="GHEA Grapalat" w:cs="Sylfaen"/>
          <w:szCs w:val="24"/>
        </w:rPr>
        <w:t xml:space="preserve"> </w:t>
      </w:r>
      <w:r w:rsidRPr="00E6597C">
        <w:rPr>
          <w:rFonts w:ascii="GHEA Grapalat" w:hAnsi="GHEA Grapalat" w:cs="Sylfaen"/>
          <w:szCs w:val="24"/>
          <w:lang w:val="hy-AM"/>
        </w:rPr>
        <w:t>հետո</w:t>
      </w:r>
      <w:r w:rsidRPr="00E6597C">
        <w:rPr>
          <w:rFonts w:ascii="GHEA Grapalat" w:hAnsi="GHEA Grapalat" w:cs="Sylfaen"/>
          <w:szCs w:val="24"/>
        </w:rPr>
        <w:t xml:space="preserve"> </w:t>
      </w:r>
      <w:r w:rsidRPr="00E6597C">
        <w:rPr>
          <w:rFonts w:ascii="GHEA Grapalat" w:hAnsi="GHEA Grapalat" w:cs="Sylfaen"/>
          <w:szCs w:val="24"/>
          <w:lang w:val="hy-AM"/>
        </w:rPr>
        <w:t>տվյալ</w:t>
      </w:r>
      <w:r w:rsidRPr="00E6597C">
        <w:rPr>
          <w:rFonts w:ascii="GHEA Grapalat" w:hAnsi="GHEA Grapalat" w:cs="Sylfaen"/>
          <w:szCs w:val="24"/>
        </w:rPr>
        <w:t xml:space="preserve"> </w:t>
      </w:r>
      <w:r w:rsidRPr="00E6597C">
        <w:rPr>
          <w:rFonts w:ascii="GHEA Grapalat" w:hAnsi="GHEA Grapalat" w:cs="Sylfaen"/>
          <w:szCs w:val="24"/>
          <w:lang w:val="hy-AM"/>
        </w:rPr>
        <w:t>ընթացակարգի</w:t>
      </w:r>
      <w:r w:rsidRPr="00E6597C">
        <w:rPr>
          <w:rFonts w:ascii="GHEA Grapalat" w:hAnsi="GHEA Grapalat" w:cs="Sylfaen"/>
          <w:szCs w:val="24"/>
        </w:rPr>
        <w:t xml:space="preserve"> </w:t>
      </w:r>
      <w:r w:rsidRPr="00E6597C">
        <w:rPr>
          <w:rFonts w:ascii="GHEA Grapalat" w:hAnsi="GHEA Grapalat" w:cs="Sylfaen"/>
          <w:szCs w:val="24"/>
          <w:lang w:val="hy-AM"/>
        </w:rPr>
        <w:t>առնչությամբ</w:t>
      </w:r>
      <w:r w:rsidRPr="00E6597C">
        <w:rPr>
          <w:rFonts w:ascii="GHEA Grapalat" w:hAnsi="GHEA Grapalat" w:cs="Sylfaen"/>
          <w:szCs w:val="24"/>
        </w:rPr>
        <w:t xml:space="preserve"> </w:t>
      </w:r>
      <w:r w:rsidRPr="00E6597C">
        <w:rPr>
          <w:rFonts w:ascii="GHEA Grapalat" w:hAnsi="GHEA Grapalat" w:cs="Sylfaen"/>
          <w:szCs w:val="24"/>
          <w:lang w:val="hy-AM"/>
        </w:rPr>
        <w:t>շահերի</w:t>
      </w:r>
      <w:r w:rsidRPr="00E6597C">
        <w:rPr>
          <w:rFonts w:ascii="GHEA Grapalat" w:hAnsi="GHEA Grapalat" w:cs="Sylfaen"/>
          <w:szCs w:val="24"/>
        </w:rPr>
        <w:t xml:space="preserve"> </w:t>
      </w:r>
      <w:r w:rsidRPr="00E6597C">
        <w:rPr>
          <w:rFonts w:ascii="GHEA Grapalat" w:hAnsi="GHEA Grapalat" w:cs="Sylfaen"/>
          <w:szCs w:val="24"/>
          <w:lang w:val="hy-AM"/>
        </w:rPr>
        <w:t>բախում</w:t>
      </w:r>
      <w:r w:rsidRPr="00E6597C">
        <w:rPr>
          <w:rFonts w:ascii="GHEA Grapalat" w:hAnsi="GHEA Grapalat" w:cs="Sylfaen"/>
          <w:szCs w:val="24"/>
        </w:rPr>
        <w:t xml:space="preserve"> </w:t>
      </w:r>
      <w:r w:rsidRPr="00E6597C">
        <w:rPr>
          <w:rFonts w:ascii="GHEA Grapalat" w:hAnsi="GHEA Grapalat" w:cs="Sylfaen"/>
          <w:szCs w:val="24"/>
          <w:lang w:val="hy-AM"/>
        </w:rPr>
        <w:t>ունեցող</w:t>
      </w:r>
      <w:r w:rsidRPr="00E6597C">
        <w:rPr>
          <w:rFonts w:ascii="GHEA Grapalat" w:hAnsi="GHEA Grapalat" w:cs="Sylfaen"/>
          <w:szCs w:val="24"/>
        </w:rPr>
        <w:t xml:space="preserve">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անդամը</w:t>
      </w:r>
      <w:r w:rsidRPr="00E6597C">
        <w:rPr>
          <w:rFonts w:ascii="GHEA Grapalat" w:hAnsi="GHEA Grapalat" w:cs="Sylfaen"/>
          <w:szCs w:val="24"/>
        </w:rPr>
        <w:t xml:space="preserve"> </w:t>
      </w:r>
      <w:r w:rsidRPr="00E6597C">
        <w:rPr>
          <w:rFonts w:ascii="GHEA Grapalat" w:hAnsi="GHEA Grapalat" w:cs="Sylfaen"/>
          <w:szCs w:val="24"/>
          <w:lang w:val="hy-AM"/>
        </w:rPr>
        <w:t>կամ</w:t>
      </w:r>
      <w:r w:rsidRPr="00E6597C">
        <w:rPr>
          <w:rFonts w:ascii="GHEA Grapalat" w:hAnsi="GHEA Grapalat" w:cs="Sylfaen"/>
          <w:szCs w:val="24"/>
        </w:rPr>
        <w:t xml:space="preserve"> </w:t>
      </w:r>
      <w:r w:rsidRPr="00E6597C">
        <w:rPr>
          <w:rFonts w:ascii="GHEA Grapalat" w:hAnsi="GHEA Grapalat" w:cs="Sylfaen"/>
          <w:szCs w:val="24"/>
          <w:lang w:val="hy-AM"/>
        </w:rPr>
        <w:t>քարտուղարը</w:t>
      </w:r>
      <w:r w:rsidRPr="00E6597C">
        <w:rPr>
          <w:rFonts w:ascii="GHEA Grapalat" w:hAnsi="GHEA Grapalat" w:cs="Sylfaen"/>
          <w:szCs w:val="24"/>
        </w:rPr>
        <w:t xml:space="preserve"> </w:t>
      </w:r>
      <w:r w:rsidRPr="00E6597C">
        <w:rPr>
          <w:rFonts w:ascii="GHEA Grapalat" w:hAnsi="GHEA Grapalat" w:cs="Sylfaen"/>
          <w:szCs w:val="24"/>
          <w:lang w:val="hy-AM"/>
        </w:rPr>
        <w:t>ինքնաբացարկ</w:t>
      </w:r>
      <w:r w:rsidRPr="00E6597C">
        <w:rPr>
          <w:rFonts w:ascii="GHEA Grapalat" w:hAnsi="GHEA Grapalat" w:cs="Sylfaen"/>
          <w:szCs w:val="24"/>
        </w:rPr>
        <w:t xml:space="preserve"> </w:t>
      </w:r>
      <w:r w:rsidRPr="00E6597C">
        <w:rPr>
          <w:rFonts w:ascii="GHEA Grapalat" w:hAnsi="GHEA Grapalat" w:cs="Sylfaen"/>
          <w:szCs w:val="24"/>
          <w:lang w:val="hy-AM"/>
        </w:rPr>
        <w:t>է</w:t>
      </w:r>
      <w:r w:rsidRPr="00E6597C">
        <w:rPr>
          <w:rFonts w:ascii="GHEA Grapalat" w:hAnsi="GHEA Grapalat" w:cs="Sylfaen"/>
          <w:szCs w:val="24"/>
        </w:rPr>
        <w:t xml:space="preserve"> </w:t>
      </w:r>
      <w:r w:rsidRPr="00E6597C">
        <w:rPr>
          <w:rFonts w:ascii="GHEA Grapalat" w:hAnsi="GHEA Grapalat" w:cs="Sylfaen"/>
          <w:szCs w:val="24"/>
          <w:lang w:val="hy-AM"/>
        </w:rPr>
        <w:t>հայտնում</w:t>
      </w:r>
      <w:r w:rsidRPr="00E6597C">
        <w:rPr>
          <w:rFonts w:ascii="GHEA Grapalat" w:hAnsi="GHEA Grapalat" w:cs="Sylfaen"/>
          <w:szCs w:val="24"/>
        </w:rPr>
        <w:t xml:space="preserve"> </w:t>
      </w:r>
      <w:r w:rsidRPr="00E6597C">
        <w:rPr>
          <w:rFonts w:ascii="GHEA Grapalat" w:hAnsi="GHEA Grapalat" w:cs="Sylfaen"/>
          <w:szCs w:val="24"/>
          <w:lang w:val="hy-AM"/>
        </w:rPr>
        <w:t>տվյալ</w:t>
      </w:r>
      <w:r w:rsidRPr="00E6597C">
        <w:rPr>
          <w:rFonts w:ascii="GHEA Grapalat" w:hAnsi="GHEA Grapalat" w:cs="Sylfaen"/>
          <w:szCs w:val="24"/>
        </w:rPr>
        <w:t xml:space="preserve"> </w:t>
      </w:r>
      <w:r w:rsidRPr="00E6597C">
        <w:rPr>
          <w:rFonts w:ascii="GHEA Grapalat" w:hAnsi="GHEA Grapalat" w:cs="Sylfaen"/>
          <w:szCs w:val="24"/>
          <w:lang w:val="hy-AM"/>
        </w:rPr>
        <w:t>ընթացակարգից</w:t>
      </w:r>
      <w:r w:rsidRPr="00E6597C">
        <w:rPr>
          <w:rFonts w:ascii="GHEA Grapalat" w:hAnsi="GHEA Grapalat" w:cs="Sylfaen"/>
          <w:szCs w:val="24"/>
        </w:rPr>
        <w:t xml:space="preserve">: </w:t>
      </w:r>
    </w:p>
    <w:p w:rsidR="00C66BF2" w:rsidRDefault="00C66BF2" w:rsidP="00C66BF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8.1</w:t>
      </w:r>
      <w:r w:rsidRPr="004605D7">
        <w:rPr>
          <w:rFonts w:ascii="GHEA Grapalat" w:hAnsi="GHEA Grapalat" w:cs="Sylfaen"/>
          <w:szCs w:val="24"/>
          <w:lang w:val="hy-AM"/>
        </w:rPr>
        <w:t xml:space="preserve">0 </w:t>
      </w:r>
      <w:r w:rsidRPr="00E6597C">
        <w:rPr>
          <w:rFonts w:ascii="GHEA Grapalat" w:hAnsi="GHEA Grapalat" w:cs="Sylfaen"/>
          <w:szCs w:val="24"/>
          <w:lang w:val="es-ES"/>
        </w:rPr>
        <w:t>Հայտերը բացվելուց և գնահատվելուց հետո հետո կազմվում է արձանագրություն`</w:t>
      </w:r>
      <w:r w:rsidRPr="00E6597C">
        <w:rPr>
          <w:rFonts w:ascii="GHEA Grapalat" w:hAnsi="GHEA Grapalat" w:cs="Sylfaen"/>
        </w:rPr>
        <w:t xml:space="preserve"> գնումների մասին ՀՀ օրենսդրությամբ սահմանված կարգով</w:t>
      </w:r>
      <w:r w:rsidRPr="00E6597C">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E6597C">
        <w:rPr>
          <w:rFonts w:ascii="GHEA Grapalat" w:hAnsi="GHEA Grapalat" w:cs="Sylfaen"/>
          <w:szCs w:val="24"/>
          <w:lang w:val="hy-AM"/>
        </w:rPr>
        <w:t>Արձանագրությունն</w:t>
      </w:r>
      <w:r w:rsidRPr="00E6597C">
        <w:rPr>
          <w:rFonts w:ascii="GHEA Grapalat" w:hAnsi="GHEA Grapalat" w:cs="Sylfaen"/>
          <w:szCs w:val="24"/>
        </w:rPr>
        <w:t xml:space="preserve"> </w:t>
      </w:r>
      <w:r w:rsidRPr="00E6597C">
        <w:rPr>
          <w:rFonts w:ascii="GHEA Grapalat" w:hAnsi="GHEA Grapalat" w:cs="Sylfaen"/>
          <w:szCs w:val="24"/>
          <w:lang w:val="hy-AM"/>
        </w:rPr>
        <w:t>ստորագրում</w:t>
      </w:r>
      <w:r w:rsidRPr="00E6597C">
        <w:rPr>
          <w:rFonts w:ascii="GHEA Grapalat" w:hAnsi="GHEA Grapalat" w:cs="Sylfaen"/>
          <w:szCs w:val="24"/>
        </w:rPr>
        <w:t xml:space="preserve"> </w:t>
      </w:r>
      <w:r w:rsidRPr="00E6597C">
        <w:rPr>
          <w:rFonts w:ascii="GHEA Grapalat" w:hAnsi="GHEA Grapalat" w:cs="Sylfaen"/>
          <w:szCs w:val="24"/>
          <w:lang w:val="hy-AM"/>
        </w:rPr>
        <w:t>են</w:t>
      </w:r>
      <w:r w:rsidRPr="00E6597C">
        <w:rPr>
          <w:rFonts w:ascii="GHEA Grapalat" w:hAnsi="GHEA Grapalat" w:cs="Sylfaen"/>
          <w:szCs w:val="24"/>
        </w:rPr>
        <w:t xml:space="preserve">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նիստին</w:t>
      </w:r>
      <w:r w:rsidRPr="00E6597C">
        <w:rPr>
          <w:rFonts w:ascii="GHEA Grapalat" w:hAnsi="GHEA Grapalat" w:cs="Sylfaen"/>
          <w:szCs w:val="24"/>
        </w:rPr>
        <w:t xml:space="preserve"> </w:t>
      </w:r>
      <w:r w:rsidRPr="00E6597C">
        <w:rPr>
          <w:rFonts w:ascii="GHEA Grapalat" w:hAnsi="GHEA Grapalat" w:cs="Sylfaen"/>
          <w:szCs w:val="24"/>
          <w:lang w:val="hy-AM"/>
        </w:rPr>
        <w:t>ներկա</w:t>
      </w:r>
      <w:r w:rsidRPr="00E6597C">
        <w:rPr>
          <w:rFonts w:ascii="GHEA Grapalat" w:hAnsi="GHEA Grapalat" w:cs="Sylfaen"/>
          <w:szCs w:val="24"/>
        </w:rPr>
        <w:t xml:space="preserve"> </w:t>
      </w:r>
      <w:r w:rsidRPr="00E6597C">
        <w:rPr>
          <w:rFonts w:ascii="GHEA Grapalat" w:hAnsi="GHEA Grapalat" w:cs="Sylfaen"/>
          <w:szCs w:val="24"/>
          <w:lang w:val="hy-AM"/>
        </w:rPr>
        <w:t>անդամները։</w:t>
      </w:r>
    </w:p>
    <w:p w:rsidR="00C66BF2" w:rsidRPr="00E6597C" w:rsidRDefault="00C66BF2" w:rsidP="00C66BF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8.1</w:t>
      </w:r>
      <w:r w:rsidRPr="004605D7">
        <w:rPr>
          <w:rFonts w:ascii="GHEA Grapalat" w:hAnsi="GHEA Grapalat" w:cs="Sylfaen"/>
          <w:szCs w:val="24"/>
          <w:lang w:val="hy-AM"/>
        </w:rPr>
        <w:t>1</w:t>
      </w:r>
      <w:r w:rsidRPr="00E6597C">
        <w:rPr>
          <w:rFonts w:ascii="GHEA Grapalat" w:hAnsi="GHEA Grapalat" w:cs="Sylfaen"/>
          <w:szCs w:val="24"/>
        </w:rPr>
        <w:t xml:space="preserve"> Հանձնաժողովի քարտուղարը հայտերի բացման</w:t>
      </w:r>
      <w:r w:rsidRPr="00E6597C">
        <w:rPr>
          <w:rFonts w:ascii="GHEA Grapalat" w:hAnsi="GHEA Grapalat" w:cs="Sylfaen"/>
          <w:szCs w:val="24"/>
          <w:lang w:val="hy-AM"/>
        </w:rPr>
        <w:t xml:space="preserve"> և գնահատման</w:t>
      </w:r>
      <w:r w:rsidRPr="00E6597C">
        <w:rPr>
          <w:rFonts w:ascii="GHEA Grapalat" w:hAnsi="GHEA Grapalat" w:cs="Sylfaen"/>
          <w:szCs w:val="24"/>
        </w:rPr>
        <w:t xml:space="preserve"> նիստի ավարտից հետո ոչ ուշ քան</w:t>
      </w:r>
      <w:r w:rsidRPr="00E6597C">
        <w:rPr>
          <w:rFonts w:ascii="GHEA Grapalat" w:hAnsi="GHEA Grapalat" w:cs="Arial"/>
          <w:spacing w:val="-8"/>
          <w:sz w:val="24"/>
          <w:szCs w:val="24"/>
        </w:rPr>
        <w:t xml:space="preserve"> </w:t>
      </w:r>
      <w:r w:rsidRPr="00E6597C">
        <w:rPr>
          <w:rFonts w:ascii="GHEA Grapalat" w:hAnsi="GHEA Grapalat" w:cs="Sylfaen"/>
          <w:szCs w:val="24"/>
        </w:rPr>
        <w:t xml:space="preserve"> հաջորդող աշխատանքային օրը` </w:t>
      </w:r>
    </w:p>
    <w:p w:rsidR="00C66BF2" w:rsidRDefault="00C66BF2" w:rsidP="00C66BF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66BF2" w:rsidRPr="00E6597C" w:rsidRDefault="00C66BF2" w:rsidP="00C66BF2">
      <w:pPr>
        <w:pStyle w:val="23"/>
        <w:spacing w:line="240" w:lineRule="auto"/>
        <w:ind w:firstLine="567"/>
        <w:rPr>
          <w:rFonts w:ascii="GHEA Grapalat" w:hAnsi="GHEA Grapalat" w:cs="Sylfaen"/>
          <w:szCs w:val="24"/>
        </w:rPr>
      </w:pPr>
      <w:r w:rsidRPr="00E6597C">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C66BF2" w:rsidRPr="00E6597C" w:rsidRDefault="00C66BF2" w:rsidP="00C66BF2">
      <w:pPr>
        <w:ind w:firstLine="375"/>
        <w:jc w:val="both"/>
        <w:rPr>
          <w:rFonts w:ascii="GHEA Grapalat" w:hAnsi="GHEA Grapalat" w:cs="Sylfaen"/>
          <w:sz w:val="20"/>
          <w:lang w:val="af-ZA"/>
        </w:rPr>
      </w:pPr>
      <w:r w:rsidRPr="00E6597C">
        <w:rPr>
          <w:rFonts w:ascii="GHEA Grapalat" w:hAnsi="GHEA Grapalat" w:cs="Sylfaen"/>
          <w:sz w:val="20"/>
          <w:lang w:val="af-ZA"/>
        </w:rPr>
        <w:t>8.</w:t>
      </w:r>
      <w:r>
        <w:rPr>
          <w:rFonts w:ascii="GHEA Grapalat" w:hAnsi="GHEA Grapalat" w:cs="Sylfaen"/>
          <w:sz w:val="20"/>
          <w:lang w:val="af-ZA"/>
        </w:rPr>
        <w:t xml:space="preserve">12 </w:t>
      </w:r>
      <w:r w:rsidRPr="00E6597C">
        <w:rPr>
          <w:rFonts w:ascii="GHEA Grapalat" w:hAnsi="GHEA Grapalat" w:cs="Sylfaen"/>
          <w:sz w:val="20"/>
        </w:rPr>
        <w:t>Օրենքի</w:t>
      </w:r>
      <w:r w:rsidRPr="00E6597C">
        <w:rPr>
          <w:rFonts w:ascii="GHEA Grapalat" w:hAnsi="GHEA Grapalat" w:cs="Sylfaen"/>
          <w:sz w:val="20"/>
          <w:lang w:val="af-ZA"/>
        </w:rPr>
        <w:t xml:space="preserve"> 6-</w:t>
      </w:r>
      <w:r w:rsidRPr="00E6597C">
        <w:rPr>
          <w:rFonts w:ascii="GHEA Grapalat" w:hAnsi="GHEA Grapalat" w:cs="Sylfaen"/>
          <w:sz w:val="20"/>
        </w:rPr>
        <w:t>րդ</w:t>
      </w:r>
      <w:r w:rsidRPr="00E6597C">
        <w:rPr>
          <w:rFonts w:ascii="GHEA Grapalat" w:hAnsi="GHEA Grapalat" w:cs="Sylfaen"/>
          <w:sz w:val="20"/>
          <w:lang w:val="af-ZA"/>
        </w:rPr>
        <w:t xml:space="preserve"> </w:t>
      </w:r>
      <w:r w:rsidRPr="00E6597C">
        <w:rPr>
          <w:rFonts w:ascii="GHEA Grapalat" w:hAnsi="GHEA Grapalat" w:cs="Sylfaen"/>
          <w:sz w:val="20"/>
        </w:rPr>
        <w:t>հոդվածի</w:t>
      </w:r>
      <w:r w:rsidRPr="00E6597C">
        <w:rPr>
          <w:rFonts w:ascii="GHEA Grapalat" w:hAnsi="GHEA Grapalat" w:cs="Sylfaen"/>
          <w:sz w:val="20"/>
          <w:lang w:val="af-ZA"/>
        </w:rPr>
        <w:t xml:space="preserve"> 1-</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մասի</w:t>
      </w:r>
      <w:r w:rsidRPr="00E6597C">
        <w:rPr>
          <w:rFonts w:ascii="GHEA Grapalat" w:hAnsi="GHEA Grapalat" w:cs="Sylfaen"/>
          <w:sz w:val="20"/>
          <w:lang w:val="af-ZA"/>
        </w:rPr>
        <w:t xml:space="preserve"> 6-</w:t>
      </w:r>
      <w:r w:rsidRPr="00E6597C">
        <w:rPr>
          <w:rFonts w:ascii="GHEA Grapalat" w:hAnsi="GHEA Grapalat" w:cs="Sylfaen"/>
          <w:sz w:val="20"/>
        </w:rPr>
        <w:t>րդ</w:t>
      </w:r>
      <w:r w:rsidRPr="00E6597C">
        <w:rPr>
          <w:rFonts w:ascii="GHEA Grapalat" w:hAnsi="GHEA Grapalat" w:cs="Sylfaen"/>
          <w:sz w:val="20"/>
          <w:lang w:val="af-ZA"/>
        </w:rPr>
        <w:t xml:space="preserve"> </w:t>
      </w:r>
      <w:r w:rsidRPr="00E6597C">
        <w:rPr>
          <w:rFonts w:ascii="GHEA Grapalat" w:hAnsi="GHEA Grapalat" w:cs="Sylfaen"/>
          <w:sz w:val="20"/>
        </w:rPr>
        <w:t>կետով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հիմքերն</w:t>
      </w:r>
      <w:r w:rsidRPr="00E6597C">
        <w:rPr>
          <w:rFonts w:ascii="GHEA Grapalat" w:hAnsi="GHEA Grapalat" w:cs="Sylfaen"/>
          <w:sz w:val="20"/>
          <w:lang w:val="af-ZA"/>
        </w:rPr>
        <w:t xml:space="preserve"> </w:t>
      </w:r>
      <w:r w:rsidRPr="00E6597C">
        <w:rPr>
          <w:rFonts w:ascii="GHEA Grapalat" w:hAnsi="GHEA Grapalat" w:cs="Sylfaen"/>
          <w:sz w:val="20"/>
        </w:rPr>
        <w:t>ի</w:t>
      </w:r>
      <w:r w:rsidRPr="00E6597C">
        <w:rPr>
          <w:rFonts w:ascii="GHEA Grapalat" w:hAnsi="GHEA Grapalat" w:cs="Sylfaen"/>
          <w:sz w:val="20"/>
          <w:lang w:val="af-ZA"/>
        </w:rPr>
        <w:t xml:space="preserve"> </w:t>
      </w:r>
      <w:r w:rsidRPr="00E6597C">
        <w:rPr>
          <w:rFonts w:ascii="GHEA Grapalat" w:hAnsi="GHEA Grapalat" w:cs="Sylfaen"/>
          <w:sz w:val="20"/>
        </w:rPr>
        <w:t>հայտ</w:t>
      </w:r>
      <w:r w:rsidRPr="00E6597C">
        <w:rPr>
          <w:rFonts w:ascii="GHEA Grapalat" w:hAnsi="GHEA Grapalat" w:cs="Sylfaen"/>
          <w:sz w:val="20"/>
          <w:lang w:val="af-ZA"/>
        </w:rPr>
        <w:t xml:space="preserve"> </w:t>
      </w:r>
      <w:r w:rsidRPr="00E6597C">
        <w:rPr>
          <w:rFonts w:ascii="GHEA Grapalat" w:hAnsi="GHEA Grapalat" w:cs="Sylfaen"/>
          <w:sz w:val="20"/>
        </w:rPr>
        <w:t>գալու</w:t>
      </w:r>
      <w:r w:rsidRPr="00E6597C">
        <w:rPr>
          <w:rFonts w:ascii="GHEA Grapalat" w:hAnsi="GHEA Grapalat" w:cs="Sylfaen"/>
          <w:sz w:val="20"/>
          <w:lang w:val="af-ZA"/>
        </w:rPr>
        <w:t xml:space="preserve"> </w:t>
      </w:r>
      <w:r w:rsidRPr="00E6597C">
        <w:rPr>
          <w:rFonts w:ascii="GHEA Grapalat" w:hAnsi="GHEA Grapalat" w:cs="Sylfaen"/>
          <w:sz w:val="20"/>
        </w:rPr>
        <w:t>օրվան</w:t>
      </w:r>
      <w:r w:rsidRPr="00E6597C">
        <w:rPr>
          <w:rFonts w:ascii="GHEA Grapalat" w:hAnsi="GHEA Grapalat" w:cs="Sylfaen"/>
          <w:sz w:val="20"/>
          <w:lang w:val="af-ZA"/>
        </w:rPr>
        <w:t xml:space="preserve"> </w:t>
      </w:r>
      <w:r w:rsidRPr="00E6597C">
        <w:rPr>
          <w:rFonts w:ascii="GHEA Grapalat" w:hAnsi="GHEA Grapalat" w:cs="Sylfaen"/>
          <w:sz w:val="20"/>
        </w:rPr>
        <w:t>հաջորդող</w:t>
      </w:r>
      <w:r w:rsidRPr="00E6597C">
        <w:rPr>
          <w:rFonts w:ascii="GHEA Grapalat" w:hAnsi="GHEA Grapalat" w:cs="Sylfaen"/>
          <w:sz w:val="20"/>
          <w:lang w:val="af-ZA"/>
        </w:rPr>
        <w:t xml:space="preserve"> </w:t>
      </w:r>
      <w:r w:rsidRPr="00E6597C">
        <w:rPr>
          <w:rFonts w:ascii="GHEA Grapalat" w:hAnsi="GHEA Grapalat" w:cs="Sylfaen"/>
          <w:sz w:val="20"/>
        </w:rPr>
        <w:t>հինգ</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rPr>
        <w:t>օրվա</w:t>
      </w:r>
      <w:r w:rsidRPr="00E6597C">
        <w:rPr>
          <w:rFonts w:ascii="GHEA Grapalat" w:hAnsi="GHEA Grapalat" w:cs="Sylfaen"/>
          <w:sz w:val="20"/>
          <w:lang w:val="af-ZA"/>
        </w:rPr>
        <w:t xml:space="preserve"> </w:t>
      </w:r>
      <w:r w:rsidRPr="00E6597C">
        <w:rPr>
          <w:rFonts w:ascii="GHEA Grapalat" w:hAnsi="GHEA Grapalat" w:cs="Sylfaen"/>
          <w:sz w:val="20"/>
        </w:rPr>
        <w:t>ընթացքում</w:t>
      </w:r>
      <w:r w:rsidRPr="00E6597C">
        <w:rPr>
          <w:rFonts w:ascii="GHEA Grapalat" w:hAnsi="GHEA Grapalat" w:cs="Sylfaen"/>
          <w:sz w:val="20"/>
          <w:lang w:val="af-ZA"/>
        </w:rPr>
        <w:t xml:space="preserve"> </w:t>
      </w:r>
      <w:r w:rsidRPr="00E6597C">
        <w:rPr>
          <w:rFonts w:ascii="GHEA Grapalat" w:hAnsi="GHEA Grapalat" w:cs="Sylfaen"/>
          <w:sz w:val="20"/>
        </w:rPr>
        <w:t>պատվիրատուն</w:t>
      </w:r>
      <w:r w:rsidRPr="00E6597C">
        <w:rPr>
          <w:rFonts w:ascii="GHEA Grapalat" w:hAnsi="GHEA Grapalat" w:cs="Sylfaen"/>
          <w:sz w:val="20"/>
          <w:lang w:val="af-ZA"/>
        </w:rPr>
        <w:t xml:space="preserve"> </w:t>
      </w:r>
      <w:r w:rsidRPr="00E6597C">
        <w:rPr>
          <w:rFonts w:ascii="GHEA Grapalat" w:hAnsi="GHEA Grapalat" w:cs="Sylfaen"/>
          <w:sz w:val="20"/>
        </w:rPr>
        <w:t>տվյալ</w:t>
      </w:r>
      <w:r w:rsidRPr="00E6597C">
        <w:rPr>
          <w:rFonts w:ascii="GHEA Grapalat" w:hAnsi="GHEA Grapalat" w:cs="Sylfaen"/>
          <w:sz w:val="20"/>
          <w:lang w:val="af-ZA"/>
        </w:rPr>
        <w:t xml:space="preserve"> </w:t>
      </w:r>
      <w:r w:rsidRPr="00E6597C">
        <w:rPr>
          <w:rFonts w:ascii="GHEA Grapalat" w:hAnsi="GHEA Grapalat" w:cs="Sylfaen"/>
          <w:sz w:val="20"/>
        </w:rPr>
        <w:t>մասնակցի</w:t>
      </w:r>
      <w:r w:rsidRPr="00E6597C">
        <w:rPr>
          <w:rFonts w:ascii="GHEA Grapalat" w:hAnsi="GHEA Grapalat" w:cs="Sylfaen"/>
          <w:sz w:val="20"/>
          <w:lang w:val="af-ZA"/>
        </w:rPr>
        <w:t xml:space="preserve"> </w:t>
      </w:r>
      <w:r w:rsidRPr="00E6597C">
        <w:rPr>
          <w:rFonts w:ascii="GHEA Grapalat" w:hAnsi="GHEA Grapalat" w:cs="Sylfaen"/>
          <w:sz w:val="20"/>
        </w:rPr>
        <w:t>տվյալները</w:t>
      </w:r>
      <w:r w:rsidRPr="00E6597C">
        <w:rPr>
          <w:rFonts w:ascii="GHEA Grapalat" w:hAnsi="GHEA Grapalat" w:cs="Sylfaen"/>
          <w:sz w:val="20"/>
          <w:lang w:val="af-ZA"/>
        </w:rPr>
        <w:t xml:space="preserve">` </w:t>
      </w:r>
      <w:r w:rsidRPr="00E6597C">
        <w:rPr>
          <w:rFonts w:ascii="GHEA Grapalat" w:hAnsi="GHEA Grapalat" w:cs="Sylfaen"/>
          <w:sz w:val="20"/>
        </w:rPr>
        <w:t>համապատասխան</w:t>
      </w:r>
      <w:r w:rsidRPr="00E6597C">
        <w:rPr>
          <w:rFonts w:ascii="GHEA Grapalat" w:hAnsi="GHEA Grapalat" w:cs="Sylfaen"/>
          <w:sz w:val="20"/>
          <w:lang w:val="af-ZA"/>
        </w:rPr>
        <w:t xml:space="preserve"> </w:t>
      </w:r>
      <w:r w:rsidRPr="00E6597C">
        <w:rPr>
          <w:rFonts w:ascii="GHEA Grapalat" w:hAnsi="GHEA Grapalat" w:cs="Sylfaen"/>
          <w:sz w:val="20"/>
        </w:rPr>
        <w:t>հիմքերով</w:t>
      </w:r>
      <w:r w:rsidRPr="00E6597C">
        <w:rPr>
          <w:rFonts w:ascii="GHEA Grapalat" w:hAnsi="GHEA Grapalat" w:cs="Sylfaen"/>
          <w:sz w:val="20"/>
          <w:lang w:val="af-ZA"/>
        </w:rPr>
        <w:t xml:space="preserve">, </w:t>
      </w:r>
      <w:r w:rsidRPr="00E6597C">
        <w:rPr>
          <w:rFonts w:ascii="GHEA Grapalat" w:hAnsi="GHEA Grapalat" w:cs="Sylfaen"/>
          <w:sz w:val="20"/>
        </w:rPr>
        <w:t>գրավոր</w:t>
      </w:r>
      <w:r w:rsidRPr="00E6597C">
        <w:rPr>
          <w:rFonts w:ascii="GHEA Grapalat" w:hAnsi="GHEA Grapalat" w:cs="Sylfaen"/>
          <w:sz w:val="20"/>
          <w:lang w:val="af-ZA"/>
        </w:rPr>
        <w:t xml:space="preserve"> </w:t>
      </w:r>
      <w:r w:rsidRPr="00E6597C">
        <w:rPr>
          <w:rFonts w:ascii="GHEA Grapalat" w:hAnsi="GHEA Grapalat" w:cs="Sylfaen"/>
          <w:sz w:val="20"/>
        </w:rPr>
        <w:t>ուղարկում</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լիազորված</w:t>
      </w:r>
      <w:r w:rsidRPr="00E6597C">
        <w:rPr>
          <w:rFonts w:ascii="GHEA Grapalat" w:hAnsi="GHEA Grapalat" w:cs="Sylfaen"/>
          <w:sz w:val="20"/>
          <w:lang w:val="af-ZA"/>
        </w:rPr>
        <w:t xml:space="preserve"> </w:t>
      </w:r>
      <w:r w:rsidRPr="00E6597C">
        <w:rPr>
          <w:rFonts w:ascii="GHEA Grapalat" w:hAnsi="GHEA Grapalat" w:cs="Sylfaen"/>
          <w:sz w:val="20"/>
        </w:rPr>
        <w:t>մարմին</w:t>
      </w:r>
      <w:r w:rsidRPr="00E6597C">
        <w:rPr>
          <w:rFonts w:ascii="GHEA Grapalat" w:hAnsi="GHEA Grapalat" w:cs="Sylfaen"/>
          <w:sz w:val="20"/>
          <w:lang w:val="hy-AM"/>
        </w:rPr>
        <w:t xml:space="preserve">, </w:t>
      </w:r>
      <w:r w:rsidRPr="00E6597C">
        <w:rPr>
          <w:rFonts w:ascii="GHEA Grapalat" w:hAnsi="GHEA Grapalat" w:cs="Sylfaen"/>
          <w:sz w:val="20"/>
        </w:rPr>
        <w:t>որը</w:t>
      </w:r>
      <w:r w:rsidRPr="00E6597C">
        <w:rPr>
          <w:rFonts w:ascii="GHEA Grapalat" w:hAnsi="GHEA Grapalat" w:cs="Sylfaen"/>
          <w:sz w:val="20"/>
          <w:lang w:val="af-ZA"/>
        </w:rPr>
        <w:t xml:space="preserve"> </w:t>
      </w:r>
      <w:r w:rsidRPr="00E6597C">
        <w:rPr>
          <w:rFonts w:ascii="GHEA Grapalat" w:hAnsi="GHEA Grapalat" w:cs="Sylfaen"/>
          <w:sz w:val="20"/>
        </w:rPr>
        <w:t>դրանք</w:t>
      </w:r>
      <w:r w:rsidRPr="00E6597C">
        <w:rPr>
          <w:rFonts w:ascii="GHEA Grapalat" w:hAnsi="GHEA Grapalat" w:cs="Sylfaen"/>
          <w:sz w:val="20"/>
          <w:lang w:val="af-ZA"/>
        </w:rPr>
        <w:t xml:space="preserve"> </w:t>
      </w:r>
      <w:r w:rsidRPr="00E6597C">
        <w:rPr>
          <w:rFonts w:ascii="GHEA Grapalat" w:hAnsi="GHEA Grapalat" w:cs="Sylfaen"/>
          <w:sz w:val="20"/>
        </w:rPr>
        <w:t>ստանալուն</w:t>
      </w:r>
      <w:r w:rsidRPr="00E6597C">
        <w:rPr>
          <w:rFonts w:ascii="GHEA Grapalat" w:hAnsi="GHEA Grapalat" w:cs="Sylfaen"/>
          <w:sz w:val="20"/>
          <w:lang w:val="af-ZA"/>
        </w:rPr>
        <w:t xml:space="preserve"> </w:t>
      </w:r>
      <w:r w:rsidRPr="00E6597C">
        <w:rPr>
          <w:rFonts w:ascii="GHEA Grapalat" w:hAnsi="GHEA Grapalat" w:cs="Sylfaen"/>
          <w:sz w:val="20"/>
        </w:rPr>
        <w:t>հաջորդող</w:t>
      </w:r>
      <w:r w:rsidRPr="00E6597C">
        <w:rPr>
          <w:rFonts w:ascii="GHEA Grapalat" w:hAnsi="GHEA Grapalat" w:cs="Sylfaen"/>
          <w:sz w:val="20"/>
          <w:lang w:val="af-ZA"/>
        </w:rPr>
        <w:t xml:space="preserve"> </w:t>
      </w:r>
      <w:r w:rsidRPr="00E6597C">
        <w:rPr>
          <w:rFonts w:ascii="GHEA Grapalat" w:hAnsi="GHEA Grapalat" w:cs="Sylfaen"/>
          <w:sz w:val="20"/>
        </w:rPr>
        <w:t>հինգ</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rPr>
        <w:t>օրվա</w:t>
      </w:r>
      <w:r w:rsidRPr="00E6597C">
        <w:rPr>
          <w:rFonts w:ascii="GHEA Grapalat" w:hAnsi="GHEA Grapalat" w:cs="Sylfaen"/>
          <w:sz w:val="20"/>
          <w:lang w:val="af-ZA"/>
        </w:rPr>
        <w:t xml:space="preserve"> </w:t>
      </w:r>
      <w:r w:rsidRPr="00E6597C">
        <w:rPr>
          <w:rFonts w:ascii="GHEA Grapalat" w:hAnsi="GHEA Grapalat" w:cs="Sylfaen"/>
          <w:sz w:val="20"/>
        </w:rPr>
        <w:t>ընթացքում</w:t>
      </w:r>
      <w:r w:rsidRPr="00E6597C">
        <w:rPr>
          <w:rFonts w:ascii="GHEA Grapalat" w:hAnsi="GHEA Grapalat" w:cs="Sylfaen"/>
          <w:sz w:val="20"/>
          <w:lang w:val="af-ZA"/>
        </w:rPr>
        <w:t xml:space="preserve"> </w:t>
      </w:r>
      <w:bookmarkStart w:id="7" w:name="_Hlk9262748"/>
      <w:r w:rsidRPr="00E6597C">
        <w:rPr>
          <w:rFonts w:ascii="GHEA Grapalat" w:hAnsi="GHEA Grapalat" w:cs="Sylfaen"/>
          <w:sz w:val="20"/>
        </w:rPr>
        <w:t>նախաձեռնում</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տվյալ</w:t>
      </w:r>
      <w:r w:rsidRPr="00E6597C">
        <w:rPr>
          <w:rFonts w:ascii="GHEA Grapalat" w:hAnsi="GHEA Grapalat" w:cs="Sylfaen"/>
          <w:sz w:val="20"/>
          <w:lang w:val="af-ZA"/>
        </w:rPr>
        <w:t xml:space="preserve"> </w:t>
      </w:r>
      <w:r w:rsidRPr="00E6597C">
        <w:rPr>
          <w:rFonts w:ascii="GHEA Grapalat" w:hAnsi="GHEA Grapalat" w:cs="Sylfaen"/>
          <w:sz w:val="20"/>
        </w:rPr>
        <w:t>մասնակցին</w:t>
      </w:r>
      <w:r w:rsidRPr="00E6597C">
        <w:rPr>
          <w:rFonts w:ascii="GHEA Grapalat" w:hAnsi="GHEA Grapalat" w:cs="Sylfaen"/>
          <w:sz w:val="20"/>
          <w:lang w:val="af-ZA"/>
        </w:rPr>
        <w:t xml:space="preserve"> </w:t>
      </w:r>
      <w:r w:rsidRPr="00E6597C">
        <w:rPr>
          <w:rFonts w:ascii="GHEA Grapalat" w:hAnsi="GHEA Grapalat" w:cs="Sylfaen"/>
          <w:sz w:val="20"/>
        </w:rPr>
        <w:t>գնումների</w:t>
      </w:r>
      <w:r w:rsidRPr="00E6597C">
        <w:rPr>
          <w:rFonts w:ascii="GHEA Grapalat" w:hAnsi="GHEA Grapalat" w:cs="Sylfaen"/>
          <w:sz w:val="20"/>
          <w:lang w:val="af-ZA"/>
        </w:rPr>
        <w:t xml:space="preserve"> </w:t>
      </w:r>
      <w:r w:rsidRPr="00E6597C">
        <w:rPr>
          <w:rFonts w:ascii="GHEA Grapalat" w:hAnsi="GHEA Grapalat" w:cs="Sylfaen"/>
          <w:sz w:val="20"/>
        </w:rPr>
        <w:t>գործընթացին</w:t>
      </w:r>
      <w:r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Sylfaen"/>
          <w:sz w:val="20"/>
          <w:lang w:val="af-ZA"/>
        </w:rPr>
        <w:t xml:space="preserve"> </w:t>
      </w:r>
      <w:r w:rsidRPr="00E6597C">
        <w:rPr>
          <w:rFonts w:ascii="GHEA Grapalat" w:hAnsi="GHEA Grapalat" w:cs="Sylfaen"/>
          <w:sz w:val="20"/>
        </w:rPr>
        <w:t>իրավունք</w:t>
      </w:r>
      <w:r w:rsidRPr="00E6597C">
        <w:rPr>
          <w:rFonts w:ascii="GHEA Grapalat" w:hAnsi="GHEA Grapalat" w:cs="Sylfaen"/>
          <w:sz w:val="20"/>
          <w:lang w:val="af-ZA"/>
        </w:rPr>
        <w:t xml:space="preserve"> </w:t>
      </w:r>
      <w:r w:rsidRPr="00E6597C">
        <w:rPr>
          <w:rFonts w:ascii="GHEA Grapalat" w:hAnsi="GHEA Grapalat" w:cs="Sylfaen"/>
          <w:sz w:val="20"/>
        </w:rPr>
        <w:t>չունեցող</w:t>
      </w:r>
      <w:r w:rsidRPr="00E6597C">
        <w:rPr>
          <w:rFonts w:ascii="GHEA Grapalat" w:hAnsi="GHEA Grapalat" w:cs="Sylfaen"/>
          <w:sz w:val="20"/>
          <w:lang w:val="af-ZA"/>
        </w:rPr>
        <w:t xml:space="preserve"> </w:t>
      </w:r>
      <w:r w:rsidRPr="00E6597C">
        <w:rPr>
          <w:rFonts w:ascii="GHEA Grapalat" w:hAnsi="GHEA Grapalat" w:cs="Sylfaen"/>
          <w:sz w:val="20"/>
        </w:rPr>
        <w:t>մասնակիցների</w:t>
      </w:r>
      <w:r w:rsidRPr="00E6597C">
        <w:rPr>
          <w:rFonts w:ascii="GHEA Grapalat" w:hAnsi="GHEA Grapalat" w:cs="Sylfaen"/>
          <w:sz w:val="20"/>
          <w:lang w:val="af-ZA"/>
        </w:rPr>
        <w:t xml:space="preserve"> </w:t>
      </w:r>
      <w:r w:rsidRPr="00E6597C">
        <w:rPr>
          <w:rFonts w:ascii="GHEA Grapalat" w:hAnsi="GHEA Grapalat" w:cs="Sylfaen"/>
          <w:sz w:val="20"/>
        </w:rPr>
        <w:t>ցուցակում</w:t>
      </w:r>
      <w:r w:rsidRPr="00E6597C">
        <w:rPr>
          <w:rFonts w:ascii="GHEA Grapalat" w:hAnsi="GHEA Grapalat" w:cs="Sylfaen"/>
          <w:sz w:val="20"/>
          <w:lang w:val="af-ZA"/>
        </w:rPr>
        <w:t xml:space="preserve"> </w:t>
      </w:r>
      <w:r w:rsidRPr="00E6597C">
        <w:rPr>
          <w:rFonts w:ascii="GHEA Grapalat" w:hAnsi="GHEA Grapalat" w:cs="Sylfaen"/>
          <w:sz w:val="20"/>
        </w:rPr>
        <w:t>ներառելու</w:t>
      </w:r>
      <w:r w:rsidRPr="00E6597C">
        <w:rPr>
          <w:rFonts w:ascii="GHEA Grapalat" w:hAnsi="GHEA Grapalat" w:cs="Sylfaen"/>
          <w:sz w:val="20"/>
          <w:lang w:val="af-ZA"/>
        </w:rPr>
        <w:t xml:space="preserve"> </w:t>
      </w:r>
      <w:r w:rsidRPr="00E6597C">
        <w:rPr>
          <w:rFonts w:ascii="GHEA Grapalat" w:hAnsi="GHEA Grapalat" w:cs="Sylfaen"/>
          <w:sz w:val="20"/>
        </w:rPr>
        <w:t>ընթացակարգ</w:t>
      </w:r>
      <w:bookmarkEnd w:id="7"/>
      <w:r w:rsidRPr="00E6597C">
        <w:rPr>
          <w:rFonts w:ascii="GHEA Grapalat" w:hAnsi="GHEA Grapalat" w:cs="Sylfaen"/>
          <w:sz w:val="20"/>
          <w:lang w:val="af-ZA"/>
        </w:rPr>
        <w:t xml:space="preserve">: </w:t>
      </w:r>
      <w:r w:rsidRPr="00E6597C">
        <w:rPr>
          <w:rFonts w:ascii="GHEA Grapalat" w:hAnsi="GHEA Grapalat" w:cs="Sylfaen"/>
          <w:sz w:val="20"/>
        </w:rPr>
        <w:t>Ընդ</w:t>
      </w:r>
      <w:r w:rsidRPr="00E6597C">
        <w:rPr>
          <w:rFonts w:ascii="GHEA Grapalat" w:hAnsi="GHEA Grapalat" w:cs="Sylfaen"/>
          <w:sz w:val="20"/>
          <w:lang w:val="af-ZA"/>
        </w:rPr>
        <w:t xml:space="preserve"> </w:t>
      </w:r>
      <w:r w:rsidRPr="00E6597C">
        <w:rPr>
          <w:rFonts w:ascii="GHEA Grapalat" w:hAnsi="GHEA Grapalat" w:cs="Sylfaen"/>
          <w:sz w:val="20"/>
        </w:rPr>
        <w:t>որում</w:t>
      </w:r>
      <w:r w:rsidRPr="00E6597C">
        <w:rPr>
          <w:rFonts w:ascii="GHEA Grapalat" w:hAnsi="GHEA Grapalat" w:cs="Sylfaen"/>
          <w:sz w:val="20"/>
          <w:lang w:val="af-ZA"/>
        </w:rPr>
        <w:t xml:space="preserve">, </w:t>
      </w:r>
      <w:r w:rsidRPr="00E6597C">
        <w:rPr>
          <w:rFonts w:ascii="GHEA Grapalat" w:hAnsi="GHEA Grapalat" w:cs="Sylfaen"/>
          <w:sz w:val="20"/>
        </w:rPr>
        <w:t>եթե</w:t>
      </w:r>
      <w:r w:rsidRPr="00E6597C">
        <w:rPr>
          <w:rFonts w:ascii="GHEA Grapalat" w:hAnsi="GHEA Grapalat" w:cs="Sylfaen"/>
          <w:sz w:val="20"/>
          <w:lang w:val="af-ZA"/>
        </w:rPr>
        <w:t xml:space="preserve"> </w:t>
      </w:r>
      <w:r w:rsidRPr="00E6597C">
        <w:rPr>
          <w:rFonts w:ascii="GHEA Grapalat" w:hAnsi="GHEA Grapalat" w:cs="Sylfaen"/>
          <w:sz w:val="20"/>
        </w:rPr>
        <w:t>մասնակցի</w:t>
      </w:r>
      <w:r w:rsidRPr="00E6597C">
        <w:rPr>
          <w:rFonts w:ascii="GHEA Grapalat" w:hAnsi="GHEA Grapalat" w:cs="Sylfaen"/>
          <w:sz w:val="20"/>
          <w:lang w:val="af-ZA"/>
        </w:rPr>
        <w:t xml:space="preserve"> </w:t>
      </w:r>
      <w:r w:rsidRPr="00E6597C">
        <w:rPr>
          <w:rFonts w:ascii="GHEA Grapalat" w:hAnsi="GHEA Grapalat" w:cs="Sylfaen"/>
          <w:sz w:val="20"/>
        </w:rPr>
        <w:t>գնումներին</w:t>
      </w:r>
      <w:r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Sylfaen"/>
          <w:sz w:val="20"/>
          <w:lang w:val="af-ZA"/>
        </w:rPr>
        <w:t xml:space="preserve"> </w:t>
      </w:r>
      <w:r w:rsidRPr="00E6597C">
        <w:rPr>
          <w:rFonts w:ascii="GHEA Grapalat" w:hAnsi="GHEA Grapalat" w:cs="Sylfaen"/>
          <w:sz w:val="20"/>
        </w:rPr>
        <w:t>իրավունք</w:t>
      </w:r>
      <w:r w:rsidRPr="00E6597C">
        <w:rPr>
          <w:rFonts w:ascii="GHEA Grapalat" w:hAnsi="GHEA Grapalat" w:cs="Sylfaen"/>
          <w:sz w:val="20"/>
          <w:lang w:val="af-ZA"/>
        </w:rPr>
        <w:t xml:space="preserve"> </w:t>
      </w:r>
      <w:r w:rsidRPr="00E6597C">
        <w:rPr>
          <w:rFonts w:ascii="GHEA Grapalat" w:hAnsi="GHEA Grapalat" w:cs="Sylfaen"/>
          <w:sz w:val="20"/>
        </w:rPr>
        <w:t>ունենալու</w:t>
      </w:r>
      <w:r w:rsidRPr="00E6597C">
        <w:rPr>
          <w:rFonts w:ascii="GHEA Grapalat" w:hAnsi="GHEA Grapalat" w:cs="Sylfaen"/>
          <w:sz w:val="20"/>
          <w:lang w:val="hy-AM"/>
        </w:rPr>
        <w:t xml:space="preserve"> մասին հավաստումը</w:t>
      </w:r>
      <w:r w:rsidRPr="00E6597C">
        <w:rPr>
          <w:rFonts w:ascii="GHEA Grapalat" w:hAnsi="GHEA Grapalat" w:cs="Sylfaen"/>
          <w:sz w:val="20"/>
          <w:lang w:val="af-ZA"/>
        </w:rPr>
        <w:t xml:space="preserve"> </w:t>
      </w:r>
      <w:r w:rsidRPr="00E6597C">
        <w:rPr>
          <w:rFonts w:ascii="GHEA Grapalat" w:hAnsi="GHEA Grapalat" w:cs="Sylfaen"/>
          <w:sz w:val="20"/>
        </w:rPr>
        <w:t>որակվում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rPr>
        <w:t>որպես</w:t>
      </w:r>
      <w:r w:rsidRPr="00E6597C">
        <w:rPr>
          <w:rFonts w:ascii="GHEA Grapalat" w:hAnsi="GHEA Grapalat" w:cs="Sylfaen"/>
          <w:sz w:val="20"/>
          <w:lang w:val="af-ZA"/>
        </w:rPr>
        <w:t xml:space="preserve"> </w:t>
      </w:r>
      <w:r w:rsidRPr="00E6597C">
        <w:rPr>
          <w:rFonts w:ascii="GHEA Grapalat" w:hAnsi="GHEA Grapalat" w:cs="Sylfaen"/>
          <w:sz w:val="20"/>
        </w:rPr>
        <w:t>իրականությանը</w:t>
      </w:r>
      <w:r w:rsidRPr="00E6597C">
        <w:rPr>
          <w:rFonts w:ascii="GHEA Grapalat" w:hAnsi="GHEA Grapalat" w:cs="Sylfaen"/>
          <w:sz w:val="20"/>
          <w:lang w:val="af-ZA"/>
        </w:rPr>
        <w:t xml:space="preserve"> </w:t>
      </w:r>
      <w:r w:rsidRPr="00E6597C">
        <w:rPr>
          <w:rFonts w:ascii="GHEA Grapalat" w:hAnsi="GHEA Grapalat" w:cs="Sylfaen"/>
          <w:sz w:val="20"/>
        </w:rPr>
        <w:t>չհամապատասխանող</w:t>
      </w:r>
      <w:r w:rsidRPr="00E6597C">
        <w:rPr>
          <w:rFonts w:ascii="GHEA Grapalat" w:hAnsi="GHEA Grapalat" w:cs="Sylfaen"/>
          <w:sz w:val="20"/>
          <w:lang w:val="af-ZA"/>
        </w:rPr>
        <w:t xml:space="preserve"> </w:t>
      </w:r>
      <w:r w:rsidRPr="00E6597C">
        <w:rPr>
          <w:rFonts w:ascii="GHEA Grapalat" w:hAnsi="GHEA Grapalat" w:cs="Sylfaen"/>
          <w:sz w:val="20"/>
        </w:rPr>
        <w:t>կամ</w:t>
      </w:r>
      <w:r w:rsidRPr="00E6597C">
        <w:rPr>
          <w:rFonts w:ascii="GHEA Grapalat" w:hAnsi="GHEA Grapalat" w:cs="Sylfaen"/>
          <w:sz w:val="20"/>
          <w:lang w:val="af-ZA"/>
        </w:rPr>
        <w:t xml:space="preserve"> </w:t>
      </w:r>
      <w:r w:rsidRPr="00E6597C">
        <w:rPr>
          <w:rFonts w:ascii="GHEA Grapalat" w:hAnsi="GHEA Grapalat" w:cs="Sylfaen"/>
          <w:sz w:val="20"/>
        </w:rPr>
        <w:t>մասնակիցը</w:t>
      </w:r>
      <w:r w:rsidRPr="00E6597C">
        <w:rPr>
          <w:rFonts w:ascii="GHEA Grapalat" w:hAnsi="GHEA Grapalat" w:cs="Sylfaen"/>
          <w:sz w:val="20"/>
          <w:lang w:val="af-ZA"/>
        </w:rPr>
        <w:t xml:space="preserve"> սույն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սահմանված</w:t>
      </w:r>
      <w:r w:rsidRPr="00E6597C">
        <w:rPr>
          <w:rFonts w:ascii="GHEA Grapalat" w:hAnsi="GHEA Grapalat" w:cs="Sylfaen"/>
          <w:sz w:val="20"/>
          <w:lang w:val="af-ZA"/>
        </w:rPr>
        <w:t xml:space="preserve"> </w:t>
      </w:r>
      <w:r w:rsidRPr="00E6597C">
        <w:rPr>
          <w:rFonts w:ascii="GHEA Grapalat" w:hAnsi="GHEA Grapalat" w:cs="Sylfaen"/>
          <w:sz w:val="20"/>
        </w:rPr>
        <w:t>կարգով</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ժամկետներում</w:t>
      </w:r>
      <w:r w:rsidRPr="00E6597C">
        <w:rPr>
          <w:rFonts w:ascii="GHEA Grapalat" w:hAnsi="GHEA Grapalat" w:cs="Sylfaen"/>
          <w:sz w:val="20"/>
          <w:lang w:val="af-ZA"/>
        </w:rPr>
        <w:t xml:space="preserve"> </w:t>
      </w:r>
      <w:r w:rsidRPr="00E6597C">
        <w:rPr>
          <w:rFonts w:ascii="GHEA Grapalat" w:hAnsi="GHEA Grapalat" w:cs="Sylfaen"/>
          <w:sz w:val="20"/>
        </w:rPr>
        <w:t>չի</w:t>
      </w:r>
      <w:r w:rsidRPr="00E6597C">
        <w:rPr>
          <w:rFonts w:ascii="GHEA Grapalat" w:hAnsi="GHEA Grapalat" w:cs="Sylfaen"/>
          <w:sz w:val="20"/>
          <w:lang w:val="af-ZA"/>
        </w:rPr>
        <w:t xml:space="preserve"> </w:t>
      </w:r>
      <w:r w:rsidRPr="00E6597C">
        <w:rPr>
          <w:rFonts w:ascii="GHEA Grapalat" w:hAnsi="GHEA Grapalat" w:cs="Sylfaen"/>
          <w:sz w:val="20"/>
        </w:rPr>
        <w:t>ներկայացնում</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փաստաթղթերը</w:t>
      </w:r>
      <w:r w:rsidRPr="00E6597C">
        <w:rPr>
          <w:rFonts w:ascii="GHEA Grapalat" w:hAnsi="GHEA Grapalat" w:cs="Sylfaen"/>
          <w:sz w:val="20"/>
          <w:lang w:val="af-ZA"/>
        </w:rPr>
        <w:t xml:space="preserve">, </w:t>
      </w:r>
      <w:r w:rsidRPr="00E6597C">
        <w:rPr>
          <w:rFonts w:ascii="GHEA Grapalat" w:hAnsi="GHEA Grapalat" w:cs="Sylfaen"/>
          <w:sz w:val="20"/>
        </w:rPr>
        <w:t>կամ</w:t>
      </w:r>
      <w:r w:rsidRPr="00E6597C">
        <w:rPr>
          <w:rFonts w:ascii="GHEA Grapalat" w:hAnsi="GHEA Grapalat" w:cs="Sylfaen"/>
          <w:sz w:val="20"/>
          <w:lang w:val="af-ZA"/>
        </w:rPr>
        <w:t xml:space="preserve"> </w:t>
      </w:r>
      <w:r w:rsidRPr="00E6597C">
        <w:rPr>
          <w:rFonts w:ascii="GHEA Grapalat" w:hAnsi="GHEA Grapalat" w:cs="Sylfaen"/>
          <w:sz w:val="20"/>
        </w:rPr>
        <w:t>ընտրված</w:t>
      </w:r>
      <w:r w:rsidRPr="00E6597C">
        <w:rPr>
          <w:rFonts w:ascii="GHEA Grapalat" w:hAnsi="GHEA Grapalat" w:cs="Sylfaen"/>
          <w:sz w:val="20"/>
          <w:lang w:val="af-ZA"/>
        </w:rPr>
        <w:t xml:space="preserve"> </w:t>
      </w:r>
      <w:r w:rsidRPr="00E6597C">
        <w:rPr>
          <w:rFonts w:ascii="GHEA Grapalat" w:hAnsi="GHEA Grapalat" w:cs="Sylfaen"/>
          <w:sz w:val="20"/>
        </w:rPr>
        <w:t>մասնակիցը</w:t>
      </w:r>
      <w:r w:rsidRPr="00E6597C">
        <w:rPr>
          <w:rFonts w:ascii="GHEA Grapalat" w:hAnsi="GHEA Grapalat" w:cs="Sylfaen"/>
          <w:sz w:val="20"/>
          <w:lang w:val="af-ZA"/>
        </w:rPr>
        <w:t xml:space="preserve"> </w:t>
      </w:r>
      <w:r w:rsidRPr="00E6597C">
        <w:rPr>
          <w:rFonts w:ascii="GHEA Grapalat" w:hAnsi="GHEA Grapalat" w:cs="Sylfaen"/>
          <w:sz w:val="20"/>
        </w:rPr>
        <w:t>չի</w:t>
      </w:r>
      <w:r w:rsidRPr="00E6597C">
        <w:rPr>
          <w:rFonts w:ascii="GHEA Grapalat" w:hAnsi="GHEA Grapalat" w:cs="Sylfaen"/>
          <w:sz w:val="20"/>
          <w:lang w:val="af-ZA"/>
        </w:rPr>
        <w:t xml:space="preserve"> </w:t>
      </w:r>
      <w:r w:rsidRPr="00E6597C">
        <w:rPr>
          <w:rFonts w:ascii="GHEA Grapalat" w:hAnsi="GHEA Grapalat" w:cs="Sylfaen"/>
          <w:sz w:val="20"/>
        </w:rPr>
        <w:t>ներկայացնում</w:t>
      </w:r>
      <w:r w:rsidRPr="00E6597C">
        <w:rPr>
          <w:rFonts w:ascii="GHEA Grapalat" w:hAnsi="GHEA Grapalat" w:cs="Sylfaen"/>
          <w:sz w:val="20"/>
          <w:lang w:val="af-ZA"/>
        </w:rPr>
        <w:t xml:space="preserve"> </w:t>
      </w:r>
      <w:r w:rsidRPr="00E6597C">
        <w:rPr>
          <w:rFonts w:ascii="GHEA Grapalat" w:hAnsi="GHEA Grapalat" w:cs="Sylfaen"/>
          <w:sz w:val="20"/>
        </w:rPr>
        <w:t>որակավորման</w:t>
      </w:r>
      <w:r w:rsidRPr="00E6597C">
        <w:rPr>
          <w:rFonts w:ascii="GHEA Grapalat" w:hAnsi="GHEA Grapalat" w:cs="Sylfaen"/>
          <w:sz w:val="20"/>
          <w:lang w:val="af-ZA"/>
        </w:rPr>
        <w:t xml:space="preserve"> </w:t>
      </w:r>
      <w:r w:rsidRPr="00E6597C">
        <w:rPr>
          <w:rFonts w:ascii="GHEA Grapalat" w:hAnsi="GHEA Grapalat" w:cs="Sylfaen"/>
          <w:sz w:val="20"/>
        </w:rPr>
        <w:t>ապահովումը</w:t>
      </w:r>
      <w:r w:rsidRPr="00E6597C">
        <w:rPr>
          <w:rFonts w:ascii="GHEA Grapalat" w:hAnsi="GHEA Grapalat" w:cs="Sylfaen"/>
          <w:sz w:val="20"/>
          <w:lang w:val="af-ZA"/>
        </w:rPr>
        <w:t xml:space="preserve">, </w:t>
      </w:r>
      <w:r w:rsidRPr="00E6597C">
        <w:rPr>
          <w:rFonts w:ascii="GHEA Grapalat" w:hAnsi="GHEA Grapalat" w:cs="Sylfaen"/>
          <w:sz w:val="20"/>
        </w:rPr>
        <w:t>ապա</w:t>
      </w:r>
      <w:r w:rsidRPr="00E6597C">
        <w:rPr>
          <w:rFonts w:ascii="GHEA Grapalat" w:hAnsi="GHEA Grapalat" w:cs="Sylfaen"/>
          <w:sz w:val="20"/>
          <w:lang w:val="af-ZA"/>
        </w:rPr>
        <w:t xml:space="preserve"> </w:t>
      </w:r>
      <w:r w:rsidRPr="00E6597C">
        <w:rPr>
          <w:rFonts w:ascii="GHEA Grapalat" w:hAnsi="GHEA Grapalat" w:cs="Sylfaen"/>
          <w:sz w:val="20"/>
        </w:rPr>
        <w:t>այդ</w:t>
      </w:r>
      <w:r w:rsidRPr="00E6597C">
        <w:rPr>
          <w:rFonts w:ascii="GHEA Grapalat" w:hAnsi="GHEA Grapalat" w:cs="Sylfaen"/>
          <w:sz w:val="20"/>
          <w:lang w:val="af-ZA"/>
        </w:rPr>
        <w:t xml:space="preserve"> </w:t>
      </w:r>
      <w:r w:rsidRPr="00E6597C">
        <w:rPr>
          <w:rFonts w:ascii="GHEA Grapalat" w:hAnsi="GHEA Grapalat" w:cs="Sylfaen"/>
          <w:sz w:val="20"/>
        </w:rPr>
        <w:t>հանգամանքը</w:t>
      </w:r>
      <w:r w:rsidRPr="00E6597C">
        <w:rPr>
          <w:rFonts w:ascii="GHEA Grapalat" w:hAnsi="GHEA Grapalat" w:cs="Sylfaen"/>
          <w:sz w:val="20"/>
          <w:lang w:val="af-ZA"/>
        </w:rPr>
        <w:t xml:space="preserve"> </w:t>
      </w:r>
      <w:r w:rsidRPr="00E6597C">
        <w:rPr>
          <w:rFonts w:ascii="GHEA Grapalat" w:hAnsi="GHEA Grapalat" w:cs="Sylfaen"/>
          <w:sz w:val="20"/>
        </w:rPr>
        <w:t>համարվում</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որպես</w:t>
      </w:r>
      <w:r w:rsidRPr="00E6597C">
        <w:rPr>
          <w:rFonts w:ascii="GHEA Grapalat" w:hAnsi="GHEA Grapalat" w:cs="Sylfaen"/>
          <w:sz w:val="20"/>
          <w:lang w:val="af-ZA"/>
        </w:rPr>
        <w:t xml:space="preserve"> </w:t>
      </w: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գործընթացի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ստանձնված</w:t>
      </w:r>
      <w:r w:rsidRPr="00E6597C">
        <w:rPr>
          <w:rFonts w:ascii="GHEA Grapalat" w:hAnsi="GHEA Grapalat" w:cs="Sylfaen"/>
          <w:sz w:val="20"/>
          <w:lang w:val="af-ZA"/>
        </w:rPr>
        <w:t xml:space="preserve"> </w:t>
      </w:r>
      <w:r w:rsidRPr="00E6597C">
        <w:rPr>
          <w:rFonts w:ascii="GHEA Grapalat" w:hAnsi="GHEA Grapalat" w:cs="Sylfaen"/>
          <w:sz w:val="20"/>
        </w:rPr>
        <w:t>պարտավորության</w:t>
      </w:r>
      <w:r w:rsidRPr="00E6597C">
        <w:rPr>
          <w:rFonts w:ascii="GHEA Grapalat" w:hAnsi="GHEA Grapalat" w:cs="Sylfaen"/>
          <w:sz w:val="20"/>
          <w:lang w:val="af-ZA"/>
        </w:rPr>
        <w:t xml:space="preserve"> խախտում: </w:t>
      </w:r>
    </w:p>
    <w:p w:rsidR="00C66BF2" w:rsidRPr="00E6597C" w:rsidRDefault="00C66BF2" w:rsidP="00C66BF2">
      <w:pPr>
        <w:ind w:firstLine="375"/>
        <w:jc w:val="both"/>
        <w:rPr>
          <w:rFonts w:ascii="GHEA Grapalat" w:hAnsi="GHEA Grapalat"/>
          <w:sz w:val="20"/>
          <w:szCs w:val="20"/>
          <w:lang w:val="af-ZA"/>
        </w:rPr>
      </w:pPr>
      <w:r w:rsidRPr="00E6597C">
        <w:rPr>
          <w:rFonts w:ascii="GHEA Grapalat" w:hAnsi="GHEA Grapalat"/>
          <w:color w:val="000000"/>
          <w:sz w:val="20"/>
          <w:szCs w:val="20"/>
          <w:lang w:val="af-ZA"/>
        </w:rPr>
        <w:t xml:space="preserve">      8.</w:t>
      </w:r>
      <w:r>
        <w:rPr>
          <w:rFonts w:ascii="GHEA Grapalat" w:hAnsi="GHEA Grapalat"/>
          <w:color w:val="000000"/>
          <w:sz w:val="20"/>
          <w:szCs w:val="20"/>
          <w:lang w:val="af-ZA"/>
        </w:rPr>
        <w:t>13</w:t>
      </w:r>
      <w:r w:rsidRPr="00E6597C">
        <w:rPr>
          <w:rFonts w:ascii="GHEA Grapalat" w:hAnsi="GHEA Grapalat"/>
          <w:color w:val="000000"/>
          <w:sz w:val="20"/>
          <w:szCs w:val="20"/>
          <w:lang w:val="af-ZA"/>
        </w:rPr>
        <w:t xml:space="preserve"> </w:t>
      </w:r>
      <w:r w:rsidRPr="00E6597C">
        <w:rPr>
          <w:rFonts w:ascii="GHEA Grapalat" w:hAnsi="GHEA Grapalat"/>
          <w:color w:val="000000"/>
          <w:sz w:val="20"/>
          <w:szCs w:val="20"/>
        </w:rPr>
        <w:t>Ե</w:t>
      </w:r>
      <w:r w:rsidRPr="00E6597C">
        <w:rPr>
          <w:rFonts w:ascii="GHEA Grapalat" w:hAnsi="GHEA Grapalat"/>
          <w:color w:val="000000"/>
          <w:sz w:val="20"/>
          <w:szCs w:val="20"/>
          <w:lang w:val="hy-AM"/>
        </w:rPr>
        <w:t>թե մասնակից</w:t>
      </w:r>
      <w:r w:rsidRPr="00E6597C">
        <w:rPr>
          <w:rFonts w:ascii="GHEA Grapalat" w:hAnsi="GHEA Grapalat"/>
          <w:color w:val="000000"/>
          <w:sz w:val="20"/>
          <w:szCs w:val="20"/>
        </w:rPr>
        <w:t>ն</w:t>
      </w:r>
      <w:r w:rsidRPr="00E6597C">
        <w:rPr>
          <w:rFonts w:ascii="GHEA Grapalat" w:hAnsi="GHEA Grapalat"/>
          <w:color w:val="000000"/>
          <w:sz w:val="20"/>
          <w:szCs w:val="20"/>
          <w:lang w:val="hy-AM"/>
        </w:rPr>
        <w:t xml:space="preserve"> </w:t>
      </w:r>
      <w:r w:rsidRPr="00E6597C">
        <w:rPr>
          <w:rFonts w:ascii="GHEA Grapalat" w:hAnsi="GHEA Grapalat"/>
          <w:color w:val="000000"/>
          <w:sz w:val="20"/>
          <w:szCs w:val="20"/>
        </w:rPr>
        <w:t>Օ</w:t>
      </w:r>
      <w:r w:rsidRPr="00E6597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E6597C">
        <w:rPr>
          <w:rFonts w:ascii="GHEA Grapalat" w:hAnsi="GHEA Grapalat" w:cs="Sylfaen"/>
          <w:sz w:val="20"/>
          <w:szCs w:val="20"/>
          <w:lang w:val="af-ZA"/>
        </w:rPr>
        <w:t>:</w:t>
      </w:r>
    </w:p>
    <w:p w:rsidR="00C66BF2" w:rsidRPr="00E6597C" w:rsidRDefault="00C66BF2" w:rsidP="00C66BF2">
      <w:pPr>
        <w:pStyle w:val="norm"/>
        <w:spacing w:line="240" w:lineRule="auto"/>
        <w:ind w:firstLine="706"/>
        <w:rPr>
          <w:rFonts w:ascii="GHEA Grapalat" w:hAnsi="GHEA Grapalat" w:cs="Sylfaen"/>
          <w:sz w:val="20"/>
          <w:szCs w:val="24"/>
          <w:lang w:val="af-ZA" w:eastAsia="en-US"/>
        </w:rPr>
      </w:pPr>
      <w:r w:rsidRPr="00E6597C">
        <w:rPr>
          <w:rFonts w:ascii="GHEA Grapalat" w:hAnsi="GHEA Grapalat" w:cs="Sylfaen"/>
          <w:sz w:val="20"/>
          <w:szCs w:val="24"/>
          <w:lang w:val="af-ZA" w:eastAsia="en-US"/>
        </w:rPr>
        <w:t>8.</w:t>
      </w:r>
      <w:r>
        <w:rPr>
          <w:rFonts w:ascii="GHEA Grapalat" w:hAnsi="GHEA Grapalat" w:cs="Sylfaen"/>
          <w:sz w:val="20"/>
          <w:szCs w:val="24"/>
          <w:lang w:val="af-ZA" w:eastAsia="en-US"/>
        </w:rPr>
        <w:t>14</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հրավերի</w:t>
      </w:r>
      <w:r w:rsidRPr="00E6597C">
        <w:rPr>
          <w:rFonts w:ascii="GHEA Grapalat" w:hAnsi="GHEA Grapalat" w:cs="Sylfaen"/>
          <w:sz w:val="20"/>
          <w:szCs w:val="24"/>
          <w:lang w:val="af-ZA" w:eastAsia="en-US"/>
        </w:rPr>
        <w:t xml:space="preserve"> 1-</w:t>
      </w:r>
      <w:r w:rsidRPr="00E6597C">
        <w:rPr>
          <w:rFonts w:ascii="GHEA Grapalat" w:hAnsi="GHEA Grapalat" w:cs="Sylfaen"/>
          <w:sz w:val="20"/>
          <w:szCs w:val="24"/>
          <w:lang w:val="ru-RU" w:eastAsia="en-US"/>
        </w:rPr>
        <w:t>ին</w:t>
      </w:r>
      <w:r w:rsidRPr="00E6597C">
        <w:rPr>
          <w:rFonts w:ascii="GHEA Grapalat" w:hAnsi="GHEA Grapalat" w:cs="Sylfaen"/>
          <w:sz w:val="20"/>
          <w:szCs w:val="24"/>
          <w:lang w:val="af-ZA" w:eastAsia="en-US"/>
        </w:rPr>
        <w:t xml:space="preserve"> </w:t>
      </w:r>
      <w:r w:rsidRPr="00995499">
        <w:rPr>
          <w:rFonts w:ascii="GHEA Grapalat" w:hAnsi="GHEA Grapalat" w:cs="Sylfaen"/>
          <w:sz w:val="20"/>
          <w:szCs w:val="24"/>
          <w:lang w:val="ru-RU" w:eastAsia="en-US"/>
        </w:rPr>
        <w:t>մասի</w:t>
      </w:r>
      <w:r w:rsidRPr="00995499">
        <w:rPr>
          <w:rFonts w:ascii="GHEA Grapalat" w:hAnsi="GHEA Grapalat" w:cs="Sylfaen"/>
          <w:sz w:val="20"/>
          <w:szCs w:val="24"/>
          <w:lang w:val="af-ZA" w:eastAsia="en-US"/>
        </w:rPr>
        <w:t xml:space="preserve"> 8.8 և 8.9</w:t>
      </w:r>
      <w:r>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կետ</w:t>
      </w:r>
      <w:r w:rsidRPr="00E6597C">
        <w:rPr>
          <w:rFonts w:ascii="GHEA Grapalat" w:hAnsi="GHEA Grapalat" w:cs="Sylfaen"/>
          <w:sz w:val="20"/>
          <w:szCs w:val="24"/>
          <w:lang w:eastAsia="en-US"/>
        </w:rPr>
        <w:t>եր</w:t>
      </w:r>
      <w:r w:rsidRPr="00E6597C">
        <w:rPr>
          <w:rFonts w:ascii="GHEA Grapalat" w:hAnsi="GHEA Grapalat" w:cs="Sylfaen"/>
          <w:sz w:val="20"/>
          <w:szCs w:val="24"/>
          <w:lang w:val="ru-RU" w:eastAsia="en-US"/>
        </w:rPr>
        <w:t>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նշված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փաստաթղթերը</w:t>
      </w:r>
      <w:r w:rsidRPr="00E6597C">
        <w:rPr>
          <w:rFonts w:ascii="GHEA Grapalat" w:hAnsi="GHEA Grapalat" w:cs="Sylfaen"/>
          <w:sz w:val="20"/>
          <w:szCs w:val="24"/>
          <w:lang w:val="af-ZA" w:eastAsia="en-US"/>
        </w:rPr>
        <w:t xml:space="preserve"> մասնակիցը </w:t>
      </w:r>
      <w:r w:rsidRPr="00E6597C">
        <w:rPr>
          <w:rFonts w:ascii="GHEA Grapalat" w:hAnsi="GHEA Grapalat" w:cs="Sylfaen"/>
          <w:sz w:val="20"/>
          <w:szCs w:val="24"/>
          <w:lang w:eastAsia="en-US"/>
        </w:rPr>
        <w:t>սահմանված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ժամկետում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w:t>
      </w:r>
      <w:r w:rsidRPr="00E6597C">
        <w:rPr>
          <w:rFonts w:ascii="GHEA Grapalat" w:hAnsi="GHEA Grapalat" w:cs="Sylfaen"/>
          <w:sz w:val="20"/>
          <w:szCs w:val="24"/>
          <w:lang w:val="af-ZA" w:eastAsia="en-US"/>
        </w:rPr>
        <w:softHyphen/>
      </w:r>
      <w:r w:rsidRPr="00E6597C">
        <w:rPr>
          <w:rFonts w:ascii="GHEA Grapalat" w:hAnsi="GHEA Grapalat" w:cs="Sylfaen"/>
          <w:sz w:val="20"/>
          <w:szCs w:val="24"/>
          <w:lang w:val="ru-RU" w:eastAsia="en-US"/>
        </w:rPr>
        <w:t>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w:t>
      </w:r>
      <w:r w:rsidRPr="00E6597C">
        <w:rPr>
          <w:rFonts w:ascii="GHEA Grapalat" w:hAnsi="GHEA Grapalat" w:cs="Sylfaen"/>
          <w:sz w:val="20"/>
          <w:szCs w:val="24"/>
          <w:lang w:eastAsia="en-US"/>
        </w:rPr>
        <w:t>ն</w:t>
      </w:r>
      <w:r w:rsidRPr="00E6597C">
        <w:rPr>
          <w:rFonts w:ascii="GHEA Grapalat" w:hAnsi="GHEA Grapalat" w:cs="Sylfaen"/>
          <w:sz w:val="20"/>
          <w:szCs w:val="24"/>
          <w:lang w:val="ru-RU" w:eastAsia="en-US"/>
        </w:rPr>
        <w:t>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է</w:t>
      </w:r>
      <w:r w:rsidRPr="00E6597C">
        <w:rPr>
          <w:rFonts w:ascii="GHEA Grapalat" w:hAnsi="GHEA Grapalat" w:cs="Sylfaen"/>
          <w:sz w:val="20"/>
          <w:szCs w:val="24"/>
          <w:lang w:val="af-ZA" w:eastAsia="en-US"/>
        </w:rPr>
        <w:t xml:space="preserve"> վերջինիս՝ </w:t>
      </w:r>
      <w:r w:rsidRPr="00E6597C">
        <w:rPr>
          <w:rFonts w:ascii="GHEA Grapalat" w:hAnsi="GHEA Grapalat" w:cs="Sylfaen"/>
          <w:sz w:val="20"/>
          <w:szCs w:val="24"/>
          <w:lang w:val="ru-RU"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հրավերով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էլեկտրոնային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փոստին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ուղարկելու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միջոցով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պարտավոր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փաստաթղթերն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ստանալու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հաստատել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դրանց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ստանալու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հանգամանքը՝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սույն</w:t>
      </w:r>
      <w:r w:rsidRPr="00E6597C">
        <w:rPr>
          <w:rFonts w:ascii="GHEA Grapalat" w:hAnsi="GHEA Grapalat" w:cs="Sylfaen"/>
          <w:sz w:val="20"/>
          <w:szCs w:val="24"/>
          <w:lang w:val="hy-AM" w:eastAsia="en-US"/>
        </w:rPr>
        <w:t xml:space="preserve"> </w:t>
      </w:r>
      <w:r w:rsidRPr="00E6597C">
        <w:rPr>
          <w:rFonts w:ascii="GHEA Grapalat" w:hAnsi="GHEA Grapalat" w:cs="Sylfaen"/>
          <w:sz w:val="20"/>
          <w:szCs w:val="24"/>
          <w:lang w:val="ru-RU" w:eastAsia="en-US"/>
        </w:rPr>
        <w:t>հրավերում</w:t>
      </w:r>
      <w:r w:rsidRPr="00E6597C">
        <w:rPr>
          <w:rFonts w:ascii="GHEA Grapalat" w:hAnsi="GHEA Grapalat" w:cs="Sylfaen"/>
          <w:sz w:val="20"/>
          <w:szCs w:val="24"/>
          <w:lang w:val="hy-AM" w:eastAsia="en-US"/>
        </w:rPr>
        <w:t xml:space="preserve"> </w:t>
      </w:r>
      <w:r w:rsidRPr="00E6597C">
        <w:rPr>
          <w:rFonts w:ascii="GHEA Grapalat" w:hAnsi="GHEA Grapalat" w:cs="Sylfaen"/>
          <w:sz w:val="20"/>
          <w:szCs w:val="24"/>
          <w:lang w:val="ru-RU" w:eastAsia="en-US"/>
        </w:rPr>
        <w:t>նշված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էլեկտրոնային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փոստից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մասնակցի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էլեկտրոնային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փոստին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հավաստում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միջոցով</w:t>
      </w:r>
      <w:r w:rsidRPr="00E6597C">
        <w:rPr>
          <w:rFonts w:ascii="GHEA Grapalat" w:hAnsi="GHEA Grapalat" w:cs="Sylfaen"/>
          <w:sz w:val="20"/>
          <w:szCs w:val="24"/>
          <w:lang w:val="af-ZA" w:eastAsia="en-US"/>
        </w:rPr>
        <w:t>:</w:t>
      </w:r>
    </w:p>
    <w:p w:rsidR="00C66BF2" w:rsidRPr="00E6597C" w:rsidRDefault="00C66BF2" w:rsidP="00C66BF2">
      <w:pPr>
        <w:pStyle w:val="23"/>
        <w:spacing w:line="240" w:lineRule="auto"/>
        <w:ind w:firstLine="567"/>
        <w:rPr>
          <w:rFonts w:ascii="GHEA Grapalat" w:hAnsi="GHEA Grapalat" w:cs="Sylfaen"/>
          <w:szCs w:val="24"/>
        </w:rPr>
      </w:pPr>
      <w:r w:rsidRPr="00E6597C">
        <w:rPr>
          <w:rFonts w:ascii="GHEA Grapalat" w:hAnsi="GHEA Grapalat" w:cs="Sylfaen"/>
          <w:szCs w:val="24"/>
        </w:rPr>
        <w:t>8.</w:t>
      </w:r>
      <w:r>
        <w:rPr>
          <w:rFonts w:ascii="GHEA Grapalat" w:hAnsi="GHEA Grapalat" w:cs="Sylfaen"/>
          <w:szCs w:val="24"/>
        </w:rPr>
        <w:t xml:space="preserve">15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նրանց</w:t>
      </w:r>
      <w:r w:rsidRPr="00E6597C">
        <w:rPr>
          <w:rFonts w:ascii="GHEA Grapalat" w:hAnsi="GHEA Grapalat" w:cs="Sylfaen"/>
          <w:szCs w:val="24"/>
        </w:rPr>
        <w:t xml:space="preserve"> </w:t>
      </w:r>
      <w:r w:rsidRPr="00E6597C">
        <w:rPr>
          <w:rFonts w:ascii="GHEA Grapalat" w:hAnsi="GHEA Grapalat" w:cs="Sylfaen"/>
          <w:szCs w:val="24"/>
          <w:lang w:val="ru-RU"/>
        </w:rPr>
        <w:t>ներկայացուցիչները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ներկա</w:t>
      </w:r>
      <w:r w:rsidRPr="00E6597C">
        <w:rPr>
          <w:rFonts w:ascii="GHEA Grapalat" w:hAnsi="GHEA Grapalat" w:cs="Sylfaen"/>
          <w:szCs w:val="24"/>
        </w:rPr>
        <w:t xml:space="preserve"> լինել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նիստերին։</w:t>
      </w:r>
      <w:r w:rsidRPr="00E6597C">
        <w:rPr>
          <w:rFonts w:ascii="GHEA Grapalat" w:hAnsi="GHEA Grapalat" w:cs="Sylfaen"/>
          <w:szCs w:val="24"/>
        </w:rPr>
        <w:t xml:space="preserve"> </w:t>
      </w:r>
      <w:r w:rsidRPr="00E6597C">
        <w:rPr>
          <w:rFonts w:ascii="GHEA Grapalat" w:hAnsi="GHEA Grapalat" w:cs="Sylfaen"/>
          <w:szCs w:val="24"/>
          <w:lang w:val="ru-RU"/>
        </w:rPr>
        <w:t>Մասնակիցները</w:t>
      </w:r>
      <w:r w:rsidRPr="00E6597C">
        <w:rPr>
          <w:rFonts w:ascii="GHEA Grapalat" w:hAnsi="GHEA Grapalat" w:cs="Sylfaen"/>
          <w:szCs w:val="24"/>
        </w:rPr>
        <w:t xml:space="preserve"> կամ </w:t>
      </w:r>
      <w:r w:rsidRPr="00E6597C">
        <w:rPr>
          <w:rFonts w:ascii="GHEA Grapalat" w:hAnsi="GHEA Grapalat" w:cs="Sylfaen"/>
          <w:szCs w:val="24"/>
          <w:lang w:val="ru-RU"/>
        </w:rPr>
        <w:t>նրանց</w:t>
      </w:r>
      <w:r w:rsidRPr="00E6597C">
        <w:rPr>
          <w:rFonts w:ascii="GHEA Grapalat" w:hAnsi="GHEA Grapalat" w:cs="Sylfaen"/>
          <w:szCs w:val="24"/>
        </w:rPr>
        <w:t xml:space="preserve"> </w:t>
      </w:r>
      <w:r w:rsidRPr="00E6597C">
        <w:rPr>
          <w:rFonts w:ascii="GHEA Grapalat" w:hAnsi="GHEA Grapalat" w:cs="Sylfaen"/>
          <w:szCs w:val="24"/>
          <w:lang w:val="ru-RU"/>
        </w:rPr>
        <w:t>ներկայացուցիչները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պահանջել</w:t>
      </w:r>
      <w:r w:rsidRPr="00E6597C">
        <w:rPr>
          <w:rFonts w:ascii="GHEA Grapalat" w:hAnsi="GHEA Grapalat" w:cs="Sylfaen"/>
          <w:szCs w:val="24"/>
        </w:rPr>
        <w:t xml:space="preserve"> </w:t>
      </w:r>
      <w:r w:rsidRPr="00E6597C">
        <w:rPr>
          <w:rFonts w:ascii="GHEA Grapalat" w:hAnsi="GHEA Grapalat" w:cs="Sylfaen"/>
          <w:szCs w:val="24"/>
          <w:lang w:val="ru-RU"/>
        </w:rPr>
        <w:t>հանձնաժողովի</w:t>
      </w:r>
      <w:r w:rsidRPr="00E6597C">
        <w:rPr>
          <w:rFonts w:ascii="GHEA Grapalat" w:hAnsi="GHEA Grapalat" w:cs="Sylfaen"/>
          <w:szCs w:val="24"/>
        </w:rPr>
        <w:t xml:space="preserve"> </w:t>
      </w:r>
      <w:r w:rsidRPr="00E6597C">
        <w:rPr>
          <w:rFonts w:ascii="GHEA Grapalat" w:hAnsi="GHEA Grapalat" w:cs="Sylfaen"/>
          <w:szCs w:val="24"/>
          <w:lang w:val="ru-RU"/>
        </w:rPr>
        <w:t>նիստերի</w:t>
      </w:r>
      <w:r w:rsidRPr="00E6597C">
        <w:rPr>
          <w:rFonts w:ascii="GHEA Grapalat" w:hAnsi="GHEA Grapalat" w:cs="Sylfaen"/>
          <w:szCs w:val="24"/>
        </w:rPr>
        <w:t xml:space="preserve"> </w:t>
      </w:r>
      <w:r w:rsidRPr="00E6597C">
        <w:rPr>
          <w:rFonts w:ascii="GHEA Grapalat" w:hAnsi="GHEA Grapalat" w:cs="Sylfaen"/>
          <w:szCs w:val="24"/>
          <w:lang w:val="ru-RU"/>
        </w:rPr>
        <w:t>արձանագրությունների</w:t>
      </w:r>
      <w:r w:rsidRPr="00E6597C">
        <w:rPr>
          <w:rFonts w:ascii="GHEA Grapalat" w:hAnsi="GHEA Grapalat" w:cs="Sylfaen"/>
          <w:szCs w:val="24"/>
        </w:rPr>
        <w:t xml:space="preserve"> </w:t>
      </w:r>
      <w:r w:rsidRPr="00E6597C">
        <w:rPr>
          <w:rFonts w:ascii="GHEA Grapalat" w:hAnsi="GHEA Grapalat" w:cs="Sylfaen"/>
          <w:szCs w:val="24"/>
          <w:lang w:val="ru-RU"/>
        </w:rPr>
        <w:t>պատճենները</w:t>
      </w:r>
      <w:r w:rsidRPr="00E6597C">
        <w:rPr>
          <w:rFonts w:ascii="GHEA Grapalat" w:hAnsi="GHEA Grapalat" w:cs="Sylfaen"/>
          <w:szCs w:val="24"/>
        </w:rPr>
        <w:t xml:space="preserve">, </w:t>
      </w:r>
      <w:r w:rsidRPr="00E6597C">
        <w:rPr>
          <w:rFonts w:ascii="GHEA Grapalat" w:hAnsi="GHEA Grapalat" w:cs="Sylfaen"/>
          <w:szCs w:val="24"/>
          <w:lang w:val="ru-RU"/>
        </w:rPr>
        <w:t>որոնք</w:t>
      </w:r>
      <w:r w:rsidRPr="00E6597C">
        <w:rPr>
          <w:rFonts w:ascii="GHEA Grapalat" w:hAnsi="GHEA Grapalat" w:cs="Sylfaen"/>
          <w:szCs w:val="24"/>
        </w:rPr>
        <w:t xml:space="preserve"> </w:t>
      </w:r>
      <w:r w:rsidRPr="00E6597C">
        <w:rPr>
          <w:rFonts w:ascii="GHEA Grapalat" w:hAnsi="GHEA Grapalat" w:cs="Sylfaen"/>
          <w:szCs w:val="24"/>
          <w:lang w:val="ru-RU"/>
        </w:rPr>
        <w:t>տրամադրվում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մեկ</w:t>
      </w:r>
      <w:r w:rsidRPr="00E6597C">
        <w:rPr>
          <w:rFonts w:ascii="GHEA Grapalat" w:hAnsi="GHEA Grapalat" w:cs="Sylfaen"/>
          <w:szCs w:val="24"/>
        </w:rPr>
        <w:t xml:space="preserve"> </w:t>
      </w:r>
      <w:r w:rsidRPr="00E6597C">
        <w:rPr>
          <w:rFonts w:ascii="GHEA Grapalat" w:hAnsi="GHEA Grapalat" w:cs="Sylfaen"/>
          <w:szCs w:val="24"/>
          <w:lang w:val="ru-RU"/>
        </w:rPr>
        <w:t>օրացուցային</w:t>
      </w:r>
      <w:r w:rsidRPr="00E6597C">
        <w:rPr>
          <w:rFonts w:ascii="GHEA Grapalat" w:hAnsi="GHEA Grapalat" w:cs="Sylfaen"/>
          <w:szCs w:val="24"/>
        </w:rPr>
        <w:t xml:space="preserve"> </w:t>
      </w:r>
      <w:r w:rsidRPr="00E6597C">
        <w:rPr>
          <w:rFonts w:ascii="GHEA Grapalat" w:hAnsi="GHEA Grapalat" w:cs="Sylfaen"/>
          <w:szCs w:val="24"/>
          <w:lang w:val="ru-RU"/>
        </w:rPr>
        <w:t>օրվա</w:t>
      </w:r>
      <w:r w:rsidRPr="00E6597C">
        <w:rPr>
          <w:rFonts w:ascii="GHEA Grapalat" w:hAnsi="GHEA Grapalat" w:cs="Sylfaen"/>
          <w:szCs w:val="24"/>
        </w:rPr>
        <w:t xml:space="preserve"> </w:t>
      </w:r>
      <w:r w:rsidRPr="00E6597C">
        <w:rPr>
          <w:rFonts w:ascii="GHEA Grapalat" w:hAnsi="GHEA Grapalat" w:cs="Sylfaen"/>
          <w:szCs w:val="24"/>
          <w:lang w:val="ru-RU"/>
        </w:rPr>
        <w:t>ընթացքում։</w:t>
      </w:r>
    </w:p>
    <w:p w:rsidR="00C66BF2" w:rsidRPr="00E6597C" w:rsidRDefault="00C66BF2" w:rsidP="00C66BF2">
      <w:pPr>
        <w:ind w:firstLine="567"/>
        <w:jc w:val="both"/>
        <w:rPr>
          <w:rFonts w:ascii="GHEA Grapalat" w:hAnsi="GHEA Grapalat" w:cs="Sylfaen"/>
          <w:sz w:val="20"/>
          <w:lang w:val="af-ZA"/>
        </w:rPr>
      </w:pPr>
      <w:r w:rsidRPr="00E6597C">
        <w:rPr>
          <w:rFonts w:ascii="GHEA Grapalat" w:hAnsi="GHEA Grapalat" w:cs="Sylfaen"/>
          <w:sz w:val="20"/>
          <w:lang w:val="af-ZA"/>
        </w:rPr>
        <w:t>8.</w:t>
      </w:r>
      <w:r>
        <w:rPr>
          <w:rFonts w:ascii="GHEA Grapalat" w:hAnsi="GHEA Grapalat" w:cs="Sylfaen"/>
          <w:sz w:val="20"/>
          <w:lang w:val="af-ZA"/>
        </w:rPr>
        <w:t>16</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պատվիրատուի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ծանուցումներն</w:t>
      </w:r>
      <w:r w:rsidRPr="00E6597C">
        <w:rPr>
          <w:rFonts w:ascii="GHEA Grapalat" w:hAnsi="GHEA Grapalat" w:cs="Sylfaen"/>
          <w:sz w:val="20"/>
          <w:lang w:val="af-ZA"/>
        </w:rPr>
        <w:t xml:space="preserve"> </w:t>
      </w:r>
      <w:r w:rsidRPr="00E6597C">
        <w:rPr>
          <w:rFonts w:ascii="GHEA Grapalat" w:hAnsi="GHEA Grapalat" w:cs="Sylfaen"/>
          <w:sz w:val="20"/>
          <w:lang w:val="ru-RU"/>
        </w:rPr>
        <w:t>ուղարկվում</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հայտում նշված էլեկտրոնային փոստին ուղարկելու միջոցով, </w:t>
      </w:r>
      <w:r w:rsidRPr="00E6597C">
        <w:rPr>
          <w:rFonts w:ascii="GHEA Grapalat" w:hAnsi="GHEA Grapalat" w:cs="Sylfaen"/>
          <w:sz w:val="20"/>
          <w:lang w:val="ru-RU"/>
        </w:rPr>
        <w:t>իսկ</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իր</w:t>
      </w:r>
      <w:r w:rsidRPr="00E6597C">
        <w:rPr>
          <w:rFonts w:ascii="GHEA Grapalat" w:hAnsi="GHEA Grapalat" w:cs="Sylfaen"/>
          <w:sz w:val="20"/>
          <w:lang w:val="af-ZA"/>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նշված</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փոստից</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հրավերում</w:t>
      </w:r>
      <w:r w:rsidRPr="00E6597C">
        <w:rPr>
          <w:rFonts w:ascii="GHEA Grapalat" w:hAnsi="GHEA Grapalat" w:cs="Sylfaen"/>
          <w:sz w:val="20"/>
          <w:lang w:val="af-ZA"/>
        </w:rPr>
        <w:t xml:space="preserve"> </w:t>
      </w:r>
      <w:r w:rsidRPr="00E6597C">
        <w:rPr>
          <w:rFonts w:ascii="GHEA Grapalat" w:hAnsi="GHEA Grapalat" w:cs="Sylfaen"/>
          <w:sz w:val="20"/>
          <w:lang w:val="ru-RU"/>
        </w:rPr>
        <w:t>նշված</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քարտուղարի</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փոստին</w:t>
      </w:r>
      <w:r w:rsidRPr="00E6597C">
        <w:rPr>
          <w:rFonts w:ascii="GHEA Grapalat" w:hAnsi="GHEA Grapalat" w:cs="Sylfaen"/>
          <w:sz w:val="20"/>
          <w:lang w:val="af-ZA"/>
        </w:rPr>
        <w:t xml:space="preserve"> </w:t>
      </w:r>
      <w:r w:rsidRPr="00E6597C">
        <w:rPr>
          <w:rFonts w:ascii="GHEA Grapalat" w:hAnsi="GHEA Grapalat"/>
          <w:sz w:val="20"/>
          <w:szCs w:val="20"/>
          <w:lang w:val="af-ZA" w:eastAsia="x-none"/>
        </w:rPr>
        <w:t>ուղարկվելու միջոցով:</w:t>
      </w:r>
    </w:p>
    <w:p w:rsidR="00C66BF2" w:rsidRPr="00E6597C" w:rsidRDefault="00C66BF2" w:rsidP="00C66BF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lastRenderedPageBreak/>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C66BF2" w:rsidRPr="00E6597C" w:rsidRDefault="00C66BF2" w:rsidP="00C66BF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8.1</w:t>
      </w:r>
      <w:r>
        <w:rPr>
          <w:rFonts w:ascii="GHEA Grapalat" w:hAnsi="GHEA Grapalat"/>
          <w:sz w:val="20"/>
          <w:szCs w:val="20"/>
          <w:lang w:val="af-ZA" w:eastAsia="x-none"/>
        </w:rPr>
        <w:t>8</w:t>
      </w:r>
      <w:r w:rsidRPr="00E6597C">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E6597C">
        <w:rPr>
          <w:rFonts w:ascii="GHEA Grapalat" w:hAnsi="GHEA Grapalat"/>
          <w:sz w:val="20"/>
          <w:szCs w:val="20"/>
          <w:lang w:val="hy-AM" w:eastAsia="x-none"/>
        </w:rPr>
        <w:t>հրավերի 1-ին մասի 8.1</w:t>
      </w:r>
      <w:r w:rsidRPr="004605D7">
        <w:rPr>
          <w:rFonts w:ascii="GHEA Grapalat" w:hAnsi="GHEA Grapalat"/>
          <w:sz w:val="20"/>
          <w:szCs w:val="20"/>
          <w:lang w:val="hy-AM" w:eastAsia="x-none"/>
        </w:rPr>
        <w:t>2</w:t>
      </w:r>
      <w:r w:rsidRPr="00E6597C">
        <w:rPr>
          <w:rFonts w:ascii="GHEA Grapalat" w:hAnsi="GHEA Grapalat"/>
          <w:sz w:val="20"/>
          <w:szCs w:val="20"/>
          <w:lang w:val="hy-AM" w:eastAsia="x-none"/>
        </w:rPr>
        <w:t>-ից 8.</w:t>
      </w:r>
      <w:r w:rsidRPr="004605D7">
        <w:rPr>
          <w:rFonts w:ascii="GHEA Grapalat" w:hAnsi="GHEA Grapalat"/>
          <w:sz w:val="20"/>
          <w:szCs w:val="20"/>
          <w:lang w:val="hy-AM" w:eastAsia="x-none"/>
        </w:rPr>
        <w:t>19</w:t>
      </w:r>
      <w:r w:rsidRPr="00E6597C">
        <w:rPr>
          <w:rFonts w:ascii="GHEA Grapalat" w:hAnsi="GHEA Grapalat"/>
          <w:sz w:val="20"/>
          <w:szCs w:val="20"/>
          <w:lang w:val="hy-AM" w:eastAsia="x-none"/>
        </w:rPr>
        <w:t>-րդ կետերով սահմանված ընթացակարգ</w:t>
      </w:r>
      <w:r w:rsidRPr="004605D7">
        <w:rPr>
          <w:rFonts w:ascii="GHEA Grapalat" w:hAnsi="GHEA Grapalat"/>
          <w:sz w:val="20"/>
          <w:szCs w:val="20"/>
          <w:lang w:val="hy-AM" w:eastAsia="x-none"/>
        </w:rPr>
        <w:t>ի կիրառմամբ</w:t>
      </w:r>
      <w:r w:rsidRPr="00E6597C">
        <w:rPr>
          <w:rFonts w:ascii="GHEA Grapalat" w:hAnsi="GHEA Grapalat"/>
          <w:sz w:val="20"/>
          <w:szCs w:val="20"/>
          <w:lang w:val="af-ZA" w:eastAsia="x-none"/>
        </w:rPr>
        <w:t>:</w:t>
      </w:r>
    </w:p>
    <w:p w:rsidR="00C66BF2" w:rsidRPr="00E6597C" w:rsidRDefault="00C66BF2" w:rsidP="00C66BF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Pr="00E6597C">
        <w:rPr>
          <w:rFonts w:ascii="GHEA Grapalat" w:hAnsi="GHEA Grapalat" w:cs="Sylfaen"/>
          <w:szCs w:val="24"/>
          <w:lang w:val="hy-AM"/>
        </w:rPr>
        <w:t>.</w:t>
      </w:r>
      <w:r w:rsidRPr="004605D7">
        <w:rPr>
          <w:rFonts w:ascii="GHEA Grapalat" w:hAnsi="GHEA Grapalat" w:cs="Sylfaen"/>
          <w:szCs w:val="24"/>
        </w:rPr>
        <w:t xml:space="preserve">19 </w:t>
      </w:r>
      <w:r w:rsidRPr="00E6597C">
        <w:rPr>
          <w:rFonts w:ascii="GHEA Grapalat" w:hAnsi="GHEA Grapalat" w:cs="Sylfaen"/>
          <w:szCs w:val="24"/>
          <w:lang w:val="ru-RU"/>
        </w:rPr>
        <w:t>Մասնակից</w:t>
      </w:r>
      <w:r w:rsidRPr="00E6597C">
        <w:rPr>
          <w:rFonts w:ascii="GHEA Grapalat" w:hAnsi="GHEA Grapalat" w:cs="Sylfaen"/>
          <w:szCs w:val="24"/>
          <w:lang w:val="en-US"/>
        </w:rPr>
        <w:t>ն</w:t>
      </w:r>
      <w:r w:rsidRPr="00E6597C">
        <w:rPr>
          <w:rFonts w:ascii="GHEA Grapalat" w:hAnsi="GHEA Grapalat" w:cs="Sylfaen"/>
          <w:szCs w:val="24"/>
        </w:rPr>
        <w:t xml:space="preserve"> </w:t>
      </w:r>
      <w:r w:rsidRPr="00E6597C">
        <w:rPr>
          <w:rFonts w:ascii="GHEA Grapalat" w:hAnsi="GHEA Grapalat" w:cs="Sylfaen"/>
          <w:szCs w:val="24"/>
          <w:lang w:val="ru-RU"/>
        </w:rPr>
        <w:t>իրեն</w:t>
      </w:r>
      <w:r w:rsidRPr="00E6597C">
        <w:rPr>
          <w:rFonts w:ascii="GHEA Grapalat" w:hAnsi="GHEA Grapalat" w:cs="Sylfaen"/>
          <w:szCs w:val="24"/>
        </w:rPr>
        <w:t xml:space="preserve"> </w:t>
      </w:r>
      <w:r w:rsidRPr="00E6597C">
        <w:rPr>
          <w:rFonts w:ascii="GHEA Grapalat" w:hAnsi="GHEA Grapalat" w:cs="Sylfaen"/>
          <w:szCs w:val="24"/>
          <w:lang w:val="ru-RU"/>
        </w:rPr>
        <w:t>ներկայացված</w:t>
      </w:r>
      <w:r w:rsidRPr="00E6597C">
        <w:rPr>
          <w:rFonts w:ascii="GHEA Grapalat" w:hAnsi="GHEA Grapalat" w:cs="Sylfaen"/>
          <w:szCs w:val="24"/>
        </w:rPr>
        <w:t xml:space="preserve"> </w:t>
      </w:r>
      <w:r w:rsidRPr="00E6597C">
        <w:rPr>
          <w:rFonts w:ascii="GHEA Grapalat" w:hAnsi="GHEA Grapalat" w:cs="Sylfaen"/>
          <w:szCs w:val="24"/>
          <w:lang w:val="ru-RU"/>
        </w:rPr>
        <w:t>պահանջների</w:t>
      </w:r>
      <w:r w:rsidRPr="00E6597C">
        <w:rPr>
          <w:rFonts w:ascii="GHEA Grapalat" w:hAnsi="GHEA Grapalat" w:cs="Sylfaen"/>
          <w:szCs w:val="24"/>
        </w:rPr>
        <w:t xml:space="preserve"> </w:t>
      </w:r>
      <w:r w:rsidRPr="00E6597C">
        <w:rPr>
          <w:rFonts w:ascii="GHEA Grapalat" w:hAnsi="GHEA Grapalat" w:cs="Sylfaen"/>
          <w:szCs w:val="24"/>
          <w:lang w:val="ru-RU"/>
        </w:rPr>
        <w:t>համապատասխանության</w:t>
      </w:r>
      <w:r w:rsidRPr="00E6597C">
        <w:rPr>
          <w:rFonts w:ascii="GHEA Grapalat" w:hAnsi="GHEA Grapalat" w:cs="Sylfaen"/>
          <w:szCs w:val="24"/>
        </w:rPr>
        <w:t xml:space="preserve"> </w:t>
      </w:r>
      <w:r w:rsidRPr="00E6597C">
        <w:rPr>
          <w:rFonts w:ascii="GHEA Grapalat" w:hAnsi="GHEA Grapalat" w:cs="Sylfaen"/>
          <w:szCs w:val="24"/>
          <w:lang w:val="ru-RU"/>
        </w:rPr>
        <w:t>հիմնավորման</w:t>
      </w:r>
      <w:r w:rsidRPr="00E6597C">
        <w:rPr>
          <w:rFonts w:ascii="GHEA Grapalat" w:hAnsi="GHEA Grapalat" w:cs="Sylfaen"/>
          <w:szCs w:val="24"/>
        </w:rPr>
        <w:t xml:space="preserve"> </w:t>
      </w:r>
      <w:r w:rsidRPr="00E6597C">
        <w:rPr>
          <w:rFonts w:ascii="GHEA Grapalat" w:hAnsi="GHEA Grapalat" w:cs="Sylfaen"/>
          <w:szCs w:val="24"/>
          <w:lang w:val="ru-RU"/>
        </w:rPr>
        <w:t>նպատակով</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ներկայացնել</w:t>
      </w:r>
      <w:r w:rsidRPr="00E6597C">
        <w:rPr>
          <w:rFonts w:ascii="GHEA Grapalat" w:hAnsi="GHEA Grapalat" w:cs="Sylfaen"/>
          <w:szCs w:val="24"/>
        </w:rPr>
        <w:t xml:space="preserve"> </w:t>
      </w:r>
      <w:r w:rsidRPr="00E6597C">
        <w:rPr>
          <w:rFonts w:ascii="GHEA Grapalat" w:hAnsi="GHEA Grapalat" w:cs="Sylfaen"/>
          <w:szCs w:val="24"/>
          <w:lang w:val="ru-RU"/>
        </w:rPr>
        <w:t>լրացուցիչ</w:t>
      </w:r>
      <w:r w:rsidRPr="00E6597C">
        <w:rPr>
          <w:rFonts w:ascii="GHEA Grapalat" w:hAnsi="GHEA Grapalat" w:cs="Sylfaen"/>
          <w:szCs w:val="24"/>
        </w:rPr>
        <w:t xml:space="preserve"> </w:t>
      </w:r>
      <w:r w:rsidRPr="00E6597C">
        <w:rPr>
          <w:rFonts w:ascii="GHEA Grapalat" w:hAnsi="GHEA Grapalat" w:cs="Sylfaen"/>
          <w:szCs w:val="24"/>
          <w:lang w:val="ru-RU"/>
        </w:rPr>
        <w:t>այլ</w:t>
      </w:r>
      <w:r w:rsidRPr="00E6597C">
        <w:rPr>
          <w:rFonts w:ascii="GHEA Grapalat" w:hAnsi="GHEA Grapalat" w:cs="Sylfaen"/>
          <w:szCs w:val="24"/>
        </w:rPr>
        <w:t xml:space="preserve"> </w:t>
      </w:r>
      <w:r w:rsidRPr="00E6597C">
        <w:rPr>
          <w:rFonts w:ascii="GHEA Grapalat" w:hAnsi="GHEA Grapalat" w:cs="Sylfaen"/>
          <w:szCs w:val="24"/>
          <w:lang w:val="ru-RU"/>
        </w:rPr>
        <w:t>փաստաթղթեր</w:t>
      </w:r>
      <w:r w:rsidRPr="00E6597C">
        <w:rPr>
          <w:rFonts w:ascii="GHEA Grapalat" w:hAnsi="GHEA Grapalat" w:cs="Sylfaen"/>
          <w:szCs w:val="24"/>
        </w:rPr>
        <w:t xml:space="preserve">, </w:t>
      </w:r>
      <w:r w:rsidRPr="00E6597C">
        <w:rPr>
          <w:rFonts w:ascii="GHEA Grapalat" w:hAnsi="GHEA Grapalat" w:cs="Sylfaen"/>
          <w:szCs w:val="24"/>
          <w:lang w:val="ru-RU"/>
        </w:rPr>
        <w:t>տեղեկություններ</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նյութեր։</w:t>
      </w:r>
    </w:p>
    <w:p w:rsidR="00C66BF2" w:rsidRPr="00E6597C" w:rsidRDefault="00C66BF2" w:rsidP="00C66BF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Pr="00E6597C">
        <w:rPr>
          <w:rFonts w:ascii="GHEA Grapalat" w:hAnsi="GHEA Grapalat" w:cs="Sylfaen"/>
          <w:szCs w:val="24"/>
          <w:lang w:val="ru-RU"/>
        </w:rPr>
        <w:t>անձնաժողովը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է</w:t>
      </w:r>
      <w:r w:rsidRPr="00E6597C">
        <w:rPr>
          <w:rFonts w:ascii="GHEA Grapalat" w:hAnsi="GHEA Grapalat" w:cs="Sylfaen"/>
          <w:szCs w:val="24"/>
        </w:rPr>
        <w:t xml:space="preserve"> </w:t>
      </w:r>
      <w:r w:rsidRPr="00E6597C">
        <w:rPr>
          <w:rFonts w:ascii="GHEA Grapalat" w:hAnsi="GHEA Grapalat" w:cs="Sylfaen"/>
          <w:szCs w:val="24"/>
          <w:lang w:val="ru-RU"/>
        </w:rPr>
        <w:t>ստուգել</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տվյալների</w:t>
      </w:r>
      <w:r w:rsidRPr="00E6597C">
        <w:rPr>
          <w:rFonts w:ascii="GHEA Grapalat" w:hAnsi="GHEA Grapalat" w:cs="Sylfaen"/>
          <w:szCs w:val="24"/>
        </w:rPr>
        <w:t xml:space="preserve"> </w:t>
      </w:r>
      <w:r w:rsidRPr="00E6597C">
        <w:rPr>
          <w:rFonts w:ascii="GHEA Grapalat" w:hAnsi="GHEA Grapalat" w:cs="Sylfaen"/>
          <w:szCs w:val="24"/>
          <w:lang w:val="ru-RU"/>
        </w:rPr>
        <w:t>իսկությունը</w:t>
      </w:r>
      <w:r w:rsidRPr="00E6597C">
        <w:rPr>
          <w:rFonts w:ascii="GHEA Grapalat" w:hAnsi="GHEA Grapalat" w:cs="Sylfaen"/>
          <w:szCs w:val="24"/>
        </w:rPr>
        <w:t xml:space="preserve">` </w:t>
      </w:r>
      <w:r w:rsidRPr="00E6597C">
        <w:rPr>
          <w:rFonts w:ascii="GHEA Grapalat" w:hAnsi="GHEA Grapalat" w:cs="Sylfaen"/>
          <w:szCs w:val="24"/>
          <w:lang w:val="ru-RU"/>
        </w:rPr>
        <w:t>օգտագործելով</w:t>
      </w:r>
      <w:r w:rsidRPr="00E6597C">
        <w:rPr>
          <w:rFonts w:ascii="GHEA Grapalat" w:hAnsi="GHEA Grapalat" w:cs="Sylfaen"/>
          <w:szCs w:val="24"/>
        </w:rPr>
        <w:t xml:space="preserve"> </w:t>
      </w:r>
      <w:r w:rsidRPr="00E6597C">
        <w:rPr>
          <w:rFonts w:ascii="GHEA Grapalat" w:hAnsi="GHEA Grapalat" w:cs="Sylfaen"/>
          <w:szCs w:val="24"/>
          <w:lang w:val="ru-RU"/>
        </w:rPr>
        <w:t>պաշտոնական</w:t>
      </w:r>
      <w:r w:rsidRPr="00E6597C">
        <w:rPr>
          <w:rFonts w:ascii="GHEA Grapalat" w:hAnsi="GHEA Grapalat" w:cs="Sylfaen"/>
          <w:szCs w:val="24"/>
        </w:rPr>
        <w:t xml:space="preserve"> </w:t>
      </w:r>
      <w:r w:rsidRPr="00E6597C">
        <w:rPr>
          <w:rFonts w:ascii="GHEA Grapalat" w:hAnsi="GHEA Grapalat" w:cs="Sylfaen"/>
          <w:szCs w:val="24"/>
          <w:lang w:val="ru-RU"/>
        </w:rPr>
        <w:t>աղբյուրներից</w:t>
      </w:r>
      <w:r w:rsidRPr="00E6597C">
        <w:rPr>
          <w:rFonts w:ascii="GHEA Grapalat" w:hAnsi="GHEA Grapalat" w:cs="Sylfaen"/>
          <w:szCs w:val="24"/>
        </w:rPr>
        <w:t xml:space="preserve"> </w:t>
      </w:r>
      <w:r w:rsidRPr="00E6597C">
        <w:rPr>
          <w:rFonts w:ascii="GHEA Grapalat" w:hAnsi="GHEA Grapalat" w:cs="Sylfaen"/>
          <w:szCs w:val="24"/>
          <w:lang w:val="ru-RU"/>
        </w:rPr>
        <w:t>ստացված</w:t>
      </w:r>
      <w:r w:rsidRPr="00E6597C">
        <w:rPr>
          <w:rFonts w:ascii="GHEA Grapalat" w:hAnsi="GHEA Grapalat" w:cs="Sylfaen"/>
          <w:szCs w:val="24"/>
        </w:rPr>
        <w:t xml:space="preserve"> </w:t>
      </w:r>
      <w:r w:rsidRPr="00E6597C">
        <w:rPr>
          <w:rFonts w:ascii="GHEA Grapalat" w:hAnsi="GHEA Grapalat" w:cs="Sylfaen"/>
          <w:szCs w:val="24"/>
          <w:lang w:val="ru-RU"/>
        </w:rPr>
        <w:t>տվյալներ</w:t>
      </w:r>
      <w:r w:rsidRPr="00E6597C">
        <w:rPr>
          <w:rFonts w:ascii="GHEA Grapalat" w:hAnsi="GHEA Grapalat" w:cs="Sylfaen"/>
          <w:szCs w:val="24"/>
        </w:rPr>
        <w:t xml:space="preserve"> </w:t>
      </w:r>
      <w:r w:rsidRPr="00E6597C">
        <w:rPr>
          <w:rFonts w:ascii="GHEA Grapalat" w:hAnsi="GHEA Grapalat" w:cs="Sylfaen"/>
          <w:szCs w:val="24"/>
          <w:lang w:val="ru-RU"/>
        </w:rPr>
        <w:t>կամ</w:t>
      </w:r>
      <w:r w:rsidRPr="00E6597C">
        <w:rPr>
          <w:rFonts w:ascii="GHEA Grapalat" w:hAnsi="GHEA Grapalat" w:cs="Sylfaen"/>
          <w:szCs w:val="24"/>
        </w:rPr>
        <w:t xml:space="preserve"> </w:t>
      </w:r>
      <w:r w:rsidRPr="00E6597C">
        <w:rPr>
          <w:rFonts w:ascii="GHEA Grapalat" w:hAnsi="GHEA Grapalat" w:cs="Sylfaen"/>
          <w:szCs w:val="24"/>
          <w:lang w:val="ru-RU"/>
        </w:rPr>
        <w:t>դրա</w:t>
      </w:r>
      <w:r w:rsidRPr="00E6597C">
        <w:rPr>
          <w:rFonts w:ascii="GHEA Grapalat" w:hAnsi="GHEA Grapalat" w:cs="Sylfaen"/>
          <w:szCs w:val="24"/>
        </w:rPr>
        <w:t xml:space="preserve"> </w:t>
      </w:r>
      <w:r w:rsidRPr="00E6597C">
        <w:rPr>
          <w:rFonts w:ascii="GHEA Grapalat" w:hAnsi="GHEA Grapalat" w:cs="Sylfaen"/>
          <w:szCs w:val="24"/>
          <w:lang w:val="ru-RU"/>
        </w:rPr>
        <w:t>մասին</w:t>
      </w:r>
      <w:r w:rsidRPr="00E6597C">
        <w:rPr>
          <w:rFonts w:ascii="GHEA Grapalat" w:hAnsi="GHEA Grapalat" w:cs="Sylfaen"/>
          <w:szCs w:val="24"/>
        </w:rPr>
        <w:t xml:space="preserve"> </w:t>
      </w:r>
      <w:r w:rsidRPr="00E6597C">
        <w:rPr>
          <w:rFonts w:ascii="GHEA Grapalat" w:hAnsi="GHEA Grapalat" w:cs="Sylfaen"/>
          <w:szCs w:val="24"/>
          <w:lang w:val="ru-RU"/>
        </w:rPr>
        <w:t>ստանալով</w:t>
      </w:r>
      <w:r w:rsidRPr="00E6597C">
        <w:rPr>
          <w:rFonts w:ascii="GHEA Grapalat" w:hAnsi="GHEA Grapalat" w:cs="Sylfaen"/>
          <w:szCs w:val="24"/>
        </w:rPr>
        <w:t xml:space="preserve"> </w:t>
      </w:r>
      <w:r w:rsidRPr="00E6597C">
        <w:rPr>
          <w:rFonts w:ascii="GHEA Grapalat" w:hAnsi="GHEA Grapalat" w:cs="Sylfaen"/>
          <w:szCs w:val="24"/>
          <w:lang w:val="ru-RU"/>
        </w:rPr>
        <w:t>իրավասու</w:t>
      </w:r>
      <w:r w:rsidRPr="00E6597C">
        <w:rPr>
          <w:rFonts w:ascii="GHEA Grapalat" w:hAnsi="GHEA Grapalat" w:cs="Sylfaen"/>
          <w:szCs w:val="24"/>
        </w:rPr>
        <w:t xml:space="preserve"> </w:t>
      </w:r>
      <w:r w:rsidRPr="00E6597C">
        <w:rPr>
          <w:rFonts w:ascii="GHEA Grapalat" w:hAnsi="GHEA Grapalat" w:cs="Sylfaen"/>
          <w:szCs w:val="24"/>
          <w:lang w:val="ru-RU"/>
        </w:rPr>
        <w:t>մարմինների</w:t>
      </w:r>
      <w:r w:rsidRPr="00E6597C">
        <w:rPr>
          <w:rFonts w:ascii="GHEA Grapalat" w:hAnsi="GHEA Grapalat" w:cs="Sylfaen"/>
          <w:szCs w:val="24"/>
        </w:rPr>
        <w:t xml:space="preserve"> </w:t>
      </w:r>
      <w:r w:rsidRPr="00E6597C">
        <w:rPr>
          <w:rFonts w:ascii="GHEA Grapalat" w:hAnsi="GHEA Grapalat" w:cs="Sylfaen"/>
          <w:szCs w:val="24"/>
          <w:lang w:val="ru-RU"/>
        </w:rPr>
        <w:t>գրավոր</w:t>
      </w:r>
      <w:r w:rsidRPr="00E6597C">
        <w:rPr>
          <w:rFonts w:ascii="GHEA Grapalat" w:hAnsi="GHEA Grapalat" w:cs="Sylfaen"/>
          <w:szCs w:val="24"/>
        </w:rPr>
        <w:t xml:space="preserve"> </w:t>
      </w:r>
      <w:r w:rsidRPr="00E6597C">
        <w:rPr>
          <w:rFonts w:ascii="GHEA Grapalat" w:hAnsi="GHEA Grapalat" w:cs="Sylfaen"/>
          <w:szCs w:val="24"/>
          <w:lang w:val="ru-RU"/>
        </w:rPr>
        <w:t>եզրակացությունը</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հարցում</w:t>
      </w:r>
      <w:r w:rsidRPr="00E6597C">
        <w:rPr>
          <w:rFonts w:ascii="GHEA Grapalat" w:hAnsi="GHEA Grapalat" w:cs="Sylfaen"/>
          <w:szCs w:val="24"/>
        </w:rPr>
        <w:t xml:space="preserve"> </w:t>
      </w:r>
      <w:r w:rsidRPr="00E6597C">
        <w:rPr>
          <w:rFonts w:ascii="GHEA Grapalat" w:hAnsi="GHEA Grapalat" w:cs="Sylfaen"/>
          <w:szCs w:val="24"/>
          <w:lang w:val="ru-RU"/>
        </w:rPr>
        <w:t>ուղարկվելու</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 xml:space="preserve"> </w:t>
      </w:r>
      <w:r w:rsidRPr="00E6597C">
        <w:rPr>
          <w:rFonts w:ascii="GHEA Grapalat" w:hAnsi="GHEA Grapalat" w:cs="Sylfaen"/>
          <w:szCs w:val="24"/>
          <w:lang w:val="ru-RU"/>
        </w:rPr>
        <w:t>համապատասխան</w:t>
      </w:r>
      <w:r w:rsidRPr="00E6597C">
        <w:rPr>
          <w:rFonts w:ascii="GHEA Grapalat" w:hAnsi="GHEA Grapalat" w:cs="Sylfaen"/>
          <w:szCs w:val="24"/>
        </w:rPr>
        <w:t xml:space="preserve"> </w:t>
      </w:r>
      <w:r w:rsidRPr="00E6597C">
        <w:rPr>
          <w:rFonts w:ascii="GHEA Grapalat" w:hAnsi="GHEA Grapalat" w:cs="Sylfaen"/>
          <w:szCs w:val="24"/>
          <w:lang w:val="ru-RU"/>
        </w:rPr>
        <w:t>պետական</w:t>
      </w:r>
      <w:r w:rsidRPr="00E6597C">
        <w:rPr>
          <w:rFonts w:ascii="GHEA Grapalat" w:hAnsi="GHEA Grapalat" w:cs="Sylfaen"/>
          <w:szCs w:val="24"/>
        </w:rPr>
        <w:t xml:space="preserve"> </w:t>
      </w:r>
      <w:r w:rsidRPr="00E6597C">
        <w:rPr>
          <w:rFonts w:ascii="GHEA Grapalat" w:hAnsi="GHEA Grapalat" w:cs="Sylfaen"/>
          <w:szCs w:val="24"/>
          <w:lang w:val="ru-RU"/>
        </w:rPr>
        <w:t>և</w:t>
      </w:r>
      <w:r w:rsidRPr="00E6597C">
        <w:rPr>
          <w:rFonts w:ascii="GHEA Grapalat" w:hAnsi="GHEA Grapalat" w:cs="Sylfaen"/>
          <w:szCs w:val="24"/>
        </w:rPr>
        <w:t xml:space="preserve"> </w:t>
      </w:r>
      <w:r w:rsidRPr="00E6597C">
        <w:rPr>
          <w:rFonts w:ascii="GHEA Grapalat" w:hAnsi="GHEA Grapalat" w:cs="Sylfaen"/>
          <w:szCs w:val="24"/>
          <w:lang w:val="ru-RU"/>
        </w:rPr>
        <w:t>տեղական</w:t>
      </w:r>
      <w:r w:rsidRPr="00E6597C">
        <w:rPr>
          <w:rFonts w:ascii="GHEA Grapalat" w:hAnsi="GHEA Grapalat" w:cs="Sylfaen"/>
          <w:szCs w:val="24"/>
        </w:rPr>
        <w:t xml:space="preserve"> </w:t>
      </w:r>
      <w:r w:rsidRPr="00E6597C">
        <w:rPr>
          <w:rFonts w:ascii="GHEA Grapalat" w:hAnsi="GHEA Grapalat" w:cs="Sylfaen"/>
          <w:szCs w:val="24"/>
          <w:lang w:val="ru-RU"/>
        </w:rPr>
        <w:t>ինքնակառավարման</w:t>
      </w:r>
      <w:r w:rsidRPr="00E6597C">
        <w:rPr>
          <w:rFonts w:ascii="GHEA Grapalat" w:hAnsi="GHEA Grapalat" w:cs="Sylfaen"/>
          <w:szCs w:val="24"/>
        </w:rPr>
        <w:t xml:space="preserve"> </w:t>
      </w:r>
      <w:r w:rsidRPr="00E6597C">
        <w:rPr>
          <w:rFonts w:ascii="GHEA Grapalat" w:hAnsi="GHEA Grapalat" w:cs="Sylfaen"/>
          <w:szCs w:val="24"/>
          <w:lang w:val="ru-RU"/>
        </w:rPr>
        <w:t>մարմինները</w:t>
      </w:r>
      <w:r w:rsidRPr="00E6597C">
        <w:rPr>
          <w:rFonts w:ascii="GHEA Grapalat" w:hAnsi="GHEA Grapalat" w:cs="Sylfaen"/>
          <w:szCs w:val="24"/>
        </w:rPr>
        <w:t xml:space="preserve"> </w:t>
      </w:r>
      <w:r w:rsidRPr="00E6597C">
        <w:rPr>
          <w:rFonts w:ascii="GHEA Grapalat" w:hAnsi="GHEA Grapalat" w:cs="Sylfaen"/>
          <w:szCs w:val="24"/>
          <w:lang w:val="ru-RU"/>
        </w:rPr>
        <w:t>հարցումն</w:t>
      </w:r>
      <w:r w:rsidRPr="00E6597C">
        <w:rPr>
          <w:rFonts w:ascii="GHEA Grapalat" w:hAnsi="GHEA Grapalat" w:cs="Sylfaen"/>
          <w:szCs w:val="24"/>
        </w:rPr>
        <w:t xml:space="preserve"> </w:t>
      </w:r>
      <w:r w:rsidRPr="00E6597C">
        <w:rPr>
          <w:rFonts w:ascii="GHEA Grapalat" w:hAnsi="GHEA Grapalat" w:cs="Sylfaen"/>
          <w:szCs w:val="24"/>
          <w:lang w:val="ru-RU"/>
        </w:rPr>
        <w:t>ստանալու</w:t>
      </w:r>
      <w:r w:rsidRPr="00E6597C">
        <w:rPr>
          <w:rFonts w:ascii="GHEA Grapalat" w:hAnsi="GHEA Grapalat" w:cs="Sylfaen"/>
          <w:szCs w:val="24"/>
        </w:rPr>
        <w:t xml:space="preserve"> </w:t>
      </w:r>
      <w:r w:rsidRPr="00E6597C">
        <w:rPr>
          <w:rFonts w:ascii="GHEA Grapalat" w:hAnsi="GHEA Grapalat" w:cs="Sylfaen"/>
          <w:szCs w:val="24"/>
          <w:lang w:val="ru-RU"/>
        </w:rPr>
        <w:t>օրվան</w:t>
      </w:r>
      <w:r w:rsidRPr="00E6597C">
        <w:rPr>
          <w:rFonts w:ascii="GHEA Grapalat" w:hAnsi="GHEA Grapalat" w:cs="Sylfaen"/>
          <w:szCs w:val="24"/>
        </w:rPr>
        <w:t xml:space="preserve"> </w:t>
      </w:r>
      <w:r w:rsidRPr="00E6597C">
        <w:rPr>
          <w:rFonts w:ascii="GHEA Grapalat" w:hAnsi="GHEA Grapalat" w:cs="Sylfaen"/>
          <w:szCs w:val="24"/>
          <w:lang w:val="ru-RU"/>
        </w:rPr>
        <w:t>հաջորդող</w:t>
      </w:r>
      <w:r w:rsidRPr="00E6597C">
        <w:rPr>
          <w:rFonts w:ascii="GHEA Grapalat" w:hAnsi="GHEA Grapalat" w:cs="Sylfaen"/>
          <w:szCs w:val="24"/>
        </w:rPr>
        <w:t xml:space="preserve"> </w:t>
      </w:r>
      <w:r w:rsidRPr="00E6597C">
        <w:rPr>
          <w:rFonts w:ascii="GHEA Grapalat" w:hAnsi="GHEA Grapalat" w:cs="Sylfaen"/>
          <w:szCs w:val="24"/>
          <w:lang w:val="ru-RU"/>
        </w:rPr>
        <w:t>երկու</w:t>
      </w:r>
      <w:r w:rsidRPr="00E6597C">
        <w:rPr>
          <w:rFonts w:ascii="GHEA Grapalat" w:hAnsi="GHEA Grapalat" w:cs="Sylfaen"/>
          <w:szCs w:val="24"/>
        </w:rPr>
        <w:t xml:space="preserve"> </w:t>
      </w:r>
      <w:r w:rsidRPr="00E6597C">
        <w:rPr>
          <w:rFonts w:ascii="GHEA Grapalat" w:hAnsi="GHEA Grapalat" w:cs="Sylfaen"/>
          <w:szCs w:val="24"/>
          <w:lang w:val="ru-RU"/>
        </w:rPr>
        <w:t>աշխատանքային</w:t>
      </w:r>
      <w:r w:rsidRPr="00E6597C">
        <w:rPr>
          <w:rFonts w:ascii="GHEA Grapalat" w:hAnsi="GHEA Grapalat" w:cs="Sylfaen"/>
          <w:szCs w:val="24"/>
        </w:rPr>
        <w:t xml:space="preserve"> </w:t>
      </w:r>
      <w:r w:rsidRPr="00E6597C">
        <w:rPr>
          <w:rFonts w:ascii="GHEA Grapalat" w:hAnsi="GHEA Grapalat" w:cs="Sylfaen"/>
          <w:szCs w:val="24"/>
          <w:lang w:val="ru-RU"/>
        </w:rPr>
        <w:t>օրվա</w:t>
      </w:r>
      <w:r w:rsidRPr="00E6597C">
        <w:rPr>
          <w:rFonts w:ascii="GHEA Grapalat" w:hAnsi="GHEA Grapalat" w:cs="Sylfaen"/>
          <w:szCs w:val="24"/>
        </w:rPr>
        <w:t xml:space="preserve"> </w:t>
      </w:r>
      <w:r w:rsidRPr="00E6597C">
        <w:rPr>
          <w:rFonts w:ascii="GHEA Grapalat" w:hAnsi="GHEA Grapalat" w:cs="Sylfaen"/>
          <w:szCs w:val="24"/>
          <w:lang w:val="ru-RU"/>
        </w:rPr>
        <w:t>ընթացքում</w:t>
      </w:r>
      <w:r w:rsidRPr="00E6597C">
        <w:rPr>
          <w:rFonts w:ascii="GHEA Grapalat" w:hAnsi="GHEA Grapalat" w:cs="Sylfaen"/>
          <w:szCs w:val="24"/>
        </w:rPr>
        <w:t xml:space="preserve"> </w:t>
      </w:r>
      <w:r w:rsidRPr="00E6597C">
        <w:rPr>
          <w:rFonts w:ascii="GHEA Grapalat" w:hAnsi="GHEA Grapalat" w:cs="Sylfaen"/>
          <w:szCs w:val="24"/>
          <w:lang w:val="ru-RU"/>
        </w:rPr>
        <w:t>տրամադրում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գրավոր</w:t>
      </w:r>
      <w:r w:rsidRPr="00E6597C">
        <w:rPr>
          <w:rFonts w:ascii="GHEA Grapalat" w:hAnsi="GHEA Grapalat" w:cs="Sylfaen"/>
          <w:szCs w:val="24"/>
        </w:rPr>
        <w:t xml:space="preserve"> </w:t>
      </w:r>
      <w:r w:rsidRPr="00E6597C">
        <w:rPr>
          <w:rFonts w:ascii="GHEA Grapalat" w:hAnsi="GHEA Grapalat" w:cs="Sylfaen"/>
          <w:szCs w:val="24"/>
          <w:lang w:val="ru-RU"/>
        </w:rPr>
        <w:t>եզրակացություն</w:t>
      </w:r>
      <w:r w:rsidRPr="00E6597C">
        <w:rPr>
          <w:rFonts w:ascii="GHEA Grapalat" w:hAnsi="GHEA Grapalat" w:cs="Sylfaen"/>
          <w:szCs w:val="24"/>
        </w:rPr>
        <w:t xml:space="preserve">: </w:t>
      </w:r>
      <w:r w:rsidRPr="00E6597C">
        <w:rPr>
          <w:rFonts w:ascii="GHEA Grapalat" w:hAnsi="GHEA Grapalat" w:cs="Sylfaen"/>
          <w:szCs w:val="24"/>
          <w:lang w:val="ru-RU"/>
        </w:rPr>
        <w:t>Եթե</w:t>
      </w:r>
      <w:r w:rsidRPr="00E6597C">
        <w:rPr>
          <w:rFonts w:ascii="GHEA Grapalat" w:hAnsi="GHEA Grapalat" w:cs="Sylfaen"/>
          <w:szCs w:val="24"/>
        </w:rPr>
        <w:t xml:space="preserve"> </w:t>
      </w:r>
      <w:r w:rsidRPr="00E6597C">
        <w:rPr>
          <w:rFonts w:ascii="GHEA Grapalat" w:hAnsi="GHEA Grapalat" w:cs="Sylfaen"/>
          <w:szCs w:val="24"/>
          <w:lang w:val="en-US"/>
        </w:rPr>
        <w:t>մ</w:t>
      </w:r>
      <w:r w:rsidRPr="00E6597C">
        <w:rPr>
          <w:rFonts w:ascii="GHEA Grapalat" w:hAnsi="GHEA Grapalat" w:cs="Sylfaen"/>
          <w:szCs w:val="24"/>
          <w:lang w:val="ru-RU"/>
        </w:rPr>
        <w:t>ասնակցի</w:t>
      </w:r>
      <w:r w:rsidRPr="00E6597C">
        <w:rPr>
          <w:rFonts w:ascii="GHEA Grapalat" w:hAnsi="GHEA Grapalat" w:cs="Sylfaen"/>
          <w:szCs w:val="24"/>
        </w:rPr>
        <w:t xml:space="preserve"> </w:t>
      </w:r>
      <w:r w:rsidRPr="00E6597C">
        <w:rPr>
          <w:rFonts w:ascii="GHEA Grapalat" w:hAnsi="GHEA Grapalat" w:cs="Sylfaen"/>
          <w:szCs w:val="24"/>
          <w:lang w:val="ru-RU"/>
        </w:rPr>
        <w:t>ներկայացրած</w:t>
      </w:r>
      <w:r w:rsidRPr="00E6597C">
        <w:rPr>
          <w:rFonts w:ascii="GHEA Grapalat" w:hAnsi="GHEA Grapalat" w:cs="Sylfaen"/>
          <w:szCs w:val="24"/>
        </w:rPr>
        <w:t xml:space="preserve"> </w:t>
      </w:r>
      <w:r w:rsidRPr="00E6597C">
        <w:rPr>
          <w:rFonts w:ascii="GHEA Grapalat" w:hAnsi="GHEA Grapalat" w:cs="Sylfaen"/>
          <w:szCs w:val="24"/>
          <w:lang w:val="ru-RU"/>
        </w:rPr>
        <w:t>տվյալների</w:t>
      </w:r>
      <w:r w:rsidRPr="00E6597C">
        <w:rPr>
          <w:rFonts w:ascii="GHEA Grapalat" w:hAnsi="GHEA Grapalat" w:cs="Sylfaen"/>
          <w:szCs w:val="24"/>
        </w:rPr>
        <w:t xml:space="preserve"> </w:t>
      </w:r>
      <w:r w:rsidRPr="00E6597C">
        <w:rPr>
          <w:rFonts w:ascii="GHEA Grapalat" w:hAnsi="GHEA Grapalat" w:cs="Sylfaen"/>
          <w:szCs w:val="24"/>
          <w:lang w:val="ru-RU"/>
        </w:rPr>
        <w:t>իսկության</w:t>
      </w:r>
      <w:r w:rsidRPr="00E6597C">
        <w:rPr>
          <w:rFonts w:ascii="GHEA Grapalat" w:hAnsi="GHEA Grapalat" w:cs="Sylfaen"/>
          <w:szCs w:val="24"/>
        </w:rPr>
        <w:t xml:space="preserve"> </w:t>
      </w:r>
      <w:r w:rsidRPr="00E6597C">
        <w:rPr>
          <w:rFonts w:ascii="GHEA Grapalat" w:hAnsi="GHEA Grapalat" w:cs="Sylfaen"/>
          <w:szCs w:val="24"/>
          <w:lang w:val="ru-RU"/>
        </w:rPr>
        <w:t>ստուգման</w:t>
      </w:r>
      <w:r w:rsidRPr="00E6597C">
        <w:rPr>
          <w:rFonts w:ascii="GHEA Grapalat" w:hAnsi="GHEA Grapalat" w:cs="Sylfaen"/>
          <w:szCs w:val="24"/>
        </w:rPr>
        <w:t xml:space="preserve"> </w:t>
      </w:r>
      <w:r w:rsidRPr="00E6597C">
        <w:rPr>
          <w:rFonts w:ascii="GHEA Grapalat" w:hAnsi="GHEA Grapalat" w:cs="Sylfaen"/>
          <w:szCs w:val="24"/>
          <w:lang w:val="ru-RU"/>
        </w:rPr>
        <w:t>արդյունքում</w:t>
      </w:r>
      <w:r w:rsidRPr="00E6597C">
        <w:rPr>
          <w:rFonts w:ascii="GHEA Grapalat" w:hAnsi="GHEA Grapalat" w:cs="Sylfaen"/>
          <w:szCs w:val="24"/>
        </w:rPr>
        <w:t xml:space="preserve"> </w:t>
      </w:r>
      <w:r w:rsidRPr="00E6597C">
        <w:rPr>
          <w:rFonts w:ascii="GHEA Grapalat" w:hAnsi="GHEA Grapalat" w:cs="Sylfaen"/>
          <w:szCs w:val="24"/>
          <w:lang w:val="ru-RU"/>
        </w:rPr>
        <w:t>տվյալները</w:t>
      </w:r>
      <w:r w:rsidRPr="00E6597C">
        <w:rPr>
          <w:rFonts w:ascii="GHEA Grapalat" w:hAnsi="GHEA Grapalat" w:cs="Sylfaen"/>
          <w:szCs w:val="24"/>
        </w:rPr>
        <w:t xml:space="preserve"> </w:t>
      </w:r>
      <w:r w:rsidRPr="00E6597C">
        <w:rPr>
          <w:rFonts w:ascii="GHEA Grapalat" w:hAnsi="GHEA Grapalat" w:cs="Sylfaen"/>
          <w:szCs w:val="24"/>
          <w:lang w:val="ru-RU"/>
        </w:rPr>
        <w:t>որակվում</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իրականությանը</w:t>
      </w:r>
      <w:r w:rsidRPr="00E6597C">
        <w:rPr>
          <w:rFonts w:ascii="GHEA Grapalat" w:hAnsi="GHEA Grapalat" w:cs="Sylfaen"/>
          <w:szCs w:val="24"/>
        </w:rPr>
        <w:t xml:space="preserve"> </w:t>
      </w:r>
      <w:r w:rsidRPr="00E6597C">
        <w:rPr>
          <w:rFonts w:ascii="GHEA Grapalat" w:hAnsi="GHEA Grapalat" w:cs="Sylfaen"/>
          <w:szCs w:val="24"/>
          <w:lang w:val="ru-RU"/>
        </w:rPr>
        <w:t>չհամապա</w:t>
      </w:r>
      <w:r w:rsidRPr="00E6597C">
        <w:rPr>
          <w:rFonts w:ascii="GHEA Grapalat" w:hAnsi="GHEA Grapalat" w:cs="Sylfaen"/>
          <w:szCs w:val="24"/>
        </w:rPr>
        <w:softHyphen/>
      </w:r>
      <w:r w:rsidRPr="00E6597C">
        <w:rPr>
          <w:rFonts w:ascii="GHEA Grapalat" w:hAnsi="GHEA Grapalat" w:cs="Sylfaen"/>
          <w:szCs w:val="24"/>
          <w:lang w:val="ru-RU"/>
        </w:rPr>
        <w:t>տասխանող</w:t>
      </w:r>
      <w:r w:rsidRPr="00E6597C">
        <w:rPr>
          <w:rFonts w:ascii="GHEA Grapalat" w:hAnsi="GHEA Grapalat" w:cs="Sylfaen"/>
          <w:szCs w:val="24"/>
        </w:rPr>
        <w:t xml:space="preserve">, </w:t>
      </w:r>
      <w:r w:rsidRPr="00E6597C">
        <w:rPr>
          <w:rFonts w:ascii="GHEA Grapalat" w:hAnsi="GHEA Grapalat" w:cs="Sylfaen"/>
          <w:szCs w:val="24"/>
          <w:lang w:val="ru-RU"/>
        </w:rPr>
        <w:t>ապա</w:t>
      </w:r>
      <w:r w:rsidRPr="00E6597C">
        <w:rPr>
          <w:rFonts w:ascii="GHEA Grapalat" w:hAnsi="GHEA Grapalat" w:cs="Sylfaen"/>
          <w:szCs w:val="24"/>
        </w:rPr>
        <w:t xml:space="preserve"> տվյալ մասնակցի հայտը մերժվում է:</w:t>
      </w:r>
    </w:p>
    <w:p w:rsidR="00C66BF2" w:rsidRPr="00E6597C" w:rsidRDefault="00C66BF2" w:rsidP="00C66BF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Pr="00E6597C">
        <w:rPr>
          <w:rFonts w:ascii="GHEA Grapalat" w:hAnsi="GHEA Grapalat" w:cs="Sylfaen"/>
          <w:szCs w:val="24"/>
          <w:lang w:val="hy-AM"/>
        </w:rPr>
        <w:t>.</w:t>
      </w:r>
      <w:r w:rsidRPr="004605D7">
        <w:rPr>
          <w:rFonts w:ascii="GHEA Grapalat" w:hAnsi="GHEA Grapalat" w:cs="Sylfaen"/>
          <w:szCs w:val="24"/>
        </w:rPr>
        <w:t xml:space="preserve">20 </w:t>
      </w:r>
      <w:r w:rsidRPr="00E6597C">
        <w:rPr>
          <w:rFonts w:ascii="GHEA Grapalat" w:hAnsi="GHEA Grapalat" w:cs="Sylfaen"/>
          <w:szCs w:val="24"/>
          <w:lang w:val="hy-AM"/>
        </w:rPr>
        <w:t>Սույն</w:t>
      </w:r>
      <w:r w:rsidRPr="00E6597C">
        <w:rPr>
          <w:rFonts w:ascii="GHEA Grapalat" w:hAnsi="GHEA Grapalat" w:cs="Sylfaen"/>
          <w:szCs w:val="24"/>
        </w:rPr>
        <w:t xml:space="preserve"> </w:t>
      </w:r>
      <w:r w:rsidRPr="00E6597C">
        <w:rPr>
          <w:rFonts w:ascii="GHEA Grapalat" w:hAnsi="GHEA Grapalat" w:cs="Sylfaen"/>
          <w:szCs w:val="24"/>
          <w:lang w:val="hy-AM"/>
        </w:rPr>
        <w:t>հրավերի</w:t>
      </w:r>
      <w:r w:rsidRPr="00E6597C">
        <w:rPr>
          <w:rFonts w:ascii="GHEA Grapalat" w:hAnsi="GHEA Grapalat" w:cs="Sylfaen"/>
          <w:szCs w:val="24"/>
        </w:rPr>
        <w:t xml:space="preserve"> 1-</w:t>
      </w:r>
      <w:r w:rsidRPr="00E6597C">
        <w:rPr>
          <w:rFonts w:ascii="GHEA Grapalat" w:hAnsi="GHEA Grapalat" w:cs="Sylfaen"/>
          <w:szCs w:val="24"/>
          <w:lang w:val="hy-AM"/>
        </w:rPr>
        <w:t>ին</w:t>
      </w:r>
      <w:r w:rsidRPr="00E6597C">
        <w:rPr>
          <w:rFonts w:ascii="GHEA Grapalat" w:hAnsi="GHEA Grapalat" w:cs="Sylfaen"/>
          <w:szCs w:val="24"/>
        </w:rPr>
        <w:t xml:space="preserve"> </w:t>
      </w:r>
      <w:r w:rsidRPr="00E6597C">
        <w:rPr>
          <w:rFonts w:ascii="GHEA Grapalat" w:hAnsi="GHEA Grapalat" w:cs="Sylfaen"/>
          <w:szCs w:val="24"/>
          <w:lang w:val="hy-AM"/>
        </w:rPr>
        <w:t>մասի</w:t>
      </w:r>
      <w:r w:rsidRPr="00E6597C">
        <w:rPr>
          <w:rFonts w:ascii="GHEA Grapalat" w:hAnsi="GHEA Grapalat" w:cs="Sylfaen"/>
          <w:szCs w:val="24"/>
        </w:rPr>
        <w:t xml:space="preserve"> 8.</w:t>
      </w:r>
      <w:r>
        <w:rPr>
          <w:rFonts w:ascii="GHEA Grapalat" w:hAnsi="GHEA Grapalat" w:cs="Sylfaen"/>
          <w:szCs w:val="24"/>
        </w:rPr>
        <w:t xml:space="preserve">19 </w:t>
      </w:r>
      <w:r w:rsidRPr="00E6597C">
        <w:rPr>
          <w:rFonts w:ascii="GHEA Grapalat" w:hAnsi="GHEA Grapalat" w:cs="Sylfaen"/>
          <w:szCs w:val="24"/>
          <w:lang w:val="hy-AM"/>
        </w:rPr>
        <w:t>կետի</w:t>
      </w:r>
      <w:r w:rsidRPr="00E6597C">
        <w:rPr>
          <w:rFonts w:ascii="GHEA Grapalat" w:hAnsi="GHEA Grapalat" w:cs="Sylfaen"/>
          <w:szCs w:val="24"/>
        </w:rPr>
        <w:t xml:space="preserve"> </w:t>
      </w:r>
      <w:r w:rsidRPr="00E6597C">
        <w:rPr>
          <w:rFonts w:ascii="GHEA Grapalat" w:hAnsi="GHEA Grapalat" w:cs="Sylfaen"/>
          <w:szCs w:val="24"/>
          <w:lang w:val="hy-AM"/>
        </w:rPr>
        <w:t>կիրառման</w:t>
      </w:r>
      <w:r w:rsidRPr="00E6597C">
        <w:rPr>
          <w:rFonts w:ascii="GHEA Grapalat" w:hAnsi="GHEA Grapalat" w:cs="Sylfaen"/>
          <w:szCs w:val="24"/>
        </w:rPr>
        <w:t xml:space="preserve"> </w:t>
      </w:r>
      <w:r w:rsidRPr="00E6597C">
        <w:rPr>
          <w:rFonts w:ascii="GHEA Grapalat" w:hAnsi="GHEA Grapalat" w:cs="Sylfaen"/>
          <w:szCs w:val="24"/>
          <w:lang w:val="hy-AM"/>
        </w:rPr>
        <w:t>նպատակով</w:t>
      </w:r>
      <w:r w:rsidRPr="00E6597C">
        <w:rPr>
          <w:rFonts w:ascii="GHEA Grapalat" w:hAnsi="GHEA Grapalat" w:cs="Sylfaen"/>
          <w:szCs w:val="24"/>
        </w:rPr>
        <w:t xml:space="preserve"> կարող է </w:t>
      </w:r>
      <w:r w:rsidRPr="00794157">
        <w:rPr>
          <w:rFonts w:ascii="GHEA Grapalat" w:hAnsi="GHEA Grapalat" w:cs="Sylfaen"/>
          <w:szCs w:val="24"/>
          <w:lang w:val="hy-AM"/>
        </w:rPr>
        <w:t xml:space="preserve">հրավիրվել </w:t>
      </w:r>
      <w:r w:rsidRPr="00E6597C">
        <w:rPr>
          <w:rFonts w:ascii="GHEA Grapalat" w:hAnsi="GHEA Grapalat" w:cs="Sylfaen"/>
          <w:szCs w:val="24"/>
          <w:lang w:val="hy-AM"/>
        </w:rPr>
        <w:t>հանձնաժողովի</w:t>
      </w:r>
      <w:r w:rsidRPr="00E6597C">
        <w:rPr>
          <w:rFonts w:ascii="GHEA Grapalat" w:hAnsi="GHEA Grapalat" w:cs="Sylfaen"/>
          <w:szCs w:val="24"/>
        </w:rPr>
        <w:t xml:space="preserve"> </w:t>
      </w:r>
      <w:r w:rsidRPr="00E6597C">
        <w:rPr>
          <w:rFonts w:ascii="GHEA Grapalat" w:hAnsi="GHEA Grapalat" w:cs="Sylfaen"/>
          <w:szCs w:val="24"/>
          <w:lang w:val="hy-AM"/>
        </w:rPr>
        <w:t>արտահերթ</w:t>
      </w:r>
      <w:r w:rsidRPr="00E6597C">
        <w:rPr>
          <w:rFonts w:ascii="GHEA Grapalat" w:hAnsi="GHEA Grapalat" w:cs="Sylfaen"/>
          <w:szCs w:val="24"/>
        </w:rPr>
        <w:t xml:space="preserve"> </w:t>
      </w:r>
      <w:r w:rsidRPr="00E6597C">
        <w:rPr>
          <w:rFonts w:ascii="GHEA Grapalat" w:hAnsi="GHEA Grapalat" w:cs="Sylfaen"/>
          <w:szCs w:val="24"/>
          <w:lang w:val="hy-AM"/>
        </w:rPr>
        <w:t>նիստ։</w:t>
      </w:r>
    </w:p>
    <w:p w:rsidR="00C66BF2" w:rsidRPr="00E6597C" w:rsidRDefault="00C66BF2" w:rsidP="00C66BF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Pr="004605D7">
        <w:rPr>
          <w:rFonts w:ascii="GHEA Grapalat" w:hAnsi="GHEA Grapalat"/>
          <w:spacing w:val="-6"/>
          <w:sz w:val="20"/>
          <w:lang w:val="af-ZA"/>
        </w:rPr>
        <w:t xml:space="preserve">21 </w:t>
      </w:r>
      <w:r w:rsidRPr="00E6597C">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6597C">
        <w:rPr>
          <w:rFonts w:ascii="GHEA Grapalat" w:hAnsi="GHEA Grapalat" w:cs="Sylfaen"/>
          <w:lang w:val="hy-AM"/>
        </w:rPr>
        <w:t xml:space="preserve"> </w:t>
      </w:r>
      <w:r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66BF2" w:rsidRPr="00E6597C" w:rsidRDefault="00C66BF2" w:rsidP="00C66BF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Pr="004605D7">
        <w:rPr>
          <w:rFonts w:ascii="GHEA Grapalat" w:hAnsi="GHEA Grapalat" w:cs="Sylfaen"/>
          <w:szCs w:val="24"/>
          <w:lang w:val="hy-AM"/>
        </w:rPr>
        <w:t xml:space="preserve">22 </w:t>
      </w:r>
      <w:r w:rsidRPr="00E6597C">
        <w:rPr>
          <w:rFonts w:ascii="GHEA Grapalat" w:hAnsi="GHEA Grapalat" w:cs="Sylfaen"/>
          <w:szCs w:val="24"/>
          <w:lang w:val="hy-AM"/>
        </w:rPr>
        <w:t>Անգործության</w:t>
      </w:r>
      <w:r w:rsidRPr="00E6597C">
        <w:rPr>
          <w:rFonts w:ascii="GHEA Grapalat" w:hAnsi="GHEA Grapalat" w:cs="Sylfaen"/>
          <w:szCs w:val="24"/>
        </w:rPr>
        <w:t xml:space="preserve"> </w:t>
      </w:r>
      <w:r w:rsidRPr="00E6597C">
        <w:rPr>
          <w:rFonts w:ascii="GHEA Grapalat" w:hAnsi="GHEA Grapalat" w:cs="Sylfaen"/>
          <w:szCs w:val="24"/>
          <w:lang w:val="hy-AM"/>
        </w:rPr>
        <w:t>ժամկետը</w:t>
      </w:r>
      <w:r w:rsidRPr="00E6597C">
        <w:rPr>
          <w:rFonts w:ascii="GHEA Grapalat" w:hAnsi="GHEA Grapalat" w:cs="Sylfaen"/>
          <w:szCs w:val="24"/>
        </w:rPr>
        <w:t xml:space="preserve"> </w:t>
      </w:r>
      <w:r w:rsidRPr="00E6597C">
        <w:rPr>
          <w:rFonts w:ascii="GHEA Grapalat" w:hAnsi="GHEA Grapalat" w:cs="Sylfaen"/>
          <w:szCs w:val="24"/>
          <w:lang w:val="hy-AM"/>
        </w:rPr>
        <w:t>պայմանագիր</w:t>
      </w:r>
      <w:r w:rsidRPr="00E6597C">
        <w:rPr>
          <w:rFonts w:ascii="GHEA Grapalat" w:hAnsi="GHEA Grapalat" w:cs="Sylfaen"/>
          <w:szCs w:val="24"/>
        </w:rPr>
        <w:t xml:space="preserve"> </w:t>
      </w:r>
      <w:r w:rsidRPr="00E6597C">
        <w:rPr>
          <w:rFonts w:ascii="GHEA Grapalat" w:hAnsi="GHEA Grapalat" w:cs="Sylfaen"/>
          <w:szCs w:val="24"/>
          <w:lang w:val="hy-AM"/>
        </w:rPr>
        <w:t>կնքելու</w:t>
      </w:r>
      <w:r w:rsidRPr="00E6597C">
        <w:rPr>
          <w:rFonts w:ascii="GHEA Grapalat" w:hAnsi="GHEA Grapalat" w:cs="Sylfaen"/>
          <w:szCs w:val="24"/>
        </w:rPr>
        <w:t xml:space="preserve"> </w:t>
      </w:r>
      <w:r w:rsidRPr="00E6597C">
        <w:rPr>
          <w:rFonts w:ascii="GHEA Grapalat" w:hAnsi="GHEA Grapalat" w:cs="Sylfaen"/>
          <w:szCs w:val="24"/>
          <w:lang w:val="hy-AM"/>
        </w:rPr>
        <w:t>մասին</w:t>
      </w:r>
      <w:r w:rsidRPr="00E6597C">
        <w:rPr>
          <w:rFonts w:ascii="GHEA Grapalat" w:hAnsi="GHEA Grapalat" w:cs="Sylfaen"/>
          <w:szCs w:val="24"/>
        </w:rPr>
        <w:t xml:space="preserve"> </w:t>
      </w:r>
      <w:r w:rsidRPr="00E6597C">
        <w:rPr>
          <w:rFonts w:ascii="GHEA Grapalat" w:hAnsi="GHEA Grapalat" w:cs="Sylfaen"/>
          <w:szCs w:val="24"/>
          <w:lang w:val="hy-AM"/>
        </w:rPr>
        <w:t>որոշման</w:t>
      </w:r>
      <w:r w:rsidRPr="00E6597C">
        <w:rPr>
          <w:rFonts w:ascii="GHEA Grapalat" w:hAnsi="GHEA Grapalat" w:cs="Sylfaen"/>
          <w:szCs w:val="24"/>
        </w:rPr>
        <w:t xml:space="preserve"> </w:t>
      </w:r>
      <w:r w:rsidRPr="00E6597C">
        <w:rPr>
          <w:rFonts w:ascii="GHEA Grapalat" w:hAnsi="GHEA Grapalat" w:cs="Sylfaen"/>
          <w:szCs w:val="24"/>
          <w:lang w:val="hy-AM"/>
        </w:rPr>
        <w:t>հայտարարության</w:t>
      </w:r>
      <w:r w:rsidRPr="00E6597C">
        <w:rPr>
          <w:rFonts w:ascii="GHEA Grapalat" w:hAnsi="GHEA Grapalat" w:cs="Sylfaen"/>
          <w:szCs w:val="24"/>
        </w:rPr>
        <w:t xml:space="preserve"> </w:t>
      </w:r>
      <w:r w:rsidRPr="00E6597C">
        <w:rPr>
          <w:rFonts w:ascii="GHEA Grapalat" w:hAnsi="GHEA Grapalat" w:cs="Sylfaen"/>
          <w:szCs w:val="24"/>
          <w:lang w:val="hy-AM"/>
        </w:rPr>
        <w:t>հրապարակման</w:t>
      </w:r>
      <w:r w:rsidRPr="00E6597C">
        <w:rPr>
          <w:rFonts w:ascii="GHEA Grapalat" w:hAnsi="GHEA Grapalat" w:cs="Sylfaen"/>
          <w:szCs w:val="24"/>
        </w:rPr>
        <w:t xml:space="preserve"> </w:t>
      </w:r>
      <w:r w:rsidRPr="00E6597C">
        <w:rPr>
          <w:rFonts w:ascii="GHEA Grapalat" w:hAnsi="GHEA Grapalat" w:cs="Sylfaen"/>
          <w:szCs w:val="24"/>
          <w:lang w:val="hy-AM"/>
        </w:rPr>
        <w:t>օրվան</w:t>
      </w:r>
      <w:r w:rsidRPr="00E6597C">
        <w:rPr>
          <w:rFonts w:ascii="GHEA Grapalat" w:hAnsi="GHEA Grapalat" w:cs="Sylfaen"/>
          <w:szCs w:val="24"/>
        </w:rPr>
        <w:t xml:space="preserve"> </w:t>
      </w:r>
      <w:r w:rsidRPr="00E6597C">
        <w:rPr>
          <w:rFonts w:ascii="GHEA Grapalat" w:hAnsi="GHEA Grapalat" w:cs="Sylfaen"/>
          <w:szCs w:val="24"/>
          <w:lang w:val="hy-AM"/>
        </w:rPr>
        <w:t>հաջորդող</w:t>
      </w:r>
      <w:r w:rsidRPr="00E6597C">
        <w:rPr>
          <w:rFonts w:ascii="GHEA Grapalat" w:hAnsi="GHEA Grapalat" w:cs="Sylfaen"/>
          <w:szCs w:val="24"/>
        </w:rPr>
        <w:t xml:space="preserve"> </w:t>
      </w:r>
      <w:r w:rsidRPr="00E6597C">
        <w:rPr>
          <w:rFonts w:ascii="GHEA Grapalat" w:hAnsi="GHEA Grapalat" w:cs="Sylfaen"/>
          <w:szCs w:val="24"/>
          <w:lang w:val="hy-AM"/>
        </w:rPr>
        <w:t>օրվա</w:t>
      </w:r>
      <w:r w:rsidRPr="00E6597C">
        <w:rPr>
          <w:rFonts w:ascii="GHEA Grapalat" w:hAnsi="GHEA Grapalat" w:cs="Sylfaen"/>
          <w:szCs w:val="24"/>
        </w:rPr>
        <w:t xml:space="preserve"> </w:t>
      </w:r>
      <w:r w:rsidRPr="00E6597C">
        <w:rPr>
          <w:rFonts w:ascii="GHEA Grapalat" w:hAnsi="GHEA Grapalat" w:cs="Sylfaen"/>
          <w:szCs w:val="24"/>
          <w:lang w:val="hy-AM"/>
        </w:rPr>
        <w:t>և</w:t>
      </w:r>
      <w:r w:rsidRPr="00E6597C">
        <w:rPr>
          <w:rFonts w:ascii="GHEA Grapalat" w:hAnsi="GHEA Grapalat" w:cs="Sylfaen"/>
          <w:szCs w:val="24"/>
        </w:rPr>
        <w:t xml:space="preserve"> պ</w:t>
      </w:r>
      <w:r w:rsidRPr="00E6597C">
        <w:rPr>
          <w:rFonts w:ascii="GHEA Grapalat" w:hAnsi="GHEA Grapalat" w:cs="Sylfaen"/>
          <w:szCs w:val="24"/>
          <w:lang w:val="hy-AM"/>
        </w:rPr>
        <w:t>ատվիրատուի</w:t>
      </w:r>
      <w:r w:rsidRPr="00E6597C">
        <w:rPr>
          <w:rFonts w:ascii="GHEA Grapalat" w:hAnsi="GHEA Grapalat" w:cs="Sylfaen"/>
          <w:szCs w:val="24"/>
        </w:rPr>
        <w:t xml:space="preserve"> </w:t>
      </w:r>
      <w:r w:rsidRPr="00E6597C">
        <w:rPr>
          <w:rFonts w:ascii="GHEA Grapalat" w:hAnsi="GHEA Grapalat" w:cs="Sylfaen"/>
          <w:szCs w:val="24"/>
          <w:lang w:val="hy-AM"/>
        </w:rPr>
        <w:t>կողմից</w:t>
      </w:r>
      <w:r w:rsidRPr="00E6597C">
        <w:rPr>
          <w:rFonts w:ascii="GHEA Grapalat" w:hAnsi="GHEA Grapalat" w:cs="Sylfaen"/>
          <w:szCs w:val="24"/>
        </w:rPr>
        <w:t xml:space="preserve"> </w:t>
      </w:r>
      <w:r w:rsidRPr="00E6597C">
        <w:rPr>
          <w:rFonts w:ascii="GHEA Grapalat" w:hAnsi="GHEA Grapalat" w:cs="Sylfaen"/>
          <w:szCs w:val="24"/>
          <w:lang w:val="hy-AM"/>
        </w:rPr>
        <w:t>պայմանագիրը</w:t>
      </w:r>
      <w:r w:rsidRPr="00E6597C">
        <w:rPr>
          <w:rFonts w:ascii="GHEA Grapalat" w:hAnsi="GHEA Grapalat" w:cs="Sylfaen"/>
          <w:szCs w:val="24"/>
        </w:rPr>
        <w:t xml:space="preserve"> </w:t>
      </w:r>
      <w:r w:rsidRPr="00E6597C">
        <w:rPr>
          <w:rFonts w:ascii="GHEA Grapalat" w:hAnsi="GHEA Grapalat" w:cs="Sylfaen"/>
          <w:szCs w:val="24"/>
          <w:lang w:val="hy-AM"/>
        </w:rPr>
        <w:t>կնքելու</w:t>
      </w:r>
      <w:r w:rsidRPr="00E6597C">
        <w:rPr>
          <w:rFonts w:ascii="GHEA Grapalat" w:hAnsi="GHEA Grapalat" w:cs="Sylfaen"/>
          <w:szCs w:val="24"/>
        </w:rPr>
        <w:t xml:space="preserve"> </w:t>
      </w:r>
      <w:r w:rsidRPr="00E6597C">
        <w:rPr>
          <w:rFonts w:ascii="GHEA Grapalat" w:hAnsi="GHEA Grapalat" w:cs="Sylfaen"/>
          <w:szCs w:val="24"/>
          <w:lang w:val="hy-AM"/>
        </w:rPr>
        <w:t>իրավասության</w:t>
      </w:r>
      <w:r w:rsidRPr="00E6597C">
        <w:rPr>
          <w:rFonts w:ascii="GHEA Grapalat" w:hAnsi="GHEA Grapalat" w:cs="Sylfaen"/>
          <w:szCs w:val="24"/>
        </w:rPr>
        <w:t xml:space="preserve"> </w:t>
      </w:r>
      <w:r w:rsidRPr="00E6597C">
        <w:rPr>
          <w:rFonts w:ascii="GHEA Grapalat" w:hAnsi="GHEA Grapalat" w:cs="Sylfaen"/>
          <w:szCs w:val="24"/>
          <w:lang w:val="hy-AM"/>
        </w:rPr>
        <w:t>առաջացման</w:t>
      </w:r>
      <w:r w:rsidRPr="00E6597C">
        <w:rPr>
          <w:rFonts w:ascii="GHEA Grapalat" w:hAnsi="GHEA Grapalat" w:cs="Sylfaen"/>
          <w:szCs w:val="24"/>
        </w:rPr>
        <w:t xml:space="preserve"> </w:t>
      </w:r>
      <w:r w:rsidRPr="00E6597C">
        <w:rPr>
          <w:rFonts w:ascii="GHEA Grapalat" w:hAnsi="GHEA Grapalat" w:cs="Sylfaen"/>
          <w:szCs w:val="24"/>
          <w:lang w:val="hy-AM"/>
        </w:rPr>
        <w:t>օրվա</w:t>
      </w:r>
      <w:r w:rsidRPr="00E6597C">
        <w:rPr>
          <w:rFonts w:ascii="GHEA Grapalat" w:hAnsi="GHEA Grapalat" w:cs="Sylfaen"/>
          <w:szCs w:val="24"/>
        </w:rPr>
        <w:t xml:space="preserve"> </w:t>
      </w:r>
      <w:r w:rsidRPr="00E6597C">
        <w:rPr>
          <w:rFonts w:ascii="GHEA Grapalat" w:hAnsi="GHEA Grapalat" w:cs="Sylfaen"/>
          <w:szCs w:val="24"/>
          <w:lang w:val="hy-AM"/>
        </w:rPr>
        <w:t>միջև</w:t>
      </w:r>
      <w:r w:rsidRPr="00E6597C">
        <w:rPr>
          <w:rFonts w:ascii="GHEA Grapalat" w:hAnsi="GHEA Grapalat" w:cs="Sylfaen"/>
          <w:szCs w:val="24"/>
        </w:rPr>
        <w:t xml:space="preserve"> </w:t>
      </w:r>
      <w:r w:rsidRPr="00E6597C">
        <w:rPr>
          <w:rFonts w:ascii="GHEA Grapalat" w:hAnsi="GHEA Grapalat" w:cs="Sylfaen"/>
          <w:szCs w:val="24"/>
          <w:lang w:val="hy-AM"/>
        </w:rPr>
        <w:t>ընկած</w:t>
      </w:r>
      <w:r w:rsidRPr="00E6597C">
        <w:rPr>
          <w:rFonts w:ascii="GHEA Grapalat" w:hAnsi="GHEA Grapalat" w:cs="Sylfaen"/>
          <w:szCs w:val="24"/>
        </w:rPr>
        <w:t xml:space="preserve"> </w:t>
      </w:r>
      <w:r w:rsidRPr="00E6597C">
        <w:rPr>
          <w:rFonts w:ascii="GHEA Grapalat" w:hAnsi="GHEA Grapalat" w:cs="Sylfaen"/>
          <w:szCs w:val="24"/>
          <w:lang w:val="hy-AM"/>
        </w:rPr>
        <w:t>ժամանակահատվածն</w:t>
      </w:r>
      <w:r w:rsidRPr="00E6597C">
        <w:rPr>
          <w:rFonts w:ascii="GHEA Grapalat" w:hAnsi="GHEA Grapalat" w:cs="Sylfaen"/>
          <w:szCs w:val="24"/>
        </w:rPr>
        <w:t xml:space="preserve"> </w:t>
      </w:r>
      <w:r w:rsidRPr="00E6597C">
        <w:rPr>
          <w:rFonts w:ascii="GHEA Grapalat" w:hAnsi="GHEA Grapalat" w:cs="Sylfaen"/>
          <w:szCs w:val="24"/>
          <w:lang w:val="hy-AM"/>
        </w:rPr>
        <w:t>է։</w:t>
      </w:r>
    </w:p>
    <w:p w:rsidR="00C66BF2" w:rsidRPr="00E6597C" w:rsidRDefault="00C66BF2" w:rsidP="00C66BF2">
      <w:pPr>
        <w:pStyle w:val="23"/>
        <w:spacing w:line="240" w:lineRule="auto"/>
        <w:ind w:firstLine="567"/>
        <w:rPr>
          <w:rFonts w:ascii="GHEA Grapalat" w:hAnsi="GHEA Grapalat"/>
          <w:i/>
          <w:lang w:val="es-ES"/>
        </w:rPr>
      </w:pPr>
      <w:r w:rsidRPr="00E6597C">
        <w:rPr>
          <w:rFonts w:ascii="GHEA Grapalat" w:hAnsi="GHEA Grapalat" w:cs="Sylfaen"/>
          <w:lang w:val="es-ES"/>
        </w:rPr>
        <w:t>Անգործության</w:t>
      </w:r>
      <w:r w:rsidRPr="00E6597C">
        <w:rPr>
          <w:rFonts w:ascii="GHEA Grapalat" w:hAnsi="GHEA Grapalat" w:cs="Arial"/>
          <w:lang w:val="es-ES"/>
        </w:rPr>
        <w:t xml:space="preserve"> </w:t>
      </w:r>
      <w:r w:rsidRPr="00E6597C">
        <w:rPr>
          <w:rFonts w:ascii="GHEA Grapalat" w:hAnsi="GHEA Grapalat" w:cs="Sylfaen"/>
          <w:lang w:val="es-ES"/>
        </w:rPr>
        <w:t>ժամկետը</w:t>
      </w:r>
      <w:r w:rsidRPr="00E6597C">
        <w:rPr>
          <w:rFonts w:ascii="GHEA Grapalat" w:hAnsi="GHEA Grapalat" w:cs="Arial"/>
          <w:lang w:val="es-ES"/>
        </w:rPr>
        <w:t xml:space="preserve"> </w:t>
      </w:r>
      <w:r w:rsidRPr="00E6597C">
        <w:rPr>
          <w:rFonts w:ascii="GHEA Grapalat" w:hAnsi="GHEA Grapalat" w:cs="Sylfaen"/>
          <w:lang w:val="es-ES"/>
        </w:rPr>
        <w:t>սույն</w:t>
      </w:r>
      <w:r w:rsidRPr="00E6597C">
        <w:rPr>
          <w:rFonts w:ascii="GHEA Grapalat" w:hAnsi="GHEA Grapalat" w:cs="Arial"/>
          <w:lang w:val="es-ES"/>
        </w:rPr>
        <w:t xml:space="preserve"> </w:t>
      </w:r>
      <w:r w:rsidRPr="00E6597C">
        <w:rPr>
          <w:rFonts w:ascii="GHEA Grapalat" w:hAnsi="GHEA Grapalat" w:cs="Sylfaen"/>
          <w:lang w:val="es-ES"/>
        </w:rPr>
        <w:t>ընթացակարգի</w:t>
      </w:r>
      <w:r w:rsidRPr="00E6597C">
        <w:rPr>
          <w:rFonts w:ascii="GHEA Grapalat" w:hAnsi="GHEA Grapalat" w:cs="Arial"/>
          <w:lang w:val="es-ES"/>
        </w:rPr>
        <w:t xml:space="preserve"> </w:t>
      </w:r>
      <w:r w:rsidRPr="00E6597C">
        <w:rPr>
          <w:rFonts w:ascii="GHEA Grapalat" w:hAnsi="GHEA Grapalat" w:cs="Sylfaen"/>
          <w:lang w:val="es-ES"/>
        </w:rPr>
        <w:t>դեպքում «</w:t>
      </w:r>
      <w:r w:rsidR="00870683">
        <w:rPr>
          <w:rFonts w:ascii="GHEA Grapalat" w:hAnsi="GHEA Grapalat" w:cs="Sylfaen"/>
          <w:lang w:val="es-ES"/>
        </w:rPr>
        <w:t xml:space="preserve"> 10</w:t>
      </w:r>
      <w:r w:rsidRPr="00E6597C">
        <w:rPr>
          <w:rFonts w:ascii="GHEA Grapalat" w:hAnsi="GHEA Grapalat" w:cs="Sylfaen"/>
          <w:lang w:val="es-ES"/>
        </w:rPr>
        <w:t xml:space="preserve">  » օրացուցային</w:t>
      </w:r>
      <w:r w:rsidRPr="00E6597C">
        <w:rPr>
          <w:rFonts w:ascii="GHEA Grapalat" w:hAnsi="GHEA Grapalat" w:cs="Arial"/>
          <w:lang w:val="es-ES"/>
        </w:rPr>
        <w:t xml:space="preserve"> </w:t>
      </w:r>
      <w:r w:rsidRPr="00E6597C">
        <w:rPr>
          <w:rFonts w:ascii="GHEA Grapalat" w:hAnsi="GHEA Grapalat" w:cs="Sylfaen"/>
          <w:lang w:val="es-ES"/>
        </w:rPr>
        <w:t>օր</w:t>
      </w:r>
      <w:r w:rsidRPr="00E6597C">
        <w:rPr>
          <w:rFonts w:ascii="GHEA Grapalat" w:hAnsi="GHEA Grapalat" w:cs="Arial"/>
          <w:lang w:val="es-ES"/>
        </w:rPr>
        <w:t xml:space="preserve"> </w:t>
      </w:r>
      <w:r w:rsidRPr="00E6597C">
        <w:rPr>
          <w:rFonts w:ascii="GHEA Grapalat" w:hAnsi="GHEA Grapalat" w:cs="Sylfaen"/>
          <w:lang w:val="es-ES"/>
        </w:rPr>
        <w:t>է</w:t>
      </w:r>
      <w:r w:rsidRPr="00E6597C">
        <w:rPr>
          <w:rFonts w:ascii="GHEA Grapalat" w:hAnsi="GHEA Grapalat" w:cs="Tahoma"/>
          <w:lang w:val="es-ES"/>
        </w:rPr>
        <w:t>։</w:t>
      </w:r>
      <w:r w:rsidRPr="00E6597C">
        <w:rPr>
          <w:rFonts w:ascii="GHEA Grapalat" w:hAnsi="GHEA Grapalat"/>
          <w:lang w:val="es-ES"/>
        </w:rPr>
        <w:t xml:space="preserve"> </w:t>
      </w:r>
      <w:r w:rsidRPr="00E6597C">
        <w:rPr>
          <w:rFonts w:ascii="GHEA Grapalat" w:hAnsi="GHEA Grapalat" w:cs="Sylfaen"/>
          <w:lang w:val="es-ES"/>
        </w:rPr>
        <w:t>Անգործության</w:t>
      </w:r>
      <w:r w:rsidRPr="00E6597C">
        <w:rPr>
          <w:rFonts w:ascii="GHEA Grapalat" w:hAnsi="GHEA Grapalat" w:cs="Arial"/>
          <w:lang w:val="es-ES"/>
        </w:rPr>
        <w:t xml:space="preserve"> </w:t>
      </w:r>
      <w:r w:rsidRPr="00E6597C">
        <w:rPr>
          <w:rFonts w:ascii="GHEA Grapalat" w:hAnsi="GHEA Grapalat" w:cs="Sylfaen"/>
          <w:lang w:val="es-ES"/>
        </w:rPr>
        <w:t>ժամկետը</w:t>
      </w:r>
      <w:r w:rsidRPr="00E6597C">
        <w:rPr>
          <w:rFonts w:ascii="GHEA Grapalat" w:hAnsi="GHEA Grapalat" w:cs="Arial"/>
          <w:lang w:val="es-ES"/>
        </w:rPr>
        <w:t xml:space="preserve"> </w:t>
      </w:r>
      <w:r w:rsidRPr="00E6597C">
        <w:rPr>
          <w:rFonts w:ascii="GHEA Grapalat" w:hAnsi="GHEA Grapalat" w:cs="Sylfaen"/>
          <w:lang w:val="es-ES"/>
        </w:rPr>
        <w:t>կիրառելի</w:t>
      </w:r>
      <w:r w:rsidRPr="00E6597C">
        <w:rPr>
          <w:rFonts w:ascii="GHEA Grapalat" w:hAnsi="GHEA Grapalat" w:cs="Arial"/>
          <w:lang w:val="es-ES"/>
        </w:rPr>
        <w:t xml:space="preserve"> </w:t>
      </w:r>
      <w:r w:rsidRPr="00E6597C">
        <w:rPr>
          <w:rFonts w:ascii="GHEA Grapalat" w:hAnsi="GHEA Grapalat" w:cs="Sylfaen"/>
          <w:lang w:val="es-ES"/>
        </w:rPr>
        <w:t>չէ</w:t>
      </w:r>
      <w:r w:rsidRPr="00E6597C">
        <w:rPr>
          <w:rFonts w:ascii="GHEA Grapalat" w:hAnsi="GHEA Grapalat" w:cs="Arial"/>
          <w:lang w:val="es-ES"/>
        </w:rPr>
        <w:t xml:space="preserve">, </w:t>
      </w:r>
      <w:r w:rsidRPr="00E6597C">
        <w:rPr>
          <w:rFonts w:ascii="GHEA Grapalat" w:hAnsi="GHEA Grapalat" w:cs="Sylfaen"/>
          <w:lang w:val="es-ES"/>
        </w:rPr>
        <w:t>եթե</w:t>
      </w:r>
      <w:r w:rsidRPr="00E6597C">
        <w:rPr>
          <w:rFonts w:ascii="GHEA Grapalat" w:hAnsi="GHEA Grapalat" w:cs="Arial"/>
          <w:lang w:val="es-ES"/>
        </w:rPr>
        <w:t xml:space="preserve"> </w:t>
      </w:r>
      <w:r w:rsidRPr="00E6597C">
        <w:rPr>
          <w:rFonts w:ascii="GHEA Grapalat" w:hAnsi="GHEA Grapalat" w:cs="Sylfaen"/>
          <w:lang w:val="es-ES"/>
        </w:rPr>
        <w:t>միայն</w:t>
      </w:r>
      <w:r w:rsidRPr="00E6597C">
        <w:rPr>
          <w:rFonts w:ascii="GHEA Grapalat" w:hAnsi="GHEA Grapalat" w:cs="Arial"/>
          <w:lang w:val="es-ES"/>
        </w:rPr>
        <w:t xml:space="preserve"> </w:t>
      </w:r>
      <w:r w:rsidRPr="00E6597C">
        <w:rPr>
          <w:rFonts w:ascii="GHEA Grapalat" w:hAnsi="GHEA Grapalat" w:cs="Sylfaen"/>
          <w:lang w:val="es-ES"/>
        </w:rPr>
        <w:t>մեկ</w:t>
      </w:r>
      <w:r w:rsidRPr="00E6597C">
        <w:rPr>
          <w:rFonts w:ascii="GHEA Grapalat" w:hAnsi="GHEA Grapalat" w:cs="Arial"/>
          <w:lang w:val="es-ES"/>
        </w:rPr>
        <w:t xml:space="preserve"> մ</w:t>
      </w:r>
      <w:r w:rsidRPr="00E6597C">
        <w:rPr>
          <w:rFonts w:ascii="GHEA Grapalat" w:hAnsi="GHEA Grapalat" w:cs="Sylfaen"/>
          <w:lang w:val="es-ES"/>
        </w:rPr>
        <w:t>ասնակից է հայտ ներկայացրել</w:t>
      </w:r>
      <w:r w:rsidRPr="00E6597C">
        <w:rPr>
          <w:rFonts w:ascii="GHEA Grapalat" w:hAnsi="GHEA Grapalat"/>
          <w:i/>
          <w:lang w:val="es-ES"/>
        </w:rPr>
        <w:t>,</w:t>
      </w:r>
      <w:r w:rsidRPr="00E6597C">
        <w:rPr>
          <w:rFonts w:ascii="GHEA Grapalat" w:hAnsi="GHEA Grapalat"/>
          <w:lang w:val="es-ES"/>
        </w:rPr>
        <w:t xml:space="preserve"> </w:t>
      </w:r>
      <w:r w:rsidRPr="00E6597C">
        <w:rPr>
          <w:rFonts w:ascii="GHEA Grapalat" w:hAnsi="GHEA Grapalat" w:cs="Sylfaen"/>
          <w:lang w:val="es-ES"/>
        </w:rPr>
        <w:t>որի</w:t>
      </w:r>
      <w:r w:rsidRPr="00E6597C">
        <w:rPr>
          <w:rFonts w:ascii="GHEA Grapalat" w:hAnsi="GHEA Grapalat" w:cs="Arial"/>
          <w:lang w:val="es-ES"/>
        </w:rPr>
        <w:t xml:space="preserve"> </w:t>
      </w:r>
      <w:r w:rsidRPr="00E6597C">
        <w:rPr>
          <w:rFonts w:ascii="GHEA Grapalat" w:hAnsi="GHEA Grapalat" w:cs="Sylfaen"/>
          <w:lang w:val="es-ES"/>
        </w:rPr>
        <w:t>հետ</w:t>
      </w:r>
      <w:r w:rsidRPr="00E6597C">
        <w:rPr>
          <w:rFonts w:ascii="GHEA Grapalat" w:hAnsi="GHEA Grapalat" w:cs="Arial"/>
          <w:lang w:val="es-ES"/>
        </w:rPr>
        <w:t xml:space="preserve"> </w:t>
      </w:r>
      <w:r w:rsidRPr="00E6597C">
        <w:rPr>
          <w:rFonts w:ascii="GHEA Grapalat" w:hAnsi="GHEA Grapalat" w:cs="Sylfaen"/>
          <w:lang w:val="es-ES"/>
        </w:rPr>
        <w:t>կնքվում</w:t>
      </w:r>
      <w:r w:rsidRPr="00E6597C">
        <w:rPr>
          <w:rFonts w:ascii="GHEA Grapalat" w:hAnsi="GHEA Grapalat" w:cs="Arial"/>
          <w:lang w:val="es-ES"/>
        </w:rPr>
        <w:t xml:space="preserve"> </w:t>
      </w:r>
      <w:r w:rsidRPr="00E6597C">
        <w:rPr>
          <w:rFonts w:ascii="GHEA Grapalat" w:hAnsi="GHEA Grapalat" w:cs="Sylfaen"/>
          <w:lang w:val="es-ES"/>
        </w:rPr>
        <w:t>է</w:t>
      </w:r>
      <w:r w:rsidRPr="00E6597C">
        <w:rPr>
          <w:rFonts w:ascii="GHEA Grapalat" w:hAnsi="GHEA Grapalat" w:cs="Arial"/>
          <w:lang w:val="es-ES"/>
        </w:rPr>
        <w:t xml:space="preserve"> </w:t>
      </w:r>
      <w:r w:rsidRPr="00E6597C">
        <w:rPr>
          <w:rFonts w:ascii="GHEA Grapalat" w:hAnsi="GHEA Grapalat" w:cs="Sylfaen"/>
          <w:lang w:val="es-ES"/>
        </w:rPr>
        <w:t>պայմանագիր</w:t>
      </w:r>
      <w:r w:rsidRPr="00E6597C">
        <w:rPr>
          <w:rFonts w:ascii="GHEA Grapalat" w:hAnsi="GHEA Grapalat" w:cs="Arial"/>
          <w:lang w:val="es-ES"/>
        </w:rPr>
        <w:t>:</w:t>
      </w:r>
    </w:p>
    <w:p w:rsidR="00C66BF2" w:rsidRPr="00E6597C" w:rsidRDefault="00C66BF2" w:rsidP="00C66BF2">
      <w:pPr>
        <w:pStyle w:val="23"/>
        <w:spacing w:line="240" w:lineRule="auto"/>
        <w:ind w:firstLine="567"/>
        <w:rPr>
          <w:rFonts w:ascii="GHEA Grapalat" w:hAnsi="GHEA Grapalat" w:cs="Sylfaen"/>
          <w:szCs w:val="24"/>
          <w:lang w:val="es-ES"/>
        </w:rPr>
      </w:pPr>
      <w:r w:rsidRPr="00E6597C">
        <w:rPr>
          <w:rFonts w:ascii="GHEA Grapalat" w:hAnsi="GHEA Grapalat" w:cs="Sylfaen"/>
          <w:szCs w:val="24"/>
          <w:lang w:val="ru-RU"/>
        </w:rPr>
        <w:t>Պատվիրատուն</w:t>
      </w:r>
      <w:r w:rsidRPr="00E6597C">
        <w:rPr>
          <w:rFonts w:ascii="GHEA Grapalat" w:hAnsi="GHEA Grapalat" w:cs="Sylfaen"/>
          <w:szCs w:val="24"/>
          <w:lang w:val="es-ES"/>
        </w:rPr>
        <w:t xml:space="preserve"> </w:t>
      </w:r>
      <w:r w:rsidRPr="00E6597C">
        <w:rPr>
          <w:rFonts w:ascii="GHEA Grapalat" w:hAnsi="GHEA Grapalat" w:cs="Sylfaen"/>
          <w:szCs w:val="24"/>
          <w:lang w:val="ru-RU"/>
        </w:rPr>
        <w:t>պայմանագիրը</w:t>
      </w:r>
      <w:r w:rsidRPr="00E6597C">
        <w:rPr>
          <w:rFonts w:ascii="GHEA Grapalat" w:hAnsi="GHEA Grapalat" w:cs="Sylfaen"/>
          <w:szCs w:val="24"/>
          <w:lang w:val="es-ES"/>
        </w:rPr>
        <w:t xml:space="preserve"> </w:t>
      </w:r>
      <w:r w:rsidRPr="00E6597C">
        <w:rPr>
          <w:rFonts w:ascii="GHEA Grapalat" w:hAnsi="GHEA Grapalat" w:cs="Sylfaen"/>
          <w:szCs w:val="24"/>
          <w:lang w:val="ru-RU"/>
        </w:rPr>
        <w:t>կնքում</w:t>
      </w:r>
      <w:r w:rsidRPr="00E6597C">
        <w:rPr>
          <w:rFonts w:ascii="GHEA Grapalat" w:hAnsi="GHEA Grapalat" w:cs="Sylfaen"/>
          <w:szCs w:val="24"/>
          <w:lang w:val="es-ES"/>
        </w:rPr>
        <w:t xml:space="preserve"> </w:t>
      </w:r>
      <w:r w:rsidRPr="00E6597C">
        <w:rPr>
          <w:rFonts w:ascii="GHEA Grapalat" w:hAnsi="GHEA Grapalat" w:cs="Sylfaen"/>
          <w:szCs w:val="24"/>
          <w:lang w:val="ru-RU"/>
        </w:rPr>
        <w:t>է</w:t>
      </w:r>
      <w:r w:rsidRPr="00E6597C">
        <w:rPr>
          <w:rFonts w:ascii="GHEA Grapalat" w:hAnsi="GHEA Grapalat" w:cs="Sylfaen"/>
          <w:szCs w:val="24"/>
          <w:lang w:val="es-ES"/>
        </w:rPr>
        <w:t xml:space="preserve">, </w:t>
      </w:r>
      <w:r w:rsidRPr="00E6597C">
        <w:rPr>
          <w:rFonts w:ascii="GHEA Grapalat" w:hAnsi="GHEA Grapalat" w:cs="Sylfaen"/>
          <w:szCs w:val="24"/>
          <w:lang w:val="ru-RU"/>
        </w:rPr>
        <w:t>եթե</w:t>
      </w:r>
      <w:r w:rsidRPr="00E6597C">
        <w:rPr>
          <w:rFonts w:ascii="GHEA Grapalat" w:hAnsi="GHEA Grapalat" w:cs="Sylfaen"/>
          <w:szCs w:val="24"/>
          <w:lang w:val="es-ES"/>
        </w:rPr>
        <w:t xml:space="preserve"> </w:t>
      </w:r>
      <w:r w:rsidRPr="00E6597C">
        <w:rPr>
          <w:rFonts w:ascii="GHEA Grapalat" w:hAnsi="GHEA Grapalat" w:cs="Sylfaen"/>
          <w:szCs w:val="24"/>
          <w:lang w:val="ru-RU"/>
        </w:rPr>
        <w:t>սույն</w:t>
      </w:r>
      <w:r w:rsidRPr="00E6597C">
        <w:rPr>
          <w:rFonts w:ascii="GHEA Grapalat" w:hAnsi="GHEA Grapalat" w:cs="Sylfaen"/>
          <w:szCs w:val="24"/>
          <w:lang w:val="es-ES"/>
        </w:rPr>
        <w:t xml:space="preserve"> </w:t>
      </w:r>
      <w:r w:rsidRPr="00E6597C">
        <w:rPr>
          <w:rFonts w:ascii="GHEA Grapalat" w:hAnsi="GHEA Grapalat" w:cs="Sylfaen"/>
          <w:szCs w:val="24"/>
          <w:lang w:val="ru-RU"/>
        </w:rPr>
        <w:t>կետով</w:t>
      </w:r>
      <w:r w:rsidRPr="00E6597C">
        <w:rPr>
          <w:rFonts w:ascii="GHEA Grapalat" w:hAnsi="GHEA Grapalat" w:cs="Sylfaen"/>
          <w:szCs w:val="24"/>
          <w:lang w:val="es-ES"/>
        </w:rPr>
        <w:t xml:space="preserve"> </w:t>
      </w:r>
      <w:r w:rsidRPr="00E6597C">
        <w:rPr>
          <w:rFonts w:ascii="GHEA Grapalat" w:hAnsi="GHEA Grapalat" w:cs="Sylfaen"/>
          <w:szCs w:val="24"/>
          <w:lang w:val="ru-RU"/>
        </w:rPr>
        <w:t>նախատեսված</w:t>
      </w:r>
      <w:r w:rsidRPr="00E6597C">
        <w:rPr>
          <w:rFonts w:ascii="GHEA Grapalat" w:hAnsi="GHEA Grapalat" w:cs="Sylfaen"/>
          <w:szCs w:val="24"/>
          <w:lang w:val="es-ES"/>
        </w:rPr>
        <w:t xml:space="preserve"> </w:t>
      </w:r>
      <w:r w:rsidRPr="00E6597C">
        <w:rPr>
          <w:rFonts w:ascii="GHEA Grapalat" w:hAnsi="GHEA Grapalat" w:cs="Sylfaen"/>
          <w:szCs w:val="24"/>
          <w:lang w:val="ru-RU"/>
        </w:rPr>
        <w:t>անգործության</w:t>
      </w:r>
      <w:r w:rsidRPr="00E6597C">
        <w:rPr>
          <w:rFonts w:ascii="GHEA Grapalat" w:hAnsi="GHEA Grapalat" w:cs="Sylfaen"/>
          <w:szCs w:val="24"/>
          <w:lang w:val="es-ES"/>
        </w:rPr>
        <w:t xml:space="preserve"> </w:t>
      </w:r>
      <w:r w:rsidRPr="00E6597C">
        <w:rPr>
          <w:rFonts w:ascii="GHEA Grapalat" w:hAnsi="GHEA Grapalat" w:cs="Sylfaen"/>
          <w:szCs w:val="24"/>
          <w:lang w:val="ru-RU"/>
        </w:rPr>
        <w:t>ժամկետում</w:t>
      </w:r>
      <w:r w:rsidRPr="00E6597C">
        <w:rPr>
          <w:rFonts w:ascii="GHEA Grapalat" w:hAnsi="GHEA Grapalat" w:cs="Sylfaen"/>
          <w:szCs w:val="24"/>
          <w:lang w:val="es-ES"/>
        </w:rPr>
        <w:t xml:space="preserve"> </w:t>
      </w:r>
      <w:r w:rsidRPr="00E6597C">
        <w:rPr>
          <w:rFonts w:ascii="GHEA Grapalat" w:hAnsi="GHEA Grapalat" w:cs="Sylfaen"/>
          <w:szCs w:val="24"/>
          <w:lang w:val="ru-RU"/>
        </w:rPr>
        <w:t>որևէ</w:t>
      </w:r>
      <w:r w:rsidRPr="00E6597C">
        <w:rPr>
          <w:rFonts w:ascii="GHEA Grapalat" w:hAnsi="GHEA Grapalat" w:cs="Sylfaen"/>
          <w:szCs w:val="24"/>
          <w:lang w:val="es-ES"/>
        </w:rPr>
        <w:t xml:space="preserve"> մ</w:t>
      </w:r>
      <w:r w:rsidRPr="00E6597C">
        <w:rPr>
          <w:rFonts w:ascii="GHEA Grapalat" w:hAnsi="GHEA Grapalat" w:cs="Sylfaen"/>
          <w:szCs w:val="24"/>
          <w:lang w:val="ru-RU"/>
        </w:rPr>
        <w:t>ասնակից</w:t>
      </w:r>
      <w:r w:rsidRPr="00E6597C">
        <w:rPr>
          <w:rFonts w:ascii="GHEA Grapalat" w:hAnsi="GHEA Grapalat" w:cs="Sylfaen"/>
          <w:szCs w:val="24"/>
          <w:lang w:val="es-ES"/>
        </w:rPr>
        <w:t xml:space="preserve"> </w:t>
      </w:r>
      <w:r w:rsidRPr="00E6597C">
        <w:rPr>
          <w:rFonts w:ascii="GHEA Grapalat" w:hAnsi="GHEA Grapalat" w:cs="Sylfaen"/>
        </w:rPr>
        <w:t>գնումների հետ կապված բողոքներ քննող անձին</w:t>
      </w:r>
      <w:r w:rsidRPr="00E6597C">
        <w:rPr>
          <w:rFonts w:ascii="GHEA Grapalat" w:hAnsi="GHEA Grapalat" w:cs="Sylfaen"/>
          <w:szCs w:val="24"/>
          <w:lang w:val="es-ES"/>
        </w:rPr>
        <w:t xml:space="preserve"> </w:t>
      </w:r>
      <w:r w:rsidRPr="00E6597C">
        <w:rPr>
          <w:rFonts w:ascii="GHEA Grapalat" w:hAnsi="GHEA Grapalat" w:cs="Sylfaen"/>
          <w:szCs w:val="24"/>
          <w:lang w:val="ru-RU"/>
        </w:rPr>
        <w:t>չի</w:t>
      </w:r>
      <w:r w:rsidRPr="00E6597C">
        <w:rPr>
          <w:rFonts w:ascii="GHEA Grapalat" w:hAnsi="GHEA Grapalat" w:cs="Sylfaen"/>
          <w:szCs w:val="24"/>
          <w:lang w:val="es-ES"/>
        </w:rPr>
        <w:t xml:space="preserve"> </w:t>
      </w:r>
      <w:r w:rsidRPr="00E6597C">
        <w:rPr>
          <w:rFonts w:ascii="GHEA Grapalat" w:hAnsi="GHEA Grapalat" w:cs="Sylfaen"/>
          <w:szCs w:val="24"/>
          <w:lang w:val="ru-RU"/>
        </w:rPr>
        <w:t>բողոքարկում</w:t>
      </w:r>
      <w:r w:rsidRPr="00E6597C">
        <w:rPr>
          <w:rFonts w:ascii="GHEA Grapalat" w:hAnsi="GHEA Grapalat" w:cs="Sylfaen"/>
          <w:szCs w:val="24"/>
          <w:lang w:val="es-ES"/>
        </w:rPr>
        <w:t xml:space="preserve"> </w:t>
      </w:r>
      <w:r w:rsidRPr="00E6597C">
        <w:rPr>
          <w:rFonts w:ascii="GHEA Grapalat" w:hAnsi="GHEA Grapalat" w:cs="Sylfaen"/>
          <w:szCs w:val="24"/>
          <w:lang w:val="ru-RU"/>
        </w:rPr>
        <w:t>պայմանագիր</w:t>
      </w:r>
      <w:r w:rsidRPr="00E6597C">
        <w:rPr>
          <w:rFonts w:ascii="GHEA Grapalat" w:hAnsi="GHEA Grapalat" w:cs="Sylfaen"/>
          <w:szCs w:val="24"/>
          <w:lang w:val="es-ES"/>
        </w:rPr>
        <w:t xml:space="preserve"> </w:t>
      </w:r>
      <w:r w:rsidRPr="00E6597C">
        <w:rPr>
          <w:rFonts w:ascii="GHEA Grapalat" w:hAnsi="GHEA Grapalat" w:cs="Sylfaen"/>
          <w:szCs w:val="24"/>
          <w:lang w:val="ru-RU"/>
        </w:rPr>
        <w:t>կնքելու</w:t>
      </w:r>
      <w:r w:rsidRPr="00E6597C">
        <w:rPr>
          <w:rFonts w:ascii="GHEA Grapalat" w:hAnsi="GHEA Grapalat" w:cs="Sylfaen"/>
          <w:szCs w:val="24"/>
          <w:lang w:val="es-ES"/>
        </w:rPr>
        <w:t xml:space="preserve"> </w:t>
      </w:r>
      <w:r w:rsidRPr="00E6597C">
        <w:rPr>
          <w:rFonts w:ascii="GHEA Grapalat" w:hAnsi="GHEA Grapalat" w:cs="Sylfaen"/>
          <w:szCs w:val="24"/>
          <w:lang w:val="ru-RU"/>
        </w:rPr>
        <w:t>մասին</w:t>
      </w:r>
      <w:r w:rsidRPr="00E6597C">
        <w:rPr>
          <w:rFonts w:ascii="GHEA Grapalat" w:hAnsi="GHEA Grapalat" w:cs="Sylfaen"/>
          <w:szCs w:val="24"/>
          <w:lang w:val="es-ES"/>
        </w:rPr>
        <w:t xml:space="preserve"> </w:t>
      </w:r>
      <w:r w:rsidRPr="00E6597C">
        <w:rPr>
          <w:rFonts w:ascii="GHEA Grapalat" w:hAnsi="GHEA Grapalat" w:cs="Sylfaen"/>
          <w:szCs w:val="24"/>
          <w:lang w:val="ru-RU"/>
        </w:rPr>
        <w:t>որոշումը։</w:t>
      </w:r>
      <w:r w:rsidRPr="00E6597C">
        <w:rPr>
          <w:rFonts w:ascii="GHEA Grapalat" w:hAnsi="GHEA Grapalat" w:cs="Sylfaen"/>
          <w:szCs w:val="24"/>
          <w:lang w:val="es-ES"/>
        </w:rPr>
        <w:t xml:space="preserve"> </w:t>
      </w:r>
      <w:r w:rsidRPr="00E6597C">
        <w:rPr>
          <w:rFonts w:ascii="GHEA Grapalat" w:hAnsi="GHEA Grapalat" w:cs="Sylfaen"/>
          <w:szCs w:val="24"/>
          <w:lang w:val="ru-RU"/>
        </w:rPr>
        <w:t>Մինչև</w:t>
      </w:r>
      <w:r w:rsidRPr="00E6597C">
        <w:rPr>
          <w:rFonts w:ascii="GHEA Grapalat" w:hAnsi="GHEA Grapalat" w:cs="Sylfaen"/>
          <w:szCs w:val="24"/>
          <w:lang w:val="es-ES"/>
        </w:rPr>
        <w:t xml:space="preserve"> </w:t>
      </w:r>
      <w:r w:rsidRPr="00E6597C">
        <w:rPr>
          <w:rFonts w:ascii="GHEA Grapalat" w:hAnsi="GHEA Grapalat" w:cs="Sylfaen"/>
          <w:szCs w:val="24"/>
          <w:lang w:val="ru-RU"/>
        </w:rPr>
        <w:t>անգործության</w:t>
      </w:r>
      <w:r w:rsidRPr="00E6597C">
        <w:rPr>
          <w:rFonts w:ascii="GHEA Grapalat" w:hAnsi="GHEA Grapalat" w:cs="Sylfaen"/>
          <w:szCs w:val="24"/>
          <w:lang w:val="es-ES"/>
        </w:rPr>
        <w:t xml:space="preserve"> </w:t>
      </w:r>
      <w:r w:rsidRPr="00E6597C">
        <w:rPr>
          <w:rFonts w:ascii="GHEA Grapalat" w:hAnsi="GHEA Grapalat" w:cs="Sylfaen"/>
          <w:szCs w:val="24"/>
          <w:lang w:val="ru-RU"/>
        </w:rPr>
        <w:t>ժամկետը</w:t>
      </w:r>
      <w:r w:rsidRPr="00E6597C">
        <w:rPr>
          <w:rFonts w:ascii="GHEA Grapalat" w:hAnsi="GHEA Grapalat" w:cs="Sylfaen"/>
          <w:szCs w:val="24"/>
          <w:lang w:val="es-ES"/>
        </w:rPr>
        <w:t xml:space="preserve"> </w:t>
      </w:r>
      <w:r w:rsidRPr="00E6597C">
        <w:rPr>
          <w:rFonts w:ascii="GHEA Grapalat" w:hAnsi="GHEA Grapalat" w:cs="Sylfaen"/>
          <w:szCs w:val="24"/>
          <w:lang w:val="ru-RU"/>
        </w:rPr>
        <w:t>լրանալը</w:t>
      </w:r>
      <w:r w:rsidRPr="00E6597C">
        <w:rPr>
          <w:rFonts w:ascii="GHEA Grapalat" w:hAnsi="GHEA Grapalat" w:cs="Sylfaen"/>
          <w:szCs w:val="24"/>
          <w:lang w:val="es-ES"/>
        </w:rPr>
        <w:t xml:space="preserve"> </w:t>
      </w:r>
      <w:r w:rsidRPr="00E6597C">
        <w:rPr>
          <w:rFonts w:ascii="GHEA Grapalat" w:hAnsi="GHEA Grapalat" w:cs="Sylfaen"/>
          <w:szCs w:val="24"/>
          <w:lang w:val="ru-RU"/>
        </w:rPr>
        <w:t>կամ</w:t>
      </w:r>
      <w:r w:rsidRPr="00E6597C">
        <w:rPr>
          <w:rFonts w:ascii="GHEA Grapalat" w:hAnsi="GHEA Grapalat" w:cs="Sylfaen"/>
          <w:szCs w:val="24"/>
          <w:lang w:val="es-ES"/>
        </w:rPr>
        <w:t xml:space="preserve"> </w:t>
      </w:r>
      <w:r w:rsidRPr="00E6597C">
        <w:rPr>
          <w:rFonts w:ascii="GHEA Grapalat" w:hAnsi="GHEA Grapalat" w:cs="Sylfaen"/>
          <w:szCs w:val="24"/>
          <w:lang w:val="ru-RU"/>
        </w:rPr>
        <w:t>առանց</w:t>
      </w:r>
      <w:r w:rsidRPr="00E6597C">
        <w:rPr>
          <w:rFonts w:ascii="GHEA Grapalat" w:hAnsi="GHEA Grapalat" w:cs="Sylfaen"/>
          <w:szCs w:val="24"/>
          <w:lang w:val="es-ES"/>
        </w:rPr>
        <w:t xml:space="preserve"> </w:t>
      </w:r>
      <w:r w:rsidRPr="00E6597C">
        <w:rPr>
          <w:rFonts w:ascii="GHEA Grapalat" w:hAnsi="GHEA Grapalat" w:cs="Sylfaen"/>
          <w:szCs w:val="24"/>
          <w:lang w:val="ru-RU"/>
        </w:rPr>
        <w:t>պայմանագիր</w:t>
      </w:r>
      <w:r w:rsidRPr="00E6597C">
        <w:rPr>
          <w:rFonts w:ascii="GHEA Grapalat" w:hAnsi="GHEA Grapalat" w:cs="Sylfaen"/>
          <w:szCs w:val="24"/>
          <w:lang w:val="es-ES"/>
        </w:rPr>
        <w:t xml:space="preserve"> </w:t>
      </w:r>
      <w:r w:rsidRPr="00E6597C">
        <w:rPr>
          <w:rFonts w:ascii="GHEA Grapalat" w:hAnsi="GHEA Grapalat" w:cs="Sylfaen"/>
          <w:szCs w:val="24"/>
          <w:lang w:val="ru-RU"/>
        </w:rPr>
        <w:t>կնքելու</w:t>
      </w:r>
      <w:r w:rsidRPr="00E6597C">
        <w:rPr>
          <w:rFonts w:ascii="GHEA Grapalat" w:hAnsi="GHEA Grapalat" w:cs="Sylfaen"/>
          <w:szCs w:val="24"/>
          <w:lang w:val="es-ES"/>
        </w:rPr>
        <w:t xml:space="preserve"> </w:t>
      </w:r>
      <w:r w:rsidRPr="00E6597C">
        <w:rPr>
          <w:rFonts w:ascii="GHEA Grapalat" w:hAnsi="GHEA Grapalat" w:cs="Sylfaen"/>
          <w:szCs w:val="24"/>
          <w:lang w:val="ru-RU"/>
        </w:rPr>
        <w:t>մասին</w:t>
      </w:r>
      <w:r w:rsidRPr="00E6597C">
        <w:rPr>
          <w:rFonts w:ascii="GHEA Grapalat" w:hAnsi="GHEA Grapalat" w:cs="Sylfaen"/>
          <w:szCs w:val="24"/>
          <w:lang w:val="es-ES"/>
        </w:rPr>
        <w:t xml:space="preserve"> </w:t>
      </w:r>
      <w:r w:rsidRPr="00E6597C">
        <w:rPr>
          <w:rFonts w:ascii="GHEA Grapalat" w:hAnsi="GHEA Grapalat" w:cs="Sylfaen"/>
          <w:szCs w:val="24"/>
          <w:lang w:val="ru-RU"/>
        </w:rPr>
        <w:t>հայտարարության</w:t>
      </w:r>
      <w:r w:rsidRPr="00E6597C">
        <w:rPr>
          <w:rFonts w:ascii="GHEA Grapalat" w:hAnsi="GHEA Grapalat" w:cs="Sylfaen"/>
          <w:szCs w:val="24"/>
          <w:lang w:val="es-ES"/>
        </w:rPr>
        <w:t xml:space="preserve"> </w:t>
      </w:r>
      <w:r w:rsidRPr="00E6597C">
        <w:rPr>
          <w:rFonts w:ascii="GHEA Grapalat" w:hAnsi="GHEA Grapalat" w:cs="Sylfaen"/>
          <w:szCs w:val="24"/>
          <w:lang w:val="ru-RU"/>
        </w:rPr>
        <w:t>հրապարակման</w:t>
      </w:r>
      <w:r w:rsidRPr="00E6597C">
        <w:rPr>
          <w:rFonts w:ascii="GHEA Grapalat" w:hAnsi="GHEA Grapalat" w:cs="Sylfaen"/>
          <w:szCs w:val="24"/>
          <w:lang w:val="es-ES"/>
        </w:rPr>
        <w:t xml:space="preserve"> </w:t>
      </w:r>
      <w:r w:rsidRPr="00E6597C">
        <w:rPr>
          <w:rFonts w:ascii="GHEA Grapalat" w:hAnsi="GHEA Grapalat" w:cs="Sylfaen"/>
          <w:szCs w:val="24"/>
          <w:lang w:val="ru-RU"/>
        </w:rPr>
        <w:t>կնք</w:t>
      </w:r>
      <w:r w:rsidRPr="00E6597C">
        <w:rPr>
          <w:rFonts w:ascii="GHEA Grapalat" w:hAnsi="GHEA Grapalat" w:cs="Sylfaen"/>
          <w:szCs w:val="24"/>
          <w:lang w:val="en-US"/>
        </w:rPr>
        <w:t>վ</w:t>
      </w:r>
      <w:r w:rsidRPr="00E6597C">
        <w:rPr>
          <w:rFonts w:ascii="GHEA Grapalat" w:hAnsi="GHEA Grapalat" w:cs="Sylfaen"/>
          <w:szCs w:val="24"/>
          <w:lang w:val="ru-RU"/>
        </w:rPr>
        <w:t>ած</w:t>
      </w:r>
      <w:r w:rsidRPr="00E6597C">
        <w:rPr>
          <w:rFonts w:ascii="GHEA Grapalat" w:hAnsi="GHEA Grapalat" w:cs="Sylfaen"/>
          <w:szCs w:val="24"/>
          <w:lang w:val="es-ES"/>
        </w:rPr>
        <w:t xml:space="preserve"> </w:t>
      </w:r>
      <w:r w:rsidRPr="00E6597C">
        <w:rPr>
          <w:rFonts w:ascii="GHEA Grapalat" w:hAnsi="GHEA Grapalat" w:cs="Sylfaen"/>
          <w:szCs w:val="24"/>
          <w:lang w:val="ru-RU"/>
        </w:rPr>
        <w:t>պայմանագիրն</w:t>
      </w:r>
      <w:r w:rsidRPr="00E6597C">
        <w:rPr>
          <w:rFonts w:ascii="GHEA Grapalat" w:hAnsi="GHEA Grapalat" w:cs="Sylfaen"/>
          <w:szCs w:val="24"/>
          <w:lang w:val="es-ES"/>
        </w:rPr>
        <w:t xml:space="preserve"> </w:t>
      </w:r>
      <w:r w:rsidRPr="00E6597C">
        <w:rPr>
          <w:rFonts w:ascii="GHEA Grapalat" w:hAnsi="GHEA Grapalat" w:cs="Sylfaen"/>
          <w:szCs w:val="24"/>
          <w:lang w:val="ru-RU"/>
        </w:rPr>
        <w:t>առ</w:t>
      </w:r>
      <w:r w:rsidRPr="00E6597C">
        <w:rPr>
          <w:rFonts w:ascii="GHEA Grapalat" w:hAnsi="GHEA Grapalat" w:cs="Sylfaen"/>
          <w:szCs w:val="24"/>
          <w:lang w:val="es-ES"/>
        </w:rPr>
        <w:t xml:space="preserve"> </w:t>
      </w:r>
      <w:r w:rsidRPr="00E6597C">
        <w:rPr>
          <w:rFonts w:ascii="GHEA Grapalat" w:hAnsi="GHEA Grapalat" w:cs="Sylfaen"/>
          <w:szCs w:val="24"/>
          <w:lang w:val="ru-RU"/>
        </w:rPr>
        <w:t>ոչինչ</w:t>
      </w:r>
      <w:r w:rsidRPr="00E6597C">
        <w:rPr>
          <w:rFonts w:ascii="GHEA Grapalat" w:hAnsi="GHEA Grapalat" w:cs="Sylfaen"/>
          <w:szCs w:val="24"/>
          <w:lang w:val="es-ES"/>
        </w:rPr>
        <w:t xml:space="preserve"> </w:t>
      </w:r>
      <w:r w:rsidRPr="00E6597C">
        <w:rPr>
          <w:rFonts w:ascii="GHEA Grapalat" w:hAnsi="GHEA Grapalat" w:cs="Sylfaen"/>
          <w:szCs w:val="24"/>
          <w:lang w:val="ru-RU"/>
        </w:rPr>
        <w:t>է։</w:t>
      </w:r>
    </w:p>
    <w:p w:rsidR="00C66BF2" w:rsidRPr="00E6597C" w:rsidRDefault="00C66BF2" w:rsidP="00C66BF2">
      <w:pPr>
        <w:ind w:firstLine="567"/>
        <w:jc w:val="center"/>
        <w:rPr>
          <w:rFonts w:ascii="GHEA Grapalat" w:hAnsi="GHEA Grapalat"/>
          <w:b/>
          <w:sz w:val="20"/>
          <w:lang w:val="es-ES"/>
        </w:rPr>
      </w:pPr>
    </w:p>
    <w:p w:rsidR="00C66BF2" w:rsidRPr="00E6597C" w:rsidRDefault="00C66BF2" w:rsidP="00C66BF2">
      <w:pPr>
        <w:ind w:firstLine="567"/>
        <w:jc w:val="center"/>
        <w:rPr>
          <w:rFonts w:ascii="GHEA Grapalat" w:hAnsi="GHEA Grapalat"/>
          <w:b/>
          <w:sz w:val="20"/>
          <w:lang w:val="es-ES"/>
        </w:rPr>
      </w:pPr>
    </w:p>
    <w:p w:rsidR="00C66BF2" w:rsidRPr="00E6597C" w:rsidRDefault="00C66BF2" w:rsidP="00C66BF2">
      <w:pPr>
        <w:jc w:val="center"/>
        <w:rPr>
          <w:rFonts w:ascii="GHEA Grapalat" w:hAnsi="GHEA Grapalat" w:cs="Arial"/>
          <w:b/>
          <w:iCs/>
          <w:sz w:val="20"/>
          <w:lang w:val="af-ZA"/>
        </w:rPr>
      </w:pPr>
      <w:r w:rsidRPr="00E6597C">
        <w:rPr>
          <w:rFonts w:ascii="GHEA Grapalat" w:hAnsi="GHEA Grapalat"/>
          <w:b/>
          <w:iCs/>
          <w:sz w:val="20"/>
          <w:lang w:val="es-ES"/>
        </w:rPr>
        <w:t>9</w:t>
      </w:r>
      <w:r w:rsidRPr="00E6597C">
        <w:rPr>
          <w:rFonts w:ascii="GHEA Grapalat" w:hAnsi="GHEA Grapalat"/>
          <w:b/>
          <w:iCs/>
          <w:sz w:val="20"/>
          <w:lang w:val="af-ZA"/>
        </w:rPr>
        <w:t xml:space="preserve">. </w:t>
      </w:r>
      <w:r w:rsidRPr="00E6597C">
        <w:rPr>
          <w:rFonts w:ascii="GHEA Grapalat" w:hAnsi="GHEA Grapalat" w:cs="Sylfaen"/>
          <w:b/>
          <w:iCs/>
          <w:sz w:val="20"/>
          <w:lang w:val="af-ZA"/>
        </w:rPr>
        <w:t>ՊԱՅՄԱՆԱԳՐԻ</w:t>
      </w:r>
      <w:r w:rsidRPr="00E6597C">
        <w:rPr>
          <w:rFonts w:ascii="GHEA Grapalat" w:hAnsi="GHEA Grapalat" w:cs="Arial"/>
          <w:b/>
          <w:iCs/>
          <w:sz w:val="20"/>
          <w:lang w:val="af-ZA"/>
        </w:rPr>
        <w:t xml:space="preserve"> </w:t>
      </w:r>
      <w:r w:rsidRPr="00E6597C">
        <w:rPr>
          <w:rFonts w:ascii="GHEA Grapalat" w:hAnsi="GHEA Grapalat" w:cs="Sylfaen"/>
          <w:b/>
          <w:iCs/>
          <w:sz w:val="20"/>
          <w:lang w:val="af-ZA"/>
        </w:rPr>
        <w:t>ԿՆՔՈՒՄԸ</w:t>
      </w:r>
      <w:r w:rsidRPr="00E6597C">
        <w:rPr>
          <w:rFonts w:ascii="GHEA Grapalat" w:hAnsi="GHEA Grapalat" w:cs="Arial"/>
          <w:b/>
          <w:iCs/>
          <w:sz w:val="20"/>
          <w:lang w:val="af-ZA"/>
        </w:rPr>
        <w:t xml:space="preserve"> </w:t>
      </w:r>
    </w:p>
    <w:p w:rsidR="00C66BF2" w:rsidRPr="00E6597C" w:rsidRDefault="00C66BF2" w:rsidP="00C66BF2">
      <w:pPr>
        <w:jc w:val="center"/>
        <w:rPr>
          <w:rFonts w:ascii="GHEA Grapalat" w:hAnsi="GHEA Grapalat"/>
          <w:b/>
          <w:iCs/>
          <w:sz w:val="20"/>
          <w:lang w:val="af-ZA"/>
        </w:rPr>
      </w:pPr>
    </w:p>
    <w:p w:rsidR="00C66BF2" w:rsidRPr="00E6597C" w:rsidRDefault="00C66BF2" w:rsidP="00C66BF2">
      <w:pPr>
        <w:ind w:firstLine="567"/>
        <w:jc w:val="both"/>
        <w:rPr>
          <w:rFonts w:ascii="GHEA Grapalat" w:hAnsi="GHEA Grapalat" w:cs="Sylfaen"/>
          <w:sz w:val="20"/>
          <w:lang w:val="af-ZA"/>
        </w:rPr>
      </w:pPr>
      <w:r w:rsidRPr="00E6597C">
        <w:rPr>
          <w:rFonts w:ascii="GHEA Grapalat" w:hAnsi="GHEA Grapalat"/>
          <w:iCs/>
          <w:sz w:val="20"/>
          <w:lang w:val="es-ES"/>
        </w:rPr>
        <w:t>9</w:t>
      </w:r>
      <w:r w:rsidRPr="00E6597C">
        <w:rPr>
          <w:rFonts w:ascii="GHEA Grapalat" w:hAnsi="GHEA Grapalat"/>
          <w:iCs/>
          <w:sz w:val="20"/>
          <w:lang w:val="af-ZA"/>
        </w:rPr>
        <w:t xml:space="preserve">.1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որոշման</w:t>
      </w:r>
      <w:r w:rsidRPr="00E6597C">
        <w:rPr>
          <w:rFonts w:ascii="GHEA Grapalat" w:hAnsi="GHEA Grapalat" w:cs="Sylfaen"/>
          <w:sz w:val="20"/>
          <w:lang w:val="af-ZA"/>
        </w:rPr>
        <w:t xml:space="preserve"> </w:t>
      </w:r>
      <w:r w:rsidRPr="00E6597C">
        <w:rPr>
          <w:rFonts w:ascii="GHEA Grapalat" w:hAnsi="GHEA Grapalat" w:cs="Sylfaen"/>
          <w:sz w:val="20"/>
          <w:lang w:val="ru-RU"/>
        </w:rPr>
        <w:t>հիման</w:t>
      </w:r>
      <w:r w:rsidRPr="00E6597C">
        <w:rPr>
          <w:rFonts w:ascii="GHEA Grapalat" w:hAnsi="GHEA Grapalat" w:cs="Sylfaen"/>
          <w:sz w:val="20"/>
          <w:lang w:val="af-ZA"/>
        </w:rPr>
        <w:t xml:space="preserve"> </w:t>
      </w:r>
      <w:r w:rsidRPr="00E6597C">
        <w:rPr>
          <w:rFonts w:ascii="GHEA Grapalat" w:hAnsi="GHEA Grapalat" w:cs="Sylfaen"/>
          <w:sz w:val="20"/>
          <w:lang w:val="ru-RU"/>
        </w:rPr>
        <w:t>վրա</w:t>
      </w:r>
      <w:r w:rsidRPr="00E6597C">
        <w:rPr>
          <w:rFonts w:ascii="GHEA Grapalat" w:hAnsi="GHEA Grapalat" w:cs="Sylfaen"/>
          <w:sz w:val="20"/>
          <w:lang w:val="af-ZA"/>
        </w:rPr>
        <w:t xml:space="preserve">` </w:t>
      </w:r>
      <w:r w:rsidRPr="00E6597C">
        <w:rPr>
          <w:rFonts w:ascii="GHEA Grapalat" w:hAnsi="GHEA Grapalat" w:cs="Sylfaen"/>
          <w:sz w:val="20"/>
        </w:rPr>
        <w:t>պ</w:t>
      </w:r>
      <w:r w:rsidRPr="00E6597C">
        <w:rPr>
          <w:rFonts w:ascii="GHEA Grapalat" w:hAnsi="GHEA Grapalat" w:cs="Sylfaen"/>
          <w:sz w:val="20"/>
          <w:lang w:val="ru-RU"/>
        </w:rPr>
        <w:t>ատվիրատուի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Պայմանագիրը</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գրավոր</w:t>
      </w:r>
      <w:r w:rsidRPr="00E6597C">
        <w:rPr>
          <w:rFonts w:ascii="GHEA Grapalat" w:hAnsi="GHEA Grapalat" w:cs="Sylfaen"/>
          <w:sz w:val="20"/>
          <w:lang w:val="af-ZA"/>
        </w:rPr>
        <w:t xml:space="preserve">` </w:t>
      </w:r>
      <w:r w:rsidRPr="00E6597C">
        <w:rPr>
          <w:rFonts w:ascii="GHEA Grapalat" w:hAnsi="GHEA Grapalat" w:cs="Sylfaen"/>
          <w:sz w:val="20"/>
          <w:lang w:val="ru-RU"/>
        </w:rPr>
        <w:t>մեկ</w:t>
      </w:r>
      <w:r w:rsidRPr="00E6597C">
        <w:rPr>
          <w:rFonts w:ascii="GHEA Grapalat" w:hAnsi="GHEA Grapalat" w:cs="Sylfaen"/>
          <w:sz w:val="20"/>
          <w:lang w:val="af-ZA"/>
        </w:rPr>
        <w:t xml:space="preserve"> </w:t>
      </w:r>
      <w:r w:rsidRPr="00E6597C">
        <w:rPr>
          <w:rFonts w:ascii="GHEA Grapalat" w:hAnsi="GHEA Grapalat" w:cs="Sylfaen"/>
          <w:sz w:val="20"/>
          <w:lang w:val="ru-RU"/>
        </w:rPr>
        <w:t>փաստաթուղթ</w:t>
      </w:r>
      <w:r w:rsidRPr="00E6597C">
        <w:rPr>
          <w:rFonts w:ascii="GHEA Grapalat" w:hAnsi="GHEA Grapalat" w:cs="Sylfaen"/>
          <w:sz w:val="20"/>
          <w:lang w:val="af-ZA"/>
        </w:rPr>
        <w:t xml:space="preserve"> </w:t>
      </w:r>
      <w:r w:rsidRPr="00E6597C">
        <w:rPr>
          <w:rFonts w:ascii="GHEA Grapalat" w:hAnsi="GHEA Grapalat" w:cs="Sylfaen"/>
          <w:sz w:val="20"/>
          <w:lang w:val="ru-RU"/>
        </w:rPr>
        <w:t>կազմելու</w:t>
      </w:r>
      <w:r w:rsidRPr="00E6597C">
        <w:rPr>
          <w:rFonts w:ascii="GHEA Grapalat" w:hAnsi="GHEA Grapalat" w:cs="Sylfaen"/>
          <w:sz w:val="20"/>
          <w:lang w:val="af-ZA"/>
        </w:rPr>
        <w:t xml:space="preserve"> </w:t>
      </w:r>
      <w:r w:rsidRPr="00E6597C">
        <w:rPr>
          <w:rFonts w:ascii="GHEA Grapalat" w:hAnsi="GHEA Grapalat" w:cs="Sylfaen"/>
          <w:sz w:val="20"/>
          <w:lang w:val="ru-RU"/>
        </w:rPr>
        <w:t>միջոցով։</w:t>
      </w:r>
    </w:p>
    <w:p w:rsidR="00C66BF2" w:rsidRPr="00E6597C" w:rsidRDefault="00C66BF2" w:rsidP="00C66BF2">
      <w:pPr>
        <w:ind w:firstLine="567"/>
        <w:jc w:val="both"/>
        <w:rPr>
          <w:rFonts w:ascii="GHEA Grapalat" w:hAnsi="GHEA Grapalat" w:cs="Sylfaen"/>
          <w:sz w:val="20"/>
          <w:lang w:val="af-ZA"/>
        </w:rPr>
      </w:pPr>
      <w:r w:rsidRPr="00E6597C">
        <w:rPr>
          <w:rFonts w:ascii="GHEA Grapalat" w:hAnsi="GHEA Grapalat" w:cs="Sylfaen"/>
          <w:sz w:val="20"/>
          <w:lang w:val="af-ZA"/>
        </w:rPr>
        <w:t xml:space="preserve">9.2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1-</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մասի</w:t>
      </w:r>
      <w:r w:rsidRPr="00E6597C">
        <w:rPr>
          <w:rFonts w:ascii="GHEA Grapalat" w:hAnsi="GHEA Grapalat" w:cs="Sylfaen"/>
          <w:sz w:val="20"/>
          <w:lang w:val="af-ZA"/>
        </w:rPr>
        <w:t xml:space="preserve"> 8</w:t>
      </w:r>
      <w:r w:rsidRPr="00E6597C">
        <w:rPr>
          <w:rFonts w:ascii="GHEA Grapalat" w:hAnsi="GHEA Grapalat" w:cs="Sylfaen"/>
          <w:sz w:val="20"/>
          <w:lang w:val="hy-AM"/>
        </w:rPr>
        <w:t>.</w:t>
      </w:r>
      <w:r w:rsidRPr="004605D7">
        <w:rPr>
          <w:rFonts w:ascii="GHEA Grapalat" w:hAnsi="GHEA Grapalat" w:cs="Sylfaen"/>
          <w:sz w:val="20"/>
          <w:lang w:val="af-ZA"/>
        </w:rPr>
        <w:t xml:space="preserve">22 </w:t>
      </w:r>
      <w:r w:rsidRPr="00E6597C">
        <w:rPr>
          <w:rFonts w:ascii="GHEA Grapalat" w:hAnsi="GHEA Grapalat" w:cs="Sylfaen"/>
          <w:sz w:val="20"/>
          <w:lang w:val="ru-RU"/>
        </w:rPr>
        <w:t>կետով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w:t>
      </w:r>
      <w:r w:rsidRPr="00E6597C">
        <w:rPr>
          <w:rFonts w:ascii="GHEA Grapalat" w:hAnsi="GHEA Grapalat" w:cs="Sylfaen"/>
          <w:sz w:val="20"/>
          <w:lang w:val="ru-RU"/>
        </w:rPr>
        <w:t>անգործության</w:t>
      </w:r>
      <w:r w:rsidRPr="00E6597C">
        <w:rPr>
          <w:rFonts w:ascii="GHEA Grapalat" w:hAnsi="GHEA Grapalat" w:cs="Sylfaen"/>
          <w:sz w:val="20"/>
          <w:lang w:val="af-ZA"/>
        </w:rPr>
        <w:t xml:space="preserve"> </w:t>
      </w:r>
      <w:r w:rsidRPr="00E6597C">
        <w:rPr>
          <w:rFonts w:ascii="GHEA Grapalat" w:hAnsi="GHEA Grapalat" w:cs="Sylfaen"/>
          <w:sz w:val="20"/>
          <w:lang w:val="ru-RU"/>
        </w:rPr>
        <w:t>ժամկետը</w:t>
      </w:r>
      <w:r w:rsidRPr="00E6597C">
        <w:rPr>
          <w:rFonts w:ascii="GHEA Grapalat" w:hAnsi="GHEA Grapalat" w:cs="Sylfaen"/>
          <w:sz w:val="20"/>
          <w:lang w:val="af-ZA"/>
        </w:rPr>
        <w:t xml:space="preserve"> </w:t>
      </w:r>
      <w:r w:rsidRPr="00E6597C">
        <w:rPr>
          <w:rFonts w:ascii="GHEA Grapalat" w:hAnsi="GHEA Grapalat" w:cs="Sylfaen"/>
          <w:sz w:val="20"/>
          <w:lang w:val="ru-RU"/>
        </w:rPr>
        <w:t>լրանալուն</w:t>
      </w:r>
      <w:r w:rsidRPr="00E6597C">
        <w:rPr>
          <w:rFonts w:ascii="GHEA Grapalat" w:hAnsi="GHEA Grapalat" w:cs="Sylfaen"/>
          <w:sz w:val="20"/>
          <w:lang w:val="af-ZA"/>
        </w:rPr>
        <w:t xml:space="preserve"> </w:t>
      </w:r>
      <w:r w:rsidRPr="00E6597C">
        <w:rPr>
          <w:rFonts w:ascii="GHEA Grapalat" w:hAnsi="GHEA Grapalat" w:cs="Sylfaen"/>
          <w:sz w:val="20"/>
          <w:lang w:val="ru-RU"/>
        </w:rPr>
        <w:t>հաջորդող</w:t>
      </w:r>
      <w:r w:rsidRPr="00E6597C">
        <w:rPr>
          <w:rFonts w:ascii="GHEA Grapalat" w:hAnsi="GHEA Grapalat" w:cs="Sylfaen"/>
          <w:sz w:val="20"/>
          <w:lang w:val="af-ZA"/>
        </w:rPr>
        <w:t xml:space="preserve"> </w:t>
      </w:r>
      <w:r w:rsidRPr="00E6597C">
        <w:rPr>
          <w:rFonts w:ascii="GHEA Grapalat" w:hAnsi="GHEA Grapalat" w:cs="Sylfaen"/>
          <w:sz w:val="20"/>
          <w:lang w:val="ru-RU"/>
        </w:rPr>
        <w:t>չորս</w:t>
      </w:r>
      <w:r w:rsidRPr="00E6597C">
        <w:rPr>
          <w:rFonts w:ascii="GHEA Grapalat" w:hAnsi="GHEA Grapalat" w:cs="Sylfaen"/>
          <w:sz w:val="20"/>
          <w:lang w:val="af-ZA"/>
        </w:rPr>
        <w:t xml:space="preserve"> </w:t>
      </w:r>
      <w:r w:rsidRPr="00E6597C">
        <w:rPr>
          <w:rFonts w:ascii="GHEA Grapalat" w:hAnsi="GHEA Grapalat" w:cs="Sylfaen"/>
          <w:sz w:val="20"/>
          <w:lang w:val="ru-RU"/>
        </w:rPr>
        <w:t>աշխատանքային</w:t>
      </w:r>
      <w:r w:rsidRPr="00E6597C">
        <w:rPr>
          <w:rFonts w:ascii="GHEA Grapalat" w:hAnsi="GHEA Grapalat" w:cs="Sylfaen"/>
          <w:sz w:val="20"/>
          <w:lang w:val="af-ZA"/>
        </w:rPr>
        <w:t xml:space="preserve"> </w:t>
      </w:r>
      <w:r w:rsidRPr="00E6597C">
        <w:rPr>
          <w:rFonts w:ascii="GHEA Grapalat" w:hAnsi="GHEA Grapalat" w:cs="Sylfaen"/>
          <w:sz w:val="20"/>
          <w:lang w:val="ru-RU"/>
        </w:rPr>
        <w:t>օրվա</w:t>
      </w:r>
      <w:r w:rsidRPr="00E6597C">
        <w:rPr>
          <w:rFonts w:ascii="GHEA Grapalat" w:hAnsi="GHEA Grapalat" w:cs="Sylfaen"/>
          <w:sz w:val="20"/>
          <w:lang w:val="af-ZA"/>
        </w:rPr>
        <w:t xml:space="preserve"> </w:t>
      </w:r>
      <w:r w:rsidRPr="00E6597C">
        <w:rPr>
          <w:rFonts w:ascii="GHEA Grapalat" w:hAnsi="GHEA Grapalat" w:cs="Sylfaen"/>
          <w:sz w:val="20"/>
          <w:lang w:val="ru-RU"/>
        </w:rPr>
        <w:t>ընթացքում</w:t>
      </w:r>
      <w:r w:rsidRPr="00E6597C">
        <w:rPr>
          <w:rFonts w:ascii="GHEA Grapalat" w:hAnsi="GHEA Grapalat" w:cs="Sylfaen"/>
          <w:sz w:val="20"/>
          <w:lang w:val="af-ZA"/>
        </w:rPr>
        <w:t xml:space="preserve"> </w:t>
      </w:r>
      <w:r w:rsidRPr="00E6597C">
        <w:rPr>
          <w:rFonts w:ascii="GHEA Grapalat" w:hAnsi="GHEA Grapalat" w:cs="Sylfaen"/>
          <w:sz w:val="20"/>
        </w:rPr>
        <w:t>պ</w:t>
      </w:r>
      <w:r w:rsidRPr="00E6597C">
        <w:rPr>
          <w:rFonts w:ascii="GHEA Grapalat" w:hAnsi="GHEA Grapalat" w:cs="Sylfaen"/>
          <w:sz w:val="20"/>
          <w:lang w:val="ru-RU"/>
        </w:rPr>
        <w:t>ատվիրատուն</w:t>
      </w:r>
      <w:r w:rsidRPr="00E6597C">
        <w:rPr>
          <w:rFonts w:ascii="GHEA Grapalat" w:hAnsi="GHEA Grapalat" w:cs="Sylfaen"/>
          <w:sz w:val="20"/>
          <w:lang w:val="af-ZA"/>
        </w:rPr>
        <w:t xml:space="preserve"> </w:t>
      </w:r>
      <w:r w:rsidRPr="00E6597C">
        <w:rPr>
          <w:rFonts w:ascii="GHEA Grapalat" w:hAnsi="GHEA Grapalat" w:cs="Sylfaen"/>
          <w:sz w:val="20"/>
          <w:lang w:val="ru-RU"/>
        </w:rPr>
        <w:t>ծանուցում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rPr>
        <w:t>մ</w:t>
      </w:r>
      <w:r w:rsidRPr="00E6597C">
        <w:rPr>
          <w:rFonts w:ascii="GHEA Grapalat" w:hAnsi="GHEA Grapalat" w:cs="Sylfaen"/>
          <w:sz w:val="20"/>
          <w:lang w:val="ru-RU"/>
        </w:rPr>
        <w:t>ասնակցին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ներկայացնելով</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առաջարկը</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ru-RU"/>
        </w:rPr>
        <w:t>նախագիծը</w:t>
      </w:r>
      <w:r w:rsidRPr="00E6597C">
        <w:rPr>
          <w:rFonts w:ascii="GHEA Grapalat" w:hAnsi="GHEA Grapalat" w:cs="Sylfaen"/>
          <w:sz w:val="20"/>
          <w:lang w:val="af-ZA"/>
        </w:rPr>
        <w:t xml:space="preserve">: </w:t>
      </w:r>
      <w:r w:rsidRPr="00E6597C">
        <w:rPr>
          <w:rFonts w:ascii="GHEA Grapalat" w:hAnsi="GHEA Grapalat" w:cs="Sylfaen"/>
          <w:sz w:val="20"/>
          <w:lang w:val="ru-RU"/>
        </w:rPr>
        <w:t>Ընդ</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կնքվել</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շուտ</w:t>
      </w:r>
      <w:r w:rsidRPr="00E6597C">
        <w:rPr>
          <w:rFonts w:ascii="GHEA Grapalat" w:hAnsi="GHEA Grapalat" w:cs="Sylfaen"/>
          <w:sz w:val="20"/>
          <w:lang w:val="af-ZA"/>
        </w:rPr>
        <w:t xml:space="preserve">, </w:t>
      </w:r>
      <w:r w:rsidRPr="00E6597C">
        <w:rPr>
          <w:rFonts w:ascii="GHEA Grapalat" w:hAnsi="GHEA Grapalat" w:cs="Sylfaen"/>
          <w:sz w:val="20"/>
          <w:lang w:val="ru-RU"/>
        </w:rPr>
        <w:t>քան</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1-</w:t>
      </w:r>
      <w:r w:rsidRPr="00E6597C">
        <w:rPr>
          <w:rFonts w:ascii="GHEA Grapalat" w:hAnsi="GHEA Grapalat" w:cs="Sylfaen"/>
          <w:sz w:val="20"/>
        </w:rPr>
        <w:t>ին</w:t>
      </w:r>
      <w:r w:rsidRPr="00E6597C">
        <w:rPr>
          <w:rFonts w:ascii="GHEA Grapalat" w:hAnsi="GHEA Grapalat" w:cs="Sylfaen"/>
          <w:sz w:val="20"/>
          <w:lang w:val="af-ZA"/>
        </w:rPr>
        <w:t xml:space="preserve"> </w:t>
      </w:r>
      <w:r w:rsidRPr="00E6597C">
        <w:rPr>
          <w:rFonts w:ascii="GHEA Grapalat" w:hAnsi="GHEA Grapalat" w:cs="Sylfaen"/>
          <w:sz w:val="20"/>
        </w:rPr>
        <w:t>մասի</w:t>
      </w:r>
      <w:r w:rsidRPr="00E6597C">
        <w:rPr>
          <w:rFonts w:ascii="GHEA Grapalat" w:hAnsi="GHEA Grapalat" w:cs="Sylfaen"/>
          <w:sz w:val="20"/>
          <w:lang w:val="af-ZA"/>
        </w:rPr>
        <w:t xml:space="preserve"> 8</w:t>
      </w:r>
      <w:r w:rsidRPr="00E6597C">
        <w:rPr>
          <w:rFonts w:ascii="GHEA Grapalat" w:hAnsi="GHEA Grapalat" w:cs="Sylfaen"/>
          <w:sz w:val="20"/>
          <w:lang w:val="hy-AM"/>
        </w:rPr>
        <w:t>.</w:t>
      </w:r>
      <w:r w:rsidRPr="004605D7">
        <w:rPr>
          <w:rFonts w:ascii="GHEA Grapalat" w:hAnsi="GHEA Grapalat" w:cs="Sylfaen"/>
          <w:sz w:val="20"/>
          <w:lang w:val="af-ZA"/>
        </w:rPr>
        <w:t xml:space="preserve">22 </w:t>
      </w:r>
      <w:r w:rsidRPr="00E6597C">
        <w:rPr>
          <w:rFonts w:ascii="GHEA Grapalat" w:hAnsi="GHEA Grapalat" w:cs="Sylfaen"/>
          <w:sz w:val="20"/>
          <w:lang w:val="ru-RU"/>
        </w:rPr>
        <w:t>կետով</w:t>
      </w:r>
      <w:r w:rsidRPr="00E6597C">
        <w:rPr>
          <w:rFonts w:ascii="GHEA Grapalat" w:hAnsi="GHEA Grapalat" w:cs="Sylfaen"/>
          <w:sz w:val="20"/>
          <w:lang w:val="af-ZA"/>
        </w:rPr>
        <w:t xml:space="preserve"> </w:t>
      </w:r>
      <w:r w:rsidRPr="00E6597C">
        <w:rPr>
          <w:rFonts w:ascii="GHEA Grapalat" w:hAnsi="GHEA Grapalat" w:cs="Sylfaen"/>
          <w:sz w:val="20"/>
          <w:lang w:val="ru-RU"/>
        </w:rPr>
        <w:t>սահմանված</w:t>
      </w:r>
      <w:r w:rsidRPr="00E6597C">
        <w:rPr>
          <w:rFonts w:ascii="GHEA Grapalat" w:hAnsi="GHEA Grapalat" w:cs="Sylfaen"/>
          <w:sz w:val="20"/>
          <w:lang w:val="af-ZA"/>
        </w:rPr>
        <w:t xml:space="preserve"> </w:t>
      </w:r>
      <w:r w:rsidRPr="00E6597C">
        <w:rPr>
          <w:rFonts w:ascii="GHEA Grapalat" w:hAnsi="GHEA Grapalat" w:cs="Sylfaen"/>
          <w:sz w:val="20"/>
          <w:lang w:val="ru-RU"/>
        </w:rPr>
        <w:t>անգործության</w:t>
      </w:r>
      <w:r w:rsidRPr="00E6597C">
        <w:rPr>
          <w:rFonts w:ascii="GHEA Grapalat" w:hAnsi="GHEA Grapalat" w:cs="Sylfaen"/>
          <w:sz w:val="20"/>
          <w:lang w:val="af-ZA"/>
        </w:rPr>
        <w:t xml:space="preserve"> </w:t>
      </w:r>
      <w:r w:rsidRPr="00E6597C">
        <w:rPr>
          <w:rFonts w:ascii="GHEA Grapalat" w:hAnsi="GHEA Grapalat" w:cs="Sylfaen"/>
          <w:sz w:val="20"/>
          <w:lang w:val="ru-RU"/>
        </w:rPr>
        <w:t>ժամկետը</w:t>
      </w:r>
      <w:r w:rsidRPr="00E6597C">
        <w:rPr>
          <w:rFonts w:ascii="GHEA Grapalat" w:hAnsi="GHEA Grapalat" w:cs="Sylfaen"/>
          <w:sz w:val="20"/>
          <w:lang w:val="af-ZA"/>
        </w:rPr>
        <w:t xml:space="preserve"> </w:t>
      </w:r>
      <w:r w:rsidRPr="00E6597C">
        <w:rPr>
          <w:rFonts w:ascii="GHEA Grapalat" w:hAnsi="GHEA Grapalat" w:cs="Sylfaen"/>
          <w:sz w:val="20"/>
          <w:lang w:val="ru-RU"/>
        </w:rPr>
        <w:t>լրանալու</w:t>
      </w:r>
      <w:r w:rsidRPr="00E6597C">
        <w:rPr>
          <w:rFonts w:ascii="GHEA Grapalat" w:hAnsi="GHEA Grapalat" w:cs="Sylfaen"/>
          <w:sz w:val="20"/>
          <w:lang w:val="af-ZA"/>
        </w:rPr>
        <w:t xml:space="preserve"> </w:t>
      </w:r>
      <w:r w:rsidRPr="00E6597C">
        <w:rPr>
          <w:rFonts w:ascii="GHEA Grapalat" w:hAnsi="GHEA Grapalat" w:cs="Sylfaen"/>
          <w:sz w:val="20"/>
          <w:lang w:val="ru-RU"/>
        </w:rPr>
        <w:t>օրվան</w:t>
      </w:r>
      <w:r w:rsidRPr="00E6597C">
        <w:rPr>
          <w:rFonts w:ascii="GHEA Grapalat" w:hAnsi="GHEA Grapalat" w:cs="Sylfaen"/>
          <w:sz w:val="20"/>
          <w:lang w:val="af-ZA"/>
        </w:rPr>
        <w:t xml:space="preserve"> </w:t>
      </w:r>
      <w:r w:rsidRPr="00E6597C">
        <w:rPr>
          <w:rFonts w:ascii="GHEA Grapalat" w:hAnsi="GHEA Grapalat" w:cs="Sylfaen"/>
          <w:sz w:val="20"/>
          <w:lang w:val="ru-RU"/>
        </w:rPr>
        <w:t>հաջորդող</w:t>
      </w:r>
      <w:r w:rsidRPr="00E6597C">
        <w:rPr>
          <w:rFonts w:ascii="GHEA Grapalat" w:hAnsi="GHEA Grapalat" w:cs="Sylfaen"/>
          <w:sz w:val="20"/>
          <w:lang w:val="af-ZA"/>
        </w:rPr>
        <w:t xml:space="preserve"> </w:t>
      </w:r>
      <w:r w:rsidRPr="00E6597C">
        <w:rPr>
          <w:rFonts w:ascii="GHEA Grapalat" w:hAnsi="GHEA Grapalat" w:cs="Sylfaen"/>
          <w:sz w:val="20"/>
          <w:lang w:val="ru-RU"/>
        </w:rPr>
        <w:t>երկրորդ</w:t>
      </w:r>
      <w:r w:rsidRPr="00E6597C">
        <w:rPr>
          <w:rFonts w:ascii="GHEA Grapalat" w:hAnsi="GHEA Grapalat" w:cs="Sylfaen"/>
          <w:sz w:val="20"/>
          <w:lang w:val="af-ZA"/>
        </w:rPr>
        <w:t xml:space="preserve"> </w:t>
      </w:r>
      <w:r w:rsidRPr="00E6597C">
        <w:rPr>
          <w:rFonts w:ascii="GHEA Grapalat" w:hAnsi="GHEA Grapalat" w:cs="Sylfaen"/>
          <w:sz w:val="20"/>
          <w:lang w:val="ru-RU"/>
        </w:rPr>
        <w:t>աշխատանքային</w:t>
      </w:r>
      <w:r w:rsidRPr="00E6597C">
        <w:rPr>
          <w:rFonts w:ascii="GHEA Grapalat" w:hAnsi="GHEA Grapalat" w:cs="Sylfaen"/>
          <w:sz w:val="20"/>
          <w:lang w:val="af-ZA"/>
        </w:rPr>
        <w:t xml:space="preserve"> </w:t>
      </w:r>
      <w:r w:rsidRPr="00E6597C">
        <w:rPr>
          <w:rFonts w:ascii="GHEA Grapalat" w:hAnsi="GHEA Grapalat" w:cs="Sylfaen"/>
          <w:sz w:val="20"/>
          <w:lang w:val="ru-RU"/>
        </w:rPr>
        <w:t>օրը</w:t>
      </w:r>
      <w:r w:rsidRPr="00E6597C">
        <w:rPr>
          <w:rFonts w:ascii="GHEA Grapalat" w:hAnsi="GHEA Grapalat" w:cs="Sylfaen"/>
          <w:sz w:val="20"/>
          <w:lang w:val="af-ZA"/>
        </w:rPr>
        <w:t>:</w:t>
      </w:r>
    </w:p>
    <w:p w:rsidR="00C66BF2" w:rsidRPr="00E6597C" w:rsidRDefault="00C66BF2" w:rsidP="00C66BF2">
      <w:pPr>
        <w:ind w:firstLine="567"/>
        <w:jc w:val="both"/>
        <w:rPr>
          <w:rFonts w:ascii="GHEA Grapalat" w:hAnsi="GHEA Grapalat" w:cs="Sylfaen"/>
          <w:sz w:val="20"/>
          <w:lang w:val="af-ZA"/>
        </w:rPr>
      </w:pPr>
      <w:r w:rsidRPr="00E6597C">
        <w:rPr>
          <w:rFonts w:ascii="GHEA Grapalat" w:hAnsi="GHEA Grapalat" w:cs="Sylfaen"/>
          <w:sz w:val="20"/>
          <w:lang w:val="af-ZA"/>
        </w:rPr>
        <w:t>9</w:t>
      </w:r>
      <w:r w:rsidRPr="00E6597C">
        <w:rPr>
          <w:rFonts w:ascii="GHEA Grapalat" w:hAnsi="GHEA Grapalat" w:cs="Sylfaen"/>
          <w:sz w:val="20"/>
          <w:lang w:val="hy-AM"/>
        </w:rPr>
        <w:t>.3</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rPr>
        <w:t>մ</w:t>
      </w:r>
      <w:r w:rsidRPr="00E6597C">
        <w:rPr>
          <w:rFonts w:ascii="GHEA Grapalat" w:hAnsi="GHEA Grapalat" w:cs="Sylfaen"/>
          <w:sz w:val="20"/>
          <w:lang w:val="ru-RU"/>
        </w:rPr>
        <w:t>ասնակցին</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առաջարկը</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կնքվելիք</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ru-RU"/>
        </w:rPr>
        <w:t>նախագիծը</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հանձնաժողովի</w:t>
      </w:r>
      <w:r w:rsidRPr="00E6597C">
        <w:rPr>
          <w:rFonts w:ascii="GHEA Grapalat" w:hAnsi="GHEA Grapalat" w:cs="Sylfaen"/>
          <w:sz w:val="20"/>
          <w:lang w:val="af-ZA"/>
        </w:rPr>
        <w:t xml:space="preserve"> </w:t>
      </w:r>
      <w:r w:rsidRPr="00E6597C">
        <w:rPr>
          <w:rFonts w:ascii="GHEA Grapalat" w:hAnsi="GHEA Grapalat" w:cs="Sylfaen"/>
          <w:sz w:val="20"/>
          <w:lang w:val="ru-RU"/>
        </w:rPr>
        <w:t>քարտուղարը</w:t>
      </w:r>
      <w:r w:rsidRPr="00E6597C">
        <w:rPr>
          <w:rFonts w:ascii="GHEA Grapalat" w:hAnsi="GHEA Grapalat" w:cs="Sylfaen"/>
          <w:sz w:val="20"/>
          <w:lang w:val="af-ZA"/>
        </w:rPr>
        <w:t xml:space="preserve"> </w:t>
      </w:r>
      <w:r w:rsidRPr="00E6597C">
        <w:rPr>
          <w:rFonts w:ascii="GHEA Grapalat" w:hAnsi="GHEA Grapalat" w:cs="Sylfaen"/>
          <w:sz w:val="20"/>
          <w:lang w:val="ru-RU"/>
        </w:rPr>
        <w:t>տրամադրում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էլեկտրոնային</w:t>
      </w:r>
      <w:r w:rsidRPr="00E6597C">
        <w:rPr>
          <w:rFonts w:ascii="GHEA Grapalat" w:hAnsi="GHEA Grapalat" w:cs="Sylfaen"/>
          <w:sz w:val="20"/>
          <w:lang w:val="af-ZA"/>
        </w:rPr>
        <w:t xml:space="preserve"> </w:t>
      </w:r>
      <w:r w:rsidRPr="00E6597C">
        <w:rPr>
          <w:rFonts w:ascii="GHEA Grapalat" w:hAnsi="GHEA Grapalat" w:cs="Sylfaen"/>
          <w:sz w:val="20"/>
          <w:lang w:val="ru-RU"/>
        </w:rPr>
        <w:t>եղանակով</w:t>
      </w:r>
      <w:r w:rsidRPr="00E6597C">
        <w:rPr>
          <w:rFonts w:ascii="GHEA Grapalat" w:hAnsi="GHEA Grapalat" w:cs="Sylfaen"/>
          <w:sz w:val="20"/>
          <w:lang w:val="af-ZA"/>
        </w:rPr>
        <w:t xml:space="preserve">: </w:t>
      </w:r>
      <w:r w:rsidRPr="00E6597C">
        <w:rPr>
          <w:rFonts w:ascii="GHEA Grapalat" w:hAnsi="GHEA Grapalat" w:cs="Sylfaen"/>
          <w:sz w:val="20"/>
          <w:lang w:val="ru-RU"/>
        </w:rPr>
        <w:t>Ընդ</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շինարարական աշխատանքների գնման դեպքում  </w:t>
      </w:r>
      <w:r w:rsidRPr="00E6597C">
        <w:rPr>
          <w:rFonts w:ascii="GHEA Grapalat" w:hAnsi="GHEA Grapalat" w:cs="Sylfaen"/>
          <w:sz w:val="20"/>
          <w:lang w:val="ru-RU"/>
        </w:rPr>
        <w:t>պայմանագրում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w:t>
      </w:r>
      <w:r w:rsidRPr="00E6597C">
        <w:rPr>
          <w:rFonts w:ascii="GHEA Grapalat" w:hAnsi="GHEA Grapalat" w:cs="Sylfaen"/>
          <w:sz w:val="20"/>
          <w:lang w:val="ru-RU"/>
        </w:rPr>
        <w:t>կողմից</w:t>
      </w:r>
      <w:r w:rsidRPr="00E6597C">
        <w:rPr>
          <w:rFonts w:ascii="GHEA Grapalat" w:hAnsi="GHEA Grapalat" w:cs="Sylfaen"/>
          <w:sz w:val="20"/>
          <w:lang w:val="af-ZA"/>
        </w:rPr>
        <w:t xml:space="preserve"> </w:t>
      </w:r>
      <w:r w:rsidRPr="00E6597C">
        <w:rPr>
          <w:rFonts w:ascii="GHEA Grapalat" w:hAnsi="GHEA Grapalat" w:cs="Sylfaen"/>
          <w:sz w:val="20"/>
          <w:lang w:val="ru-RU"/>
        </w:rPr>
        <w:t>հայտով</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ներկայացված</w:t>
      </w:r>
      <w:r w:rsidRPr="00E6597C">
        <w:rPr>
          <w:rFonts w:ascii="GHEA Grapalat" w:hAnsi="GHEA Grapalat" w:cs="Sylfaen"/>
          <w:sz w:val="20"/>
          <w:lang w:val="af-ZA"/>
        </w:rPr>
        <w:t xml:space="preserve"> սարքերը և սարքավորումները: </w:t>
      </w:r>
    </w:p>
    <w:p w:rsidR="00C66BF2" w:rsidRPr="00E6597C" w:rsidRDefault="00C66BF2" w:rsidP="00C66BF2">
      <w:pPr>
        <w:ind w:firstLine="567"/>
        <w:jc w:val="both"/>
        <w:rPr>
          <w:rFonts w:ascii="GHEA Grapalat" w:hAnsi="GHEA Grapalat" w:cs="Sylfaen"/>
          <w:sz w:val="20"/>
          <w:lang w:val="af-ZA"/>
        </w:rPr>
      </w:pPr>
      <w:r w:rsidRPr="00E6597C">
        <w:rPr>
          <w:rFonts w:ascii="GHEA Grapalat" w:hAnsi="GHEA Grapalat" w:cs="Sylfaen"/>
          <w:sz w:val="20"/>
          <w:lang w:val="af-ZA"/>
        </w:rPr>
        <w:t>9</w:t>
      </w:r>
      <w:r w:rsidRPr="00E6597C">
        <w:rPr>
          <w:rFonts w:ascii="GHEA Grapalat" w:hAnsi="GHEA Grapalat" w:cs="Sylfaen"/>
          <w:sz w:val="20"/>
          <w:lang w:val="hy-AM"/>
        </w:rPr>
        <w:t>.</w:t>
      </w:r>
      <w:r w:rsidRPr="004605D7">
        <w:rPr>
          <w:rFonts w:ascii="GHEA Grapalat" w:hAnsi="GHEA Grapalat" w:cs="Sylfaen"/>
          <w:sz w:val="20"/>
          <w:lang w:val="af-ZA"/>
        </w:rPr>
        <w:t>4</w:t>
      </w:r>
      <w:r w:rsidRPr="00E6597C">
        <w:rPr>
          <w:rFonts w:ascii="GHEA Grapalat" w:hAnsi="GHEA Grapalat" w:cs="Sylfaen"/>
          <w:sz w:val="20"/>
          <w:lang w:val="af-ZA"/>
        </w:rPr>
        <w:t xml:space="preserve"> </w:t>
      </w:r>
      <w:r w:rsidRPr="00E6597C">
        <w:rPr>
          <w:rFonts w:ascii="GHEA Grapalat" w:hAnsi="GHEA Grapalat" w:cs="Sylfaen"/>
          <w:sz w:val="20"/>
          <w:lang w:val="hy-AM"/>
        </w:rPr>
        <w:t>Եթե</w:t>
      </w:r>
      <w:r w:rsidRPr="00E6597C">
        <w:rPr>
          <w:rFonts w:ascii="GHEA Grapalat" w:hAnsi="GHEA Grapalat" w:cs="Sylfaen"/>
          <w:sz w:val="20"/>
          <w:lang w:val="af-ZA"/>
        </w:rPr>
        <w:t xml:space="preserve"> </w:t>
      </w:r>
      <w:r w:rsidRPr="00E6597C">
        <w:rPr>
          <w:rFonts w:ascii="GHEA Grapalat" w:hAnsi="GHEA Grapalat" w:cs="Sylfaen"/>
          <w:sz w:val="20"/>
          <w:lang w:val="hy-AM"/>
        </w:rPr>
        <w:t>ընտրված</w:t>
      </w:r>
      <w:r w:rsidRPr="00E6597C">
        <w:rPr>
          <w:rFonts w:ascii="GHEA Grapalat" w:hAnsi="GHEA Grapalat" w:cs="Sylfaen"/>
          <w:sz w:val="20"/>
          <w:lang w:val="af-ZA"/>
        </w:rPr>
        <w:t xml:space="preserve"> </w:t>
      </w:r>
      <w:r w:rsidRPr="00E6597C">
        <w:rPr>
          <w:rFonts w:ascii="GHEA Grapalat" w:hAnsi="GHEA Grapalat" w:cs="Sylfaen"/>
          <w:sz w:val="20"/>
          <w:lang w:val="hy-AM"/>
        </w:rPr>
        <w:t>մասնակիցը</w:t>
      </w:r>
      <w:r w:rsidRPr="00E6597C">
        <w:rPr>
          <w:rFonts w:ascii="GHEA Grapalat" w:hAnsi="GHEA Grapalat" w:cs="Sylfaen"/>
          <w:sz w:val="20"/>
          <w:lang w:val="af-ZA"/>
        </w:rPr>
        <w:t xml:space="preserve"> </w:t>
      </w:r>
      <w:r w:rsidRPr="00E6597C">
        <w:rPr>
          <w:rFonts w:ascii="GHEA Grapalat" w:hAnsi="GHEA Grapalat" w:cs="Sylfaen"/>
          <w:sz w:val="20"/>
          <w:lang w:val="hy-AM"/>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hy-AM"/>
        </w:rPr>
        <w:t>կնքելու</w:t>
      </w:r>
      <w:r w:rsidRPr="00E6597C">
        <w:rPr>
          <w:rFonts w:ascii="GHEA Grapalat" w:hAnsi="GHEA Grapalat" w:cs="Sylfaen"/>
          <w:sz w:val="20"/>
          <w:lang w:val="af-ZA"/>
        </w:rPr>
        <w:t xml:space="preserve"> </w:t>
      </w:r>
      <w:r w:rsidRPr="00E6597C">
        <w:rPr>
          <w:rFonts w:ascii="GHEA Grapalat" w:hAnsi="GHEA Grapalat" w:cs="Sylfaen"/>
          <w:sz w:val="20"/>
          <w:lang w:val="hy-AM"/>
        </w:rPr>
        <w:t>մասին</w:t>
      </w:r>
      <w:r w:rsidRPr="00E6597C">
        <w:rPr>
          <w:rFonts w:ascii="GHEA Grapalat" w:hAnsi="GHEA Grapalat" w:cs="Sylfaen"/>
          <w:sz w:val="20"/>
          <w:lang w:val="af-ZA"/>
        </w:rPr>
        <w:t xml:space="preserve"> </w:t>
      </w:r>
      <w:r w:rsidRPr="00E6597C">
        <w:rPr>
          <w:rFonts w:ascii="GHEA Grapalat" w:hAnsi="GHEA Grapalat" w:cs="Sylfaen"/>
          <w:sz w:val="20"/>
          <w:lang w:val="hy-AM"/>
        </w:rPr>
        <w:t>ծանուցումը</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նախագիծ</w:t>
      </w:r>
      <w:r w:rsidRPr="00E6597C">
        <w:rPr>
          <w:rFonts w:ascii="GHEA Grapalat" w:hAnsi="GHEA Grapalat" w:cs="Sylfaen"/>
          <w:sz w:val="20"/>
        </w:rPr>
        <w:t>ն</w:t>
      </w:r>
      <w:r w:rsidRPr="00E6597C">
        <w:rPr>
          <w:rFonts w:ascii="GHEA Grapalat" w:hAnsi="GHEA Grapalat" w:cs="Sylfaen"/>
          <w:sz w:val="20"/>
          <w:lang w:val="af-ZA"/>
        </w:rPr>
        <w:t xml:space="preserve"> </w:t>
      </w:r>
      <w:r w:rsidRPr="00E6597C">
        <w:rPr>
          <w:rFonts w:ascii="GHEA Grapalat" w:hAnsi="GHEA Grapalat" w:cs="Sylfaen"/>
          <w:sz w:val="20"/>
          <w:lang w:val="hy-AM"/>
        </w:rPr>
        <w:t>ստանալուց</w:t>
      </w:r>
      <w:r w:rsidRPr="00E6597C">
        <w:rPr>
          <w:rFonts w:ascii="GHEA Grapalat" w:hAnsi="GHEA Grapalat" w:cs="Sylfaen"/>
          <w:sz w:val="20"/>
          <w:lang w:val="af-ZA"/>
        </w:rPr>
        <w:t xml:space="preserve"> </w:t>
      </w:r>
      <w:r w:rsidRPr="00E6597C">
        <w:rPr>
          <w:rFonts w:ascii="GHEA Grapalat" w:hAnsi="GHEA Grapalat" w:cs="Sylfaen"/>
          <w:sz w:val="20"/>
          <w:lang w:val="hy-AM"/>
        </w:rPr>
        <w:t>հետո</w:t>
      </w:r>
      <w:r w:rsidRPr="00E6597C">
        <w:rPr>
          <w:rFonts w:ascii="GHEA Grapalat" w:hAnsi="GHEA Grapalat" w:cs="Sylfaen"/>
          <w:sz w:val="20"/>
          <w:lang w:val="af-ZA"/>
        </w:rPr>
        <w:t xml:space="preserve">` 10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lang w:val="hy-AM"/>
        </w:rPr>
        <w:t>օրվա</w:t>
      </w:r>
      <w:r w:rsidRPr="00E6597C">
        <w:rPr>
          <w:rFonts w:ascii="GHEA Grapalat" w:hAnsi="GHEA Grapalat" w:cs="Sylfaen"/>
          <w:sz w:val="20"/>
          <w:lang w:val="af-ZA"/>
        </w:rPr>
        <w:t xml:space="preserve"> </w:t>
      </w:r>
      <w:r w:rsidRPr="00E6597C">
        <w:rPr>
          <w:rFonts w:ascii="GHEA Grapalat" w:hAnsi="GHEA Grapalat" w:cs="Sylfaen"/>
          <w:sz w:val="20"/>
          <w:lang w:val="hy-AM"/>
        </w:rPr>
        <w:t>ընթացքում</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ստորագրում</w:t>
      </w:r>
      <w:r w:rsidRPr="00E6597C">
        <w:rPr>
          <w:rFonts w:ascii="GHEA Grapalat" w:hAnsi="GHEA Grapalat" w:cs="Sylfaen"/>
          <w:sz w:val="20"/>
          <w:lang w:val="af-ZA"/>
        </w:rPr>
        <w:t xml:space="preserve"> </w:t>
      </w:r>
      <w:r w:rsidRPr="00E6597C">
        <w:rPr>
          <w:rFonts w:ascii="GHEA Grapalat" w:hAnsi="GHEA Grapalat" w:cs="Sylfaen"/>
          <w:sz w:val="20"/>
          <w:lang w:val="hy-AM"/>
        </w:rPr>
        <w:t>պայմանագիրը</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պ</w:t>
      </w:r>
      <w:r w:rsidRPr="00E6597C">
        <w:rPr>
          <w:rFonts w:ascii="GHEA Grapalat" w:hAnsi="GHEA Grapalat" w:cs="Sylfaen"/>
          <w:sz w:val="20"/>
          <w:lang w:val="ru-RU"/>
        </w:rPr>
        <w:t>ատվիրատուին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ներկայացնում</w:t>
      </w:r>
      <w:r w:rsidRPr="00E6597C">
        <w:rPr>
          <w:rFonts w:ascii="GHEA Grapalat" w:hAnsi="GHEA Grapalat" w:cs="Sylfaen"/>
          <w:sz w:val="20"/>
          <w:lang w:val="af-ZA"/>
        </w:rPr>
        <w:t xml:space="preserve"> որակավորման և </w:t>
      </w:r>
      <w:r w:rsidRPr="00E6597C">
        <w:rPr>
          <w:rFonts w:ascii="GHEA Grapalat" w:hAnsi="GHEA Grapalat" w:cs="Sylfaen"/>
          <w:sz w:val="20"/>
          <w:lang w:val="ru-RU"/>
        </w:rPr>
        <w:t>պայմանագրի</w:t>
      </w:r>
      <w:r w:rsidRPr="00E6597C">
        <w:rPr>
          <w:rFonts w:ascii="GHEA Grapalat" w:hAnsi="GHEA Grapalat" w:cs="Sylfaen"/>
          <w:sz w:val="20"/>
          <w:lang w:val="af-ZA"/>
        </w:rPr>
        <w:t xml:space="preserve"> </w:t>
      </w:r>
      <w:r w:rsidRPr="00E6597C">
        <w:rPr>
          <w:rFonts w:ascii="GHEA Grapalat" w:hAnsi="GHEA Grapalat" w:cs="Sylfaen"/>
          <w:sz w:val="20"/>
        </w:rPr>
        <w:t>ապահովումը</w:t>
      </w:r>
      <w:r w:rsidRPr="00E6597C">
        <w:rPr>
          <w:rFonts w:ascii="GHEA Grapalat" w:hAnsi="GHEA Grapalat" w:cs="Sylfaen"/>
          <w:sz w:val="20"/>
          <w:lang w:val="af-ZA"/>
        </w:rPr>
        <w:t>,</w:t>
      </w:r>
      <w:r w:rsidRPr="00E6597C">
        <w:rPr>
          <w:rFonts w:ascii="GHEA Grapalat" w:hAnsi="GHEA Grapalat" w:cs="Sylfaen"/>
          <w:i/>
          <w:sz w:val="20"/>
          <w:lang w:val="af-ZA"/>
        </w:rPr>
        <w:t xml:space="preserve"> </w:t>
      </w:r>
      <w:r w:rsidRPr="00E6597C">
        <w:rPr>
          <w:rFonts w:ascii="GHEA Grapalat" w:hAnsi="GHEA Grapalat" w:cs="Sylfaen"/>
          <w:sz w:val="20"/>
          <w:lang w:val="hy-AM"/>
        </w:rPr>
        <w:t>ապա նա զրկվում է պայմանագիրը ստորագրելու իրավունքից։</w:t>
      </w:r>
      <w:r w:rsidRPr="00E6597C">
        <w:rPr>
          <w:rFonts w:ascii="GHEA Grapalat" w:hAnsi="GHEA Grapalat" w:cs="Sylfaen"/>
          <w:sz w:val="20"/>
          <w:lang w:val="af-ZA"/>
        </w:rPr>
        <w:t xml:space="preserve"> </w:t>
      </w:r>
      <w:r w:rsidRPr="00E6597C">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C66BF2" w:rsidRPr="00E6597C" w:rsidRDefault="00C66BF2" w:rsidP="00C66BF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Pr="00E6597C">
        <w:rPr>
          <w:rFonts w:ascii="GHEA Grapalat" w:hAnsi="GHEA Grapalat" w:cs="Sylfaen"/>
          <w:sz w:val="20"/>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Pr="00E6597C">
        <w:rPr>
          <w:rFonts w:ascii="GHEA Grapalat" w:hAnsi="GHEA Grapalat" w:cs="Sylfaen"/>
          <w:sz w:val="20"/>
        </w:rPr>
        <w:t>պ</w:t>
      </w:r>
      <w:r w:rsidRPr="00E6597C">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հաստատմանը</w:t>
      </w:r>
      <w:r w:rsidRPr="00E6597C">
        <w:rPr>
          <w:rFonts w:ascii="GHEA Grapalat" w:hAnsi="GHEA Grapalat" w:cs="Sylfaen"/>
          <w:sz w:val="20"/>
          <w:lang w:val="af-ZA"/>
        </w:rPr>
        <w:t xml:space="preserve"> </w:t>
      </w:r>
      <w:r w:rsidRPr="00E6597C">
        <w:rPr>
          <w:rFonts w:ascii="GHEA Grapalat" w:hAnsi="GHEA Grapalat" w:cs="Sylfaen"/>
          <w:sz w:val="20"/>
        </w:rPr>
        <w:t>հաջորդող</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rPr>
        <w:t>օրը</w:t>
      </w:r>
      <w:r w:rsidRPr="00E6597C">
        <w:rPr>
          <w:rFonts w:ascii="GHEA Grapalat" w:hAnsi="GHEA Grapalat" w:cs="Sylfaen"/>
          <w:sz w:val="20"/>
          <w:lang w:val="af-ZA"/>
        </w:rPr>
        <w:t xml:space="preserve"> </w:t>
      </w:r>
      <w:r w:rsidRPr="00E6597C">
        <w:rPr>
          <w:rFonts w:ascii="GHEA Grapalat" w:hAnsi="GHEA Grapalat" w:cs="Sylfaen"/>
          <w:sz w:val="20"/>
        </w:rPr>
        <w:t>ուղեկցող</w:t>
      </w:r>
      <w:r w:rsidRPr="00E6597C">
        <w:rPr>
          <w:rFonts w:ascii="GHEA Grapalat" w:hAnsi="GHEA Grapalat" w:cs="Sylfaen"/>
          <w:sz w:val="20"/>
          <w:lang w:val="af-ZA"/>
        </w:rPr>
        <w:t xml:space="preserve"> </w:t>
      </w:r>
      <w:r w:rsidRPr="00E6597C">
        <w:rPr>
          <w:rFonts w:ascii="GHEA Grapalat" w:hAnsi="GHEA Grapalat" w:cs="Sylfaen"/>
          <w:sz w:val="20"/>
        </w:rPr>
        <w:t>գրությամբ</w:t>
      </w:r>
      <w:r w:rsidRPr="00E6597C">
        <w:rPr>
          <w:rFonts w:ascii="GHEA Grapalat" w:hAnsi="GHEA Grapalat" w:cs="Sylfaen"/>
          <w:sz w:val="20"/>
          <w:lang w:val="af-ZA"/>
        </w:rPr>
        <w:t xml:space="preserve"> </w:t>
      </w:r>
      <w:r w:rsidRPr="00E6597C">
        <w:rPr>
          <w:rFonts w:ascii="GHEA Grapalat" w:hAnsi="GHEA Grapalat" w:cs="Sylfaen"/>
          <w:sz w:val="20"/>
        </w:rPr>
        <w:t>տրամադրվում</w:t>
      </w:r>
      <w:r w:rsidRPr="00E6597C">
        <w:rPr>
          <w:rFonts w:ascii="GHEA Grapalat" w:hAnsi="GHEA Grapalat" w:cs="Sylfaen"/>
          <w:sz w:val="20"/>
          <w:lang w:val="af-ZA"/>
        </w:rPr>
        <w:t xml:space="preserve"> </w:t>
      </w:r>
      <w:r w:rsidRPr="00E6597C">
        <w:rPr>
          <w:rFonts w:ascii="GHEA Grapalat" w:hAnsi="GHEA Grapalat" w:cs="Sylfaen"/>
          <w:sz w:val="20"/>
        </w:rPr>
        <w:t>է</w:t>
      </w:r>
      <w:r w:rsidRPr="00E6597C">
        <w:rPr>
          <w:rFonts w:ascii="GHEA Grapalat" w:hAnsi="GHEA Grapalat" w:cs="Sylfaen"/>
          <w:sz w:val="20"/>
          <w:lang w:val="af-ZA"/>
        </w:rPr>
        <w:t xml:space="preserve"> </w:t>
      </w:r>
      <w:r w:rsidRPr="00E6597C">
        <w:rPr>
          <w:rFonts w:ascii="GHEA Grapalat" w:hAnsi="GHEA Grapalat" w:cs="Sylfaen"/>
          <w:sz w:val="20"/>
        </w:rPr>
        <w:t>ընտրված</w:t>
      </w:r>
      <w:r w:rsidRPr="00E6597C">
        <w:rPr>
          <w:rFonts w:ascii="GHEA Grapalat" w:hAnsi="GHEA Grapalat" w:cs="Sylfaen"/>
          <w:sz w:val="20"/>
          <w:lang w:val="af-ZA"/>
        </w:rPr>
        <w:t xml:space="preserve"> </w:t>
      </w:r>
      <w:r w:rsidRPr="00E6597C">
        <w:rPr>
          <w:rFonts w:ascii="GHEA Grapalat" w:hAnsi="GHEA Grapalat" w:cs="Sylfaen"/>
          <w:sz w:val="20"/>
        </w:rPr>
        <w:t>մասնակցին</w:t>
      </w:r>
      <w:r w:rsidRPr="00E6597C">
        <w:rPr>
          <w:rFonts w:ascii="GHEA Grapalat" w:hAnsi="GHEA Grapalat" w:cs="Sylfaen"/>
          <w:sz w:val="20"/>
          <w:lang w:val="hy-AM"/>
        </w:rPr>
        <w:t>:</w:t>
      </w:r>
    </w:p>
    <w:p w:rsidR="00C66BF2" w:rsidRPr="00E6597C" w:rsidRDefault="00C66BF2" w:rsidP="00C66BF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 xml:space="preserve">9.5 </w:t>
      </w:r>
      <w:r w:rsidRPr="00E6597C">
        <w:rPr>
          <w:rFonts w:ascii="GHEA Grapalat" w:hAnsi="GHEA Grapalat" w:cs="Sylfaen"/>
          <w:i w:val="0"/>
          <w:szCs w:val="24"/>
          <w:lang w:val="ru-RU"/>
        </w:rPr>
        <w:t>Մինչև</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1-ին մասի 9</w:t>
      </w:r>
      <w:r w:rsidRPr="00E6597C">
        <w:rPr>
          <w:rFonts w:ascii="GHEA Grapalat" w:hAnsi="GHEA Grapalat" w:cs="Sylfaen"/>
          <w:i w:val="0"/>
          <w:szCs w:val="24"/>
          <w:lang w:val="hy-AM"/>
        </w:rPr>
        <w:t>.</w:t>
      </w:r>
      <w:r w:rsidRPr="004605D7">
        <w:rPr>
          <w:rFonts w:ascii="GHEA Grapalat" w:hAnsi="GHEA Grapalat" w:cs="Sylfaen"/>
          <w:i w:val="0"/>
          <w:szCs w:val="24"/>
          <w:lang w:val="af-ZA"/>
        </w:rPr>
        <w:t>4</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կետով</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նախատեսված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ժամկետի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ավարտը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կողմերի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համաձայնությամբ</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պայմանագրի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նախագծում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կատարվել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փոփոխություններ</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սակայն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դրանք</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չեն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հանգեցնել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առարկայի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բնութագրերի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փոփոխմանը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ներառյալ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ընտրված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մասնակցի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ավելացմանը։</w:t>
      </w:r>
      <w:r w:rsidRPr="00E6597C">
        <w:rPr>
          <w:rFonts w:ascii="GHEA Mariam" w:hAnsi="GHEA Mariam"/>
          <w:spacing w:val="-8"/>
          <w:lang w:val="af-ZA"/>
        </w:rPr>
        <w:t xml:space="preserve"> </w:t>
      </w:r>
    </w:p>
    <w:p w:rsidR="00D06970" w:rsidRPr="00E6597C" w:rsidRDefault="00D06970" w:rsidP="00D06970">
      <w:pPr>
        <w:jc w:val="center"/>
        <w:rPr>
          <w:rFonts w:ascii="GHEA Grapalat" w:hAnsi="GHEA Grapalat" w:cs="Arial"/>
          <w:b/>
          <w:iCs/>
          <w:sz w:val="20"/>
          <w:lang w:val="af-ZA"/>
        </w:rPr>
      </w:pPr>
      <w:r w:rsidRPr="00E6597C">
        <w:rPr>
          <w:rFonts w:ascii="GHEA Grapalat" w:hAnsi="GHEA Grapalat"/>
          <w:b/>
          <w:iCs/>
          <w:sz w:val="20"/>
          <w:lang w:val="af-ZA"/>
        </w:rPr>
        <w:t xml:space="preserve">10. </w:t>
      </w:r>
      <w:r w:rsidRPr="00E6597C">
        <w:rPr>
          <w:rFonts w:ascii="GHEA Grapalat" w:hAnsi="GHEA Grapalat" w:cs="Sylfaen"/>
          <w:b/>
          <w:iCs/>
          <w:sz w:val="20"/>
          <w:lang w:val="hy-AM"/>
        </w:rPr>
        <w:t>ՈՐԱԿԱՎՈՐՄԱՆ</w:t>
      </w:r>
      <w:r w:rsidRPr="00E6597C">
        <w:rPr>
          <w:rFonts w:ascii="GHEA Grapalat" w:hAnsi="GHEA Grapalat" w:cs="Arial"/>
          <w:b/>
          <w:iCs/>
          <w:sz w:val="20"/>
          <w:lang w:val="af-ZA"/>
        </w:rPr>
        <w:t xml:space="preserve"> </w:t>
      </w:r>
      <w:r w:rsidRPr="00E6597C">
        <w:rPr>
          <w:rFonts w:ascii="GHEA Grapalat" w:hAnsi="GHEA Grapalat" w:cs="Sylfaen"/>
          <w:b/>
          <w:iCs/>
          <w:sz w:val="20"/>
          <w:lang w:val="hy-AM"/>
        </w:rPr>
        <w:t>ԵՎ</w:t>
      </w:r>
      <w:r w:rsidRPr="00E6597C">
        <w:rPr>
          <w:rFonts w:ascii="GHEA Grapalat" w:hAnsi="GHEA Grapalat" w:cs="Sylfaen"/>
          <w:b/>
          <w:iCs/>
          <w:sz w:val="20"/>
          <w:lang w:val="af-ZA"/>
        </w:rPr>
        <w:t xml:space="preserve"> ՊԱՅՄԱՆԱԳՐԻ</w:t>
      </w:r>
      <w:r w:rsidRPr="00E6597C">
        <w:rPr>
          <w:rFonts w:ascii="GHEA Grapalat" w:hAnsi="GHEA Grapalat" w:cs="Sylfaen"/>
          <w:b/>
          <w:iCs/>
          <w:sz w:val="20"/>
          <w:lang w:val="hy-AM"/>
        </w:rPr>
        <w:t xml:space="preserve"> </w:t>
      </w:r>
      <w:r w:rsidRPr="00E6597C">
        <w:rPr>
          <w:rFonts w:ascii="GHEA Grapalat" w:hAnsi="GHEA Grapalat" w:cs="Sylfaen"/>
          <w:b/>
          <w:iCs/>
          <w:sz w:val="20"/>
          <w:lang w:val="af-ZA"/>
        </w:rPr>
        <w:t>ԱՊԱՀՈՎՈՒՄ</w:t>
      </w:r>
      <w:r w:rsidRPr="00E6597C">
        <w:rPr>
          <w:rFonts w:ascii="GHEA Grapalat" w:hAnsi="GHEA Grapalat" w:cs="Sylfaen"/>
          <w:b/>
          <w:iCs/>
          <w:sz w:val="20"/>
          <w:lang w:val="hy-AM"/>
        </w:rPr>
        <w:t>ՆԵՐ</w:t>
      </w:r>
      <w:r w:rsidRPr="00E6597C">
        <w:rPr>
          <w:rFonts w:ascii="GHEA Grapalat" w:hAnsi="GHEA Grapalat" w:cs="Sylfaen"/>
          <w:b/>
          <w:iCs/>
          <w:sz w:val="20"/>
          <w:lang w:val="af-ZA"/>
        </w:rPr>
        <w:t>Ը</w:t>
      </w:r>
      <w:r w:rsidRPr="00E6597C">
        <w:rPr>
          <w:rFonts w:ascii="GHEA Grapalat" w:hAnsi="GHEA Grapalat" w:cs="Arial"/>
          <w:b/>
          <w:iCs/>
          <w:sz w:val="20"/>
          <w:lang w:val="af-ZA"/>
        </w:rPr>
        <w:t xml:space="preserve"> </w:t>
      </w:r>
    </w:p>
    <w:p w:rsidR="00D06970" w:rsidRPr="00E6597C" w:rsidRDefault="00D06970" w:rsidP="00D06970">
      <w:pPr>
        <w:jc w:val="center"/>
        <w:rPr>
          <w:rFonts w:ascii="GHEA Grapalat" w:hAnsi="GHEA Grapalat"/>
          <w:b/>
          <w:iCs/>
          <w:sz w:val="20"/>
          <w:lang w:val="af-ZA"/>
        </w:rPr>
      </w:pPr>
    </w:p>
    <w:p w:rsidR="00D06970" w:rsidRPr="00E6597C" w:rsidRDefault="00D06970" w:rsidP="00D06970">
      <w:pPr>
        <w:ind w:firstLine="567"/>
        <w:jc w:val="both"/>
        <w:rPr>
          <w:rFonts w:ascii="GHEA Grapalat" w:hAnsi="GHEA Grapalat" w:cs="Sylfaen"/>
          <w:sz w:val="20"/>
          <w:lang w:val="af-ZA"/>
        </w:rPr>
      </w:pPr>
      <w:r w:rsidRPr="00E6597C">
        <w:rPr>
          <w:rFonts w:ascii="GHEA Grapalat" w:hAnsi="GHEA Grapalat"/>
          <w:iCs/>
          <w:sz w:val="20"/>
          <w:lang w:val="af-ZA"/>
        </w:rPr>
        <w:t>10.</w:t>
      </w:r>
      <w:r w:rsidRPr="00E6597C">
        <w:rPr>
          <w:rFonts w:ascii="GHEA Grapalat" w:hAnsi="GHEA Grapalat" w:cs="Sylfaen"/>
          <w:sz w:val="20"/>
          <w:lang w:val="af-ZA"/>
        </w:rPr>
        <w:t xml:space="preserve">1 </w:t>
      </w:r>
      <w:r w:rsidRPr="00E6597C">
        <w:rPr>
          <w:rFonts w:ascii="GHEA Grapalat" w:hAnsi="GHEA Grapalat" w:cs="Sylfaen"/>
          <w:sz w:val="20"/>
          <w:lang w:val="hy-AM"/>
        </w:rPr>
        <w:t>Որակավորման</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պ</w:t>
      </w:r>
      <w:r w:rsidRPr="00E6597C">
        <w:rPr>
          <w:rFonts w:ascii="GHEA Grapalat" w:hAnsi="GHEA Grapalat" w:cs="Sylfaen"/>
          <w:sz w:val="20"/>
          <w:lang w:val="ru-RU"/>
        </w:rPr>
        <w:t>այմանագրի</w:t>
      </w:r>
      <w:r w:rsidRPr="00E6597C">
        <w:rPr>
          <w:rFonts w:ascii="GHEA Grapalat" w:hAnsi="GHEA Grapalat" w:cs="Sylfaen"/>
          <w:sz w:val="20"/>
          <w:lang w:val="hy-AM"/>
        </w:rPr>
        <w:t xml:space="preserve"> </w:t>
      </w:r>
      <w:r w:rsidRPr="00E6597C">
        <w:rPr>
          <w:rFonts w:ascii="GHEA Grapalat" w:hAnsi="GHEA Grapalat" w:cs="Sylfaen"/>
          <w:sz w:val="20"/>
          <w:lang w:val="ru-RU"/>
        </w:rPr>
        <w:t>ապահովում</w:t>
      </w:r>
      <w:r w:rsidRPr="00E6597C">
        <w:rPr>
          <w:rFonts w:ascii="GHEA Grapalat" w:hAnsi="GHEA Grapalat" w:cs="Sylfaen"/>
          <w:sz w:val="20"/>
          <w:lang w:val="hy-AM"/>
        </w:rPr>
        <w:t>ները</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ներկայացնելու</w:t>
      </w:r>
      <w:r w:rsidRPr="00E6597C">
        <w:rPr>
          <w:rFonts w:ascii="GHEA Grapalat" w:hAnsi="GHEA Grapalat" w:cs="Sylfaen"/>
          <w:sz w:val="20"/>
          <w:lang w:val="af-ZA"/>
        </w:rPr>
        <w:t xml:space="preserve"> </w:t>
      </w:r>
      <w:r w:rsidRPr="00E6597C">
        <w:rPr>
          <w:rFonts w:ascii="GHEA Grapalat" w:hAnsi="GHEA Grapalat" w:cs="Sylfaen"/>
          <w:sz w:val="20"/>
          <w:lang w:val="ru-RU"/>
        </w:rPr>
        <w:t>պահանջի</w:t>
      </w:r>
      <w:r w:rsidRPr="00E6597C">
        <w:rPr>
          <w:rFonts w:ascii="GHEA Grapalat" w:hAnsi="GHEA Grapalat" w:cs="Sylfaen"/>
          <w:sz w:val="20"/>
          <w:lang w:val="af-ZA"/>
        </w:rPr>
        <w:t xml:space="preserve"> </w:t>
      </w:r>
      <w:r w:rsidRPr="00E6597C">
        <w:rPr>
          <w:rFonts w:ascii="GHEA Grapalat" w:hAnsi="GHEA Grapalat" w:cs="Sylfaen"/>
          <w:sz w:val="20"/>
          <w:lang w:val="ru-RU"/>
        </w:rPr>
        <w:t>հիման</w:t>
      </w:r>
      <w:r w:rsidRPr="00E6597C">
        <w:rPr>
          <w:rFonts w:ascii="GHEA Grapalat" w:hAnsi="GHEA Grapalat" w:cs="Sylfaen"/>
          <w:sz w:val="20"/>
          <w:lang w:val="af-ZA"/>
        </w:rPr>
        <w:t xml:space="preserve"> </w:t>
      </w:r>
      <w:r w:rsidRPr="00E6597C">
        <w:rPr>
          <w:rFonts w:ascii="GHEA Grapalat" w:hAnsi="GHEA Grapalat" w:cs="Sylfaen"/>
          <w:sz w:val="20"/>
          <w:lang w:val="ru-RU"/>
        </w:rPr>
        <w:t>վրա</w:t>
      </w:r>
      <w:r w:rsidRPr="00E6597C">
        <w:rPr>
          <w:rFonts w:ascii="GHEA Grapalat" w:hAnsi="GHEA Grapalat" w:cs="Sylfaen"/>
          <w:sz w:val="20"/>
          <w:lang w:val="af-ZA"/>
        </w:rPr>
        <w:t xml:space="preserve">, </w:t>
      </w:r>
      <w:r w:rsidRPr="00E6597C">
        <w:rPr>
          <w:rFonts w:ascii="GHEA Grapalat" w:hAnsi="GHEA Grapalat" w:cs="Sylfaen"/>
          <w:sz w:val="20"/>
          <w:lang w:val="ru-RU"/>
        </w:rPr>
        <w:t>այն</w:t>
      </w:r>
      <w:r w:rsidRPr="00E6597C">
        <w:rPr>
          <w:rFonts w:ascii="GHEA Grapalat" w:hAnsi="GHEA Grapalat" w:cs="Sylfaen"/>
          <w:sz w:val="20"/>
          <w:lang w:val="af-ZA"/>
        </w:rPr>
        <w:t xml:space="preserve"> </w:t>
      </w:r>
      <w:r w:rsidRPr="00E6597C">
        <w:rPr>
          <w:rFonts w:ascii="GHEA Grapalat" w:hAnsi="GHEA Grapalat" w:cs="Sylfaen"/>
          <w:sz w:val="20"/>
          <w:lang w:val="ru-RU"/>
        </w:rPr>
        <w:t>ստանալու</w:t>
      </w:r>
      <w:r w:rsidRPr="00E6597C">
        <w:rPr>
          <w:rFonts w:ascii="GHEA Grapalat" w:hAnsi="GHEA Grapalat" w:cs="Sylfaen"/>
          <w:sz w:val="20"/>
          <w:lang w:val="af-ZA"/>
        </w:rPr>
        <w:t xml:space="preserve"> </w:t>
      </w:r>
      <w:r w:rsidRPr="00E6597C">
        <w:rPr>
          <w:rFonts w:ascii="GHEA Grapalat" w:hAnsi="GHEA Grapalat" w:cs="Sylfaen"/>
          <w:sz w:val="20"/>
          <w:lang w:val="ru-RU"/>
        </w:rPr>
        <w:t>օրվանից</w:t>
      </w:r>
      <w:r w:rsidRPr="00E6597C">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E6597C">
        <w:rPr>
          <w:rFonts w:ascii="GHEA Grapalat" w:hAnsi="GHEA Grapalat" w:cs="Sylfaen"/>
          <w:sz w:val="20"/>
          <w:lang w:val="ru-RU"/>
        </w:rPr>
        <w:t>օրվա</w:t>
      </w:r>
      <w:r w:rsidRPr="00E6597C">
        <w:rPr>
          <w:rFonts w:ascii="GHEA Grapalat" w:hAnsi="GHEA Grapalat" w:cs="Sylfaen"/>
          <w:sz w:val="20"/>
          <w:lang w:val="af-ZA"/>
        </w:rPr>
        <w:t xml:space="preserve"> </w:t>
      </w:r>
      <w:r w:rsidRPr="00E6597C">
        <w:rPr>
          <w:rFonts w:ascii="GHEA Grapalat" w:hAnsi="GHEA Grapalat" w:cs="Sylfaen"/>
          <w:sz w:val="20"/>
          <w:lang w:val="ru-RU"/>
        </w:rPr>
        <w:t>ընթացքում</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պարտավոր</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hy-AM"/>
        </w:rPr>
        <w:t>որակավորման</w:t>
      </w:r>
      <w:r w:rsidRPr="004605D7">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պայմանագրի</w:t>
      </w:r>
      <w:r w:rsidRPr="00E6597C">
        <w:rPr>
          <w:rFonts w:ascii="GHEA Grapalat" w:hAnsi="GHEA Grapalat" w:cs="Sylfaen"/>
          <w:sz w:val="20"/>
          <w:lang w:val="hy-AM"/>
        </w:rPr>
        <w:t xml:space="preserve"> </w:t>
      </w:r>
      <w:r w:rsidRPr="00E6597C">
        <w:rPr>
          <w:rFonts w:ascii="GHEA Grapalat" w:hAnsi="GHEA Grapalat" w:cs="Sylfaen"/>
          <w:sz w:val="20"/>
          <w:lang w:val="ru-RU"/>
        </w:rPr>
        <w:t>ապահովում</w:t>
      </w:r>
      <w:r w:rsidRPr="00E6597C">
        <w:rPr>
          <w:rFonts w:ascii="GHEA Grapalat" w:hAnsi="GHEA Grapalat" w:cs="Sylfaen"/>
          <w:sz w:val="20"/>
          <w:lang w:val="hy-AM"/>
        </w:rPr>
        <w:t>ներ</w:t>
      </w:r>
      <w:r w:rsidRPr="00E6597C">
        <w:rPr>
          <w:rFonts w:ascii="GHEA Grapalat" w:hAnsi="GHEA Grapalat" w:cs="Sylfaen"/>
          <w:sz w:val="20"/>
          <w:lang w:val="ru-RU"/>
        </w:rPr>
        <w:t>։</w:t>
      </w:r>
      <w:r w:rsidRPr="00E6597C">
        <w:rPr>
          <w:rFonts w:ascii="GHEA Grapalat" w:hAnsi="GHEA Grapalat" w:cs="Sylfaen"/>
          <w:sz w:val="20"/>
          <w:lang w:val="af-ZA"/>
        </w:rPr>
        <w:t xml:space="preserve"> </w:t>
      </w:r>
      <w:r w:rsidRPr="00E6597C">
        <w:rPr>
          <w:rFonts w:ascii="GHEA Grapalat" w:hAnsi="GHEA Grapalat" w:cs="Sylfaen"/>
          <w:sz w:val="20"/>
          <w:lang w:val="ru-RU"/>
        </w:rPr>
        <w:lastRenderedPageBreak/>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մասնակցի</w:t>
      </w:r>
      <w:r w:rsidRPr="00E6597C">
        <w:rPr>
          <w:rFonts w:ascii="GHEA Grapalat" w:hAnsi="GHEA Grapalat" w:cs="Sylfaen"/>
          <w:sz w:val="20"/>
          <w:lang w:val="af-ZA"/>
        </w:rPr>
        <w:t xml:space="preserve"> </w:t>
      </w:r>
      <w:r w:rsidRPr="00E6597C">
        <w:rPr>
          <w:rFonts w:ascii="GHEA Grapalat" w:hAnsi="GHEA Grapalat" w:cs="Sylfaen"/>
          <w:sz w:val="20"/>
          <w:lang w:val="ru-RU"/>
        </w:rPr>
        <w:t>հետ</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 xml:space="preserve"> </w:t>
      </w:r>
      <w:r w:rsidRPr="00E6597C">
        <w:rPr>
          <w:rFonts w:ascii="GHEA Grapalat" w:hAnsi="GHEA Grapalat" w:cs="Sylfaen"/>
          <w:sz w:val="20"/>
          <w:lang w:val="ru-RU"/>
        </w:rPr>
        <w:t>վերջինս</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hy-AM"/>
        </w:rPr>
        <w:t>որակավորման և</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պայմանագրի</w:t>
      </w:r>
      <w:r w:rsidRPr="00E6597C">
        <w:rPr>
          <w:rFonts w:ascii="GHEA Grapalat" w:hAnsi="GHEA Grapalat" w:cs="Sylfaen"/>
          <w:sz w:val="20"/>
          <w:lang w:val="hy-AM"/>
        </w:rPr>
        <w:t xml:space="preserve"> </w:t>
      </w:r>
      <w:r w:rsidRPr="00E6597C">
        <w:rPr>
          <w:rFonts w:ascii="GHEA Grapalat" w:hAnsi="GHEA Grapalat" w:cs="Sylfaen"/>
          <w:sz w:val="20"/>
          <w:lang w:val="ru-RU"/>
        </w:rPr>
        <w:t>ապահովում</w:t>
      </w:r>
      <w:r w:rsidRPr="00E6597C">
        <w:rPr>
          <w:rFonts w:ascii="GHEA Grapalat" w:hAnsi="GHEA Grapalat" w:cs="Sylfaen"/>
          <w:sz w:val="20"/>
          <w:lang w:val="hy-AM"/>
        </w:rPr>
        <w:t>ներ</w:t>
      </w:r>
      <w:r w:rsidRPr="00E6597C">
        <w:rPr>
          <w:rFonts w:ascii="GHEA Grapalat" w:hAnsi="GHEA Grapalat" w:cs="Sylfaen"/>
          <w:sz w:val="20"/>
        </w:rPr>
        <w:t>ը</w:t>
      </w:r>
      <w:r w:rsidRPr="00E6597C">
        <w:rPr>
          <w:rFonts w:ascii="GHEA Grapalat" w:hAnsi="GHEA Grapalat" w:cs="Sylfaen"/>
          <w:sz w:val="20"/>
          <w:lang w:val="ru-RU"/>
        </w:rPr>
        <w:t>։</w:t>
      </w:r>
    </w:p>
    <w:p w:rsidR="00D06970" w:rsidRDefault="00D06970" w:rsidP="00D06970">
      <w:pPr>
        <w:ind w:firstLine="567"/>
        <w:jc w:val="both"/>
        <w:rPr>
          <w:rFonts w:ascii="GHEA Grapalat" w:hAnsi="GHEA Grapalat" w:cs="Arial"/>
          <w:sz w:val="20"/>
          <w:lang w:val="af-ZA"/>
        </w:rPr>
      </w:pPr>
      <w:r w:rsidRPr="00724CC1">
        <w:rPr>
          <w:rFonts w:ascii="GHEA Grapalat" w:hAnsi="GHEA Grapalat" w:cs="Sylfaen"/>
          <w:b/>
          <w:sz w:val="20"/>
          <w:lang w:val="hy-AM"/>
        </w:rPr>
        <w:t>10.2</w:t>
      </w:r>
      <w:r w:rsidRPr="00724CC1">
        <w:rPr>
          <w:rFonts w:ascii="GHEA Grapalat" w:hAnsi="GHEA Grapalat" w:cs="Sylfaen"/>
          <w:b/>
          <w:sz w:val="20"/>
          <w:lang w:val="af-ZA"/>
        </w:rPr>
        <w:t xml:space="preserve"> </w:t>
      </w:r>
      <w:r w:rsidRPr="00724CC1">
        <w:rPr>
          <w:rFonts w:ascii="GHEA Grapalat" w:hAnsi="GHEA Grapalat" w:cs="Sylfaen"/>
          <w:b/>
          <w:sz w:val="20"/>
        </w:rPr>
        <w:t>Որակավորման</w:t>
      </w:r>
      <w:r w:rsidRPr="00724CC1">
        <w:rPr>
          <w:rFonts w:ascii="GHEA Grapalat" w:hAnsi="GHEA Grapalat" w:cs="Sylfaen"/>
          <w:b/>
          <w:sz w:val="20"/>
          <w:lang w:val="af-ZA"/>
        </w:rPr>
        <w:t xml:space="preserve"> </w:t>
      </w:r>
      <w:r w:rsidRPr="00724CC1">
        <w:rPr>
          <w:rFonts w:ascii="GHEA Grapalat" w:hAnsi="GHEA Grapalat" w:cs="Sylfaen"/>
          <w:b/>
          <w:sz w:val="20"/>
        </w:rPr>
        <w:t>ապահովման</w:t>
      </w:r>
      <w:r w:rsidRPr="00724CC1">
        <w:rPr>
          <w:rFonts w:ascii="GHEA Grapalat" w:hAnsi="GHEA Grapalat" w:cs="Sylfaen"/>
          <w:b/>
          <w:sz w:val="20"/>
          <w:lang w:val="af-ZA"/>
        </w:rPr>
        <w:t xml:space="preserve"> </w:t>
      </w:r>
      <w:r w:rsidRPr="00724CC1">
        <w:rPr>
          <w:rFonts w:ascii="GHEA Grapalat" w:hAnsi="GHEA Grapalat" w:cs="Sylfaen"/>
          <w:b/>
          <w:sz w:val="20"/>
        </w:rPr>
        <w:t>չափը</w:t>
      </w:r>
      <w:r w:rsidRPr="00724CC1">
        <w:rPr>
          <w:rFonts w:ascii="GHEA Grapalat" w:hAnsi="GHEA Grapalat" w:cs="Sylfaen"/>
          <w:b/>
          <w:sz w:val="20"/>
          <w:lang w:val="af-ZA"/>
        </w:rPr>
        <w:t xml:space="preserve"> </w:t>
      </w:r>
      <w:r w:rsidRPr="00724CC1">
        <w:rPr>
          <w:rFonts w:ascii="GHEA Grapalat" w:hAnsi="GHEA Grapalat" w:cs="Sylfaen"/>
          <w:b/>
          <w:sz w:val="20"/>
        </w:rPr>
        <w:t>հավասար</w:t>
      </w:r>
      <w:r w:rsidRPr="00724CC1">
        <w:rPr>
          <w:rFonts w:ascii="GHEA Grapalat" w:hAnsi="GHEA Grapalat" w:cs="Sylfaen"/>
          <w:b/>
          <w:sz w:val="20"/>
          <w:lang w:val="af-ZA"/>
        </w:rPr>
        <w:t xml:space="preserve"> </w:t>
      </w:r>
      <w:r w:rsidRPr="00724CC1">
        <w:rPr>
          <w:rFonts w:ascii="GHEA Grapalat" w:hAnsi="GHEA Grapalat" w:cs="Sylfaen"/>
          <w:b/>
          <w:sz w:val="20"/>
        </w:rPr>
        <w:t>է</w:t>
      </w:r>
      <w:r w:rsidRPr="00724CC1">
        <w:rPr>
          <w:rFonts w:ascii="GHEA Grapalat" w:hAnsi="GHEA Grapalat" w:cs="Sylfaen"/>
          <w:b/>
          <w:sz w:val="20"/>
          <w:lang w:val="af-ZA"/>
        </w:rPr>
        <w:t xml:space="preserve"> </w:t>
      </w:r>
      <w:r w:rsidRPr="00724CC1">
        <w:rPr>
          <w:rFonts w:ascii="GHEA Grapalat" w:hAnsi="GHEA Grapalat" w:cs="Sylfaen"/>
          <w:b/>
          <w:sz w:val="20"/>
        </w:rPr>
        <w:t>ընտրված</w:t>
      </w:r>
      <w:r w:rsidRPr="00724CC1">
        <w:rPr>
          <w:rFonts w:ascii="GHEA Grapalat" w:hAnsi="GHEA Grapalat" w:cs="Sylfaen"/>
          <w:b/>
          <w:sz w:val="20"/>
          <w:lang w:val="af-ZA"/>
        </w:rPr>
        <w:t xml:space="preserve"> </w:t>
      </w:r>
      <w:r w:rsidRPr="00724CC1">
        <w:rPr>
          <w:rFonts w:ascii="GHEA Grapalat" w:hAnsi="GHEA Grapalat" w:cs="Sylfaen"/>
          <w:b/>
          <w:sz w:val="20"/>
        </w:rPr>
        <w:t>մասնակցի</w:t>
      </w:r>
      <w:r w:rsidRPr="00724CC1">
        <w:rPr>
          <w:rFonts w:ascii="GHEA Grapalat" w:hAnsi="GHEA Grapalat" w:cs="Sylfaen"/>
          <w:b/>
          <w:sz w:val="20"/>
          <w:lang w:val="af-ZA"/>
        </w:rPr>
        <w:t xml:space="preserve"> </w:t>
      </w:r>
      <w:r w:rsidRPr="00724CC1">
        <w:rPr>
          <w:rFonts w:ascii="GHEA Grapalat" w:hAnsi="GHEA Grapalat" w:cs="Sylfaen"/>
          <w:b/>
          <w:sz w:val="20"/>
        </w:rPr>
        <w:t>գնային</w:t>
      </w:r>
      <w:r w:rsidRPr="00724CC1">
        <w:rPr>
          <w:rFonts w:ascii="GHEA Grapalat" w:hAnsi="GHEA Grapalat" w:cs="Sylfaen"/>
          <w:b/>
          <w:sz w:val="20"/>
          <w:lang w:val="af-ZA"/>
        </w:rPr>
        <w:t xml:space="preserve"> </w:t>
      </w:r>
      <w:r w:rsidRPr="00724CC1">
        <w:rPr>
          <w:rFonts w:ascii="GHEA Grapalat" w:hAnsi="GHEA Grapalat" w:cs="Sylfaen"/>
          <w:b/>
          <w:sz w:val="20"/>
        </w:rPr>
        <w:t>առաջարկի</w:t>
      </w:r>
      <w:r w:rsidRPr="00724CC1">
        <w:rPr>
          <w:rFonts w:ascii="GHEA Grapalat" w:hAnsi="GHEA Grapalat" w:cs="Sylfaen"/>
          <w:b/>
          <w:sz w:val="20"/>
          <w:lang w:val="hy-AM"/>
        </w:rPr>
        <w:t xml:space="preserve"> </w:t>
      </w:r>
      <w:r w:rsidR="004B687B" w:rsidRPr="00724CC1">
        <w:rPr>
          <w:rFonts w:ascii="GHEA Grapalat" w:hAnsi="GHEA Grapalat" w:cs="Sylfaen"/>
          <w:b/>
          <w:sz w:val="20"/>
          <w:lang w:val="hy-AM"/>
        </w:rPr>
        <w:t>30</w:t>
      </w:r>
      <w:r w:rsidRPr="00724CC1">
        <w:rPr>
          <w:rFonts w:ascii="GHEA Grapalat" w:hAnsi="GHEA Grapalat" w:cs="Sylfaen"/>
          <w:b/>
          <w:sz w:val="20"/>
          <w:lang w:val="hy-AM"/>
        </w:rPr>
        <w:t xml:space="preserve"> տոկոսին:</w:t>
      </w:r>
      <w:r w:rsidRPr="007F147C">
        <w:rPr>
          <w:rFonts w:ascii="GHEA Grapalat" w:hAnsi="GHEA Grapalat" w:cs="Sylfaen"/>
          <w:sz w:val="20"/>
          <w:lang w:val="af-ZA"/>
        </w:rPr>
        <w:t xml:space="preserve"> </w:t>
      </w:r>
      <w:r>
        <w:rPr>
          <w:rFonts w:ascii="GHEA Grapalat" w:hAnsi="GHEA Grapalat" w:cs="Sylfaen"/>
          <w:sz w:val="20"/>
        </w:rPr>
        <w:t>Որակավորման</w:t>
      </w:r>
      <w:r w:rsidRPr="007F147C">
        <w:rPr>
          <w:rFonts w:ascii="GHEA Grapalat" w:hAnsi="GHEA Grapalat" w:cs="Sylfaen"/>
          <w:sz w:val="20"/>
          <w:lang w:val="af-ZA"/>
        </w:rPr>
        <w:t xml:space="preserve"> </w:t>
      </w:r>
      <w:r>
        <w:rPr>
          <w:rFonts w:ascii="GHEA Grapalat" w:hAnsi="GHEA Grapalat" w:cs="Sylfaen"/>
          <w:sz w:val="20"/>
        </w:rPr>
        <w:t>ապահովումը</w:t>
      </w:r>
      <w:r w:rsidRPr="007F147C">
        <w:rPr>
          <w:rFonts w:ascii="GHEA Grapalat" w:hAnsi="GHEA Grapalat" w:cs="Sylfaen"/>
          <w:sz w:val="20"/>
          <w:lang w:val="af-ZA"/>
        </w:rPr>
        <w:t xml:space="preserve"> </w:t>
      </w:r>
      <w:r>
        <w:rPr>
          <w:rFonts w:ascii="GHEA Grapalat" w:hAnsi="GHEA Grapalat" w:cs="Sylfaen"/>
          <w:sz w:val="20"/>
        </w:rPr>
        <w:t>ներկայացվում</w:t>
      </w:r>
      <w:r w:rsidRPr="007F147C">
        <w:rPr>
          <w:rFonts w:ascii="GHEA Grapalat" w:hAnsi="GHEA Grapalat" w:cs="Sylfaen"/>
          <w:sz w:val="20"/>
          <w:lang w:val="af-ZA"/>
        </w:rPr>
        <w:t xml:space="preserve"> </w:t>
      </w:r>
      <w:r>
        <w:rPr>
          <w:rFonts w:ascii="GHEA Grapalat" w:hAnsi="GHEA Grapalat" w:cs="Sylfaen"/>
          <w:sz w:val="20"/>
        </w:rPr>
        <w:t>է</w:t>
      </w:r>
      <w:r w:rsidR="00212E73">
        <w:rPr>
          <w:rFonts w:asciiTheme="minorHAnsi" w:hAnsiTheme="minorHAnsi" w:cs="Sylfaen"/>
          <w:sz w:val="20"/>
          <w:lang w:val="hy-AM"/>
        </w:rPr>
        <w:t xml:space="preserve"> </w:t>
      </w:r>
      <w:r w:rsidRPr="00D533CD">
        <w:rPr>
          <w:rFonts w:ascii="GHEA Grapalat" w:hAnsi="GHEA Grapalat" w:cs="Sylfaen"/>
          <w:sz w:val="20"/>
        </w:rPr>
        <w:t>տուժանքի</w:t>
      </w:r>
      <w:r w:rsidRPr="00E34136">
        <w:rPr>
          <w:rFonts w:ascii="GHEA Grapalat" w:hAnsi="GHEA Grapalat" w:cs="Sylfaen"/>
          <w:sz w:val="20"/>
          <w:lang w:val="af-ZA"/>
        </w:rPr>
        <w:t xml:space="preserve"> </w:t>
      </w:r>
      <w:r w:rsidRPr="00EE5DD1">
        <w:rPr>
          <w:rFonts w:ascii="GHEA Grapalat" w:hAnsi="GHEA Grapalat" w:cs="Sylfaen"/>
          <w:sz w:val="20"/>
          <w:lang w:val="af-ZA"/>
        </w:rPr>
        <w:t>(</w:t>
      </w:r>
      <w:r w:rsidRPr="00E34136">
        <w:rPr>
          <w:rFonts w:ascii="GHEA Grapalat" w:hAnsi="GHEA Grapalat" w:cs="Sylfaen"/>
          <w:sz w:val="20"/>
        </w:rPr>
        <w:t>հավելված</w:t>
      </w:r>
      <w:r w:rsidRPr="00E34136">
        <w:rPr>
          <w:rFonts w:ascii="GHEA Grapalat" w:hAnsi="GHEA Grapalat" w:cs="Sylfaen"/>
          <w:sz w:val="20"/>
          <w:lang w:val="af-ZA"/>
        </w:rPr>
        <w:t xml:space="preserve"> 4</w:t>
      </w:r>
      <w:r w:rsidRPr="00E34136">
        <w:rPr>
          <w:rFonts w:ascii="Cambria Math" w:hAnsi="Cambria Math" w:cs="Cambria Math"/>
          <w:sz w:val="20"/>
          <w:lang w:val="af-ZA"/>
        </w:rPr>
        <w:t>․</w:t>
      </w:r>
      <w:r w:rsidRPr="00E34136">
        <w:rPr>
          <w:rFonts w:ascii="GHEA Grapalat" w:hAnsi="GHEA Grapalat" w:cs="Sylfaen"/>
          <w:sz w:val="20"/>
          <w:lang w:val="af-ZA"/>
        </w:rPr>
        <w:t>2</w:t>
      </w:r>
      <w:r w:rsidRPr="00EE5DD1">
        <w:rPr>
          <w:rFonts w:ascii="GHEA Grapalat" w:hAnsi="GHEA Grapalat" w:cs="Sylfaen"/>
          <w:sz w:val="20"/>
          <w:lang w:val="af-ZA"/>
        </w:rPr>
        <w:t>)</w:t>
      </w:r>
      <w:r w:rsidRPr="00E34136">
        <w:rPr>
          <w:rFonts w:ascii="GHEA Grapalat" w:hAnsi="GHEA Grapalat" w:cs="Sylfaen"/>
          <w:sz w:val="20"/>
          <w:lang w:val="af-ZA"/>
        </w:rPr>
        <w:t xml:space="preserve"> </w:t>
      </w:r>
      <w:r w:rsidRPr="00EE5DD1">
        <w:rPr>
          <w:rFonts w:ascii="GHEA Grapalat" w:hAnsi="GHEA Grapalat" w:cs="Sylfaen"/>
          <w:sz w:val="20"/>
          <w:lang w:val="af-ZA"/>
        </w:rPr>
        <w:t xml:space="preserve"> </w:t>
      </w:r>
      <w:r w:rsidRPr="00D533CD">
        <w:rPr>
          <w:rFonts w:ascii="GHEA Grapalat" w:hAnsi="GHEA Grapalat" w:cs="Sylfaen"/>
          <w:sz w:val="20"/>
        </w:rPr>
        <w:t>կամ</w:t>
      </w:r>
      <w:r w:rsidRPr="00EE5DD1">
        <w:rPr>
          <w:rFonts w:ascii="GHEA Grapalat" w:hAnsi="GHEA Grapalat" w:cs="Sylfaen"/>
          <w:sz w:val="20"/>
          <w:lang w:val="af-ZA"/>
        </w:rPr>
        <w:t xml:space="preserve"> </w:t>
      </w:r>
      <w:r w:rsidRPr="00D533CD">
        <w:rPr>
          <w:rFonts w:ascii="GHEA Grapalat" w:hAnsi="GHEA Grapalat" w:cs="Sylfaen"/>
          <w:sz w:val="20"/>
        </w:rPr>
        <w:t>կանխիկ</w:t>
      </w:r>
      <w:r w:rsidRPr="00EE5DD1">
        <w:rPr>
          <w:rFonts w:ascii="GHEA Grapalat" w:hAnsi="GHEA Grapalat" w:cs="Sylfaen"/>
          <w:sz w:val="20"/>
          <w:lang w:val="af-ZA"/>
        </w:rPr>
        <w:t xml:space="preserve"> </w:t>
      </w:r>
      <w:r w:rsidRPr="00D533CD">
        <w:rPr>
          <w:rFonts w:ascii="GHEA Grapalat" w:hAnsi="GHEA Grapalat" w:cs="Sylfaen"/>
          <w:sz w:val="20"/>
        </w:rPr>
        <w:t>փողի</w:t>
      </w:r>
      <w:r w:rsidRPr="00EE5DD1">
        <w:rPr>
          <w:rFonts w:ascii="GHEA Grapalat" w:hAnsi="GHEA Grapalat" w:cs="Sylfaen"/>
          <w:sz w:val="20"/>
          <w:lang w:val="af-ZA"/>
        </w:rPr>
        <w:t xml:space="preserve">, </w:t>
      </w:r>
      <w:r w:rsidRPr="00D533CD">
        <w:rPr>
          <w:rFonts w:ascii="GHEA Grapalat" w:hAnsi="GHEA Grapalat" w:cs="Sylfaen"/>
          <w:sz w:val="20"/>
        </w:rPr>
        <w:t>կամ</w:t>
      </w:r>
      <w:r w:rsidRPr="00EE5DD1">
        <w:rPr>
          <w:rFonts w:ascii="GHEA Grapalat" w:hAnsi="GHEA Grapalat" w:cs="Sylfaen"/>
          <w:sz w:val="20"/>
          <w:lang w:val="af-ZA"/>
        </w:rPr>
        <w:t xml:space="preserve"> </w:t>
      </w:r>
      <w:r w:rsidRPr="00D533CD">
        <w:rPr>
          <w:rFonts w:ascii="GHEA Grapalat" w:hAnsi="GHEA Grapalat" w:cs="Sylfaen"/>
          <w:sz w:val="20"/>
        </w:rPr>
        <w:t>բանկերի</w:t>
      </w:r>
      <w:r w:rsidRPr="00EE5DD1">
        <w:rPr>
          <w:rFonts w:ascii="GHEA Grapalat" w:hAnsi="GHEA Grapalat" w:cs="Sylfaen"/>
          <w:sz w:val="20"/>
          <w:lang w:val="af-ZA"/>
        </w:rPr>
        <w:t xml:space="preserve"> </w:t>
      </w:r>
      <w:r w:rsidRPr="00D533CD">
        <w:rPr>
          <w:rFonts w:ascii="GHEA Grapalat" w:hAnsi="GHEA Grapalat" w:cs="Sylfaen"/>
          <w:sz w:val="20"/>
        </w:rPr>
        <w:t>կամ</w:t>
      </w:r>
      <w:r w:rsidRPr="00EE5DD1">
        <w:rPr>
          <w:rFonts w:ascii="GHEA Grapalat" w:hAnsi="GHEA Grapalat" w:cs="Sylfaen"/>
          <w:sz w:val="20"/>
          <w:lang w:val="af-ZA"/>
        </w:rPr>
        <w:t xml:space="preserve"> </w:t>
      </w:r>
      <w:r w:rsidRPr="00D533CD">
        <w:rPr>
          <w:rFonts w:ascii="GHEA Grapalat" w:hAnsi="GHEA Grapalat" w:cs="Sylfaen"/>
          <w:sz w:val="20"/>
        </w:rPr>
        <w:t>ապահովագրական</w:t>
      </w:r>
      <w:r w:rsidRPr="00EE5DD1">
        <w:rPr>
          <w:rFonts w:ascii="GHEA Grapalat" w:hAnsi="GHEA Grapalat" w:cs="Sylfaen"/>
          <w:sz w:val="20"/>
          <w:lang w:val="af-ZA"/>
        </w:rPr>
        <w:t xml:space="preserve"> </w:t>
      </w:r>
      <w:r w:rsidRPr="00D533CD">
        <w:rPr>
          <w:rFonts w:ascii="GHEA Grapalat" w:hAnsi="GHEA Grapalat" w:cs="Sylfaen"/>
          <w:sz w:val="20"/>
        </w:rPr>
        <w:t>կազմակերպությունների</w:t>
      </w:r>
      <w:r w:rsidRPr="00EE5DD1">
        <w:rPr>
          <w:rFonts w:ascii="GHEA Grapalat" w:hAnsi="GHEA Grapalat" w:cs="Sylfaen"/>
          <w:sz w:val="20"/>
          <w:lang w:val="af-ZA"/>
        </w:rPr>
        <w:t xml:space="preserve"> </w:t>
      </w:r>
      <w:r w:rsidRPr="00D533CD">
        <w:rPr>
          <w:rFonts w:ascii="GHEA Grapalat" w:hAnsi="GHEA Grapalat" w:cs="Sylfaen"/>
          <w:sz w:val="20"/>
        </w:rPr>
        <w:t>կողմից</w:t>
      </w:r>
      <w:r w:rsidRPr="00EE5DD1">
        <w:rPr>
          <w:rFonts w:ascii="GHEA Grapalat" w:hAnsi="GHEA Grapalat" w:cs="Sylfaen"/>
          <w:sz w:val="20"/>
          <w:lang w:val="af-ZA"/>
        </w:rPr>
        <w:t xml:space="preserve"> </w:t>
      </w:r>
      <w:r w:rsidRPr="00D533CD">
        <w:rPr>
          <w:rFonts w:ascii="GHEA Grapalat" w:hAnsi="GHEA Grapalat" w:cs="Sylfaen"/>
          <w:sz w:val="20"/>
        </w:rPr>
        <w:t>տրամադրված</w:t>
      </w:r>
      <w:r w:rsidRPr="00EE5DD1">
        <w:rPr>
          <w:rFonts w:ascii="GHEA Grapalat" w:hAnsi="GHEA Grapalat" w:cs="Sylfaen"/>
          <w:sz w:val="20"/>
          <w:lang w:val="af-ZA"/>
        </w:rPr>
        <w:t xml:space="preserve"> </w:t>
      </w:r>
      <w:r w:rsidRPr="00D533CD">
        <w:rPr>
          <w:rFonts w:ascii="GHEA Grapalat" w:hAnsi="GHEA Grapalat" w:cs="Sylfaen"/>
          <w:sz w:val="20"/>
        </w:rPr>
        <w:t>երաշխիքների</w:t>
      </w:r>
      <w:r w:rsidRPr="00E34136">
        <w:rPr>
          <w:rFonts w:ascii="GHEA Grapalat" w:hAnsi="GHEA Grapalat" w:cs="Sylfaen"/>
          <w:sz w:val="20"/>
          <w:lang w:val="af-ZA"/>
        </w:rPr>
        <w:t xml:space="preserve"> </w:t>
      </w:r>
      <w:r w:rsidRPr="00D533CD">
        <w:rPr>
          <w:rFonts w:ascii="GHEA Grapalat" w:hAnsi="GHEA Grapalat" w:cs="Sylfaen"/>
          <w:sz w:val="20"/>
        </w:rPr>
        <w:t>ձևով</w:t>
      </w:r>
      <w:r w:rsidRPr="00EE5DD1" w:rsidDel="000A6F09">
        <w:rPr>
          <w:rFonts w:ascii="GHEA Grapalat" w:hAnsi="GHEA Grapalat" w:cs="Sylfaen"/>
          <w:sz w:val="20"/>
          <w:lang w:val="af-ZA"/>
        </w:rPr>
        <w:t xml:space="preserve"> </w:t>
      </w:r>
      <w:r>
        <w:rPr>
          <w:rFonts w:ascii="GHEA Grapalat" w:hAnsi="GHEA Grapalat" w:cs="Sylfaen"/>
          <w:sz w:val="20"/>
          <w:lang w:val="af-ZA"/>
        </w:rPr>
        <w:t>:</w:t>
      </w:r>
      <w:r w:rsidRPr="00D651D1">
        <w:rPr>
          <w:rFonts w:ascii="GHEA Grapalat" w:hAnsi="GHEA Grapalat" w:cs="Sylfaen"/>
          <w:sz w:val="20"/>
          <w:lang w:val="af-ZA"/>
        </w:rPr>
        <w:t>Ընդ որում ապահովումը</w:t>
      </w:r>
      <w:r w:rsidRPr="000D094F">
        <w:rPr>
          <w:rFonts w:ascii="GHEA Grapalat" w:hAnsi="GHEA Grapalat"/>
          <w:color w:val="000000"/>
          <w:shd w:val="clear" w:color="auto" w:fill="FFFFFF"/>
          <w:lang w:val="af-ZA"/>
        </w:rPr>
        <w:t xml:space="preserve"> </w:t>
      </w:r>
      <w:r>
        <w:rPr>
          <w:rFonts w:ascii="GHEA Grapalat" w:hAnsi="GHEA Grapalat" w:cs="Sylfaen"/>
          <w:sz w:val="20"/>
        </w:rPr>
        <w:t>պետք</w:t>
      </w:r>
      <w:r w:rsidRPr="007F147C">
        <w:rPr>
          <w:rFonts w:ascii="GHEA Grapalat" w:hAnsi="GHEA Grapalat" w:cs="Sylfaen"/>
          <w:sz w:val="20"/>
          <w:lang w:val="af-ZA"/>
        </w:rPr>
        <w:t xml:space="preserve"> </w:t>
      </w:r>
      <w:r>
        <w:rPr>
          <w:rFonts w:ascii="GHEA Grapalat" w:hAnsi="GHEA Grapalat" w:cs="Sylfaen"/>
          <w:sz w:val="20"/>
        </w:rPr>
        <w:t>է</w:t>
      </w:r>
      <w:r w:rsidRPr="007F147C">
        <w:rPr>
          <w:rFonts w:ascii="GHEA Grapalat" w:hAnsi="GHEA Grapalat" w:cs="Sylfaen"/>
          <w:sz w:val="20"/>
          <w:lang w:val="af-ZA"/>
        </w:rPr>
        <w:t xml:space="preserve"> </w:t>
      </w:r>
      <w:r>
        <w:rPr>
          <w:rFonts w:ascii="GHEA Grapalat" w:hAnsi="GHEA Grapalat" w:cs="Sylfaen"/>
          <w:sz w:val="20"/>
        </w:rPr>
        <w:t>վավեր</w:t>
      </w:r>
      <w:r w:rsidRPr="007F147C">
        <w:rPr>
          <w:rFonts w:ascii="GHEA Grapalat" w:hAnsi="GHEA Grapalat" w:cs="Sylfaen"/>
          <w:sz w:val="20"/>
          <w:lang w:val="af-ZA"/>
        </w:rPr>
        <w:t xml:space="preserve"> </w:t>
      </w:r>
      <w:r>
        <w:rPr>
          <w:rFonts w:ascii="GHEA Grapalat" w:hAnsi="GHEA Grapalat" w:cs="Sylfaen"/>
          <w:sz w:val="20"/>
        </w:rPr>
        <w:t>լինի</w:t>
      </w:r>
      <w:r w:rsidRPr="007F147C">
        <w:rPr>
          <w:rFonts w:ascii="GHEA Grapalat" w:hAnsi="GHEA Grapalat" w:cs="Sylfaen"/>
          <w:sz w:val="20"/>
          <w:lang w:val="af-ZA"/>
        </w:rPr>
        <w:t xml:space="preserve"> </w:t>
      </w:r>
      <w:r>
        <w:rPr>
          <w:rFonts w:ascii="GHEA Grapalat" w:hAnsi="GHEA Grapalat" w:cs="Sylfaen"/>
          <w:sz w:val="20"/>
        </w:rPr>
        <w:t>առնվազն</w:t>
      </w:r>
      <w:r w:rsidRPr="007F147C">
        <w:rPr>
          <w:rFonts w:ascii="GHEA Grapalat" w:hAnsi="GHEA Grapalat" w:cs="Sylfaen"/>
          <w:sz w:val="20"/>
          <w:lang w:val="af-ZA"/>
        </w:rPr>
        <w:t xml:space="preserve"> </w:t>
      </w:r>
      <w:r>
        <w:rPr>
          <w:rFonts w:ascii="GHEA Grapalat" w:hAnsi="GHEA Grapalat" w:cs="Sylfaen"/>
          <w:sz w:val="20"/>
        </w:rPr>
        <w:t>մինչև</w:t>
      </w:r>
      <w:r w:rsidRPr="007F147C">
        <w:rPr>
          <w:rFonts w:ascii="GHEA Grapalat" w:hAnsi="GHEA Grapalat" w:cs="Sylfaen"/>
          <w:sz w:val="20"/>
          <w:lang w:val="af-ZA"/>
        </w:rPr>
        <w:t xml:space="preserve"> </w:t>
      </w:r>
      <w:r>
        <w:rPr>
          <w:rFonts w:ascii="GHEA Grapalat" w:hAnsi="GHEA Grapalat" w:cs="Sylfaen"/>
          <w:sz w:val="20"/>
        </w:rPr>
        <w:t>պայմանագրի</w:t>
      </w:r>
      <w:r w:rsidRPr="007F147C">
        <w:rPr>
          <w:rFonts w:ascii="GHEA Grapalat" w:hAnsi="GHEA Grapalat" w:cs="Sylfaen"/>
          <w:sz w:val="20"/>
          <w:lang w:val="af-ZA"/>
        </w:rPr>
        <w:t xml:space="preserve"> </w:t>
      </w:r>
      <w:r>
        <w:rPr>
          <w:rFonts w:ascii="GHEA Grapalat" w:hAnsi="GHEA Grapalat" w:cs="Sylfaen"/>
          <w:sz w:val="20"/>
        </w:rPr>
        <w:t>կատարման</w:t>
      </w:r>
      <w:r w:rsidRPr="007F147C">
        <w:rPr>
          <w:rFonts w:ascii="GHEA Grapalat" w:hAnsi="GHEA Grapalat" w:cs="Sylfaen"/>
          <w:sz w:val="20"/>
          <w:lang w:val="af-ZA"/>
        </w:rPr>
        <w:t xml:space="preserve"> </w:t>
      </w:r>
      <w:r>
        <w:rPr>
          <w:rFonts w:ascii="GHEA Grapalat" w:hAnsi="GHEA Grapalat" w:cs="Sylfaen"/>
          <w:sz w:val="20"/>
        </w:rPr>
        <w:t>արդյունքը</w:t>
      </w:r>
      <w:r w:rsidRPr="007F147C">
        <w:rPr>
          <w:rFonts w:ascii="GHEA Grapalat" w:hAnsi="GHEA Grapalat" w:cs="Sylfaen"/>
          <w:sz w:val="20"/>
          <w:lang w:val="af-ZA"/>
        </w:rPr>
        <w:t xml:space="preserve"> </w:t>
      </w:r>
      <w:r>
        <w:rPr>
          <w:rFonts w:ascii="GHEA Grapalat" w:hAnsi="GHEA Grapalat" w:cs="Sylfaen"/>
          <w:sz w:val="20"/>
        </w:rPr>
        <w:t>պատվիրատուից</w:t>
      </w:r>
      <w:r w:rsidRPr="007F147C">
        <w:rPr>
          <w:rFonts w:ascii="GHEA Grapalat" w:hAnsi="GHEA Grapalat" w:cs="Sylfaen"/>
          <w:sz w:val="20"/>
          <w:lang w:val="af-ZA"/>
        </w:rPr>
        <w:t xml:space="preserve"> </w:t>
      </w:r>
      <w:r>
        <w:rPr>
          <w:rFonts w:ascii="GHEA Grapalat" w:hAnsi="GHEA Grapalat" w:cs="Sylfaen"/>
          <w:sz w:val="20"/>
        </w:rPr>
        <w:t>կողմից</w:t>
      </w:r>
      <w:r w:rsidRPr="007F147C">
        <w:rPr>
          <w:rFonts w:ascii="GHEA Grapalat" w:hAnsi="GHEA Grapalat" w:cs="Sylfaen"/>
          <w:sz w:val="20"/>
          <w:lang w:val="af-ZA"/>
        </w:rPr>
        <w:t xml:space="preserve"> </w:t>
      </w:r>
      <w:r>
        <w:rPr>
          <w:rFonts w:ascii="GHEA Grapalat" w:hAnsi="GHEA Grapalat" w:cs="Sylfaen"/>
          <w:sz w:val="20"/>
        </w:rPr>
        <w:t>ամբողջական</w:t>
      </w:r>
      <w:r w:rsidRPr="007F147C">
        <w:rPr>
          <w:rFonts w:ascii="GHEA Grapalat" w:hAnsi="GHEA Grapalat" w:cs="Sylfaen"/>
          <w:sz w:val="20"/>
          <w:lang w:val="af-ZA"/>
        </w:rPr>
        <w:t xml:space="preserve"> </w:t>
      </w:r>
      <w:r>
        <w:rPr>
          <w:rFonts w:ascii="GHEA Grapalat" w:hAnsi="GHEA Grapalat" w:cs="Sylfaen"/>
          <w:sz w:val="20"/>
        </w:rPr>
        <w:t>ընդունվելու</w:t>
      </w:r>
      <w:r w:rsidRPr="007F147C">
        <w:rPr>
          <w:rFonts w:ascii="GHEA Grapalat" w:hAnsi="GHEA Grapalat" w:cs="Sylfaen"/>
          <w:sz w:val="20"/>
          <w:lang w:val="af-ZA"/>
        </w:rPr>
        <w:t xml:space="preserve"> </w:t>
      </w:r>
      <w:r>
        <w:rPr>
          <w:rFonts w:ascii="GHEA Grapalat" w:hAnsi="GHEA Grapalat" w:cs="Sylfaen"/>
          <w:sz w:val="20"/>
        </w:rPr>
        <w:t>օրվան</w:t>
      </w:r>
      <w:r w:rsidRPr="007F147C">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sidR="00212E73" w:rsidRPr="007B63B1">
        <w:rPr>
          <w:rFonts w:ascii="GHEA Grapalat" w:hAnsi="GHEA Grapalat" w:cs="Sylfaen"/>
          <w:b/>
          <w:sz w:val="20"/>
          <w:lang w:val="hy-AM"/>
        </w:rPr>
        <w:t>90</w:t>
      </w:r>
      <w:r w:rsidRPr="007B63B1">
        <w:rPr>
          <w:rFonts w:ascii="GHEA Grapalat" w:hAnsi="GHEA Grapalat" w:cs="Sylfaen"/>
          <w:b/>
          <w:sz w:val="20"/>
          <w:lang w:val="af-ZA"/>
        </w:rPr>
        <w:t>-</w:t>
      </w:r>
      <w:r w:rsidRPr="007B63B1">
        <w:rPr>
          <w:rFonts w:ascii="GHEA Grapalat" w:hAnsi="GHEA Grapalat" w:cs="Sylfaen"/>
          <w:b/>
          <w:sz w:val="20"/>
        </w:rPr>
        <w:t>րդ</w:t>
      </w:r>
      <w:r w:rsidRPr="007B63B1">
        <w:rPr>
          <w:rFonts w:ascii="GHEA Grapalat" w:hAnsi="GHEA Grapalat" w:cs="Sylfaen"/>
          <w:b/>
          <w:sz w:val="20"/>
          <w:lang w:val="af-ZA"/>
        </w:rPr>
        <w:t xml:space="preserve"> </w:t>
      </w:r>
      <w:r w:rsidRPr="007B63B1">
        <w:rPr>
          <w:rFonts w:ascii="GHEA Grapalat" w:hAnsi="GHEA Grapalat" w:cs="Sylfaen"/>
          <w:b/>
          <w:sz w:val="20"/>
        </w:rPr>
        <w:t>աշխատանքային</w:t>
      </w:r>
      <w:r w:rsidRPr="007B63B1">
        <w:rPr>
          <w:rFonts w:ascii="GHEA Grapalat" w:hAnsi="GHEA Grapalat" w:cs="Sylfaen"/>
          <w:b/>
          <w:sz w:val="20"/>
          <w:lang w:val="af-ZA"/>
        </w:rPr>
        <w:t xml:space="preserve"> </w:t>
      </w:r>
      <w:r w:rsidRPr="007B63B1">
        <w:rPr>
          <w:rFonts w:ascii="GHEA Grapalat" w:hAnsi="GHEA Grapalat" w:cs="Sylfaen"/>
          <w:b/>
          <w:sz w:val="20"/>
        </w:rPr>
        <w:t>օրը</w:t>
      </w:r>
      <w:r w:rsidRPr="007B63B1">
        <w:rPr>
          <w:rFonts w:ascii="GHEA Grapalat" w:hAnsi="GHEA Grapalat" w:cs="Sylfaen"/>
          <w:b/>
          <w:sz w:val="20"/>
          <w:lang w:val="af-ZA"/>
        </w:rPr>
        <w:t xml:space="preserve"> </w:t>
      </w:r>
      <w:r w:rsidRPr="007B63B1">
        <w:rPr>
          <w:rFonts w:ascii="GHEA Grapalat" w:hAnsi="GHEA Grapalat" w:cs="Arial"/>
          <w:b/>
          <w:sz w:val="20"/>
        </w:rPr>
        <w:t>ներառյալ</w:t>
      </w:r>
      <w:r w:rsidRPr="007F147C">
        <w:rPr>
          <w:rFonts w:ascii="GHEA Grapalat" w:hAnsi="GHEA Grapalat" w:cs="Arial"/>
          <w:sz w:val="20"/>
          <w:lang w:val="af-ZA"/>
        </w:rPr>
        <w:t>:</w:t>
      </w:r>
      <w:r w:rsidRPr="006D197A">
        <w:rPr>
          <w:rStyle w:val="af6"/>
          <w:rFonts w:ascii="GHEA Grapalat" w:hAnsi="GHEA Grapalat" w:cs="Arial"/>
          <w:sz w:val="20"/>
          <w:lang w:val="af-ZA"/>
        </w:rPr>
        <w:t xml:space="preserve"> </w:t>
      </w:r>
      <w:r>
        <w:rPr>
          <w:rStyle w:val="af6"/>
          <w:rFonts w:ascii="GHEA Grapalat" w:hAnsi="GHEA Grapalat" w:cs="Arial"/>
          <w:sz w:val="20"/>
        </w:rPr>
        <w:footnoteReference w:id="5"/>
      </w:r>
      <w:r w:rsidRPr="00E34136">
        <w:rPr>
          <w:rFonts w:ascii="GHEA Grapalat" w:hAnsi="GHEA Grapalat" w:cs="Arial"/>
          <w:sz w:val="20"/>
          <w:vertAlign w:val="superscript"/>
          <w:lang w:val="hy-AM"/>
        </w:rPr>
        <w:t>.1</w:t>
      </w:r>
    </w:p>
    <w:p w:rsidR="00D06970" w:rsidRDefault="00D06970" w:rsidP="00D06970">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7B63B1">
        <w:rPr>
          <w:rFonts w:ascii="GHEA Grapalat" w:hAnsi="GHEA Grapalat" w:cs="Arial"/>
          <w:sz w:val="20"/>
          <w:lang w:val="hy-AM"/>
        </w:rPr>
        <w:t>ապես</w:t>
      </w:r>
      <w:r w:rsidRPr="00F11200">
        <w:rPr>
          <w:rFonts w:ascii="GHEA Grapalat" w:hAnsi="GHEA Grapalat" w:cs="Arial"/>
          <w:sz w:val="20"/>
          <w:lang w:val="hy-AM"/>
        </w:rPr>
        <w:t xml:space="preserve">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Pr="00EE5DD1">
        <w:rPr>
          <w:rFonts w:ascii="GHEA Grapalat" w:hAnsi="GHEA Grapalat" w:cs="Arial"/>
          <w:sz w:val="20"/>
          <w:lang w:val="hy-AM"/>
        </w:rPr>
        <w:t>ապահովում ներկայացվելու դեպքում դրա գումարը հաշվարկվում է պայմանագրի ընդհանուր գնի նկատմամ</w:t>
      </w:r>
      <w:r>
        <w:rPr>
          <w:rFonts w:ascii="GHEA Grapalat" w:hAnsi="GHEA Grapalat" w:cs="Arial"/>
          <w:sz w:val="20"/>
          <w:lang w:val="hy-AM"/>
        </w:rPr>
        <w:t>բ</w:t>
      </w:r>
      <w:r w:rsidRPr="00E2073B">
        <w:rPr>
          <w:rFonts w:ascii="GHEA Grapalat" w:hAnsi="GHEA Grapalat" w:cs="Arial"/>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rsidR="00D06970" w:rsidRDefault="00D06970" w:rsidP="00D06970">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rsidR="00D06970" w:rsidRPr="003F5DAB" w:rsidRDefault="00D06970" w:rsidP="00D06970">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Pr="00D533CD">
        <w:rPr>
          <w:rFonts w:ascii="GHEA Grapalat" w:hAnsi="GHEA Grapalat" w:cs="Arial"/>
          <w:sz w:val="20"/>
          <w:lang w:val="hy-AM"/>
        </w:rPr>
        <w:t xml:space="preserve"> փուլի գումարի նկատմամբ հաշվարկված համամասնությամբ</w:t>
      </w:r>
      <w:r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rsidR="00D06970" w:rsidRPr="00BC42E1" w:rsidRDefault="00D06970" w:rsidP="00D06970">
      <w:pPr>
        <w:ind w:firstLine="567"/>
        <w:jc w:val="both"/>
        <w:rPr>
          <w:rFonts w:ascii="GHEA Grapalat" w:hAnsi="GHEA Grapalat" w:cs="Arial"/>
          <w:color w:val="FFFFFF"/>
          <w:sz w:val="20"/>
          <w:lang w:val="af-ZA"/>
        </w:rPr>
      </w:pPr>
      <w:r>
        <w:rPr>
          <w:rFonts w:ascii="GHEA Grapalat" w:hAnsi="GHEA Grapalat" w:cs="Arial"/>
          <w:sz w:val="20"/>
          <w:lang w:val="hy-AM"/>
        </w:rPr>
        <w:t>Ե</w:t>
      </w:r>
      <w:r w:rsidRPr="003F5DAB">
        <w:rPr>
          <w:rFonts w:ascii="GHEA Grapalat" w:hAnsi="GHEA Grapalat" w:cs="Arial"/>
          <w:sz w:val="20"/>
          <w:lang w:val="hy-AM"/>
        </w:rPr>
        <w:t>րաշխիքի ձևով որակավորման ապահովումը ընտրված մասնակիցը</w:t>
      </w:r>
      <w:r w:rsidR="00E600E3">
        <w:rPr>
          <w:rFonts w:ascii="GHEA Grapalat" w:hAnsi="GHEA Grapalat" w:cs="Arial"/>
          <w:sz w:val="20"/>
          <w:lang w:val="hy-AM"/>
        </w:rPr>
        <w:t xml:space="preserve"> ներկայացնում է հավելված 4-ի</w:t>
      </w:r>
      <w:r w:rsidRPr="003F5DAB">
        <w:rPr>
          <w:rFonts w:ascii="GHEA Grapalat" w:hAnsi="GHEA Grapalat" w:cs="Arial"/>
          <w:sz w:val="20"/>
          <w:lang w:val="hy-AM"/>
        </w:rPr>
        <w:t>:</w:t>
      </w:r>
      <w:r>
        <w:rPr>
          <w:rFonts w:ascii="GHEA Grapalat" w:hAnsi="GHEA Grapalat" w:cs="Arial"/>
          <w:sz w:val="20"/>
          <w:vertAlign w:val="superscript"/>
          <w:lang w:val="af-ZA"/>
        </w:rPr>
        <w:t>12</w:t>
      </w:r>
      <w:r>
        <w:rPr>
          <w:rFonts w:ascii="GHEA Grapalat" w:hAnsi="GHEA Grapalat" w:cs="Arial"/>
          <w:sz w:val="20"/>
          <w:lang w:val="af-ZA"/>
        </w:rPr>
        <w:t xml:space="preserve"> </w:t>
      </w:r>
      <w:r w:rsidRPr="00BC42E1">
        <w:rPr>
          <w:rFonts w:ascii="GHEA Grapalat" w:hAnsi="GHEA Grapalat" w:cs="Arial"/>
          <w:color w:val="FFFFFF"/>
          <w:sz w:val="20"/>
          <w:lang w:val="af-ZA"/>
        </w:rPr>
        <w:t xml:space="preserve"> </w:t>
      </w:r>
      <w:r w:rsidRPr="00BC42E1">
        <w:rPr>
          <w:rStyle w:val="af6"/>
          <w:rFonts w:ascii="GHEA Grapalat" w:hAnsi="GHEA Grapalat" w:cs="Arial"/>
          <w:color w:val="FFFFFF"/>
          <w:sz w:val="20"/>
        </w:rPr>
        <w:footnoteReference w:id="6"/>
      </w:r>
    </w:p>
    <w:p w:rsidR="00D06970" w:rsidRPr="00E6597C" w:rsidRDefault="00D06970" w:rsidP="00D06970">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06970" w:rsidRPr="00FF3C84" w:rsidRDefault="00D06970" w:rsidP="00D0697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կնքվելիք </w:t>
      </w:r>
      <w:r w:rsidRPr="00E6597C">
        <w:rPr>
          <w:rFonts w:ascii="GHEA Grapalat" w:hAnsi="GHEA Grapalat" w:cs="Sylfaen"/>
          <w:sz w:val="20"/>
          <w:lang w:val="hy-AM"/>
        </w:rPr>
        <w:t>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Pr="00FF3C84">
        <w:rPr>
          <w:rFonts w:ascii="GHEA Grapalat" w:hAnsi="GHEA Grapalat" w:cs="Sylfaen"/>
          <w:sz w:val="20"/>
          <w:lang w:val="hy-AM"/>
        </w:rPr>
        <w:t xml:space="preserve"> Պայմանագրի ապահովումը ներկայացվում է բանկային երախիքի </w:t>
      </w:r>
      <w:r w:rsidRPr="004605D7">
        <w:rPr>
          <w:rFonts w:ascii="GHEA Grapalat" w:hAnsi="GHEA Grapalat" w:cs="Sylfaen"/>
          <w:sz w:val="20"/>
          <w:lang w:val="hy-AM"/>
        </w:rPr>
        <w:t xml:space="preserve">(հավելված 5) </w:t>
      </w:r>
      <w:r w:rsidRPr="00FF3C84">
        <w:rPr>
          <w:rFonts w:ascii="GHEA Grapalat" w:hAnsi="GHEA Grapalat" w:cs="Sylfaen"/>
          <w:sz w:val="20"/>
          <w:lang w:val="hy-AM"/>
        </w:rPr>
        <w:t>կամ կան</w:t>
      </w:r>
      <w:r w:rsidRPr="004605D7">
        <w:rPr>
          <w:rFonts w:ascii="GHEA Grapalat" w:hAnsi="GHEA Grapalat" w:cs="Sylfaen"/>
          <w:sz w:val="20"/>
          <w:lang w:val="hy-AM"/>
        </w:rPr>
        <w:t>խ</w:t>
      </w:r>
      <w:r w:rsidRPr="00FF3C84">
        <w:rPr>
          <w:rFonts w:ascii="GHEA Grapalat" w:hAnsi="GHEA Grapalat" w:cs="Sylfaen"/>
          <w:sz w:val="20"/>
          <w:lang w:val="hy-AM"/>
        </w:rPr>
        <w:t>ի</w:t>
      </w:r>
      <w:r w:rsidRPr="00741F8D">
        <w:rPr>
          <w:rFonts w:ascii="GHEA Grapalat" w:hAnsi="GHEA Grapalat" w:cs="Sylfaen"/>
          <w:sz w:val="20"/>
          <w:lang w:val="hy-AM"/>
        </w:rPr>
        <w:t>կ</w:t>
      </w:r>
      <w:r w:rsidRPr="00FF3C84">
        <w:rPr>
          <w:rFonts w:ascii="GHEA Grapalat" w:hAnsi="GHEA Grapalat" w:cs="Sylfaen"/>
          <w:sz w:val="20"/>
          <w:lang w:val="hy-AM"/>
        </w:rPr>
        <w:t xml:space="preserve"> փողի ձևով:</w:t>
      </w:r>
      <w:r w:rsidRPr="004605D7">
        <w:rPr>
          <w:rFonts w:ascii="GHEA Grapalat" w:hAnsi="GHEA Grapalat" w:cs="Sylfaen"/>
          <w:sz w:val="20"/>
          <w:vertAlign w:val="superscript"/>
          <w:lang w:val="hy-AM"/>
        </w:rPr>
        <w:t>13</w:t>
      </w:r>
    </w:p>
    <w:p w:rsidR="00D06970" w:rsidRPr="00E6597C" w:rsidRDefault="00D06970" w:rsidP="00D06970">
      <w:pPr>
        <w:ind w:firstLine="567"/>
        <w:jc w:val="both"/>
        <w:rPr>
          <w:rFonts w:ascii="GHEA Grapalat" w:hAnsi="GHEA Grapalat" w:cs="Arial"/>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Pr="00D533C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r w:rsidRPr="00E6597C">
        <w:rPr>
          <w:rFonts w:ascii="GHEA Grapalat" w:hAnsi="GHEA Grapalat" w:cs="Arial"/>
          <w:sz w:val="20"/>
          <w:lang w:val="hy-AM"/>
        </w:rPr>
        <w:t>:</w:t>
      </w:r>
    </w:p>
    <w:p w:rsidR="00D06970" w:rsidRPr="00E6597C" w:rsidRDefault="00D06970" w:rsidP="00D0697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4605D7">
        <w:rPr>
          <w:rFonts w:ascii="GHEA Grapalat" w:hAnsi="GHEA Grapalat" w:cs="Sylfaen"/>
          <w:sz w:val="20"/>
          <w:lang w:val="hy-AM"/>
        </w:rPr>
        <w:t xml:space="preserve">ամբողջական կատարման վերջին օրվան հաջորդող </w:t>
      </w:r>
      <w:r>
        <w:rPr>
          <w:rFonts w:ascii="GHEA Grapalat" w:hAnsi="GHEA Grapalat" w:cs="Sylfaen"/>
          <w:sz w:val="20"/>
          <w:lang w:val="hy-AM"/>
        </w:rPr>
        <w:t>9</w:t>
      </w:r>
      <w:r w:rsidRPr="00E6597C">
        <w:rPr>
          <w:rFonts w:ascii="GHEA Grapalat" w:hAnsi="GHEA Grapalat" w:cs="Sylfaen"/>
          <w:sz w:val="20"/>
          <w:lang w:val="hy-AM"/>
        </w:rPr>
        <w:t xml:space="preserve">0-րդ </w:t>
      </w:r>
      <w:r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06970" w:rsidRPr="00E6597C" w:rsidRDefault="00D06970" w:rsidP="00D0697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rsidR="00D06970" w:rsidRDefault="00D06970" w:rsidP="00D06970">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Pr="00FF3C84">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r w:rsidRPr="00E6597C">
        <w:rPr>
          <w:rFonts w:ascii="GHEA Grapalat" w:hAnsi="GHEA Grapalat" w:cs="Arial"/>
          <w:sz w:val="20"/>
          <w:lang w:val="hy-AM"/>
        </w:rPr>
        <w:t xml:space="preserve"> նախատեսված ֆինանսական միջոցները գերազանցում են </w:t>
      </w:r>
      <w:r>
        <w:rPr>
          <w:rFonts w:ascii="GHEA Grapalat" w:hAnsi="GHEA Grapalat" w:cs="Arial"/>
          <w:sz w:val="20"/>
          <w:lang w:val="hy-AM"/>
        </w:rPr>
        <w:t>25</w:t>
      </w:r>
      <w:r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Pr>
          <w:rFonts w:ascii="GHEA Grapalat" w:hAnsi="GHEA Grapalat" w:cs="Arial"/>
          <w:sz w:val="20"/>
          <w:lang w:val="hy-AM"/>
        </w:rPr>
        <w:t xml:space="preserve">և որակավորման </w:t>
      </w:r>
      <w:r w:rsidRPr="00E6597C">
        <w:rPr>
          <w:rFonts w:ascii="GHEA Grapalat" w:hAnsi="GHEA Grapalat" w:cs="Arial"/>
          <w:sz w:val="20"/>
          <w:lang w:val="hy-AM"/>
        </w:rPr>
        <w:t>ապահովում</w:t>
      </w:r>
      <w:r>
        <w:rPr>
          <w:rFonts w:ascii="GHEA Grapalat" w:hAnsi="GHEA Grapalat" w:cs="Arial"/>
          <w:sz w:val="20"/>
          <w:lang w:val="hy-AM"/>
        </w:rPr>
        <w:t>ներ</w:t>
      </w:r>
      <w:r w:rsidRPr="00E6597C">
        <w:rPr>
          <w:rFonts w:ascii="GHEA Grapalat" w:hAnsi="GHEA Grapalat" w:cs="Arial"/>
          <w:sz w:val="20"/>
          <w:lang w:val="hy-AM"/>
        </w:rPr>
        <w:t xml:space="preserve">ը, հատկացված ֆինանսական միջոցների մասով, ներկայացվում </w:t>
      </w:r>
      <w:r>
        <w:rPr>
          <w:rFonts w:ascii="GHEA Grapalat" w:hAnsi="GHEA Grapalat" w:cs="Arial"/>
          <w:sz w:val="20"/>
          <w:lang w:val="hy-AM"/>
        </w:rPr>
        <w:t>են</w:t>
      </w:r>
      <w:r w:rsidRPr="00E6597C">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D06970" w:rsidRPr="00E6597C" w:rsidRDefault="00D06970" w:rsidP="00D06970">
      <w:pPr>
        <w:ind w:firstLine="567"/>
        <w:jc w:val="both"/>
        <w:rPr>
          <w:rFonts w:ascii="GHEA Grapalat" w:hAnsi="GHEA Grapalat" w:cs="Sylfaen"/>
          <w:i/>
          <w:sz w:val="20"/>
          <w:lang w:val="af-ZA"/>
        </w:rPr>
      </w:pPr>
      <w:r w:rsidRPr="00E6597C">
        <w:rPr>
          <w:rFonts w:ascii="GHEA Grapalat" w:hAnsi="GHEA Grapalat" w:cs="Sylfaen"/>
          <w:sz w:val="20"/>
          <w:lang w:val="hy-AM"/>
        </w:rPr>
        <w:t>10</w:t>
      </w:r>
      <w:r w:rsidRPr="00E6597C">
        <w:rPr>
          <w:rFonts w:ascii="GHEA Grapalat" w:hAnsi="GHEA Grapalat" w:cs="Sylfaen"/>
          <w:sz w:val="20"/>
          <w:lang w:val="af-ZA"/>
        </w:rPr>
        <w:t xml:space="preserve">.5 </w:t>
      </w:r>
      <w:r w:rsidRPr="00E6597C">
        <w:rPr>
          <w:rFonts w:ascii="GHEA Grapalat" w:hAnsi="GHEA Grapalat" w:cs="Sylfaen"/>
          <w:sz w:val="20"/>
          <w:lang w:val="hy-AM"/>
        </w:rPr>
        <w:t>Պայմանագրով</w:t>
      </w:r>
      <w:r w:rsidRPr="00E6597C">
        <w:rPr>
          <w:rFonts w:ascii="GHEA Grapalat" w:hAnsi="GHEA Grapalat" w:cs="Sylfaen"/>
          <w:sz w:val="20"/>
          <w:lang w:val="af-ZA"/>
        </w:rPr>
        <w:t xml:space="preserve"> պ</w:t>
      </w:r>
      <w:r w:rsidRPr="00E6597C">
        <w:rPr>
          <w:rFonts w:ascii="GHEA Grapalat" w:hAnsi="GHEA Grapalat" w:cs="Sylfaen"/>
          <w:sz w:val="20"/>
          <w:lang w:val="hy-AM"/>
        </w:rPr>
        <w:t>ատվիրատուի</w:t>
      </w:r>
      <w:r w:rsidRPr="00E6597C">
        <w:rPr>
          <w:rFonts w:ascii="GHEA Grapalat" w:hAnsi="GHEA Grapalat" w:cs="Sylfaen"/>
          <w:sz w:val="20"/>
          <w:lang w:val="af-ZA"/>
        </w:rPr>
        <w:t xml:space="preserve"> </w:t>
      </w:r>
      <w:r w:rsidRPr="00E6597C">
        <w:rPr>
          <w:rFonts w:ascii="GHEA Grapalat" w:hAnsi="GHEA Grapalat" w:cs="Sylfaen"/>
          <w:sz w:val="20"/>
          <w:lang w:val="hy-AM"/>
        </w:rPr>
        <w:t>կողմից</w:t>
      </w:r>
      <w:r w:rsidRPr="00E6597C">
        <w:rPr>
          <w:rFonts w:ascii="GHEA Grapalat" w:hAnsi="GHEA Grapalat" w:cs="Sylfaen"/>
          <w:sz w:val="20"/>
          <w:lang w:val="af-ZA"/>
        </w:rPr>
        <w:t xml:space="preserve"> </w:t>
      </w:r>
      <w:r w:rsidRPr="00E6597C">
        <w:rPr>
          <w:rFonts w:ascii="GHEA Grapalat" w:hAnsi="GHEA Grapalat" w:cs="Sylfaen"/>
          <w:sz w:val="20"/>
          <w:lang w:val="hy-AM"/>
        </w:rPr>
        <w:t>կանխավճար</w:t>
      </w:r>
      <w:r w:rsidRPr="00E6597C">
        <w:rPr>
          <w:rFonts w:ascii="GHEA Grapalat" w:hAnsi="GHEA Grapalat" w:cs="Sylfaen"/>
          <w:sz w:val="20"/>
          <w:lang w:val="af-ZA"/>
        </w:rPr>
        <w:t xml:space="preserve"> </w:t>
      </w:r>
      <w:r w:rsidRPr="00E6597C">
        <w:rPr>
          <w:rFonts w:ascii="GHEA Grapalat" w:hAnsi="GHEA Grapalat" w:cs="Sylfaen"/>
          <w:sz w:val="20"/>
          <w:lang w:val="hy-AM"/>
        </w:rPr>
        <w:t>հատկացվելու</w:t>
      </w:r>
      <w:r w:rsidRPr="00E6597C">
        <w:rPr>
          <w:rFonts w:ascii="GHEA Grapalat" w:hAnsi="GHEA Grapalat" w:cs="Sylfaen"/>
          <w:sz w:val="20"/>
          <w:lang w:val="af-ZA"/>
        </w:rPr>
        <w:t xml:space="preserve"> </w:t>
      </w:r>
      <w:r w:rsidRPr="00E6597C">
        <w:rPr>
          <w:rFonts w:ascii="GHEA Grapalat" w:hAnsi="GHEA Grapalat" w:cs="Sylfaen"/>
          <w:sz w:val="20"/>
          <w:lang w:val="hy-AM"/>
        </w:rPr>
        <w:t>պայման</w:t>
      </w:r>
      <w:r w:rsidRPr="00E6597C">
        <w:rPr>
          <w:rFonts w:ascii="GHEA Grapalat" w:hAnsi="GHEA Grapalat" w:cs="Sylfaen"/>
          <w:sz w:val="20"/>
          <w:lang w:val="af-ZA"/>
        </w:rPr>
        <w:t xml:space="preserve"> </w:t>
      </w:r>
      <w:r w:rsidRPr="00E6597C">
        <w:rPr>
          <w:rFonts w:ascii="GHEA Grapalat" w:hAnsi="GHEA Grapalat" w:cs="Sylfaen"/>
          <w:sz w:val="20"/>
          <w:lang w:val="hy-AM"/>
        </w:rPr>
        <w:t>նախատեսվելու</w:t>
      </w:r>
      <w:r w:rsidRPr="00E6597C">
        <w:rPr>
          <w:rFonts w:ascii="GHEA Grapalat" w:hAnsi="GHEA Grapalat" w:cs="Sylfaen"/>
          <w:sz w:val="20"/>
          <w:lang w:val="af-ZA"/>
        </w:rPr>
        <w:t xml:space="preserve"> </w:t>
      </w:r>
      <w:r w:rsidRPr="00E6597C">
        <w:rPr>
          <w:rFonts w:ascii="GHEA Grapalat" w:hAnsi="GHEA Grapalat" w:cs="Sylfaen"/>
          <w:sz w:val="20"/>
          <w:lang w:val="hy-AM"/>
        </w:rPr>
        <w:t>դեպքում</w:t>
      </w:r>
      <w:r w:rsidRPr="00E6597C">
        <w:rPr>
          <w:rFonts w:ascii="GHEA Grapalat" w:hAnsi="GHEA Grapalat" w:cs="Sylfaen"/>
          <w:sz w:val="20"/>
          <w:lang w:val="af-ZA"/>
        </w:rPr>
        <w:t xml:space="preserve"> </w:t>
      </w:r>
      <w:r w:rsidRPr="00E6597C">
        <w:rPr>
          <w:rFonts w:ascii="GHEA Grapalat" w:hAnsi="GHEA Grapalat" w:cs="Sylfaen"/>
          <w:sz w:val="20"/>
          <w:lang w:val="hy-AM"/>
        </w:rPr>
        <w:t>ընտրված</w:t>
      </w:r>
      <w:r w:rsidRPr="00E6597C">
        <w:rPr>
          <w:rFonts w:ascii="GHEA Grapalat" w:hAnsi="GHEA Grapalat" w:cs="Sylfaen"/>
          <w:sz w:val="20"/>
          <w:lang w:val="af-ZA"/>
        </w:rPr>
        <w:t xml:space="preserve"> </w:t>
      </w:r>
      <w:r w:rsidRPr="00E6597C">
        <w:rPr>
          <w:rFonts w:ascii="GHEA Grapalat" w:hAnsi="GHEA Grapalat" w:cs="Sylfaen"/>
          <w:sz w:val="20"/>
          <w:lang w:val="hy-AM"/>
        </w:rPr>
        <w:t>մասնակիցը</w:t>
      </w:r>
      <w:r w:rsidRPr="00E6597C">
        <w:rPr>
          <w:rFonts w:ascii="GHEA Grapalat" w:hAnsi="GHEA Grapalat" w:cs="Sylfaen"/>
          <w:sz w:val="20"/>
          <w:lang w:val="af-ZA"/>
        </w:rPr>
        <w:t xml:space="preserve"> պ</w:t>
      </w:r>
      <w:r w:rsidRPr="00E6597C">
        <w:rPr>
          <w:rFonts w:ascii="GHEA Grapalat" w:hAnsi="GHEA Grapalat" w:cs="Sylfaen"/>
          <w:sz w:val="20"/>
          <w:lang w:val="hy-AM"/>
        </w:rPr>
        <w:t>ատվիրատուին</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ներկայացնում</w:t>
      </w:r>
      <w:r w:rsidRPr="00E6597C">
        <w:rPr>
          <w:rFonts w:ascii="GHEA Grapalat" w:hAnsi="GHEA Grapalat" w:cs="Sylfaen"/>
          <w:sz w:val="20"/>
          <w:lang w:val="af-ZA"/>
        </w:rPr>
        <w:t xml:space="preserve"> նաև </w:t>
      </w:r>
      <w:r w:rsidRPr="00E6597C">
        <w:rPr>
          <w:rFonts w:ascii="GHEA Grapalat" w:hAnsi="GHEA Grapalat" w:cs="Sylfaen"/>
          <w:sz w:val="20"/>
          <w:lang w:val="hy-AM"/>
        </w:rPr>
        <w:t>կանխավճարի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ապահովում</w:t>
      </w:r>
      <w:r w:rsidRPr="00E6597C">
        <w:rPr>
          <w:rFonts w:ascii="GHEA Grapalat" w:hAnsi="GHEA Grapalat" w:cs="Sylfaen"/>
          <w:sz w:val="20"/>
          <w:lang w:val="af-ZA"/>
        </w:rPr>
        <w:t xml:space="preserve">` </w:t>
      </w:r>
      <w:r w:rsidRPr="00E6597C">
        <w:rPr>
          <w:rFonts w:ascii="GHEA Grapalat" w:hAnsi="GHEA Grapalat" w:cs="Sylfaen"/>
          <w:sz w:val="20"/>
          <w:lang w:val="hy-AM"/>
        </w:rPr>
        <w:t>կանխավճարի</w:t>
      </w:r>
      <w:r w:rsidRPr="00E6597C">
        <w:rPr>
          <w:rFonts w:ascii="GHEA Grapalat" w:hAnsi="GHEA Grapalat" w:cs="Sylfaen"/>
          <w:sz w:val="20"/>
          <w:lang w:val="af-ZA"/>
        </w:rPr>
        <w:t xml:space="preserve"> </w:t>
      </w:r>
      <w:r w:rsidRPr="00E6597C">
        <w:rPr>
          <w:rFonts w:ascii="GHEA Grapalat" w:hAnsi="GHEA Grapalat" w:cs="Sylfaen"/>
          <w:sz w:val="20"/>
          <w:lang w:val="hy-AM"/>
        </w:rPr>
        <w:t>չափով</w:t>
      </w:r>
      <w:r w:rsidRPr="00E6597C">
        <w:rPr>
          <w:rFonts w:ascii="GHEA Grapalat" w:hAnsi="GHEA Grapalat" w:cs="Sylfaen"/>
          <w:sz w:val="20"/>
          <w:lang w:val="af-ZA"/>
        </w:rPr>
        <w:t xml:space="preserve">, բանկային </w:t>
      </w:r>
      <w:r w:rsidRPr="00E6597C">
        <w:rPr>
          <w:rFonts w:ascii="GHEA Grapalat" w:hAnsi="GHEA Grapalat" w:cs="Sylfaen"/>
          <w:sz w:val="20"/>
          <w:lang w:val="hy-AM"/>
        </w:rPr>
        <w:t>երաշխիքի</w:t>
      </w:r>
      <w:r w:rsidRPr="00E6597C">
        <w:rPr>
          <w:rFonts w:ascii="GHEA Grapalat" w:hAnsi="GHEA Grapalat" w:cs="Sylfaen"/>
          <w:sz w:val="20"/>
          <w:lang w:val="af-ZA"/>
        </w:rPr>
        <w:t xml:space="preserve"> </w:t>
      </w:r>
      <w:r w:rsidRPr="00E6597C">
        <w:rPr>
          <w:rFonts w:ascii="GHEA Grapalat" w:hAnsi="GHEA Grapalat" w:cs="Sylfaen"/>
          <w:sz w:val="20"/>
          <w:lang w:val="hy-AM"/>
        </w:rPr>
        <w:t>ձևով</w:t>
      </w:r>
      <w:r>
        <w:rPr>
          <w:rFonts w:ascii="GHEA Grapalat" w:hAnsi="GHEA Grapalat" w:cs="Sylfaen"/>
          <w:sz w:val="20"/>
          <w:lang w:val="hy-AM"/>
        </w:rPr>
        <w:t xml:space="preserve"> </w:t>
      </w:r>
      <w:r w:rsidRPr="00807F72">
        <w:rPr>
          <w:rFonts w:ascii="GHEA Grapalat" w:hAnsi="GHEA Grapalat" w:cs="Sylfaen"/>
          <w:sz w:val="20"/>
          <w:lang w:val="hy-AM"/>
        </w:rPr>
        <w:t>(հավելված՝ 5</w:t>
      </w:r>
      <w:r w:rsidRPr="00807F72">
        <w:rPr>
          <w:rFonts w:ascii="Cambria Math" w:hAnsi="Cambria Math" w:cs="Cambria Math"/>
          <w:sz w:val="20"/>
          <w:lang w:val="hy-AM"/>
        </w:rPr>
        <w:t>․</w:t>
      </w:r>
      <w:r w:rsidRPr="00807F72">
        <w:rPr>
          <w:rFonts w:ascii="GHEA Grapalat" w:hAnsi="GHEA Grapalat" w:cs="Sylfaen"/>
          <w:sz w:val="20"/>
          <w:lang w:val="hy-AM"/>
        </w:rPr>
        <w:t>2)</w:t>
      </w:r>
      <w:r w:rsidRPr="00E6597C">
        <w:rPr>
          <w:rFonts w:ascii="GHEA Grapalat" w:hAnsi="GHEA Grapalat" w:cs="Sylfaen"/>
          <w:sz w:val="20"/>
          <w:lang w:val="hy-AM"/>
        </w:rPr>
        <w:t>:</w:t>
      </w:r>
      <w:r w:rsidRPr="00E6597C">
        <w:rPr>
          <w:rFonts w:ascii="GHEA Grapalat" w:hAnsi="GHEA Grapalat" w:cs="Sylfaen"/>
          <w:i/>
          <w:sz w:val="20"/>
          <w:lang w:val="af-ZA"/>
        </w:rPr>
        <w:t xml:space="preserve"> </w:t>
      </w:r>
    </w:p>
    <w:p w:rsidR="00D06970" w:rsidRPr="00E6597C" w:rsidRDefault="00D06970" w:rsidP="00D06970">
      <w:pPr>
        <w:ind w:firstLine="567"/>
        <w:jc w:val="both"/>
        <w:rPr>
          <w:rFonts w:ascii="GHEA Grapalat" w:hAnsi="GHEA Grapalat" w:cs="Sylfaen"/>
          <w:sz w:val="20"/>
          <w:lang w:val="af-ZA"/>
        </w:rPr>
      </w:pPr>
      <w:r w:rsidRPr="00E6597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C66BF2" w:rsidRPr="00E6597C" w:rsidRDefault="00C66BF2" w:rsidP="00C66BF2">
      <w:pPr>
        <w:jc w:val="center"/>
        <w:rPr>
          <w:rFonts w:ascii="GHEA Grapalat" w:hAnsi="GHEA Grapalat"/>
          <w:b/>
          <w:szCs w:val="22"/>
          <w:lang w:val="af-ZA"/>
        </w:rPr>
      </w:pPr>
    </w:p>
    <w:p w:rsidR="00C66BF2" w:rsidRPr="00E6597C" w:rsidRDefault="00C66BF2" w:rsidP="00C66BF2">
      <w:pPr>
        <w:jc w:val="center"/>
        <w:rPr>
          <w:rFonts w:ascii="GHEA Grapalat" w:hAnsi="GHEA Grapalat" w:cs="Arial"/>
          <w:b/>
          <w:sz w:val="20"/>
          <w:lang w:val="af-ZA"/>
        </w:rPr>
      </w:pPr>
      <w:r w:rsidRPr="00E6597C">
        <w:rPr>
          <w:rFonts w:ascii="GHEA Grapalat" w:hAnsi="GHEA Grapalat"/>
          <w:b/>
          <w:sz w:val="20"/>
          <w:lang w:val="af-ZA"/>
        </w:rPr>
        <w:t xml:space="preserve">11.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rsidR="00C66BF2" w:rsidRPr="00E6597C" w:rsidRDefault="00C66BF2" w:rsidP="00C66BF2">
      <w:pPr>
        <w:jc w:val="center"/>
        <w:rPr>
          <w:rFonts w:ascii="GHEA Grapalat" w:hAnsi="GHEA Grapalat"/>
          <w:b/>
          <w:sz w:val="20"/>
          <w:lang w:val="af-ZA"/>
        </w:rPr>
      </w:pPr>
    </w:p>
    <w:p w:rsidR="00C66BF2" w:rsidRPr="00E6597C" w:rsidRDefault="00C66BF2" w:rsidP="00C66BF2">
      <w:pPr>
        <w:ind w:firstLine="567"/>
        <w:jc w:val="both"/>
        <w:rPr>
          <w:rFonts w:ascii="GHEA Grapalat" w:hAnsi="GHEA Grapalat" w:cs="Sylfaen"/>
          <w:sz w:val="20"/>
          <w:lang w:val="af-ZA"/>
        </w:rPr>
      </w:pPr>
      <w:r w:rsidRPr="00E6597C">
        <w:rPr>
          <w:rFonts w:ascii="GHEA Grapalat" w:hAnsi="GHEA Grapalat"/>
          <w:sz w:val="20"/>
          <w:lang w:val="af-ZA"/>
        </w:rPr>
        <w:t>11.</w:t>
      </w:r>
      <w:r w:rsidRPr="00E6597C">
        <w:rPr>
          <w:rFonts w:ascii="GHEA Grapalat" w:hAnsi="GHEA Grapalat" w:cs="Sylfaen"/>
          <w:sz w:val="20"/>
          <w:lang w:val="af-ZA"/>
        </w:rPr>
        <w:t xml:space="preserve">1 </w:t>
      </w:r>
      <w:r w:rsidRPr="00E6597C">
        <w:rPr>
          <w:rFonts w:ascii="GHEA Grapalat" w:hAnsi="GHEA Grapalat" w:cs="Sylfaen"/>
          <w:sz w:val="20"/>
          <w:lang w:val="ru-RU"/>
        </w:rPr>
        <w:t>Օրենքի</w:t>
      </w:r>
      <w:r w:rsidRPr="00E6597C">
        <w:rPr>
          <w:rFonts w:ascii="GHEA Grapalat" w:hAnsi="GHEA Grapalat" w:cs="Sylfaen"/>
          <w:sz w:val="20"/>
          <w:lang w:val="af-ZA"/>
        </w:rPr>
        <w:t xml:space="preserve"> 37-</w:t>
      </w:r>
      <w:r w:rsidRPr="00E6597C">
        <w:rPr>
          <w:rFonts w:ascii="GHEA Grapalat" w:hAnsi="GHEA Grapalat" w:cs="Sylfaen"/>
          <w:sz w:val="20"/>
          <w:lang w:val="ru-RU"/>
        </w:rPr>
        <w:t>րդ</w:t>
      </w:r>
      <w:r w:rsidRPr="00E6597C">
        <w:rPr>
          <w:rFonts w:ascii="GHEA Grapalat" w:hAnsi="GHEA Grapalat" w:cs="Sylfaen"/>
          <w:sz w:val="20"/>
          <w:lang w:val="af-ZA"/>
        </w:rPr>
        <w:t xml:space="preserve"> </w:t>
      </w:r>
      <w:r w:rsidRPr="00E6597C">
        <w:rPr>
          <w:rFonts w:ascii="GHEA Grapalat" w:hAnsi="GHEA Grapalat" w:cs="Sylfaen"/>
          <w:sz w:val="20"/>
          <w:lang w:val="ru-RU"/>
        </w:rPr>
        <w:t>հոդվածի</w:t>
      </w:r>
      <w:r w:rsidRPr="00E6597C">
        <w:rPr>
          <w:rFonts w:ascii="GHEA Grapalat" w:hAnsi="GHEA Grapalat" w:cs="Sylfaen"/>
          <w:sz w:val="20"/>
          <w:lang w:val="af-ZA"/>
        </w:rPr>
        <w:t xml:space="preserve"> </w:t>
      </w:r>
      <w:r w:rsidRPr="00E6597C">
        <w:rPr>
          <w:rFonts w:ascii="GHEA Grapalat" w:hAnsi="GHEA Grapalat" w:cs="Sylfaen"/>
          <w:sz w:val="20"/>
          <w:lang w:val="ru-RU"/>
        </w:rPr>
        <w:t>համաձայն</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հանձնաժողովը</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w:t>
      </w:r>
    </w:p>
    <w:p w:rsidR="00C66BF2" w:rsidRPr="00E6597C" w:rsidRDefault="00C66BF2" w:rsidP="00C66BF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rsidR="00C66BF2" w:rsidRPr="00BC42E1" w:rsidRDefault="00C66BF2" w:rsidP="00C66BF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Pr="00E6597C">
        <w:rPr>
          <w:rFonts w:ascii="GHEA Grapalat" w:hAnsi="GHEA Grapalat" w:cs="Sylfaen"/>
          <w:sz w:val="20"/>
          <w:lang w:val="hy-AM"/>
        </w:rPr>
        <w:t>: Ընդ որում պ</w:t>
      </w:r>
      <w:r w:rsidRPr="00E6597C">
        <w:rPr>
          <w:rFonts w:ascii="GHEA Grapalat" w:hAnsi="GHEA Grapalat" w:cs="Sylfaen"/>
          <w:sz w:val="20"/>
          <w:lang w:val="ru-RU"/>
        </w:rPr>
        <w:t>ետության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համայնքների</w:t>
      </w:r>
      <w:r w:rsidRPr="00E6597C">
        <w:rPr>
          <w:rFonts w:ascii="GHEA Grapalat" w:hAnsi="GHEA Grapalat" w:cs="Sylfaen"/>
          <w:sz w:val="20"/>
          <w:lang w:val="af-ZA"/>
        </w:rPr>
        <w:t xml:space="preserve"> </w:t>
      </w:r>
      <w:r w:rsidRPr="00E6597C">
        <w:rPr>
          <w:rFonts w:ascii="GHEA Grapalat" w:hAnsi="GHEA Grapalat" w:cs="Sylfaen"/>
          <w:sz w:val="20"/>
          <w:lang w:val="ru-RU"/>
        </w:rPr>
        <w:t>կարիքների</w:t>
      </w:r>
      <w:r w:rsidRPr="00E6597C">
        <w:rPr>
          <w:rFonts w:ascii="GHEA Grapalat" w:hAnsi="GHEA Grapalat" w:cs="Sylfaen"/>
          <w:sz w:val="20"/>
          <w:lang w:val="af-ZA"/>
        </w:rPr>
        <w:t xml:space="preserve"> </w:t>
      </w:r>
      <w:r w:rsidRPr="00E6597C">
        <w:rPr>
          <w:rFonts w:ascii="GHEA Grapalat" w:hAnsi="GHEA Grapalat" w:cs="Sylfaen"/>
          <w:sz w:val="20"/>
          <w:lang w:val="ru-RU"/>
        </w:rPr>
        <w:t>համար</w:t>
      </w:r>
      <w:r w:rsidRPr="00E6597C">
        <w:rPr>
          <w:rFonts w:ascii="GHEA Grapalat" w:hAnsi="GHEA Grapalat" w:cs="Sylfaen"/>
          <w:sz w:val="20"/>
          <w:lang w:val="af-ZA"/>
        </w:rPr>
        <w:t xml:space="preserve"> </w:t>
      </w:r>
      <w:r w:rsidRPr="00E6597C">
        <w:rPr>
          <w:rFonts w:ascii="GHEA Grapalat" w:hAnsi="GHEA Grapalat" w:cs="Sylfaen"/>
          <w:sz w:val="20"/>
          <w:lang w:val="ru-RU"/>
        </w:rPr>
        <w:t>կազմակերպված</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ամբողջությամբ</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մասնակի</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համապատասխանաբար</w:t>
      </w:r>
      <w:r w:rsidRPr="00E6597C">
        <w:rPr>
          <w:rFonts w:ascii="GHEA Grapalat" w:hAnsi="GHEA Grapalat" w:cs="Sylfaen"/>
          <w:sz w:val="20"/>
          <w:lang w:val="af-ZA"/>
        </w:rPr>
        <w:t xml:space="preserve"> </w:t>
      </w:r>
      <w:r w:rsidRPr="00E6597C">
        <w:rPr>
          <w:rFonts w:ascii="GHEA Grapalat" w:hAnsi="GHEA Grapalat" w:cs="Sylfaen"/>
          <w:sz w:val="20"/>
          <w:lang w:val="ru-RU"/>
        </w:rPr>
        <w:t>Հայաստանի</w:t>
      </w:r>
      <w:r w:rsidRPr="00E6597C">
        <w:rPr>
          <w:rFonts w:ascii="GHEA Grapalat" w:hAnsi="GHEA Grapalat" w:cs="Sylfaen"/>
          <w:sz w:val="20"/>
          <w:lang w:val="af-ZA"/>
        </w:rPr>
        <w:t xml:space="preserve"> </w:t>
      </w:r>
      <w:r w:rsidRPr="00E6597C">
        <w:rPr>
          <w:rFonts w:ascii="GHEA Grapalat" w:hAnsi="GHEA Grapalat" w:cs="Sylfaen"/>
          <w:sz w:val="20"/>
          <w:lang w:val="ru-RU"/>
        </w:rPr>
        <w:t>Հանրապետության</w:t>
      </w:r>
      <w:r w:rsidRPr="00E6597C">
        <w:rPr>
          <w:rFonts w:ascii="GHEA Grapalat" w:hAnsi="GHEA Grapalat" w:cs="Sylfaen"/>
          <w:sz w:val="20"/>
          <w:lang w:val="af-ZA"/>
        </w:rPr>
        <w:t xml:space="preserve"> </w:t>
      </w:r>
      <w:r w:rsidRPr="00E6597C">
        <w:rPr>
          <w:rFonts w:ascii="GHEA Grapalat" w:hAnsi="GHEA Grapalat" w:cs="Sylfaen"/>
          <w:sz w:val="20"/>
          <w:lang w:val="ru-RU"/>
        </w:rPr>
        <w:t>կառավարության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համայնքի</w:t>
      </w:r>
      <w:r w:rsidRPr="00E6597C">
        <w:rPr>
          <w:rFonts w:ascii="GHEA Grapalat" w:hAnsi="GHEA Grapalat" w:cs="Sylfaen"/>
          <w:sz w:val="20"/>
          <w:lang w:val="af-ZA"/>
        </w:rPr>
        <w:t xml:space="preserve"> </w:t>
      </w:r>
      <w:r w:rsidRPr="00E6597C">
        <w:rPr>
          <w:rFonts w:ascii="GHEA Grapalat" w:hAnsi="GHEA Grapalat" w:cs="Sylfaen"/>
          <w:sz w:val="20"/>
          <w:lang w:val="ru-RU"/>
        </w:rPr>
        <w:t>ավագանու</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պատվիրատուների</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Pr="00E6597C">
        <w:rPr>
          <w:rFonts w:ascii="GHEA Grapalat" w:hAnsi="GHEA Grapalat" w:cs="Sylfaen"/>
          <w:sz w:val="20"/>
          <w:lang w:val="ru-RU"/>
        </w:rPr>
        <w:t>ընդհանուր</w:t>
      </w:r>
      <w:r w:rsidRPr="00E6597C">
        <w:rPr>
          <w:rFonts w:ascii="GHEA Grapalat" w:hAnsi="GHEA Grapalat" w:cs="Sylfaen"/>
          <w:sz w:val="20"/>
          <w:lang w:val="af-ZA"/>
        </w:rPr>
        <w:t xml:space="preserve"> </w:t>
      </w:r>
      <w:r w:rsidRPr="00E6597C">
        <w:rPr>
          <w:rFonts w:ascii="GHEA Grapalat" w:hAnsi="GHEA Grapalat" w:cs="Sylfaen"/>
          <w:sz w:val="20"/>
          <w:lang w:val="ru-RU"/>
        </w:rPr>
        <w:t>կառավարումն</w:t>
      </w:r>
      <w:r w:rsidRPr="00E6597C">
        <w:rPr>
          <w:rFonts w:ascii="GHEA Grapalat" w:hAnsi="GHEA Grapalat" w:cs="Sylfaen"/>
          <w:sz w:val="20"/>
          <w:lang w:val="af-ZA"/>
        </w:rPr>
        <w:t xml:space="preserve"> </w:t>
      </w:r>
      <w:r w:rsidRPr="00E6597C">
        <w:rPr>
          <w:rFonts w:ascii="GHEA Grapalat" w:hAnsi="GHEA Grapalat" w:cs="Sylfaen"/>
          <w:sz w:val="20"/>
          <w:lang w:val="ru-RU"/>
        </w:rPr>
        <w:t>իրականացնող</w:t>
      </w:r>
      <w:r w:rsidRPr="00E6597C">
        <w:rPr>
          <w:rFonts w:ascii="GHEA Grapalat" w:hAnsi="GHEA Grapalat" w:cs="Sylfaen"/>
          <w:sz w:val="20"/>
          <w:lang w:val="af-ZA"/>
        </w:rPr>
        <w:t xml:space="preserve"> </w:t>
      </w:r>
      <w:r w:rsidRPr="00E6597C">
        <w:rPr>
          <w:rFonts w:ascii="GHEA Grapalat" w:hAnsi="GHEA Grapalat" w:cs="Sylfaen"/>
          <w:sz w:val="20"/>
          <w:lang w:val="ru-RU"/>
        </w:rPr>
        <w:t>լիազորված</w:t>
      </w:r>
      <w:r w:rsidRPr="00E6597C">
        <w:rPr>
          <w:rFonts w:ascii="GHEA Grapalat" w:hAnsi="GHEA Grapalat" w:cs="Sylfaen"/>
          <w:sz w:val="20"/>
          <w:lang w:val="af-ZA"/>
        </w:rPr>
        <w:t xml:space="preserve"> </w:t>
      </w:r>
      <w:r w:rsidRPr="00E6597C">
        <w:rPr>
          <w:rFonts w:ascii="GHEA Grapalat" w:hAnsi="GHEA Grapalat" w:cs="Sylfaen"/>
          <w:sz w:val="20"/>
          <w:lang w:val="ru-RU"/>
        </w:rPr>
        <w:t>մարմնի</w:t>
      </w:r>
      <w:r w:rsidRPr="00E6597C">
        <w:rPr>
          <w:rFonts w:ascii="GHEA Grapalat" w:hAnsi="GHEA Grapalat" w:cs="Sylfaen"/>
          <w:sz w:val="20"/>
          <w:lang w:val="af-ZA"/>
        </w:rPr>
        <w:t xml:space="preserve"> </w:t>
      </w:r>
      <w:r w:rsidRPr="00E6597C">
        <w:rPr>
          <w:rFonts w:ascii="GHEA Grapalat" w:hAnsi="GHEA Grapalat" w:cs="Sylfaen"/>
          <w:sz w:val="20"/>
          <w:lang w:val="ru-RU"/>
        </w:rPr>
        <w:t>ղեկավարի</w:t>
      </w:r>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հիմնադրամների</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հոգաբարձուների</w:t>
      </w:r>
      <w:r w:rsidRPr="00E6597C">
        <w:rPr>
          <w:rFonts w:ascii="GHEA Grapalat" w:hAnsi="GHEA Grapalat" w:cs="Sylfaen"/>
          <w:sz w:val="20"/>
          <w:lang w:val="af-ZA"/>
        </w:rPr>
        <w:t xml:space="preserve"> </w:t>
      </w:r>
      <w:r w:rsidRPr="00E6597C">
        <w:rPr>
          <w:rFonts w:ascii="GHEA Grapalat" w:hAnsi="GHEA Grapalat" w:cs="Sylfaen"/>
          <w:sz w:val="20"/>
        </w:rPr>
        <w:t>խորհրդի</w:t>
      </w:r>
      <w:r w:rsidRPr="00E6597C">
        <w:rPr>
          <w:rFonts w:ascii="GHEA Grapalat" w:hAnsi="GHEA Grapalat" w:cs="Sylfaen"/>
          <w:sz w:val="20"/>
          <w:lang w:val="af-ZA"/>
        </w:rPr>
        <w:t xml:space="preserve"> </w:t>
      </w:r>
      <w:r w:rsidRPr="00E6597C">
        <w:rPr>
          <w:rFonts w:ascii="GHEA Grapalat" w:hAnsi="GHEA Grapalat" w:cs="Sylfaen"/>
          <w:sz w:val="20"/>
        </w:rPr>
        <w:t>որոշման</w:t>
      </w:r>
      <w:r w:rsidRPr="00E6597C">
        <w:rPr>
          <w:rFonts w:ascii="GHEA Grapalat" w:hAnsi="GHEA Grapalat" w:cs="Sylfaen"/>
          <w:sz w:val="20"/>
          <w:lang w:val="af-ZA"/>
        </w:rPr>
        <w:t xml:space="preserve"> </w:t>
      </w:r>
      <w:r w:rsidRPr="00E6597C">
        <w:rPr>
          <w:rFonts w:ascii="GHEA Grapalat" w:hAnsi="GHEA Grapalat" w:cs="Sylfaen"/>
          <w:sz w:val="20"/>
        </w:rPr>
        <w:t>հիման</w:t>
      </w:r>
      <w:r w:rsidRPr="00E6597C">
        <w:rPr>
          <w:rFonts w:ascii="GHEA Grapalat" w:hAnsi="GHEA Grapalat" w:cs="Sylfaen"/>
          <w:sz w:val="20"/>
          <w:lang w:val="af-ZA"/>
        </w:rPr>
        <w:t xml:space="preserve"> </w:t>
      </w:r>
      <w:r w:rsidRPr="00E6597C">
        <w:rPr>
          <w:rFonts w:ascii="GHEA Grapalat" w:hAnsi="GHEA Grapalat" w:cs="Sylfaen"/>
          <w:sz w:val="20"/>
        </w:rPr>
        <w:t>վրա</w:t>
      </w:r>
      <w:r w:rsidRPr="004605D7">
        <w:rPr>
          <w:rFonts w:ascii="GHEA Grapalat" w:hAnsi="GHEA Grapalat" w:cs="Sylfaen"/>
          <w:sz w:val="20"/>
          <w:lang w:val="af-ZA"/>
        </w:rPr>
        <w:t>:</w:t>
      </w:r>
      <w:r w:rsidRPr="004605D7">
        <w:rPr>
          <w:rFonts w:ascii="GHEA Grapalat" w:hAnsi="GHEA Grapalat" w:cs="Sylfaen"/>
          <w:sz w:val="20"/>
          <w:vertAlign w:val="superscript"/>
          <w:lang w:val="af-ZA"/>
        </w:rPr>
        <w:t>14</w:t>
      </w:r>
      <w:r w:rsidRPr="004605D7">
        <w:rPr>
          <w:rFonts w:ascii="GHEA Grapalat" w:hAnsi="GHEA Grapalat" w:cs="Sylfaen"/>
          <w:sz w:val="20"/>
          <w:lang w:val="af-ZA"/>
        </w:rPr>
        <w:t xml:space="preserve"> </w:t>
      </w:r>
      <w:r w:rsidRPr="004605D7">
        <w:rPr>
          <w:rFonts w:ascii="GHEA Grapalat" w:hAnsi="GHEA Grapalat" w:cs="Sylfaen"/>
          <w:color w:val="FFFFFF"/>
          <w:sz w:val="20"/>
          <w:lang w:val="af-ZA"/>
        </w:rPr>
        <w:t xml:space="preserve">  </w:t>
      </w:r>
      <w:r w:rsidRPr="00BC42E1">
        <w:rPr>
          <w:rStyle w:val="af6"/>
          <w:rFonts w:ascii="GHEA Grapalat" w:hAnsi="GHEA Grapalat" w:cs="Sylfaen"/>
          <w:color w:val="FFFFFF"/>
          <w:sz w:val="20"/>
        </w:rPr>
        <w:footnoteReference w:id="7"/>
      </w:r>
    </w:p>
    <w:p w:rsidR="00C66BF2" w:rsidRPr="00E6597C" w:rsidRDefault="00C66BF2" w:rsidP="00C66BF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rsidR="00C66BF2" w:rsidRPr="00E6597C" w:rsidRDefault="00C66BF2" w:rsidP="00C66BF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p>
    <w:p w:rsidR="00C66BF2" w:rsidRPr="00E6597C" w:rsidRDefault="00C66BF2" w:rsidP="00C66BF2">
      <w:pPr>
        <w:ind w:firstLine="567"/>
        <w:jc w:val="both"/>
        <w:rPr>
          <w:rFonts w:ascii="GHEA Grapalat" w:hAnsi="GHEA Grapalat" w:cs="Sylfaen"/>
          <w:sz w:val="20"/>
          <w:lang w:val="af-ZA"/>
        </w:rPr>
      </w:pPr>
      <w:r w:rsidRPr="00E6597C">
        <w:rPr>
          <w:rFonts w:ascii="GHEA Grapalat" w:hAnsi="GHEA Grapalat" w:cs="Sylfaen"/>
          <w:sz w:val="20"/>
          <w:lang w:val="af-ZA"/>
        </w:rPr>
        <w:t>11.2 Գ</w:t>
      </w:r>
      <w:r w:rsidRPr="00E6597C">
        <w:rPr>
          <w:rFonts w:ascii="GHEA Grapalat" w:hAnsi="GHEA Grapalat" w:cs="Sylfaen"/>
          <w:sz w:val="20"/>
          <w:lang w:val="ru-RU"/>
        </w:rPr>
        <w:t>նման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հայտարարվելու</w:t>
      </w:r>
      <w:r w:rsidRPr="00E6597C">
        <w:rPr>
          <w:rFonts w:ascii="GHEA Grapalat" w:hAnsi="GHEA Grapalat" w:cs="Sylfaen"/>
          <w:sz w:val="20"/>
        </w:rPr>
        <w:t>ն</w:t>
      </w:r>
      <w:r w:rsidRPr="00E6597C">
        <w:rPr>
          <w:rFonts w:ascii="GHEA Grapalat" w:hAnsi="GHEA Grapalat" w:cs="Sylfaen"/>
          <w:sz w:val="20"/>
          <w:lang w:val="af-ZA"/>
        </w:rPr>
        <w:t xml:space="preserve"> </w:t>
      </w:r>
      <w:r w:rsidRPr="00E6597C">
        <w:rPr>
          <w:rFonts w:ascii="GHEA Grapalat" w:hAnsi="GHEA Grapalat" w:cs="Sylfaen"/>
          <w:sz w:val="20"/>
        </w:rPr>
        <w:t>հաջորդող</w:t>
      </w:r>
      <w:r w:rsidRPr="00E6597C">
        <w:rPr>
          <w:rFonts w:ascii="GHEA Grapalat" w:hAnsi="GHEA Grapalat" w:cs="Sylfaen"/>
          <w:sz w:val="20"/>
          <w:lang w:val="af-ZA"/>
        </w:rPr>
        <w:t xml:space="preserve"> </w:t>
      </w:r>
      <w:r w:rsidRPr="00E6597C">
        <w:rPr>
          <w:rFonts w:ascii="GHEA Grapalat" w:hAnsi="GHEA Grapalat" w:cs="Sylfaen"/>
          <w:sz w:val="20"/>
        </w:rPr>
        <w:t>աշխատանքային</w:t>
      </w:r>
      <w:r w:rsidRPr="00E6597C">
        <w:rPr>
          <w:rFonts w:ascii="GHEA Grapalat" w:hAnsi="GHEA Grapalat" w:cs="Sylfaen"/>
          <w:sz w:val="20"/>
          <w:lang w:val="af-ZA"/>
        </w:rPr>
        <w:t xml:space="preserve"> </w:t>
      </w:r>
      <w:r w:rsidRPr="00E6597C">
        <w:rPr>
          <w:rFonts w:ascii="GHEA Grapalat" w:hAnsi="GHEA Grapalat" w:cs="Sylfaen"/>
          <w:sz w:val="20"/>
          <w:lang w:val="ru-RU"/>
        </w:rPr>
        <w:t>օրվա</w:t>
      </w:r>
      <w:r w:rsidRPr="00E6597C">
        <w:rPr>
          <w:rFonts w:ascii="GHEA Grapalat" w:hAnsi="GHEA Grapalat" w:cs="Sylfaen"/>
          <w:sz w:val="20"/>
          <w:lang w:val="af-ZA"/>
        </w:rPr>
        <w:t xml:space="preserve"> </w:t>
      </w:r>
      <w:r w:rsidRPr="00E6597C">
        <w:rPr>
          <w:rFonts w:ascii="GHEA Grapalat" w:hAnsi="GHEA Grapalat" w:cs="Sylfaen"/>
          <w:sz w:val="20"/>
          <w:lang w:val="ru-RU"/>
        </w:rPr>
        <w:t>ընթացքում</w:t>
      </w:r>
      <w:r w:rsidRPr="00E6597C">
        <w:rPr>
          <w:rFonts w:ascii="GHEA Grapalat" w:hAnsi="GHEA Grapalat" w:cs="Sylfaen"/>
          <w:sz w:val="20"/>
          <w:lang w:val="af-ZA"/>
        </w:rPr>
        <w:t>, պ</w:t>
      </w:r>
      <w:r w:rsidRPr="00E6597C">
        <w:rPr>
          <w:rFonts w:ascii="GHEA Grapalat" w:hAnsi="GHEA Grapalat" w:cs="Sylfaen"/>
          <w:sz w:val="20"/>
          <w:lang w:val="ru-RU"/>
        </w:rPr>
        <w:t>ատվիրատուն</w:t>
      </w:r>
      <w:r w:rsidRPr="00E6597C">
        <w:rPr>
          <w:rFonts w:ascii="GHEA Grapalat" w:hAnsi="GHEA Grapalat" w:cs="Sylfaen"/>
          <w:sz w:val="20"/>
          <w:lang w:val="af-ZA"/>
        </w:rPr>
        <w:t xml:space="preserve"> տեղեկագրում հրապարակում է </w:t>
      </w:r>
      <w:r w:rsidRPr="00E6597C">
        <w:rPr>
          <w:rFonts w:ascii="GHEA Grapalat" w:hAnsi="GHEA Grapalat" w:cs="Sylfaen"/>
          <w:sz w:val="20"/>
          <w:lang w:val="ru-RU"/>
        </w:rPr>
        <w:t>հայտարարություն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որում</w:t>
      </w:r>
      <w:r w:rsidRPr="00E6597C">
        <w:rPr>
          <w:rFonts w:ascii="GHEA Grapalat" w:hAnsi="GHEA Grapalat" w:cs="Sylfaen"/>
          <w:sz w:val="20"/>
          <w:lang w:val="af-ZA"/>
        </w:rPr>
        <w:t xml:space="preserve"> </w:t>
      </w:r>
      <w:r w:rsidRPr="00E6597C">
        <w:rPr>
          <w:rFonts w:ascii="GHEA Grapalat" w:hAnsi="GHEA Grapalat" w:cs="Sylfaen"/>
          <w:sz w:val="20"/>
          <w:lang w:val="ru-RU"/>
        </w:rPr>
        <w:t>նշվում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հայտարարվելու</w:t>
      </w:r>
      <w:r w:rsidRPr="00E6597C">
        <w:rPr>
          <w:rFonts w:ascii="GHEA Grapalat" w:hAnsi="GHEA Grapalat" w:cs="Sylfaen"/>
          <w:sz w:val="20"/>
          <w:lang w:val="af-ZA"/>
        </w:rPr>
        <w:t xml:space="preserve"> </w:t>
      </w:r>
      <w:r w:rsidRPr="00E6597C">
        <w:rPr>
          <w:rFonts w:ascii="GHEA Grapalat" w:hAnsi="GHEA Grapalat" w:cs="Sylfaen"/>
          <w:sz w:val="20"/>
          <w:lang w:val="ru-RU"/>
        </w:rPr>
        <w:t>հիմնավորումը։</w:t>
      </w:r>
      <w:r w:rsidRPr="00E6597C">
        <w:rPr>
          <w:rFonts w:ascii="GHEA Grapalat" w:hAnsi="GHEA Grapalat" w:cs="Sylfaen"/>
          <w:sz w:val="20"/>
          <w:lang w:val="af-ZA"/>
        </w:rPr>
        <w:t xml:space="preserve"> </w:t>
      </w:r>
    </w:p>
    <w:p w:rsidR="00C66BF2" w:rsidRPr="00E6597C" w:rsidRDefault="00C66BF2" w:rsidP="00C66BF2">
      <w:pPr>
        <w:ind w:firstLine="567"/>
        <w:jc w:val="both"/>
        <w:rPr>
          <w:rFonts w:ascii="GHEA Grapalat" w:hAnsi="GHEA Grapalat" w:cs="Sylfaen"/>
          <w:sz w:val="20"/>
          <w:lang w:val="af-ZA"/>
        </w:rPr>
      </w:pPr>
    </w:p>
    <w:p w:rsidR="00C66BF2" w:rsidRPr="00E6597C" w:rsidRDefault="00C66BF2" w:rsidP="00C66BF2">
      <w:pPr>
        <w:pStyle w:val="a3"/>
        <w:spacing w:line="240" w:lineRule="auto"/>
        <w:rPr>
          <w:rFonts w:ascii="GHEA Grapalat" w:hAnsi="GHEA Grapalat"/>
          <w:i w:val="0"/>
          <w:sz w:val="18"/>
          <w:szCs w:val="18"/>
          <w:u w:val="single"/>
          <w:lang w:val="af-ZA"/>
        </w:rPr>
      </w:pPr>
    </w:p>
    <w:p w:rsidR="00C66BF2" w:rsidRPr="00E6597C" w:rsidRDefault="00C66BF2" w:rsidP="00C66BF2">
      <w:pPr>
        <w:jc w:val="center"/>
        <w:rPr>
          <w:rFonts w:ascii="GHEA Grapalat" w:hAnsi="GHEA Grapalat"/>
          <w:b/>
          <w:sz w:val="20"/>
          <w:lang w:val="af-ZA"/>
        </w:rPr>
      </w:pPr>
      <w:r w:rsidRPr="00E6597C">
        <w:rPr>
          <w:rFonts w:ascii="GHEA Grapalat" w:hAnsi="GHEA Grapalat"/>
          <w:b/>
          <w:sz w:val="20"/>
          <w:lang w:val="af-ZA"/>
        </w:rPr>
        <w:t xml:space="preserve">12. ԳՆՄԱՆ ԳՈՐԾԸՆԹԱՑԻ ՀԵՏ ԿԱՊՎԱԾ ԳՈՐԾՈՂՈՒԹՅՈՒՆՆԵՐԸ ԵՎ (ԿԱՄ) </w:t>
      </w:r>
    </w:p>
    <w:p w:rsidR="00C66BF2" w:rsidRPr="00E6597C" w:rsidRDefault="00C66BF2" w:rsidP="00C66BF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rsidR="00C66BF2" w:rsidRPr="00E6597C" w:rsidRDefault="00C66BF2" w:rsidP="00C66BF2">
      <w:pPr>
        <w:jc w:val="center"/>
        <w:rPr>
          <w:rFonts w:ascii="GHEA Grapalat" w:hAnsi="GHEA Grapalat"/>
          <w:b/>
          <w:sz w:val="20"/>
          <w:lang w:val="af-ZA"/>
        </w:rPr>
      </w:pPr>
      <w:r w:rsidRPr="00E6597C">
        <w:rPr>
          <w:rFonts w:ascii="GHEA Grapalat" w:hAnsi="GHEA Grapalat"/>
          <w:b/>
          <w:sz w:val="20"/>
          <w:lang w:val="af-ZA"/>
        </w:rPr>
        <w:t>ԻՐԱՎՈՒՆՔԸ ԵՎ ԿԱՐԳԸ</w:t>
      </w:r>
    </w:p>
    <w:p w:rsidR="00C66BF2" w:rsidRPr="00E6597C" w:rsidRDefault="00C66BF2" w:rsidP="00C66BF2">
      <w:pPr>
        <w:jc w:val="center"/>
        <w:rPr>
          <w:rFonts w:ascii="GHEA Grapalat" w:hAnsi="GHEA Grapalat"/>
          <w:b/>
          <w:sz w:val="20"/>
          <w:lang w:val="af-ZA"/>
        </w:rPr>
      </w:pP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12.1</w:t>
      </w:r>
      <w:r w:rsidRPr="00E6597C">
        <w:rPr>
          <w:rFonts w:ascii="GHEA Grapalat" w:hAnsi="GHEA Grapalat"/>
          <w:sz w:val="20"/>
          <w:szCs w:val="20"/>
          <w:lang w:val="af-ZA"/>
        </w:rPr>
        <w:t xml:space="preserve">  </w:t>
      </w:r>
      <w:r w:rsidRPr="00E6597C">
        <w:rPr>
          <w:rFonts w:ascii="GHEA Grapalat" w:hAnsi="GHEA Grapalat" w:cs="Sylfaen"/>
          <w:sz w:val="20"/>
          <w:szCs w:val="20"/>
          <w:lang w:val="ru-RU"/>
        </w:rPr>
        <w:t>Յուրաքանչյուր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բողոքարկելու</w:t>
      </w:r>
      <w:r w:rsidRPr="00E6597C">
        <w:rPr>
          <w:rFonts w:ascii="GHEA Grapalat" w:hAnsi="GHEA Grapalat" w:cs="Sylfaen"/>
          <w:sz w:val="20"/>
          <w:szCs w:val="20"/>
          <w:lang w:val="af-ZA"/>
        </w:rPr>
        <w:t xml:space="preserve">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Mariam" w:hAnsi="GHEA Mariam" w:cs="Sylfaen"/>
          <w:sz w:val="20"/>
          <w:szCs w:val="20"/>
          <w:lang w:val="af-ZA"/>
        </w:rPr>
        <w:t xml:space="preserve"> </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որոշումները։</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12.2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հարաբերությունները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վարչական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հարաբերություններ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չեն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կարգավորվում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Հայաստանի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Հանարապետության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քաղաքացիաիրավական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հարաբերությունները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կարգավորող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օրենսդրությամբ։</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12.3  </w:t>
      </w:r>
      <w:r w:rsidRPr="00E6597C">
        <w:rPr>
          <w:rFonts w:ascii="GHEA Grapalat" w:hAnsi="GHEA Grapalat" w:cs="Sylfaen"/>
          <w:sz w:val="20"/>
          <w:szCs w:val="20"/>
          <w:lang w:val="ru-RU"/>
        </w:rPr>
        <w:t>Յուրաքանչյուր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Օրենքի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lang w:val="ru-RU"/>
        </w:rPr>
        <w:t>նախքան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պայմանագրի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կնքումը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բողոքարկելու</w:t>
      </w:r>
      <w:r w:rsidRPr="00E6597C">
        <w:rPr>
          <w:rFonts w:ascii="GHEA Grapalat" w:hAnsi="GHEA Grapalat" w:cs="Sylfaen"/>
          <w:sz w:val="20"/>
          <w:szCs w:val="20"/>
          <w:lang w:val="af-ZA"/>
        </w:rPr>
        <w:t xml:space="preserve">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անգործությունը</w:t>
      </w:r>
      <w:r w:rsidRPr="00E6597C">
        <w:rPr>
          <w:rFonts w:ascii="GHEA Grapalat" w:hAnsi="GHEA Grapalat" w:cs="Sylfaen"/>
          <w:sz w:val="20"/>
          <w:szCs w:val="20"/>
          <w:lang w:val="af-ZA"/>
        </w:rPr>
        <w:t xml:space="preserve">) և </w:t>
      </w:r>
      <w:r w:rsidRPr="00E6597C">
        <w:rPr>
          <w:rFonts w:ascii="GHEA Grapalat" w:hAnsi="GHEA Grapalat" w:cs="Sylfaen"/>
          <w:sz w:val="20"/>
          <w:szCs w:val="20"/>
          <w:lang w:val="ru-RU"/>
        </w:rPr>
        <w:t>որոշումները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w:t>
      </w:r>
    </w:p>
    <w:p w:rsidR="00C66BF2" w:rsidRPr="00E6597C" w:rsidRDefault="00C66BF2" w:rsidP="00C66BF2">
      <w:pPr>
        <w:ind w:firstLine="567"/>
        <w:jc w:val="both"/>
        <w:rPr>
          <w:rFonts w:ascii="GHEA Grapalat" w:hAnsi="GHEA Grapalat" w:cs="Sylfaen"/>
          <w:sz w:val="20"/>
          <w:szCs w:val="20"/>
          <w:lang w:val="af-ZA"/>
        </w:rPr>
      </w:pPr>
      <w:bookmarkStart w:id="8" w:name="_Hlk9264573"/>
      <w:r w:rsidRPr="00E6597C">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2) </w:t>
      </w:r>
      <w:r w:rsidRPr="00E6597C">
        <w:rPr>
          <w:rFonts w:ascii="GHEA Grapalat" w:hAnsi="GHEA Grapalat" w:cs="Sylfaen"/>
          <w:sz w:val="20"/>
          <w:szCs w:val="20"/>
          <w:lang w:val="ru-RU"/>
        </w:rPr>
        <w:t>դատական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անգործությունը</w:t>
      </w:r>
      <w:r w:rsidRPr="00E6597C">
        <w:rPr>
          <w:rFonts w:ascii="GHEA Grapalat" w:hAnsi="GHEA Grapalat" w:cs="Sylfaen"/>
          <w:sz w:val="20"/>
          <w:szCs w:val="20"/>
          <w:lang w:val="af-ZA"/>
        </w:rPr>
        <w:t xml:space="preserve">) և </w:t>
      </w:r>
      <w:r w:rsidRPr="00E6597C">
        <w:rPr>
          <w:rFonts w:ascii="GHEA Grapalat" w:hAnsi="GHEA Grapalat" w:cs="Sylfaen"/>
          <w:sz w:val="20"/>
          <w:szCs w:val="20"/>
          <w:lang w:val="ru-RU"/>
        </w:rPr>
        <w:t>որոշումները։</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12.4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lang w:val="ru-RU"/>
        </w:rPr>
        <w:t>պայմանագիր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կնքելու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w:t>
      </w:r>
      <w:r w:rsidRPr="00E6597C">
        <w:rPr>
          <w:rFonts w:ascii="GHEA Grapalat" w:hAnsi="GHEA Grapalat" w:cs="Sylfaen"/>
          <w:sz w:val="20"/>
          <w:szCs w:val="20"/>
        </w:rPr>
        <w:t>ն</w:t>
      </w:r>
      <w:r w:rsidRPr="00E6597C">
        <w:rPr>
          <w:rFonts w:ascii="GHEA Grapalat" w:hAnsi="GHEA Grapalat" w:cs="Sylfaen"/>
          <w:sz w:val="20"/>
          <w:szCs w:val="20"/>
          <w:lang w:val="ru-RU"/>
        </w:rPr>
        <w:t>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1-</w:t>
      </w:r>
      <w:r w:rsidRPr="00E6597C">
        <w:rPr>
          <w:rFonts w:ascii="GHEA Grapalat" w:hAnsi="GHEA Grapalat" w:cs="Sylfaen"/>
          <w:sz w:val="20"/>
          <w:szCs w:val="20"/>
        </w:rPr>
        <w:t>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w:t>
      </w:r>
      <w:r w:rsidRPr="00E6597C">
        <w:rPr>
          <w:rFonts w:ascii="GHEA Grapalat" w:hAnsi="GHEA Grapalat" w:cs="Sylfaen"/>
          <w:sz w:val="20"/>
          <w:szCs w:val="20"/>
          <w:lang w:val="af-ZA"/>
        </w:rPr>
        <w:t xml:space="preserve"> 8.28-</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ժամանակահատվածում</w:t>
      </w:r>
      <w:r w:rsidRPr="00E6597C">
        <w:rPr>
          <w:rFonts w:ascii="GHEA Grapalat" w:hAnsi="GHEA Grapalat" w:cs="Sylfaen"/>
          <w:sz w:val="20"/>
          <w:szCs w:val="20"/>
          <w:lang w:val="af-ZA"/>
        </w:rPr>
        <w:t>.</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2)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առարկայի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բնութագրերը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w:t>
      </w:r>
      <w:r w:rsidRPr="00E6597C">
        <w:rPr>
          <w:rFonts w:ascii="GHEA Grapalat" w:hAnsi="GHEA Grapalat" w:cs="Sylfaen"/>
          <w:sz w:val="20"/>
          <w:szCs w:val="20"/>
        </w:rPr>
        <w:t>ն</w:t>
      </w:r>
      <w:r w:rsidRPr="00E6597C">
        <w:rPr>
          <w:rFonts w:ascii="GHEA Grapalat" w:hAnsi="GHEA Grapalat" w:cs="Sylfaen"/>
          <w:sz w:val="20"/>
          <w:szCs w:val="20"/>
          <w:lang w:val="ru-RU"/>
        </w:rPr>
        <w:t>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մինչև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վերջնաժամկետը</w:t>
      </w:r>
      <w:r w:rsidRPr="00E6597C">
        <w:rPr>
          <w:rFonts w:ascii="GHEA Grapalat" w:hAnsi="GHEA Grapalat" w:cs="Sylfaen"/>
          <w:sz w:val="20"/>
          <w:szCs w:val="20"/>
          <w:lang w:val="af-ZA"/>
        </w:rPr>
        <w:t xml:space="preserve"> </w:t>
      </w:r>
      <w:r w:rsidRPr="00E6597C">
        <w:rPr>
          <w:rFonts w:ascii="GHEA Grapalat" w:hAnsi="GHEA Grapalat" w:cs="Sylfaen"/>
          <w:sz w:val="20"/>
          <w:szCs w:val="20"/>
        </w:rPr>
        <w:t>լրանալը</w:t>
      </w:r>
      <w:r w:rsidRPr="00E6597C">
        <w:rPr>
          <w:rFonts w:ascii="GHEA Grapalat" w:hAnsi="GHEA Grapalat" w:cs="Sylfaen"/>
          <w:sz w:val="20"/>
          <w:szCs w:val="20"/>
          <w:lang w:val="af-ZA"/>
        </w:rPr>
        <w:t xml:space="preserve">:  </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12.5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ստորագրված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ներառելով</w:t>
      </w:r>
      <w:r w:rsidRPr="00E6597C">
        <w:rPr>
          <w:rFonts w:ascii="GHEA Grapalat" w:hAnsi="GHEA Grapalat" w:cs="Sylfaen"/>
          <w:sz w:val="20"/>
          <w:szCs w:val="20"/>
          <w:lang w:val="af-ZA"/>
        </w:rPr>
        <w:t>`</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անվանումը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ազգանունը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հաստատող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հասցեն</w:t>
      </w:r>
      <w:r w:rsidRPr="00E6597C">
        <w:rPr>
          <w:rFonts w:ascii="GHEA Grapalat" w:hAnsi="GHEA Grapalat" w:cs="Sylfaen"/>
          <w:sz w:val="20"/>
          <w:szCs w:val="20"/>
          <w:lang w:val="af-ZA"/>
        </w:rPr>
        <w:t>.</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2) 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անվանումը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հասցեն</w:t>
      </w:r>
      <w:r w:rsidRPr="00E6597C">
        <w:rPr>
          <w:rFonts w:ascii="GHEA Grapalat" w:hAnsi="GHEA Grapalat" w:cs="Sylfaen"/>
          <w:sz w:val="20"/>
          <w:szCs w:val="20"/>
          <w:lang w:val="af-ZA"/>
        </w:rPr>
        <w:t>.</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3) </w:t>
      </w:r>
      <w:r w:rsidRPr="00E6597C">
        <w:rPr>
          <w:rFonts w:ascii="GHEA Grapalat" w:hAnsi="GHEA Grapalat" w:cs="Sylfaen"/>
          <w:sz w:val="20"/>
          <w:szCs w:val="20"/>
          <w:lang w:val="ru-RU"/>
        </w:rPr>
        <w:t>բողոքարկվող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ծածկագիրը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առարկան</w:t>
      </w:r>
      <w:r w:rsidRPr="00E6597C">
        <w:rPr>
          <w:rFonts w:ascii="GHEA Grapalat" w:hAnsi="GHEA Grapalat" w:cs="Sylfaen"/>
          <w:sz w:val="20"/>
          <w:szCs w:val="20"/>
          <w:lang w:val="af-ZA"/>
        </w:rPr>
        <w:t>.</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4) </w:t>
      </w:r>
      <w:r w:rsidRPr="00E6597C">
        <w:rPr>
          <w:rFonts w:ascii="GHEA Grapalat" w:hAnsi="GHEA Grapalat" w:cs="Sylfaen"/>
          <w:sz w:val="20"/>
          <w:szCs w:val="20"/>
          <w:lang w:val="ru-RU"/>
        </w:rPr>
        <w:t>վեճի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առարկան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պահանջը</w:t>
      </w:r>
      <w:r w:rsidRPr="00E6597C">
        <w:rPr>
          <w:rFonts w:ascii="GHEA Grapalat" w:hAnsi="GHEA Grapalat" w:cs="Sylfaen"/>
          <w:sz w:val="20"/>
          <w:szCs w:val="20"/>
          <w:lang w:val="af-ZA"/>
        </w:rPr>
        <w:t>.</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5)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փաստացի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հիմքերը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ապացույցները</w:t>
      </w:r>
      <w:r w:rsidRPr="00E6597C">
        <w:rPr>
          <w:rFonts w:ascii="GHEA Grapalat" w:hAnsi="GHEA Grapalat" w:cs="Sylfaen"/>
          <w:sz w:val="20"/>
          <w:szCs w:val="20"/>
          <w:lang w:val="af-ZA"/>
        </w:rPr>
        <w:t>.</w:t>
      </w:r>
    </w:p>
    <w:p w:rsidR="00C66BF2" w:rsidRPr="00E6597C" w:rsidRDefault="00C66BF2" w:rsidP="00C66BF2">
      <w:pPr>
        <w:ind w:firstLine="567"/>
        <w:jc w:val="both"/>
        <w:rPr>
          <w:rFonts w:ascii="GHEA Grapalat" w:hAnsi="GHEA Grapalat" w:cs="Sylfaen"/>
          <w:sz w:val="20"/>
          <w:szCs w:val="20"/>
          <w:lang w:val="af-ZA" w:eastAsia="ru-RU"/>
        </w:rPr>
      </w:pPr>
      <w:r w:rsidRPr="00E6597C">
        <w:rPr>
          <w:rFonts w:ascii="GHEA Grapalat" w:hAnsi="GHEA Grapalat" w:cs="Sylfaen"/>
          <w:sz w:val="20"/>
          <w:szCs w:val="20"/>
          <w:lang w:val="af-ZA"/>
        </w:rPr>
        <w:t xml:space="preserve">6)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կատարած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լինելը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հիմնավորող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rPr>
        <w:t>Ը</w:t>
      </w:r>
      <w:r w:rsidRPr="00E6597C">
        <w:rPr>
          <w:rFonts w:ascii="GHEA Grapalat" w:hAnsi="GHEA Grapalat" w:cs="Sylfaen"/>
          <w:sz w:val="20"/>
          <w:szCs w:val="20"/>
          <w:lang w:val="ru-RU"/>
        </w:rPr>
        <w:t>նդ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չափը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կազմում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30 </w:t>
      </w:r>
      <w:r w:rsidRPr="00E6597C">
        <w:rPr>
          <w:rFonts w:ascii="GHEA Grapalat" w:hAnsi="GHEA Grapalat" w:cs="Sylfaen"/>
          <w:sz w:val="20"/>
          <w:szCs w:val="20"/>
          <w:lang w:val="ru-RU"/>
        </w:rPr>
        <w:t>հազար</w:t>
      </w:r>
      <w:r w:rsidRPr="00E6597C">
        <w:rPr>
          <w:rFonts w:ascii="GHEA Grapalat" w:hAnsi="GHEA Grapalat" w:cs="Sylfaen"/>
          <w:sz w:val="20"/>
          <w:szCs w:val="20"/>
          <w:lang w:val="af-ZA"/>
        </w:rPr>
        <w:t xml:space="preserve"> ՀՀ </w:t>
      </w:r>
      <w:r w:rsidRPr="00E6597C">
        <w:rPr>
          <w:rFonts w:ascii="GHEA Grapalat" w:hAnsi="GHEA Grapalat" w:cs="Sylfaen"/>
          <w:sz w:val="20"/>
          <w:szCs w:val="20"/>
          <w:lang w:val="ru-RU"/>
        </w:rPr>
        <w:t>դրամ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ՀՀ</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պետական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բյուջե</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նպատակով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լիազորված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բացված</w:t>
      </w:r>
      <w:r w:rsidRPr="00E6597C">
        <w:rPr>
          <w:rFonts w:ascii="GHEA Grapalat" w:hAnsi="GHEA Grapalat" w:cs="Sylfaen"/>
          <w:sz w:val="20"/>
          <w:szCs w:val="20"/>
          <w:lang w:val="af-ZA"/>
        </w:rPr>
        <w:t xml:space="preserve"> </w:t>
      </w:r>
      <w:r w:rsidRPr="00E6597C">
        <w:rPr>
          <w:rFonts w:ascii="GHEA Grapalat" w:hAnsi="GHEA Grapalat"/>
          <w:sz w:val="20"/>
          <w:szCs w:val="20"/>
          <w:lang w:val="af-ZA"/>
        </w:rPr>
        <w:t>«</w:t>
      </w:r>
      <w:r w:rsidRPr="00E6597C">
        <w:rPr>
          <w:rFonts w:ascii="GHEA Grapalat" w:hAnsi="GHEA Grapalat" w:cs="Sylfaen"/>
          <w:sz w:val="20"/>
          <w:szCs w:val="20"/>
          <w:lang w:val="af-ZA"/>
        </w:rPr>
        <w:t>900008000482</w:t>
      </w:r>
      <w:r w:rsidRPr="00E6597C">
        <w:rPr>
          <w:rFonts w:ascii="GHEA Grapalat" w:hAnsi="GHEA Grapalat"/>
          <w:sz w:val="20"/>
          <w:szCs w:val="20"/>
          <w:lang w:val="af-ZA"/>
        </w:rPr>
        <w:t>»</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գանձապետական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հաշվին</w:t>
      </w:r>
      <w:r w:rsidRPr="00E6597C">
        <w:rPr>
          <w:rFonts w:ascii="GHEA Grapalat" w:hAnsi="GHEA Grapalat" w:cs="Sylfaen"/>
          <w:sz w:val="20"/>
          <w:szCs w:val="20"/>
          <w:lang w:val="af-ZA"/>
        </w:rPr>
        <w:t>:</w:t>
      </w:r>
      <w:r w:rsidRPr="00E6597C">
        <w:rPr>
          <w:rFonts w:ascii="GHEA Grapalat" w:hAnsi="GHEA Grapalat" w:cs="Sylfaen"/>
          <w:sz w:val="20"/>
          <w:szCs w:val="20"/>
          <w:lang w:val="af-ZA" w:eastAsia="ru-RU"/>
        </w:rPr>
        <w:t xml:space="preserve"> </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7)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բանկի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անվանումը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հաշվեհամարը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որի</w:t>
      </w:r>
      <w:r w:rsidRPr="00E6597C">
        <w:rPr>
          <w:rFonts w:ascii="GHEA Grapalat" w:hAnsi="GHEA Grapalat" w:cs="Sylfaen"/>
          <w:sz w:val="20"/>
          <w:szCs w:val="20"/>
        </w:rPr>
        <w:t>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բավարարվելու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պետք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փոխանցվի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վճարը</w:t>
      </w:r>
      <w:r w:rsidRPr="00E6597C">
        <w:rPr>
          <w:rFonts w:ascii="GHEA Grapalat" w:hAnsi="GHEA Grapalat" w:cs="Sylfaen"/>
          <w:sz w:val="20"/>
          <w:szCs w:val="20"/>
          <w:lang w:val="af-ZA"/>
        </w:rPr>
        <w:t>.</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8) </w:t>
      </w:r>
      <w:r w:rsidRPr="00E6597C">
        <w:rPr>
          <w:rFonts w:ascii="GHEA Grapalat" w:hAnsi="GHEA Grapalat" w:cs="Sylfaen"/>
          <w:sz w:val="20"/>
          <w:szCs w:val="20"/>
          <w:lang w:val="ru-RU"/>
        </w:rPr>
        <w:t>այլ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տեղեկություններ։</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E6597C">
        <w:rPr>
          <w:rFonts w:ascii="Calibri" w:hAnsi="Calibri" w:cs="Calibri"/>
          <w:sz w:val="20"/>
          <w:szCs w:val="20"/>
          <w:lang w:val="af-ZA"/>
        </w:rPr>
        <w:t> </w:t>
      </w:r>
      <w:r w:rsidRPr="00E6597C">
        <w:rPr>
          <w:rFonts w:ascii="GHEA Grapalat" w:hAnsi="GHEA Grapalat" w:cs="Sylfaen"/>
          <w:sz w:val="20"/>
          <w:szCs w:val="20"/>
          <w:lang w:val="af-ZA"/>
        </w:rPr>
        <w:t xml:space="preserve">  12.7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թվում</w:t>
      </w:r>
      <w:r w:rsidRPr="00E6597C">
        <w:rPr>
          <w:rFonts w:ascii="GHEA Grapalat" w:hAnsi="GHEA Grapalat" w:cs="Sylfaen"/>
          <w:sz w:val="20"/>
          <w:szCs w:val="20"/>
        </w:rPr>
        <w:t>՝</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մասնակի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բավարարվելու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կողմից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հրապարակվելուն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տվյալ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լիազորված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մարմնին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տրամադրում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կատարած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լինելը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հավաստող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բանկի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անվանումը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հաշվեհամարը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պետք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փոխանցվի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վերադարձվող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գումարը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Լ</w:t>
      </w:r>
      <w:r w:rsidRPr="00E6597C">
        <w:rPr>
          <w:rFonts w:ascii="GHEA Grapalat" w:hAnsi="GHEA Grapalat" w:cs="Sylfaen"/>
          <w:sz w:val="20"/>
          <w:szCs w:val="20"/>
          <w:lang w:val="ru-RU"/>
        </w:rPr>
        <w:t>իազորված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մարմինը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ստանալու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հինգ</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փոխանցում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վճարած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բանկային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փոխանցելու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միջոցով</w:t>
      </w:r>
      <w:r w:rsidRPr="00E6597C">
        <w:rPr>
          <w:rFonts w:ascii="GHEA Grapalat" w:hAnsi="GHEA Grapalat" w:cs="Sylfaen"/>
          <w:sz w:val="20"/>
          <w:szCs w:val="20"/>
          <w:lang w:val="af-ZA"/>
        </w:rPr>
        <w:t>:</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12.8 </w:t>
      </w:r>
      <w:bookmarkStart w:id="9" w:name="_Hlk9264773"/>
      <w:r w:rsidRPr="00E6597C">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w:t>
      </w:r>
      <w:r w:rsidRPr="00E6597C">
        <w:rPr>
          <w:rFonts w:ascii="GHEA Grapalat" w:hAnsi="GHEA Grapalat" w:cs="Sylfaen"/>
          <w:sz w:val="20"/>
          <w:szCs w:val="20"/>
          <w:lang w:val="af-ZA"/>
        </w:rPr>
        <w:lastRenderedPageBreak/>
        <w:t xml:space="preserve">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9"/>
      <w:r w:rsidRPr="00E6597C">
        <w:rPr>
          <w:rFonts w:ascii="GHEA Grapalat" w:hAnsi="GHEA Grapalat" w:cs="Sylfaen"/>
          <w:sz w:val="20"/>
          <w:szCs w:val="20"/>
          <w:lang w:val="ru-RU"/>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1-</w:t>
      </w:r>
      <w:r w:rsidRPr="00E6597C">
        <w:rPr>
          <w:rFonts w:ascii="GHEA Grapalat" w:hAnsi="GHEA Grapalat" w:cs="Sylfaen"/>
          <w:sz w:val="20"/>
          <w:szCs w:val="20"/>
        </w:rPr>
        <w:t>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w:t>
      </w:r>
      <w:r w:rsidRPr="00E6597C">
        <w:rPr>
          <w:rFonts w:ascii="GHEA Grapalat" w:hAnsi="GHEA Grapalat" w:cs="Sylfaen"/>
          <w:sz w:val="20"/>
          <w:szCs w:val="20"/>
          <w:lang w:val="af-ZA"/>
        </w:rPr>
        <w:t xml:space="preserve"> 12.4 </w:t>
      </w:r>
      <w:r w:rsidRPr="00E6597C">
        <w:rPr>
          <w:rFonts w:ascii="GHEA Grapalat" w:hAnsi="GHEA Grapalat" w:cs="Sylfaen"/>
          <w:sz w:val="20"/>
          <w:szCs w:val="20"/>
          <w:lang w:val="ru-RU"/>
        </w:rPr>
        <w:t>կետի</w:t>
      </w:r>
      <w:r w:rsidRPr="00E6597C">
        <w:rPr>
          <w:rFonts w:ascii="GHEA Grapalat" w:hAnsi="GHEA Grapalat" w:cs="Sylfaen"/>
          <w:sz w:val="20"/>
          <w:szCs w:val="20"/>
          <w:lang w:val="af-ZA"/>
        </w:rPr>
        <w:t xml:space="preserve"> 2-</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ենթակետով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չի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բավարարել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Օրենքի</w:t>
      </w:r>
      <w:r w:rsidRPr="00E6597C">
        <w:rPr>
          <w:rFonts w:ascii="GHEA Grapalat" w:hAnsi="GHEA Grapalat" w:cs="Sylfaen"/>
          <w:sz w:val="20"/>
          <w:szCs w:val="20"/>
          <w:lang w:val="af-ZA"/>
        </w:rPr>
        <w:t xml:space="preserve"> 50-</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շտկված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12.9</w:t>
      </w:r>
      <w:bookmarkStart w:id="10" w:name="_Hlk9264833"/>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վարույթ</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մեկ</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հայտարարությունը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հայտարարության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նպատակով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հրավիրվող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առցանց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հետևելու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համացանցային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հղումը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վարույթ</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արձանագրված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թերությունների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վերացման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հրավերի</w:t>
      </w:r>
      <w:r w:rsidRPr="00E6597C">
        <w:rPr>
          <w:rFonts w:ascii="GHEA Grapalat" w:hAnsi="GHEA Grapalat" w:cs="Sylfaen"/>
          <w:sz w:val="20"/>
          <w:szCs w:val="20"/>
          <w:lang w:val="af-ZA"/>
        </w:rPr>
        <w:t xml:space="preserve"> 12.8 </w:t>
      </w:r>
      <w:r w:rsidRPr="00E6597C">
        <w:rPr>
          <w:rFonts w:ascii="GHEA Grapalat" w:hAnsi="GHEA Grapalat" w:cs="Sylfaen"/>
          <w:sz w:val="20"/>
          <w:szCs w:val="20"/>
          <w:lang w:val="ru-RU"/>
        </w:rPr>
        <w:t>կետով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լրանալու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իսկ</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թերությունները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տրամադրվելու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12.10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վարույթ</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դիմում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պատվիրատուին՝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դիրքորոշում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ինչպես</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կցելով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պատճենը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առկայության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դիրքորոշումը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w:t>
      </w:r>
      <w:r w:rsidRPr="00E6597C">
        <w:rPr>
          <w:rFonts w:ascii="GHEA Grapalat" w:hAnsi="GHEA Grapalat" w:cs="Sylfaen"/>
          <w:sz w:val="20"/>
          <w:szCs w:val="20"/>
        </w:rPr>
        <w:t>ը</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w:t>
      </w:r>
      <w:r w:rsidRPr="00E6597C">
        <w:rPr>
          <w:rFonts w:ascii="GHEA Grapalat" w:hAnsi="GHEA Grapalat" w:cs="Sylfaen"/>
          <w:sz w:val="20"/>
          <w:szCs w:val="20"/>
          <w:lang w:val="ru-RU"/>
        </w:rPr>
        <w:t>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բնօրինակից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արտատպված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սկանավորված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ձևով</w:t>
      </w:r>
      <w:r w:rsidRPr="00E6597C">
        <w:rPr>
          <w:rFonts w:ascii="GHEA Grapalat" w:hAnsi="GHEA Grapalat" w:cs="Sylfaen"/>
          <w:sz w:val="20"/>
          <w:szCs w:val="20"/>
        </w:rPr>
        <w:t>՝</w:t>
      </w:r>
      <w:r w:rsidRPr="00E6597C">
        <w:rPr>
          <w:rFonts w:ascii="GHEA Grapalat" w:hAnsi="GHEA Grapalat" w:cs="Sylfaen"/>
          <w:sz w:val="20"/>
          <w:szCs w:val="20"/>
          <w:lang w:val="af-ZA"/>
        </w:rPr>
        <w:t xml:space="preserve">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հրավերի</w:t>
      </w:r>
      <w:r w:rsidRPr="00E6597C">
        <w:rPr>
          <w:rFonts w:ascii="GHEA Grapalat" w:hAnsi="GHEA Grapalat" w:cs="Sylfaen"/>
          <w:sz w:val="20"/>
          <w:szCs w:val="20"/>
          <w:lang w:val="af-ZA"/>
        </w:rPr>
        <w:t xml:space="preserve"> 12.5 </w:t>
      </w:r>
      <w:r w:rsidRPr="00E6597C">
        <w:rPr>
          <w:rFonts w:ascii="GHEA Grapalat" w:hAnsi="GHEA Grapalat" w:cs="Sylfaen"/>
          <w:sz w:val="20"/>
          <w:szCs w:val="20"/>
        </w:rPr>
        <w:t>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էլեկտրոնային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փոստին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ուղարկվելու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միջոցով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կետում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փաստաթղթերը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պ</w:t>
      </w:r>
      <w:r w:rsidRPr="00E6597C">
        <w:rPr>
          <w:rFonts w:ascii="GHEA Grapalat" w:hAnsi="GHEA Grapalat" w:cs="Sylfaen"/>
          <w:sz w:val="20"/>
          <w:szCs w:val="20"/>
          <w:lang w:val="ru-RU"/>
        </w:rPr>
        <w:t>ատվիրատուն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ստանալու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w:t>
      </w:r>
    </w:p>
    <w:bookmarkEnd w:id="10"/>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12.11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այնպիսի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ընթացակարգով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պ</w:t>
      </w:r>
      <w:r w:rsidRPr="00E6597C">
        <w:rPr>
          <w:rFonts w:ascii="GHEA Grapalat" w:hAnsi="GHEA Grapalat" w:cs="Sylfaen"/>
          <w:sz w:val="20"/>
          <w:szCs w:val="20"/>
          <w:lang w:val="ru-RU"/>
        </w:rPr>
        <w:t>ատվիրատուն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ներգրավված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բոլոր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կողմերն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ունենան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w:t>
      </w:r>
      <w:r w:rsidRPr="00E6597C">
        <w:rPr>
          <w:rFonts w:ascii="GHEA Grapalat" w:hAnsi="GHEA Grapalat" w:cs="Sylfaen"/>
          <w:sz w:val="20"/>
          <w:szCs w:val="20"/>
          <w:lang w:val="af-ZA"/>
        </w:rPr>
        <w:t xml:space="preserve"> լինելու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նպատակով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հրավիրված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իրենց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տեսակետները։</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12.12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քննությունն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իրականացվում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վարույթն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ոչ</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ուշ</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քսան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օրացուցային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Նշված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երկարաձգվել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մեկ</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մինչև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տասն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w:t>
      </w:r>
      <w:r w:rsidRPr="00E6597C">
        <w:rPr>
          <w:rFonts w:ascii="GHEA Grapalat" w:hAnsi="GHEA Grapalat" w:cs="Sylfaen"/>
          <w:sz w:val="20"/>
          <w:szCs w:val="20"/>
        </w:rPr>
        <w:t>ա</w:t>
      </w:r>
      <w:r w:rsidRPr="00E6597C">
        <w:rPr>
          <w:rFonts w:ascii="GHEA Grapalat" w:hAnsi="GHEA Grapalat" w:cs="Sylfaen"/>
          <w:sz w:val="20"/>
          <w:szCs w:val="20"/>
          <w:lang w:val="ru-RU"/>
        </w:rPr>
        <w:t>ցուցային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օրով՝</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w:t>
      </w:r>
      <w:r w:rsidRPr="00E6597C">
        <w:rPr>
          <w:rFonts w:ascii="GHEA Grapalat" w:hAnsi="GHEA Grapalat" w:cs="Sylfaen"/>
          <w:sz w:val="20"/>
          <w:szCs w:val="20"/>
          <w:lang w:val="ru-RU"/>
        </w:rPr>
        <w:t>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պատճառաբանված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միջանկյալ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որոշմամբ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միջանկյալ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w:t>
      </w:r>
      <w:r w:rsidRPr="00E6597C">
        <w:rPr>
          <w:rFonts w:ascii="GHEA Grapalat" w:hAnsi="GHEA Grapalat" w:cs="Sylfaen"/>
          <w:sz w:val="20"/>
          <w:szCs w:val="20"/>
          <w:lang w:val="ru-RU"/>
        </w:rPr>
        <w:t>նձն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ապահովում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դրա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համապատասխան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հայտարարության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տեղեկագրում</w:t>
      </w:r>
      <w:r w:rsidRPr="00E6597C">
        <w:rPr>
          <w:rFonts w:ascii="GHEA Grapalat" w:hAnsi="GHEA Grapalat" w:cs="Sylfaen"/>
          <w:sz w:val="20"/>
          <w:szCs w:val="20"/>
          <w:lang w:val="af-ZA"/>
        </w:rPr>
        <w:t>:</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իրավապարտադիր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փոփոխվել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վերացվել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թվում՝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մասնակի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դատարանի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կողմից</w:t>
      </w:r>
      <w:r w:rsidRPr="00E6597C">
        <w:rPr>
          <w:rFonts w:ascii="GHEA Grapalat" w:hAnsi="GHEA Grapalat" w:cs="Sylfaen"/>
          <w:sz w:val="20"/>
          <w:szCs w:val="20"/>
          <w:lang w:val="af-ZA"/>
        </w:rPr>
        <w:t>:</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12.13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w:t>
      </w:r>
    </w:p>
    <w:p w:rsidR="00C66BF2" w:rsidRPr="00E6597C" w:rsidRDefault="00C66BF2" w:rsidP="00C66BF2">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1) </w:t>
      </w:r>
      <w:r w:rsidRPr="00E6597C">
        <w:rPr>
          <w:rFonts w:ascii="GHEA Grapalat" w:hAnsi="GHEA Grapalat" w:cs="Sylfaen"/>
          <w:sz w:val="20"/>
          <w:szCs w:val="20"/>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rPr>
        <w:t>ունի</w:t>
      </w:r>
      <w:r w:rsidRPr="00E6597C" w:rsidDel="00B90C4B">
        <w:rPr>
          <w:rFonts w:ascii="GHEA Grapalat" w:hAnsi="GHEA Grapalat" w:cs="Sylfaen"/>
          <w:sz w:val="20"/>
          <w:szCs w:val="20"/>
          <w:lang w:val="af-ZA"/>
        </w:rPr>
        <w:t xml:space="preserve"> </w:t>
      </w:r>
      <w:r w:rsidRPr="00E6597C">
        <w:rPr>
          <w:rFonts w:ascii="GHEA Grapalat" w:hAnsi="GHEA Grapalat" w:cs="Sylfaen"/>
          <w:sz w:val="20"/>
          <w:szCs w:val="20"/>
        </w:rPr>
        <w:t>պատվիրատուի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rPr>
        <w:t>գործողությունների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անգործության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հետևյալ</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որոշումները</w:t>
      </w:r>
      <w:r w:rsidRPr="00E6597C">
        <w:rPr>
          <w:rFonts w:ascii="GHEA Grapalat" w:hAnsi="GHEA Grapalat" w:cs="Sylfaen"/>
          <w:sz w:val="20"/>
          <w:szCs w:val="20"/>
          <w:lang w:val="af-ZA"/>
        </w:rPr>
        <w:t>.</w:t>
      </w:r>
    </w:p>
    <w:p w:rsidR="00C66BF2" w:rsidRPr="00E6597C" w:rsidRDefault="00C66BF2" w:rsidP="00C66BF2">
      <w:pPr>
        <w:ind w:firstLine="720"/>
        <w:jc w:val="both"/>
        <w:rPr>
          <w:rFonts w:ascii="GHEA Grapalat" w:hAnsi="GHEA Grapalat" w:cs="Sylfaen"/>
          <w:sz w:val="20"/>
          <w:szCs w:val="20"/>
          <w:lang w:val="af-ZA"/>
        </w:rPr>
      </w:pPr>
      <w:r w:rsidRPr="00E6597C">
        <w:rPr>
          <w:rFonts w:ascii="GHEA Grapalat" w:hAnsi="GHEA Grapalat" w:cs="Sylfaen"/>
          <w:sz w:val="20"/>
          <w:szCs w:val="20"/>
        </w:rPr>
        <w:t>ա</w:t>
      </w:r>
      <w:r w:rsidRPr="00E6597C">
        <w:rPr>
          <w:rFonts w:ascii="GHEA Grapalat" w:hAnsi="GHEA Grapalat" w:cs="Sylfaen"/>
          <w:sz w:val="20"/>
          <w:szCs w:val="20"/>
          <w:lang w:val="af-ZA"/>
        </w:rPr>
        <w:t xml:space="preserve">. </w:t>
      </w:r>
      <w:r w:rsidRPr="00E6597C">
        <w:rPr>
          <w:rFonts w:ascii="GHEA Grapalat" w:hAnsi="GHEA Grapalat" w:cs="Sylfaen"/>
          <w:sz w:val="20"/>
          <w:szCs w:val="20"/>
        </w:rPr>
        <w:t>արգելելու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կատարել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որոշակի</w:t>
      </w:r>
      <w:r w:rsidRPr="00E6597C">
        <w:rPr>
          <w:rFonts w:ascii="GHEA Grapalat" w:hAnsi="GHEA Grapalat" w:cs="Sylfaen"/>
          <w:sz w:val="20"/>
          <w:szCs w:val="20"/>
          <w:lang w:val="af-ZA"/>
        </w:rPr>
        <w:t xml:space="preserve"> </w:t>
      </w:r>
      <w:r w:rsidRPr="00E6597C">
        <w:rPr>
          <w:rFonts w:ascii="GHEA Grapalat" w:hAnsi="GHEA Grapalat" w:cs="Sylfaen"/>
          <w:sz w:val="20"/>
          <w:szCs w:val="20"/>
        </w:rPr>
        <w:t>գործողություններ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w:t>
      </w:r>
      <w:r w:rsidRPr="00E6597C">
        <w:rPr>
          <w:rFonts w:ascii="GHEA Grapalat" w:hAnsi="GHEA Grapalat" w:cs="Sylfaen"/>
          <w:sz w:val="20"/>
          <w:szCs w:val="20"/>
          <w:lang w:val="af-ZA"/>
        </w:rPr>
        <w:t>,</w:t>
      </w:r>
    </w:p>
    <w:p w:rsidR="00C66BF2" w:rsidRPr="00E6597C" w:rsidRDefault="00C66BF2" w:rsidP="00C66BF2">
      <w:pPr>
        <w:ind w:firstLine="720"/>
        <w:jc w:val="both"/>
        <w:rPr>
          <w:rFonts w:ascii="GHEA Grapalat" w:hAnsi="GHEA Grapalat" w:cs="Sylfaen"/>
          <w:sz w:val="20"/>
          <w:szCs w:val="20"/>
          <w:lang w:val="af-ZA"/>
        </w:rPr>
      </w:pPr>
      <w:r w:rsidRPr="00E6597C">
        <w:rPr>
          <w:rFonts w:ascii="GHEA Grapalat" w:hAnsi="GHEA Grapalat" w:cs="Sylfaen"/>
          <w:sz w:val="20"/>
          <w:szCs w:val="20"/>
        </w:rPr>
        <w:t>բ</w:t>
      </w:r>
      <w:r w:rsidRPr="00E6597C">
        <w:rPr>
          <w:rFonts w:ascii="GHEA Grapalat" w:hAnsi="GHEA Grapalat" w:cs="Sylfaen"/>
          <w:sz w:val="20"/>
          <w:szCs w:val="20"/>
          <w:lang w:val="af-ZA"/>
        </w:rPr>
        <w:t xml:space="preserve">. </w:t>
      </w:r>
      <w:r w:rsidRPr="00E6597C">
        <w:rPr>
          <w:rFonts w:ascii="GHEA Grapalat" w:hAnsi="GHEA Grapalat" w:cs="Sylfaen"/>
          <w:sz w:val="20"/>
          <w:szCs w:val="20"/>
        </w:rPr>
        <w:t>պարտավորեցնելու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համապատասխան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ներառյալ՝</w:t>
      </w:r>
      <w:r w:rsidRPr="00E6597C">
        <w:rPr>
          <w:rFonts w:ascii="GHEA Grapalat" w:hAnsi="GHEA Grapalat" w:cs="Sylfaen"/>
          <w:sz w:val="20"/>
          <w:szCs w:val="20"/>
          <w:lang w:val="af-ZA"/>
        </w:rPr>
        <w:t xml:space="preserve"> </w:t>
      </w:r>
      <w:r w:rsidRPr="00E6597C">
        <w:rPr>
          <w:rFonts w:ascii="GHEA Grapalat" w:hAnsi="GHEA Grapalat" w:cs="Sylfaen"/>
          <w:sz w:val="20"/>
          <w:szCs w:val="20"/>
        </w:rPr>
        <w:t>չկայացած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հայտարարելու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ընթացակարգը</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բացառությամբ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պայմանագիրը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անվավեր</w:t>
      </w:r>
      <w:r w:rsidRPr="00E6597C">
        <w:rPr>
          <w:rFonts w:ascii="GHEA Grapalat" w:hAnsi="GHEA Grapalat" w:cs="Sylfaen"/>
          <w:sz w:val="20"/>
          <w:szCs w:val="20"/>
          <w:lang w:val="af-ZA"/>
        </w:rPr>
        <w:t xml:space="preserve"> </w:t>
      </w:r>
      <w:r w:rsidRPr="00E6597C">
        <w:rPr>
          <w:rFonts w:ascii="GHEA Grapalat" w:hAnsi="GHEA Grapalat" w:cs="Sylfaen"/>
          <w:sz w:val="20"/>
          <w:szCs w:val="20"/>
        </w:rPr>
        <w:t>ճանաչելու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որոշման</w:t>
      </w:r>
      <w:r w:rsidRPr="00E6597C">
        <w:rPr>
          <w:rFonts w:ascii="GHEA Grapalat" w:hAnsi="GHEA Grapalat" w:cs="Sylfaen"/>
          <w:sz w:val="20"/>
          <w:szCs w:val="20"/>
          <w:lang w:val="af-ZA"/>
        </w:rPr>
        <w:t>.</w:t>
      </w:r>
    </w:p>
    <w:p w:rsidR="00C66BF2" w:rsidRPr="00E6597C" w:rsidRDefault="00C66BF2" w:rsidP="00C66BF2">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2) </w:t>
      </w:r>
      <w:r w:rsidRPr="00E6597C">
        <w:rPr>
          <w:rFonts w:ascii="GHEA Grapalat" w:hAnsi="GHEA Grapalat" w:cs="Sylfaen"/>
          <w:sz w:val="20"/>
          <w:szCs w:val="20"/>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կայացնում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մասնակցին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գործընթացին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rPr>
        <w:t>չունեցող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մասնակիցների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ներառելու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w:t>
      </w:r>
    </w:p>
    <w:p w:rsidR="00C66BF2" w:rsidRPr="00E6597C" w:rsidRDefault="00C66BF2" w:rsidP="00C66BF2">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 </w:t>
      </w:r>
      <w:r w:rsidRPr="00E6597C">
        <w:rPr>
          <w:rFonts w:ascii="GHEA Grapalat" w:hAnsi="GHEA Grapalat" w:cs="Sylfaen"/>
          <w:sz w:val="20"/>
          <w:szCs w:val="20"/>
        </w:rPr>
        <w:t>հաշվառում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rPr>
        <w:t>կողմից</w:t>
      </w:r>
      <w:r w:rsidRPr="00E6597C">
        <w:rPr>
          <w:rFonts w:ascii="GHEA Grapalat" w:hAnsi="GHEA Grapalat" w:cs="Sylfaen"/>
          <w:sz w:val="20"/>
          <w:szCs w:val="20"/>
          <w:lang w:val="af-ZA"/>
        </w:rPr>
        <w:t xml:space="preserve"> </w:t>
      </w:r>
      <w:r w:rsidRPr="00E6597C">
        <w:rPr>
          <w:rFonts w:ascii="GHEA Grapalat" w:hAnsi="GHEA Grapalat" w:cs="Sylfaen"/>
          <w:sz w:val="20"/>
          <w:szCs w:val="20"/>
        </w:rPr>
        <w:t>ընդունված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որոշումները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դրանց</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կատարման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նկատմամբ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իրականացնում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հսկողություն</w:t>
      </w:r>
      <w:r w:rsidRPr="00E6597C">
        <w:rPr>
          <w:rFonts w:ascii="GHEA Grapalat" w:hAnsi="GHEA Grapalat" w:cs="Sylfaen"/>
          <w:sz w:val="20"/>
          <w:szCs w:val="20"/>
          <w:lang w:val="af-ZA"/>
        </w:rPr>
        <w:t>:</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12.14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կողմից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բավարարվելու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պ</w:t>
      </w:r>
      <w:r w:rsidRPr="00E6597C">
        <w:rPr>
          <w:rFonts w:ascii="GHEA Grapalat" w:hAnsi="GHEA Grapalat" w:cs="Sylfaen"/>
          <w:sz w:val="20"/>
          <w:szCs w:val="20"/>
          <w:lang w:val="ru-RU"/>
        </w:rPr>
        <w:t>ատվիրատուն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պատասխանատվություն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պատճառված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հիմնավորված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վնասի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հատուցման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w:t>
      </w:r>
    </w:p>
    <w:p w:rsidR="00C66BF2" w:rsidRPr="00E6597C" w:rsidRDefault="00C66BF2" w:rsidP="00C66BF2">
      <w:pPr>
        <w:pStyle w:val="af4"/>
        <w:shd w:val="clear" w:color="auto" w:fill="FFFFFF"/>
        <w:spacing w:before="0" w:beforeAutospacing="0" w:after="0" w:afterAutospacing="0"/>
        <w:ind w:firstLine="567"/>
        <w:jc w:val="both"/>
        <w:rPr>
          <w:rFonts w:ascii="Arial Unicode" w:hAnsi="Arial Unicode"/>
          <w:color w:val="000000"/>
          <w:sz w:val="21"/>
          <w:szCs w:val="21"/>
          <w:lang w:val="af-ZA"/>
        </w:rPr>
      </w:pPr>
      <w:r w:rsidRPr="00E6597C">
        <w:rPr>
          <w:rFonts w:ascii="GHEA Grapalat" w:hAnsi="GHEA Grapalat" w:cs="Sylfaen"/>
          <w:sz w:val="20"/>
          <w:szCs w:val="20"/>
          <w:lang w:val="af-ZA"/>
        </w:rPr>
        <w:t xml:space="preserve">12.15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բաց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հանրության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համար</w:t>
      </w:r>
      <w:r w:rsidRPr="00E6597C">
        <w:rPr>
          <w:rFonts w:ascii="GHEA Grapalat" w:hAnsi="GHEA Grapalat" w:cs="Sylfaen"/>
          <w:sz w:val="20"/>
          <w:szCs w:val="20"/>
          <w:lang w:val="af-ZA"/>
        </w:rPr>
        <w:t xml:space="preserve">: </w:t>
      </w:r>
      <w:bookmarkStart w:id="11" w:name="_Hlk9265079"/>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քննությունն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իրականացվում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միջոցով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ձայնագրվում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մեկտեղ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Ձայնագրման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անհնարինության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սղագրվում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Նիստերը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առցանց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հեռարձակվում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համացանցում</w:t>
      </w:r>
      <w:r w:rsidRPr="00E6597C">
        <w:rPr>
          <w:rFonts w:ascii="GHEA Grapalat" w:hAnsi="GHEA Grapalat" w:cs="Sylfaen"/>
          <w:sz w:val="20"/>
          <w:szCs w:val="20"/>
          <w:lang w:val="af-ZA"/>
        </w:rPr>
        <w:t>:</w:t>
      </w:r>
    </w:p>
    <w:bookmarkEnd w:id="11"/>
    <w:p w:rsidR="00C66BF2" w:rsidRPr="00E6597C" w:rsidRDefault="00C66BF2" w:rsidP="00C66BF2">
      <w:pPr>
        <w:ind w:firstLine="567"/>
        <w:jc w:val="both"/>
        <w:rPr>
          <w:rFonts w:ascii="GHEA Grapalat" w:hAnsi="GHEA Grapalat" w:cs="Sylfaen"/>
          <w:sz w:val="20"/>
          <w:szCs w:val="20"/>
          <w:lang w:val="af-ZA"/>
        </w:rPr>
      </w:pPr>
      <w:r w:rsidRPr="00E6597C" w:rsidDel="00714C96">
        <w:rPr>
          <w:rFonts w:ascii="GHEA Grapalat" w:hAnsi="GHEA Grapalat" w:cs="Sylfaen"/>
          <w:sz w:val="20"/>
          <w:szCs w:val="20"/>
          <w:lang w:val="af-ZA"/>
        </w:rPr>
        <w:t xml:space="preserve"> </w:t>
      </w:r>
      <w:r w:rsidRPr="00E6597C">
        <w:rPr>
          <w:rFonts w:ascii="GHEA Grapalat" w:hAnsi="GHEA Grapalat" w:cs="Sylfaen"/>
          <w:sz w:val="20"/>
          <w:szCs w:val="20"/>
          <w:lang w:val="af-ZA"/>
        </w:rPr>
        <w:t xml:space="preserve">12.16 </w:t>
      </w:r>
      <w:r w:rsidRPr="00E6597C">
        <w:rPr>
          <w:rFonts w:ascii="GHEA Grapalat" w:hAnsi="GHEA Grapalat" w:cs="Sylfaen"/>
          <w:sz w:val="20"/>
          <w:szCs w:val="20"/>
          <w:lang w:val="ru-RU"/>
        </w:rPr>
        <w:t>Յուրաքանչյուր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շահերը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խախտվել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խախտվել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ծառայած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գործողությունների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արդյունքում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մասնակցելու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ընթացակարգին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մինչև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վերաբերյալ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ժամկետը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ներկայացնելով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Օրենքի</w:t>
      </w:r>
      <w:r w:rsidRPr="00E6597C">
        <w:rPr>
          <w:rFonts w:ascii="GHEA Grapalat" w:hAnsi="GHEA Grapalat" w:cs="Sylfaen"/>
          <w:sz w:val="20"/>
          <w:szCs w:val="20"/>
          <w:lang w:val="af-ZA"/>
        </w:rPr>
        <w:t xml:space="preserve"> 50-</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բողոքարկման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ընթացակարգին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չմասնակցած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զրկվում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իրավունքից։</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12.17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երկու</w:t>
      </w:r>
      <w:r w:rsidRPr="00E6597C">
        <w:rPr>
          <w:rFonts w:ascii="GHEA Grapalat" w:hAnsi="GHEA Grapalat" w:cs="Sylfaen"/>
          <w:sz w:val="20"/>
          <w:szCs w:val="20"/>
          <w:lang w:val="af-ZA"/>
        </w:rPr>
        <w:t xml:space="preserve"> </w:t>
      </w:r>
      <w:r w:rsidRPr="00E6597C">
        <w:rPr>
          <w:rFonts w:ascii="GHEA Grapalat" w:hAnsi="GHEA Grapalat" w:cs="Sylfaen"/>
          <w:sz w:val="20"/>
          <w:szCs w:val="20"/>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ընթացքում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տեղեկագրում` նշելով հրապարակման ամսաթիվը</w:t>
      </w:r>
      <w:r w:rsidRPr="00E6597C">
        <w:rPr>
          <w:rFonts w:ascii="GHEA Grapalat" w:hAnsi="GHEA Grapalat" w:cs="Sylfaen"/>
          <w:sz w:val="20"/>
          <w:szCs w:val="20"/>
          <w:lang w:val="ru-RU"/>
        </w:rPr>
        <w:t>։</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ուժի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մտնում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w:t>
      </w:r>
      <w:r w:rsidRPr="00E6597C">
        <w:rPr>
          <w:rFonts w:ascii="GHEA Grapalat" w:hAnsi="GHEA Grapalat" w:cs="Sylfaen"/>
          <w:sz w:val="20"/>
          <w:szCs w:val="20"/>
        </w:rPr>
        <w:t>կ</w:t>
      </w:r>
      <w:r w:rsidRPr="00E6597C">
        <w:rPr>
          <w:rFonts w:ascii="GHEA Grapalat" w:hAnsi="GHEA Grapalat" w:cs="Sylfaen"/>
          <w:sz w:val="20"/>
          <w:szCs w:val="20"/>
          <w:lang w:val="ru-RU"/>
        </w:rPr>
        <w:t>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հրապարակելուն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12.18 </w:t>
      </w:r>
      <w:r w:rsidRPr="00E6597C">
        <w:rPr>
          <w:rFonts w:ascii="GHEA Grapalat" w:hAnsi="GHEA Grapalat" w:cs="Sylfaen"/>
          <w:sz w:val="20"/>
          <w:szCs w:val="20"/>
          <w:lang w:val="ru-RU"/>
        </w:rPr>
        <w:t>Յուրաքանչյուր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շահագրգռված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կոնկրետ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գործարքի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կնքման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հարցում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վնասներ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կրել</w:t>
      </w:r>
      <w:r w:rsidRPr="00E6597C">
        <w:rPr>
          <w:rFonts w:ascii="GHEA Grapalat" w:hAnsi="GHEA Grapalat" w:cs="Sylfaen"/>
          <w:sz w:val="20"/>
          <w:szCs w:val="20"/>
          <w:lang w:val="af-ZA"/>
        </w:rPr>
        <w:t xml:space="preserve"> </w:t>
      </w:r>
      <w:r w:rsidRPr="00E6597C">
        <w:rPr>
          <w:rFonts w:ascii="GHEA Grapalat" w:hAnsi="GHEA Grapalat" w:cs="Sylfaen"/>
          <w:sz w:val="20"/>
          <w:szCs w:val="20"/>
        </w:rPr>
        <w:t>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հանձնաժողովի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կատարած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գործողության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անգործության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հետևանքով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իրավունք</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դատական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պահանջելու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վնասների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փոխհատուցում։</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af-ZA"/>
        </w:rPr>
        <w:t xml:space="preserve">12.19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անձին</w:t>
      </w:r>
      <w:r w:rsidRPr="00E6597C">
        <w:rPr>
          <w:rFonts w:ascii="GHEA Mariam" w:hAnsi="GHEA Mariam" w:cs="Sylfaen"/>
          <w:sz w:val="20"/>
          <w:szCs w:val="20"/>
          <w:lang w:val="af-ZA"/>
        </w:rPr>
        <w:t xml:space="preserve"> </w:t>
      </w:r>
      <w:r w:rsidRPr="00E6597C">
        <w:rPr>
          <w:rFonts w:ascii="GHEA Grapalat" w:hAnsi="GHEA Grapalat" w:cs="Sylfaen"/>
          <w:sz w:val="20"/>
          <w:szCs w:val="20"/>
          <w:lang w:val="ru-RU"/>
        </w:rPr>
        <w:t>ներկայացված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ինքնաբերաբար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կասեցնում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գործընթացը</w:t>
      </w:r>
      <w:r w:rsidRPr="00E6597C">
        <w:rPr>
          <w:rFonts w:ascii="GHEA Grapalat" w:hAnsi="GHEA Grapalat" w:cs="Sylfaen"/>
          <w:sz w:val="20"/>
          <w:szCs w:val="20"/>
          <w:lang w:val="af-ZA"/>
        </w:rPr>
        <w:t xml:space="preserve">` </w:t>
      </w:r>
      <w:r w:rsidRPr="00E6597C">
        <w:rPr>
          <w:rFonts w:ascii="GHEA Grapalat" w:hAnsi="GHEA Grapalat" w:cs="Sylfaen"/>
          <w:sz w:val="20"/>
          <w:szCs w:val="20"/>
        </w:rPr>
        <w:t>Օ</w:t>
      </w:r>
      <w:r w:rsidRPr="00E6597C">
        <w:rPr>
          <w:rFonts w:ascii="GHEA Grapalat" w:hAnsi="GHEA Grapalat" w:cs="Sylfaen"/>
          <w:sz w:val="20"/>
          <w:szCs w:val="20"/>
          <w:lang w:val="ru-RU"/>
        </w:rPr>
        <w:t>րենքի</w:t>
      </w:r>
      <w:r w:rsidRPr="00E6597C">
        <w:rPr>
          <w:rFonts w:ascii="GHEA Grapalat" w:hAnsi="GHEA Grapalat" w:cs="Sylfaen"/>
          <w:sz w:val="20"/>
          <w:szCs w:val="20"/>
          <w:lang w:val="af-ZA"/>
        </w:rPr>
        <w:t xml:space="preserve"> 50-</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9-</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հայտարարությունը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հրապարակվելու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մինչև</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բողոքի</w:t>
      </w:r>
      <w:r w:rsidRPr="00E6597C">
        <w:rPr>
          <w:rFonts w:ascii="GHEA Grapalat" w:hAnsi="GHEA Grapalat" w:cs="Sylfaen"/>
          <w:sz w:val="20"/>
          <w:szCs w:val="20"/>
          <w:lang w:val="af-ZA"/>
        </w:rPr>
        <w:t xml:space="preserve"> </w:t>
      </w:r>
      <w:r w:rsidRPr="00E6597C">
        <w:rPr>
          <w:rFonts w:ascii="GHEA Grapalat" w:hAnsi="GHEA Grapalat" w:cs="Sylfaen"/>
          <w:sz w:val="20"/>
          <w:szCs w:val="20"/>
        </w:rPr>
        <w:t>քննության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արդյունքներով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ընդունված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ուժի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մեջ</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մտնելու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 xml:space="preserve">:  </w:t>
      </w:r>
    </w:p>
    <w:p w:rsidR="00C66BF2" w:rsidRPr="00E6597C" w:rsidRDefault="00C66BF2" w:rsidP="00C66BF2">
      <w:pPr>
        <w:ind w:firstLine="567"/>
        <w:jc w:val="both"/>
        <w:rPr>
          <w:rFonts w:ascii="GHEA Grapalat" w:hAnsi="GHEA Grapalat" w:cs="Sylfaen"/>
          <w:sz w:val="20"/>
          <w:szCs w:val="20"/>
          <w:lang w:val="af-ZA"/>
        </w:rPr>
      </w:pPr>
      <w:r w:rsidRPr="00E6597C">
        <w:rPr>
          <w:rFonts w:ascii="GHEA Grapalat" w:hAnsi="GHEA Grapalat" w:cs="Sylfaen"/>
          <w:sz w:val="20"/>
          <w:szCs w:val="20"/>
          <w:lang w:val="ru-RU"/>
        </w:rPr>
        <w:t>Օրենքի</w:t>
      </w:r>
      <w:r w:rsidRPr="00E6597C">
        <w:rPr>
          <w:rFonts w:ascii="GHEA Grapalat" w:hAnsi="GHEA Grapalat" w:cs="Sylfaen"/>
          <w:sz w:val="20"/>
          <w:szCs w:val="20"/>
          <w:lang w:val="af-ZA"/>
        </w:rPr>
        <w:t xml:space="preserve"> 51-</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ա</w:t>
      </w:r>
      <w:r w:rsidRPr="00E6597C">
        <w:rPr>
          <w:rFonts w:ascii="GHEA Grapalat" w:hAnsi="GHEA Grapalat" w:cs="Sylfaen"/>
          <w:sz w:val="20"/>
          <w:szCs w:val="20"/>
          <w:lang w:val="ru-RU"/>
        </w:rPr>
        <w:t>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կասեցումը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rPr>
        <w:t>օրենքի</w:t>
      </w:r>
      <w:r w:rsidRPr="00E6597C">
        <w:rPr>
          <w:rFonts w:ascii="GHEA Grapalat" w:hAnsi="GHEA Grapalat" w:cs="Sylfaen"/>
          <w:sz w:val="20"/>
          <w:szCs w:val="20"/>
          <w:lang w:val="af-ZA"/>
        </w:rPr>
        <w:t xml:space="preserve"> 2-</w:t>
      </w:r>
      <w:r w:rsidRPr="00E6597C">
        <w:rPr>
          <w:rFonts w:ascii="GHEA Grapalat" w:hAnsi="GHEA Grapalat" w:cs="Sylfaen"/>
          <w:sz w:val="20"/>
          <w:szCs w:val="20"/>
          <w:lang w:val="ru-RU"/>
        </w:rPr>
        <w:t>րդ</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հոդվածի</w:t>
      </w:r>
      <w:r w:rsidRPr="00E6597C">
        <w:rPr>
          <w:rFonts w:ascii="GHEA Grapalat" w:hAnsi="GHEA Grapalat" w:cs="Sylfaen"/>
          <w:sz w:val="20"/>
          <w:szCs w:val="20"/>
          <w:lang w:val="af-ZA"/>
        </w:rPr>
        <w:t xml:space="preserve"> 1-</w:t>
      </w:r>
      <w:r w:rsidRPr="00E6597C">
        <w:rPr>
          <w:rFonts w:ascii="GHEA Grapalat" w:hAnsi="GHEA Grapalat" w:cs="Sylfaen"/>
          <w:sz w:val="20"/>
          <w:szCs w:val="20"/>
          <w:lang w:val="ru-RU"/>
        </w:rPr>
        <w:t>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մասով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մարմինների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ղեկավարները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իսկ</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իրավաբանական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անձանց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դեպքում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գործադիր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մարմնի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ղեկավարը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գրավոր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lastRenderedPageBreak/>
        <w:t>հայտնում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հանրային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պաշտպանության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ազգային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անվտանգության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շահերից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ելնելով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շարունակել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գործընթացը</w:t>
      </w:r>
      <w:r w:rsidRPr="00E6597C">
        <w:rPr>
          <w:rFonts w:ascii="GHEA Grapalat" w:hAnsi="GHEA Grapalat" w:cs="Sylfaen"/>
          <w:sz w:val="20"/>
          <w:szCs w:val="20"/>
          <w:lang w:val="af-ZA"/>
        </w:rPr>
        <w:t>:</w:t>
      </w:r>
    </w:p>
    <w:p w:rsidR="00C66BF2" w:rsidRPr="00E6597C" w:rsidRDefault="00C66BF2" w:rsidP="00C66BF2">
      <w:pPr>
        <w:ind w:firstLine="567"/>
        <w:jc w:val="both"/>
        <w:rPr>
          <w:rFonts w:ascii="GHEA Grapalat" w:hAnsi="GHEA Grapalat" w:cs="Sylfaen"/>
          <w:b/>
          <w:sz w:val="20"/>
          <w:szCs w:val="20"/>
          <w:lang w:val="es-ES"/>
        </w:rPr>
      </w:pP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որոշմամբ</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կասեցումը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կարող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հանվել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եթե</w:t>
      </w:r>
      <w:r w:rsidRPr="00E6597C">
        <w:rPr>
          <w:rFonts w:ascii="GHEA Grapalat" w:hAnsi="GHEA Grapalat" w:cs="Sylfaen"/>
          <w:sz w:val="20"/>
          <w:szCs w:val="20"/>
          <w:lang w:val="af-ZA"/>
        </w:rPr>
        <w:t xml:space="preserve"> </w:t>
      </w:r>
      <w:r w:rsidRPr="00E6597C">
        <w:rPr>
          <w:rFonts w:ascii="GHEA Grapalat" w:hAnsi="GHEA Grapalat" w:cs="Sylfaen"/>
          <w:sz w:val="20"/>
          <w:szCs w:val="20"/>
        </w:rPr>
        <w:t>պ</w:t>
      </w:r>
      <w:r w:rsidRPr="00E6597C">
        <w:rPr>
          <w:rFonts w:ascii="GHEA Grapalat" w:hAnsi="GHEA Grapalat" w:cs="Sylfaen"/>
          <w:sz w:val="20"/>
          <w:szCs w:val="20"/>
          <w:lang w:val="ru-RU"/>
        </w:rPr>
        <w:t>ատվիրատուի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ներկայացրած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հիմնավորումների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համաձայն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հանրային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պաշտպանության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և</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ազգային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անվտանգության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շահերից</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ելնելով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անհրաժեշտ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շարունակել</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գնման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գործընթացը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կետ</w:t>
      </w:r>
      <w:r w:rsidRPr="00E6597C">
        <w:rPr>
          <w:rFonts w:ascii="GHEA Grapalat" w:hAnsi="GHEA Grapalat" w:cs="Sylfaen"/>
          <w:sz w:val="20"/>
          <w:szCs w:val="20"/>
          <w:lang w:val="ru-RU"/>
        </w:rPr>
        <w:t>ով</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նախատեսված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որոշումը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գնումների</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հետ</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կապված</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բողոքներ</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քննող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անձը</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հրապարակում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տեղեկագրում</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այն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կայացնելու</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օրվան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հաջորդող</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աշխատանքային</w:t>
      </w:r>
      <w:r w:rsidRPr="00E6597C">
        <w:rPr>
          <w:rFonts w:ascii="GHEA Grapalat" w:hAnsi="GHEA Grapalat" w:cs="Sylfaen"/>
          <w:sz w:val="20"/>
          <w:szCs w:val="20"/>
          <w:lang w:val="af-ZA"/>
        </w:rPr>
        <w:t xml:space="preserve"> </w:t>
      </w:r>
      <w:r w:rsidRPr="00E6597C">
        <w:rPr>
          <w:rFonts w:ascii="GHEA Grapalat" w:hAnsi="GHEA Grapalat" w:cs="Sylfaen"/>
          <w:sz w:val="20"/>
          <w:szCs w:val="20"/>
          <w:lang w:val="ru-RU"/>
        </w:rPr>
        <w:t>օրը</w:t>
      </w:r>
      <w:r w:rsidRPr="00E6597C">
        <w:rPr>
          <w:rFonts w:ascii="GHEA Grapalat" w:hAnsi="GHEA Grapalat" w:cs="Sylfaen"/>
          <w:sz w:val="20"/>
          <w:szCs w:val="20"/>
          <w:lang w:val="af-ZA"/>
        </w:rPr>
        <w:t>:</w:t>
      </w:r>
    </w:p>
    <w:p w:rsidR="00C66BF2" w:rsidRPr="00E6597C" w:rsidRDefault="00C66BF2" w:rsidP="00C66BF2">
      <w:pPr>
        <w:ind w:firstLine="567"/>
        <w:jc w:val="center"/>
        <w:rPr>
          <w:rFonts w:ascii="GHEA Grapalat" w:hAnsi="GHEA Grapalat" w:cs="Sylfaen"/>
          <w:b/>
          <w:szCs w:val="22"/>
          <w:lang w:val="es-ES"/>
        </w:rPr>
      </w:pPr>
    </w:p>
    <w:p w:rsidR="00C66BF2" w:rsidRPr="00E6597C" w:rsidRDefault="00C66BF2" w:rsidP="00C66BF2">
      <w:pPr>
        <w:ind w:firstLine="567"/>
        <w:jc w:val="center"/>
        <w:rPr>
          <w:rFonts w:ascii="GHEA Grapalat" w:hAnsi="GHEA Grapalat" w:cs="Sylfaen"/>
          <w:b/>
          <w:szCs w:val="22"/>
          <w:lang w:val="es-ES"/>
        </w:rPr>
      </w:pPr>
    </w:p>
    <w:p w:rsidR="00C66BF2" w:rsidRPr="00E6597C" w:rsidRDefault="00C66BF2" w:rsidP="00C66BF2">
      <w:pPr>
        <w:ind w:firstLine="567"/>
        <w:jc w:val="center"/>
        <w:rPr>
          <w:rFonts w:ascii="GHEA Grapalat" w:hAnsi="GHEA Grapalat"/>
          <w:b/>
          <w:szCs w:val="22"/>
          <w:lang w:val="af-ZA"/>
        </w:rPr>
      </w:pPr>
      <w:r w:rsidRPr="00E6597C">
        <w:rPr>
          <w:rFonts w:ascii="GHEA Grapalat" w:hAnsi="GHEA Grapalat" w:cs="Sylfaen"/>
          <w:b/>
          <w:szCs w:val="22"/>
          <w:lang w:val="es-ES"/>
        </w:rPr>
        <w:br w:type="page"/>
      </w:r>
      <w:r w:rsidRPr="00E6597C">
        <w:rPr>
          <w:rFonts w:ascii="GHEA Grapalat" w:hAnsi="GHEA Grapalat" w:cs="Sylfaen"/>
          <w:b/>
          <w:szCs w:val="22"/>
          <w:lang w:val="es-ES"/>
        </w:rPr>
        <w:lastRenderedPageBreak/>
        <w:t>ՄԱՍ</w:t>
      </w:r>
      <w:r w:rsidRPr="00E6597C">
        <w:rPr>
          <w:rFonts w:ascii="GHEA Grapalat" w:hAnsi="GHEA Grapalat"/>
          <w:b/>
          <w:szCs w:val="22"/>
          <w:lang w:val="af-ZA"/>
        </w:rPr>
        <w:t xml:space="preserve">  II</w:t>
      </w:r>
    </w:p>
    <w:p w:rsidR="00C66BF2" w:rsidRPr="00E6597C" w:rsidRDefault="00C66BF2" w:rsidP="00C66BF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rsidR="00C66BF2" w:rsidRPr="00E6597C" w:rsidRDefault="00C66BF2" w:rsidP="00C66BF2">
      <w:pPr>
        <w:pStyle w:val="aa"/>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rsidR="00C66BF2" w:rsidRPr="00E6597C" w:rsidRDefault="00C66BF2" w:rsidP="00C66BF2">
      <w:pPr>
        <w:ind w:firstLine="567"/>
        <w:jc w:val="center"/>
        <w:rPr>
          <w:rFonts w:ascii="GHEA Grapalat" w:hAnsi="GHEA Grapalat"/>
          <w:szCs w:val="22"/>
          <w:lang w:val="af-ZA"/>
        </w:rPr>
      </w:pPr>
    </w:p>
    <w:p w:rsidR="00C66BF2" w:rsidRPr="00E6597C" w:rsidRDefault="00C66BF2" w:rsidP="00C66BF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rsidR="00C66BF2" w:rsidRPr="00E6597C" w:rsidRDefault="00C66BF2" w:rsidP="00C66BF2">
      <w:pPr>
        <w:ind w:firstLine="567"/>
        <w:jc w:val="both"/>
        <w:rPr>
          <w:rFonts w:ascii="GHEA Grapalat" w:hAnsi="GHEA Grapalat"/>
          <w:szCs w:val="22"/>
          <w:lang w:val="af-ZA"/>
        </w:rPr>
      </w:pPr>
      <w:r w:rsidRPr="00E6597C">
        <w:rPr>
          <w:rFonts w:ascii="GHEA Grapalat" w:hAnsi="GHEA Grapalat"/>
          <w:szCs w:val="22"/>
          <w:lang w:val="af-ZA"/>
        </w:rPr>
        <w:t xml:space="preserve"> </w:t>
      </w:r>
    </w:p>
    <w:p w:rsidR="00C66BF2" w:rsidRPr="00E6597C" w:rsidRDefault="00C66BF2" w:rsidP="00C66BF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p>
    <w:p w:rsidR="00C66BF2" w:rsidRPr="00E6597C" w:rsidRDefault="00C66BF2" w:rsidP="00C66BF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p>
    <w:p w:rsidR="00C66BF2" w:rsidRPr="00E6597C" w:rsidRDefault="00E21116" w:rsidP="00C66BF2">
      <w:pPr>
        <w:ind w:firstLine="567"/>
        <w:jc w:val="both"/>
        <w:rPr>
          <w:rFonts w:ascii="GHEA Grapalat" w:hAnsi="GHEA Grapalat" w:cs="Sylfaen"/>
          <w:sz w:val="20"/>
          <w:lang w:val="af-ZA"/>
        </w:rPr>
      </w:pPr>
      <w:r>
        <w:rPr>
          <w:rFonts w:ascii="GHEA Grapalat" w:hAnsi="GHEA Grapalat" w:cs="Sylfaen"/>
          <w:sz w:val="20"/>
          <w:lang w:val="af-ZA"/>
        </w:rPr>
        <w:t>0.8</w:t>
      </w:r>
      <w:r w:rsidR="00C66BF2" w:rsidRPr="00E6597C">
        <w:rPr>
          <w:rFonts w:ascii="GHEA Grapalat" w:hAnsi="GHEA Grapalat" w:cs="Sylfaen"/>
          <w:sz w:val="20"/>
          <w:lang w:val="af-ZA"/>
        </w:rPr>
        <w:t xml:space="preserve"> </w:t>
      </w:r>
      <w:r w:rsidR="00C66BF2" w:rsidRPr="00E6597C">
        <w:rPr>
          <w:rFonts w:ascii="GHEA Grapalat" w:hAnsi="GHEA Grapalat" w:cs="Sylfaen"/>
          <w:sz w:val="20"/>
          <w:lang w:val="ru-RU"/>
        </w:rPr>
        <w:t>Հայտերը</w:t>
      </w:r>
      <w:r w:rsidR="00C66BF2" w:rsidRPr="00E6597C">
        <w:rPr>
          <w:rFonts w:ascii="GHEA Grapalat" w:hAnsi="GHEA Grapalat" w:cs="Sylfaen"/>
          <w:sz w:val="20"/>
          <w:lang w:val="af-ZA"/>
        </w:rPr>
        <w:t xml:space="preserve">, </w:t>
      </w:r>
      <w:r w:rsidR="00C66BF2" w:rsidRPr="00E6597C">
        <w:rPr>
          <w:rFonts w:ascii="GHEA Grapalat" w:hAnsi="GHEA Grapalat" w:cs="Sylfaen"/>
          <w:sz w:val="20"/>
          <w:lang w:val="ru-RU"/>
        </w:rPr>
        <w:t>հայերենից</w:t>
      </w:r>
      <w:r w:rsidR="00C66BF2" w:rsidRPr="00E6597C">
        <w:rPr>
          <w:rFonts w:ascii="GHEA Grapalat" w:hAnsi="GHEA Grapalat" w:cs="Sylfaen"/>
          <w:sz w:val="20"/>
          <w:lang w:val="af-ZA"/>
        </w:rPr>
        <w:t xml:space="preserve"> </w:t>
      </w:r>
      <w:r w:rsidR="00C66BF2" w:rsidRPr="00E6597C">
        <w:rPr>
          <w:rFonts w:ascii="GHEA Grapalat" w:hAnsi="GHEA Grapalat" w:cs="Sylfaen"/>
          <w:sz w:val="20"/>
          <w:lang w:val="ru-RU"/>
        </w:rPr>
        <w:t>բացի</w:t>
      </w:r>
      <w:r w:rsidR="00C66BF2" w:rsidRPr="00E6597C">
        <w:rPr>
          <w:rFonts w:ascii="GHEA Grapalat" w:hAnsi="GHEA Grapalat" w:cs="Sylfaen"/>
          <w:sz w:val="20"/>
          <w:lang w:val="af-ZA"/>
        </w:rPr>
        <w:t xml:space="preserve">, </w:t>
      </w:r>
      <w:r w:rsidR="00C66BF2" w:rsidRPr="00E6597C">
        <w:rPr>
          <w:rFonts w:ascii="GHEA Grapalat" w:hAnsi="GHEA Grapalat" w:cs="Sylfaen"/>
          <w:sz w:val="20"/>
          <w:lang w:val="ru-RU"/>
        </w:rPr>
        <w:t>կարող</w:t>
      </w:r>
      <w:r w:rsidR="00C66BF2" w:rsidRPr="00E6597C">
        <w:rPr>
          <w:rFonts w:ascii="GHEA Grapalat" w:hAnsi="GHEA Grapalat" w:cs="Sylfaen"/>
          <w:sz w:val="20"/>
          <w:lang w:val="af-ZA"/>
        </w:rPr>
        <w:t xml:space="preserve"> </w:t>
      </w:r>
      <w:r w:rsidR="00C66BF2" w:rsidRPr="00E6597C">
        <w:rPr>
          <w:rFonts w:ascii="GHEA Grapalat" w:hAnsi="GHEA Grapalat" w:cs="Sylfaen"/>
          <w:sz w:val="20"/>
          <w:lang w:val="ru-RU"/>
        </w:rPr>
        <w:t>են</w:t>
      </w:r>
      <w:r w:rsidR="00C66BF2" w:rsidRPr="00E6597C">
        <w:rPr>
          <w:rFonts w:ascii="GHEA Grapalat" w:hAnsi="GHEA Grapalat" w:cs="Sylfaen"/>
          <w:sz w:val="20"/>
          <w:lang w:val="af-ZA"/>
        </w:rPr>
        <w:t xml:space="preserve"> </w:t>
      </w:r>
      <w:r w:rsidR="00C66BF2" w:rsidRPr="00E6597C">
        <w:rPr>
          <w:rFonts w:ascii="GHEA Grapalat" w:hAnsi="GHEA Grapalat" w:cs="Sylfaen"/>
          <w:sz w:val="20"/>
          <w:lang w:val="ru-RU"/>
        </w:rPr>
        <w:t>ներկայացվել</w:t>
      </w:r>
      <w:r w:rsidR="00C66BF2" w:rsidRPr="00E6597C">
        <w:rPr>
          <w:rFonts w:ascii="GHEA Grapalat" w:hAnsi="GHEA Grapalat" w:cs="Sylfaen"/>
          <w:sz w:val="20"/>
          <w:lang w:val="af-ZA"/>
        </w:rPr>
        <w:t xml:space="preserve"> </w:t>
      </w:r>
      <w:r w:rsidR="00C66BF2" w:rsidRPr="00E6597C">
        <w:rPr>
          <w:rFonts w:ascii="GHEA Grapalat" w:hAnsi="GHEA Grapalat" w:cs="Sylfaen"/>
          <w:sz w:val="20"/>
          <w:lang w:val="ru-RU"/>
        </w:rPr>
        <w:t>նաև</w:t>
      </w:r>
      <w:r w:rsidR="00C66BF2" w:rsidRPr="00E6597C">
        <w:rPr>
          <w:rFonts w:ascii="GHEA Grapalat" w:hAnsi="GHEA Grapalat" w:cs="Sylfaen"/>
          <w:sz w:val="20"/>
          <w:lang w:val="af-ZA"/>
        </w:rPr>
        <w:t xml:space="preserve"> </w:t>
      </w:r>
      <w:r w:rsidR="00C66BF2" w:rsidRPr="00E6597C">
        <w:rPr>
          <w:rFonts w:ascii="GHEA Grapalat" w:hAnsi="GHEA Grapalat" w:cs="Sylfaen"/>
          <w:sz w:val="20"/>
          <w:lang w:val="ru-RU"/>
        </w:rPr>
        <w:t>անգլերեն</w:t>
      </w:r>
      <w:r w:rsidR="00C66BF2" w:rsidRPr="00E6597C">
        <w:rPr>
          <w:rFonts w:ascii="GHEA Grapalat" w:hAnsi="GHEA Grapalat" w:cs="Sylfaen"/>
          <w:sz w:val="20"/>
          <w:lang w:val="af-ZA"/>
        </w:rPr>
        <w:t xml:space="preserve"> </w:t>
      </w:r>
      <w:r w:rsidR="00C66BF2" w:rsidRPr="00E6597C">
        <w:rPr>
          <w:rFonts w:ascii="GHEA Grapalat" w:hAnsi="GHEA Grapalat" w:cs="Sylfaen"/>
          <w:sz w:val="20"/>
          <w:lang w:val="ru-RU"/>
        </w:rPr>
        <w:t>կամ</w:t>
      </w:r>
      <w:r w:rsidR="00C66BF2" w:rsidRPr="00E6597C">
        <w:rPr>
          <w:rFonts w:ascii="GHEA Grapalat" w:hAnsi="GHEA Grapalat" w:cs="Sylfaen"/>
          <w:sz w:val="20"/>
          <w:lang w:val="af-ZA"/>
        </w:rPr>
        <w:t xml:space="preserve"> </w:t>
      </w:r>
      <w:r w:rsidR="00C66BF2" w:rsidRPr="00E6597C">
        <w:rPr>
          <w:rFonts w:ascii="GHEA Grapalat" w:hAnsi="GHEA Grapalat" w:cs="Sylfaen"/>
          <w:sz w:val="20"/>
          <w:lang w:val="ru-RU"/>
        </w:rPr>
        <w:t>ռուսերեն։</w:t>
      </w:r>
      <w:r w:rsidR="00C66BF2" w:rsidRPr="00E6597C">
        <w:rPr>
          <w:rFonts w:ascii="GHEA Grapalat" w:hAnsi="GHEA Grapalat" w:cs="Sylfaen"/>
          <w:sz w:val="20"/>
          <w:lang w:val="af-ZA"/>
        </w:rPr>
        <w:t xml:space="preserve"> </w:t>
      </w:r>
    </w:p>
    <w:p w:rsidR="00C66BF2" w:rsidRPr="00E6597C" w:rsidRDefault="00C66BF2" w:rsidP="00C66BF2">
      <w:pPr>
        <w:jc w:val="center"/>
        <w:rPr>
          <w:rFonts w:ascii="GHEA Grapalat" w:hAnsi="GHEA Grapalat"/>
          <w:b/>
          <w:szCs w:val="22"/>
          <w:lang w:val="af-ZA"/>
        </w:rPr>
      </w:pPr>
    </w:p>
    <w:p w:rsidR="00C66BF2" w:rsidRPr="00E6597C" w:rsidRDefault="00C66BF2" w:rsidP="00C66BF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rsidR="00C66BF2" w:rsidRPr="00E6597C" w:rsidRDefault="00C66BF2" w:rsidP="00C66BF2">
      <w:pPr>
        <w:ind w:firstLine="720"/>
        <w:jc w:val="center"/>
        <w:rPr>
          <w:rFonts w:ascii="GHEA Grapalat" w:hAnsi="GHEA Grapalat"/>
          <w:szCs w:val="22"/>
          <w:lang w:val="af-ZA"/>
        </w:rPr>
      </w:pPr>
    </w:p>
    <w:p w:rsidR="00C66BF2" w:rsidRPr="00E6597C" w:rsidRDefault="00C66BF2" w:rsidP="00C66BF2">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rsidR="00C66BF2" w:rsidRPr="00E6597C" w:rsidRDefault="00C66BF2" w:rsidP="00C66BF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Pr="00E6597C">
        <w:rPr>
          <w:rFonts w:ascii="GHEA Grapalat" w:hAnsi="GHEA Grapalat" w:cs="Sylfaen"/>
          <w:sz w:val="20"/>
        </w:rPr>
        <w:t>հայտով</w:t>
      </w:r>
      <w:r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rsidR="00C66BF2" w:rsidRPr="00E6597C" w:rsidRDefault="00C66BF2" w:rsidP="00C66BF2">
      <w:pPr>
        <w:ind w:firstLine="567"/>
        <w:jc w:val="both"/>
        <w:rPr>
          <w:rFonts w:ascii="GHEA Grapalat" w:hAnsi="GHEA Grapalat" w:cs="Sylfaen"/>
          <w:sz w:val="20"/>
          <w:lang w:val="es-ES"/>
        </w:rPr>
      </w:pPr>
      <w:r w:rsidRPr="00E6597C">
        <w:rPr>
          <w:rFonts w:ascii="GHEA Grapalat" w:hAnsi="GHEA Grapalat" w:cs="Sylfaen"/>
          <w:sz w:val="20"/>
          <w:lang w:val="es-ES"/>
        </w:rPr>
        <w:t xml:space="preserve">2.1 </w:t>
      </w:r>
      <w:r w:rsidRPr="00E6597C">
        <w:rPr>
          <w:rFonts w:ascii="GHEA Grapalat" w:hAnsi="GHEA Grapalat" w:cs="Sylfaen"/>
          <w:sz w:val="20"/>
          <w:lang w:val="ru-RU"/>
        </w:rPr>
        <w:t>ընթացակարգին</w:t>
      </w:r>
      <w:r w:rsidRPr="00E6597C">
        <w:rPr>
          <w:rFonts w:ascii="GHEA Grapalat" w:hAnsi="GHEA Grapalat" w:cs="Sylfaen"/>
          <w:sz w:val="20"/>
          <w:lang w:val="af-ZA"/>
        </w:rPr>
        <w:t xml:space="preserve"> </w:t>
      </w:r>
      <w:r w:rsidRPr="00E6597C">
        <w:rPr>
          <w:rFonts w:ascii="GHEA Grapalat" w:hAnsi="GHEA Grapalat" w:cs="Sylfaen"/>
          <w:sz w:val="20"/>
          <w:lang w:val="ru-RU"/>
        </w:rPr>
        <w:t>մասնակցելու</w:t>
      </w:r>
      <w:r w:rsidRPr="00E6597C">
        <w:rPr>
          <w:rFonts w:ascii="GHEA Grapalat" w:hAnsi="GHEA Grapalat" w:cs="Sylfaen"/>
          <w:sz w:val="20"/>
          <w:lang w:val="af-ZA"/>
        </w:rPr>
        <w:t xml:space="preserve"> </w:t>
      </w:r>
      <w:r w:rsidRPr="00E6597C">
        <w:rPr>
          <w:rFonts w:ascii="GHEA Grapalat" w:hAnsi="GHEA Grapalat" w:cs="Sylfaen"/>
          <w:sz w:val="20"/>
          <w:lang w:val="ru-RU"/>
        </w:rPr>
        <w:t>դիմում</w:t>
      </w:r>
      <w:r w:rsidRPr="00E6597C">
        <w:rPr>
          <w:rFonts w:ascii="GHEA Grapalat" w:hAnsi="GHEA Grapalat" w:cs="Sylfaen"/>
          <w:sz w:val="20"/>
          <w:lang w:val="es-ES"/>
        </w:rPr>
        <w:t>-</w:t>
      </w:r>
      <w:r w:rsidRPr="00E6597C">
        <w:rPr>
          <w:rFonts w:ascii="GHEA Grapalat" w:hAnsi="GHEA Grapalat" w:cs="Sylfaen"/>
          <w:sz w:val="20"/>
        </w:rPr>
        <w:t>հայտարարություն</w:t>
      </w:r>
      <w:r w:rsidRPr="00E6597C">
        <w:rPr>
          <w:rFonts w:ascii="GHEA Grapalat" w:hAnsi="GHEA Grapalat" w:cs="Sylfaen"/>
          <w:sz w:val="20"/>
          <w:lang w:val="af-ZA"/>
        </w:rPr>
        <w:t>` համաձայն հ</w:t>
      </w:r>
      <w:r w:rsidRPr="00E6597C">
        <w:rPr>
          <w:rFonts w:ascii="GHEA Grapalat" w:hAnsi="GHEA Grapalat" w:cs="Sylfaen"/>
          <w:sz w:val="20"/>
          <w:lang w:val="ru-RU"/>
        </w:rPr>
        <w:t>ավելված</w:t>
      </w:r>
      <w:r w:rsidRPr="00E6597C">
        <w:rPr>
          <w:rFonts w:ascii="GHEA Grapalat" w:hAnsi="GHEA Grapalat" w:cs="Sylfaen"/>
          <w:sz w:val="20"/>
          <w:lang w:val="af-ZA"/>
        </w:rPr>
        <w:t xml:space="preserve"> N 1-ի</w:t>
      </w:r>
      <w:r w:rsidRPr="00E6597C">
        <w:rPr>
          <w:rFonts w:ascii="GHEA Grapalat" w:hAnsi="GHEA Grapalat" w:cs="Sylfaen"/>
          <w:sz w:val="20"/>
          <w:lang w:val="es-ES"/>
        </w:rPr>
        <w:t>.</w:t>
      </w:r>
    </w:p>
    <w:p w:rsidR="00C66BF2" w:rsidRPr="00E6597C" w:rsidRDefault="00C66BF2" w:rsidP="00C66BF2">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 xml:space="preserve">2.2 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պատճենը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դրա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անձի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տվյալները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իրականացվելու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գործակալության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միջոցով</w:t>
      </w:r>
      <w:r w:rsidRPr="00E6597C">
        <w:rPr>
          <w:rFonts w:ascii="GHEA Grapalat" w:hAnsi="GHEA Grapalat" w:cs="Sylfaen"/>
          <w:sz w:val="20"/>
          <w:szCs w:val="24"/>
          <w:lang w:val="af-ZA" w:eastAsia="en-US"/>
        </w:rPr>
        <w:t>.</w:t>
      </w:r>
    </w:p>
    <w:p w:rsidR="00C66BF2" w:rsidRPr="00BC42E1" w:rsidRDefault="00C66BF2" w:rsidP="00C66BF2">
      <w:pPr>
        <w:pStyle w:val="norm"/>
        <w:spacing w:line="240" w:lineRule="auto"/>
        <w:ind w:firstLine="567"/>
        <w:rPr>
          <w:rFonts w:ascii="GHEA Grapalat" w:hAnsi="GHEA Grapalat" w:cs="Sylfaen"/>
          <w:color w:val="FFFFFF"/>
          <w:sz w:val="20"/>
          <w:szCs w:val="24"/>
          <w:lang w:val="af-ZA"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Pr>
          <w:rFonts w:ascii="GHEA Grapalat" w:hAnsi="GHEA Grapalat" w:cs="Sylfaen"/>
          <w:sz w:val="20"/>
          <w:szCs w:val="24"/>
          <w:vertAlign w:val="superscript"/>
          <w:lang w:val="af-ZA" w:eastAsia="en-US"/>
        </w:rPr>
        <w:t>15</w:t>
      </w:r>
      <w:r>
        <w:rPr>
          <w:rFonts w:ascii="GHEA Grapalat" w:hAnsi="GHEA Grapalat" w:cs="Sylfaen"/>
          <w:sz w:val="20"/>
          <w:szCs w:val="24"/>
          <w:lang w:val="af-ZA" w:eastAsia="en-US"/>
        </w:rPr>
        <w:t xml:space="preserve"> </w:t>
      </w:r>
      <w:r w:rsidRPr="00BC42E1">
        <w:rPr>
          <w:rFonts w:ascii="GHEA Grapalat" w:hAnsi="GHEA Grapalat" w:cs="Sylfaen"/>
          <w:color w:val="FFFFFF"/>
          <w:sz w:val="20"/>
          <w:szCs w:val="24"/>
          <w:lang w:val="af-ZA" w:eastAsia="en-US"/>
        </w:rPr>
        <w:t xml:space="preserve">   </w:t>
      </w:r>
      <w:r w:rsidRPr="00BC42E1">
        <w:rPr>
          <w:rStyle w:val="af6"/>
          <w:rFonts w:ascii="GHEA Grapalat" w:hAnsi="GHEA Grapalat" w:cs="Sylfaen"/>
          <w:color w:val="FFFFFF"/>
          <w:sz w:val="20"/>
          <w:szCs w:val="24"/>
          <w:lang w:val="af-ZA" w:eastAsia="en-US"/>
        </w:rPr>
        <w:footnoteReference w:id="8"/>
      </w:r>
    </w:p>
    <w:p w:rsidR="00C66BF2" w:rsidRPr="004605D7" w:rsidRDefault="00C66BF2" w:rsidP="00C66BF2">
      <w:pPr>
        <w:ind w:firstLine="567"/>
        <w:jc w:val="both"/>
        <w:rPr>
          <w:rFonts w:ascii="GHEA Grapalat" w:hAnsi="GHEA Grapalat"/>
          <w:sz w:val="20"/>
          <w:vertAlign w:val="superscript"/>
          <w:lang w:val="af-ZA"/>
        </w:rPr>
      </w:pPr>
      <w:r w:rsidRPr="00FF3C84">
        <w:rPr>
          <w:rFonts w:ascii="GHEA Grapalat" w:hAnsi="GHEA Grapalat" w:cs="Sylfaen"/>
          <w:sz w:val="20"/>
          <w:lang w:val="af-ZA"/>
        </w:rPr>
        <w:t xml:space="preserve">2.4 </w:t>
      </w:r>
      <w:r w:rsidRPr="00FF3C84">
        <w:rPr>
          <w:rFonts w:ascii="GHEA Grapalat" w:hAnsi="GHEA Grapalat" w:cs="Sylfaen"/>
          <w:sz w:val="20"/>
          <w:lang w:val="hy-AM"/>
        </w:rPr>
        <w:t>հայտի</w:t>
      </w:r>
      <w:r w:rsidRPr="00FF3C84">
        <w:rPr>
          <w:rFonts w:ascii="GHEA Grapalat" w:hAnsi="GHEA Grapalat" w:cs="Sylfaen"/>
          <w:sz w:val="20"/>
          <w:lang w:val="af-ZA"/>
        </w:rPr>
        <w:t xml:space="preserve"> </w:t>
      </w:r>
      <w:r w:rsidRPr="00FF3C84">
        <w:rPr>
          <w:rFonts w:ascii="GHEA Grapalat" w:hAnsi="GHEA Grapalat" w:cs="Sylfaen"/>
          <w:sz w:val="20"/>
          <w:lang w:val="hy-AM"/>
        </w:rPr>
        <w:t>ապահովում, որը ներկայացվում է կանխիկ փողի կամ բանկային երաշխիքի ձևով</w:t>
      </w:r>
      <w:r w:rsidRPr="004605D7">
        <w:rPr>
          <w:rFonts w:ascii="GHEA Grapalat" w:hAnsi="GHEA Grapalat" w:cs="Sylfaen"/>
          <w:sz w:val="20"/>
          <w:lang w:val="af-ZA"/>
        </w:rPr>
        <w:t xml:space="preserve"> (</w:t>
      </w:r>
      <w:r w:rsidRPr="00FF3C84">
        <w:rPr>
          <w:rFonts w:ascii="GHEA Grapalat" w:hAnsi="GHEA Grapalat" w:cs="Sylfaen"/>
          <w:sz w:val="20"/>
        </w:rPr>
        <w:t>հավելված</w:t>
      </w:r>
      <w:r w:rsidRPr="004605D7">
        <w:rPr>
          <w:rFonts w:ascii="GHEA Grapalat" w:hAnsi="GHEA Grapalat" w:cs="Sylfaen"/>
          <w:sz w:val="20"/>
          <w:lang w:val="af-ZA"/>
        </w:rPr>
        <w:t xml:space="preserve"> N 3)</w:t>
      </w:r>
      <w:r w:rsidRPr="00FF3C84">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w:t>
      </w:r>
      <w:r w:rsidRPr="00FF3C84">
        <w:rPr>
          <w:rFonts w:ascii="GHEA Grapalat" w:hAnsi="GHEA Grapalat" w:cs="Sylfaen"/>
          <w:sz w:val="20"/>
        </w:rPr>
        <w:t>ը</w:t>
      </w:r>
      <w:r w:rsidRPr="004605D7">
        <w:rPr>
          <w:rFonts w:ascii="GHEA Grapalat" w:hAnsi="GHEA Grapalat" w:cs="Sylfaen"/>
          <w:sz w:val="20"/>
          <w:lang w:val="af-ZA"/>
        </w:rPr>
        <w:t>:</w:t>
      </w:r>
      <w:r w:rsidRPr="00FF3C84" w:rsidDel="00B26608">
        <w:rPr>
          <w:rFonts w:ascii="GHEA Grapalat" w:hAnsi="GHEA Grapalat" w:cs="Sylfaen"/>
          <w:sz w:val="20"/>
          <w:lang w:val="hy-AM"/>
        </w:rPr>
        <w:t xml:space="preserve"> </w:t>
      </w:r>
      <w:r w:rsidRPr="004605D7">
        <w:rPr>
          <w:rFonts w:ascii="GHEA Grapalat" w:hAnsi="GHEA Grapalat"/>
          <w:sz w:val="20"/>
          <w:vertAlign w:val="superscript"/>
          <w:lang w:val="af-ZA"/>
        </w:rPr>
        <w:t>16</w:t>
      </w:r>
      <w:r w:rsidRPr="00FF3C84">
        <w:rPr>
          <w:rStyle w:val="af6"/>
          <w:rFonts w:ascii="GHEA Grapalat" w:hAnsi="GHEA Grapalat"/>
          <w:color w:val="FFFFFF"/>
          <w:sz w:val="20"/>
          <w:lang w:val="hy-AM"/>
        </w:rPr>
        <w:footnoteReference w:id="9"/>
      </w:r>
    </w:p>
    <w:p w:rsidR="00C66BF2" w:rsidRPr="00E6597C" w:rsidRDefault="00C66BF2" w:rsidP="00C66BF2">
      <w:pPr>
        <w:ind w:firstLine="567"/>
        <w:jc w:val="both"/>
        <w:rPr>
          <w:rFonts w:ascii="GHEA Grapalat" w:hAnsi="GHEA Grapalat" w:cs="Sylfaen"/>
          <w:sz w:val="20"/>
          <w:lang w:val="af-ZA"/>
        </w:rPr>
      </w:pPr>
      <w:r w:rsidRPr="00E6597C">
        <w:rPr>
          <w:rFonts w:ascii="GHEA Grapalat" w:hAnsi="GHEA Grapalat" w:cs="Sylfaen"/>
          <w:sz w:val="20"/>
          <w:lang w:val="af-ZA"/>
        </w:rPr>
        <w:t>2.5</w:t>
      </w:r>
      <w:r>
        <w:rPr>
          <w:rFonts w:ascii="GHEA Grapalat" w:hAnsi="GHEA Grapalat" w:cs="Sylfaen"/>
          <w:sz w:val="20"/>
          <w:lang w:val="af-ZA"/>
        </w:rPr>
        <w:t xml:space="preserve"> </w:t>
      </w:r>
      <w:r w:rsidRPr="00E6597C">
        <w:rPr>
          <w:rFonts w:ascii="GHEA Grapalat" w:hAnsi="GHEA Grapalat" w:cs="Sylfaen"/>
          <w:sz w:val="20"/>
          <w:lang w:val="hy-AM"/>
        </w:rPr>
        <w:t>գնային</w:t>
      </w:r>
      <w:r w:rsidRPr="00E6597C">
        <w:rPr>
          <w:rFonts w:ascii="GHEA Grapalat" w:hAnsi="GHEA Grapalat" w:cs="Sylfaen"/>
          <w:sz w:val="20"/>
          <w:lang w:val="af-ZA"/>
        </w:rPr>
        <w:t xml:space="preserve"> </w:t>
      </w:r>
      <w:r w:rsidRPr="00E6597C">
        <w:rPr>
          <w:rFonts w:ascii="GHEA Grapalat" w:hAnsi="GHEA Grapalat" w:cs="Sylfaen"/>
          <w:sz w:val="20"/>
          <w:lang w:val="hy-AM"/>
        </w:rPr>
        <w:t>առաջարկ</w:t>
      </w:r>
      <w:r w:rsidRPr="00E6597C">
        <w:rPr>
          <w:rFonts w:ascii="GHEA Grapalat" w:hAnsi="GHEA Grapalat" w:cs="Sylfaen"/>
          <w:sz w:val="20"/>
          <w:lang w:val="af-ZA"/>
        </w:rPr>
        <w:t xml:space="preserve">` </w:t>
      </w:r>
      <w:r w:rsidRPr="00E6597C">
        <w:rPr>
          <w:rFonts w:ascii="GHEA Grapalat" w:hAnsi="GHEA Grapalat" w:cs="Sylfaen"/>
          <w:sz w:val="20"/>
          <w:lang w:val="hy-AM"/>
        </w:rPr>
        <w:t>համաձայն</w:t>
      </w:r>
      <w:r w:rsidRPr="00E6597C">
        <w:rPr>
          <w:rFonts w:ascii="GHEA Grapalat" w:hAnsi="GHEA Grapalat" w:cs="Sylfaen"/>
          <w:sz w:val="20"/>
          <w:lang w:val="af-ZA"/>
        </w:rPr>
        <w:t xml:space="preserve"> </w:t>
      </w:r>
      <w:r w:rsidRPr="00E6597C">
        <w:rPr>
          <w:rFonts w:ascii="GHEA Grapalat" w:hAnsi="GHEA Grapalat" w:cs="Sylfaen"/>
          <w:sz w:val="20"/>
          <w:lang w:val="hy-AM"/>
        </w:rPr>
        <w:t>հավելված</w:t>
      </w:r>
      <w:r w:rsidRPr="00E6597C">
        <w:rPr>
          <w:rFonts w:ascii="GHEA Grapalat" w:hAnsi="GHEA Grapalat" w:cs="Sylfaen"/>
          <w:sz w:val="20"/>
          <w:lang w:val="af-ZA"/>
        </w:rPr>
        <w:t xml:space="preserve"> N 2-</w:t>
      </w:r>
      <w:r w:rsidRPr="00E6597C">
        <w:rPr>
          <w:rFonts w:ascii="GHEA Grapalat" w:hAnsi="GHEA Grapalat" w:cs="Sylfaen"/>
          <w:sz w:val="20"/>
          <w:lang w:val="hy-AM"/>
        </w:rPr>
        <w:t>ի</w:t>
      </w:r>
      <w:r w:rsidRPr="00E6597C">
        <w:rPr>
          <w:rFonts w:ascii="GHEA Grapalat" w:hAnsi="GHEA Grapalat" w:cs="Sylfaen"/>
          <w:sz w:val="20"/>
          <w:lang w:val="af-ZA"/>
        </w:rPr>
        <w:t xml:space="preserve">: Գնային առաջարկը </w:t>
      </w:r>
      <w:r w:rsidRPr="00E6597C">
        <w:rPr>
          <w:rFonts w:ascii="GHEA Grapalat" w:hAnsi="GHEA Grapalat" w:cs="Sylfaen"/>
          <w:sz w:val="20"/>
          <w:lang w:val="hy-AM"/>
        </w:rPr>
        <w:t>ներկայացվում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szCs w:val="20"/>
          <w:lang w:val="hy-AM"/>
        </w:rPr>
        <w:t xml:space="preserve">արժեք, </w:t>
      </w:r>
      <w:r w:rsidRPr="00A27D90">
        <w:rPr>
          <w:rFonts w:ascii="GHEA Grapalat" w:hAnsi="GHEA Grapalat" w:cs="Sylfaen"/>
          <w:sz w:val="20"/>
          <w:lang w:val="af-ZA"/>
        </w:rPr>
        <w:t xml:space="preserve">(ինքնարժեքի և կանխատեսվող շահույթի հանրագումարը)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ավելացված</w:t>
      </w:r>
      <w:r w:rsidRPr="00E6597C">
        <w:rPr>
          <w:rFonts w:ascii="GHEA Grapalat" w:hAnsi="GHEA Grapalat" w:cs="Sylfaen"/>
          <w:sz w:val="20"/>
          <w:lang w:val="af-ZA"/>
        </w:rPr>
        <w:t xml:space="preserve"> </w:t>
      </w:r>
      <w:r w:rsidRPr="00E6597C">
        <w:rPr>
          <w:rFonts w:ascii="GHEA Grapalat" w:hAnsi="GHEA Grapalat" w:cs="Sylfaen"/>
          <w:sz w:val="20"/>
          <w:lang w:val="hy-AM"/>
        </w:rPr>
        <w:t>արժեքի</w:t>
      </w:r>
      <w:r w:rsidRPr="00E6597C">
        <w:rPr>
          <w:rFonts w:ascii="GHEA Grapalat" w:hAnsi="GHEA Grapalat" w:cs="Sylfaen"/>
          <w:sz w:val="20"/>
          <w:lang w:val="af-ZA"/>
        </w:rPr>
        <w:t xml:space="preserve"> </w:t>
      </w:r>
      <w:r w:rsidRPr="00E6597C">
        <w:rPr>
          <w:rFonts w:ascii="GHEA Grapalat" w:hAnsi="GHEA Grapalat" w:cs="Sylfaen"/>
          <w:sz w:val="20"/>
          <w:lang w:val="hy-AM"/>
        </w:rPr>
        <w:t>հարկ</w:t>
      </w:r>
      <w:r w:rsidRPr="00E6597C" w:rsidDel="001A1F55">
        <w:rPr>
          <w:rFonts w:ascii="GHEA Grapalat" w:hAnsi="GHEA Grapalat" w:cs="Sylfaen"/>
          <w:sz w:val="20"/>
          <w:lang w:val="af-ZA"/>
        </w:rPr>
        <w:t xml:space="preserve"> </w:t>
      </w:r>
      <w:r w:rsidRPr="00E6597C">
        <w:rPr>
          <w:rFonts w:ascii="GHEA Grapalat" w:hAnsi="GHEA Grapalat" w:cs="Sylfaen"/>
          <w:sz w:val="20"/>
          <w:lang w:val="hy-AM"/>
        </w:rPr>
        <w:t>ընդհանրական</w:t>
      </w:r>
      <w:r w:rsidRPr="00E6597C">
        <w:rPr>
          <w:rFonts w:ascii="GHEA Grapalat" w:hAnsi="GHEA Grapalat" w:cs="Sylfaen"/>
          <w:sz w:val="20"/>
          <w:lang w:val="af-ZA"/>
        </w:rPr>
        <w:t xml:space="preserve"> </w:t>
      </w:r>
      <w:r w:rsidRPr="00E6597C">
        <w:rPr>
          <w:rFonts w:ascii="GHEA Grapalat" w:hAnsi="GHEA Grapalat" w:cs="Sylfaen"/>
          <w:sz w:val="20"/>
          <w:lang w:val="hy-AM"/>
        </w:rPr>
        <w:t>բաղադրիչներից</w:t>
      </w:r>
      <w:r w:rsidRPr="00E6597C">
        <w:rPr>
          <w:rFonts w:ascii="GHEA Grapalat" w:hAnsi="GHEA Grapalat" w:cs="Sylfaen"/>
          <w:sz w:val="20"/>
          <w:lang w:val="af-ZA"/>
        </w:rPr>
        <w:t xml:space="preserve"> </w:t>
      </w:r>
      <w:r w:rsidRPr="00E6597C">
        <w:rPr>
          <w:rFonts w:ascii="GHEA Grapalat" w:hAnsi="GHEA Grapalat" w:cs="Sylfaen"/>
          <w:sz w:val="20"/>
          <w:lang w:val="hy-AM"/>
        </w:rPr>
        <w:t>բաղկացած</w:t>
      </w:r>
      <w:r w:rsidRPr="00E6597C">
        <w:rPr>
          <w:rFonts w:ascii="GHEA Grapalat" w:hAnsi="GHEA Grapalat" w:cs="Sylfaen"/>
          <w:sz w:val="20"/>
          <w:lang w:val="af-ZA"/>
        </w:rPr>
        <w:t xml:space="preserve"> </w:t>
      </w:r>
      <w:r w:rsidRPr="00E6597C">
        <w:rPr>
          <w:rFonts w:ascii="GHEA Grapalat" w:hAnsi="GHEA Grapalat" w:cs="Sylfaen"/>
          <w:sz w:val="20"/>
          <w:lang w:val="hy-AM"/>
        </w:rPr>
        <w:t>հաշվարկի</w:t>
      </w:r>
      <w:r w:rsidRPr="00E6597C">
        <w:rPr>
          <w:rFonts w:ascii="GHEA Grapalat" w:hAnsi="GHEA Grapalat" w:cs="Sylfaen"/>
          <w:sz w:val="20"/>
          <w:lang w:val="af-ZA"/>
        </w:rPr>
        <w:t xml:space="preserve"> </w:t>
      </w:r>
      <w:r w:rsidRPr="00E6597C">
        <w:rPr>
          <w:rFonts w:ascii="GHEA Grapalat" w:hAnsi="GHEA Grapalat" w:cs="Sylfaen"/>
          <w:sz w:val="20"/>
          <w:lang w:val="hy-AM"/>
        </w:rPr>
        <w:t>ձևով։</w:t>
      </w:r>
      <w:r w:rsidRPr="00E6597C">
        <w:rPr>
          <w:rFonts w:ascii="GHEA Grapalat" w:hAnsi="GHEA Grapalat" w:cs="Sylfaen"/>
          <w:sz w:val="20"/>
          <w:lang w:val="af-ZA"/>
        </w:rPr>
        <w:t xml:space="preserve"> </w:t>
      </w:r>
      <w:r>
        <w:rPr>
          <w:rFonts w:ascii="GHEA Grapalat" w:hAnsi="GHEA Grapalat" w:cs="Sylfaen"/>
          <w:sz w:val="20"/>
        </w:rPr>
        <w:t>Ա</w:t>
      </w:r>
      <w:r w:rsidRPr="00E6597C">
        <w:rPr>
          <w:rFonts w:ascii="GHEA Grapalat" w:hAnsi="GHEA Grapalat" w:cs="Sylfaen"/>
          <w:sz w:val="20"/>
          <w:lang w:val="hy-AM"/>
        </w:rPr>
        <w:t>րժեքի</w:t>
      </w:r>
      <w:r w:rsidRPr="00E6597C">
        <w:rPr>
          <w:rFonts w:ascii="GHEA Grapalat" w:hAnsi="GHEA Grapalat" w:cs="Sylfaen"/>
          <w:sz w:val="20"/>
          <w:lang w:val="af-ZA"/>
        </w:rPr>
        <w:t xml:space="preserve"> </w:t>
      </w:r>
      <w:r w:rsidRPr="00E6597C">
        <w:rPr>
          <w:rFonts w:ascii="GHEA Grapalat" w:hAnsi="GHEA Grapalat" w:cs="Sylfaen"/>
          <w:sz w:val="20"/>
          <w:lang w:val="ru-RU"/>
        </w:rPr>
        <w:t>բաղադրիչների</w:t>
      </w:r>
      <w:r w:rsidRPr="00E6597C">
        <w:rPr>
          <w:rFonts w:ascii="GHEA Grapalat" w:hAnsi="GHEA Grapalat" w:cs="Sylfaen"/>
          <w:sz w:val="20"/>
          <w:lang w:val="af-ZA"/>
        </w:rPr>
        <w:t xml:space="preserve"> </w:t>
      </w:r>
      <w:r w:rsidRPr="00E6597C">
        <w:rPr>
          <w:rFonts w:ascii="GHEA Grapalat" w:hAnsi="GHEA Grapalat" w:cs="Sylfaen"/>
          <w:sz w:val="20"/>
          <w:lang w:val="ru-RU"/>
        </w:rPr>
        <w:t>հաշվարկ</w:t>
      </w:r>
      <w:r w:rsidRPr="00E6597C">
        <w:rPr>
          <w:rFonts w:ascii="GHEA Grapalat" w:hAnsi="GHEA Grapalat" w:cs="Sylfaen"/>
          <w:sz w:val="20"/>
          <w:lang w:val="af-ZA"/>
        </w:rPr>
        <w:t xml:space="preserve">` </w:t>
      </w:r>
      <w:r w:rsidRPr="00E6597C">
        <w:rPr>
          <w:rFonts w:ascii="GHEA Grapalat" w:hAnsi="GHEA Grapalat" w:cs="Sylfaen"/>
          <w:sz w:val="20"/>
          <w:lang w:val="ru-RU"/>
        </w:rPr>
        <w:t>բացվածք</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մանրամասներ</w:t>
      </w:r>
      <w:r w:rsidRPr="00E6597C">
        <w:rPr>
          <w:rFonts w:ascii="GHEA Grapalat" w:hAnsi="GHEA Grapalat" w:cs="Sylfaen"/>
          <w:sz w:val="20"/>
          <w:lang w:val="af-ZA"/>
        </w:rPr>
        <w:t xml:space="preserve"> </w:t>
      </w:r>
      <w:r w:rsidRPr="00E6597C">
        <w:rPr>
          <w:rFonts w:ascii="GHEA Grapalat" w:hAnsi="GHEA Grapalat" w:cs="Sylfaen"/>
          <w:sz w:val="20"/>
          <w:lang w:val="ru-RU"/>
        </w:rPr>
        <w:t>չեն</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պահանջվում</w:t>
      </w:r>
      <w:r w:rsidRPr="00E6597C">
        <w:rPr>
          <w:rFonts w:ascii="GHEA Grapalat" w:hAnsi="GHEA Grapalat" w:cs="Sylfaen"/>
          <w:sz w:val="20"/>
          <w:lang w:val="af-ZA"/>
        </w:rPr>
        <w:t xml:space="preserve"> </w:t>
      </w:r>
      <w:r w:rsidRPr="00E6597C">
        <w:rPr>
          <w:rFonts w:ascii="GHEA Grapalat" w:hAnsi="GHEA Grapalat" w:cs="Sylfaen"/>
          <w:sz w:val="20"/>
          <w:lang w:val="ru-RU"/>
        </w:rPr>
        <w:t>և</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ներկայացվում</w:t>
      </w:r>
      <w:r w:rsidRPr="00E6597C">
        <w:rPr>
          <w:rFonts w:ascii="GHEA Grapalat" w:hAnsi="GHEA Grapalat" w:cs="Sylfaen"/>
          <w:sz w:val="20"/>
          <w:lang w:val="af-ZA"/>
        </w:rPr>
        <w:t>.</w:t>
      </w:r>
    </w:p>
    <w:p w:rsidR="00C66BF2" w:rsidRPr="004605D7" w:rsidRDefault="00C66BF2" w:rsidP="00C66BF2">
      <w:pPr>
        <w:pStyle w:val="norm"/>
        <w:spacing w:line="240" w:lineRule="auto"/>
        <w:ind w:firstLine="567"/>
        <w:rPr>
          <w:rFonts w:ascii="GHEA Grapalat" w:hAnsi="GHEA Grapalat" w:cs="Sylfaen"/>
          <w:sz w:val="20"/>
          <w:szCs w:val="24"/>
          <w:lang w:val="af-ZA" w:eastAsia="en-US"/>
        </w:rPr>
      </w:pPr>
      <w:r w:rsidRPr="004605D7">
        <w:rPr>
          <w:rFonts w:ascii="GHEA Grapalat" w:hAnsi="GHEA Grapalat"/>
          <w:sz w:val="20"/>
          <w:lang w:val="af-ZA"/>
        </w:rPr>
        <w:t xml:space="preserve">2.6 </w:t>
      </w:r>
      <w:r w:rsidRPr="00E6597C">
        <w:rPr>
          <w:rFonts w:ascii="GHEA Grapalat" w:hAnsi="GHEA Grapalat" w:cs="Sylfaen"/>
          <w:sz w:val="20"/>
          <w:szCs w:val="24"/>
          <w:lang w:eastAsia="en-US"/>
        </w:rPr>
        <w:t>շինարարական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դեպքում՝</w:t>
      </w:r>
    </w:p>
    <w:p w:rsidR="00C66BF2" w:rsidRPr="00C87B9A" w:rsidRDefault="00C66BF2" w:rsidP="00C66BF2">
      <w:pPr>
        <w:pStyle w:val="norm"/>
        <w:spacing w:line="240" w:lineRule="auto"/>
        <w:rPr>
          <w:rFonts w:ascii="GHEA Grapalat" w:hAnsi="GHEA Grapalat" w:cs="Sylfaen"/>
          <w:sz w:val="20"/>
          <w:szCs w:val="24"/>
          <w:lang w:val="af-ZA" w:eastAsia="en-US"/>
        </w:rPr>
      </w:pP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իր</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կողմից</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հաստատված՝</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լրացված</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ծավալաթերթ</w:t>
      </w:r>
      <w:r w:rsidRPr="00C87B9A">
        <w:rPr>
          <w:rFonts w:ascii="GHEA Grapalat" w:hAnsi="GHEA Grapalat" w:cs="Sylfaen"/>
          <w:sz w:val="20"/>
          <w:szCs w:val="24"/>
          <w:lang w:val="af-ZA" w:eastAsia="en-US"/>
        </w:rPr>
        <w:t>-</w:t>
      </w:r>
      <w:r w:rsidRPr="00C87B9A">
        <w:rPr>
          <w:rFonts w:ascii="GHEA Grapalat" w:hAnsi="GHEA Grapalat" w:cs="Sylfaen"/>
          <w:sz w:val="20"/>
          <w:szCs w:val="24"/>
          <w:lang w:eastAsia="en-US"/>
        </w:rPr>
        <w:t>նախահաշիվ</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հաշվի</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առնելով</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սույն</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հրավերին</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կցված</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ծավալաթերթով</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ըստ</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աշխատանքների</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նախահաշվային</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բաժինների</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համար</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սահմանված</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առավելագույն</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կշիռները</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Ընդ</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որում</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կշիռները</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կիրառվում</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են</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մասնակցի</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կողմից</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ներկայացված</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գնային</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առաջարկի</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նկատմամբ</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նկատի</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ունենալով</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որ</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շեղումը</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չի</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կարող</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ավել</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կամ</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պակաս</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լինել</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սույն</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հրավերին</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կցված</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ծավալաթերթով</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տվյալ</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բաժնի</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համար</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սահմանված</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կշռի</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չափի</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տաս</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տոկոսից</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Աշխատանքների</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բաժինները</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չեն</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կարող</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արհեստականորեն</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միավորվել</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կամ</w:t>
      </w:r>
      <w:r w:rsidRPr="00C87B9A">
        <w:rPr>
          <w:rFonts w:ascii="GHEA Grapalat" w:hAnsi="GHEA Grapalat" w:cs="Sylfaen"/>
          <w:sz w:val="20"/>
          <w:szCs w:val="24"/>
          <w:lang w:val="af-ZA" w:eastAsia="en-US"/>
        </w:rPr>
        <w:t xml:space="preserve"> </w:t>
      </w:r>
      <w:r w:rsidRPr="00C87B9A">
        <w:rPr>
          <w:rFonts w:ascii="GHEA Grapalat" w:hAnsi="GHEA Grapalat" w:cs="Sylfaen"/>
          <w:sz w:val="20"/>
          <w:szCs w:val="24"/>
          <w:lang w:eastAsia="en-US"/>
        </w:rPr>
        <w:t>առանձնացվել</w:t>
      </w:r>
      <w:r w:rsidR="00000873" w:rsidRPr="00C87B9A">
        <w:rPr>
          <w:rFonts w:ascii="GHEA Grapalat" w:hAnsi="GHEA Grapalat" w:cs="Sylfaen"/>
          <w:sz w:val="20"/>
          <w:szCs w:val="24"/>
          <w:lang w:val="af-ZA" w:eastAsia="en-US"/>
        </w:rPr>
        <w:t>:</w:t>
      </w:r>
    </w:p>
    <w:p w:rsidR="00C66BF2" w:rsidRPr="004605D7" w:rsidRDefault="00C66BF2" w:rsidP="00C66BF2">
      <w:pPr>
        <w:ind w:firstLine="567"/>
        <w:jc w:val="both"/>
        <w:rPr>
          <w:rFonts w:ascii="GHEA Grapalat" w:hAnsi="GHEA Grapalat"/>
          <w:sz w:val="20"/>
          <w:lang w:val="af-ZA"/>
        </w:rPr>
      </w:pPr>
    </w:p>
    <w:p w:rsidR="00C66BF2" w:rsidRPr="00E6597C" w:rsidRDefault="00C66BF2" w:rsidP="00C66BF2">
      <w:pPr>
        <w:jc w:val="center"/>
        <w:rPr>
          <w:rFonts w:ascii="GHEA Grapalat" w:hAnsi="GHEA Grapalat" w:cs="Sylfaen"/>
          <w:b/>
          <w:sz w:val="20"/>
          <w:lang w:val="es-ES"/>
        </w:rPr>
      </w:pPr>
      <w:r w:rsidRPr="00E6597C">
        <w:rPr>
          <w:rFonts w:ascii="GHEA Grapalat" w:hAnsi="GHEA Grapalat"/>
          <w:b/>
          <w:sz w:val="20"/>
          <w:lang w:val="es-ES"/>
        </w:rPr>
        <w:t xml:space="preserve">3. </w:t>
      </w:r>
      <w:r w:rsidRPr="00E6597C">
        <w:rPr>
          <w:rFonts w:ascii="GHEA Grapalat" w:hAnsi="GHEA Grapalat" w:cs="Sylfaen"/>
          <w:b/>
          <w:sz w:val="20"/>
          <w:lang w:val="es-ES"/>
        </w:rPr>
        <w:t>ՀԱՅՏԸ</w:t>
      </w:r>
      <w:r w:rsidRPr="00E6597C">
        <w:rPr>
          <w:rFonts w:ascii="GHEA Grapalat" w:hAnsi="GHEA Grapalat" w:cs="Arial"/>
          <w:b/>
          <w:sz w:val="20"/>
          <w:lang w:val="es-ES"/>
        </w:rPr>
        <w:t xml:space="preserve">  </w:t>
      </w:r>
      <w:r w:rsidRPr="00E6597C">
        <w:rPr>
          <w:rFonts w:ascii="GHEA Grapalat" w:hAnsi="GHEA Grapalat" w:cs="Sylfaen"/>
          <w:b/>
          <w:sz w:val="20"/>
          <w:lang w:val="es-ES"/>
        </w:rPr>
        <w:t>ՊԱՏՐԱՍՏԵԼՈՒ</w:t>
      </w:r>
      <w:r w:rsidRPr="00E6597C">
        <w:rPr>
          <w:rFonts w:ascii="GHEA Grapalat" w:hAnsi="GHEA Grapalat" w:cs="Arial"/>
          <w:b/>
          <w:sz w:val="20"/>
          <w:lang w:val="es-ES"/>
        </w:rPr>
        <w:t xml:space="preserve">  </w:t>
      </w:r>
      <w:r w:rsidRPr="00E6597C">
        <w:rPr>
          <w:rFonts w:ascii="GHEA Grapalat" w:hAnsi="GHEA Grapalat" w:cs="Sylfaen"/>
          <w:b/>
          <w:sz w:val="20"/>
          <w:lang w:val="es-ES"/>
        </w:rPr>
        <w:t>ԿԱՐԳԸ</w:t>
      </w:r>
    </w:p>
    <w:p w:rsidR="00C66BF2" w:rsidRPr="00E6597C" w:rsidRDefault="00C66BF2" w:rsidP="00C66BF2">
      <w:pPr>
        <w:jc w:val="center"/>
        <w:rPr>
          <w:rFonts w:ascii="GHEA Grapalat" w:hAnsi="GHEA Grapalat" w:cs="Sylfaen"/>
          <w:b/>
          <w:sz w:val="20"/>
          <w:lang w:val="es-ES"/>
        </w:rPr>
      </w:pPr>
    </w:p>
    <w:p w:rsidR="00C66BF2" w:rsidRPr="00E6597C" w:rsidRDefault="00C66BF2" w:rsidP="00C66BF2">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rsidR="00C66BF2" w:rsidRPr="00E6597C" w:rsidRDefault="00C66BF2" w:rsidP="00C66BF2">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E538A6">
        <w:rPr>
          <w:rFonts w:asciiTheme="minorHAnsi" w:hAnsiTheme="minorHAnsi"/>
          <w:sz w:val="20"/>
          <w:szCs w:val="20"/>
          <w:lang w:val="hy-AM"/>
        </w:rPr>
        <w:t xml:space="preserve">մեկ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rsidR="00C66BF2" w:rsidRPr="00E6597C" w:rsidRDefault="00C66BF2" w:rsidP="00C66BF2">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rsidR="00C66BF2" w:rsidRPr="00E6597C" w:rsidRDefault="00C66BF2" w:rsidP="00C66BF2">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rsidR="00C66BF2" w:rsidRPr="00E6597C" w:rsidRDefault="00C66BF2" w:rsidP="00C66BF2">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rsidR="00C66BF2" w:rsidRPr="00E6597C" w:rsidRDefault="00C66BF2" w:rsidP="00C66BF2">
      <w:pPr>
        <w:ind w:firstLine="720"/>
        <w:rPr>
          <w:rFonts w:ascii="GHEA Grapalat" w:hAnsi="GHEA Grapalat"/>
          <w:sz w:val="20"/>
          <w:szCs w:val="20"/>
          <w:lang w:val="af-ZA"/>
        </w:rPr>
      </w:pPr>
      <w:r w:rsidRPr="00E6597C">
        <w:rPr>
          <w:rFonts w:ascii="GHEA Grapalat" w:hAnsi="GHEA Grapalat"/>
          <w:sz w:val="20"/>
          <w:szCs w:val="20"/>
          <w:lang w:val="af-ZA"/>
        </w:rPr>
        <w:t xml:space="preserve">2) </w:t>
      </w:r>
      <w:r>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rsidR="00C66BF2" w:rsidRPr="00E6597C" w:rsidRDefault="00C66BF2" w:rsidP="00C66BF2">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rsidR="00C66BF2" w:rsidRPr="00E6597C" w:rsidRDefault="00C66BF2" w:rsidP="00C66BF2">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rsidR="00C66BF2" w:rsidRPr="00E6597C" w:rsidRDefault="00C66BF2" w:rsidP="00C66BF2">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rsidR="00C66BF2" w:rsidRPr="00E6597C" w:rsidRDefault="00C66BF2" w:rsidP="00C66BF2">
      <w:pPr>
        <w:ind w:firstLine="567"/>
        <w:jc w:val="both"/>
        <w:rPr>
          <w:rFonts w:ascii="GHEA Grapalat" w:hAnsi="GHEA Grapalat" w:cs="Sylfaen"/>
          <w:sz w:val="20"/>
          <w:lang w:val="af-ZA"/>
        </w:rPr>
      </w:pPr>
    </w:p>
    <w:p w:rsidR="00C66BF2" w:rsidRPr="00E6597C" w:rsidRDefault="00C66BF2" w:rsidP="00C66BF2">
      <w:pPr>
        <w:ind w:firstLine="567"/>
        <w:jc w:val="both"/>
        <w:rPr>
          <w:rFonts w:ascii="GHEA Grapalat" w:hAnsi="GHEA Grapalat"/>
          <w:b/>
          <w:sz w:val="20"/>
          <w:lang w:val="af-ZA"/>
        </w:rPr>
      </w:pPr>
    </w:p>
    <w:p w:rsidR="00C66BF2" w:rsidRPr="00E6597C" w:rsidRDefault="00C66BF2" w:rsidP="00724CC1">
      <w:pPr>
        <w:pStyle w:val="norm"/>
        <w:spacing w:line="240" w:lineRule="auto"/>
        <w:ind w:firstLine="0"/>
        <w:rPr>
          <w:rFonts w:ascii="GHEA Grapalat" w:hAnsi="GHEA Grapalat" w:cs="Sylfaen"/>
          <w:b/>
          <w:sz w:val="20"/>
          <w:lang w:val="es-ES"/>
        </w:rPr>
      </w:pPr>
    </w:p>
    <w:p w:rsidR="00C66BF2" w:rsidRPr="00E6597C" w:rsidRDefault="00C66BF2" w:rsidP="00C66BF2">
      <w:pPr>
        <w:pStyle w:val="norm"/>
        <w:spacing w:line="240" w:lineRule="auto"/>
        <w:ind w:firstLine="284"/>
        <w:jc w:val="right"/>
        <w:rPr>
          <w:rFonts w:ascii="GHEA Grapalat" w:hAnsi="GHEA Grapalat" w:cs="Sylfaen"/>
          <w:b/>
          <w:sz w:val="20"/>
          <w:lang w:val="es-ES"/>
        </w:rPr>
      </w:pPr>
    </w:p>
    <w:p w:rsidR="00C66BF2" w:rsidRPr="00E6597C" w:rsidRDefault="00C66BF2" w:rsidP="00C66BF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rsidR="00C66BF2" w:rsidRPr="00E6597C" w:rsidRDefault="00267179" w:rsidP="00C66BF2">
      <w:pPr>
        <w:pStyle w:val="31"/>
        <w:spacing w:line="240" w:lineRule="auto"/>
        <w:jc w:val="right"/>
        <w:rPr>
          <w:rFonts w:ascii="GHEA Grapalat" w:hAnsi="GHEA Grapalat" w:cs="Arial"/>
          <w:b/>
          <w:lang w:val="es-ES"/>
        </w:rPr>
      </w:pPr>
      <w:r>
        <w:rPr>
          <w:rFonts w:ascii="GHEA Grapalat" w:hAnsi="GHEA Grapalat"/>
          <w:sz w:val="24"/>
          <w:szCs w:val="24"/>
          <w:lang w:val="af-ZA"/>
        </w:rPr>
        <w:t xml:space="preserve">«ՇՄԱՀ-ՍԾ-ԲՄԱՇՁԲ-21/11»*      </w:t>
      </w:r>
      <w:r w:rsidR="00C66BF2" w:rsidRPr="00E6597C">
        <w:rPr>
          <w:rFonts w:ascii="GHEA Grapalat" w:hAnsi="GHEA Grapalat" w:cs="Sylfaen"/>
          <w:b/>
          <w:lang w:val="es-ES"/>
        </w:rPr>
        <w:t>ծածկագրով</w:t>
      </w:r>
    </w:p>
    <w:p w:rsidR="00C66BF2" w:rsidRPr="00E6597C" w:rsidRDefault="00C66BF2" w:rsidP="00C66BF2">
      <w:pPr>
        <w:pStyle w:val="31"/>
        <w:spacing w:line="240" w:lineRule="auto"/>
        <w:jc w:val="right"/>
        <w:rPr>
          <w:rFonts w:ascii="GHEA Grapalat" w:hAnsi="GHEA Grapalat" w:cs="Arial"/>
          <w:b/>
          <w:lang w:val="es-ES"/>
        </w:rPr>
      </w:pPr>
      <w:r w:rsidRPr="00E6597C">
        <w:rPr>
          <w:rFonts w:ascii="GHEA Grapalat" w:hAnsi="GHEA Grapalat" w:cs="Sylfaen"/>
          <w:b/>
          <w:lang w:val="es-ES"/>
        </w:rPr>
        <w:t>բաց</w:t>
      </w:r>
      <w:r w:rsidRPr="00E6597C">
        <w:rPr>
          <w:rFonts w:ascii="GHEA Grapalat" w:hAnsi="GHEA Grapalat" w:cs="Arial"/>
          <w:b/>
          <w:lang w:val="es-ES"/>
        </w:rPr>
        <w:t xml:space="preserve"> </w:t>
      </w:r>
      <w:r w:rsidRPr="00E6597C">
        <w:rPr>
          <w:rFonts w:ascii="GHEA Grapalat" w:hAnsi="GHEA Grapalat" w:cs="Sylfaen"/>
          <w:b/>
          <w:lang w:val="es-ES"/>
        </w:rPr>
        <w:t>մրցույթի</w:t>
      </w:r>
      <w:r w:rsidRPr="00E6597C">
        <w:rPr>
          <w:rFonts w:ascii="GHEA Grapalat" w:hAnsi="GHEA Grapalat" w:cs="Arial"/>
          <w:b/>
          <w:lang w:val="es-ES"/>
        </w:rPr>
        <w:t xml:space="preserve"> </w:t>
      </w:r>
      <w:r w:rsidRPr="00E6597C">
        <w:rPr>
          <w:rFonts w:ascii="GHEA Grapalat" w:hAnsi="GHEA Grapalat" w:cs="Sylfaen"/>
          <w:b/>
          <w:lang w:val="es-ES"/>
        </w:rPr>
        <w:t>հրավերի</w:t>
      </w:r>
    </w:p>
    <w:p w:rsidR="00C66BF2" w:rsidRPr="00E6597C" w:rsidRDefault="00C66BF2" w:rsidP="00C66BF2">
      <w:pPr>
        <w:jc w:val="center"/>
        <w:rPr>
          <w:rFonts w:ascii="GHEA Grapalat" w:hAnsi="GHEA Grapalat" w:cs="Sylfaen"/>
          <w:b/>
          <w:lang w:val="es-ES"/>
        </w:rPr>
      </w:pPr>
    </w:p>
    <w:p w:rsidR="00C66BF2" w:rsidRPr="00E6597C" w:rsidRDefault="00C66BF2" w:rsidP="00C66BF2">
      <w:pPr>
        <w:jc w:val="center"/>
        <w:rPr>
          <w:rFonts w:ascii="GHEA Grapalat" w:hAnsi="GHEA Grapalat" w:cs="Arial"/>
          <w:b/>
          <w:lang w:val="es-ES"/>
        </w:rPr>
      </w:pPr>
      <w:r w:rsidRPr="00E6597C">
        <w:rPr>
          <w:rFonts w:ascii="GHEA Grapalat" w:hAnsi="GHEA Grapalat" w:cs="Sylfaen"/>
          <w:b/>
          <w:lang w:val="es-ES"/>
        </w:rPr>
        <w:t>ԴԻՄՈՒՄՀԱՅՏԱՐԱՐՈՒԹՅՈՒՆ*</w:t>
      </w:r>
    </w:p>
    <w:p w:rsidR="00C66BF2" w:rsidRPr="00E6597C" w:rsidRDefault="00C66BF2" w:rsidP="00C66BF2">
      <w:pPr>
        <w:pStyle w:val="6"/>
        <w:jc w:val="center"/>
        <w:rPr>
          <w:rFonts w:ascii="GHEA Grapalat" w:hAnsi="GHEA Grapalat" w:cs="Arial"/>
          <w:color w:val="auto"/>
          <w:sz w:val="24"/>
          <w:szCs w:val="24"/>
          <w:lang w:val="es-ES"/>
        </w:rPr>
      </w:pPr>
      <w:r w:rsidRPr="00E6597C">
        <w:rPr>
          <w:rFonts w:ascii="GHEA Grapalat" w:hAnsi="GHEA Grapalat" w:cs="Sylfaen"/>
          <w:color w:val="auto"/>
          <w:sz w:val="24"/>
          <w:szCs w:val="24"/>
          <w:lang w:val="es-ES"/>
        </w:rPr>
        <w:t>բաց մրցույթին մասնակցելու</w:t>
      </w:r>
      <w:r w:rsidRPr="00E6597C">
        <w:rPr>
          <w:rFonts w:ascii="GHEA Grapalat" w:hAnsi="GHEA Grapalat" w:cs="Arial"/>
          <w:color w:val="auto"/>
          <w:sz w:val="24"/>
          <w:szCs w:val="24"/>
          <w:lang w:val="es-ES"/>
        </w:rPr>
        <w:t xml:space="preserve">  </w:t>
      </w:r>
    </w:p>
    <w:p w:rsidR="00C66BF2" w:rsidRPr="00E6597C" w:rsidRDefault="00C66BF2" w:rsidP="00C66BF2">
      <w:pPr>
        <w:rPr>
          <w:lang w:val="es-ES" w:eastAsia="ru-RU"/>
        </w:rPr>
      </w:pPr>
    </w:p>
    <w:p w:rsidR="00C66BF2" w:rsidRPr="00E6597C" w:rsidRDefault="00C66BF2" w:rsidP="00C66BF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rsidR="00C66BF2" w:rsidRPr="00E6597C" w:rsidRDefault="00C66BF2" w:rsidP="00C66BF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rsidR="00C66BF2" w:rsidRPr="00E6597C" w:rsidRDefault="00C66BF2" w:rsidP="00C66BF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կողմից</w:t>
      </w:r>
      <w:r w:rsidRPr="00E6597C">
        <w:rPr>
          <w:rFonts w:ascii="GHEA Grapalat" w:hAnsi="GHEA Grapalat"/>
          <w:sz w:val="22"/>
          <w:szCs w:val="22"/>
          <w:u w:val="single"/>
          <w:lang w:val="es-ES"/>
        </w:rPr>
        <w:t xml:space="preserve"> </w:t>
      </w:r>
      <w:r w:rsidRPr="00E6597C">
        <w:rPr>
          <w:rFonts w:ascii="GHEA Grapalat" w:hAnsi="GHEA Grapalat"/>
          <w:lang w:val="es-ES"/>
        </w:rPr>
        <w:t>«</w:t>
      </w:r>
      <w:r w:rsidRPr="00E6597C">
        <w:rPr>
          <w:rFonts w:ascii="GHEA Grapalat" w:hAnsi="GHEA Grapalat"/>
          <w:sz w:val="20"/>
          <w:szCs w:val="20"/>
          <w:lang w:val="es-ES"/>
        </w:rPr>
        <w:t>---</w:t>
      </w:r>
      <w:r w:rsidR="004325CF">
        <w:rPr>
          <w:rFonts w:ascii="GHEA Grapalat" w:hAnsi="GHEA Grapalat" w:cs="Sylfaen"/>
          <w:sz w:val="20"/>
          <w:szCs w:val="20"/>
          <w:lang w:val="es-ES"/>
        </w:rPr>
        <w:t>ԲՄԱ</w:t>
      </w:r>
      <w:r w:rsidR="004325CF">
        <w:rPr>
          <w:rFonts w:ascii="GHEA Grapalat" w:hAnsi="GHEA Grapalat" w:cs="Sylfaen"/>
          <w:sz w:val="20"/>
          <w:szCs w:val="20"/>
          <w:lang w:val="hy-AM"/>
        </w:rPr>
        <w:t>Շ</w:t>
      </w:r>
      <w:r w:rsidRPr="00E6597C">
        <w:rPr>
          <w:rFonts w:ascii="GHEA Grapalat" w:hAnsi="GHEA Grapalat" w:cs="Sylfaen"/>
          <w:sz w:val="20"/>
          <w:szCs w:val="20"/>
          <w:lang w:val="es-ES"/>
        </w:rPr>
        <w:t>ՁԲ</w:t>
      </w:r>
      <w:r w:rsidRPr="00E6597C">
        <w:rPr>
          <w:rFonts w:ascii="GHEA Grapalat" w:hAnsi="GHEA Grapalat" w:cs="Arial"/>
          <w:sz w:val="20"/>
          <w:szCs w:val="20"/>
          <w:lang w:val="es-ES"/>
        </w:rPr>
        <w:t>---/---</w:t>
      </w:r>
      <w:r w:rsidRPr="00E6597C">
        <w:rPr>
          <w:rFonts w:ascii="GHEA Grapalat" w:hAnsi="GHEA Grapalat"/>
          <w:lang w:val="es-ES"/>
        </w:rPr>
        <w:t>»</w:t>
      </w:r>
      <w:r w:rsidRPr="00E6597C">
        <w:rPr>
          <w:rFonts w:ascii="GHEA Grapalat" w:hAnsi="GHEA Grapalat"/>
          <w:sz w:val="20"/>
          <w:szCs w:val="20"/>
          <w:lang w:val="es-ES"/>
        </w:rPr>
        <w:t xml:space="preserve"> </w:t>
      </w:r>
      <w:r w:rsidRPr="00E6597C">
        <w:rPr>
          <w:rFonts w:ascii="GHEA Grapalat" w:hAnsi="GHEA Grapalat" w:cs="Sylfaen"/>
          <w:sz w:val="20"/>
          <w:szCs w:val="20"/>
          <w:lang w:val="es-ES"/>
        </w:rPr>
        <w:t>ծածկագրով հայտարարված</w:t>
      </w:r>
    </w:p>
    <w:p w:rsidR="00C66BF2" w:rsidRPr="00E6597C" w:rsidRDefault="00C66BF2" w:rsidP="00C66BF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պատվիրատուի անվանումը</w:t>
      </w:r>
    </w:p>
    <w:p w:rsidR="00C66BF2" w:rsidRPr="00E6597C" w:rsidRDefault="00C66BF2" w:rsidP="00C66BF2">
      <w:pPr>
        <w:jc w:val="both"/>
        <w:rPr>
          <w:rFonts w:ascii="GHEA Grapalat" w:hAnsi="GHEA Grapalat" w:cs="Sylfaen"/>
          <w:sz w:val="20"/>
          <w:szCs w:val="20"/>
          <w:lang w:val="es-ES"/>
        </w:rPr>
      </w:pPr>
      <w:r w:rsidRPr="00E6597C">
        <w:rPr>
          <w:rFonts w:ascii="GHEA Grapalat" w:hAnsi="GHEA Grapalat" w:cs="Sylfaen"/>
          <w:sz w:val="20"/>
          <w:szCs w:val="20"/>
          <w:lang w:val="es-ES"/>
        </w:rPr>
        <w:t>բաց մրցույթի</w:t>
      </w:r>
      <w:r w:rsidRPr="00E6597C">
        <w:rPr>
          <w:rFonts w:ascii="GHEA Grapalat" w:hAnsi="GHEA Grapalat" w:cs="Arial"/>
          <w:sz w:val="16"/>
          <w:szCs w:val="16"/>
          <w:lang w:val="es-ES"/>
        </w:rPr>
        <w:t xml:space="preserve"> </w:t>
      </w:r>
      <w:r w:rsidRPr="00E6597C">
        <w:rPr>
          <w:rFonts w:ascii="GHEA Grapalat" w:hAnsi="GHEA Grapalat"/>
          <w:u w:val="single"/>
          <w:lang w:val="es-ES"/>
        </w:rPr>
        <w:tab/>
        <w:t xml:space="preserve">    </w:t>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r>
      <w:r w:rsidRPr="00E6597C">
        <w:rPr>
          <w:rFonts w:ascii="GHEA Grapalat" w:hAnsi="GHEA Grapalat"/>
          <w:u w:val="single"/>
          <w:lang w:val="es-ES"/>
        </w:rPr>
        <w:tab/>
        <w:t xml:space="preserve">     </w:t>
      </w:r>
      <w:r w:rsidRPr="00E6597C">
        <w:rPr>
          <w:rFonts w:ascii="GHEA Grapalat" w:hAnsi="GHEA Grapalat" w:cs="Sylfaen"/>
          <w:sz w:val="20"/>
          <w:szCs w:val="20"/>
          <w:lang w:val="es-ES"/>
        </w:rPr>
        <w:t xml:space="preserve"> չափաբաժնին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չափաբաժիններին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հրավերի </w:t>
      </w:r>
    </w:p>
    <w:p w:rsidR="00C66BF2" w:rsidRPr="00E6597C" w:rsidRDefault="00C66BF2" w:rsidP="00C66BF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rsidR="00C66BF2" w:rsidRPr="00E6597C" w:rsidRDefault="00C66BF2" w:rsidP="00C66BF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rsidR="00C66BF2" w:rsidRPr="00E6597C" w:rsidRDefault="00C66BF2" w:rsidP="00C66BF2">
      <w:pPr>
        <w:jc w:val="both"/>
        <w:rPr>
          <w:rFonts w:ascii="GHEA Grapalat" w:hAnsi="GHEA Grapalat"/>
          <w:sz w:val="12"/>
          <w:szCs w:val="12"/>
          <w:u w:val="single"/>
          <w:lang w:val="es-ES"/>
        </w:rPr>
      </w:pPr>
    </w:p>
    <w:p w:rsidR="00C66BF2" w:rsidRPr="00E6597C" w:rsidRDefault="00C66BF2" w:rsidP="00C66BF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rsidR="00C66BF2" w:rsidRPr="00E6597C" w:rsidRDefault="00C66BF2" w:rsidP="00C66BF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rsidR="00C66BF2" w:rsidRPr="00E6597C" w:rsidRDefault="00C66BF2" w:rsidP="00C66BF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rsidR="00C66BF2" w:rsidRPr="00E6597C" w:rsidRDefault="00C66BF2" w:rsidP="00C66BF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rsidR="00C66BF2" w:rsidRPr="00E6597C" w:rsidDel="00437CDB" w:rsidRDefault="00C66BF2" w:rsidP="00C66BF2">
      <w:pPr>
        <w:jc w:val="both"/>
        <w:rPr>
          <w:rFonts w:ascii="GHEA Grapalat" w:hAnsi="GHEA Grapalat" w:cs="Sylfaen"/>
          <w:sz w:val="20"/>
          <w:szCs w:val="20"/>
          <w:lang w:val="es-ES"/>
        </w:rPr>
      </w:pPr>
    </w:p>
    <w:p w:rsidR="00C66BF2" w:rsidRPr="00E6597C" w:rsidRDefault="00C66BF2" w:rsidP="00C66BF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rsidR="00C66BF2" w:rsidRDefault="00C66BF2" w:rsidP="00C66BF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Pr>
          <w:rFonts w:ascii="GHEA Grapalat" w:hAnsi="GHEA Grapalat" w:cs="Sylfaen"/>
          <w:sz w:val="20"/>
          <w:szCs w:val="20"/>
          <w:lang w:val="es-ES"/>
        </w:rPr>
        <w:t>՝</w:t>
      </w:r>
    </w:p>
    <w:p w:rsidR="00C66BF2" w:rsidRDefault="00C66BF2" w:rsidP="00C66BF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rsidR="00C66BF2" w:rsidRPr="00E6597C" w:rsidRDefault="00C66BF2" w:rsidP="00C66BF2">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Pr>
          <w:rFonts w:ascii="GHEA Grapalat" w:hAnsi="GHEA Grapalat" w:cs="Arial"/>
          <w:szCs w:val="22"/>
          <w:u w:val="single"/>
          <w:lang w:val="es-ES"/>
        </w:rPr>
        <w:t>.</w:t>
      </w:r>
    </w:p>
    <w:p w:rsidR="00C66BF2" w:rsidRPr="00E6597C" w:rsidRDefault="00C66BF2" w:rsidP="00C66BF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rsidR="00C66BF2" w:rsidRPr="008747C6" w:rsidRDefault="00C66BF2" w:rsidP="00C66BF2">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t>.</w:t>
      </w:r>
    </w:p>
    <w:p w:rsidR="00C66BF2" w:rsidRPr="008747C6" w:rsidRDefault="00C66BF2" w:rsidP="00C66BF2">
      <w:pPr>
        <w:jc w:val="both"/>
        <w:rPr>
          <w:rFonts w:ascii="GHEA Grapalat" w:hAnsi="GHEA Grapalat"/>
          <w:sz w:val="10"/>
          <w:szCs w:val="10"/>
          <w:lang w:val="es-ES"/>
        </w:rPr>
      </w:pPr>
      <w:r>
        <w:rPr>
          <w:rFonts w:ascii="GHEA Grapalat" w:hAnsi="GHEA Grapalat" w:cs="Arial"/>
          <w:vertAlign w:val="superscript"/>
          <w:lang w:val="es-ES"/>
        </w:rPr>
        <w:t xml:space="preserve">          </w:t>
      </w:r>
      <w:r w:rsidRPr="008747C6">
        <w:rPr>
          <w:rFonts w:ascii="GHEA Grapalat" w:hAnsi="GHEA Grapalat" w:cs="Arial"/>
          <w:vertAlign w:val="superscript"/>
          <w:lang w:val="es-ES"/>
        </w:rPr>
        <w:t xml:space="preserve">                                                                                        էլեկտրոնային փոստի հասցեն</w:t>
      </w:r>
    </w:p>
    <w:p w:rsidR="00C66BF2" w:rsidRPr="008747C6" w:rsidRDefault="00C66BF2" w:rsidP="00C66BF2">
      <w:pPr>
        <w:jc w:val="right"/>
        <w:rPr>
          <w:rFonts w:ascii="GHEA Grapalat" w:hAnsi="GHEA Grapalat"/>
          <w:sz w:val="10"/>
          <w:szCs w:val="10"/>
          <w:u w:val="single"/>
          <w:lang w:val="es-ES"/>
        </w:rPr>
      </w:pPr>
    </w:p>
    <w:p w:rsidR="00C66BF2" w:rsidRPr="008747C6" w:rsidRDefault="00C66BF2" w:rsidP="00C66BF2">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Pr>
          <w:rFonts w:ascii="GHEA Grapalat" w:hAnsi="GHEA Grapalat"/>
          <w:sz w:val="20"/>
          <w:szCs w:val="20"/>
        </w:rPr>
        <w:t>.</w:t>
      </w:r>
      <w:r w:rsidRPr="008747C6">
        <w:rPr>
          <w:rFonts w:ascii="GHEA Grapalat" w:hAnsi="GHEA Grapalat"/>
          <w:sz w:val="20"/>
          <w:szCs w:val="20"/>
          <w:lang w:val="es-ES"/>
        </w:rPr>
        <w:t xml:space="preserve">                                     </w:t>
      </w:r>
    </w:p>
    <w:p w:rsidR="00C66BF2" w:rsidRPr="008747C6" w:rsidRDefault="00C66BF2" w:rsidP="00C66BF2">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rsidR="00C66BF2" w:rsidRPr="008747C6" w:rsidRDefault="00C66BF2" w:rsidP="00C66BF2">
      <w:pPr>
        <w:jc w:val="right"/>
        <w:rPr>
          <w:rFonts w:ascii="GHEA Grapalat" w:hAnsi="GHEA Grapalat"/>
          <w:sz w:val="10"/>
          <w:szCs w:val="10"/>
          <w:lang w:val="hy-AM"/>
        </w:rPr>
      </w:pPr>
    </w:p>
    <w:p w:rsidR="00C66BF2" w:rsidRPr="008747C6" w:rsidRDefault="00C66BF2" w:rsidP="00C66BF2">
      <w:pPr>
        <w:ind w:firstLine="708"/>
        <w:jc w:val="both"/>
        <w:rPr>
          <w:rFonts w:ascii="GHEA Grapalat" w:hAnsi="GHEA Grapalat" w:cs="Arial"/>
          <w:sz w:val="20"/>
          <w:szCs w:val="20"/>
          <w:lang w:val="hy-AM"/>
        </w:rPr>
      </w:pPr>
    </w:p>
    <w:p w:rsidR="00C66BF2" w:rsidRPr="008747C6" w:rsidRDefault="00C66BF2" w:rsidP="00C66BF2">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rsidR="00C66BF2" w:rsidRPr="008747C6" w:rsidRDefault="00C66BF2" w:rsidP="00C66BF2">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rsidR="00C66BF2" w:rsidRPr="00E6597C" w:rsidRDefault="00C66BF2" w:rsidP="00C66BF2">
      <w:pPr>
        <w:ind w:firstLine="709"/>
        <w:jc w:val="both"/>
        <w:rPr>
          <w:rFonts w:ascii="GHEA Grapalat" w:hAnsi="GHEA Grapalat"/>
          <w:sz w:val="20"/>
          <w:lang w:val="es-ES"/>
        </w:rPr>
      </w:pPr>
      <w:r w:rsidRPr="00E6597C">
        <w:rPr>
          <w:rFonts w:ascii="GHEA Grapalat" w:hAnsi="GHEA Grapalat" w:cs="Arial"/>
          <w:sz w:val="20"/>
          <w:szCs w:val="20"/>
          <w:lang w:val="es-ES"/>
        </w:rPr>
        <w:t>Սույնով</w:t>
      </w:r>
      <w:r w:rsidRPr="00E6597C">
        <w:rPr>
          <w:rFonts w:ascii="GHEA Grapalat" w:hAnsi="GHEA Grapalat"/>
          <w:sz w:val="20"/>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es-ES"/>
        </w:rPr>
        <w:t xml:space="preserve">                         </w:t>
      </w:r>
      <w:r w:rsidRPr="00E6597C">
        <w:rPr>
          <w:rFonts w:ascii="GHEA Grapalat" w:hAnsi="GHEA Grapalat"/>
          <w:sz w:val="20"/>
          <w:u w:val="single"/>
          <w:lang w:val="hy-AM"/>
        </w:rPr>
        <w:t xml:space="preserve">          </w:t>
      </w:r>
      <w:r w:rsidRPr="00E6597C">
        <w:rPr>
          <w:rFonts w:ascii="GHEA Grapalat" w:hAnsi="GHEA Grapalat"/>
          <w:lang w:val="hy-AM"/>
        </w:rPr>
        <w:t>-</w:t>
      </w:r>
      <w:r w:rsidRPr="00E6597C">
        <w:rPr>
          <w:rFonts w:ascii="GHEA Grapalat" w:hAnsi="GHEA Grapalat" w:cs="Arial"/>
          <w:sz w:val="20"/>
          <w:szCs w:val="20"/>
          <w:lang w:val="es-ES"/>
        </w:rPr>
        <w:t>ն հայտարարում և հավաստում է, որ՝</w:t>
      </w:r>
      <w:r w:rsidRPr="00E6597C">
        <w:rPr>
          <w:rFonts w:ascii="GHEA Grapalat" w:hAnsi="GHEA Grapalat" w:cs="Arial"/>
          <w:lang w:val="hy-AM"/>
        </w:rPr>
        <w:t xml:space="preserve"> </w:t>
      </w:r>
    </w:p>
    <w:p w:rsidR="00C66BF2" w:rsidRPr="00E6597C" w:rsidRDefault="00C66BF2" w:rsidP="00C66BF2">
      <w:pPr>
        <w:jc w:val="both"/>
        <w:rPr>
          <w:rFonts w:ascii="GHEA Grapalat" w:hAnsi="GHEA Grapalat"/>
          <w:i/>
          <w:sz w:val="16"/>
          <w:vertAlign w:val="superscript"/>
          <w:lang w:val="es-ES"/>
        </w:rPr>
      </w:pP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es-ES"/>
        </w:rPr>
        <w:t xml:space="preserve">                                    </w:t>
      </w:r>
      <w:r w:rsidRPr="00E6597C">
        <w:rPr>
          <w:rFonts w:ascii="GHEA Grapalat" w:hAnsi="GHEA Grapalat" w:cs="Sylfaen"/>
          <w:vertAlign w:val="superscript"/>
          <w:lang w:val="hy-AM"/>
        </w:rPr>
        <w:t>մասնակցի անվանում</w:t>
      </w:r>
    </w:p>
    <w:p w:rsidR="00C66BF2" w:rsidRDefault="00C66BF2" w:rsidP="00C66BF2">
      <w:pPr>
        <w:ind w:firstLine="708"/>
        <w:jc w:val="both"/>
        <w:rPr>
          <w:rFonts w:ascii="GHEA Grapalat" w:hAnsi="GHEA Grapalat" w:cs="Sylfaen"/>
          <w:sz w:val="20"/>
          <w:lang w:val="hy-AM"/>
        </w:rPr>
      </w:pPr>
      <w:r w:rsidRPr="00E6597C">
        <w:rPr>
          <w:rFonts w:ascii="GHEA Grapalat" w:hAnsi="GHEA Grapalat" w:cs="Arial"/>
          <w:sz w:val="20"/>
          <w:szCs w:val="20"/>
          <w:lang w:val="es-ES"/>
        </w:rPr>
        <w:t xml:space="preserve">1) բավարարում է </w:t>
      </w:r>
      <w:r w:rsidR="006333D1">
        <w:rPr>
          <w:rFonts w:ascii="GHEA Grapalat" w:hAnsi="GHEA Grapalat" w:cs="Arial"/>
          <w:sz w:val="20"/>
          <w:szCs w:val="20"/>
          <w:lang w:val="es-ES"/>
        </w:rPr>
        <w:t>«ՇՄԱՀ-ՍԾ-ԲՄԱՇՁԲ-21/11»*</w:t>
      </w:r>
      <w:r w:rsidRPr="00E6597C">
        <w:rPr>
          <w:rFonts w:ascii="GHEA Grapalat" w:hAnsi="GHEA Grapalat" w:cs="Arial"/>
          <w:sz w:val="20"/>
          <w:szCs w:val="20"/>
          <w:lang w:val="es-ES"/>
        </w:rPr>
        <w:t xml:space="preserve">ծածկագրով  բաց մրցույթի հրավերով սահմանված մասնակցության իրավունքի պահանջներին </w:t>
      </w:r>
      <w:r w:rsidRPr="00E6597C">
        <w:rPr>
          <w:rFonts w:ascii="GHEA Grapalat" w:hAnsi="GHEA Grapalat" w:cs="Arial"/>
          <w:sz w:val="20"/>
          <w:szCs w:val="20"/>
          <w:lang w:val="hy-AM"/>
        </w:rPr>
        <w:t xml:space="preserve"> և </w:t>
      </w:r>
      <w:r w:rsidRPr="00E6597C">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որակավորման ապահովում</w:t>
      </w:r>
      <w:r>
        <w:rPr>
          <w:rStyle w:val="af6"/>
          <w:rFonts w:ascii="GHEA Grapalat" w:hAnsi="GHEA Grapalat" w:cs="Sylfaen"/>
          <w:sz w:val="20"/>
          <w:lang w:val="hy-AM"/>
        </w:rPr>
        <w:footnoteReference w:id="10"/>
      </w:r>
      <w:r w:rsidRPr="004605D7">
        <w:rPr>
          <w:rFonts w:ascii="GHEA Grapalat" w:hAnsi="GHEA Grapalat" w:cs="Sylfaen"/>
          <w:sz w:val="20"/>
          <w:lang w:val="es-ES"/>
        </w:rPr>
        <w:t>.</w:t>
      </w:r>
      <w:r w:rsidRPr="00E6597C">
        <w:rPr>
          <w:rFonts w:ascii="GHEA Grapalat" w:hAnsi="GHEA Grapalat" w:cs="Sylfaen"/>
          <w:sz w:val="20"/>
          <w:lang w:val="hy-AM"/>
        </w:rPr>
        <w:t xml:space="preserve"> </w:t>
      </w:r>
    </w:p>
    <w:p w:rsidR="00C66BF2" w:rsidRPr="00E6597C" w:rsidRDefault="00C66BF2" w:rsidP="00C66BF2">
      <w:pPr>
        <w:ind w:firstLine="708"/>
        <w:jc w:val="both"/>
        <w:rPr>
          <w:rFonts w:ascii="GHEA Grapalat" w:hAnsi="GHEA Grapalat" w:cs="Arial"/>
          <w:sz w:val="22"/>
          <w:szCs w:val="22"/>
          <w:lang w:val="es-ES"/>
        </w:rPr>
      </w:pPr>
      <w:r w:rsidRPr="00E6597C">
        <w:rPr>
          <w:rFonts w:ascii="GHEA Grapalat" w:hAnsi="GHEA Grapalat" w:cs="Arial"/>
          <w:sz w:val="20"/>
          <w:szCs w:val="20"/>
          <w:lang w:val="hy-AM"/>
        </w:rPr>
        <w:t>2</w:t>
      </w:r>
      <w:r w:rsidRPr="00E6597C">
        <w:rPr>
          <w:rFonts w:ascii="GHEA Grapalat" w:hAnsi="GHEA Grapalat" w:cs="Arial"/>
          <w:sz w:val="20"/>
          <w:szCs w:val="20"/>
          <w:lang w:val="es-ES"/>
        </w:rPr>
        <w:t xml:space="preserve">) </w:t>
      </w:r>
      <w:r w:rsidR="00574134">
        <w:rPr>
          <w:rFonts w:ascii="GHEA Grapalat" w:hAnsi="GHEA Grapalat"/>
          <w:lang w:val="es-ES"/>
        </w:rPr>
        <w:t xml:space="preserve">«ՇՄԱՀ-ՍԾ-ԲՄԱՇՁԲ-21/11»*  </w:t>
      </w:r>
      <w:r w:rsidRPr="00E6597C">
        <w:rPr>
          <w:rFonts w:ascii="GHEA Grapalat" w:hAnsi="GHEA Grapalat" w:cs="Arial"/>
          <w:sz w:val="20"/>
          <w:szCs w:val="20"/>
          <w:lang w:val="es-ES"/>
        </w:rPr>
        <w:t>ծածկագրով բաց մրցույթին մասնակցելու շրջանակում`</w:t>
      </w:r>
      <w:r w:rsidRPr="00E6597C">
        <w:rPr>
          <w:rFonts w:ascii="GHEA Grapalat" w:hAnsi="GHEA Grapalat" w:cs="Sylfaen"/>
          <w:sz w:val="22"/>
          <w:szCs w:val="22"/>
          <w:lang w:val="es-ES"/>
        </w:rPr>
        <w:t xml:space="preserve">  </w:t>
      </w:r>
    </w:p>
    <w:p w:rsidR="00C66BF2" w:rsidRPr="00E6597C" w:rsidRDefault="00C66BF2" w:rsidP="00C66BF2">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C66BF2" w:rsidRPr="00E6597C" w:rsidRDefault="00C66BF2" w:rsidP="00C66BF2">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rsidR="00C66BF2" w:rsidRPr="00E6597C" w:rsidRDefault="00C66BF2" w:rsidP="00C66BF2">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rsidR="00C66BF2" w:rsidRPr="00E6597C" w:rsidRDefault="00C66BF2" w:rsidP="00C66BF2">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rsidR="00C66BF2" w:rsidRPr="00E6597C" w:rsidRDefault="00C66BF2" w:rsidP="00C66BF2">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rsidR="00C66BF2" w:rsidRPr="00E6597C" w:rsidRDefault="00C66BF2" w:rsidP="00C66BF2">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rsidR="00C66BF2" w:rsidRPr="00E6597C" w:rsidRDefault="00C66BF2" w:rsidP="00C66BF2">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rsidR="00C66BF2" w:rsidRPr="00E6597C" w:rsidRDefault="00C66BF2" w:rsidP="00C66BF2">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C66BF2" w:rsidRPr="00E6597C" w:rsidRDefault="00C66BF2" w:rsidP="00C66BF2">
      <w:pPr>
        <w:numPr>
          <w:ilvl w:val="0"/>
          <w:numId w:val="18"/>
        </w:numPr>
        <w:ind w:left="0" w:firstLine="720"/>
        <w:jc w:val="both"/>
        <w:rPr>
          <w:rFonts w:ascii="GHEA Grapalat" w:hAnsi="GHEA Grapalat" w:cs="Sylfaen"/>
          <w:sz w:val="20"/>
          <w:lang w:val="es-ES"/>
        </w:rPr>
      </w:pPr>
      <w:r w:rsidRPr="00E6597C">
        <w:rPr>
          <w:rFonts w:ascii="GHEA Grapalat" w:hAnsi="GHEA Grapalat" w:cs="Arial"/>
          <w:sz w:val="20"/>
          <w:szCs w:val="20"/>
          <w:lang w:val="es-ES"/>
        </w:rPr>
        <w:t>ստորև ներկայացնում է հայտը ներկայացնելու օրվա դրությամբ ա</w:t>
      </w:r>
      <w:r w:rsidRPr="00E6597C">
        <w:rPr>
          <w:rFonts w:ascii="GHEA Grapalat" w:hAnsi="GHEA Grapalat" w:cs="Sylfaen"/>
          <w:sz w:val="20"/>
        </w:rPr>
        <w:t>յն</w:t>
      </w:r>
      <w:r w:rsidRPr="00E6597C">
        <w:rPr>
          <w:rFonts w:ascii="GHEA Grapalat" w:hAnsi="GHEA Grapalat" w:cs="Sylfaen"/>
          <w:sz w:val="20"/>
          <w:lang w:val="es-ES"/>
        </w:rPr>
        <w:t xml:space="preserve"> </w:t>
      </w:r>
      <w:r w:rsidRPr="00E6597C">
        <w:rPr>
          <w:rFonts w:ascii="GHEA Grapalat" w:hAnsi="GHEA Grapalat" w:cs="Sylfaen"/>
          <w:sz w:val="20"/>
        </w:rPr>
        <w:t>ֆիզիկական</w:t>
      </w:r>
      <w:r w:rsidRPr="00E6597C">
        <w:rPr>
          <w:rFonts w:ascii="GHEA Grapalat" w:hAnsi="GHEA Grapalat" w:cs="Sylfaen"/>
          <w:sz w:val="20"/>
          <w:lang w:val="es-ES"/>
        </w:rPr>
        <w:t xml:space="preserve"> </w:t>
      </w:r>
      <w:r w:rsidRPr="00E6597C">
        <w:rPr>
          <w:rFonts w:ascii="GHEA Grapalat" w:hAnsi="GHEA Grapalat" w:cs="Sylfaen"/>
          <w:sz w:val="20"/>
        </w:rPr>
        <w:t>անձի</w:t>
      </w:r>
      <w:r w:rsidRPr="00E6597C">
        <w:rPr>
          <w:rFonts w:ascii="GHEA Grapalat" w:hAnsi="GHEA Grapalat" w:cs="Sylfaen"/>
          <w:sz w:val="20"/>
          <w:lang w:val="es-ES"/>
        </w:rPr>
        <w:t xml:space="preserve"> (</w:t>
      </w:r>
      <w:r w:rsidRPr="00E6597C">
        <w:rPr>
          <w:rFonts w:ascii="GHEA Grapalat" w:hAnsi="GHEA Grapalat" w:cs="Sylfaen"/>
          <w:sz w:val="20"/>
        </w:rPr>
        <w:t>անձանց</w:t>
      </w:r>
      <w:r w:rsidRPr="00E6597C">
        <w:rPr>
          <w:rFonts w:ascii="GHEA Grapalat" w:hAnsi="GHEA Grapalat" w:cs="Sylfaen"/>
          <w:sz w:val="20"/>
          <w:lang w:val="es-ES"/>
        </w:rPr>
        <w:t xml:space="preserve">) </w:t>
      </w:r>
      <w:r w:rsidRPr="00E6597C">
        <w:rPr>
          <w:rFonts w:ascii="GHEA Grapalat" w:hAnsi="GHEA Grapalat" w:cs="Sylfaen"/>
          <w:sz w:val="20"/>
        </w:rPr>
        <w:t>տվյալները</w:t>
      </w:r>
      <w:r w:rsidRPr="00E6597C">
        <w:rPr>
          <w:rFonts w:ascii="GHEA Grapalat" w:hAnsi="GHEA Grapalat" w:cs="Sylfaen"/>
          <w:sz w:val="20"/>
          <w:lang w:val="es-ES"/>
        </w:rPr>
        <w:t xml:space="preserve">, </w:t>
      </w:r>
      <w:r w:rsidRPr="00E6597C">
        <w:rPr>
          <w:rFonts w:ascii="GHEA Grapalat" w:hAnsi="GHEA Grapalat" w:cs="Sylfaen"/>
          <w:sz w:val="20"/>
        </w:rPr>
        <w:t>ով</w:t>
      </w:r>
      <w:r w:rsidRPr="00E6597C">
        <w:rPr>
          <w:rFonts w:ascii="GHEA Grapalat" w:hAnsi="GHEA Grapalat" w:cs="Sylfaen"/>
          <w:sz w:val="20"/>
          <w:lang w:val="es-ES"/>
        </w:rPr>
        <w:t xml:space="preserve"> </w:t>
      </w:r>
      <w:r w:rsidRPr="00E6597C">
        <w:rPr>
          <w:rFonts w:ascii="GHEA Grapalat" w:hAnsi="GHEA Grapalat" w:cs="Sylfaen"/>
          <w:sz w:val="20"/>
        </w:rPr>
        <w:t>ուղղակի</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անուղղակի</w:t>
      </w:r>
      <w:r w:rsidRPr="00E6597C">
        <w:rPr>
          <w:rFonts w:ascii="GHEA Grapalat" w:hAnsi="GHEA Grapalat" w:cs="Sylfaen"/>
          <w:sz w:val="20"/>
          <w:lang w:val="es-ES"/>
        </w:rPr>
        <w:t xml:space="preserve"> </w:t>
      </w:r>
      <w:r w:rsidRPr="00E6597C">
        <w:rPr>
          <w:rFonts w:ascii="GHEA Grapalat" w:hAnsi="GHEA Grapalat" w:cs="Sylfaen"/>
          <w:sz w:val="20"/>
        </w:rPr>
        <w:t>ունի</w:t>
      </w:r>
      <w:r w:rsidRPr="00E6597C">
        <w:rPr>
          <w:rFonts w:ascii="GHEA Grapalat" w:hAnsi="GHEA Grapalat" w:cs="Sylfaen"/>
          <w:sz w:val="20"/>
          <w:lang w:val="es-ES"/>
        </w:rPr>
        <w:t xml:space="preserve"> </w:t>
      </w:r>
      <w:r w:rsidRPr="00E6597C">
        <w:rPr>
          <w:rFonts w:ascii="GHEA Grapalat" w:hAnsi="GHEA Grapalat" w:cs="Sylfaen"/>
          <w:sz w:val="20"/>
        </w:rPr>
        <w:t>մասնակցի</w:t>
      </w:r>
      <w:r w:rsidRPr="00E6597C">
        <w:rPr>
          <w:rFonts w:ascii="GHEA Grapalat" w:hAnsi="GHEA Grapalat" w:cs="Sylfaen"/>
          <w:sz w:val="20"/>
          <w:lang w:val="es-ES"/>
        </w:rPr>
        <w:t xml:space="preserve"> </w:t>
      </w:r>
      <w:r w:rsidRPr="00E6597C">
        <w:rPr>
          <w:rFonts w:ascii="GHEA Grapalat" w:hAnsi="GHEA Grapalat" w:cs="Sylfaen"/>
          <w:sz w:val="20"/>
        </w:rPr>
        <w:t>կանոնադրական</w:t>
      </w:r>
      <w:r w:rsidRPr="00E6597C">
        <w:rPr>
          <w:rFonts w:ascii="GHEA Grapalat" w:hAnsi="GHEA Grapalat" w:cs="Sylfaen"/>
          <w:sz w:val="20"/>
          <w:lang w:val="es-ES"/>
        </w:rPr>
        <w:t xml:space="preserve"> </w:t>
      </w:r>
      <w:r w:rsidRPr="00E6597C">
        <w:rPr>
          <w:rFonts w:ascii="GHEA Grapalat" w:hAnsi="GHEA Grapalat" w:cs="Sylfaen"/>
          <w:sz w:val="20"/>
        </w:rPr>
        <w:t>կապիտալում</w:t>
      </w:r>
      <w:r w:rsidRPr="00E6597C">
        <w:rPr>
          <w:rFonts w:ascii="GHEA Grapalat" w:hAnsi="GHEA Grapalat" w:cs="Sylfaen"/>
          <w:sz w:val="20"/>
          <w:lang w:val="es-ES"/>
        </w:rPr>
        <w:t xml:space="preserve"> </w:t>
      </w:r>
      <w:r w:rsidRPr="00E6597C">
        <w:rPr>
          <w:rFonts w:ascii="GHEA Grapalat" w:hAnsi="GHEA Grapalat" w:cs="Sylfaen"/>
          <w:sz w:val="20"/>
        </w:rPr>
        <w:t>քվեարկող</w:t>
      </w:r>
      <w:r w:rsidRPr="00E6597C">
        <w:rPr>
          <w:rFonts w:ascii="GHEA Grapalat" w:hAnsi="GHEA Grapalat" w:cs="Sylfaen"/>
          <w:sz w:val="20"/>
          <w:lang w:val="es-ES"/>
        </w:rPr>
        <w:t xml:space="preserve"> </w:t>
      </w:r>
      <w:r w:rsidRPr="00E6597C">
        <w:rPr>
          <w:rFonts w:ascii="GHEA Grapalat" w:hAnsi="GHEA Grapalat" w:cs="Sylfaen"/>
          <w:sz w:val="20"/>
        </w:rPr>
        <w:t>բաժնետոմսերի</w:t>
      </w:r>
      <w:r w:rsidRPr="00E6597C">
        <w:rPr>
          <w:rFonts w:ascii="GHEA Grapalat" w:hAnsi="GHEA Grapalat" w:cs="Sylfaen"/>
          <w:sz w:val="20"/>
          <w:lang w:val="es-ES"/>
        </w:rPr>
        <w:t xml:space="preserve"> (</w:t>
      </w:r>
      <w:r w:rsidRPr="00E6597C">
        <w:rPr>
          <w:rFonts w:ascii="GHEA Grapalat" w:hAnsi="GHEA Grapalat" w:cs="Sylfaen"/>
          <w:sz w:val="20"/>
        </w:rPr>
        <w:t>բաժնեմասերի</w:t>
      </w:r>
      <w:r w:rsidRPr="00E6597C">
        <w:rPr>
          <w:rFonts w:ascii="GHEA Grapalat" w:hAnsi="GHEA Grapalat" w:cs="Sylfaen"/>
          <w:sz w:val="20"/>
          <w:lang w:val="es-ES"/>
        </w:rPr>
        <w:t xml:space="preserve">, </w:t>
      </w:r>
      <w:r w:rsidRPr="00E6597C">
        <w:rPr>
          <w:rFonts w:ascii="GHEA Grapalat" w:hAnsi="GHEA Grapalat" w:cs="Sylfaen"/>
          <w:sz w:val="20"/>
        </w:rPr>
        <w:t>փայերի</w:t>
      </w:r>
      <w:r w:rsidRPr="00E6597C">
        <w:rPr>
          <w:rFonts w:ascii="GHEA Grapalat" w:hAnsi="GHEA Grapalat" w:cs="Sylfaen"/>
          <w:sz w:val="20"/>
          <w:lang w:val="es-ES"/>
        </w:rPr>
        <w:t xml:space="preserve">) </w:t>
      </w:r>
      <w:r w:rsidRPr="00E6597C">
        <w:rPr>
          <w:rFonts w:ascii="GHEA Grapalat" w:hAnsi="GHEA Grapalat" w:cs="Sylfaen"/>
          <w:sz w:val="20"/>
        </w:rPr>
        <w:t>ավել</w:t>
      </w:r>
      <w:r w:rsidRPr="00E6597C">
        <w:rPr>
          <w:rFonts w:ascii="GHEA Grapalat" w:hAnsi="GHEA Grapalat" w:cs="Sylfaen"/>
          <w:sz w:val="20"/>
          <w:lang w:val="es-ES"/>
        </w:rPr>
        <w:t xml:space="preserve"> </w:t>
      </w:r>
      <w:r w:rsidRPr="00E6597C">
        <w:rPr>
          <w:rFonts w:ascii="GHEA Grapalat" w:hAnsi="GHEA Grapalat" w:cs="Sylfaen"/>
          <w:sz w:val="20"/>
        </w:rPr>
        <w:t>քան</w:t>
      </w:r>
      <w:r w:rsidRPr="00E6597C">
        <w:rPr>
          <w:rFonts w:ascii="GHEA Grapalat" w:hAnsi="GHEA Grapalat" w:cs="Sylfaen"/>
          <w:sz w:val="20"/>
          <w:lang w:val="es-ES"/>
        </w:rPr>
        <w:t xml:space="preserve"> </w:t>
      </w:r>
      <w:r w:rsidRPr="00E6597C">
        <w:rPr>
          <w:rFonts w:ascii="GHEA Grapalat" w:hAnsi="GHEA Grapalat" w:cs="Sylfaen"/>
          <w:sz w:val="20"/>
        </w:rPr>
        <w:t>տաս</w:t>
      </w:r>
      <w:r w:rsidRPr="00E6597C">
        <w:rPr>
          <w:rFonts w:ascii="GHEA Grapalat" w:hAnsi="GHEA Grapalat" w:cs="Sylfaen"/>
          <w:sz w:val="20"/>
          <w:lang w:val="es-ES"/>
        </w:rPr>
        <w:t xml:space="preserve"> </w:t>
      </w:r>
      <w:r w:rsidRPr="00E6597C">
        <w:rPr>
          <w:rFonts w:ascii="GHEA Grapalat" w:hAnsi="GHEA Grapalat" w:cs="Sylfaen"/>
          <w:sz w:val="20"/>
        </w:rPr>
        <w:t>տոկոսը</w:t>
      </w:r>
      <w:r w:rsidRPr="00E6597C">
        <w:rPr>
          <w:rFonts w:ascii="GHEA Grapalat" w:hAnsi="GHEA Grapalat" w:cs="Sylfaen"/>
          <w:sz w:val="20"/>
          <w:lang w:val="es-ES"/>
        </w:rPr>
        <w:t xml:space="preserve">, </w:t>
      </w:r>
      <w:r w:rsidRPr="00E6597C">
        <w:rPr>
          <w:rFonts w:ascii="GHEA Grapalat" w:hAnsi="GHEA Grapalat" w:cs="Sylfaen"/>
          <w:sz w:val="20"/>
        </w:rPr>
        <w:t>ներառյալ</w:t>
      </w:r>
      <w:r w:rsidRPr="00E6597C">
        <w:rPr>
          <w:rFonts w:ascii="GHEA Grapalat" w:hAnsi="GHEA Grapalat" w:cs="Sylfaen"/>
          <w:sz w:val="20"/>
          <w:lang w:val="es-ES"/>
        </w:rPr>
        <w:t xml:space="preserve"> </w:t>
      </w:r>
      <w:r w:rsidRPr="00E6597C">
        <w:rPr>
          <w:rFonts w:ascii="GHEA Grapalat" w:hAnsi="GHEA Grapalat" w:cs="Sylfaen"/>
          <w:sz w:val="20"/>
        </w:rPr>
        <w:t>ըստ</w:t>
      </w:r>
      <w:r w:rsidRPr="00E6597C">
        <w:rPr>
          <w:rFonts w:ascii="GHEA Grapalat" w:hAnsi="GHEA Grapalat" w:cs="Sylfaen"/>
          <w:sz w:val="20"/>
          <w:lang w:val="es-ES"/>
        </w:rPr>
        <w:t xml:space="preserve"> </w:t>
      </w:r>
      <w:r w:rsidRPr="00E6597C">
        <w:rPr>
          <w:rFonts w:ascii="GHEA Grapalat" w:hAnsi="GHEA Grapalat" w:cs="Sylfaen"/>
          <w:sz w:val="20"/>
        </w:rPr>
        <w:t>ներկայացնողի</w:t>
      </w:r>
      <w:r w:rsidRPr="00E6597C">
        <w:rPr>
          <w:rFonts w:ascii="GHEA Grapalat" w:hAnsi="GHEA Grapalat" w:cs="Sylfaen"/>
          <w:sz w:val="20"/>
          <w:lang w:val="es-ES"/>
        </w:rPr>
        <w:t xml:space="preserve"> </w:t>
      </w:r>
      <w:r w:rsidRPr="00E6597C">
        <w:rPr>
          <w:rFonts w:ascii="GHEA Grapalat" w:hAnsi="GHEA Grapalat" w:cs="Sylfaen"/>
          <w:sz w:val="20"/>
        </w:rPr>
        <w:t>բաժնետոմսերը</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այն</w:t>
      </w:r>
      <w:r w:rsidRPr="00E6597C">
        <w:rPr>
          <w:rFonts w:ascii="GHEA Grapalat" w:hAnsi="GHEA Grapalat" w:cs="Sylfaen"/>
          <w:sz w:val="20"/>
          <w:lang w:val="es-ES"/>
        </w:rPr>
        <w:t xml:space="preserve"> </w:t>
      </w:r>
      <w:r w:rsidRPr="00E6597C">
        <w:rPr>
          <w:rFonts w:ascii="GHEA Grapalat" w:hAnsi="GHEA Grapalat" w:cs="Sylfaen"/>
          <w:sz w:val="20"/>
        </w:rPr>
        <w:t>անձի</w:t>
      </w:r>
      <w:r w:rsidRPr="00E6597C">
        <w:rPr>
          <w:rFonts w:ascii="GHEA Grapalat" w:hAnsi="GHEA Grapalat" w:cs="Sylfaen"/>
          <w:sz w:val="20"/>
          <w:lang w:val="es-ES"/>
        </w:rPr>
        <w:t xml:space="preserve"> (</w:t>
      </w:r>
      <w:r w:rsidRPr="00E6597C">
        <w:rPr>
          <w:rFonts w:ascii="GHEA Grapalat" w:hAnsi="GHEA Grapalat" w:cs="Sylfaen"/>
          <w:sz w:val="20"/>
        </w:rPr>
        <w:t>անձանց</w:t>
      </w:r>
      <w:r w:rsidRPr="00E6597C">
        <w:rPr>
          <w:rFonts w:ascii="GHEA Grapalat" w:hAnsi="GHEA Grapalat" w:cs="Sylfaen"/>
          <w:sz w:val="20"/>
          <w:lang w:val="es-ES"/>
        </w:rPr>
        <w:t xml:space="preserve">) </w:t>
      </w:r>
      <w:r w:rsidRPr="00E6597C">
        <w:rPr>
          <w:rFonts w:ascii="GHEA Grapalat" w:hAnsi="GHEA Grapalat" w:cs="Sylfaen"/>
          <w:sz w:val="20"/>
        </w:rPr>
        <w:t>տվյալները</w:t>
      </w:r>
      <w:r w:rsidRPr="00E6597C">
        <w:rPr>
          <w:rFonts w:ascii="GHEA Grapalat" w:hAnsi="GHEA Grapalat" w:cs="Sylfaen"/>
          <w:sz w:val="20"/>
          <w:lang w:val="es-ES"/>
        </w:rPr>
        <w:t xml:space="preserve">, </w:t>
      </w:r>
      <w:r w:rsidRPr="00E6597C">
        <w:rPr>
          <w:rFonts w:ascii="GHEA Grapalat" w:hAnsi="GHEA Grapalat" w:cs="Sylfaen"/>
          <w:sz w:val="20"/>
        </w:rPr>
        <w:t>ով</w:t>
      </w:r>
      <w:r w:rsidRPr="00E6597C">
        <w:rPr>
          <w:rFonts w:ascii="GHEA Grapalat" w:hAnsi="GHEA Grapalat" w:cs="Sylfaen"/>
          <w:sz w:val="20"/>
          <w:lang w:val="es-ES"/>
        </w:rPr>
        <w:t xml:space="preserve"> </w:t>
      </w:r>
      <w:r w:rsidRPr="00E6597C">
        <w:rPr>
          <w:rFonts w:ascii="GHEA Grapalat" w:hAnsi="GHEA Grapalat" w:cs="Sylfaen"/>
          <w:sz w:val="20"/>
        </w:rPr>
        <w:t>իրավունք</w:t>
      </w:r>
      <w:r w:rsidRPr="00E6597C">
        <w:rPr>
          <w:rFonts w:ascii="GHEA Grapalat" w:hAnsi="GHEA Grapalat" w:cs="Sylfaen"/>
          <w:sz w:val="20"/>
          <w:lang w:val="es-ES"/>
        </w:rPr>
        <w:t xml:space="preserve"> </w:t>
      </w:r>
      <w:r w:rsidRPr="00E6597C">
        <w:rPr>
          <w:rFonts w:ascii="GHEA Grapalat" w:hAnsi="GHEA Grapalat" w:cs="Sylfaen"/>
          <w:sz w:val="20"/>
        </w:rPr>
        <w:t>ունի</w:t>
      </w:r>
      <w:r w:rsidRPr="00E6597C">
        <w:rPr>
          <w:rFonts w:ascii="GHEA Grapalat" w:hAnsi="GHEA Grapalat" w:cs="Sylfaen"/>
          <w:sz w:val="20"/>
          <w:lang w:val="es-ES"/>
        </w:rPr>
        <w:t xml:space="preserve"> </w:t>
      </w:r>
      <w:r w:rsidRPr="00E6597C">
        <w:rPr>
          <w:rFonts w:ascii="GHEA Grapalat" w:hAnsi="GHEA Grapalat" w:cs="Sylfaen"/>
          <w:sz w:val="20"/>
        </w:rPr>
        <w:t>նշանակելու</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ազատելու</w:t>
      </w:r>
      <w:r w:rsidRPr="00E6597C">
        <w:rPr>
          <w:rFonts w:ascii="GHEA Grapalat" w:hAnsi="GHEA Grapalat" w:cs="Sylfaen"/>
          <w:sz w:val="20"/>
          <w:lang w:val="es-ES"/>
        </w:rPr>
        <w:t xml:space="preserve"> </w:t>
      </w:r>
      <w:r w:rsidRPr="00E6597C">
        <w:rPr>
          <w:rFonts w:ascii="GHEA Grapalat" w:hAnsi="GHEA Grapalat" w:cs="Sylfaen"/>
          <w:sz w:val="20"/>
        </w:rPr>
        <w:t>մասնակցի</w:t>
      </w:r>
      <w:r w:rsidRPr="00E6597C">
        <w:rPr>
          <w:rFonts w:ascii="GHEA Grapalat" w:hAnsi="GHEA Grapalat" w:cs="Sylfaen"/>
          <w:sz w:val="20"/>
          <w:lang w:val="es-ES"/>
        </w:rPr>
        <w:t xml:space="preserve"> </w:t>
      </w:r>
      <w:r w:rsidRPr="00E6597C">
        <w:rPr>
          <w:rFonts w:ascii="GHEA Grapalat" w:hAnsi="GHEA Grapalat" w:cs="Sylfaen"/>
          <w:sz w:val="20"/>
        </w:rPr>
        <w:t>գործադիր</w:t>
      </w:r>
      <w:r w:rsidRPr="00E6597C">
        <w:rPr>
          <w:rFonts w:ascii="GHEA Grapalat" w:hAnsi="GHEA Grapalat" w:cs="Sylfaen"/>
          <w:sz w:val="20"/>
          <w:lang w:val="es-ES"/>
        </w:rPr>
        <w:t xml:space="preserve"> </w:t>
      </w:r>
      <w:r w:rsidRPr="00E6597C">
        <w:rPr>
          <w:rFonts w:ascii="GHEA Grapalat" w:hAnsi="GHEA Grapalat" w:cs="Sylfaen"/>
          <w:sz w:val="20"/>
        </w:rPr>
        <w:t>մարմնի</w:t>
      </w:r>
      <w:r w:rsidRPr="00E6597C">
        <w:rPr>
          <w:rFonts w:ascii="GHEA Grapalat" w:hAnsi="GHEA Grapalat" w:cs="Sylfaen"/>
          <w:sz w:val="20"/>
          <w:lang w:val="es-ES"/>
        </w:rPr>
        <w:t xml:space="preserve"> </w:t>
      </w:r>
      <w:r w:rsidRPr="00E6597C">
        <w:rPr>
          <w:rFonts w:ascii="GHEA Grapalat" w:hAnsi="GHEA Grapalat" w:cs="Sylfaen"/>
          <w:sz w:val="20"/>
        </w:rPr>
        <w:t>անդամներին</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ստանում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մասնակցի</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իրականացվող</w:t>
      </w:r>
      <w:r w:rsidRPr="00E6597C">
        <w:rPr>
          <w:rFonts w:ascii="GHEA Grapalat" w:hAnsi="GHEA Grapalat" w:cs="Sylfaen"/>
          <w:sz w:val="20"/>
          <w:lang w:val="es-ES"/>
        </w:rPr>
        <w:t xml:space="preserve"> </w:t>
      </w:r>
      <w:r w:rsidRPr="00E6597C">
        <w:rPr>
          <w:rFonts w:ascii="GHEA Grapalat" w:hAnsi="GHEA Grapalat" w:cs="Sylfaen"/>
          <w:sz w:val="20"/>
        </w:rPr>
        <w:t>ձեռնարկատիրական</w:t>
      </w:r>
      <w:r w:rsidRPr="00E6597C">
        <w:rPr>
          <w:rFonts w:ascii="GHEA Grapalat" w:hAnsi="GHEA Grapalat" w:cs="Sylfaen"/>
          <w:sz w:val="20"/>
          <w:lang w:val="es-ES"/>
        </w:rPr>
        <w:t xml:space="preserve"> </w:t>
      </w:r>
      <w:r w:rsidRPr="00E6597C">
        <w:rPr>
          <w:rFonts w:ascii="GHEA Grapalat" w:hAnsi="GHEA Grapalat" w:cs="Sylfaen"/>
          <w:sz w:val="20"/>
        </w:rPr>
        <w:t>կամ</w:t>
      </w:r>
      <w:r w:rsidRPr="00E6597C">
        <w:rPr>
          <w:rFonts w:ascii="GHEA Grapalat" w:hAnsi="GHEA Grapalat" w:cs="Sylfaen"/>
          <w:sz w:val="20"/>
          <w:lang w:val="es-ES"/>
        </w:rPr>
        <w:t xml:space="preserve"> </w:t>
      </w:r>
      <w:r w:rsidRPr="00E6597C">
        <w:rPr>
          <w:rFonts w:ascii="GHEA Grapalat" w:hAnsi="GHEA Grapalat" w:cs="Sylfaen"/>
          <w:sz w:val="20"/>
        </w:rPr>
        <w:t>այլ</w:t>
      </w:r>
      <w:r w:rsidRPr="00E6597C">
        <w:rPr>
          <w:rFonts w:ascii="GHEA Grapalat" w:hAnsi="GHEA Grapalat" w:cs="Sylfaen"/>
          <w:sz w:val="20"/>
          <w:lang w:val="es-ES"/>
        </w:rPr>
        <w:t xml:space="preserve"> </w:t>
      </w:r>
      <w:r w:rsidRPr="00E6597C">
        <w:rPr>
          <w:rFonts w:ascii="GHEA Grapalat" w:hAnsi="GHEA Grapalat" w:cs="Sylfaen"/>
          <w:sz w:val="20"/>
        </w:rPr>
        <w:t>գործունեության</w:t>
      </w:r>
      <w:r w:rsidRPr="00E6597C">
        <w:rPr>
          <w:rFonts w:ascii="GHEA Grapalat" w:hAnsi="GHEA Grapalat" w:cs="Sylfaen"/>
          <w:sz w:val="20"/>
          <w:lang w:val="es-ES"/>
        </w:rPr>
        <w:t xml:space="preserve"> </w:t>
      </w:r>
      <w:r w:rsidRPr="00E6597C">
        <w:rPr>
          <w:rFonts w:ascii="GHEA Grapalat" w:hAnsi="GHEA Grapalat" w:cs="Sylfaen"/>
          <w:sz w:val="20"/>
        </w:rPr>
        <w:t>արդյունքում</w:t>
      </w:r>
      <w:r w:rsidRPr="00E6597C">
        <w:rPr>
          <w:rFonts w:ascii="GHEA Grapalat" w:hAnsi="GHEA Grapalat" w:cs="Sylfaen"/>
          <w:sz w:val="20"/>
          <w:lang w:val="es-ES"/>
        </w:rPr>
        <w:t xml:space="preserve"> </w:t>
      </w:r>
      <w:r w:rsidRPr="00E6597C">
        <w:rPr>
          <w:rFonts w:ascii="GHEA Grapalat" w:hAnsi="GHEA Grapalat" w:cs="Sylfaen"/>
          <w:sz w:val="20"/>
        </w:rPr>
        <w:t>ստացված</w:t>
      </w:r>
      <w:r w:rsidRPr="00E6597C">
        <w:rPr>
          <w:rFonts w:ascii="GHEA Grapalat" w:hAnsi="GHEA Grapalat" w:cs="Sylfaen"/>
          <w:sz w:val="20"/>
          <w:lang w:val="es-ES"/>
        </w:rPr>
        <w:t xml:space="preserve"> </w:t>
      </w:r>
      <w:r w:rsidRPr="00E6597C">
        <w:rPr>
          <w:rFonts w:ascii="GHEA Grapalat" w:hAnsi="GHEA Grapalat" w:cs="Sylfaen"/>
          <w:sz w:val="20"/>
        </w:rPr>
        <w:t>շահույթի</w:t>
      </w:r>
      <w:r w:rsidRPr="00E6597C">
        <w:rPr>
          <w:rFonts w:ascii="GHEA Grapalat" w:hAnsi="GHEA Grapalat" w:cs="Sylfaen"/>
          <w:sz w:val="20"/>
          <w:lang w:val="es-ES"/>
        </w:rPr>
        <w:t xml:space="preserve"> </w:t>
      </w:r>
      <w:r w:rsidRPr="00E6597C">
        <w:rPr>
          <w:rFonts w:ascii="GHEA Grapalat" w:hAnsi="GHEA Grapalat" w:cs="Sylfaen"/>
          <w:sz w:val="20"/>
        </w:rPr>
        <w:t>տասնհինգ</w:t>
      </w:r>
      <w:r w:rsidRPr="00E6597C">
        <w:rPr>
          <w:rFonts w:ascii="GHEA Grapalat" w:hAnsi="GHEA Grapalat" w:cs="Sylfaen"/>
          <w:sz w:val="20"/>
          <w:lang w:val="es-ES"/>
        </w:rPr>
        <w:t xml:space="preserve"> </w:t>
      </w:r>
      <w:r w:rsidRPr="00E6597C">
        <w:rPr>
          <w:rFonts w:ascii="GHEA Grapalat" w:hAnsi="GHEA Grapalat" w:cs="Sylfaen"/>
          <w:sz w:val="20"/>
        </w:rPr>
        <w:t>տոկոսից</w:t>
      </w:r>
      <w:r w:rsidRPr="00E6597C">
        <w:rPr>
          <w:rFonts w:ascii="GHEA Grapalat" w:hAnsi="GHEA Grapalat" w:cs="Sylfaen"/>
          <w:sz w:val="20"/>
          <w:lang w:val="es-ES"/>
        </w:rPr>
        <w:t xml:space="preserve"> </w:t>
      </w:r>
      <w:r w:rsidRPr="00E6597C">
        <w:rPr>
          <w:rFonts w:ascii="GHEA Grapalat" w:hAnsi="GHEA Grapalat" w:cs="Sylfaen"/>
          <w:sz w:val="20"/>
        </w:rPr>
        <w:t>ավելին</w:t>
      </w:r>
      <w:r w:rsidRPr="00E6597C">
        <w:rPr>
          <w:rFonts w:ascii="GHEA Grapalat" w:hAnsi="GHEA Grapalat" w:cs="Sylfaen"/>
          <w:sz w:val="20"/>
          <w:lang w:val="es-ES"/>
        </w:rPr>
        <w:t xml:space="preserve"> (</w:t>
      </w:r>
      <w:r w:rsidRPr="00E6597C">
        <w:rPr>
          <w:rFonts w:ascii="GHEA Grapalat" w:hAnsi="GHEA Grapalat" w:cs="Sylfaen"/>
          <w:sz w:val="20"/>
        </w:rPr>
        <w:t>իրական</w:t>
      </w:r>
      <w:r w:rsidRPr="00E6597C">
        <w:rPr>
          <w:rFonts w:ascii="GHEA Grapalat" w:hAnsi="GHEA Grapalat" w:cs="Sylfaen"/>
          <w:sz w:val="20"/>
          <w:lang w:val="es-ES"/>
        </w:rPr>
        <w:t xml:space="preserve"> </w:t>
      </w:r>
      <w:r w:rsidRPr="00E6597C">
        <w:rPr>
          <w:rFonts w:ascii="GHEA Grapalat" w:hAnsi="GHEA Grapalat" w:cs="Sylfaen"/>
          <w:sz w:val="20"/>
        </w:rPr>
        <w:t>շահառուներ</w:t>
      </w:r>
      <w:r w:rsidRPr="00E6597C">
        <w:rPr>
          <w:rFonts w:ascii="GHEA Grapalat" w:hAnsi="GHEA Grapalat" w:cs="Sylfaen"/>
          <w:sz w:val="20"/>
          <w:lang w:val="es-ES"/>
        </w:rPr>
        <w:t>)** և հավաստում, որ իրական շահառուների մասին ներկայացված տեղեկատվությունը իրական է և չի պարունակում ոչ հավա</w:t>
      </w:r>
      <w:r>
        <w:rPr>
          <w:rFonts w:ascii="GHEA Grapalat" w:hAnsi="GHEA Grapalat" w:cs="Sylfaen"/>
          <w:sz w:val="20"/>
          <w:lang w:val="hy-AM"/>
        </w:rPr>
        <w:t>ս</w:t>
      </w:r>
      <w:r w:rsidRPr="00E6597C">
        <w:rPr>
          <w:rFonts w:ascii="GHEA Grapalat" w:hAnsi="GHEA Grapalat" w:cs="Sylfaen"/>
          <w:sz w:val="20"/>
          <w:lang w:val="es-ES"/>
        </w:rPr>
        <w:t xml:space="preserve">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66BF2" w:rsidRPr="00B747C3" w:rsidTr="00B10CDC">
        <w:trPr>
          <w:jc w:val="center"/>
        </w:trPr>
        <w:tc>
          <w:tcPr>
            <w:tcW w:w="2570" w:type="dxa"/>
            <w:vAlign w:val="center"/>
          </w:tcPr>
          <w:p w:rsidR="00C66BF2" w:rsidRPr="00E6597C" w:rsidRDefault="00C66BF2" w:rsidP="00B10CDC">
            <w:pPr>
              <w:pStyle w:val="31"/>
              <w:spacing w:line="240" w:lineRule="auto"/>
              <w:ind w:firstLine="0"/>
              <w:jc w:val="center"/>
              <w:rPr>
                <w:rFonts w:ascii="GHEA Grapalat" w:hAnsi="GHEA Grapalat"/>
                <w:sz w:val="28"/>
                <w:vertAlign w:val="superscript"/>
                <w:lang w:val="es-ES"/>
              </w:rPr>
            </w:pPr>
            <w:r w:rsidRPr="00E6597C">
              <w:rPr>
                <w:rFonts w:ascii="GHEA Grapalat" w:hAnsi="GHEA Grapalat"/>
                <w:sz w:val="28"/>
                <w:vertAlign w:val="superscript"/>
              </w:rPr>
              <w:lastRenderedPageBreak/>
              <w:t>Անունը</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Ազգանունը</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Հայրանունը</w:t>
            </w:r>
          </w:p>
        </w:tc>
        <w:tc>
          <w:tcPr>
            <w:tcW w:w="3960" w:type="dxa"/>
            <w:vAlign w:val="center"/>
          </w:tcPr>
          <w:p w:rsidR="00C66BF2" w:rsidRPr="00E6597C" w:rsidRDefault="00C66BF2" w:rsidP="00B10CDC">
            <w:pPr>
              <w:pStyle w:val="31"/>
              <w:spacing w:line="240" w:lineRule="auto"/>
              <w:ind w:firstLine="0"/>
              <w:jc w:val="center"/>
              <w:rPr>
                <w:rFonts w:ascii="GHEA Grapalat" w:hAnsi="GHEA Grapalat"/>
                <w:sz w:val="28"/>
                <w:vertAlign w:val="superscript"/>
                <w:lang w:val="es-ES"/>
              </w:rPr>
            </w:pPr>
            <w:r w:rsidRPr="00E6597C">
              <w:rPr>
                <w:rFonts w:ascii="GHEA Grapalat" w:hAnsi="GHEA Grapalat"/>
                <w:sz w:val="28"/>
                <w:vertAlign w:val="superscript"/>
              </w:rPr>
              <w:t>ՀՀ</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քաղաքացիների</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համար</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նույնականացման</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քարտի</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կամ</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անձնագրի</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կամ</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ՀՀ</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օրենսդրությամբ</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նախատեսված</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անձը</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հաստատող</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փաստաթղթի</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տեսակը</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և</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համարը</w:t>
            </w:r>
            <w:r w:rsidRPr="00E6597C">
              <w:rPr>
                <w:rFonts w:ascii="GHEA Grapalat" w:hAnsi="GHEA Grapalat"/>
                <w:sz w:val="28"/>
                <w:vertAlign w:val="superscript"/>
                <w:lang w:val="es-ES"/>
              </w:rPr>
              <w:t xml:space="preserve"> </w:t>
            </w:r>
          </w:p>
        </w:tc>
        <w:tc>
          <w:tcPr>
            <w:tcW w:w="3370" w:type="dxa"/>
          </w:tcPr>
          <w:p w:rsidR="00C66BF2" w:rsidRPr="00E6597C" w:rsidRDefault="00C66BF2" w:rsidP="00B10CDC">
            <w:pPr>
              <w:pStyle w:val="31"/>
              <w:spacing w:line="240" w:lineRule="auto"/>
              <w:ind w:firstLine="0"/>
              <w:jc w:val="center"/>
              <w:rPr>
                <w:rFonts w:ascii="GHEA Grapalat" w:hAnsi="GHEA Grapalat"/>
                <w:sz w:val="28"/>
                <w:vertAlign w:val="superscript"/>
                <w:lang w:val="es-ES"/>
              </w:rPr>
            </w:pPr>
            <w:r w:rsidRPr="00E6597C">
              <w:rPr>
                <w:rFonts w:ascii="GHEA Grapalat" w:hAnsi="GHEA Grapalat"/>
                <w:sz w:val="28"/>
                <w:vertAlign w:val="superscript"/>
              </w:rPr>
              <w:t>Օտարերկրյա</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քաղաքացիների</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համար</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համապատասխան</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երկրի</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օրենսդրությամբ</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նախատեսված</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անձը</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հաստատող</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փաստաթղթի</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տեսակը</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և</w:t>
            </w:r>
            <w:r w:rsidRPr="00E6597C">
              <w:rPr>
                <w:rFonts w:ascii="GHEA Grapalat" w:hAnsi="GHEA Grapalat"/>
                <w:sz w:val="28"/>
                <w:vertAlign w:val="superscript"/>
                <w:lang w:val="es-ES"/>
              </w:rPr>
              <w:t xml:space="preserve"> </w:t>
            </w:r>
            <w:r w:rsidRPr="00E6597C">
              <w:rPr>
                <w:rFonts w:ascii="GHEA Grapalat" w:hAnsi="GHEA Grapalat"/>
                <w:sz w:val="28"/>
                <w:vertAlign w:val="superscript"/>
              </w:rPr>
              <w:t>համարը</w:t>
            </w:r>
            <w:r w:rsidRPr="00E6597C">
              <w:rPr>
                <w:rFonts w:ascii="GHEA Grapalat" w:hAnsi="GHEA Grapalat"/>
                <w:sz w:val="28"/>
                <w:vertAlign w:val="superscript"/>
                <w:lang w:val="es-ES"/>
              </w:rPr>
              <w:t xml:space="preserve"> </w:t>
            </w:r>
          </w:p>
        </w:tc>
      </w:tr>
      <w:tr w:rsidR="00C66BF2" w:rsidRPr="00B747C3" w:rsidTr="00B10CDC">
        <w:trPr>
          <w:jc w:val="center"/>
        </w:trPr>
        <w:tc>
          <w:tcPr>
            <w:tcW w:w="2570" w:type="dxa"/>
            <w:vAlign w:val="center"/>
          </w:tcPr>
          <w:p w:rsidR="00C66BF2" w:rsidRPr="00E6597C" w:rsidRDefault="00C66BF2" w:rsidP="00B10CDC">
            <w:pPr>
              <w:pStyle w:val="31"/>
              <w:spacing w:line="240" w:lineRule="auto"/>
              <w:ind w:firstLine="0"/>
              <w:jc w:val="center"/>
              <w:rPr>
                <w:rFonts w:ascii="Sylfaen" w:hAnsi="Sylfaen"/>
                <w:sz w:val="26"/>
                <w:vertAlign w:val="superscript"/>
                <w:lang w:val="hy-AM"/>
              </w:rPr>
            </w:pPr>
          </w:p>
        </w:tc>
        <w:tc>
          <w:tcPr>
            <w:tcW w:w="3960" w:type="dxa"/>
            <w:vAlign w:val="center"/>
          </w:tcPr>
          <w:p w:rsidR="00C66BF2" w:rsidRPr="00E6597C" w:rsidRDefault="00C66BF2" w:rsidP="00B10CDC">
            <w:pPr>
              <w:pStyle w:val="31"/>
              <w:spacing w:line="240" w:lineRule="auto"/>
              <w:ind w:firstLine="0"/>
              <w:jc w:val="center"/>
              <w:rPr>
                <w:rFonts w:ascii="GHEA Grapalat" w:hAnsi="GHEA Grapalat"/>
                <w:sz w:val="26"/>
                <w:vertAlign w:val="superscript"/>
                <w:lang w:val="es-ES"/>
              </w:rPr>
            </w:pPr>
          </w:p>
        </w:tc>
        <w:tc>
          <w:tcPr>
            <w:tcW w:w="3370" w:type="dxa"/>
          </w:tcPr>
          <w:p w:rsidR="00C66BF2" w:rsidRPr="00E6597C" w:rsidRDefault="00C66BF2" w:rsidP="00B10CDC">
            <w:pPr>
              <w:pStyle w:val="31"/>
              <w:spacing w:line="240" w:lineRule="auto"/>
              <w:ind w:firstLine="0"/>
              <w:jc w:val="center"/>
              <w:rPr>
                <w:rFonts w:ascii="GHEA Grapalat" w:hAnsi="GHEA Grapalat"/>
                <w:sz w:val="26"/>
                <w:vertAlign w:val="superscript"/>
                <w:lang w:val="es-ES"/>
              </w:rPr>
            </w:pPr>
          </w:p>
        </w:tc>
      </w:tr>
      <w:tr w:rsidR="00C66BF2" w:rsidRPr="00B747C3" w:rsidTr="00B10CDC">
        <w:trPr>
          <w:jc w:val="center"/>
        </w:trPr>
        <w:tc>
          <w:tcPr>
            <w:tcW w:w="2570" w:type="dxa"/>
            <w:vAlign w:val="center"/>
          </w:tcPr>
          <w:p w:rsidR="00C66BF2" w:rsidRPr="00E6597C" w:rsidRDefault="00C66BF2" w:rsidP="00B10CDC">
            <w:pPr>
              <w:pStyle w:val="31"/>
              <w:spacing w:line="240" w:lineRule="auto"/>
              <w:ind w:firstLine="0"/>
              <w:jc w:val="center"/>
              <w:rPr>
                <w:rFonts w:ascii="GHEA Grapalat" w:hAnsi="GHEA Grapalat"/>
                <w:sz w:val="26"/>
                <w:vertAlign w:val="superscript"/>
                <w:lang w:val="es-ES"/>
              </w:rPr>
            </w:pPr>
          </w:p>
        </w:tc>
        <w:tc>
          <w:tcPr>
            <w:tcW w:w="3960" w:type="dxa"/>
            <w:vAlign w:val="center"/>
          </w:tcPr>
          <w:p w:rsidR="00C66BF2" w:rsidRPr="00E6597C" w:rsidRDefault="00C66BF2" w:rsidP="00B10CDC">
            <w:pPr>
              <w:pStyle w:val="31"/>
              <w:spacing w:line="240" w:lineRule="auto"/>
              <w:ind w:firstLine="0"/>
              <w:jc w:val="center"/>
              <w:rPr>
                <w:rFonts w:ascii="GHEA Grapalat" w:hAnsi="GHEA Grapalat"/>
                <w:sz w:val="26"/>
                <w:vertAlign w:val="superscript"/>
                <w:lang w:val="es-ES"/>
              </w:rPr>
            </w:pPr>
          </w:p>
        </w:tc>
        <w:tc>
          <w:tcPr>
            <w:tcW w:w="3370" w:type="dxa"/>
          </w:tcPr>
          <w:p w:rsidR="00C66BF2" w:rsidRPr="00E6597C" w:rsidRDefault="00C66BF2" w:rsidP="00B10CDC">
            <w:pPr>
              <w:pStyle w:val="31"/>
              <w:spacing w:line="240" w:lineRule="auto"/>
              <w:ind w:firstLine="0"/>
              <w:jc w:val="center"/>
              <w:rPr>
                <w:rFonts w:ascii="GHEA Grapalat" w:hAnsi="GHEA Grapalat"/>
                <w:sz w:val="26"/>
                <w:vertAlign w:val="superscript"/>
                <w:lang w:val="es-ES"/>
              </w:rPr>
            </w:pPr>
          </w:p>
        </w:tc>
      </w:tr>
      <w:tr w:rsidR="00C66BF2" w:rsidRPr="00B747C3" w:rsidTr="00B10CDC">
        <w:trPr>
          <w:jc w:val="center"/>
        </w:trPr>
        <w:tc>
          <w:tcPr>
            <w:tcW w:w="2570" w:type="dxa"/>
            <w:vAlign w:val="center"/>
          </w:tcPr>
          <w:p w:rsidR="00C66BF2" w:rsidRPr="00E6597C" w:rsidRDefault="00C66BF2" w:rsidP="00B10CDC">
            <w:pPr>
              <w:pStyle w:val="31"/>
              <w:spacing w:line="240" w:lineRule="auto"/>
              <w:ind w:firstLine="0"/>
              <w:jc w:val="center"/>
              <w:rPr>
                <w:rFonts w:ascii="GHEA Grapalat" w:hAnsi="GHEA Grapalat"/>
                <w:sz w:val="26"/>
                <w:vertAlign w:val="superscript"/>
                <w:lang w:val="es-ES"/>
              </w:rPr>
            </w:pPr>
          </w:p>
        </w:tc>
        <w:tc>
          <w:tcPr>
            <w:tcW w:w="3960" w:type="dxa"/>
            <w:vAlign w:val="center"/>
          </w:tcPr>
          <w:p w:rsidR="00C66BF2" w:rsidRPr="00E6597C" w:rsidRDefault="00C66BF2" w:rsidP="00B10CDC">
            <w:pPr>
              <w:pStyle w:val="31"/>
              <w:spacing w:line="240" w:lineRule="auto"/>
              <w:ind w:firstLine="0"/>
              <w:jc w:val="center"/>
              <w:rPr>
                <w:rFonts w:ascii="GHEA Grapalat" w:hAnsi="GHEA Grapalat"/>
                <w:sz w:val="26"/>
                <w:vertAlign w:val="superscript"/>
                <w:lang w:val="es-ES"/>
              </w:rPr>
            </w:pPr>
          </w:p>
        </w:tc>
        <w:tc>
          <w:tcPr>
            <w:tcW w:w="3370" w:type="dxa"/>
          </w:tcPr>
          <w:p w:rsidR="00C66BF2" w:rsidRPr="00E6597C" w:rsidRDefault="00C66BF2" w:rsidP="00B10CDC">
            <w:pPr>
              <w:pStyle w:val="31"/>
              <w:spacing w:line="240" w:lineRule="auto"/>
              <w:ind w:firstLine="0"/>
              <w:jc w:val="center"/>
              <w:rPr>
                <w:rFonts w:ascii="GHEA Grapalat" w:hAnsi="GHEA Grapalat"/>
                <w:sz w:val="26"/>
                <w:vertAlign w:val="superscript"/>
                <w:lang w:val="es-ES"/>
              </w:rPr>
            </w:pPr>
          </w:p>
        </w:tc>
      </w:tr>
    </w:tbl>
    <w:p w:rsidR="00C66BF2" w:rsidRPr="00E6597C" w:rsidRDefault="00C66BF2" w:rsidP="00C66BF2">
      <w:pPr>
        <w:jc w:val="right"/>
        <w:rPr>
          <w:rFonts w:ascii="GHEA Grapalat" w:hAnsi="GHEA Grapalat"/>
          <w:sz w:val="10"/>
          <w:szCs w:val="10"/>
          <w:lang w:val="es-ES"/>
        </w:rPr>
      </w:pPr>
    </w:p>
    <w:p w:rsidR="00615E15" w:rsidRDefault="00615E15" w:rsidP="00615E15">
      <w:pPr>
        <w:pStyle w:val="3"/>
        <w:spacing w:line="240" w:lineRule="auto"/>
        <w:ind w:firstLine="567"/>
        <w:jc w:val="right"/>
        <w:rPr>
          <w:rFonts w:ascii="GHEA Grapalat" w:hAnsi="GHEA Grapalat" w:cs="Sylfaen"/>
          <w:b/>
          <w:i w:val="0"/>
          <w:lang w:val="hy-AM"/>
        </w:rPr>
      </w:pPr>
    </w:p>
    <w:p w:rsidR="000C5A2D" w:rsidRPr="00E6597C" w:rsidRDefault="000C5A2D" w:rsidP="000C5A2D">
      <w:pPr>
        <w:ind w:firstLine="708"/>
        <w:jc w:val="both"/>
        <w:rPr>
          <w:rFonts w:ascii="GHEA Grapalat" w:hAnsi="GHEA Grapalat"/>
          <w:sz w:val="20"/>
          <w:lang w:val="es-ES"/>
        </w:rPr>
      </w:pPr>
      <w:r w:rsidRPr="00E6597C">
        <w:rPr>
          <w:rFonts w:ascii="GHEA Grapalat" w:hAnsi="GHEA Grapalat"/>
          <w:sz w:val="20"/>
          <w:lang w:val="es-ES"/>
        </w:rPr>
        <w:t>Կից ներկայացվում է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p>
    <w:p w:rsidR="000C5A2D" w:rsidRPr="00E6597C" w:rsidRDefault="000C5A2D" w:rsidP="000C5A2D">
      <w:pPr>
        <w:ind w:firstLine="708"/>
        <w:jc w:val="both"/>
        <w:rPr>
          <w:rFonts w:ascii="GHEA Grapalat" w:hAnsi="GHEA Grapalat"/>
          <w:sz w:val="20"/>
          <w:lang w:val="es-ES"/>
        </w:rPr>
      </w:pPr>
    </w:p>
    <w:p w:rsidR="000C5A2D" w:rsidRPr="00E6597C" w:rsidRDefault="000C5A2D" w:rsidP="000C5A2D">
      <w:pPr>
        <w:ind w:firstLine="708"/>
        <w:jc w:val="both"/>
        <w:rPr>
          <w:rFonts w:ascii="GHEA Grapalat" w:hAnsi="GHEA Grapalat"/>
          <w:sz w:val="20"/>
          <w:lang w:val="es-ES"/>
        </w:rPr>
      </w:pPr>
    </w:p>
    <w:p w:rsidR="000C5A2D" w:rsidRPr="00E6597C" w:rsidRDefault="000C5A2D" w:rsidP="000C5A2D">
      <w:pPr>
        <w:ind w:firstLine="708"/>
        <w:jc w:val="both"/>
        <w:rPr>
          <w:rFonts w:ascii="GHEA Grapalat" w:hAnsi="GHEA Grapalat"/>
          <w:sz w:val="20"/>
          <w:lang w:val="es-ES"/>
        </w:rPr>
      </w:pPr>
    </w:p>
    <w:p w:rsidR="000C5A2D" w:rsidRPr="00E6597C" w:rsidRDefault="000C5A2D" w:rsidP="000C5A2D">
      <w:pPr>
        <w:jc w:val="both"/>
        <w:rPr>
          <w:rFonts w:ascii="GHEA Grapalat" w:hAnsi="GHEA Grapalat"/>
          <w:sz w:val="20"/>
          <w:lang w:val="es-ES"/>
        </w:rPr>
      </w:pPr>
    </w:p>
    <w:p w:rsidR="000C5A2D" w:rsidRPr="00E6597C" w:rsidRDefault="000C5A2D" w:rsidP="000C5A2D">
      <w:pPr>
        <w:jc w:val="both"/>
        <w:rPr>
          <w:rFonts w:ascii="GHEA Grapalat" w:hAnsi="GHEA Grapalat"/>
          <w:sz w:val="20"/>
          <w:lang w:val="es-ES"/>
        </w:rPr>
      </w:pPr>
    </w:p>
    <w:p w:rsidR="000C5A2D" w:rsidRPr="00E6597C" w:rsidRDefault="000C5A2D" w:rsidP="000C5A2D">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rsidR="000C5A2D" w:rsidRPr="00E6597C" w:rsidRDefault="000C5A2D" w:rsidP="000C5A2D">
      <w:pPr>
        <w:jc w:val="both"/>
        <w:rPr>
          <w:rFonts w:ascii="GHEA Grapalat" w:hAnsi="GHEA Grapalat" w:cs="Arial"/>
          <w:sz w:val="20"/>
          <w:vertAlign w:val="superscript"/>
          <w:lang w:val="es-ES"/>
        </w:rPr>
      </w:pPr>
    </w:p>
    <w:p w:rsidR="000C5A2D" w:rsidRPr="00E6597C" w:rsidRDefault="000C5A2D" w:rsidP="000C5A2D">
      <w:pPr>
        <w:jc w:val="both"/>
        <w:rPr>
          <w:rFonts w:ascii="GHEA Grapalat" w:hAnsi="GHEA Grapalat"/>
          <w:sz w:val="20"/>
          <w:lang w:val="hy-AM"/>
        </w:rPr>
      </w:pPr>
      <w:r w:rsidRPr="00E6597C">
        <w:rPr>
          <w:rFonts w:ascii="GHEA Grapalat" w:hAnsi="GHEA Grapalat"/>
          <w:sz w:val="20"/>
          <w:lang w:val="hy-AM"/>
        </w:rPr>
        <w:t xml:space="preserve">    </w:t>
      </w:r>
    </w:p>
    <w:p w:rsidR="000C5A2D" w:rsidRPr="00E6597C" w:rsidRDefault="000C5A2D" w:rsidP="000C5A2D">
      <w:pPr>
        <w:jc w:val="right"/>
        <w:rPr>
          <w:rFonts w:ascii="GHEA Grapalat" w:hAnsi="GHEA Grapalat" w:cs="Arial"/>
          <w:sz w:val="20"/>
          <w:lang w:val="hy-AM"/>
        </w:rPr>
      </w:pPr>
      <w:r w:rsidRPr="00E6597C">
        <w:rPr>
          <w:rFonts w:ascii="GHEA Grapalat" w:hAnsi="GHEA Grapalat" w:cs="Sylfaen"/>
          <w:sz w:val="20"/>
          <w:lang w:val="hy-AM"/>
        </w:rPr>
        <w:t>Կ</w:t>
      </w:r>
      <w:r w:rsidRPr="00E6597C">
        <w:rPr>
          <w:rFonts w:ascii="GHEA Grapalat" w:hAnsi="GHEA Grapalat" w:cs="Arial"/>
          <w:sz w:val="20"/>
          <w:lang w:val="hy-AM"/>
        </w:rPr>
        <w:t xml:space="preserve">. </w:t>
      </w:r>
      <w:r w:rsidRPr="00E6597C">
        <w:rPr>
          <w:rFonts w:ascii="GHEA Grapalat" w:hAnsi="GHEA Grapalat" w:cs="Sylfaen"/>
          <w:sz w:val="20"/>
          <w:lang w:val="hy-AM"/>
        </w:rPr>
        <w:t>Տ</w:t>
      </w:r>
      <w:r w:rsidRPr="00E6597C">
        <w:rPr>
          <w:rFonts w:ascii="GHEA Grapalat" w:hAnsi="GHEA Grapalat" w:cs="Arial"/>
          <w:sz w:val="20"/>
          <w:lang w:val="hy-AM"/>
        </w:rPr>
        <w:t>.</w:t>
      </w:r>
      <w:r w:rsidRPr="00E6597C">
        <w:rPr>
          <w:rStyle w:val="af6"/>
          <w:rFonts w:ascii="GHEA Grapalat" w:hAnsi="GHEA Grapalat" w:cs="Arial"/>
          <w:color w:val="FFFFFF"/>
          <w:sz w:val="20"/>
          <w:lang w:val="hy-AM"/>
        </w:rPr>
        <w:footnoteReference w:id="11"/>
      </w:r>
      <w:r w:rsidRPr="00E6597C">
        <w:rPr>
          <w:rFonts w:ascii="GHEA Grapalat" w:hAnsi="GHEA Grapalat" w:cs="Arial"/>
          <w:sz w:val="20"/>
          <w:lang w:val="hy-AM"/>
        </w:rPr>
        <w:tab/>
      </w:r>
      <w:r w:rsidRPr="00E6597C">
        <w:rPr>
          <w:rFonts w:ascii="GHEA Grapalat" w:hAnsi="GHEA Grapalat" w:cs="Arial"/>
          <w:sz w:val="20"/>
          <w:lang w:val="hy-AM"/>
        </w:rPr>
        <w:tab/>
        <w:t xml:space="preserve"> </w:t>
      </w:r>
    </w:p>
    <w:p w:rsidR="000C5A2D" w:rsidRPr="00E6597C" w:rsidRDefault="000C5A2D" w:rsidP="000C5A2D">
      <w:pPr>
        <w:pStyle w:val="31"/>
        <w:spacing w:line="240" w:lineRule="auto"/>
        <w:jc w:val="right"/>
        <w:rPr>
          <w:rFonts w:ascii="GHEA Grapalat" w:hAnsi="GHEA Grapalat"/>
          <w:b/>
          <w:lang w:val="hy-AM"/>
        </w:rPr>
      </w:pPr>
    </w:p>
    <w:p w:rsidR="000C5A2D" w:rsidRPr="00E6597C" w:rsidRDefault="000C5A2D" w:rsidP="000C5A2D">
      <w:pPr>
        <w:pStyle w:val="31"/>
        <w:spacing w:line="240" w:lineRule="auto"/>
        <w:jc w:val="right"/>
        <w:rPr>
          <w:rFonts w:ascii="GHEA Grapalat" w:hAnsi="GHEA Grapalat"/>
          <w:b/>
          <w:lang w:val="hy-AM"/>
        </w:rPr>
      </w:pPr>
    </w:p>
    <w:p w:rsidR="00615E15" w:rsidRDefault="000C5A2D" w:rsidP="000C5A2D">
      <w:pPr>
        <w:pStyle w:val="3"/>
        <w:spacing w:line="240" w:lineRule="auto"/>
        <w:ind w:firstLine="567"/>
        <w:jc w:val="right"/>
        <w:rPr>
          <w:rFonts w:ascii="GHEA Grapalat" w:hAnsi="GHEA Grapalat" w:cs="Sylfaen"/>
          <w:b/>
          <w:i w:val="0"/>
          <w:lang w:val="hy-AM"/>
        </w:rPr>
      </w:pPr>
      <w:r w:rsidRPr="00E6597C">
        <w:rPr>
          <w:rFonts w:ascii="GHEA Grapalat" w:hAnsi="GHEA Grapalat" w:cs="Sylfaen"/>
          <w:b/>
          <w:lang w:val="hy-AM"/>
        </w:rPr>
        <w:br w:type="page"/>
      </w:r>
    </w:p>
    <w:p w:rsidR="00615E15" w:rsidRPr="00BC59C9" w:rsidRDefault="00615E15" w:rsidP="00615E15">
      <w:pPr>
        <w:rPr>
          <w:lang w:val="hy-AM"/>
        </w:rPr>
      </w:pPr>
    </w:p>
    <w:p w:rsidR="00615E15" w:rsidRPr="00615E15" w:rsidRDefault="00615E15" w:rsidP="00615E15">
      <w:pPr>
        <w:rPr>
          <w:lang w:val="hy-AM"/>
        </w:rPr>
      </w:pPr>
    </w:p>
    <w:p w:rsidR="00615E15" w:rsidRPr="004605D7" w:rsidRDefault="00615E15" w:rsidP="00615E15">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Pr="004605D7">
        <w:rPr>
          <w:rFonts w:ascii="GHEA Grapalat" w:hAnsi="GHEA Grapalat" w:cs="Arial"/>
          <w:b/>
          <w:i w:val="0"/>
          <w:lang w:val="hy-AM"/>
        </w:rPr>
        <w:t>1.1</w:t>
      </w:r>
    </w:p>
    <w:p w:rsidR="00615E15" w:rsidRPr="007B5542" w:rsidRDefault="00F3278F" w:rsidP="00615E15">
      <w:pPr>
        <w:pStyle w:val="31"/>
        <w:spacing w:line="240" w:lineRule="auto"/>
        <w:jc w:val="right"/>
        <w:rPr>
          <w:rFonts w:ascii="GHEA Grapalat" w:hAnsi="GHEA Grapalat" w:cs="Arial"/>
          <w:b/>
          <w:lang w:val="hy-AM"/>
        </w:rPr>
      </w:pPr>
      <w:r>
        <w:rPr>
          <w:rFonts w:ascii="GHEA Grapalat" w:hAnsi="GHEA Grapalat"/>
          <w:lang w:val="es-ES"/>
        </w:rPr>
        <w:t>«ՇՄԱՀ-ՍԾ-</w:t>
      </w:r>
      <w:r>
        <w:rPr>
          <w:rFonts w:ascii="GHEA Grapalat" w:hAnsi="GHEA Grapalat"/>
          <w:lang w:val="hy-AM"/>
        </w:rPr>
        <w:t>ԲՄ</w:t>
      </w:r>
      <w:r w:rsidR="00D671ED">
        <w:rPr>
          <w:rFonts w:ascii="GHEA Grapalat" w:hAnsi="GHEA Grapalat"/>
          <w:lang w:val="es-ES"/>
        </w:rPr>
        <w:t>ԱՇՁԲ-21/11</w:t>
      </w:r>
      <w:r w:rsidR="00615E15">
        <w:rPr>
          <w:rFonts w:ascii="GHEA Grapalat" w:hAnsi="GHEA Grapalat"/>
          <w:lang w:val="es-ES"/>
        </w:rPr>
        <w:t>»*</w:t>
      </w:r>
      <w:r w:rsidR="00615E15" w:rsidRPr="00E6597C">
        <w:rPr>
          <w:rFonts w:ascii="GHEA Grapalat" w:hAnsi="GHEA Grapalat" w:cs="Sylfaen"/>
          <w:sz w:val="22"/>
          <w:szCs w:val="22"/>
          <w:lang w:val="hy-AM"/>
        </w:rPr>
        <w:t xml:space="preserve">  </w:t>
      </w:r>
      <w:r w:rsidR="00615E15" w:rsidRPr="007B5542">
        <w:rPr>
          <w:rFonts w:ascii="GHEA Grapalat" w:hAnsi="GHEA Grapalat" w:cs="Sylfaen"/>
          <w:b/>
          <w:lang w:val="hy-AM"/>
        </w:rPr>
        <w:t>ծածկագրով</w:t>
      </w:r>
    </w:p>
    <w:p w:rsidR="00615E15" w:rsidRPr="007B5542" w:rsidRDefault="00615E15" w:rsidP="00615E15">
      <w:pPr>
        <w:pStyle w:val="31"/>
        <w:spacing w:line="240" w:lineRule="auto"/>
        <w:jc w:val="right"/>
        <w:rPr>
          <w:rFonts w:ascii="GHEA Grapalat" w:hAnsi="GHEA Grapalat" w:cs="Arial"/>
          <w:b/>
          <w:lang w:val="hy-AM"/>
        </w:rPr>
      </w:pPr>
      <w:r>
        <w:rPr>
          <w:rFonts w:asciiTheme="minorHAnsi" w:hAnsiTheme="minorHAnsi" w:cs="Sylfaen"/>
          <w:b/>
          <w:lang w:val="hy-AM"/>
        </w:rPr>
        <w:t>Գնանշման հարցման</w:t>
      </w:r>
      <w:r w:rsidRPr="007B5542">
        <w:rPr>
          <w:rFonts w:ascii="GHEA Grapalat" w:hAnsi="GHEA Grapalat" w:cs="Arial"/>
          <w:b/>
          <w:lang w:val="hy-AM"/>
        </w:rPr>
        <w:t xml:space="preserve"> </w:t>
      </w:r>
      <w:r w:rsidRPr="007B5542">
        <w:rPr>
          <w:rFonts w:ascii="GHEA Grapalat" w:hAnsi="GHEA Grapalat" w:cs="Sylfaen"/>
          <w:b/>
          <w:lang w:val="hy-AM"/>
        </w:rPr>
        <w:t>հրավերի</w:t>
      </w:r>
    </w:p>
    <w:p w:rsidR="00615E15" w:rsidRPr="007B5542" w:rsidRDefault="00615E15" w:rsidP="00615E15">
      <w:pPr>
        <w:ind w:left="-66"/>
        <w:jc w:val="center"/>
        <w:rPr>
          <w:rFonts w:ascii="GHEA Grapalat" w:hAnsi="GHEA Grapalat"/>
          <w:b/>
          <w:lang w:val="hy-AM"/>
        </w:rPr>
      </w:pPr>
    </w:p>
    <w:p w:rsidR="00615E15" w:rsidRPr="007B5542" w:rsidRDefault="00615E15" w:rsidP="00615E15">
      <w:pPr>
        <w:pStyle w:val="3"/>
        <w:spacing w:line="240" w:lineRule="auto"/>
        <w:ind w:firstLine="567"/>
        <w:jc w:val="left"/>
        <w:rPr>
          <w:rFonts w:ascii="GHEA Grapalat" w:hAnsi="GHEA Grapalat"/>
          <w:b/>
          <w:lang w:val="hy-AM"/>
        </w:rPr>
      </w:pPr>
    </w:p>
    <w:p w:rsidR="00615E15" w:rsidRPr="007B5542" w:rsidRDefault="00615E15" w:rsidP="00615E15">
      <w:pPr>
        <w:pStyle w:val="3"/>
        <w:spacing w:line="240" w:lineRule="auto"/>
        <w:ind w:firstLine="567"/>
        <w:rPr>
          <w:rFonts w:ascii="GHEA Grapalat" w:hAnsi="GHEA Grapalat"/>
          <w:b/>
          <w:i w:val="0"/>
          <w:lang w:val="hy-AM"/>
        </w:rPr>
      </w:pPr>
      <w:r w:rsidRPr="007B5542">
        <w:rPr>
          <w:rFonts w:ascii="GHEA Grapalat" w:hAnsi="GHEA Grapalat"/>
          <w:b/>
          <w:i w:val="0"/>
          <w:lang w:val="hy-AM"/>
        </w:rPr>
        <w:t>ՆԿԱՐԱԳԻՐ</w:t>
      </w:r>
    </w:p>
    <w:p w:rsidR="00615E15" w:rsidRPr="007B5542" w:rsidRDefault="00615E15" w:rsidP="00615E15">
      <w:pPr>
        <w:pStyle w:val="3"/>
        <w:spacing w:line="240" w:lineRule="auto"/>
        <w:ind w:firstLine="567"/>
        <w:rPr>
          <w:rFonts w:ascii="GHEA Grapalat" w:hAnsi="GHEA Grapalat" w:cs="Arial"/>
          <w:lang w:val="es-ES"/>
        </w:rPr>
      </w:pPr>
      <w:r w:rsidRPr="004605D7">
        <w:rPr>
          <w:rFonts w:ascii="GHEA Grapalat" w:hAnsi="GHEA Grapalat"/>
          <w:b/>
          <w:i w:val="0"/>
          <w:lang w:val="hy-AM"/>
        </w:rPr>
        <w:t xml:space="preserve">սարքերի և սարքավորումների </w:t>
      </w:r>
    </w:p>
    <w:p w:rsidR="00615E15" w:rsidRPr="007B5542" w:rsidRDefault="00615E15" w:rsidP="00615E15">
      <w:pPr>
        <w:ind w:firstLine="567"/>
        <w:jc w:val="both"/>
        <w:rPr>
          <w:rFonts w:ascii="GHEA Grapalat" w:hAnsi="GHEA Grapalat" w:cs="Arial"/>
          <w:sz w:val="20"/>
          <w:szCs w:val="20"/>
          <w:lang w:val="es-ES"/>
        </w:rPr>
      </w:pP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t xml:space="preserve">      </w:t>
      </w:r>
      <w:r w:rsidRPr="007B5542">
        <w:rPr>
          <w:rFonts w:ascii="GHEA Grapalat" w:hAnsi="GHEA Grapalat" w:cs="Arial"/>
          <w:sz w:val="20"/>
          <w:szCs w:val="20"/>
          <w:u w:val="single"/>
          <w:lang w:val="es-ES"/>
        </w:rPr>
        <w:tab/>
      </w:r>
      <w:r w:rsidRPr="007B5542">
        <w:rPr>
          <w:rFonts w:ascii="GHEA Grapalat" w:hAnsi="GHEA Grapalat" w:cs="Arial"/>
          <w:sz w:val="20"/>
          <w:szCs w:val="20"/>
          <w:u w:val="single"/>
          <w:lang w:val="es-ES"/>
        </w:rPr>
        <w:tab/>
      </w:r>
      <w:r w:rsidRPr="007B5542">
        <w:rPr>
          <w:rFonts w:ascii="GHEA Grapalat" w:hAnsi="GHEA Grapalat" w:cs="Arial"/>
          <w:sz w:val="20"/>
          <w:szCs w:val="20"/>
          <w:lang w:val="es-ES"/>
        </w:rPr>
        <w:t>-ն</w:t>
      </w:r>
      <w:r w:rsidR="00F3278F">
        <w:rPr>
          <w:rFonts w:ascii="GHEA Grapalat" w:hAnsi="GHEA Grapalat"/>
          <w:lang w:val="es-ES"/>
        </w:rPr>
        <w:t>«ՇՄԱՀ-ՍԾ</w:t>
      </w:r>
      <w:r w:rsidR="00F3278F">
        <w:rPr>
          <w:rFonts w:ascii="GHEA Grapalat" w:hAnsi="GHEA Grapalat"/>
          <w:lang w:val="hy-AM"/>
        </w:rPr>
        <w:t>-ԲՄ</w:t>
      </w:r>
      <w:r w:rsidR="00D671ED">
        <w:rPr>
          <w:rFonts w:ascii="GHEA Grapalat" w:hAnsi="GHEA Grapalat"/>
          <w:lang w:val="es-ES"/>
        </w:rPr>
        <w:t>ԱՇՁԲ-21/11</w:t>
      </w:r>
      <w:r>
        <w:rPr>
          <w:rFonts w:ascii="GHEA Grapalat" w:hAnsi="GHEA Grapalat"/>
          <w:lang w:val="es-ES"/>
        </w:rPr>
        <w:t>»*</w:t>
      </w:r>
      <w:r w:rsidRPr="00E6597C">
        <w:rPr>
          <w:rFonts w:ascii="GHEA Grapalat" w:hAnsi="GHEA Grapalat" w:cs="Sylfaen"/>
          <w:sz w:val="22"/>
          <w:szCs w:val="22"/>
          <w:lang w:val="hy-AM"/>
        </w:rPr>
        <w:t xml:space="preserve">  </w:t>
      </w:r>
    </w:p>
    <w:p w:rsidR="00615E15" w:rsidRPr="007B5542" w:rsidRDefault="00615E15" w:rsidP="00615E15">
      <w:pPr>
        <w:jc w:val="both"/>
        <w:rPr>
          <w:rFonts w:ascii="GHEA Grapalat" w:hAnsi="GHEA Grapalat" w:cs="Arial"/>
          <w:sz w:val="20"/>
          <w:szCs w:val="20"/>
          <w:u w:val="single"/>
          <w:lang w:val="es-ES"/>
        </w:rPr>
      </w:pPr>
      <w:r w:rsidRPr="007B5542">
        <w:rPr>
          <w:rFonts w:ascii="GHEA Grapalat" w:hAnsi="GHEA Grapalat"/>
          <w:sz w:val="20"/>
          <w:vertAlign w:val="superscript"/>
          <w:lang w:val="es-ES"/>
        </w:rPr>
        <w:t xml:space="preserve">                                                    </w:t>
      </w:r>
      <w:r w:rsidRPr="00F62490">
        <w:rPr>
          <w:rFonts w:ascii="GHEA Grapalat" w:hAnsi="GHEA Grapalat"/>
          <w:sz w:val="20"/>
          <w:vertAlign w:val="superscript"/>
          <w:lang w:val="hy-AM"/>
        </w:rPr>
        <w:t>մ</w:t>
      </w:r>
      <w:r w:rsidRPr="007B5542">
        <w:rPr>
          <w:rFonts w:ascii="GHEA Grapalat" w:hAnsi="GHEA Grapalat"/>
          <w:sz w:val="20"/>
          <w:vertAlign w:val="superscript"/>
          <w:lang w:val="hy-AM"/>
        </w:rPr>
        <w:t>ասնակցի անվանումը</w:t>
      </w:r>
    </w:p>
    <w:p w:rsidR="00615E15" w:rsidRPr="007B5542" w:rsidRDefault="00615E15" w:rsidP="00615E15">
      <w:pPr>
        <w:jc w:val="both"/>
        <w:rPr>
          <w:rFonts w:ascii="GHEA Grapalat" w:hAnsi="GHEA Grapalat"/>
          <w:lang w:val="hy-AM"/>
        </w:rPr>
      </w:pPr>
      <w:r w:rsidRPr="007B5542">
        <w:rPr>
          <w:rFonts w:ascii="GHEA Grapalat" w:hAnsi="GHEA Grapalat" w:cs="Arial"/>
          <w:sz w:val="20"/>
          <w:szCs w:val="20"/>
          <w:lang w:val="es-ES"/>
        </w:rPr>
        <w:t xml:space="preserve">ծածկագրով բաց մրցույթի շրջանակում  ըստ չափաբաժինների ստորև ներկայացնում է իր կողմից առաջարկվող սարքերի և սարքավորումների նկարագիրը </w:t>
      </w:r>
    </w:p>
    <w:p w:rsidR="00615E15" w:rsidRPr="007B5542" w:rsidRDefault="00615E15" w:rsidP="00615E15">
      <w:pPr>
        <w:pStyle w:val="3"/>
        <w:spacing w:line="240" w:lineRule="auto"/>
        <w:ind w:firstLine="567"/>
        <w:rPr>
          <w:rFonts w:ascii="GHEA Grapalat" w:hAnsi="GHEA Grapalat" w:cs="Arial"/>
          <w:lang w:val="es-ES"/>
        </w:rPr>
      </w:pPr>
    </w:p>
    <w:p w:rsidR="00615E15" w:rsidRPr="007B5542" w:rsidRDefault="00615E15" w:rsidP="00615E15">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1413"/>
        <w:gridCol w:w="1896"/>
        <w:gridCol w:w="1627"/>
        <w:gridCol w:w="1485"/>
        <w:gridCol w:w="1382"/>
        <w:gridCol w:w="1365"/>
      </w:tblGrid>
      <w:tr w:rsidR="00615E15" w:rsidRPr="007B5542" w:rsidTr="00BC59C9">
        <w:tc>
          <w:tcPr>
            <w:tcW w:w="1368" w:type="dxa"/>
            <w:vMerge w:val="restart"/>
            <w:vAlign w:val="center"/>
          </w:tcPr>
          <w:p w:rsidR="00615E15" w:rsidRPr="007B5542" w:rsidRDefault="00615E15" w:rsidP="00BC59C9">
            <w:pPr>
              <w:jc w:val="center"/>
              <w:rPr>
                <w:rFonts w:ascii="GHEA Grapalat" w:hAnsi="GHEA Grapalat"/>
                <w:b/>
                <w:bCs/>
                <w:sz w:val="16"/>
                <w:szCs w:val="18"/>
                <w:lang w:val="es-ES"/>
              </w:rPr>
            </w:pPr>
            <w:r w:rsidRPr="007B5542">
              <w:rPr>
                <w:rFonts w:ascii="GHEA Grapalat" w:hAnsi="GHEA Grapalat"/>
                <w:b/>
                <w:bCs/>
                <w:sz w:val="16"/>
                <w:szCs w:val="18"/>
                <w:lang w:val="es-ES"/>
              </w:rPr>
              <w:t>Չափաբաժնի համար</w:t>
            </w:r>
          </w:p>
        </w:tc>
        <w:tc>
          <w:tcPr>
            <w:tcW w:w="8973" w:type="dxa"/>
            <w:gridSpan w:val="6"/>
            <w:vAlign w:val="center"/>
          </w:tcPr>
          <w:p w:rsidR="00615E15" w:rsidRPr="007B5542" w:rsidRDefault="00615E15" w:rsidP="00BC59C9">
            <w:pPr>
              <w:jc w:val="center"/>
              <w:rPr>
                <w:rFonts w:ascii="GHEA Grapalat" w:hAnsi="GHEA Grapalat"/>
                <w:b/>
                <w:bCs/>
                <w:sz w:val="16"/>
                <w:szCs w:val="18"/>
                <w:lang w:val="es-ES"/>
              </w:rPr>
            </w:pPr>
            <w:r w:rsidRPr="007B5542">
              <w:rPr>
                <w:rFonts w:ascii="GHEA Grapalat" w:hAnsi="GHEA Grapalat"/>
                <w:b/>
                <w:bCs/>
                <w:sz w:val="16"/>
                <w:szCs w:val="18"/>
                <w:lang w:val="es-ES"/>
              </w:rPr>
              <w:t xml:space="preserve">Առաջարկվող սարքերի և սարքավորումների </w:t>
            </w:r>
          </w:p>
        </w:tc>
      </w:tr>
      <w:tr w:rsidR="00615E15" w:rsidRPr="007B5542" w:rsidTr="00BC59C9">
        <w:tc>
          <w:tcPr>
            <w:tcW w:w="1368" w:type="dxa"/>
            <w:vMerge/>
            <w:vAlign w:val="center"/>
          </w:tcPr>
          <w:p w:rsidR="00615E15" w:rsidRPr="007B5542" w:rsidRDefault="00615E15" w:rsidP="00BC59C9">
            <w:pPr>
              <w:jc w:val="center"/>
              <w:rPr>
                <w:rFonts w:ascii="GHEA Grapalat" w:hAnsi="GHEA Grapalat"/>
                <w:b/>
                <w:bCs/>
                <w:sz w:val="16"/>
                <w:szCs w:val="18"/>
                <w:lang w:val="es-ES"/>
              </w:rPr>
            </w:pPr>
          </w:p>
        </w:tc>
        <w:tc>
          <w:tcPr>
            <w:tcW w:w="1460" w:type="dxa"/>
            <w:vAlign w:val="center"/>
          </w:tcPr>
          <w:p w:rsidR="00615E15" w:rsidRPr="007B5542" w:rsidRDefault="00615E15" w:rsidP="00BC59C9">
            <w:pPr>
              <w:jc w:val="center"/>
              <w:rPr>
                <w:rFonts w:ascii="GHEA Grapalat" w:hAnsi="GHEA Grapalat"/>
                <w:b/>
                <w:bCs/>
                <w:sz w:val="16"/>
                <w:szCs w:val="18"/>
                <w:lang w:val="es-ES"/>
              </w:rPr>
            </w:pPr>
            <w:r w:rsidRPr="007B5542">
              <w:rPr>
                <w:rFonts w:ascii="GHEA Grapalat" w:hAnsi="GHEA Grapalat"/>
                <w:b/>
                <w:bCs/>
                <w:sz w:val="16"/>
                <w:szCs w:val="18"/>
              </w:rPr>
              <w:t>ֆ</w:t>
            </w:r>
            <w:r w:rsidRPr="007B5542">
              <w:rPr>
                <w:rFonts w:ascii="GHEA Grapalat" w:hAnsi="GHEA Grapalat"/>
                <w:b/>
                <w:bCs/>
                <w:sz w:val="16"/>
                <w:szCs w:val="18"/>
                <w:lang w:val="hy-AM"/>
              </w:rPr>
              <w:t>իրմային անվանումը</w:t>
            </w:r>
          </w:p>
        </w:tc>
        <w:tc>
          <w:tcPr>
            <w:tcW w:w="2003" w:type="dxa"/>
            <w:vAlign w:val="center"/>
          </w:tcPr>
          <w:p w:rsidR="00615E15" w:rsidRPr="007B5542" w:rsidRDefault="00615E15" w:rsidP="00BC59C9">
            <w:pPr>
              <w:jc w:val="center"/>
              <w:rPr>
                <w:rFonts w:ascii="GHEA Grapalat" w:hAnsi="GHEA Grapalat"/>
                <w:b/>
                <w:bCs/>
                <w:sz w:val="16"/>
                <w:szCs w:val="18"/>
                <w:lang w:val="es-ES"/>
              </w:rPr>
            </w:pPr>
            <w:r w:rsidRPr="007B5542">
              <w:rPr>
                <w:rFonts w:ascii="GHEA Grapalat" w:hAnsi="GHEA Grapalat"/>
                <w:b/>
                <w:bCs/>
                <w:sz w:val="16"/>
                <w:szCs w:val="18"/>
                <w:lang w:val="es-ES"/>
              </w:rPr>
              <w:t>ապրանքային նշանը</w:t>
            </w:r>
          </w:p>
        </w:tc>
        <w:tc>
          <w:tcPr>
            <w:tcW w:w="1757" w:type="dxa"/>
            <w:vAlign w:val="center"/>
          </w:tcPr>
          <w:p w:rsidR="00615E15" w:rsidRPr="007B5542" w:rsidRDefault="00615E15" w:rsidP="00BC59C9">
            <w:pPr>
              <w:jc w:val="center"/>
              <w:rPr>
                <w:rFonts w:ascii="GHEA Grapalat" w:hAnsi="GHEA Grapalat"/>
                <w:b/>
                <w:bCs/>
                <w:sz w:val="16"/>
                <w:szCs w:val="18"/>
                <w:lang w:val="hy-AM"/>
              </w:rPr>
            </w:pPr>
            <w:r w:rsidRPr="007B5542">
              <w:rPr>
                <w:rFonts w:ascii="GHEA Grapalat" w:hAnsi="GHEA Grapalat"/>
                <w:b/>
                <w:bCs/>
                <w:sz w:val="16"/>
                <w:szCs w:val="18"/>
                <w:lang w:val="hy-AM"/>
              </w:rPr>
              <w:t>մակնիշը</w:t>
            </w:r>
          </w:p>
        </w:tc>
        <w:tc>
          <w:tcPr>
            <w:tcW w:w="1530" w:type="dxa"/>
            <w:vAlign w:val="center"/>
          </w:tcPr>
          <w:p w:rsidR="00615E15" w:rsidRPr="007B5542" w:rsidRDefault="00615E15" w:rsidP="00BC59C9">
            <w:pPr>
              <w:jc w:val="center"/>
              <w:rPr>
                <w:rFonts w:ascii="GHEA Grapalat" w:hAnsi="GHEA Grapalat"/>
                <w:b/>
                <w:bCs/>
                <w:sz w:val="16"/>
                <w:szCs w:val="18"/>
                <w:lang w:val="es-ES"/>
              </w:rPr>
            </w:pPr>
            <w:r w:rsidRPr="007B5542">
              <w:rPr>
                <w:rFonts w:ascii="GHEA Grapalat" w:hAnsi="GHEA Grapalat"/>
                <w:b/>
                <w:bCs/>
                <w:sz w:val="16"/>
                <w:szCs w:val="18"/>
                <w:lang w:val="es-ES"/>
              </w:rPr>
              <w:t>արտադրողի անվանումը</w:t>
            </w:r>
          </w:p>
        </w:tc>
        <w:tc>
          <w:tcPr>
            <w:tcW w:w="1323" w:type="dxa"/>
            <w:vAlign w:val="center"/>
          </w:tcPr>
          <w:p w:rsidR="00615E15" w:rsidRPr="007B5542" w:rsidRDefault="00615E15" w:rsidP="00BC59C9">
            <w:pPr>
              <w:jc w:val="center"/>
              <w:rPr>
                <w:rFonts w:ascii="GHEA Grapalat" w:hAnsi="GHEA Grapalat"/>
                <w:b/>
                <w:bCs/>
                <w:sz w:val="16"/>
                <w:szCs w:val="18"/>
                <w:lang w:val="es-ES"/>
              </w:rPr>
            </w:pPr>
            <w:r w:rsidRPr="007B5542">
              <w:rPr>
                <w:rFonts w:ascii="GHEA Grapalat" w:hAnsi="GHEA Grapalat"/>
                <w:b/>
                <w:bCs/>
                <w:sz w:val="16"/>
                <w:szCs w:val="18"/>
                <w:lang w:val="es-ES"/>
              </w:rPr>
              <w:t>տեխնիկական բնութագրերը</w:t>
            </w:r>
          </w:p>
        </w:tc>
        <w:tc>
          <w:tcPr>
            <w:tcW w:w="900" w:type="dxa"/>
            <w:vAlign w:val="center"/>
          </w:tcPr>
          <w:p w:rsidR="00615E15" w:rsidRPr="007B5542" w:rsidRDefault="00615E15" w:rsidP="00BC59C9">
            <w:pPr>
              <w:jc w:val="center"/>
              <w:rPr>
                <w:rFonts w:ascii="GHEA Grapalat" w:hAnsi="GHEA Grapalat"/>
                <w:b/>
                <w:bCs/>
                <w:sz w:val="16"/>
                <w:szCs w:val="18"/>
                <w:lang w:val="es-ES"/>
              </w:rPr>
            </w:pPr>
            <w:r w:rsidRPr="007B5542">
              <w:rPr>
                <w:rFonts w:ascii="GHEA Grapalat" w:hAnsi="GHEA Grapalat"/>
                <w:b/>
                <w:bCs/>
                <w:sz w:val="16"/>
                <w:szCs w:val="18"/>
                <w:lang w:val="es-ES"/>
              </w:rPr>
              <w:t>երաշխիքային ժամկետները</w:t>
            </w:r>
          </w:p>
        </w:tc>
      </w:tr>
      <w:tr w:rsidR="00615E15" w:rsidRPr="007B5542" w:rsidTr="00BC59C9">
        <w:tc>
          <w:tcPr>
            <w:tcW w:w="1368" w:type="dxa"/>
            <w:vAlign w:val="center"/>
          </w:tcPr>
          <w:p w:rsidR="00615E15" w:rsidRPr="007B5542" w:rsidRDefault="00615E15" w:rsidP="00BC59C9">
            <w:pPr>
              <w:jc w:val="center"/>
              <w:rPr>
                <w:rFonts w:ascii="GHEA Grapalat" w:hAnsi="GHEA Grapalat"/>
                <w:b/>
                <w:bCs/>
                <w:sz w:val="16"/>
                <w:szCs w:val="18"/>
                <w:lang w:val="es-ES"/>
              </w:rPr>
            </w:pPr>
          </w:p>
        </w:tc>
        <w:tc>
          <w:tcPr>
            <w:tcW w:w="1460" w:type="dxa"/>
            <w:vAlign w:val="center"/>
          </w:tcPr>
          <w:p w:rsidR="00615E15" w:rsidRPr="007B5542" w:rsidDel="00E968EF" w:rsidRDefault="00615E15" w:rsidP="00BC59C9">
            <w:pPr>
              <w:jc w:val="center"/>
              <w:rPr>
                <w:rFonts w:ascii="GHEA Grapalat" w:hAnsi="GHEA Grapalat"/>
                <w:b/>
                <w:bCs/>
                <w:sz w:val="16"/>
                <w:szCs w:val="18"/>
                <w:lang w:val="hy-AM"/>
              </w:rPr>
            </w:pPr>
          </w:p>
        </w:tc>
        <w:tc>
          <w:tcPr>
            <w:tcW w:w="2003" w:type="dxa"/>
            <w:vAlign w:val="center"/>
          </w:tcPr>
          <w:p w:rsidR="00615E15" w:rsidRPr="007B5542" w:rsidRDefault="00615E15" w:rsidP="00BC59C9">
            <w:pPr>
              <w:jc w:val="center"/>
              <w:rPr>
                <w:rFonts w:ascii="GHEA Grapalat" w:hAnsi="GHEA Grapalat"/>
                <w:b/>
                <w:bCs/>
                <w:sz w:val="16"/>
                <w:szCs w:val="18"/>
                <w:lang w:val="es-ES"/>
              </w:rPr>
            </w:pPr>
          </w:p>
        </w:tc>
        <w:tc>
          <w:tcPr>
            <w:tcW w:w="1757" w:type="dxa"/>
            <w:vAlign w:val="center"/>
          </w:tcPr>
          <w:p w:rsidR="00615E15" w:rsidRPr="007B5542" w:rsidRDefault="00615E15" w:rsidP="00BC59C9">
            <w:pPr>
              <w:jc w:val="center"/>
              <w:rPr>
                <w:rFonts w:ascii="GHEA Grapalat" w:hAnsi="GHEA Grapalat"/>
                <w:b/>
                <w:bCs/>
                <w:sz w:val="16"/>
                <w:szCs w:val="18"/>
                <w:lang w:val="hy-AM"/>
              </w:rPr>
            </w:pPr>
          </w:p>
        </w:tc>
        <w:tc>
          <w:tcPr>
            <w:tcW w:w="1530" w:type="dxa"/>
            <w:vAlign w:val="center"/>
          </w:tcPr>
          <w:p w:rsidR="00615E15" w:rsidRPr="007B5542" w:rsidRDefault="00615E15" w:rsidP="00BC59C9">
            <w:pPr>
              <w:jc w:val="center"/>
              <w:rPr>
                <w:rFonts w:ascii="GHEA Grapalat" w:hAnsi="GHEA Grapalat"/>
                <w:b/>
                <w:bCs/>
                <w:sz w:val="16"/>
                <w:szCs w:val="18"/>
                <w:lang w:val="es-ES"/>
              </w:rPr>
            </w:pPr>
          </w:p>
        </w:tc>
        <w:tc>
          <w:tcPr>
            <w:tcW w:w="1323" w:type="dxa"/>
            <w:vAlign w:val="center"/>
          </w:tcPr>
          <w:p w:rsidR="00615E15" w:rsidRPr="007B5542" w:rsidRDefault="00615E15" w:rsidP="00BC59C9">
            <w:pPr>
              <w:jc w:val="center"/>
              <w:rPr>
                <w:rFonts w:ascii="GHEA Grapalat" w:hAnsi="GHEA Grapalat"/>
                <w:b/>
                <w:bCs/>
                <w:sz w:val="16"/>
                <w:szCs w:val="18"/>
                <w:lang w:val="es-ES"/>
              </w:rPr>
            </w:pPr>
          </w:p>
        </w:tc>
        <w:tc>
          <w:tcPr>
            <w:tcW w:w="900" w:type="dxa"/>
            <w:vAlign w:val="center"/>
          </w:tcPr>
          <w:p w:rsidR="00615E15" w:rsidRPr="007B5542" w:rsidRDefault="00615E15" w:rsidP="00BC59C9">
            <w:pPr>
              <w:jc w:val="center"/>
              <w:rPr>
                <w:rFonts w:ascii="GHEA Grapalat" w:hAnsi="GHEA Grapalat"/>
                <w:b/>
                <w:bCs/>
                <w:sz w:val="16"/>
                <w:szCs w:val="18"/>
                <w:lang w:val="es-ES"/>
              </w:rPr>
            </w:pPr>
          </w:p>
        </w:tc>
      </w:tr>
      <w:tr w:rsidR="00615E15" w:rsidRPr="007B5542" w:rsidTr="00BC59C9">
        <w:tc>
          <w:tcPr>
            <w:tcW w:w="1368" w:type="dxa"/>
            <w:vAlign w:val="center"/>
          </w:tcPr>
          <w:p w:rsidR="00615E15" w:rsidRPr="007B5542" w:rsidRDefault="00615E15" w:rsidP="00BC59C9">
            <w:pPr>
              <w:jc w:val="center"/>
              <w:rPr>
                <w:rFonts w:ascii="GHEA Grapalat" w:hAnsi="GHEA Grapalat"/>
                <w:b/>
                <w:bCs/>
                <w:sz w:val="16"/>
                <w:szCs w:val="18"/>
                <w:lang w:val="es-ES"/>
              </w:rPr>
            </w:pPr>
          </w:p>
        </w:tc>
        <w:tc>
          <w:tcPr>
            <w:tcW w:w="1460" w:type="dxa"/>
            <w:vAlign w:val="center"/>
          </w:tcPr>
          <w:p w:rsidR="00615E15" w:rsidRPr="007B5542" w:rsidDel="00E968EF" w:rsidRDefault="00615E15" w:rsidP="00BC59C9">
            <w:pPr>
              <w:jc w:val="center"/>
              <w:rPr>
                <w:rFonts w:ascii="GHEA Grapalat" w:hAnsi="GHEA Grapalat"/>
                <w:b/>
                <w:bCs/>
                <w:sz w:val="16"/>
                <w:szCs w:val="18"/>
                <w:lang w:val="hy-AM"/>
              </w:rPr>
            </w:pPr>
          </w:p>
        </w:tc>
        <w:tc>
          <w:tcPr>
            <w:tcW w:w="2003" w:type="dxa"/>
            <w:vAlign w:val="center"/>
          </w:tcPr>
          <w:p w:rsidR="00615E15" w:rsidRPr="007B5542" w:rsidRDefault="00615E15" w:rsidP="00BC59C9">
            <w:pPr>
              <w:jc w:val="center"/>
              <w:rPr>
                <w:rFonts w:ascii="GHEA Grapalat" w:hAnsi="GHEA Grapalat"/>
                <w:b/>
                <w:bCs/>
                <w:sz w:val="16"/>
                <w:szCs w:val="18"/>
                <w:lang w:val="es-ES"/>
              </w:rPr>
            </w:pPr>
          </w:p>
        </w:tc>
        <w:tc>
          <w:tcPr>
            <w:tcW w:w="1757" w:type="dxa"/>
            <w:vAlign w:val="center"/>
          </w:tcPr>
          <w:p w:rsidR="00615E15" w:rsidRPr="007B5542" w:rsidRDefault="00615E15" w:rsidP="00BC59C9">
            <w:pPr>
              <w:jc w:val="center"/>
              <w:rPr>
                <w:rFonts w:ascii="GHEA Grapalat" w:hAnsi="GHEA Grapalat"/>
                <w:b/>
                <w:bCs/>
                <w:sz w:val="16"/>
                <w:szCs w:val="18"/>
                <w:lang w:val="hy-AM"/>
              </w:rPr>
            </w:pPr>
          </w:p>
        </w:tc>
        <w:tc>
          <w:tcPr>
            <w:tcW w:w="1530" w:type="dxa"/>
            <w:vAlign w:val="center"/>
          </w:tcPr>
          <w:p w:rsidR="00615E15" w:rsidRPr="007B5542" w:rsidRDefault="00615E15" w:rsidP="00BC59C9">
            <w:pPr>
              <w:jc w:val="center"/>
              <w:rPr>
                <w:rFonts w:ascii="GHEA Grapalat" w:hAnsi="GHEA Grapalat"/>
                <w:b/>
                <w:bCs/>
                <w:sz w:val="16"/>
                <w:szCs w:val="18"/>
                <w:lang w:val="es-ES"/>
              </w:rPr>
            </w:pPr>
          </w:p>
        </w:tc>
        <w:tc>
          <w:tcPr>
            <w:tcW w:w="1323" w:type="dxa"/>
            <w:vAlign w:val="center"/>
          </w:tcPr>
          <w:p w:rsidR="00615E15" w:rsidRPr="007B5542" w:rsidRDefault="00615E15" w:rsidP="00BC59C9">
            <w:pPr>
              <w:jc w:val="center"/>
              <w:rPr>
                <w:rFonts w:ascii="GHEA Grapalat" w:hAnsi="GHEA Grapalat"/>
                <w:b/>
                <w:bCs/>
                <w:sz w:val="16"/>
                <w:szCs w:val="18"/>
                <w:lang w:val="es-ES"/>
              </w:rPr>
            </w:pPr>
          </w:p>
        </w:tc>
        <w:tc>
          <w:tcPr>
            <w:tcW w:w="900" w:type="dxa"/>
            <w:vAlign w:val="center"/>
          </w:tcPr>
          <w:p w:rsidR="00615E15" w:rsidRPr="007B5542" w:rsidRDefault="00615E15" w:rsidP="00BC59C9">
            <w:pPr>
              <w:jc w:val="center"/>
              <w:rPr>
                <w:rFonts w:ascii="GHEA Grapalat" w:hAnsi="GHEA Grapalat"/>
                <w:b/>
                <w:bCs/>
                <w:sz w:val="16"/>
                <w:szCs w:val="18"/>
                <w:lang w:val="es-ES"/>
              </w:rPr>
            </w:pPr>
          </w:p>
        </w:tc>
      </w:tr>
      <w:tr w:rsidR="00615E15" w:rsidRPr="007B5542" w:rsidTr="00BC59C9">
        <w:tc>
          <w:tcPr>
            <w:tcW w:w="1368" w:type="dxa"/>
            <w:vAlign w:val="center"/>
          </w:tcPr>
          <w:p w:rsidR="00615E15" w:rsidRPr="007B5542" w:rsidRDefault="00615E15" w:rsidP="00BC59C9">
            <w:pPr>
              <w:jc w:val="center"/>
              <w:rPr>
                <w:rFonts w:ascii="GHEA Grapalat" w:hAnsi="GHEA Grapalat"/>
                <w:b/>
                <w:bCs/>
                <w:sz w:val="16"/>
                <w:szCs w:val="18"/>
                <w:lang w:val="es-ES"/>
              </w:rPr>
            </w:pPr>
          </w:p>
        </w:tc>
        <w:tc>
          <w:tcPr>
            <w:tcW w:w="1460" w:type="dxa"/>
            <w:vAlign w:val="center"/>
          </w:tcPr>
          <w:p w:rsidR="00615E15" w:rsidRPr="007B5542" w:rsidDel="00E968EF" w:rsidRDefault="00615E15" w:rsidP="00BC59C9">
            <w:pPr>
              <w:jc w:val="center"/>
              <w:rPr>
                <w:rFonts w:ascii="GHEA Grapalat" w:hAnsi="GHEA Grapalat"/>
                <w:b/>
                <w:bCs/>
                <w:sz w:val="16"/>
                <w:szCs w:val="18"/>
                <w:lang w:val="hy-AM"/>
              </w:rPr>
            </w:pPr>
          </w:p>
        </w:tc>
        <w:tc>
          <w:tcPr>
            <w:tcW w:w="2003" w:type="dxa"/>
            <w:vAlign w:val="center"/>
          </w:tcPr>
          <w:p w:rsidR="00615E15" w:rsidRPr="007B5542" w:rsidRDefault="00615E15" w:rsidP="00BC59C9">
            <w:pPr>
              <w:jc w:val="center"/>
              <w:rPr>
                <w:rFonts w:ascii="GHEA Grapalat" w:hAnsi="GHEA Grapalat"/>
                <w:b/>
                <w:bCs/>
                <w:sz w:val="16"/>
                <w:szCs w:val="18"/>
                <w:lang w:val="es-ES"/>
              </w:rPr>
            </w:pPr>
          </w:p>
        </w:tc>
        <w:tc>
          <w:tcPr>
            <w:tcW w:w="1757" w:type="dxa"/>
            <w:vAlign w:val="center"/>
          </w:tcPr>
          <w:p w:rsidR="00615E15" w:rsidRPr="007B5542" w:rsidRDefault="00615E15" w:rsidP="00BC59C9">
            <w:pPr>
              <w:jc w:val="center"/>
              <w:rPr>
                <w:rFonts w:ascii="GHEA Grapalat" w:hAnsi="GHEA Grapalat"/>
                <w:b/>
                <w:bCs/>
                <w:sz w:val="16"/>
                <w:szCs w:val="18"/>
                <w:lang w:val="hy-AM"/>
              </w:rPr>
            </w:pPr>
          </w:p>
        </w:tc>
        <w:tc>
          <w:tcPr>
            <w:tcW w:w="1530" w:type="dxa"/>
            <w:vAlign w:val="center"/>
          </w:tcPr>
          <w:p w:rsidR="00615E15" w:rsidRPr="007B5542" w:rsidRDefault="00615E15" w:rsidP="00BC59C9">
            <w:pPr>
              <w:jc w:val="center"/>
              <w:rPr>
                <w:rFonts w:ascii="GHEA Grapalat" w:hAnsi="GHEA Grapalat"/>
                <w:b/>
                <w:bCs/>
                <w:sz w:val="16"/>
                <w:szCs w:val="18"/>
                <w:lang w:val="es-ES"/>
              </w:rPr>
            </w:pPr>
          </w:p>
        </w:tc>
        <w:tc>
          <w:tcPr>
            <w:tcW w:w="1323" w:type="dxa"/>
            <w:vAlign w:val="center"/>
          </w:tcPr>
          <w:p w:rsidR="00615E15" w:rsidRPr="007B5542" w:rsidRDefault="00615E15" w:rsidP="00BC59C9">
            <w:pPr>
              <w:jc w:val="center"/>
              <w:rPr>
                <w:rFonts w:ascii="GHEA Grapalat" w:hAnsi="GHEA Grapalat"/>
                <w:b/>
                <w:bCs/>
                <w:sz w:val="16"/>
                <w:szCs w:val="18"/>
                <w:lang w:val="es-ES"/>
              </w:rPr>
            </w:pPr>
          </w:p>
        </w:tc>
        <w:tc>
          <w:tcPr>
            <w:tcW w:w="900" w:type="dxa"/>
            <w:vAlign w:val="center"/>
          </w:tcPr>
          <w:p w:rsidR="00615E15" w:rsidRPr="007B5542" w:rsidRDefault="00615E15" w:rsidP="00BC59C9">
            <w:pPr>
              <w:jc w:val="center"/>
              <w:rPr>
                <w:rFonts w:ascii="GHEA Grapalat" w:hAnsi="GHEA Grapalat"/>
                <w:b/>
                <w:bCs/>
                <w:sz w:val="16"/>
                <w:szCs w:val="18"/>
                <w:lang w:val="es-ES"/>
              </w:rPr>
            </w:pPr>
          </w:p>
        </w:tc>
      </w:tr>
    </w:tbl>
    <w:p w:rsidR="00615E15" w:rsidRPr="007B5542" w:rsidRDefault="00615E15" w:rsidP="00615E15">
      <w:pPr>
        <w:pStyle w:val="3"/>
        <w:spacing w:line="240" w:lineRule="auto"/>
        <w:ind w:firstLine="567"/>
        <w:jc w:val="left"/>
        <w:rPr>
          <w:rFonts w:ascii="GHEA Grapalat" w:hAnsi="GHEA Grapalat"/>
          <w:b/>
          <w:lang w:val="en-US"/>
        </w:rPr>
      </w:pPr>
    </w:p>
    <w:p w:rsidR="00615E15" w:rsidRPr="007B5542" w:rsidRDefault="00615E15" w:rsidP="00615E15">
      <w:pPr>
        <w:pStyle w:val="3"/>
        <w:spacing w:line="240" w:lineRule="auto"/>
        <w:ind w:firstLine="567"/>
        <w:jc w:val="left"/>
        <w:rPr>
          <w:rFonts w:ascii="GHEA Grapalat" w:hAnsi="GHEA Grapalat"/>
          <w:b/>
          <w:lang w:val="en-US"/>
        </w:rPr>
      </w:pPr>
    </w:p>
    <w:p w:rsidR="00615E15" w:rsidRPr="007B5542" w:rsidRDefault="00615E15" w:rsidP="00615E15">
      <w:pPr>
        <w:pStyle w:val="3"/>
        <w:spacing w:line="240" w:lineRule="auto"/>
        <w:ind w:firstLine="567"/>
        <w:jc w:val="left"/>
        <w:rPr>
          <w:rFonts w:ascii="GHEA Grapalat" w:hAnsi="GHEA Grapalat"/>
          <w:b/>
          <w:lang w:val="en-US"/>
        </w:rPr>
      </w:pPr>
    </w:p>
    <w:p w:rsidR="00615E15" w:rsidRPr="007B5542" w:rsidRDefault="00615E15" w:rsidP="00615E15">
      <w:pPr>
        <w:pStyle w:val="3"/>
        <w:spacing w:line="240" w:lineRule="auto"/>
        <w:ind w:firstLine="567"/>
        <w:jc w:val="left"/>
        <w:rPr>
          <w:rFonts w:ascii="GHEA Grapalat" w:hAnsi="GHEA Grapalat"/>
          <w:b/>
          <w:lang w:val="en-US"/>
        </w:rPr>
      </w:pPr>
    </w:p>
    <w:p w:rsidR="00615E15" w:rsidRPr="007B5542" w:rsidRDefault="00615E15" w:rsidP="00615E15">
      <w:pPr>
        <w:rPr>
          <w:rFonts w:ascii="GHEA Grapalat" w:hAnsi="GHEA Grapalat"/>
          <w:sz w:val="20"/>
          <w:lang w:val="es-ES"/>
        </w:rPr>
      </w:pPr>
    </w:p>
    <w:p w:rsidR="00615E15" w:rsidRPr="007B5542" w:rsidRDefault="00615E15" w:rsidP="00615E15">
      <w:pPr>
        <w:jc w:val="both"/>
        <w:rPr>
          <w:rFonts w:ascii="GHEA Grapalat" w:hAnsi="GHEA Grapalat"/>
          <w:sz w:val="20"/>
          <w:u w:val="single"/>
        </w:rPr>
      </w:pP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rPr>
        <w:tab/>
      </w:r>
      <w:r w:rsidRPr="007B5542">
        <w:rPr>
          <w:rFonts w:ascii="GHEA Grapalat" w:hAnsi="GHEA Grapalat"/>
          <w:sz w:val="20"/>
          <w:u w:val="single"/>
        </w:rPr>
        <w:tab/>
      </w:r>
      <w:r w:rsidRPr="007B5542">
        <w:rPr>
          <w:rFonts w:ascii="GHEA Grapalat" w:hAnsi="GHEA Grapalat"/>
          <w:sz w:val="20"/>
          <w:u w:val="single"/>
        </w:rPr>
        <w:tab/>
      </w:r>
      <w:r w:rsidRPr="007B5542">
        <w:rPr>
          <w:rFonts w:ascii="GHEA Grapalat" w:hAnsi="GHEA Grapalat"/>
          <w:sz w:val="20"/>
          <w:u w:val="single"/>
        </w:rPr>
        <w:tab/>
        <w:t xml:space="preserve">    </w:t>
      </w:r>
    </w:p>
    <w:p w:rsidR="00615E15" w:rsidRPr="0053699F" w:rsidRDefault="00615E15" w:rsidP="00615E15">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Pr>
          <w:rFonts w:ascii="GHEA Grapalat" w:hAnsi="GHEA Grapalat" w:cs="Sylfaen"/>
          <w:sz w:val="20"/>
          <w:vertAlign w:val="superscript"/>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rsidR="00615E15" w:rsidRPr="0053699F" w:rsidRDefault="00615E15" w:rsidP="00615E15">
      <w:pPr>
        <w:jc w:val="right"/>
        <w:rPr>
          <w:rFonts w:ascii="GHEA Grapalat" w:hAnsi="GHEA Grapalat" w:cs="Sylfaen"/>
          <w:sz w:val="20"/>
          <w:lang w:val="hy-AM"/>
        </w:rPr>
      </w:pPr>
    </w:p>
    <w:p w:rsidR="00615E15" w:rsidRPr="0053699F" w:rsidRDefault="00615E15" w:rsidP="00615E15">
      <w:pPr>
        <w:jc w:val="right"/>
        <w:rPr>
          <w:rFonts w:ascii="GHEA Grapalat" w:hAnsi="GHEA Grapalat" w:cs="Sylfaen"/>
          <w:sz w:val="20"/>
          <w:lang w:val="hy-AM"/>
        </w:rPr>
      </w:pPr>
    </w:p>
    <w:p w:rsidR="00615E15" w:rsidRPr="007B5542" w:rsidRDefault="00615E15" w:rsidP="00615E15">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rsidR="00615E15" w:rsidRPr="007B5542" w:rsidRDefault="00615E15" w:rsidP="00615E15">
      <w:pPr>
        <w:jc w:val="right"/>
        <w:rPr>
          <w:rFonts w:ascii="GHEA Grapalat" w:hAnsi="GHEA Grapalat"/>
          <w:sz w:val="20"/>
          <w:lang w:val="hy-AM"/>
        </w:rPr>
      </w:pPr>
    </w:p>
    <w:p w:rsidR="00615E15" w:rsidRPr="007B5542" w:rsidRDefault="00615E15" w:rsidP="00615E15">
      <w:pPr>
        <w:jc w:val="right"/>
        <w:rPr>
          <w:rFonts w:ascii="GHEA Grapalat" w:hAnsi="GHEA Grapalat"/>
          <w:sz w:val="20"/>
          <w:lang w:val="hy-AM"/>
        </w:rPr>
      </w:pPr>
    </w:p>
    <w:p w:rsidR="00615E15" w:rsidRPr="00E6597C" w:rsidRDefault="00615E15" w:rsidP="00615E15">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rsidR="00C66BF2" w:rsidRPr="00615E15" w:rsidRDefault="00C66BF2" w:rsidP="00C66BF2">
      <w:pPr>
        <w:ind w:firstLine="708"/>
        <w:jc w:val="both"/>
        <w:rPr>
          <w:rFonts w:ascii="GHEA Grapalat" w:hAnsi="GHEA Grapalat"/>
          <w:sz w:val="20"/>
          <w:lang w:val="af-ZA"/>
        </w:rPr>
      </w:pPr>
    </w:p>
    <w:p w:rsidR="00C66BF2" w:rsidRPr="00E6597C" w:rsidRDefault="00C66BF2" w:rsidP="00C66BF2">
      <w:pPr>
        <w:ind w:firstLine="708"/>
        <w:jc w:val="both"/>
        <w:rPr>
          <w:rFonts w:ascii="GHEA Grapalat" w:hAnsi="GHEA Grapalat"/>
          <w:sz w:val="20"/>
          <w:lang w:val="es-ES"/>
        </w:rPr>
      </w:pPr>
    </w:p>
    <w:p w:rsidR="00C66BF2" w:rsidRPr="00E6597C" w:rsidRDefault="00C66BF2" w:rsidP="00C66BF2">
      <w:pPr>
        <w:ind w:firstLine="708"/>
        <w:jc w:val="both"/>
        <w:rPr>
          <w:rFonts w:ascii="GHEA Grapalat" w:hAnsi="GHEA Grapalat"/>
          <w:sz w:val="20"/>
          <w:lang w:val="es-ES"/>
        </w:rPr>
      </w:pPr>
    </w:p>
    <w:p w:rsidR="00C66BF2" w:rsidRPr="00E6597C" w:rsidRDefault="00C66BF2" w:rsidP="00C66BF2">
      <w:pPr>
        <w:jc w:val="both"/>
        <w:rPr>
          <w:rFonts w:ascii="GHEA Grapalat" w:hAnsi="GHEA Grapalat"/>
          <w:sz w:val="20"/>
          <w:lang w:val="es-ES"/>
        </w:rPr>
      </w:pPr>
    </w:p>
    <w:p w:rsidR="00C66BF2" w:rsidRPr="00E6597C" w:rsidRDefault="00C66BF2" w:rsidP="00C66BF2">
      <w:pPr>
        <w:jc w:val="both"/>
        <w:rPr>
          <w:rFonts w:ascii="GHEA Grapalat" w:hAnsi="GHEA Grapalat"/>
          <w:sz w:val="20"/>
          <w:lang w:val="es-ES"/>
        </w:rPr>
      </w:pPr>
    </w:p>
    <w:p w:rsidR="00C66BF2" w:rsidRPr="00E6597C" w:rsidRDefault="00C66BF2" w:rsidP="00C66BF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rsidR="00C66BF2" w:rsidRPr="00E6597C" w:rsidRDefault="00C66BF2" w:rsidP="00C66BF2">
      <w:pPr>
        <w:jc w:val="both"/>
        <w:rPr>
          <w:rFonts w:ascii="GHEA Grapalat" w:hAnsi="GHEA Grapalat" w:cs="Arial"/>
          <w:sz w:val="20"/>
          <w:vertAlign w:val="superscript"/>
          <w:lang w:val="es-ES"/>
        </w:rPr>
      </w:pPr>
    </w:p>
    <w:p w:rsidR="00C66BF2" w:rsidRPr="00E6597C" w:rsidRDefault="00C66BF2" w:rsidP="00C66BF2">
      <w:pPr>
        <w:jc w:val="both"/>
        <w:rPr>
          <w:rFonts w:ascii="GHEA Grapalat" w:hAnsi="GHEA Grapalat"/>
          <w:sz w:val="20"/>
          <w:lang w:val="hy-AM"/>
        </w:rPr>
      </w:pPr>
      <w:r w:rsidRPr="00E6597C">
        <w:rPr>
          <w:rFonts w:ascii="GHEA Grapalat" w:hAnsi="GHEA Grapalat"/>
          <w:sz w:val="20"/>
          <w:lang w:val="hy-AM"/>
        </w:rPr>
        <w:t xml:space="preserve">    </w:t>
      </w:r>
    </w:p>
    <w:p w:rsidR="00C66BF2" w:rsidRPr="00E6597C" w:rsidRDefault="00C66BF2" w:rsidP="00C66BF2">
      <w:pPr>
        <w:jc w:val="right"/>
        <w:rPr>
          <w:rFonts w:ascii="GHEA Grapalat" w:hAnsi="GHEA Grapalat" w:cs="Arial"/>
          <w:sz w:val="20"/>
          <w:lang w:val="hy-AM"/>
        </w:rPr>
      </w:pPr>
      <w:r w:rsidRPr="00E6597C">
        <w:rPr>
          <w:rFonts w:ascii="GHEA Grapalat" w:hAnsi="GHEA Grapalat" w:cs="Sylfaen"/>
          <w:sz w:val="20"/>
          <w:lang w:val="hy-AM"/>
        </w:rPr>
        <w:t>Կ</w:t>
      </w:r>
      <w:r w:rsidRPr="00E6597C">
        <w:rPr>
          <w:rFonts w:ascii="GHEA Grapalat" w:hAnsi="GHEA Grapalat" w:cs="Arial"/>
          <w:sz w:val="20"/>
          <w:lang w:val="hy-AM"/>
        </w:rPr>
        <w:t xml:space="preserve">. </w:t>
      </w:r>
      <w:r w:rsidRPr="00E6597C">
        <w:rPr>
          <w:rFonts w:ascii="GHEA Grapalat" w:hAnsi="GHEA Grapalat" w:cs="Sylfaen"/>
          <w:sz w:val="20"/>
          <w:lang w:val="hy-AM"/>
        </w:rPr>
        <w:t>Տ</w:t>
      </w:r>
      <w:r w:rsidRPr="00E6597C">
        <w:rPr>
          <w:rFonts w:ascii="GHEA Grapalat" w:hAnsi="GHEA Grapalat" w:cs="Arial"/>
          <w:sz w:val="20"/>
          <w:lang w:val="hy-AM"/>
        </w:rPr>
        <w:t>.</w:t>
      </w:r>
      <w:r w:rsidRPr="00E6597C">
        <w:rPr>
          <w:rStyle w:val="af6"/>
          <w:rFonts w:ascii="GHEA Grapalat" w:hAnsi="GHEA Grapalat" w:cs="Arial"/>
          <w:color w:val="FFFFFF"/>
          <w:sz w:val="20"/>
          <w:lang w:val="hy-AM"/>
        </w:rPr>
        <w:footnoteReference w:id="12"/>
      </w:r>
      <w:r w:rsidRPr="00E6597C">
        <w:rPr>
          <w:rFonts w:ascii="GHEA Grapalat" w:hAnsi="GHEA Grapalat" w:cs="Arial"/>
          <w:sz w:val="20"/>
          <w:lang w:val="hy-AM"/>
        </w:rPr>
        <w:tab/>
      </w:r>
      <w:r w:rsidRPr="00E6597C">
        <w:rPr>
          <w:rFonts w:ascii="GHEA Grapalat" w:hAnsi="GHEA Grapalat" w:cs="Arial"/>
          <w:sz w:val="20"/>
          <w:lang w:val="hy-AM"/>
        </w:rPr>
        <w:tab/>
        <w:t xml:space="preserve"> </w:t>
      </w:r>
    </w:p>
    <w:p w:rsidR="00C66BF2" w:rsidRPr="00E6597C" w:rsidRDefault="00C66BF2" w:rsidP="00C66BF2">
      <w:pPr>
        <w:pStyle w:val="31"/>
        <w:spacing w:line="240" w:lineRule="auto"/>
        <w:jc w:val="right"/>
        <w:rPr>
          <w:rFonts w:ascii="GHEA Grapalat" w:hAnsi="GHEA Grapalat"/>
          <w:b/>
          <w:lang w:val="hy-AM"/>
        </w:rPr>
      </w:pPr>
    </w:p>
    <w:p w:rsidR="00C66BF2" w:rsidRPr="00E6597C" w:rsidRDefault="00C66BF2" w:rsidP="00C66BF2">
      <w:pPr>
        <w:pStyle w:val="31"/>
        <w:spacing w:line="240" w:lineRule="auto"/>
        <w:jc w:val="right"/>
        <w:rPr>
          <w:rFonts w:ascii="GHEA Grapalat" w:hAnsi="GHEA Grapalat"/>
          <w:b/>
          <w:lang w:val="hy-AM"/>
        </w:rPr>
      </w:pPr>
    </w:p>
    <w:p w:rsidR="00C66BF2" w:rsidRPr="00E6597C" w:rsidRDefault="00C66BF2" w:rsidP="00C66BF2">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rsidR="00C66BF2" w:rsidRPr="00E6597C" w:rsidRDefault="00C66BF2" w:rsidP="00C66BF2">
      <w:pPr>
        <w:pStyle w:val="31"/>
        <w:spacing w:line="240" w:lineRule="auto"/>
        <w:ind w:firstLine="0"/>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2</w:t>
      </w:r>
    </w:p>
    <w:p w:rsidR="00C66BF2" w:rsidRPr="00E6597C" w:rsidRDefault="00267179" w:rsidP="00C66BF2">
      <w:pPr>
        <w:pStyle w:val="31"/>
        <w:spacing w:line="240" w:lineRule="auto"/>
        <w:jc w:val="right"/>
        <w:rPr>
          <w:rFonts w:ascii="GHEA Grapalat" w:hAnsi="GHEA Grapalat" w:cs="Arial"/>
          <w:b/>
          <w:lang w:val="hy-AM"/>
        </w:rPr>
      </w:pPr>
      <w:r>
        <w:rPr>
          <w:rFonts w:ascii="GHEA Grapalat" w:hAnsi="GHEA Grapalat"/>
          <w:sz w:val="24"/>
          <w:szCs w:val="24"/>
          <w:lang w:val="hy-AM"/>
        </w:rPr>
        <w:t xml:space="preserve">«ՇՄԱՀ-ՍԾ-ԲՄԱՇՁԲ-21/11»*      </w:t>
      </w:r>
      <w:r w:rsidR="00C66BF2" w:rsidRPr="00E6597C">
        <w:rPr>
          <w:rFonts w:ascii="GHEA Grapalat" w:hAnsi="GHEA Grapalat" w:cs="Sylfaen"/>
          <w:b/>
          <w:lang w:val="hy-AM"/>
        </w:rPr>
        <w:t>ծածկագրով</w:t>
      </w:r>
    </w:p>
    <w:p w:rsidR="00C66BF2" w:rsidRPr="00E6597C" w:rsidRDefault="00C66BF2" w:rsidP="00C66BF2">
      <w:pPr>
        <w:pStyle w:val="31"/>
        <w:spacing w:line="240" w:lineRule="auto"/>
        <w:jc w:val="right"/>
        <w:rPr>
          <w:rFonts w:ascii="GHEA Grapalat" w:hAnsi="GHEA Grapalat" w:cs="Arial"/>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rsidR="00C66BF2" w:rsidRPr="00E6597C" w:rsidRDefault="00C66BF2" w:rsidP="00C66BF2">
      <w:pPr>
        <w:rPr>
          <w:rFonts w:ascii="GHEA Grapalat" w:hAnsi="GHEA Grapalat"/>
          <w:lang w:val="hy-AM"/>
        </w:rPr>
      </w:pPr>
    </w:p>
    <w:p w:rsidR="00C66BF2" w:rsidRPr="00E6597C" w:rsidRDefault="00C66BF2" w:rsidP="00C66BF2">
      <w:pPr>
        <w:ind w:firstLine="567"/>
        <w:jc w:val="center"/>
        <w:rPr>
          <w:rFonts w:ascii="GHEA Grapalat" w:hAnsi="GHEA Grapalat"/>
          <w:sz w:val="20"/>
          <w:lang w:val="hy-AM"/>
        </w:rPr>
      </w:pPr>
    </w:p>
    <w:p w:rsidR="00C66BF2" w:rsidRPr="00E6597C" w:rsidRDefault="00C66BF2" w:rsidP="00C66BF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rsidR="00C66BF2" w:rsidRPr="00E6597C" w:rsidRDefault="00C66BF2" w:rsidP="00C66BF2">
      <w:pPr>
        <w:ind w:firstLine="567"/>
        <w:rPr>
          <w:rFonts w:ascii="GHEA Grapalat" w:hAnsi="GHEA Grapalat"/>
          <w:lang w:val="hy-AM"/>
        </w:rPr>
      </w:pPr>
    </w:p>
    <w:p w:rsidR="00C66BF2" w:rsidRPr="00E6597C" w:rsidRDefault="00C66BF2" w:rsidP="00C66BF2">
      <w:pPr>
        <w:ind w:firstLine="567"/>
        <w:jc w:val="both"/>
        <w:rPr>
          <w:rFonts w:ascii="GHEA Grapalat" w:hAnsi="GHEA Grapalat" w:cs="Arial"/>
          <w:lang w:val="hy-AM"/>
        </w:rPr>
      </w:pPr>
      <w:r w:rsidRPr="00E6597C">
        <w:rPr>
          <w:rFonts w:ascii="GHEA Grapalat" w:hAnsi="GHEA Grapalat" w:cs="Arial"/>
          <w:sz w:val="20"/>
          <w:szCs w:val="20"/>
          <w:lang w:val="es-ES"/>
        </w:rPr>
        <w:t>Ուսումնասիրելով «</w:t>
      </w:r>
      <w:r w:rsidR="003D77AB">
        <w:rPr>
          <w:rFonts w:ascii="GHEA Grapalat" w:hAnsi="GHEA Grapalat" w:cs="Arial"/>
          <w:sz w:val="20"/>
          <w:szCs w:val="20"/>
          <w:lang w:val="es-ES"/>
        </w:rPr>
        <w:t>ՇՄԱՀ-ՍԾ-ԲՄԱՇՁԲ-21/11</w:t>
      </w:r>
      <w:r w:rsidRPr="00E6597C">
        <w:rPr>
          <w:rFonts w:ascii="GHEA Grapalat" w:hAnsi="GHEA Grapalat" w:cs="Arial"/>
          <w:sz w:val="20"/>
          <w:szCs w:val="20"/>
          <w:lang w:val="es-ES"/>
        </w:rPr>
        <w:t>»* ծածկագրով բաց մրցույթի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rsidR="00C66BF2" w:rsidRPr="00E6597C" w:rsidRDefault="00C66BF2" w:rsidP="00C66BF2">
      <w:pPr>
        <w:ind w:firstLine="567"/>
        <w:jc w:val="both"/>
        <w:rPr>
          <w:rFonts w:ascii="GHEA Grapalat" w:hAnsi="GHEA Grapalat" w:cs="Arial"/>
        </w:rPr>
      </w:pPr>
      <w:bookmarkStart w:id="12" w:name="_Hlk23147299"/>
      <w:r w:rsidRPr="00E6597C">
        <w:rPr>
          <w:rFonts w:ascii="GHEA Grapalat" w:hAnsi="GHEA Grapalat" w:cs="Sylfaen"/>
          <w:vertAlign w:val="superscript"/>
          <w:lang w:val="hy-AM"/>
        </w:rPr>
        <w:t xml:space="preserve">                                                                                     մասնակցի անվանումը</w:t>
      </w:r>
    </w:p>
    <w:bookmarkEnd w:id="12"/>
    <w:p w:rsidR="00C66BF2" w:rsidRPr="00E6597C" w:rsidRDefault="00C66BF2" w:rsidP="00C66BF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rsidR="00C66BF2" w:rsidRPr="00E6597C" w:rsidRDefault="00C66BF2" w:rsidP="00C66BF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C66BF2" w:rsidRPr="00B747C3" w:rsidTr="00B10CDC">
        <w:trPr>
          <w:cantSplit/>
          <w:trHeight w:val="916"/>
          <w:jc w:val="center"/>
        </w:trPr>
        <w:tc>
          <w:tcPr>
            <w:tcW w:w="1136" w:type="dxa"/>
            <w:tcBorders>
              <w:top w:val="single" w:sz="4" w:space="0" w:color="auto"/>
              <w:left w:val="single" w:sz="4" w:space="0" w:color="auto"/>
              <w:right w:val="single" w:sz="4" w:space="0" w:color="auto"/>
            </w:tcBorders>
            <w:vAlign w:val="center"/>
          </w:tcPr>
          <w:p w:rsidR="00C66BF2" w:rsidRPr="00E6597C" w:rsidRDefault="00C66BF2" w:rsidP="00B10CDC">
            <w:pPr>
              <w:jc w:val="center"/>
              <w:rPr>
                <w:rFonts w:ascii="GHEA Grapalat" w:hAnsi="GHEA Grapalat"/>
                <w:b/>
                <w:bCs/>
                <w:sz w:val="16"/>
                <w:szCs w:val="18"/>
                <w:lang w:val="es-ES"/>
              </w:rPr>
            </w:pPr>
            <w:r w:rsidRPr="00E6597C">
              <w:rPr>
                <w:rFonts w:ascii="GHEA Grapalat" w:hAnsi="GHEA Grapalat"/>
                <w:b/>
                <w:bCs/>
                <w:sz w:val="16"/>
                <w:szCs w:val="18"/>
                <w:lang w:val="es-ES"/>
              </w:rPr>
              <w:t>Չափա-</w:t>
            </w:r>
          </w:p>
          <w:p w:rsidR="00C66BF2" w:rsidRPr="00E6597C" w:rsidRDefault="00C66BF2" w:rsidP="00B10CDC">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C66BF2" w:rsidRPr="00E6597C" w:rsidRDefault="00C66BF2" w:rsidP="00B10CDC">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rsidR="00C66BF2" w:rsidRPr="0053699F" w:rsidRDefault="00C66BF2" w:rsidP="00B10CDC">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rsidR="00C66BF2" w:rsidRPr="00E6597C" w:rsidRDefault="00C66BF2" w:rsidP="00B10CDC">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C66BF2" w:rsidRPr="00E6597C" w:rsidRDefault="00C66BF2" w:rsidP="00B10CDC">
            <w:pPr>
              <w:jc w:val="center"/>
              <w:rPr>
                <w:rFonts w:ascii="GHEA Grapalat" w:hAnsi="GHEA Grapalat"/>
                <w:b/>
                <w:bCs/>
                <w:sz w:val="16"/>
                <w:szCs w:val="18"/>
                <w:lang w:val="es-ES"/>
              </w:rPr>
            </w:pPr>
            <w:r w:rsidRPr="00E6597C">
              <w:rPr>
                <w:rFonts w:ascii="GHEA Grapalat" w:hAnsi="GHEA Grapalat"/>
                <w:b/>
                <w:bCs/>
                <w:sz w:val="16"/>
                <w:szCs w:val="18"/>
                <w:lang w:val="es-ES"/>
              </w:rPr>
              <w:t>ԱԱՀ**</w:t>
            </w:r>
          </w:p>
          <w:p w:rsidR="00C66BF2" w:rsidRPr="00E6597C" w:rsidRDefault="00C66BF2" w:rsidP="00B10CDC">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rsidR="00C66BF2" w:rsidRPr="00E6597C" w:rsidRDefault="00C66BF2" w:rsidP="00B10CDC">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rsidR="00C66BF2" w:rsidRPr="00E6597C" w:rsidRDefault="00C66BF2" w:rsidP="00B10CDC">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C66BF2" w:rsidRPr="00E6597C" w:rsidTr="00B10CDC">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C66BF2" w:rsidRPr="00E6597C" w:rsidRDefault="00C66BF2" w:rsidP="00B10CDC">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C66BF2" w:rsidRPr="00E6597C" w:rsidRDefault="00C66BF2" w:rsidP="00B10CDC">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C66BF2" w:rsidRPr="00E6597C" w:rsidRDefault="00C66BF2" w:rsidP="00B10CDC">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C66BF2" w:rsidRPr="00E6597C" w:rsidRDefault="00C66BF2" w:rsidP="00B10CDC">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C66BF2" w:rsidRPr="00E6597C" w:rsidRDefault="00C66BF2" w:rsidP="00B10CDC">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C66BF2" w:rsidRPr="00B747C3" w:rsidTr="00B10CDC">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C66BF2" w:rsidRPr="00E6597C" w:rsidRDefault="00C66BF2" w:rsidP="00B10CDC">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C66BF2" w:rsidRPr="00E6597C" w:rsidRDefault="00C66BF2" w:rsidP="00B10CDC">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C66BF2" w:rsidRPr="00E6597C" w:rsidRDefault="00C66BF2" w:rsidP="00B10CDC">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66BF2" w:rsidRPr="00E6597C" w:rsidRDefault="00C66BF2" w:rsidP="00B10CDC">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66BF2" w:rsidRPr="00E6597C" w:rsidRDefault="00C66BF2" w:rsidP="00B10CDC">
            <w:pPr>
              <w:jc w:val="center"/>
              <w:rPr>
                <w:rFonts w:ascii="GHEA Grapalat" w:hAnsi="GHEA Grapalat"/>
                <w:lang w:val="es-ES"/>
              </w:rPr>
            </w:pPr>
          </w:p>
        </w:tc>
      </w:tr>
      <w:tr w:rsidR="00C66BF2" w:rsidRPr="00B747C3" w:rsidTr="00B10CDC">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C66BF2" w:rsidRPr="00E6597C" w:rsidRDefault="00C66BF2" w:rsidP="00B10CDC">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C66BF2" w:rsidRPr="00E6597C" w:rsidRDefault="00C66BF2" w:rsidP="00B10CDC">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C66BF2" w:rsidRPr="00E6597C" w:rsidRDefault="00C66BF2" w:rsidP="00B10CDC">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66BF2" w:rsidRPr="00E6597C" w:rsidRDefault="00C66BF2" w:rsidP="00B10CDC">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66BF2" w:rsidRPr="00E6597C" w:rsidRDefault="00C66BF2" w:rsidP="00B10CDC">
            <w:pPr>
              <w:rPr>
                <w:rFonts w:ascii="GHEA Grapalat" w:hAnsi="GHEA Grapalat"/>
                <w:lang w:val="es-ES"/>
              </w:rPr>
            </w:pPr>
          </w:p>
        </w:tc>
      </w:tr>
      <w:tr w:rsidR="00C66BF2" w:rsidRPr="00B747C3" w:rsidTr="00B10CDC">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C66BF2" w:rsidRPr="00E6597C" w:rsidRDefault="00C66BF2" w:rsidP="00B10CDC">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C66BF2" w:rsidRPr="00E6597C" w:rsidRDefault="00C66BF2" w:rsidP="00B10CDC">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C66BF2" w:rsidRPr="00E6597C" w:rsidRDefault="00C66BF2" w:rsidP="00B10CDC">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66BF2" w:rsidRPr="00E6597C" w:rsidRDefault="00C66BF2" w:rsidP="00B10CDC">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66BF2" w:rsidRPr="00E6597C" w:rsidRDefault="00C66BF2" w:rsidP="00B10CDC">
            <w:pPr>
              <w:jc w:val="center"/>
              <w:rPr>
                <w:rFonts w:ascii="GHEA Grapalat" w:hAnsi="GHEA Grapalat"/>
                <w:lang w:val="es-ES"/>
              </w:rPr>
            </w:pPr>
          </w:p>
        </w:tc>
      </w:tr>
      <w:tr w:rsidR="00C66BF2" w:rsidRPr="00E6597C" w:rsidTr="00B10CDC">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C66BF2" w:rsidRPr="00E6597C" w:rsidRDefault="00C66BF2" w:rsidP="00B10CDC">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C66BF2" w:rsidRPr="00E6597C" w:rsidRDefault="00C66BF2" w:rsidP="00B10CDC">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C66BF2" w:rsidRPr="00E6597C" w:rsidRDefault="00C66BF2" w:rsidP="00B10CDC">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66BF2" w:rsidRPr="00E6597C" w:rsidRDefault="00C66BF2" w:rsidP="00B10CDC">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66BF2" w:rsidRPr="00E6597C" w:rsidRDefault="00C66BF2" w:rsidP="00B10CDC">
            <w:pPr>
              <w:jc w:val="center"/>
              <w:rPr>
                <w:rFonts w:ascii="GHEA Grapalat" w:hAnsi="GHEA Grapalat"/>
                <w:lang w:val="es-ES"/>
              </w:rPr>
            </w:pPr>
          </w:p>
        </w:tc>
      </w:tr>
      <w:tr w:rsidR="00C66BF2" w:rsidRPr="00E6597C" w:rsidTr="00B10CDC">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C66BF2" w:rsidRPr="00E6597C" w:rsidRDefault="00C66BF2" w:rsidP="00B10CDC">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C66BF2" w:rsidRPr="00E6597C" w:rsidRDefault="00C66BF2" w:rsidP="00B10CDC">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C66BF2" w:rsidRPr="00E6597C" w:rsidRDefault="00C66BF2" w:rsidP="00B10CDC">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66BF2" w:rsidRPr="00E6597C" w:rsidRDefault="00C66BF2" w:rsidP="00B10CDC">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66BF2" w:rsidRPr="00E6597C" w:rsidRDefault="00C66BF2" w:rsidP="00B10CDC">
            <w:pPr>
              <w:jc w:val="center"/>
              <w:rPr>
                <w:rFonts w:ascii="GHEA Grapalat" w:hAnsi="GHEA Grapalat"/>
                <w:sz w:val="20"/>
                <w:lang w:val="es-ES"/>
              </w:rPr>
            </w:pPr>
          </w:p>
        </w:tc>
      </w:tr>
    </w:tbl>
    <w:p w:rsidR="00C66BF2" w:rsidRPr="00E6597C" w:rsidRDefault="00C66BF2" w:rsidP="00C66BF2">
      <w:pPr>
        <w:rPr>
          <w:rFonts w:ascii="GHEA Grapalat" w:hAnsi="GHEA Grapalat"/>
          <w:sz w:val="18"/>
          <w:szCs w:val="18"/>
          <w:lang w:val="es-ES"/>
        </w:rPr>
      </w:pPr>
    </w:p>
    <w:p w:rsidR="00C66BF2" w:rsidRPr="00E6597C" w:rsidRDefault="00C66BF2" w:rsidP="00C66BF2">
      <w:pPr>
        <w:rPr>
          <w:rFonts w:ascii="GHEA Grapalat" w:hAnsi="GHEA Grapalat"/>
          <w:sz w:val="18"/>
          <w:szCs w:val="18"/>
          <w:lang w:val="es-ES"/>
        </w:rPr>
      </w:pPr>
    </w:p>
    <w:p w:rsidR="00C66BF2" w:rsidRPr="00E6597C" w:rsidRDefault="00C66BF2" w:rsidP="00C66BF2">
      <w:pPr>
        <w:rPr>
          <w:rFonts w:ascii="GHEA Grapalat" w:hAnsi="GHEA Grapalat"/>
          <w:sz w:val="18"/>
          <w:szCs w:val="18"/>
          <w:lang w:val="hy-AM"/>
        </w:rPr>
      </w:pPr>
    </w:p>
    <w:p w:rsidR="00C66BF2" w:rsidRPr="00E6597C" w:rsidRDefault="00C66BF2" w:rsidP="00C66BF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rsidR="00C66BF2" w:rsidRPr="00E6597C" w:rsidRDefault="00C66BF2" w:rsidP="00C66BF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E6597C">
        <w:rPr>
          <w:rFonts w:ascii="GHEA Grapalat" w:hAnsi="GHEA Grapalat"/>
          <w:sz w:val="20"/>
          <w:vertAlign w:val="superscript"/>
          <w:lang w:val="hy-AM"/>
        </w:rPr>
        <w:tab/>
      </w:r>
    </w:p>
    <w:p w:rsidR="00C66BF2" w:rsidRPr="00E6597C" w:rsidRDefault="00C66BF2" w:rsidP="00C66BF2">
      <w:pPr>
        <w:jc w:val="right"/>
        <w:rPr>
          <w:rFonts w:ascii="GHEA Grapalat" w:hAnsi="GHEA Grapalat"/>
          <w:sz w:val="20"/>
          <w:lang w:val="hy-AM"/>
        </w:rPr>
      </w:pPr>
      <w:r w:rsidRPr="00E6597C">
        <w:rPr>
          <w:rFonts w:ascii="GHEA Grapalat" w:hAnsi="GHEA Grapalat"/>
          <w:sz w:val="20"/>
          <w:lang w:val="hy-AM"/>
        </w:rPr>
        <w:t xml:space="preserve">    </w:t>
      </w:r>
    </w:p>
    <w:p w:rsidR="00C66BF2" w:rsidRPr="00E6597C" w:rsidRDefault="00C66BF2" w:rsidP="00C66BF2">
      <w:pPr>
        <w:jc w:val="right"/>
        <w:rPr>
          <w:rFonts w:ascii="GHEA Grapalat" w:hAnsi="GHEA Grapalat"/>
          <w:sz w:val="20"/>
          <w:lang w:val="hy-AM"/>
        </w:rPr>
      </w:pPr>
      <w:r w:rsidRPr="00E6597C">
        <w:rPr>
          <w:rFonts w:ascii="GHEA Grapalat" w:hAnsi="GHEA Grapalat"/>
          <w:sz w:val="20"/>
          <w:lang w:val="hy-AM"/>
        </w:rPr>
        <w:t>Կ. Տ.</w:t>
      </w:r>
      <w:r w:rsidRPr="00E6597C">
        <w:rPr>
          <w:rStyle w:val="af6"/>
          <w:rFonts w:ascii="GHEA Grapalat" w:hAnsi="GHEA Grapalat"/>
          <w:color w:val="FFFFFF"/>
          <w:sz w:val="20"/>
          <w:lang w:val="hy-AM"/>
        </w:rPr>
        <w:footnoteReference w:id="13"/>
      </w:r>
      <w:r w:rsidRPr="00E6597C">
        <w:rPr>
          <w:rFonts w:ascii="GHEA Grapalat" w:hAnsi="GHEA Grapalat"/>
          <w:sz w:val="20"/>
          <w:lang w:val="hy-AM"/>
        </w:rPr>
        <w:tab/>
      </w:r>
      <w:r w:rsidRPr="00E6597C">
        <w:rPr>
          <w:rFonts w:ascii="GHEA Grapalat" w:hAnsi="GHEA Grapalat"/>
          <w:sz w:val="20"/>
          <w:lang w:val="hy-AM"/>
        </w:rPr>
        <w:tab/>
        <w:t xml:space="preserve"> </w:t>
      </w:r>
    </w:p>
    <w:p w:rsidR="00C66BF2" w:rsidRPr="00E6597C" w:rsidRDefault="00C66BF2" w:rsidP="00C66BF2">
      <w:pPr>
        <w:jc w:val="right"/>
        <w:rPr>
          <w:rFonts w:ascii="GHEA Grapalat" w:hAnsi="GHEA Grapalat"/>
          <w:sz w:val="20"/>
          <w:lang w:val="hy-AM"/>
        </w:rPr>
      </w:pPr>
    </w:p>
    <w:p w:rsidR="00C66BF2" w:rsidRPr="00E6597C" w:rsidRDefault="00C66BF2" w:rsidP="00C66BF2">
      <w:pPr>
        <w:rPr>
          <w:rFonts w:ascii="GHEA Grapalat" w:hAnsi="GHEA Grapalat" w:cs="Sylfaen"/>
          <w:i/>
          <w:sz w:val="16"/>
          <w:szCs w:val="16"/>
          <w:lang w:val="hy-AM" w:eastAsia="ru-RU"/>
        </w:rPr>
      </w:pPr>
    </w:p>
    <w:p w:rsidR="00C66BF2" w:rsidRPr="00E6597C" w:rsidRDefault="00C66BF2" w:rsidP="00C66BF2">
      <w:pPr>
        <w:rPr>
          <w:rFonts w:ascii="GHEA Grapalat" w:hAnsi="GHEA Grapalat" w:cs="Sylfaen"/>
          <w:i/>
          <w:sz w:val="16"/>
          <w:szCs w:val="16"/>
          <w:lang w:val="hy-AM" w:eastAsia="ru-RU"/>
        </w:rPr>
      </w:pPr>
    </w:p>
    <w:p w:rsidR="00C66BF2" w:rsidRPr="00E6597C" w:rsidRDefault="00C66BF2" w:rsidP="00C66BF2">
      <w:pPr>
        <w:rPr>
          <w:rFonts w:ascii="GHEA Grapalat" w:hAnsi="GHEA Grapalat" w:cs="Sylfaen"/>
          <w:i/>
          <w:sz w:val="16"/>
          <w:szCs w:val="16"/>
          <w:lang w:val="hy-AM" w:eastAsia="ru-RU"/>
        </w:rPr>
      </w:pPr>
    </w:p>
    <w:p w:rsidR="00C66BF2" w:rsidRPr="00E6597C" w:rsidRDefault="00C66BF2" w:rsidP="00C66BF2">
      <w:pPr>
        <w:rPr>
          <w:rFonts w:ascii="GHEA Grapalat" w:hAnsi="GHEA Grapalat" w:cs="Sylfaen"/>
          <w:i/>
          <w:sz w:val="16"/>
          <w:szCs w:val="16"/>
          <w:lang w:val="hy-AM" w:eastAsia="ru-RU"/>
        </w:rPr>
      </w:pPr>
    </w:p>
    <w:p w:rsidR="00C66BF2" w:rsidRPr="00E6597C" w:rsidRDefault="00C66BF2" w:rsidP="00C66BF2">
      <w:pPr>
        <w:rPr>
          <w:rFonts w:ascii="GHEA Grapalat" w:hAnsi="GHEA Grapalat" w:cs="Sylfaen"/>
          <w:i/>
          <w:sz w:val="16"/>
          <w:szCs w:val="16"/>
          <w:lang w:val="hy-AM" w:eastAsia="ru-RU"/>
        </w:rPr>
      </w:pPr>
    </w:p>
    <w:p w:rsidR="00C66BF2" w:rsidRPr="00E6597C" w:rsidRDefault="00C66BF2" w:rsidP="00C66BF2">
      <w:pPr>
        <w:rPr>
          <w:rFonts w:ascii="GHEA Grapalat" w:hAnsi="GHEA Grapalat" w:cs="Sylfaen"/>
          <w:i/>
          <w:sz w:val="16"/>
          <w:szCs w:val="16"/>
          <w:lang w:val="hy-AM" w:eastAsia="ru-RU"/>
        </w:rPr>
      </w:pPr>
    </w:p>
    <w:p w:rsidR="00C66BF2" w:rsidRPr="00E6597C" w:rsidRDefault="00C66BF2" w:rsidP="00C66BF2">
      <w:pPr>
        <w:rPr>
          <w:rFonts w:ascii="GHEA Grapalat" w:hAnsi="GHEA Grapalat" w:cs="Sylfaen"/>
          <w:i/>
          <w:sz w:val="16"/>
          <w:szCs w:val="16"/>
          <w:lang w:val="hy-AM" w:eastAsia="ru-RU"/>
        </w:rPr>
      </w:pPr>
    </w:p>
    <w:p w:rsidR="00C66BF2" w:rsidRPr="00E6597C" w:rsidRDefault="00C66BF2" w:rsidP="00C66BF2">
      <w:pPr>
        <w:rPr>
          <w:rFonts w:ascii="GHEA Grapalat" w:hAnsi="GHEA Grapalat" w:cs="Sylfaen"/>
          <w:i/>
          <w:sz w:val="16"/>
          <w:szCs w:val="16"/>
          <w:lang w:val="hy-AM" w:eastAsia="ru-RU"/>
        </w:rPr>
      </w:pPr>
    </w:p>
    <w:p w:rsidR="00C66BF2" w:rsidRPr="00E6597C" w:rsidRDefault="00C66BF2" w:rsidP="00C66BF2">
      <w:pPr>
        <w:rPr>
          <w:rFonts w:ascii="GHEA Grapalat" w:hAnsi="GHEA Grapalat" w:cs="Sylfaen"/>
          <w:i/>
          <w:sz w:val="16"/>
          <w:szCs w:val="16"/>
          <w:lang w:val="hy-AM" w:eastAsia="ru-RU"/>
        </w:rPr>
      </w:pPr>
    </w:p>
    <w:p w:rsidR="00C66BF2" w:rsidRPr="00E6597C" w:rsidRDefault="00C66BF2" w:rsidP="00C66BF2">
      <w:pPr>
        <w:rPr>
          <w:rFonts w:ascii="GHEA Grapalat" w:hAnsi="GHEA Grapalat" w:cs="Sylfaen"/>
          <w:i/>
          <w:sz w:val="16"/>
          <w:szCs w:val="16"/>
          <w:lang w:val="hy-AM" w:eastAsia="ru-RU"/>
        </w:rPr>
      </w:pPr>
    </w:p>
    <w:p w:rsidR="00C66BF2" w:rsidRPr="00E6597C" w:rsidRDefault="00C66BF2" w:rsidP="00C66BF2">
      <w:pPr>
        <w:rPr>
          <w:rFonts w:ascii="GHEA Grapalat" w:hAnsi="GHEA Grapalat" w:cs="Sylfaen"/>
          <w:i/>
          <w:sz w:val="16"/>
          <w:szCs w:val="16"/>
          <w:lang w:val="hy-AM" w:eastAsia="ru-RU"/>
        </w:rPr>
      </w:pPr>
    </w:p>
    <w:p w:rsidR="00C66BF2" w:rsidRPr="00E6597C" w:rsidRDefault="00C66BF2" w:rsidP="00C66BF2">
      <w:pPr>
        <w:rPr>
          <w:rFonts w:ascii="GHEA Grapalat" w:hAnsi="GHEA Grapalat" w:cs="Sylfaen"/>
          <w:i/>
          <w:sz w:val="16"/>
          <w:szCs w:val="16"/>
          <w:lang w:val="hy-AM" w:eastAsia="ru-RU"/>
        </w:rPr>
      </w:pPr>
    </w:p>
    <w:p w:rsidR="00C66BF2" w:rsidRPr="00E6597C" w:rsidRDefault="00C66BF2" w:rsidP="00C66BF2">
      <w:pPr>
        <w:pStyle w:val="31"/>
        <w:spacing w:line="240" w:lineRule="auto"/>
        <w:jc w:val="right"/>
        <w:rPr>
          <w:rFonts w:ascii="GHEA Grapalat" w:hAnsi="GHEA Grapalat"/>
          <w:i/>
          <w:lang w:val="hy-AM"/>
        </w:rPr>
      </w:pPr>
    </w:p>
    <w:p w:rsidR="00C66BF2" w:rsidRPr="00E6597C" w:rsidRDefault="00C66BF2" w:rsidP="00C66BF2">
      <w:pPr>
        <w:pStyle w:val="31"/>
        <w:spacing w:line="240" w:lineRule="auto"/>
        <w:jc w:val="right"/>
        <w:rPr>
          <w:rFonts w:ascii="GHEA Grapalat" w:hAnsi="GHEA Grapalat"/>
          <w:i/>
          <w:lang w:val="hy-AM"/>
        </w:rPr>
      </w:pPr>
    </w:p>
    <w:p w:rsidR="00C66BF2" w:rsidRPr="00E6597C" w:rsidRDefault="00C66BF2" w:rsidP="00C66BF2">
      <w:pPr>
        <w:pStyle w:val="31"/>
        <w:spacing w:line="240" w:lineRule="auto"/>
        <w:jc w:val="right"/>
        <w:rPr>
          <w:rFonts w:ascii="GHEA Grapalat" w:hAnsi="GHEA Grapalat"/>
          <w:i/>
          <w:lang w:val="hy-AM"/>
        </w:rPr>
      </w:pPr>
    </w:p>
    <w:p w:rsidR="00C66BF2" w:rsidRPr="00E6597C" w:rsidRDefault="00C66BF2" w:rsidP="00C66BF2">
      <w:pPr>
        <w:pStyle w:val="31"/>
        <w:spacing w:line="240" w:lineRule="auto"/>
        <w:jc w:val="right"/>
        <w:rPr>
          <w:rFonts w:ascii="GHEA Grapalat" w:hAnsi="GHEA Grapalat"/>
          <w:i/>
          <w:lang w:val="es-ES" w:eastAsia="ru-RU"/>
        </w:rPr>
      </w:pPr>
    </w:p>
    <w:p w:rsidR="00C66BF2" w:rsidRPr="00E6597C" w:rsidDel="000B1088" w:rsidRDefault="00C66BF2" w:rsidP="00C66BF2">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rsidR="00C66BF2" w:rsidRPr="00E6597C" w:rsidRDefault="00C66BF2" w:rsidP="00C66BF2">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3</w:t>
      </w:r>
    </w:p>
    <w:p w:rsidR="00C66BF2" w:rsidRPr="00E6597C" w:rsidRDefault="00267179" w:rsidP="00C66BF2">
      <w:pPr>
        <w:pStyle w:val="31"/>
        <w:spacing w:line="240" w:lineRule="auto"/>
        <w:jc w:val="right"/>
        <w:rPr>
          <w:rFonts w:ascii="GHEA Grapalat" w:hAnsi="GHEA Grapalat" w:cs="Arial"/>
          <w:b/>
          <w:lang w:val="hy-AM"/>
        </w:rPr>
      </w:pPr>
      <w:r>
        <w:rPr>
          <w:rFonts w:ascii="GHEA Grapalat" w:hAnsi="GHEA Grapalat"/>
          <w:sz w:val="24"/>
          <w:szCs w:val="24"/>
          <w:lang w:val="hy-AM"/>
        </w:rPr>
        <w:t xml:space="preserve">«ՇՄԱՀ-ՍԾ-ԲՄԱՇՁԲ-21/11»*      </w:t>
      </w:r>
      <w:r w:rsidR="00C66BF2" w:rsidRPr="00E6597C">
        <w:rPr>
          <w:rFonts w:ascii="GHEA Grapalat" w:hAnsi="GHEA Grapalat" w:cs="Sylfaen"/>
          <w:b/>
          <w:lang w:val="hy-AM"/>
        </w:rPr>
        <w:t>ծածկագրով</w:t>
      </w:r>
    </w:p>
    <w:p w:rsidR="00C66BF2" w:rsidRPr="00E6597C" w:rsidRDefault="00C66BF2" w:rsidP="00C66BF2">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rsidR="00C66BF2" w:rsidRPr="00E6597C" w:rsidRDefault="00C66BF2" w:rsidP="00C66BF2">
      <w:pPr>
        <w:pStyle w:val="31"/>
        <w:spacing w:line="240" w:lineRule="auto"/>
        <w:jc w:val="right"/>
        <w:rPr>
          <w:rFonts w:ascii="GHEA Grapalat" w:hAnsi="GHEA Grapalat" w:cs="Sylfaen"/>
          <w:b/>
          <w:lang w:val="hy-AM"/>
        </w:rPr>
      </w:pPr>
    </w:p>
    <w:p w:rsidR="00C66BF2" w:rsidRPr="004605D7" w:rsidRDefault="00C66BF2" w:rsidP="00C66BF2">
      <w:pPr>
        <w:pStyle w:val="af4"/>
        <w:shd w:val="clear" w:color="auto" w:fill="FFFFFF"/>
        <w:spacing w:before="0" w:beforeAutospacing="0" w:after="0" w:afterAutospacing="0"/>
        <w:ind w:firstLine="375"/>
        <w:jc w:val="center"/>
        <w:rPr>
          <w:rStyle w:val="af5"/>
          <w:rFonts w:ascii="GHEA Grapalat" w:hAnsi="GHEA Grapalat"/>
          <w:color w:val="000000"/>
          <w:lang w:val="hy-AM"/>
        </w:rPr>
      </w:pPr>
      <w:r w:rsidRPr="004605D7">
        <w:rPr>
          <w:rStyle w:val="af5"/>
          <w:rFonts w:ascii="GHEA Grapalat" w:hAnsi="GHEA Grapalat"/>
          <w:color w:val="000000"/>
          <w:lang w:val="hy-AM"/>
        </w:rPr>
        <w:t>ԵՐԱՇԽԻՔ N __________</w:t>
      </w:r>
    </w:p>
    <w:p w:rsidR="00C66BF2" w:rsidRPr="004605D7" w:rsidRDefault="00C66BF2" w:rsidP="00C66BF2">
      <w:pPr>
        <w:pStyle w:val="af4"/>
        <w:shd w:val="clear" w:color="auto" w:fill="FFFFFF"/>
        <w:spacing w:before="0" w:beforeAutospacing="0" w:after="0" w:afterAutospacing="0"/>
        <w:ind w:firstLine="375"/>
        <w:rPr>
          <w:rStyle w:val="af5"/>
          <w:lang w:val="hy-AM"/>
        </w:rPr>
      </w:pPr>
    </w:p>
    <w:p w:rsidR="00C66BF2" w:rsidRPr="004605D7" w:rsidRDefault="00C66BF2" w:rsidP="00C66BF2">
      <w:pPr>
        <w:pStyle w:val="af4"/>
        <w:shd w:val="clear" w:color="auto" w:fill="FFFFFF"/>
        <w:spacing w:before="0" w:beforeAutospacing="0" w:after="0" w:afterAutospacing="0"/>
        <w:ind w:firstLine="375"/>
        <w:rPr>
          <w:rStyle w:val="af5"/>
          <w:rFonts w:ascii="GHEA Grapalat" w:hAnsi="GHEA Grapalat"/>
          <w:b w:val="0"/>
          <w:bCs w:val="0"/>
          <w:u w:val="single"/>
          <w:lang w:val="hy-AM"/>
        </w:rPr>
      </w:pPr>
      <w:r w:rsidRPr="004605D7">
        <w:rPr>
          <w:rStyle w:val="af5"/>
          <w:rFonts w:ascii="GHEA Grapalat" w:hAnsi="GHEA Grapalat"/>
          <w:b w:val="0"/>
          <w:bCs w:val="0"/>
          <w:lang w:val="hy-AM"/>
        </w:rPr>
        <w:tab/>
        <w:t xml:space="preserve">1.Սույն երաշխիքը (այսուհետ՝ երաշխիք) հանդիսանում է </w:t>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p>
    <w:p w:rsidR="00C66BF2" w:rsidRPr="004605D7" w:rsidRDefault="00C66BF2" w:rsidP="00C66BF2">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rsidR="00C66BF2" w:rsidRPr="00E6597C" w:rsidRDefault="00C66BF2" w:rsidP="00C66BF2">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lang w:val="hy-AM"/>
        </w:rPr>
        <w:t xml:space="preserve">(այսուհետ՝ բենեֆիցիար) կողմից </w:t>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rsidR="00C66BF2" w:rsidRPr="004605D7" w:rsidRDefault="00C66BF2" w:rsidP="00C66BF2">
      <w:pPr>
        <w:pStyle w:val="af4"/>
        <w:shd w:val="clear" w:color="auto" w:fill="FFFFFF"/>
        <w:spacing w:before="0" w:beforeAutospacing="0" w:after="0" w:afterAutospacing="0"/>
        <w:rPr>
          <w:rStyle w:val="af5"/>
          <w:rFonts w:ascii="GHEA Grapalat" w:hAnsi="GHEA Grapalat"/>
          <w:b w:val="0"/>
          <w:bCs w:val="0"/>
          <w:lang w:val="hy-AM"/>
        </w:rPr>
      </w:pPr>
      <w:r w:rsidRPr="004605D7">
        <w:rPr>
          <w:rStyle w:val="af5"/>
          <w:rFonts w:ascii="GHEA Grapalat" w:hAnsi="GHEA Grapalat"/>
          <w:b w:val="0"/>
          <w:bCs w:val="0"/>
          <w:lang w:val="hy-AM"/>
        </w:rPr>
        <w:t xml:space="preserve">գնման ընթացակարգին </w:t>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lang w:val="hy-AM"/>
        </w:rPr>
        <w:t xml:space="preserve"> (այսուհետ՝ պրիցիպալ) մասնակցելուց </w:t>
      </w:r>
    </w:p>
    <w:p w:rsidR="00C66BF2" w:rsidRPr="004605D7" w:rsidRDefault="00C66BF2" w:rsidP="00C66BF2">
      <w:pPr>
        <w:pStyle w:val="af4"/>
        <w:shd w:val="clear" w:color="auto" w:fill="FFFFFF"/>
        <w:spacing w:before="0" w:beforeAutospacing="0" w:after="0" w:afterAutospacing="0"/>
        <w:ind w:left="2832" w:firstLine="708"/>
        <w:rPr>
          <w:rStyle w:val="af5"/>
          <w:rFonts w:ascii="GHEA Grapalat" w:hAnsi="GHEA Grapalat"/>
          <w:b w:val="0"/>
          <w:bCs w:val="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rsidR="00C66BF2" w:rsidRPr="004605D7" w:rsidRDefault="00C66BF2" w:rsidP="00C66BF2">
      <w:pPr>
        <w:pStyle w:val="af4"/>
        <w:shd w:val="clear" w:color="auto" w:fill="FFFFFF"/>
        <w:spacing w:before="0" w:beforeAutospacing="0" w:after="0" w:afterAutospacing="0"/>
        <w:rPr>
          <w:rStyle w:val="af5"/>
          <w:rFonts w:ascii="GHEA Grapalat" w:hAnsi="GHEA Grapalat"/>
          <w:b w:val="0"/>
          <w:bCs w:val="0"/>
          <w:lang w:val="hy-AM"/>
        </w:rPr>
      </w:pPr>
      <w:r w:rsidRPr="004605D7">
        <w:rPr>
          <w:rStyle w:val="af5"/>
          <w:rFonts w:ascii="GHEA Grapalat" w:hAnsi="GHEA Grapalat"/>
          <w:b w:val="0"/>
          <w:bCs w:val="0"/>
          <w:lang w:val="hy-AM"/>
        </w:rPr>
        <w:t>բխող՝ նույն ծածկագրով հրավերով սահմանված պարտավորությունների (այսուհետ՝ երաշխավորված պարտավորություններ) կատարման ապահով</w:t>
      </w:r>
      <w:r>
        <w:rPr>
          <w:rStyle w:val="af5"/>
          <w:rFonts w:ascii="GHEA Grapalat" w:hAnsi="GHEA Grapalat"/>
          <w:b w:val="0"/>
          <w:bCs w:val="0"/>
          <w:lang w:val="hy-AM"/>
        </w:rPr>
        <w:t>ում</w:t>
      </w:r>
      <w:r w:rsidRPr="004605D7">
        <w:rPr>
          <w:rStyle w:val="af5"/>
          <w:rFonts w:ascii="GHEA Grapalat" w:hAnsi="GHEA Grapalat"/>
          <w:b w:val="0"/>
          <w:bCs w:val="0"/>
          <w:lang w:val="hy-AM"/>
        </w:rPr>
        <w:t xml:space="preserve">: </w:t>
      </w:r>
    </w:p>
    <w:p w:rsidR="00C66BF2" w:rsidRPr="004605D7" w:rsidRDefault="00C66BF2" w:rsidP="00C66BF2">
      <w:pPr>
        <w:pStyle w:val="af4"/>
        <w:shd w:val="clear" w:color="auto" w:fill="FFFFFF"/>
        <w:spacing w:before="0" w:beforeAutospacing="0" w:after="0" w:afterAutospacing="0"/>
        <w:ind w:firstLine="708"/>
        <w:rPr>
          <w:rStyle w:val="af5"/>
          <w:rFonts w:ascii="GHEA Grapalat" w:hAnsi="GHEA Grapalat"/>
          <w:b w:val="0"/>
          <w:bCs w:val="0"/>
          <w:lang w:val="hy-AM"/>
        </w:rPr>
      </w:pPr>
      <w:r w:rsidRPr="004605D7">
        <w:rPr>
          <w:rStyle w:val="af5"/>
          <w:rFonts w:ascii="GHEA Grapalat" w:hAnsi="GHEA Grapalat"/>
          <w:b w:val="0"/>
          <w:bCs w:val="0"/>
          <w:lang w:val="hy-AM"/>
        </w:rPr>
        <w:t xml:space="preserve">2. Երաշխիքով </w:t>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lang w:val="hy-AM"/>
        </w:rPr>
        <w:t xml:space="preserve"> (այսուհետ՝ երաշխիք տվող </w:t>
      </w:r>
    </w:p>
    <w:p w:rsidR="00C66BF2" w:rsidRPr="004605D7" w:rsidRDefault="00C66BF2" w:rsidP="00C66BF2">
      <w:pPr>
        <w:pStyle w:val="af4"/>
        <w:shd w:val="clear" w:color="auto" w:fill="FFFFFF"/>
        <w:spacing w:before="0" w:beforeAutospacing="0" w:after="0" w:afterAutospacing="0"/>
        <w:ind w:firstLine="375"/>
        <w:rPr>
          <w:rStyle w:val="af5"/>
          <w:rFonts w:ascii="GHEA Grapalat" w:hAnsi="GHEA Grapalat"/>
          <w:b w:val="0"/>
          <w:bCs w:val="0"/>
          <w:lang w:val="hy-AM"/>
        </w:rPr>
      </w:pPr>
      <w:r w:rsidRPr="004605D7">
        <w:rPr>
          <w:rStyle w:val="af5"/>
          <w:rFonts w:ascii="GHEA Grapalat" w:hAnsi="GHEA Grapalat"/>
          <w:b w:val="0"/>
          <w:bCs w:val="0"/>
          <w:lang w:val="hy-AM"/>
        </w:rPr>
        <w:tab/>
      </w:r>
      <w:r w:rsidRPr="004605D7">
        <w:rPr>
          <w:rStyle w:val="af5"/>
          <w:rFonts w:ascii="GHEA Grapalat" w:hAnsi="GHEA Grapalat"/>
          <w:b w:val="0"/>
          <w:bCs w:val="0"/>
          <w:lang w:val="hy-AM"/>
        </w:rPr>
        <w:tab/>
      </w:r>
      <w:r w:rsidRPr="004605D7">
        <w:rPr>
          <w:rStyle w:val="af5"/>
          <w:rFonts w:ascii="GHEA Grapalat" w:hAnsi="GHEA Grapalat"/>
          <w:b w:val="0"/>
          <w:bCs w:val="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rsidR="00C66BF2" w:rsidRPr="004605D7" w:rsidRDefault="00C66BF2" w:rsidP="00C66BF2">
      <w:pPr>
        <w:pStyle w:val="af4"/>
        <w:shd w:val="clear" w:color="auto" w:fill="FFFFFF"/>
        <w:spacing w:before="0" w:beforeAutospacing="0" w:after="0" w:afterAutospacing="0"/>
        <w:rPr>
          <w:rStyle w:val="af5"/>
          <w:rFonts w:ascii="GHEA Grapalat" w:hAnsi="GHEA Grapalat"/>
          <w:b w:val="0"/>
          <w:bCs w:val="0"/>
          <w:u w:val="single"/>
          <w:lang w:val="hy-AM"/>
        </w:rPr>
      </w:pPr>
      <w:r w:rsidRPr="004605D7">
        <w:rPr>
          <w:rStyle w:val="af5"/>
          <w:rFonts w:ascii="GHEA Grapalat" w:hAnsi="GHEA Grapalat"/>
          <w:b w:val="0"/>
          <w:bCs w:val="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p>
    <w:p w:rsidR="00C66BF2" w:rsidRPr="004605D7" w:rsidRDefault="00C66BF2" w:rsidP="00C66BF2">
      <w:pPr>
        <w:pStyle w:val="af4"/>
        <w:shd w:val="clear" w:color="auto" w:fill="FFFFFF"/>
        <w:spacing w:before="0" w:beforeAutospacing="0" w:after="0" w:afterAutospacing="0"/>
        <w:ind w:left="7080" w:firstLine="708"/>
        <w:rPr>
          <w:rStyle w:val="af5"/>
          <w:rFonts w:ascii="GHEA Grapalat" w:hAnsi="GHEA Grapalat"/>
          <w:b w:val="0"/>
          <w:bCs w:val="0"/>
          <w:u w:val="single"/>
          <w:lang w:val="hy-AM"/>
        </w:rPr>
      </w:pPr>
      <w:r w:rsidRPr="004605D7">
        <w:rPr>
          <w:rFonts w:ascii="GHEA Grapalat" w:hAnsi="GHEA Grapalat" w:cs="Sylfaen"/>
          <w:vertAlign w:val="superscript"/>
          <w:lang w:val="hy-AM"/>
        </w:rPr>
        <w:t xml:space="preserve">  գումարը թվերով և տառերով</w:t>
      </w:r>
    </w:p>
    <w:p w:rsidR="00C66BF2" w:rsidRPr="004605D7" w:rsidRDefault="00C66BF2" w:rsidP="00C66BF2">
      <w:pPr>
        <w:pStyle w:val="af4"/>
        <w:shd w:val="clear" w:color="auto" w:fill="FFFFFF"/>
        <w:spacing w:before="0" w:beforeAutospacing="0" w:after="0" w:afterAutospacing="0"/>
        <w:rPr>
          <w:rStyle w:val="af5"/>
          <w:rFonts w:ascii="GHEA Grapalat" w:hAnsi="GHEA Grapalat"/>
          <w:b w:val="0"/>
          <w:bCs w:val="0"/>
          <w:lang w:val="hy-AM"/>
        </w:rPr>
      </w:pPr>
      <w:r w:rsidRPr="004605D7">
        <w:rPr>
          <w:rStyle w:val="af5"/>
          <w:rFonts w:ascii="GHEA Grapalat" w:hAnsi="GHEA Grapalat"/>
          <w:b w:val="0"/>
          <w:bCs w:val="0"/>
          <w:lang w:val="hy-AM"/>
        </w:rPr>
        <w:t xml:space="preserve">(այսուհետ՝ երաշխիքի գումար)՝ պահանջն ստանալուց տասը աշխատանքային օրվա ընթացքում:   Վճարումը  կատարվում է բենեֆիցիարի </w:t>
      </w:r>
      <w:r w:rsidR="00177F9F" w:rsidRPr="00177F9F">
        <w:rPr>
          <w:rStyle w:val="af5"/>
          <w:rFonts w:ascii="Sylfaen" w:hAnsi="Sylfaen"/>
          <w:bCs w:val="0"/>
          <w:u w:val="single"/>
          <w:lang w:val="hy-AM"/>
        </w:rPr>
        <w:t>900215302598</w:t>
      </w:r>
      <w:r w:rsidR="00177F9F">
        <w:rPr>
          <w:rStyle w:val="af5"/>
          <w:rFonts w:asciiTheme="minorHAnsi" w:hAnsiTheme="minorHAnsi"/>
          <w:b w:val="0"/>
          <w:bCs w:val="0"/>
          <w:lang w:val="hy-AM"/>
        </w:rPr>
        <w:t xml:space="preserve"> </w:t>
      </w:r>
      <w:r w:rsidRPr="004605D7">
        <w:rPr>
          <w:rStyle w:val="af5"/>
          <w:rFonts w:ascii="GHEA Grapalat" w:hAnsi="GHEA Grapalat"/>
          <w:b w:val="0"/>
          <w:bCs w:val="0"/>
          <w:lang w:val="hy-AM"/>
        </w:rPr>
        <w:t>հաշվեհամարին փոխանցման միջոցով:</w:t>
      </w:r>
    </w:p>
    <w:p w:rsidR="00C66BF2" w:rsidRPr="004605D7" w:rsidRDefault="00177F9F" w:rsidP="00177F9F">
      <w:pPr>
        <w:pStyle w:val="af4"/>
        <w:shd w:val="clear" w:color="auto" w:fill="FFFFFF"/>
        <w:spacing w:before="0" w:beforeAutospacing="0" w:after="0" w:afterAutospacing="0"/>
        <w:rPr>
          <w:rFonts w:ascii="GHEA Grapalat" w:hAnsi="GHEA Grapalat"/>
          <w:color w:val="000000"/>
          <w:sz w:val="20"/>
          <w:szCs w:val="20"/>
          <w:lang w:val="hy-AM"/>
        </w:rPr>
      </w:pPr>
      <w:r>
        <w:rPr>
          <w:rFonts w:ascii="GHEA Grapalat" w:hAnsi="GHEA Grapalat" w:cs="Sylfaen"/>
          <w:vertAlign w:val="superscript"/>
          <w:lang w:val="hy-AM"/>
        </w:rPr>
        <w:t xml:space="preserve">         </w:t>
      </w:r>
      <w:r w:rsidR="00C66BF2" w:rsidRPr="004605D7">
        <w:rPr>
          <w:rFonts w:ascii="GHEA Grapalat" w:hAnsi="GHEA Grapalat"/>
          <w:color w:val="000000"/>
          <w:sz w:val="20"/>
          <w:szCs w:val="20"/>
          <w:lang w:val="hy-AM"/>
        </w:rPr>
        <w:t>3. Սույն երաշխիքն անհետկանչելի է:</w:t>
      </w:r>
    </w:p>
    <w:p w:rsidR="00C66BF2" w:rsidRPr="004605D7" w:rsidRDefault="00C66BF2" w:rsidP="00C66BF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Երաշխիքը գործում է բենեֆիցիարի կողմից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w:t>
      </w:r>
    </w:p>
    <w:p w:rsidR="00C66BF2" w:rsidRPr="00E6597C" w:rsidRDefault="00C66BF2" w:rsidP="00C66BF2">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E6597C">
        <w:rPr>
          <w:rFonts w:ascii="GHEA Grapalat" w:hAnsi="GHEA Grapalat" w:cs="Sylfaen"/>
          <w:vertAlign w:val="superscript"/>
          <w:lang w:val="hy-AM"/>
        </w:rPr>
        <w:t xml:space="preserve">ընթացակարգի ծածկագիրը </w:t>
      </w:r>
    </w:p>
    <w:p w:rsidR="00C66BF2" w:rsidRPr="000A5226" w:rsidRDefault="00C66BF2" w:rsidP="00C66BF2">
      <w:pPr>
        <w:pStyle w:val="aff3"/>
        <w:tabs>
          <w:tab w:val="left" w:pos="0"/>
        </w:tabs>
        <w:ind w:left="0"/>
        <w:mirrorIndents/>
        <w:jc w:val="both"/>
        <w:rPr>
          <w:rFonts w:ascii="GHEA Grapalat" w:eastAsia="Calibri" w:hAnsi="GHEA Grapalat"/>
          <w:color w:val="000000"/>
          <w:sz w:val="20"/>
          <w:szCs w:val="20"/>
          <w:lang w:val="hy-AM"/>
        </w:rPr>
      </w:pPr>
      <w:r w:rsidRPr="004605D7">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r>
        <w:rPr>
          <w:rFonts w:ascii="GHEA Grapalat" w:hAnsi="GHEA Grapalat"/>
          <w:color w:val="000000"/>
          <w:sz w:val="20"/>
          <w:szCs w:val="20"/>
          <w:lang w:val="hy-AM"/>
        </w:rPr>
        <w:t xml:space="preserve"> Սույն երաշխիքի տրամադրման փաստի վերաբերյալ տեղեկատվությունը՝ </w:t>
      </w:r>
      <w:r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Pr>
          <w:rFonts w:ascii="GHEA Grapalat" w:eastAsia="Calibri" w:hAnsi="GHEA Grapalat"/>
          <w:color w:val="000000"/>
          <w:sz w:val="20"/>
          <w:szCs w:val="20"/>
          <w:lang w:val="hy-AM"/>
        </w:rPr>
        <w:t xml:space="preserve">գնահատող հանձնաժողովի </w:t>
      </w:r>
      <w:r>
        <w:rPr>
          <w:rFonts w:ascii="GHEA Grapalat" w:hAnsi="GHEA Grapalat"/>
          <w:color w:val="000000"/>
          <w:sz w:val="20"/>
          <w:szCs w:val="20"/>
          <w:lang w:val="hy-AM"/>
        </w:rPr>
        <w:t xml:space="preserve">քարտուղարի էլեկտրոնային փոստի հասցեին։     </w:t>
      </w:r>
      <w:r w:rsidRPr="00842CF6">
        <w:rPr>
          <w:rFonts w:ascii="GHEA Grapalat" w:hAnsi="GHEA Grapalat"/>
          <w:color w:val="000000"/>
          <w:sz w:val="20"/>
          <w:szCs w:val="20"/>
          <w:lang w:val="hy-AM"/>
        </w:rPr>
        <w:t xml:space="preserve">   </w:t>
      </w:r>
    </w:p>
    <w:p w:rsidR="00C66BF2" w:rsidRPr="00A91342" w:rsidRDefault="00C66BF2" w:rsidP="00C66BF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Pr="00A91342">
        <w:rPr>
          <w:rFonts w:ascii="GHEA Grapalat" w:hAnsi="GHEA Grapalat"/>
          <w:color w:val="000000"/>
          <w:sz w:val="20"/>
          <w:szCs w:val="20"/>
          <w:lang w:val="hy-AM"/>
        </w:rPr>
        <w:t xml:space="preserve">է </w:t>
      </w:r>
      <w:r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Pr="00A91342">
        <w:rPr>
          <w:rFonts w:ascii="GHEA Grapalat" w:hAnsi="GHEA Grapalat"/>
          <w:color w:val="000000"/>
          <w:sz w:val="20"/>
          <w:szCs w:val="20"/>
          <w:lang w:val="hy-AM"/>
        </w:rPr>
        <w:t>:</w:t>
      </w: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C66BF2" w:rsidRPr="004605D7" w:rsidRDefault="00C66BF2" w:rsidP="00C66BF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 Երաշխիք տվող անձը մերժում է բենեֆիցիարի պահանջը, եթե`</w:t>
      </w: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C66BF2" w:rsidRPr="004605D7" w:rsidRDefault="00C66BF2" w:rsidP="00C66BF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մարմնի ղեկավար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C66BF2" w:rsidRPr="00E6597C" w:rsidRDefault="00C66BF2" w:rsidP="00C66BF2">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rsidR="00C66BF2" w:rsidRPr="00E6597C" w:rsidRDefault="00C66BF2" w:rsidP="00C66BF2">
      <w:pPr>
        <w:pStyle w:val="31"/>
        <w:spacing w:line="240" w:lineRule="auto"/>
        <w:jc w:val="center"/>
        <w:rPr>
          <w:rFonts w:ascii="GHEA Grapalat" w:hAnsi="GHEA Grapalat" w:cs="Arial"/>
          <w:b/>
          <w:lang w:val="hy-AM"/>
        </w:rPr>
      </w:pPr>
    </w:p>
    <w:p w:rsidR="00C66BF2" w:rsidRPr="00E6597C" w:rsidRDefault="00C66BF2" w:rsidP="00C66BF2">
      <w:pPr>
        <w:pStyle w:val="31"/>
        <w:spacing w:line="240" w:lineRule="auto"/>
        <w:jc w:val="right"/>
        <w:rPr>
          <w:rFonts w:ascii="GHEA Grapalat" w:hAnsi="GHEA Grapalat"/>
          <w:szCs w:val="24"/>
          <w:lang w:val="hy-AM"/>
        </w:rPr>
      </w:pPr>
    </w:p>
    <w:p w:rsidR="00C66BF2" w:rsidRPr="004605D7" w:rsidRDefault="00C66BF2" w:rsidP="00C66BF2">
      <w:pPr>
        <w:pStyle w:val="31"/>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rsidR="00C66BF2" w:rsidRPr="00E6597C" w:rsidRDefault="00267179" w:rsidP="00C66BF2">
      <w:pPr>
        <w:pStyle w:val="31"/>
        <w:spacing w:line="240" w:lineRule="auto"/>
        <w:jc w:val="right"/>
        <w:rPr>
          <w:rFonts w:ascii="GHEA Grapalat" w:hAnsi="GHEA Grapalat" w:cs="Arial"/>
          <w:b/>
          <w:lang w:val="hy-AM"/>
        </w:rPr>
      </w:pPr>
      <w:r>
        <w:rPr>
          <w:rFonts w:ascii="GHEA Grapalat" w:hAnsi="GHEA Grapalat"/>
          <w:sz w:val="24"/>
          <w:szCs w:val="24"/>
          <w:lang w:val="hy-AM"/>
        </w:rPr>
        <w:t xml:space="preserve">«ՇՄԱՀ-ՍԾ-ԲՄԱՇՁԲ-21/11»*      </w:t>
      </w:r>
      <w:r w:rsidR="00C66BF2" w:rsidRPr="00E6597C">
        <w:rPr>
          <w:rFonts w:ascii="GHEA Grapalat" w:hAnsi="GHEA Grapalat" w:cs="Sylfaen"/>
          <w:b/>
          <w:lang w:val="hy-AM"/>
        </w:rPr>
        <w:t>ծածկագրով</w:t>
      </w:r>
    </w:p>
    <w:p w:rsidR="00C66BF2" w:rsidRPr="00E6597C" w:rsidRDefault="00C66BF2" w:rsidP="00C66BF2">
      <w:pPr>
        <w:pStyle w:val="31"/>
        <w:spacing w:line="240" w:lineRule="auto"/>
        <w:jc w:val="right"/>
        <w:rPr>
          <w:rFonts w:ascii="GHEA Grapalat" w:hAnsi="GHEA Grapalat"/>
          <w:szCs w:val="24"/>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rsidR="00C66BF2" w:rsidRPr="004605D7" w:rsidRDefault="00C66BF2" w:rsidP="00C66BF2">
      <w:pPr>
        <w:pStyle w:val="af4"/>
        <w:shd w:val="clear" w:color="auto" w:fill="FFFFFF"/>
        <w:spacing w:before="0" w:beforeAutospacing="0" w:after="0" w:afterAutospacing="0"/>
        <w:ind w:firstLine="375"/>
        <w:jc w:val="center"/>
        <w:rPr>
          <w:rStyle w:val="af5"/>
          <w:rFonts w:ascii="GHEA Grapalat" w:hAnsi="GHEA Grapalat"/>
          <w:color w:val="000000"/>
          <w:lang w:val="hy-AM"/>
        </w:rPr>
      </w:pPr>
      <w:r w:rsidRPr="004605D7">
        <w:rPr>
          <w:rStyle w:val="af5"/>
          <w:rFonts w:ascii="GHEA Grapalat" w:hAnsi="GHEA Grapalat"/>
          <w:color w:val="000000"/>
          <w:lang w:val="hy-AM"/>
        </w:rPr>
        <w:t>ԵՐԱՇԽԻՔ N __________</w:t>
      </w:r>
    </w:p>
    <w:p w:rsidR="00C66BF2" w:rsidRPr="004605D7" w:rsidRDefault="00C66BF2" w:rsidP="00C66BF2">
      <w:pPr>
        <w:pStyle w:val="af4"/>
        <w:shd w:val="clear" w:color="auto" w:fill="FFFFFF"/>
        <w:spacing w:before="0" w:beforeAutospacing="0" w:after="0" w:afterAutospacing="0"/>
        <w:ind w:firstLine="375"/>
        <w:jc w:val="center"/>
        <w:rPr>
          <w:rStyle w:val="af5"/>
          <w:rFonts w:ascii="GHEA Grapalat" w:hAnsi="GHEA Grapalat"/>
          <w:color w:val="000000"/>
          <w:lang w:val="hy-AM"/>
        </w:rPr>
      </w:pPr>
      <w:r w:rsidRPr="004605D7">
        <w:rPr>
          <w:rStyle w:val="af5"/>
          <w:rFonts w:ascii="GHEA Grapalat" w:hAnsi="GHEA Grapalat"/>
          <w:color w:val="000000"/>
          <w:lang w:val="hy-AM"/>
        </w:rPr>
        <w:t>(որակավորման ապահովում)</w:t>
      </w:r>
    </w:p>
    <w:p w:rsidR="00C66BF2" w:rsidRPr="004605D7" w:rsidRDefault="00C66BF2" w:rsidP="00C66BF2">
      <w:pPr>
        <w:pStyle w:val="af4"/>
        <w:shd w:val="clear" w:color="auto" w:fill="FFFFFF"/>
        <w:spacing w:before="0" w:beforeAutospacing="0" w:after="0" w:afterAutospacing="0"/>
        <w:ind w:firstLine="375"/>
        <w:rPr>
          <w:rStyle w:val="af5"/>
          <w:lang w:val="hy-AM"/>
        </w:rPr>
      </w:pPr>
    </w:p>
    <w:p w:rsidR="00C66BF2" w:rsidRPr="004605D7" w:rsidRDefault="00C66BF2" w:rsidP="00C66BF2">
      <w:pPr>
        <w:pStyle w:val="af4"/>
        <w:shd w:val="clear" w:color="auto" w:fill="FFFFFF"/>
        <w:spacing w:before="0" w:beforeAutospacing="0" w:after="0" w:afterAutospacing="0"/>
        <w:ind w:firstLine="375"/>
        <w:rPr>
          <w:rStyle w:val="af5"/>
          <w:rFonts w:ascii="GHEA Grapalat" w:hAnsi="GHEA Grapalat"/>
          <w:b w:val="0"/>
          <w:bCs w:val="0"/>
          <w:u w:val="single"/>
          <w:lang w:val="hy-AM"/>
        </w:rPr>
      </w:pPr>
      <w:r w:rsidRPr="004605D7">
        <w:rPr>
          <w:rStyle w:val="af5"/>
          <w:rFonts w:ascii="GHEA Grapalat" w:hAnsi="GHEA Grapalat"/>
          <w:b w:val="0"/>
          <w:bCs w:val="0"/>
          <w:lang w:val="hy-AM"/>
        </w:rPr>
        <w:tab/>
        <w:t xml:space="preserve">1.Սույն երաշխիքը (այսուհետ՝ երաշխիք) հանդիսանում է </w:t>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p>
    <w:p w:rsidR="00C66BF2" w:rsidRPr="004605D7" w:rsidRDefault="00C66BF2" w:rsidP="00C66BF2">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rsidR="00C66BF2" w:rsidRPr="00E6597C" w:rsidRDefault="00C66BF2" w:rsidP="00C66BF2">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lang w:val="hy-AM"/>
        </w:rPr>
        <w:t xml:space="preserve">(այսուհետ՝ բենեֆիցիար) կողմից </w:t>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rsidR="00C66BF2" w:rsidRPr="004605D7" w:rsidRDefault="00C66BF2" w:rsidP="00C66BF2">
      <w:pPr>
        <w:pStyle w:val="af4"/>
        <w:shd w:val="clear" w:color="auto" w:fill="FFFFFF"/>
        <w:spacing w:before="0" w:beforeAutospacing="0" w:after="0" w:afterAutospacing="0"/>
        <w:rPr>
          <w:rStyle w:val="af5"/>
          <w:rFonts w:ascii="GHEA Grapalat" w:hAnsi="GHEA Grapalat"/>
          <w:b w:val="0"/>
          <w:bCs w:val="0"/>
          <w:lang w:val="hy-AM"/>
        </w:rPr>
      </w:pPr>
      <w:r w:rsidRPr="004605D7">
        <w:rPr>
          <w:rStyle w:val="af5"/>
          <w:rFonts w:ascii="GHEA Grapalat" w:hAnsi="GHEA Grapalat"/>
          <w:b w:val="0"/>
          <w:bCs w:val="0"/>
          <w:lang w:val="hy-AM"/>
        </w:rPr>
        <w:t xml:space="preserve">գնման ընթացակարգի արդյունքում </w:t>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lang w:val="hy-AM"/>
        </w:rPr>
        <w:t xml:space="preserve"> </w:t>
      </w:r>
    </w:p>
    <w:p w:rsidR="00C66BF2" w:rsidRPr="00E6597C" w:rsidRDefault="00C66BF2" w:rsidP="00C66BF2">
      <w:pPr>
        <w:pStyle w:val="af4"/>
        <w:shd w:val="clear" w:color="auto" w:fill="FFFFFF"/>
        <w:spacing w:before="0" w:beforeAutospacing="0" w:after="0" w:afterAutospacing="0"/>
        <w:ind w:firstLine="375"/>
        <w:rPr>
          <w:rFonts w:cs="Sylfaen"/>
          <w:vertAlign w:val="superscript"/>
          <w:lang w:val="hy-AM"/>
        </w:rPr>
      </w:pPr>
      <w:r w:rsidRPr="004605D7">
        <w:rPr>
          <w:rStyle w:val="af5"/>
          <w:rFonts w:ascii="GHEA Grapalat" w:hAnsi="GHEA Grapalat"/>
          <w:b w:val="0"/>
          <w:bCs w:val="0"/>
          <w:lang w:val="hy-AM"/>
        </w:rPr>
        <w:tab/>
      </w:r>
      <w:r w:rsidRPr="004605D7">
        <w:rPr>
          <w:rStyle w:val="af5"/>
          <w:rFonts w:ascii="GHEA Grapalat" w:hAnsi="GHEA Grapalat"/>
          <w:b w:val="0"/>
          <w:bCs w:val="0"/>
          <w:lang w:val="hy-AM"/>
        </w:rPr>
        <w:tab/>
      </w:r>
      <w:r w:rsidRPr="004605D7">
        <w:rPr>
          <w:rStyle w:val="af5"/>
          <w:rFonts w:ascii="GHEA Grapalat" w:hAnsi="GHEA Grapalat"/>
          <w:b w:val="0"/>
          <w:bCs w:val="0"/>
          <w:lang w:val="hy-AM"/>
        </w:rPr>
        <w:tab/>
      </w:r>
      <w:r w:rsidRPr="004605D7">
        <w:rPr>
          <w:rStyle w:val="af5"/>
          <w:rFonts w:ascii="GHEA Grapalat" w:hAnsi="GHEA Grapalat"/>
          <w:b w:val="0"/>
          <w:bCs w:val="0"/>
          <w:lang w:val="hy-AM"/>
        </w:rPr>
        <w:tab/>
      </w:r>
      <w:r w:rsidRPr="004605D7">
        <w:rPr>
          <w:rStyle w:val="af5"/>
          <w:rFonts w:ascii="GHEA Grapalat" w:hAnsi="GHEA Grapalat"/>
          <w:b w:val="0"/>
          <w:bCs w:val="0"/>
          <w:lang w:val="hy-AM"/>
        </w:rPr>
        <w:tab/>
      </w:r>
      <w:r w:rsidRPr="004605D7">
        <w:rPr>
          <w:rStyle w:val="af5"/>
          <w:rFonts w:ascii="GHEA Grapalat" w:hAnsi="GHEA Grapalat"/>
          <w:b w:val="0"/>
          <w:bCs w:val="0"/>
          <w:lang w:val="hy-AM"/>
        </w:rPr>
        <w:tab/>
      </w:r>
      <w:r w:rsidRPr="004605D7">
        <w:rPr>
          <w:rStyle w:val="af5"/>
          <w:rFonts w:ascii="GHEA Grapalat" w:hAnsi="GHEA Grapalat"/>
          <w:b w:val="0"/>
          <w:bCs w:val="0"/>
          <w:lang w:val="hy-AM"/>
        </w:rPr>
        <w:tab/>
      </w:r>
      <w:r w:rsidRPr="004605D7">
        <w:rPr>
          <w:rStyle w:val="af5"/>
          <w:rFonts w:ascii="GHEA Grapalat" w:hAnsi="GHEA Grapalat"/>
          <w:b w:val="0"/>
          <w:bCs w:val="0"/>
          <w:lang w:val="hy-AM"/>
        </w:rPr>
        <w:tab/>
      </w:r>
      <w:r w:rsidRPr="004605D7">
        <w:rPr>
          <w:rStyle w:val="af5"/>
          <w:rFonts w:ascii="GHEA Grapalat" w:hAnsi="GHEA Grapalat"/>
          <w:b w:val="0"/>
          <w:bCs w:val="0"/>
          <w:lang w:val="hy-AM"/>
        </w:rPr>
        <w:tab/>
      </w:r>
      <w:r w:rsidRPr="00E6597C">
        <w:rPr>
          <w:rFonts w:ascii="GHEA Grapalat" w:hAnsi="GHEA Grapalat" w:cs="Sylfaen"/>
          <w:vertAlign w:val="superscript"/>
          <w:lang w:val="hy-AM"/>
        </w:rPr>
        <w:t>ընտրված մասնակցի անվանումը</w:t>
      </w:r>
    </w:p>
    <w:p w:rsidR="00C66BF2" w:rsidRPr="004605D7" w:rsidRDefault="00C66BF2" w:rsidP="00C66BF2">
      <w:pPr>
        <w:pStyle w:val="af4"/>
        <w:shd w:val="clear" w:color="auto" w:fill="FFFFFF"/>
        <w:spacing w:before="0" w:beforeAutospacing="0" w:after="0" w:afterAutospacing="0"/>
        <w:rPr>
          <w:rStyle w:val="af5"/>
          <w:rFonts w:ascii="GHEA Grapalat" w:hAnsi="GHEA Grapalat"/>
          <w:b w:val="0"/>
          <w:bCs w:val="0"/>
          <w:lang w:val="hy-AM"/>
        </w:rPr>
      </w:pPr>
      <w:r w:rsidRPr="004605D7">
        <w:rPr>
          <w:rStyle w:val="af5"/>
          <w:rFonts w:ascii="GHEA Grapalat" w:hAnsi="GHEA Grapalat"/>
          <w:b w:val="0"/>
          <w:bCs w:val="0"/>
          <w:lang w:val="hy-AM"/>
        </w:rPr>
        <w:t>(այսուհետ՝ պրիցիպալ) կողմից կնքվելիք N</w:t>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t xml:space="preserve">           </w:t>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lang w:val="hy-AM"/>
        </w:rPr>
        <w:tab/>
      </w:r>
      <w:r w:rsidRPr="004605D7">
        <w:rPr>
          <w:rStyle w:val="af5"/>
          <w:rFonts w:ascii="GHEA Grapalat" w:hAnsi="GHEA Grapalat"/>
          <w:b w:val="0"/>
          <w:bCs w:val="0"/>
          <w:lang w:val="hy-AM"/>
        </w:rPr>
        <w:tab/>
      </w:r>
      <w:r w:rsidRPr="004605D7">
        <w:rPr>
          <w:rStyle w:val="af5"/>
          <w:rFonts w:ascii="GHEA Grapalat" w:hAnsi="GHEA Grapalat"/>
          <w:b w:val="0"/>
          <w:bCs w:val="0"/>
          <w:lang w:val="hy-AM"/>
        </w:rPr>
        <w:tab/>
      </w:r>
      <w:r w:rsidRPr="004605D7">
        <w:rPr>
          <w:rStyle w:val="af5"/>
          <w:rFonts w:ascii="GHEA Grapalat" w:hAnsi="GHEA Grapalat"/>
          <w:b w:val="0"/>
          <w:bCs w:val="0"/>
          <w:lang w:val="hy-AM"/>
        </w:rPr>
        <w:tab/>
      </w:r>
      <w:r w:rsidRPr="004605D7">
        <w:rPr>
          <w:rStyle w:val="af5"/>
          <w:rFonts w:ascii="GHEA Grapalat" w:hAnsi="GHEA Grapalat"/>
          <w:b w:val="0"/>
          <w:bCs w:val="0"/>
          <w:lang w:val="hy-AM"/>
        </w:rPr>
        <w:tab/>
        <w:t xml:space="preserve">  </w:t>
      </w:r>
      <w:r w:rsidRPr="004605D7">
        <w:rPr>
          <w:rStyle w:val="af5"/>
          <w:rFonts w:ascii="GHEA Grapalat" w:hAnsi="GHEA Grapalat"/>
          <w:b w:val="0"/>
          <w:bCs w:val="0"/>
          <w:lang w:val="hy-AM"/>
        </w:rPr>
        <w:tab/>
        <w:t xml:space="preserve"> </w:t>
      </w:r>
      <w:r w:rsidRPr="004605D7">
        <w:rPr>
          <w:rStyle w:val="af5"/>
          <w:rFonts w:ascii="GHEA Grapalat" w:hAnsi="GHEA Grapalat"/>
          <w:b w:val="0"/>
          <w:bCs w:val="0"/>
          <w:lang w:val="hy-AM"/>
        </w:rPr>
        <w:tab/>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rsidR="00C66BF2" w:rsidRPr="004605D7" w:rsidRDefault="00C66BF2" w:rsidP="00C66BF2">
      <w:pPr>
        <w:pStyle w:val="af4"/>
        <w:shd w:val="clear" w:color="auto" w:fill="FFFFFF"/>
        <w:spacing w:before="0" w:beforeAutospacing="0" w:after="0" w:afterAutospacing="0"/>
        <w:jc w:val="both"/>
        <w:rPr>
          <w:rStyle w:val="af5"/>
          <w:rFonts w:ascii="GHEA Grapalat" w:hAnsi="GHEA Grapalat"/>
          <w:b w:val="0"/>
          <w:bCs w:val="0"/>
          <w:lang w:val="hy-AM"/>
        </w:rPr>
      </w:pPr>
      <w:r w:rsidRPr="004605D7">
        <w:rPr>
          <w:rStyle w:val="af5"/>
          <w:rFonts w:ascii="GHEA Grapalat" w:hAnsi="GHEA Grapalat"/>
          <w:b w:val="0"/>
          <w:bCs w:val="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C66BF2" w:rsidRPr="004605D7" w:rsidRDefault="00C66BF2" w:rsidP="00C66BF2">
      <w:pPr>
        <w:pStyle w:val="af4"/>
        <w:shd w:val="clear" w:color="auto" w:fill="FFFFFF"/>
        <w:spacing w:before="0" w:beforeAutospacing="0" w:after="0" w:afterAutospacing="0"/>
        <w:ind w:firstLine="708"/>
        <w:rPr>
          <w:rStyle w:val="af5"/>
          <w:rFonts w:ascii="GHEA Grapalat" w:hAnsi="GHEA Grapalat"/>
          <w:b w:val="0"/>
          <w:bCs w:val="0"/>
          <w:lang w:val="hy-AM"/>
        </w:rPr>
      </w:pPr>
      <w:r w:rsidRPr="004605D7">
        <w:rPr>
          <w:rStyle w:val="af5"/>
          <w:rFonts w:ascii="GHEA Grapalat" w:hAnsi="GHEA Grapalat"/>
          <w:b w:val="0"/>
          <w:bCs w:val="0"/>
          <w:lang w:val="hy-AM"/>
        </w:rPr>
        <w:t xml:space="preserve">2. Երաշխիքով </w:t>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lang w:val="hy-AM"/>
        </w:rPr>
        <w:t xml:space="preserve"> (այսուհետ՝ երաշխիք տվող </w:t>
      </w:r>
    </w:p>
    <w:p w:rsidR="00C66BF2" w:rsidRPr="004605D7" w:rsidRDefault="00C66BF2" w:rsidP="00C66BF2">
      <w:pPr>
        <w:pStyle w:val="af4"/>
        <w:shd w:val="clear" w:color="auto" w:fill="FFFFFF"/>
        <w:spacing w:before="0" w:beforeAutospacing="0" w:after="0" w:afterAutospacing="0"/>
        <w:ind w:firstLine="375"/>
        <w:rPr>
          <w:rStyle w:val="af5"/>
          <w:rFonts w:ascii="GHEA Grapalat" w:hAnsi="GHEA Grapalat"/>
          <w:b w:val="0"/>
          <w:bCs w:val="0"/>
          <w:lang w:val="hy-AM"/>
        </w:rPr>
      </w:pPr>
      <w:r>
        <w:rPr>
          <w:rStyle w:val="af5"/>
          <w:rFonts w:ascii="GHEA Grapalat" w:hAnsi="GHEA Grapalat"/>
          <w:b w:val="0"/>
          <w:bCs w:val="0"/>
          <w:lang w:val="hy-AM"/>
        </w:rPr>
        <w:tab/>
      </w:r>
      <w:r>
        <w:rPr>
          <w:rStyle w:val="af5"/>
          <w:rFonts w:ascii="GHEA Grapalat" w:hAnsi="GHEA Grapalat"/>
          <w:b w:val="0"/>
          <w:bCs w:val="0"/>
          <w:lang w:val="hy-AM"/>
        </w:rPr>
        <w:tab/>
      </w:r>
      <w:r w:rsidRPr="004605D7">
        <w:rPr>
          <w:rStyle w:val="af5"/>
          <w:rFonts w:ascii="GHEA Grapalat" w:hAnsi="GHEA Grapalat"/>
          <w:b w:val="0"/>
          <w:bCs w:val="0"/>
          <w:lang w:val="hy-AM"/>
        </w:rPr>
        <w:t xml:space="preserve">   </w:t>
      </w:r>
      <w:r w:rsidRPr="004605D7">
        <w:rPr>
          <w:rFonts w:ascii="GHEA Grapalat" w:hAnsi="GHEA Grapalat" w:cs="Sylfaen"/>
          <w:vertAlign w:val="superscript"/>
          <w:lang w:val="hy-AM"/>
        </w:rPr>
        <w:t>երաշխիքը տվող բանկի</w:t>
      </w:r>
      <w:r>
        <w:rPr>
          <w:rFonts w:ascii="GHEA Grapalat" w:hAnsi="GHEA Grapalat" w:cs="Sylfaen"/>
          <w:vertAlign w:val="superscript"/>
          <w:lang w:val="hy-AM"/>
        </w:rPr>
        <w:t xml:space="preserve"> կամ ապահովագրական կազմակերպության</w:t>
      </w: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անվանումը</w:t>
      </w:r>
    </w:p>
    <w:p w:rsidR="00C66BF2" w:rsidRPr="004605D7" w:rsidRDefault="00C66BF2" w:rsidP="00C66BF2">
      <w:pPr>
        <w:pStyle w:val="af4"/>
        <w:shd w:val="clear" w:color="auto" w:fill="FFFFFF"/>
        <w:spacing w:before="0" w:beforeAutospacing="0" w:after="0" w:afterAutospacing="0"/>
        <w:rPr>
          <w:rStyle w:val="af5"/>
          <w:rFonts w:ascii="GHEA Grapalat" w:hAnsi="GHEA Grapalat"/>
          <w:b w:val="0"/>
          <w:bCs w:val="0"/>
          <w:u w:val="single"/>
          <w:lang w:val="hy-AM"/>
        </w:rPr>
      </w:pPr>
      <w:r w:rsidRPr="004605D7">
        <w:rPr>
          <w:rStyle w:val="af5"/>
          <w:rFonts w:ascii="GHEA Grapalat" w:hAnsi="GHEA Grapalat"/>
          <w:b w:val="0"/>
          <w:bCs w:val="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t xml:space="preserve">  </w:t>
      </w:r>
    </w:p>
    <w:p w:rsidR="00C66BF2" w:rsidRPr="004605D7" w:rsidRDefault="00C66BF2" w:rsidP="00C66BF2">
      <w:pPr>
        <w:pStyle w:val="af4"/>
        <w:shd w:val="clear" w:color="auto" w:fill="FFFFFF"/>
        <w:spacing w:before="0" w:beforeAutospacing="0" w:after="0" w:afterAutospacing="0"/>
        <w:ind w:left="7080" w:firstLine="708"/>
        <w:rPr>
          <w:rStyle w:val="af5"/>
          <w:rFonts w:ascii="GHEA Grapalat" w:hAnsi="GHEA Grapalat"/>
          <w:b w:val="0"/>
          <w:bCs w:val="0"/>
          <w:u w:val="single"/>
          <w:lang w:val="hy-AM"/>
        </w:rPr>
      </w:pPr>
      <w:r w:rsidRPr="004605D7">
        <w:rPr>
          <w:rFonts w:ascii="GHEA Grapalat" w:hAnsi="GHEA Grapalat" w:cs="Sylfaen"/>
          <w:vertAlign w:val="superscript"/>
          <w:lang w:val="hy-AM"/>
        </w:rPr>
        <w:t xml:space="preserve">     գումարը թվերով և տառերով</w:t>
      </w:r>
    </w:p>
    <w:p w:rsidR="00C66BF2" w:rsidRPr="004605D7" w:rsidRDefault="00C66BF2" w:rsidP="00C66BF2">
      <w:pPr>
        <w:pStyle w:val="af4"/>
        <w:shd w:val="clear" w:color="auto" w:fill="FFFFFF"/>
        <w:spacing w:before="0" w:beforeAutospacing="0" w:after="0" w:afterAutospacing="0"/>
        <w:rPr>
          <w:rStyle w:val="af5"/>
          <w:rFonts w:ascii="GHEA Grapalat" w:hAnsi="GHEA Grapalat"/>
          <w:b w:val="0"/>
          <w:bCs w:val="0"/>
          <w:lang w:val="hy-AM"/>
        </w:rPr>
      </w:pPr>
      <w:r w:rsidRPr="004605D7">
        <w:rPr>
          <w:rStyle w:val="af5"/>
          <w:rFonts w:ascii="GHEA Grapalat" w:hAnsi="GHEA Grapalat"/>
          <w:b w:val="0"/>
          <w:bCs w:val="0"/>
          <w:lang w:val="hy-AM"/>
        </w:rPr>
        <w:t xml:space="preserve">(այսուհետ՝ երաշխիքի գումար)՝ պահանջն ստանալուց տասը աշխատանքային օրվա ընթացքում:   Վճարումը  կատարվում է բենեֆիցիարի </w:t>
      </w:r>
      <w:r w:rsidR="006F4942" w:rsidRPr="006F4942">
        <w:rPr>
          <w:rStyle w:val="af5"/>
          <w:rFonts w:ascii="Sylfaen" w:hAnsi="Sylfaen"/>
          <w:bCs w:val="0"/>
          <w:u w:val="single"/>
          <w:lang w:val="hy-AM"/>
        </w:rPr>
        <w:t>900215302598</w:t>
      </w:r>
      <w:r w:rsidRPr="004605D7">
        <w:rPr>
          <w:rStyle w:val="af5"/>
          <w:rFonts w:ascii="GHEA Grapalat" w:hAnsi="GHEA Grapalat"/>
          <w:b w:val="0"/>
          <w:bCs w:val="0"/>
          <w:lang w:val="hy-AM"/>
        </w:rPr>
        <w:t xml:space="preserve"> հաշվեհամարին փոխանցման միջոցով:</w:t>
      </w:r>
      <w:r w:rsidR="00F66258" w:rsidRPr="00F66258">
        <w:rPr>
          <w:rFonts w:ascii="GHEA Grapalat" w:hAnsi="GHEA Grapalat" w:cs="Sylfaen"/>
          <w:vertAlign w:val="superscript"/>
          <w:lang w:val="hy-AM"/>
        </w:rPr>
        <w:t xml:space="preserve"> </w:t>
      </w:r>
      <w:r w:rsidR="00F66258">
        <w:rPr>
          <w:rFonts w:asciiTheme="minorHAnsi" w:hAnsiTheme="minorHAnsi" w:cs="Sylfaen"/>
          <w:vertAlign w:val="superscript"/>
          <w:lang w:val="hy-AM"/>
        </w:rPr>
        <w:t xml:space="preserve">                                                                                                        </w:t>
      </w:r>
      <w:r w:rsidR="00F66258" w:rsidRPr="004605D7">
        <w:rPr>
          <w:rFonts w:ascii="GHEA Grapalat" w:hAnsi="GHEA Grapalat" w:cs="Sylfaen"/>
          <w:vertAlign w:val="superscript"/>
          <w:lang w:val="hy-AM"/>
        </w:rPr>
        <w:t>հաշվեհամարը</w:t>
      </w:r>
    </w:p>
    <w:p w:rsidR="00C66BF2" w:rsidRPr="004605D7" w:rsidRDefault="00C66BF2" w:rsidP="00C66BF2">
      <w:pPr>
        <w:pStyle w:val="af4"/>
        <w:shd w:val="clear" w:color="auto" w:fill="FFFFFF"/>
        <w:spacing w:before="0" w:beforeAutospacing="0" w:after="0" w:afterAutospacing="0"/>
        <w:ind w:left="708"/>
        <w:rPr>
          <w:rStyle w:val="af5"/>
          <w:rFonts w:ascii="GHEA Grapalat" w:hAnsi="GHEA Grapalat"/>
          <w:b w:val="0"/>
          <w:bCs w:val="0"/>
          <w:lang w:val="hy-AM"/>
        </w:rPr>
      </w:pPr>
      <w:r w:rsidRPr="004605D7">
        <w:rPr>
          <w:rFonts w:ascii="GHEA Grapalat" w:hAnsi="GHEA Grapalat" w:cs="Sylfaen"/>
          <w:vertAlign w:val="superscript"/>
          <w:lang w:val="hy-AM"/>
        </w:rPr>
        <w:t xml:space="preserve">                                                                                       </w:t>
      </w:r>
    </w:p>
    <w:p w:rsidR="00C66BF2" w:rsidRPr="004605D7" w:rsidRDefault="00C66BF2" w:rsidP="00C66BF2">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rsidR="00C66BF2" w:rsidRPr="004605D7" w:rsidRDefault="00C66BF2" w:rsidP="00C66BF2">
      <w:pPr>
        <w:pStyle w:val="af4"/>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C66BF2" w:rsidRPr="00842CF6" w:rsidRDefault="00C66BF2" w:rsidP="00C66BF2">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բենեֆիցիարի և պրինցիպալի միջև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rsidR="00C66BF2" w:rsidRPr="00842CF6" w:rsidRDefault="00C66BF2" w:rsidP="00C66BF2">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rsidR="00C66BF2" w:rsidRPr="00842CF6" w:rsidRDefault="00C66BF2" w:rsidP="00C66BF2">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rsidR="00C66BF2" w:rsidRPr="00842CF6" w:rsidRDefault="00C66BF2" w:rsidP="00C66BF2">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Pr>
          <w:rFonts w:ascii="GHEA Grapalat" w:hAnsi="GHEA Grapalat" w:cs="Sylfaen"/>
          <w:vertAlign w:val="superscript"/>
          <w:lang w:val="hy-AM"/>
        </w:rPr>
        <w:t xml:space="preserve">իք պայմանագրով նախատեսված </w:t>
      </w:r>
    </w:p>
    <w:p w:rsidR="00C66BF2" w:rsidRPr="00842CF6" w:rsidRDefault="00C66BF2" w:rsidP="00C66BF2">
      <w:pPr>
        <w:pStyle w:val="aff3"/>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rsidR="00C66BF2" w:rsidRPr="00842CF6" w:rsidRDefault="00C66BF2" w:rsidP="00C66BF2">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rsidR="00C66BF2" w:rsidRPr="00842CF6" w:rsidRDefault="00C66BF2" w:rsidP="00C66BF2">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C66BF2" w:rsidRPr="004605D7" w:rsidRDefault="00C66BF2" w:rsidP="00C66BF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C66BF2" w:rsidRPr="004605D7" w:rsidRDefault="00C66BF2" w:rsidP="00C66BF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rsidR="00C66BF2" w:rsidRPr="004605D7" w:rsidRDefault="00C66BF2" w:rsidP="00C66BF2">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rsidR="00C66BF2" w:rsidRPr="004605D7" w:rsidRDefault="00C66BF2" w:rsidP="00C66BF2">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4605D7">
          <w:rPr>
            <w:rStyle w:val="a9"/>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C66BF2" w:rsidRPr="004605D7" w:rsidRDefault="00C66BF2" w:rsidP="00C66BF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 Երաշխիք տվող անձը մերժում է բենեֆիցիարի պահանջը, եթե`</w:t>
      </w: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C66BF2" w:rsidRPr="004605D7" w:rsidRDefault="00C66BF2" w:rsidP="00C66BF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lastRenderedPageBreak/>
        <w:t xml:space="preserve">Գործադիր մարմնի ղեկավար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C66BF2" w:rsidRPr="00E6597C" w:rsidRDefault="00C66BF2" w:rsidP="00C66BF2">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rsidR="00EE4168" w:rsidRPr="00851347" w:rsidRDefault="00EE4168" w:rsidP="00EE4168">
      <w:pPr>
        <w:pStyle w:val="31"/>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4.</w:t>
      </w:r>
      <w:r w:rsidRPr="00851347">
        <w:rPr>
          <w:rFonts w:ascii="GHEA Grapalat" w:hAnsi="GHEA Grapalat" w:cs="Arial"/>
          <w:b/>
          <w:lang w:val="hy-AM"/>
        </w:rPr>
        <w:t>2</w:t>
      </w:r>
    </w:p>
    <w:p w:rsidR="00EE4168" w:rsidRPr="00E6597C" w:rsidRDefault="00267179" w:rsidP="00EE4168">
      <w:pPr>
        <w:pStyle w:val="31"/>
        <w:spacing w:line="240" w:lineRule="auto"/>
        <w:jc w:val="right"/>
        <w:rPr>
          <w:rFonts w:ascii="GHEA Grapalat" w:hAnsi="GHEA Grapalat" w:cs="Arial"/>
          <w:b/>
          <w:lang w:val="hy-AM"/>
        </w:rPr>
      </w:pPr>
      <w:r>
        <w:rPr>
          <w:rFonts w:ascii="GHEA Grapalat" w:hAnsi="GHEA Grapalat"/>
          <w:sz w:val="24"/>
          <w:szCs w:val="24"/>
          <w:lang w:val="hy-AM"/>
        </w:rPr>
        <w:t xml:space="preserve">«ՇՄԱՀ-ՍԾ-ԲՄԱՇՁԲ-21/11»*      </w:t>
      </w:r>
      <w:r w:rsidR="00EE4168" w:rsidRPr="00E6597C">
        <w:rPr>
          <w:rFonts w:ascii="GHEA Grapalat" w:hAnsi="GHEA Grapalat" w:cs="Sylfaen"/>
          <w:b/>
          <w:lang w:val="hy-AM"/>
        </w:rPr>
        <w:t>ծածկագրով</w:t>
      </w:r>
    </w:p>
    <w:p w:rsidR="00EE4168" w:rsidRPr="00E6597C" w:rsidRDefault="00EE4168" w:rsidP="00EE4168">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rsidR="00EE4168" w:rsidRPr="00E6597C" w:rsidRDefault="00EE4168" w:rsidP="00EE4168">
      <w:pPr>
        <w:pStyle w:val="31"/>
        <w:spacing w:line="240" w:lineRule="auto"/>
        <w:jc w:val="right"/>
        <w:rPr>
          <w:rFonts w:ascii="GHEA Grapalat" w:hAnsi="GHEA Grapalat" w:cs="Sylfaen"/>
          <w:b/>
          <w:lang w:val="hy-AM"/>
        </w:rPr>
      </w:pPr>
    </w:p>
    <w:p w:rsidR="00EE4168" w:rsidRPr="00E6597C" w:rsidRDefault="00EE4168" w:rsidP="00EE4168">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rsidR="00EE4168" w:rsidRPr="00E6597C" w:rsidRDefault="00EE4168" w:rsidP="00EE4168">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rsidR="00EE4168" w:rsidRPr="00E6597C" w:rsidRDefault="00EE4168" w:rsidP="00EE4168">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rsidR="00EE4168" w:rsidRPr="00E6597C" w:rsidRDefault="00EE4168" w:rsidP="00EE416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w:t>
      </w:r>
      <w:r w:rsidR="006F5CB4">
        <w:rPr>
          <w:rFonts w:asciiTheme="minorHAnsi" w:hAnsiTheme="minorHAnsi" w:cs="GHEA Grapalat"/>
          <w:sz w:val="20"/>
          <w:szCs w:val="20"/>
          <w:lang w:val="hy-AM"/>
        </w:rPr>
        <w:t>Գ.Ախուրյան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00D56802">
        <w:rPr>
          <w:rFonts w:asciiTheme="minorHAnsi" w:hAnsiTheme="minorHAnsi" w:cs="GHEA Grapalat"/>
          <w:sz w:val="20"/>
          <w:szCs w:val="20"/>
          <w:lang w:val="hy-AM"/>
        </w:rPr>
        <w:t xml:space="preserve">                      </w:t>
      </w:r>
      <w:r w:rsidRPr="00E6597C">
        <w:rPr>
          <w:rFonts w:ascii="GHEA Grapalat" w:hAnsi="GHEA Grapalat" w:cs="GHEA Grapalat"/>
          <w:sz w:val="20"/>
          <w:szCs w:val="20"/>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lang w:val="hy-AM"/>
        </w:rPr>
        <w:t xml:space="preserve"> 20   թ.**</w:t>
      </w:r>
    </w:p>
    <w:p w:rsidR="00EE4168" w:rsidRPr="00E6597C" w:rsidRDefault="00EE4168" w:rsidP="00EE4168">
      <w:pPr>
        <w:rPr>
          <w:rFonts w:ascii="GHEA Grapalat" w:hAnsi="GHEA Grapalat" w:cs="GHEA Grapalat"/>
          <w:sz w:val="20"/>
          <w:szCs w:val="20"/>
          <w:lang w:val="hy-AM"/>
        </w:rPr>
      </w:pPr>
    </w:p>
    <w:p w:rsidR="00EE4168" w:rsidRPr="00CD57A9" w:rsidRDefault="00EE4168" w:rsidP="00EE4168">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rsidR="00EE4168" w:rsidRPr="00CD57A9" w:rsidRDefault="00EE4168" w:rsidP="00EE4168">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EE4168" w:rsidRPr="00E6597C" w:rsidRDefault="00EE4168" w:rsidP="00EE4168">
      <w:pPr>
        <w:ind w:firstLine="708"/>
        <w:jc w:val="both"/>
        <w:rPr>
          <w:rFonts w:ascii="GHEA Grapalat" w:hAnsi="GHEA Grapalat" w:cs="GHEA Grapalat"/>
          <w:sz w:val="20"/>
          <w:szCs w:val="20"/>
          <w:lang w:val="hy-AM"/>
        </w:rPr>
      </w:pPr>
    </w:p>
    <w:p w:rsidR="00EE4168" w:rsidRPr="00E6597C" w:rsidRDefault="00EE4168" w:rsidP="00EE4168">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rsidR="00EE4168" w:rsidRPr="00E6597C" w:rsidRDefault="00EE4168" w:rsidP="00EE416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rsidR="00EE4168" w:rsidRPr="00E6597C" w:rsidRDefault="00EE4168" w:rsidP="00EE4168">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00D56802" w:rsidRPr="008E0253">
        <w:rPr>
          <w:rFonts w:asciiTheme="minorHAnsi" w:hAnsiTheme="minorHAnsi" w:cs="GHEA Grapalat"/>
          <w:b/>
          <w:sz w:val="22"/>
          <w:szCs w:val="22"/>
          <w:u w:val="single"/>
          <w:lang w:val="hy-AM"/>
        </w:rPr>
        <w:t>Ախուրյանի համայնքապետարանը</w:t>
      </w:r>
      <w:r w:rsidRPr="008E0253">
        <w:rPr>
          <w:rFonts w:ascii="GHEA Grapalat" w:hAnsi="GHEA Grapalat" w:cs="GHEA Grapalat"/>
          <w:b/>
          <w:sz w:val="22"/>
          <w:szCs w:val="22"/>
          <w:lang w:val="pt-BR"/>
        </w:rPr>
        <w:t>*</w:t>
      </w:r>
      <w:r w:rsidRPr="00E6597C">
        <w:rPr>
          <w:rFonts w:ascii="GHEA Grapalat" w:hAnsi="GHEA Grapalat" w:cs="GHEA Grapalat"/>
          <w:sz w:val="20"/>
          <w:szCs w:val="20"/>
          <w:lang w:val="pt-BR"/>
        </w:rPr>
        <w:t xml:space="preserve">  (այսուհետ` Պատվիրատու) կողմից </w:t>
      </w:r>
    </w:p>
    <w:p w:rsidR="00EE4168" w:rsidRPr="00E6597C" w:rsidRDefault="00EE4168" w:rsidP="00EE4168">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00267179">
        <w:rPr>
          <w:rFonts w:ascii="GHEA Grapalat" w:hAnsi="GHEA Grapalat"/>
          <w:sz w:val="20"/>
          <w:szCs w:val="20"/>
          <w:u w:val="single"/>
          <w:lang w:val="hy-AM"/>
        </w:rPr>
        <w:t xml:space="preserve">«ՇՄԱՀ-ՍԾ-ԲՄԱՇՁԲ-21/11»*      </w:t>
      </w:r>
      <w:r w:rsidRPr="00E6597C">
        <w:rPr>
          <w:rFonts w:ascii="GHEA Grapalat" w:hAnsi="GHEA Grapalat" w:cs="GHEA Grapalat"/>
          <w:sz w:val="20"/>
          <w:szCs w:val="20"/>
          <w:lang w:val="pt-BR"/>
        </w:rPr>
        <w:t>ծածկագրով գնման ընթացակարգին:</w:t>
      </w:r>
    </w:p>
    <w:p w:rsidR="00EE4168" w:rsidRPr="00E6597C" w:rsidRDefault="00EE4168" w:rsidP="00EE4168">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rsidR="00EE4168" w:rsidRPr="00E6597C" w:rsidRDefault="00EE4168" w:rsidP="00EE4168">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EE4168" w:rsidRPr="00E6597C" w:rsidRDefault="00E21116" w:rsidP="00EE4168">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0.8</w:t>
      </w:r>
      <w:r w:rsidR="00EE4168" w:rsidRPr="00E6597C">
        <w:rPr>
          <w:rFonts w:ascii="GHEA Grapalat" w:hAnsi="GHEA Grapalat" w:cs="GHEA Grapalat"/>
          <w:color w:val="000000"/>
          <w:sz w:val="20"/>
          <w:szCs w:val="20"/>
          <w:lang w:val="pt-BR"/>
        </w:rPr>
        <w:t xml:space="preserve"> Ընկերությունը</w:t>
      </w:r>
      <w:r w:rsidR="00EE4168" w:rsidRPr="00E6597C">
        <w:rPr>
          <w:rFonts w:ascii="GHEA Grapalat" w:hAnsi="GHEA Grapalat" w:cs="GHEA Grapalat"/>
          <w:color w:val="000000"/>
          <w:sz w:val="20"/>
          <w:szCs w:val="20"/>
          <w:lang w:val="hy-AM"/>
        </w:rPr>
        <w:t xml:space="preserve"> սույն </w:t>
      </w:r>
      <w:r w:rsidR="00EE4168" w:rsidRPr="00E6597C">
        <w:rPr>
          <w:rFonts w:ascii="GHEA Grapalat" w:hAnsi="GHEA Grapalat" w:cs="GHEA Grapalat"/>
          <w:color w:val="000000"/>
          <w:sz w:val="20"/>
          <w:szCs w:val="20"/>
          <w:lang w:val="pt-BR"/>
        </w:rPr>
        <w:t>տուժանքի համաձայնագ</w:t>
      </w:r>
      <w:r w:rsidR="00EE4168" w:rsidRPr="00E6597C">
        <w:rPr>
          <w:rFonts w:ascii="GHEA Grapalat" w:hAnsi="GHEA Grapalat" w:cs="GHEA Grapalat"/>
          <w:color w:val="000000"/>
          <w:sz w:val="20"/>
          <w:szCs w:val="20"/>
          <w:lang w:val="hy-AM"/>
        </w:rPr>
        <w:t>ր</w:t>
      </w:r>
      <w:r w:rsidR="00EE4168" w:rsidRPr="00E6597C">
        <w:rPr>
          <w:rFonts w:ascii="GHEA Grapalat" w:hAnsi="GHEA Grapalat" w:cs="GHEA Grapalat"/>
          <w:color w:val="000000"/>
          <w:sz w:val="20"/>
          <w:szCs w:val="20"/>
          <w:lang w:val="pt-BR"/>
        </w:rPr>
        <w:t>ի</w:t>
      </w:r>
      <w:r w:rsidR="00EE4168" w:rsidRPr="00E6597C">
        <w:rPr>
          <w:rFonts w:ascii="GHEA Grapalat" w:hAnsi="GHEA Grapalat" w:cs="GHEA Grapalat"/>
          <w:color w:val="000000"/>
          <w:sz w:val="20"/>
          <w:szCs w:val="20"/>
          <w:lang w:val="hy-AM"/>
        </w:rPr>
        <w:t xml:space="preserve">ն կից ներկայացվող վճարման պահանջագրի </w:t>
      </w:r>
      <w:r w:rsidR="00EE4168" w:rsidRPr="004605D7">
        <w:rPr>
          <w:rFonts w:ascii="GHEA Grapalat" w:hAnsi="GHEA Grapalat" w:cs="GHEA Grapalat"/>
          <w:color w:val="000000"/>
          <w:sz w:val="20"/>
          <w:szCs w:val="20"/>
          <w:lang w:val="hy-AM"/>
        </w:rPr>
        <w:t>(</w:t>
      </w:r>
      <w:r w:rsidR="00EE4168" w:rsidRPr="00E6597C">
        <w:rPr>
          <w:rFonts w:ascii="GHEA Grapalat" w:hAnsi="GHEA Grapalat" w:cs="GHEA Grapalat"/>
          <w:color w:val="000000"/>
          <w:sz w:val="20"/>
          <w:szCs w:val="20"/>
          <w:lang w:val="hy-AM"/>
        </w:rPr>
        <w:t>այսուհետ` Պահանջագիր</w:t>
      </w:r>
      <w:r w:rsidR="00EE4168" w:rsidRPr="004605D7">
        <w:rPr>
          <w:rFonts w:ascii="GHEA Grapalat" w:hAnsi="GHEA Grapalat" w:cs="GHEA Grapalat"/>
          <w:color w:val="000000"/>
          <w:sz w:val="20"/>
          <w:szCs w:val="20"/>
          <w:lang w:val="hy-AM"/>
        </w:rPr>
        <w:t>)</w:t>
      </w:r>
      <w:r w:rsidR="00EE4168" w:rsidRPr="00E6597C">
        <w:rPr>
          <w:rFonts w:ascii="GHEA Grapalat" w:hAnsi="GHEA Grapalat" w:cs="GHEA Grapalat"/>
          <w:color w:val="000000"/>
          <w:sz w:val="20"/>
          <w:szCs w:val="20"/>
          <w:lang w:val="hy-AM"/>
        </w:rPr>
        <w:t xml:space="preserve"> ստորագրմամբ անհետկանչելիորեն  համաձայնվում է, որ</w:t>
      </w:r>
      <w:r w:rsidR="00EE4168" w:rsidRPr="004605D7">
        <w:rPr>
          <w:rFonts w:ascii="GHEA Grapalat" w:hAnsi="GHEA Grapalat" w:cs="GHEA Grapalat"/>
          <w:color w:val="000000"/>
          <w:sz w:val="20"/>
          <w:szCs w:val="20"/>
          <w:lang w:val="hy-AM"/>
        </w:rPr>
        <w:t>՝</w:t>
      </w:r>
      <w:r w:rsidR="00EE4168" w:rsidRPr="00E6597C">
        <w:rPr>
          <w:rFonts w:ascii="GHEA Grapalat" w:hAnsi="GHEA Grapalat" w:cs="GHEA Grapalat"/>
          <w:color w:val="000000"/>
          <w:sz w:val="20"/>
          <w:szCs w:val="20"/>
          <w:lang w:val="hy-AM"/>
        </w:rPr>
        <w:t xml:space="preserve"> </w:t>
      </w:r>
    </w:p>
    <w:p w:rsidR="00EE4168" w:rsidRPr="00E6597C" w:rsidRDefault="00EE4168" w:rsidP="00EE416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EE4168" w:rsidRPr="00E6597C" w:rsidRDefault="00EE4168" w:rsidP="00EE416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rsidR="00EE4168" w:rsidRPr="00E6597C" w:rsidRDefault="00EE4168" w:rsidP="00EE416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EE4168" w:rsidRPr="00E6597C" w:rsidRDefault="00EE4168" w:rsidP="00EE416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EE4168" w:rsidRPr="00E6597C" w:rsidRDefault="00EE4168" w:rsidP="00EE416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EE4168" w:rsidRPr="00E6597C" w:rsidRDefault="00EE4168" w:rsidP="00EE4168">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թվային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ստորագրությամբ</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հաստատված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լինելու</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դեպքում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դրանք</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Վճարող</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Բանկին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են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ներկայացվում</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էլեկտրոնային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կրիչներով</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ինչպես</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նաև</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դրանցից</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արտատպված</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թղթային</w:t>
      </w:r>
      <w:r w:rsidRPr="00E6597C">
        <w:rPr>
          <w:rFonts w:ascii="GHEA Grapalat" w:hAnsi="GHEA Grapalat" w:cs="GHEA Grapalat"/>
          <w:sz w:val="20"/>
          <w:szCs w:val="20"/>
          <w:lang w:val="pt-BR"/>
        </w:rPr>
        <w:t xml:space="preserve"> </w:t>
      </w:r>
      <w:r w:rsidRPr="004605D7">
        <w:rPr>
          <w:rFonts w:ascii="GHEA Grapalat" w:hAnsi="GHEA Grapalat" w:cs="GHEA Grapalat"/>
          <w:sz w:val="20"/>
          <w:szCs w:val="20"/>
          <w:lang w:val="hy-AM"/>
        </w:rPr>
        <w:t>տարբերակներով</w:t>
      </w:r>
      <w:r w:rsidRPr="00E6597C">
        <w:rPr>
          <w:rFonts w:ascii="GHEA Grapalat" w:hAnsi="GHEA Grapalat" w:cs="GHEA Grapalat"/>
          <w:sz w:val="20"/>
          <w:szCs w:val="20"/>
          <w:lang w:val="pt-BR"/>
        </w:rPr>
        <w:t>:</w:t>
      </w:r>
    </w:p>
    <w:p w:rsidR="00EE4168" w:rsidRPr="00E6597C" w:rsidRDefault="00EE4168" w:rsidP="00EE4168">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EE4168" w:rsidRPr="00E6597C" w:rsidRDefault="00EE4168" w:rsidP="00EE4168">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EE4168" w:rsidRPr="00E6597C" w:rsidRDefault="00EE4168" w:rsidP="00EE4168">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rsidR="00EE4168" w:rsidRPr="00E6597C" w:rsidRDefault="00EE4168" w:rsidP="00EE4168">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EE4168" w:rsidRPr="00E6597C" w:rsidRDefault="00EE4168" w:rsidP="00EE4168">
      <w:pPr>
        <w:jc w:val="both"/>
        <w:rPr>
          <w:rFonts w:ascii="GHEA Grapalat" w:hAnsi="GHEA Grapalat" w:cs="GHEA Grapalat"/>
          <w:sz w:val="20"/>
          <w:szCs w:val="20"/>
          <w:lang w:val="hy-AM"/>
        </w:rPr>
      </w:pPr>
    </w:p>
    <w:p w:rsidR="00EE4168" w:rsidRPr="00E6597C" w:rsidRDefault="00EE4168" w:rsidP="00EE4168">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rsidR="00EE4168" w:rsidRPr="00E6597C" w:rsidRDefault="00EE4168" w:rsidP="00EE4168">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E6597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EE4168" w:rsidRPr="00E6597C" w:rsidRDefault="00EE4168" w:rsidP="00EE416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EE4168" w:rsidRPr="00E6597C" w:rsidRDefault="00EE4168" w:rsidP="00EE416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lastRenderedPageBreak/>
        <w:t>2.2.1. Պատվիրատուի կողմից հավաստվում է, որ Ընկերությունը թույլ է տվել պայմանագրային պարտավորությունների խախտում, իսկ</w:t>
      </w:r>
    </w:p>
    <w:p w:rsidR="00EE4168" w:rsidRPr="00E6597C" w:rsidDel="00A13215" w:rsidRDefault="00EE4168" w:rsidP="00EE416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EE4168" w:rsidRPr="00E6597C" w:rsidRDefault="00EE4168" w:rsidP="00EE416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E4168" w:rsidRPr="00E6597C" w:rsidRDefault="00EE4168" w:rsidP="00EE4168">
      <w:pPr>
        <w:ind w:firstLine="567"/>
        <w:jc w:val="both"/>
        <w:rPr>
          <w:rFonts w:ascii="GHEA Grapalat" w:hAnsi="GHEA Grapalat" w:cs="GHEA Grapalat"/>
          <w:sz w:val="20"/>
          <w:szCs w:val="20"/>
          <w:lang w:val="hy-AM"/>
        </w:rPr>
      </w:pPr>
    </w:p>
    <w:p w:rsidR="00EE4168" w:rsidRPr="00E6597C" w:rsidRDefault="00EE4168" w:rsidP="00EE416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rsidR="00EE4168" w:rsidRPr="00E6597C" w:rsidRDefault="00EE4168" w:rsidP="00EE416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EE4168" w:rsidRPr="00E6597C" w:rsidRDefault="00EE4168" w:rsidP="00EE4168">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rsidR="00EE4168" w:rsidRPr="00E6597C" w:rsidRDefault="00EE4168" w:rsidP="00EE4168">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EE4168" w:rsidRPr="00E6597C" w:rsidRDefault="00EE4168" w:rsidP="00EE4168">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rsidR="00EE4168" w:rsidRPr="00E6597C" w:rsidRDefault="00EE4168" w:rsidP="00EE4168">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EE4168" w:rsidRPr="00E6597C" w:rsidRDefault="00EE4168" w:rsidP="00EE4168">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rsidR="00EE4168" w:rsidRPr="00E6597C" w:rsidRDefault="00EE4168" w:rsidP="00EE4168">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EE4168" w:rsidRPr="00E6597C" w:rsidRDefault="00EE4168" w:rsidP="00EE4168">
      <w:pPr>
        <w:jc w:val="both"/>
        <w:rPr>
          <w:rFonts w:ascii="GHEA Grapalat" w:hAnsi="GHEA Grapalat"/>
          <w:sz w:val="18"/>
          <w:szCs w:val="18"/>
          <w:u w:val="single"/>
          <w:vertAlign w:val="superscript"/>
          <w:lang w:val="hy-AM"/>
        </w:rPr>
      </w:pPr>
    </w:p>
    <w:p w:rsidR="00EE4168" w:rsidRPr="00E6597C" w:rsidRDefault="00EE4168" w:rsidP="00EE4168">
      <w:pPr>
        <w:jc w:val="both"/>
        <w:rPr>
          <w:rFonts w:ascii="GHEA Grapalat" w:hAnsi="GHEA Grapalat"/>
          <w:sz w:val="20"/>
          <w:szCs w:val="20"/>
          <w:lang w:val="hy-AM"/>
        </w:rPr>
      </w:pPr>
      <w:r w:rsidRPr="00E6597C">
        <w:rPr>
          <w:rFonts w:ascii="GHEA Grapalat" w:hAnsi="GHEA Grapalat"/>
          <w:sz w:val="20"/>
          <w:szCs w:val="20"/>
          <w:lang w:val="hy-AM"/>
        </w:rPr>
        <w:t>Կ.Տ</w:t>
      </w:r>
    </w:p>
    <w:p w:rsidR="00EE4168" w:rsidRPr="00E6597C" w:rsidRDefault="00EE4168" w:rsidP="00EE4168">
      <w:pPr>
        <w:jc w:val="both"/>
        <w:rPr>
          <w:rFonts w:ascii="GHEA Grapalat" w:hAnsi="GHEA Grapalat"/>
          <w:sz w:val="20"/>
          <w:szCs w:val="20"/>
          <w:lang w:val="hy-AM"/>
        </w:rPr>
      </w:pPr>
    </w:p>
    <w:p w:rsidR="00EE4168" w:rsidRPr="00E6597C" w:rsidRDefault="00EE4168" w:rsidP="00EE4168">
      <w:pPr>
        <w:jc w:val="both"/>
        <w:rPr>
          <w:rFonts w:ascii="GHEA Grapalat" w:hAnsi="GHEA Grapalat"/>
          <w:sz w:val="20"/>
          <w:szCs w:val="20"/>
          <w:lang w:val="hy-AM"/>
        </w:rPr>
      </w:pPr>
      <w:r w:rsidRPr="00E6597C">
        <w:rPr>
          <w:rFonts w:ascii="GHEA Grapalat" w:hAnsi="GHEA Grapalat"/>
          <w:sz w:val="20"/>
          <w:szCs w:val="20"/>
          <w:lang w:val="hy-AM"/>
        </w:rPr>
        <w:t>Օր/ամիս/տարի</w:t>
      </w:r>
    </w:p>
    <w:p w:rsidR="00EE4168" w:rsidRPr="00E6597C" w:rsidRDefault="00EE4168" w:rsidP="00EE4168">
      <w:pPr>
        <w:jc w:val="both"/>
        <w:rPr>
          <w:rFonts w:ascii="GHEA Grapalat" w:hAnsi="GHEA Grapalat"/>
          <w:sz w:val="18"/>
          <w:szCs w:val="18"/>
          <w:vertAlign w:val="superscript"/>
          <w:lang w:val="hy-AM"/>
        </w:rPr>
      </w:pPr>
    </w:p>
    <w:p w:rsidR="00EE4168" w:rsidRPr="00E6597C" w:rsidRDefault="00EE4168" w:rsidP="00EE4168">
      <w:pPr>
        <w:jc w:val="both"/>
        <w:rPr>
          <w:rFonts w:ascii="GHEA Grapalat" w:hAnsi="GHEA Grapalat" w:cs="GHEA Grapalat"/>
          <w:i/>
          <w:sz w:val="18"/>
          <w:szCs w:val="18"/>
          <w:lang w:val="hy-AM"/>
        </w:rPr>
      </w:pPr>
    </w:p>
    <w:p w:rsidR="00EE4168" w:rsidRPr="00E6597C" w:rsidRDefault="00EE4168" w:rsidP="00EE416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rsidR="00EE4168" w:rsidRPr="00E6597C" w:rsidRDefault="00EE4168" w:rsidP="00EE4168">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E4168" w:rsidRPr="00E6597C" w:rsidTr="007761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E4168" w:rsidRPr="00E6597C" w:rsidRDefault="00EE4168" w:rsidP="007761A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rsidR="00EE4168" w:rsidRPr="00E6597C" w:rsidRDefault="00EE4168" w:rsidP="007761AE">
            <w:pPr>
              <w:jc w:val="center"/>
              <w:rPr>
                <w:rFonts w:ascii="GHEA Grapalat" w:hAnsi="GHEA Grapalat" w:cs="Arial"/>
                <w:bCs/>
                <w:i/>
                <w:sz w:val="20"/>
                <w:szCs w:val="20"/>
              </w:rPr>
            </w:pPr>
          </w:p>
        </w:tc>
      </w:tr>
      <w:tr w:rsidR="00EE4168" w:rsidRPr="00E6597C" w:rsidTr="007761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E4168" w:rsidRPr="00E6597C" w:rsidRDefault="00EE4168" w:rsidP="007761A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EE4168" w:rsidRPr="00E6597C" w:rsidTr="007761A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E4168" w:rsidRPr="00E6597C" w:rsidRDefault="00EE4168" w:rsidP="007761A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EE4168" w:rsidRPr="00E6597C" w:rsidTr="007761A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E4168" w:rsidRPr="00E6597C" w:rsidRDefault="00EE4168" w:rsidP="007761A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EE4168" w:rsidRPr="00E6597C" w:rsidTr="007761A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E4168" w:rsidRPr="00E6597C" w:rsidRDefault="00EE4168" w:rsidP="007761A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EE4168" w:rsidRPr="00E6597C" w:rsidTr="007761A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E4168" w:rsidRPr="00E6597C" w:rsidRDefault="00EE4168" w:rsidP="007761A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EE4168" w:rsidRPr="00E6597C" w:rsidTr="007761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E4168" w:rsidRPr="00E6597C" w:rsidRDefault="00EE4168" w:rsidP="007761A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EE4168" w:rsidRPr="00E6597C" w:rsidTr="007761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E4168" w:rsidRPr="00E6597C" w:rsidRDefault="00EE4168" w:rsidP="007761A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AA445C" w:rsidRPr="00E6597C" w:rsidTr="007761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445C" w:rsidRDefault="00AA445C" w:rsidP="00AA445C">
            <w:pPr>
              <w:rPr>
                <w:rFonts w:ascii="Sylfaen" w:hAnsi="Sylfaen" w:cs="Arial"/>
                <w:sz w:val="20"/>
                <w:szCs w:val="20"/>
              </w:rPr>
            </w:pPr>
            <w:r>
              <w:rPr>
                <w:rFonts w:ascii="Sylfaen" w:hAnsi="Sylfaen" w:cs="Sylfaen"/>
                <w:sz w:val="20"/>
                <w:szCs w:val="20"/>
                <w:lang w:val="hy-AM"/>
              </w:rPr>
              <w:t>9</w:t>
            </w:r>
            <w:r>
              <w:rPr>
                <w:rFonts w:ascii="Sylfaen" w:hAnsi="Sylfaen" w:cs="Sylfaen"/>
                <w:sz w:val="20"/>
                <w:szCs w:val="20"/>
              </w:rPr>
              <w:t>. Շահառու</w:t>
            </w:r>
            <w:r>
              <w:rPr>
                <w:rFonts w:ascii="Sylfaen" w:hAnsi="Sylfaen" w:cs="Sylfaen"/>
                <w:sz w:val="20"/>
                <w:szCs w:val="20"/>
                <w:lang w:val="hy-AM"/>
              </w:rPr>
              <w:t>ի  անվանումը</w:t>
            </w:r>
            <w:r>
              <w:rPr>
                <w:rFonts w:ascii="Sylfaen" w:hAnsi="Sylfaen" w:cs="Sylfaen"/>
                <w:sz w:val="20"/>
                <w:szCs w:val="20"/>
              </w:rPr>
              <w:t>,</w:t>
            </w:r>
            <w:r>
              <w:rPr>
                <w:rFonts w:ascii="Sylfaen" w:hAnsi="Sylfaen" w:cs="Sylfaen"/>
                <w:sz w:val="20"/>
                <w:szCs w:val="20"/>
                <w:lang w:val="hy-AM"/>
              </w:rPr>
              <w:t xml:space="preserve"> կամ անուն ազգանուն </w:t>
            </w:r>
            <w:r>
              <w:rPr>
                <w:rFonts w:ascii="Sylfaen" w:hAnsi="Sylfaen" w:cs="Arial"/>
                <w:sz w:val="20"/>
                <w:szCs w:val="20"/>
              </w:rPr>
              <w:t>`Ախուրյանի համայնքապետարան</w:t>
            </w:r>
          </w:p>
        </w:tc>
      </w:tr>
      <w:tr w:rsidR="00AA445C" w:rsidRPr="00E6597C" w:rsidTr="007761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445C" w:rsidRDefault="00AA445C" w:rsidP="00AA445C">
            <w:pPr>
              <w:rPr>
                <w:rFonts w:ascii="Sylfaen" w:hAnsi="Sylfaen" w:cs="Sylfaen"/>
                <w:sz w:val="20"/>
                <w:szCs w:val="20"/>
                <w:lang w:val="ru-RU"/>
              </w:rPr>
            </w:pPr>
            <w:r>
              <w:rPr>
                <w:rFonts w:ascii="Sylfaen" w:hAnsi="Sylfaen" w:cs="Sylfaen"/>
                <w:sz w:val="20"/>
                <w:szCs w:val="20"/>
                <w:lang w:val="ru-RU"/>
              </w:rPr>
              <w:t xml:space="preserve">10. </w:t>
            </w:r>
            <w:r>
              <w:rPr>
                <w:rFonts w:ascii="Sylfaen" w:hAnsi="Sylfaen" w:cs="Sylfaen"/>
                <w:sz w:val="20"/>
                <w:szCs w:val="20"/>
              </w:rPr>
              <w:t xml:space="preserve"> Շահառուի</w:t>
            </w:r>
            <w:r>
              <w:rPr>
                <w:rFonts w:ascii="Sylfaen" w:hAnsi="Sylfaen" w:cs="Arial"/>
                <w:sz w:val="20"/>
                <w:szCs w:val="20"/>
              </w:rPr>
              <w:t xml:space="preserve"> </w:t>
            </w:r>
            <w:r>
              <w:rPr>
                <w:rFonts w:ascii="Sylfaen" w:hAnsi="Sylfaen" w:cs="Sylfaen"/>
                <w:sz w:val="20"/>
                <w:szCs w:val="20"/>
              </w:rPr>
              <w:t xml:space="preserve"> ՀԾՀ</w:t>
            </w:r>
            <w:r>
              <w:rPr>
                <w:rFonts w:ascii="Sylfaen" w:hAnsi="Sylfaen" w:cs="Sylfaen"/>
                <w:sz w:val="20"/>
                <w:szCs w:val="20"/>
                <w:lang w:val="ru-RU"/>
              </w:rPr>
              <w:t xml:space="preserve"> (</w:t>
            </w:r>
            <w:r>
              <w:rPr>
                <w:rFonts w:ascii="Sylfaen" w:hAnsi="Sylfaen" w:cs="Sylfaen"/>
                <w:sz w:val="20"/>
                <w:szCs w:val="20"/>
                <w:lang w:val="hy-AM"/>
              </w:rPr>
              <w:t>չի լրացվում</w:t>
            </w:r>
            <w:r>
              <w:rPr>
                <w:rFonts w:ascii="Sylfaen" w:hAnsi="Sylfaen" w:cs="Sylfaen"/>
                <w:sz w:val="20"/>
                <w:szCs w:val="20"/>
                <w:lang w:val="ru-RU"/>
              </w:rPr>
              <w:t>)</w:t>
            </w:r>
          </w:p>
        </w:tc>
      </w:tr>
      <w:tr w:rsidR="00AA445C" w:rsidRPr="00E6597C" w:rsidTr="007761A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445C" w:rsidRDefault="00AA445C" w:rsidP="00AA445C">
            <w:pPr>
              <w:rPr>
                <w:rFonts w:ascii="Sylfaen" w:hAnsi="Sylfaen" w:cs="Arial"/>
                <w:sz w:val="20"/>
                <w:szCs w:val="20"/>
              </w:rPr>
            </w:pPr>
            <w:r>
              <w:rPr>
                <w:rFonts w:ascii="Sylfaen" w:hAnsi="Sylfaen" w:cs="Sylfaen"/>
                <w:sz w:val="20"/>
                <w:szCs w:val="20"/>
                <w:lang w:val="hy-AM"/>
              </w:rPr>
              <w:t>11</w:t>
            </w:r>
            <w:r>
              <w:rPr>
                <w:rFonts w:ascii="Sylfaen" w:hAnsi="Sylfaen" w:cs="Sylfaen"/>
                <w:sz w:val="20"/>
                <w:szCs w:val="20"/>
              </w:rPr>
              <w:t>. Շահառուի</w:t>
            </w:r>
            <w:r>
              <w:rPr>
                <w:rFonts w:ascii="Sylfaen" w:hAnsi="Sylfaen" w:cs="Arial"/>
                <w:sz w:val="20"/>
                <w:szCs w:val="20"/>
              </w:rPr>
              <w:t xml:space="preserve"> </w:t>
            </w:r>
            <w:r>
              <w:rPr>
                <w:rFonts w:ascii="Sylfaen" w:hAnsi="Sylfaen" w:cs="Sylfaen"/>
                <w:sz w:val="20"/>
                <w:szCs w:val="20"/>
              </w:rPr>
              <w:t>ՀՎՀՀ</w:t>
            </w:r>
            <w:r>
              <w:rPr>
                <w:rFonts w:ascii="Sylfaen" w:hAnsi="Sylfaen" w:cs="Arial"/>
                <w:sz w:val="20"/>
                <w:szCs w:val="20"/>
              </w:rPr>
              <w:t>`05545973</w:t>
            </w:r>
          </w:p>
        </w:tc>
      </w:tr>
      <w:tr w:rsidR="00AA445C" w:rsidRPr="00E6597C" w:rsidTr="007761A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445C" w:rsidRDefault="00AA445C" w:rsidP="00AA445C">
            <w:pPr>
              <w:rPr>
                <w:rFonts w:ascii="Sylfaen" w:hAnsi="Sylfaen" w:cs="Arial"/>
                <w:sz w:val="20"/>
                <w:szCs w:val="20"/>
              </w:rPr>
            </w:pPr>
            <w:r>
              <w:rPr>
                <w:rFonts w:ascii="Sylfaen" w:hAnsi="Sylfaen" w:cs="Sylfaen"/>
                <w:sz w:val="20"/>
                <w:szCs w:val="20"/>
              </w:rPr>
              <w:t>1</w:t>
            </w:r>
            <w:r>
              <w:rPr>
                <w:rFonts w:ascii="Sylfaen" w:hAnsi="Sylfaen" w:cs="Sylfaen"/>
                <w:sz w:val="20"/>
                <w:szCs w:val="20"/>
                <w:lang w:val="hy-AM"/>
              </w:rPr>
              <w:t>2</w:t>
            </w:r>
            <w:r>
              <w:rPr>
                <w:rFonts w:ascii="Sylfaen" w:hAnsi="Sylfaen" w:cs="Sylfaen"/>
                <w:sz w:val="20"/>
                <w:szCs w:val="20"/>
              </w:rPr>
              <w:t>.Շահառուի</w:t>
            </w:r>
            <w:r>
              <w:rPr>
                <w:rFonts w:ascii="Sylfaen" w:hAnsi="Sylfaen" w:cs="Sylfaen"/>
                <w:sz w:val="20"/>
                <w:szCs w:val="20"/>
                <w:lang w:val="hy-AM"/>
              </w:rPr>
              <w:t>ն</w:t>
            </w:r>
            <w:r>
              <w:rPr>
                <w:rFonts w:ascii="Sylfaen" w:hAnsi="Sylfaen" w:cs="Arial"/>
                <w:sz w:val="20"/>
                <w:szCs w:val="20"/>
                <w:lang w:val="hy-AM"/>
              </w:rPr>
              <w:t xml:space="preserve"> </w:t>
            </w:r>
            <w:r>
              <w:rPr>
                <w:rFonts w:ascii="Sylfaen" w:hAnsi="Sylfaen" w:cs="Sylfaen"/>
                <w:sz w:val="20"/>
                <w:szCs w:val="20"/>
                <w:lang w:val="hy-AM"/>
              </w:rPr>
              <w:t xml:space="preserve"> սպասարկող Ֆինանսական կազմակերպություն</w:t>
            </w:r>
            <w:r>
              <w:rPr>
                <w:rFonts w:ascii="Sylfaen" w:hAnsi="Sylfaen" w:cs="Sylfaen"/>
                <w:sz w:val="20"/>
                <w:szCs w:val="20"/>
              </w:rPr>
              <w:t xml:space="preserve"> (բանկ)</w:t>
            </w:r>
            <w:r>
              <w:rPr>
                <w:rFonts w:ascii="Sylfaen" w:hAnsi="Sylfaen" w:cs="Arial"/>
                <w:sz w:val="20"/>
                <w:szCs w:val="20"/>
              </w:rPr>
              <w:t>`ՀՀ ֆինանսների նախարարության գործառնական վարչություն</w:t>
            </w:r>
          </w:p>
        </w:tc>
      </w:tr>
      <w:tr w:rsidR="00AA445C" w:rsidRPr="00E6597C" w:rsidTr="007761A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445C" w:rsidRDefault="00AA445C" w:rsidP="00AA445C">
            <w:pPr>
              <w:rPr>
                <w:rFonts w:ascii="Sylfaen" w:hAnsi="Sylfaen" w:cs="Arial"/>
                <w:sz w:val="20"/>
                <w:szCs w:val="20"/>
              </w:rPr>
            </w:pPr>
            <w:r>
              <w:rPr>
                <w:rFonts w:ascii="Sylfaen" w:hAnsi="Sylfaen" w:cs="Sylfaen"/>
                <w:sz w:val="20"/>
                <w:szCs w:val="20"/>
              </w:rPr>
              <w:t>1</w:t>
            </w:r>
            <w:r>
              <w:rPr>
                <w:rFonts w:ascii="Sylfaen" w:hAnsi="Sylfaen" w:cs="Sylfaen"/>
                <w:sz w:val="20"/>
                <w:szCs w:val="20"/>
                <w:lang w:val="hy-AM"/>
              </w:rPr>
              <w:t>3</w:t>
            </w:r>
            <w:r>
              <w:rPr>
                <w:rFonts w:ascii="Sylfaen" w:hAnsi="Sylfaen" w:cs="Sylfaen"/>
                <w:sz w:val="20"/>
                <w:szCs w:val="20"/>
              </w:rPr>
              <w:t>.Շահառուի</w:t>
            </w:r>
            <w:r>
              <w:rPr>
                <w:rFonts w:ascii="Sylfaen" w:hAnsi="Sylfaen" w:cs="Arial"/>
                <w:sz w:val="20"/>
                <w:szCs w:val="20"/>
              </w:rPr>
              <w:t xml:space="preserve"> </w:t>
            </w:r>
            <w:r>
              <w:rPr>
                <w:rFonts w:ascii="Sylfaen" w:hAnsi="Sylfaen" w:cs="Sylfaen"/>
                <w:sz w:val="20"/>
                <w:szCs w:val="20"/>
              </w:rPr>
              <w:t>հաշվի</w:t>
            </w:r>
            <w:r>
              <w:rPr>
                <w:rFonts w:ascii="Sylfaen" w:hAnsi="Sylfaen" w:cs="Arial"/>
                <w:sz w:val="20"/>
                <w:szCs w:val="20"/>
              </w:rPr>
              <w:t xml:space="preserve"> </w:t>
            </w:r>
            <w:r>
              <w:rPr>
                <w:rFonts w:ascii="Sylfaen" w:hAnsi="Sylfaen" w:cs="Sylfaen"/>
                <w:sz w:val="20"/>
                <w:szCs w:val="20"/>
              </w:rPr>
              <w:t>համարը</w:t>
            </w:r>
            <w:r>
              <w:rPr>
                <w:rFonts w:ascii="Sylfaen" w:hAnsi="Sylfaen" w:cs="Arial"/>
                <w:sz w:val="20"/>
                <w:szCs w:val="20"/>
              </w:rPr>
              <w:t xml:space="preserve"> (</w:t>
            </w:r>
            <w:r>
              <w:rPr>
                <w:rFonts w:ascii="Sylfaen" w:hAnsi="Sylfaen" w:cs="Sylfaen"/>
                <w:sz w:val="20"/>
                <w:szCs w:val="20"/>
              </w:rPr>
              <w:t>հշ</w:t>
            </w:r>
            <w:r>
              <w:rPr>
                <w:rFonts w:ascii="Sylfaen" w:hAnsi="Sylfaen" w:cs="Arial"/>
                <w:sz w:val="20"/>
                <w:szCs w:val="20"/>
              </w:rPr>
              <w:t>.N) 900215302598</w:t>
            </w:r>
          </w:p>
        </w:tc>
      </w:tr>
      <w:tr w:rsidR="00EE4168" w:rsidRPr="00E6597C" w:rsidTr="007761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E4168" w:rsidRPr="00E6597C" w:rsidRDefault="00EE4168" w:rsidP="007761A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EE4168" w:rsidRPr="00E6597C" w:rsidTr="007761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E4168" w:rsidRPr="00E6597C" w:rsidRDefault="00EE4168" w:rsidP="007761A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EE4168" w:rsidRPr="00E6597C" w:rsidTr="007761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E4168" w:rsidRPr="00E6597C" w:rsidRDefault="00EE4168" w:rsidP="007761A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EE4168" w:rsidRPr="00E6597C" w:rsidTr="007761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E4168" w:rsidRPr="00E6597C" w:rsidRDefault="00EE4168" w:rsidP="007761A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(որակավորման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EE4168" w:rsidRPr="00E6597C" w:rsidTr="007761AE">
        <w:trPr>
          <w:trHeight w:val="424"/>
        </w:trPr>
        <w:tc>
          <w:tcPr>
            <w:tcW w:w="10980" w:type="dxa"/>
            <w:gridSpan w:val="2"/>
            <w:tcBorders>
              <w:top w:val="single" w:sz="4" w:space="0" w:color="auto"/>
              <w:left w:val="single" w:sz="4" w:space="0" w:color="auto"/>
              <w:right w:val="single" w:sz="4" w:space="0" w:color="000000"/>
            </w:tcBorders>
            <w:noWrap/>
            <w:vAlign w:val="bottom"/>
          </w:tcPr>
          <w:p w:rsidR="00EE4168" w:rsidRPr="00E6597C" w:rsidRDefault="00EE4168" w:rsidP="007761A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rsidR="00EE4168" w:rsidRPr="00E6597C" w:rsidRDefault="00EE4168" w:rsidP="007761AE">
            <w:pPr>
              <w:rPr>
                <w:rFonts w:ascii="GHEA Grapalat" w:hAnsi="GHEA Grapalat" w:cs="Arial"/>
                <w:sz w:val="20"/>
                <w:szCs w:val="20"/>
              </w:rPr>
            </w:pPr>
          </w:p>
        </w:tc>
      </w:tr>
      <w:tr w:rsidR="00EE4168" w:rsidRPr="00E6597C" w:rsidTr="007761AE">
        <w:trPr>
          <w:trHeight w:val="704"/>
        </w:trPr>
        <w:tc>
          <w:tcPr>
            <w:tcW w:w="10980" w:type="dxa"/>
            <w:gridSpan w:val="2"/>
            <w:tcBorders>
              <w:left w:val="single" w:sz="4" w:space="0" w:color="auto"/>
              <w:bottom w:val="single" w:sz="4" w:space="0" w:color="auto"/>
              <w:right w:val="single" w:sz="4" w:space="0" w:color="000000"/>
            </w:tcBorders>
            <w:noWrap/>
            <w:vAlign w:val="bottom"/>
          </w:tcPr>
          <w:p w:rsidR="00EE4168" w:rsidRPr="00E6597C" w:rsidRDefault="00EE4168" w:rsidP="007761AE">
            <w:pPr>
              <w:rPr>
                <w:rFonts w:ascii="GHEA Grapalat" w:hAnsi="GHEA Grapalat" w:cs="Arial"/>
                <w:sz w:val="20"/>
                <w:szCs w:val="20"/>
                <w:lang w:val="hy-AM"/>
              </w:rPr>
            </w:pPr>
          </w:p>
        </w:tc>
      </w:tr>
      <w:tr w:rsidR="00EE4168" w:rsidRPr="00E6597C" w:rsidTr="007761A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E4168" w:rsidRPr="00E6597C" w:rsidRDefault="00EE4168" w:rsidP="007761A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rsidR="00EE4168" w:rsidRPr="00E6597C" w:rsidRDefault="00EE4168" w:rsidP="007761AE">
            <w:pPr>
              <w:rPr>
                <w:rFonts w:ascii="GHEA Grapalat" w:hAnsi="GHEA Grapalat" w:cs="Sylfaen"/>
                <w:sz w:val="20"/>
                <w:szCs w:val="20"/>
                <w:lang w:val="ru-RU"/>
              </w:rPr>
            </w:pPr>
          </w:p>
        </w:tc>
      </w:tr>
      <w:tr w:rsidR="00EE4168" w:rsidRPr="00E6597C" w:rsidTr="007761A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E4168" w:rsidRPr="00E6597C" w:rsidRDefault="00EE4168" w:rsidP="007761A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rsidR="00EE4168" w:rsidRPr="00E6597C" w:rsidRDefault="00EE4168" w:rsidP="007761AE">
            <w:pPr>
              <w:rPr>
                <w:rFonts w:ascii="GHEA Grapalat" w:hAnsi="GHEA Grapalat" w:cs="Sylfaen"/>
                <w:sz w:val="20"/>
                <w:szCs w:val="20"/>
                <w:lang w:val="hy-AM"/>
              </w:rPr>
            </w:pPr>
          </w:p>
        </w:tc>
      </w:tr>
      <w:tr w:rsidR="00EE4168" w:rsidRPr="00E6597C" w:rsidTr="007761AE">
        <w:trPr>
          <w:trHeight w:val="2194"/>
        </w:trPr>
        <w:tc>
          <w:tcPr>
            <w:tcW w:w="5616" w:type="dxa"/>
            <w:tcBorders>
              <w:top w:val="nil"/>
              <w:left w:val="single" w:sz="4" w:space="0" w:color="auto"/>
              <w:bottom w:val="single" w:sz="4" w:space="0" w:color="auto"/>
              <w:right w:val="single" w:sz="4" w:space="0" w:color="auto"/>
            </w:tcBorders>
            <w:noWrap/>
            <w:vAlign w:val="bottom"/>
          </w:tcPr>
          <w:p w:rsidR="00EE4168" w:rsidRPr="00E6597C" w:rsidRDefault="00EE4168" w:rsidP="007761A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rsidR="00EE4168" w:rsidRPr="00E6597C" w:rsidRDefault="00EE4168" w:rsidP="007761AE">
            <w:pPr>
              <w:rPr>
                <w:rFonts w:ascii="GHEA Grapalat" w:hAnsi="GHEA Grapalat" w:cs="Sylfaen"/>
                <w:sz w:val="20"/>
                <w:szCs w:val="20"/>
              </w:rPr>
            </w:pPr>
          </w:p>
          <w:p w:rsidR="00EE4168" w:rsidRPr="00E6597C" w:rsidRDefault="00EE4168" w:rsidP="007761A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EE4168" w:rsidRPr="00E6597C" w:rsidRDefault="00EE4168" w:rsidP="007761AE">
            <w:pPr>
              <w:rPr>
                <w:rFonts w:ascii="GHEA Grapalat" w:hAnsi="GHEA Grapalat" w:cs="Tahoma"/>
                <w:color w:val="000000"/>
                <w:sz w:val="20"/>
                <w:szCs w:val="20"/>
              </w:rPr>
            </w:pPr>
          </w:p>
          <w:p w:rsidR="00EE4168" w:rsidRPr="00E6597C" w:rsidRDefault="00EE4168" w:rsidP="007761AE">
            <w:pPr>
              <w:rPr>
                <w:rFonts w:ascii="GHEA Grapalat" w:hAnsi="GHEA Grapalat" w:cs="Sylfaen"/>
                <w:sz w:val="20"/>
                <w:szCs w:val="20"/>
              </w:rPr>
            </w:pPr>
          </w:p>
          <w:p w:rsidR="00EE4168" w:rsidRPr="00E6597C" w:rsidRDefault="00EE4168" w:rsidP="007761A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EE4168" w:rsidRPr="00E6597C" w:rsidRDefault="00EE4168" w:rsidP="007761AE">
            <w:pPr>
              <w:rPr>
                <w:rFonts w:ascii="GHEA Grapalat" w:hAnsi="GHEA Grapalat" w:cs="Sylfaen"/>
                <w:sz w:val="20"/>
                <w:szCs w:val="20"/>
              </w:rPr>
            </w:pPr>
          </w:p>
          <w:p w:rsidR="00EE4168" w:rsidRPr="00E6597C" w:rsidRDefault="00EE4168" w:rsidP="007761A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rsidR="00EE4168" w:rsidRPr="00E6597C" w:rsidRDefault="00EE4168" w:rsidP="007761AE">
            <w:pPr>
              <w:rPr>
                <w:rFonts w:ascii="GHEA Grapalat" w:hAnsi="GHEA Grapalat" w:cs="Sylfaen"/>
                <w:sz w:val="20"/>
                <w:szCs w:val="20"/>
              </w:rPr>
            </w:pPr>
            <w:r w:rsidRPr="00E6597C">
              <w:rPr>
                <w:rFonts w:ascii="GHEA Grapalat" w:hAnsi="GHEA Grapalat" w:cs="Sylfaen"/>
                <w:sz w:val="20"/>
                <w:szCs w:val="20"/>
              </w:rPr>
              <w:t xml:space="preserve">                                                                             Կ.Տ.</w:t>
            </w:r>
          </w:p>
          <w:p w:rsidR="00EE4168" w:rsidRPr="00E6597C" w:rsidRDefault="00EE4168" w:rsidP="007761A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EE4168" w:rsidRPr="00E6597C" w:rsidRDefault="00EE4168" w:rsidP="007761A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rsidR="00EE4168" w:rsidRPr="00E6597C" w:rsidRDefault="00EE4168" w:rsidP="007761AE">
            <w:pPr>
              <w:jc w:val="right"/>
              <w:rPr>
                <w:rFonts w:ascii="GHEA Grapalat" w:hAnsi="GHEA Grapalat" w:cs="Sylfaen"/>
                <w:sz w:val="20"/>
                <w:szCs w:val="20"/>
              </w:rPr>
            </w:pPr>
          </w:p>
          <w:p w:rsidR="00EE4168" w:rsidRPr="00E6597C" w:rsidRDefault="00EE4168" w:rsidP="007761A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rsidR="00EE4168" w:rsidRPr="00E6597C" w:rsidRDefault="00EE4168" w:rsidP="007761AE">
            <w:pPr>
              <w:jc w:val="right"/>
              <w:rPr>
                <w:rFonts w:ascii="GHEA Grapalat" w:hAnsi="GHEA Grapalat" w:cs="Tahoma"/>
                <w:color w:val="000000"/>
                <w:sz w:val="20"/>
                <w:szCs w:val="20"/>
              </w:rPr>
            </w:pPr>
          </w:p>
          <w:p w:rsidR="00EE4168" w:rsidRPr="00E6597C" w:rsidRDefault="00EE4168" w:rsidP="007761AE">
            <w:pPr>
              <w:jc w:val="right"/>
              <w:rPr>
                <w:rFonts w:ascii="GHEA Grapalat" w:hAnsi="GHEA Grapalat" w:cs="Tahoma"/>
                <w:color w:val="000000"/>
                <w:sz w:val="20"/>
                <w:szCs w:val="20"/>
              </w:rPr>
            </w:pPr>
          </w:p>
          <w:p w:rsidR="00EE4168" w:rsidRPr="00E6597C" w:rsidRDefault="00EE4168" w:rsidP="007761A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EE4168" w:rsidRPr="00E6597C" w:rsidRDefault="00EE4168" w:rsidP="007761AE">
            <w:pPr>
              <w:jc w:val="right"/>
              <w:rPr>
                <w:rFonts w:ascii="GHEA Grapalat" w:hAnsi="GHEA Grapalat" w:cs="Sylfaen"/>
                <w:sz w:val="20"/>
                <w:szCs w:val="20"/>
              </w:rPr>
            </w:pPr>
          </w:p>
          <w:p w:rsidR="00EE4168" w:rsidRPr="00E6597C" w:rsidRDefault="00EE4168" w:rsidP="007761A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rsidR="00EE4168" w:rsidRPr="00E6597C" w:rsidRDefault="00EE4168" w:rsidP="007761AE">
            <w:pPr>
              <w:jc w:val="right"/>
              <w:rPr>
                <w:rFonts w:ascii="GHEA Grapalat" w:hAnsi="GHEA Grapalat" w:cs="Sylfaen"/>
                <w:sz w:val="20"/>
                <w:szCs w:val="20"/>
              </w:rPr>
            </w:pPr>
          </w:p>
        </w:tc>
      </w:tr>
      <w:tr w:rsidR="00EE4168" w:rsidRPr="00E6597C" w:rsidTr="007761AE">
        <w:trPr>
          <w:trHeight w:val="2058"/>
        </w:trPr>
        <w:tc>
          <w:tcPr>
            <w:tcW w:w="5616" w:type="dxa"/>
            <w:tcBorders>
              <w:top w:val="single" w:sz="4" w:space="0" w:color="auto"/>
              <w:left w:val="single" w:sz="4" w:space="0" w:color="auto"/>
              <w:right w:val="single" w:sz="4" w:space="0" w:color="auto"/>
            </w:tcBorders>
            <w:noWrap/>
            <w:vAlign w:val="bottom"/>
          </w:tcPr>
          <w:p w:rsidR="00EE4168" w:rsidRPr="00E6597C" w:rsidRDefault="00EE4168" w:rsidP="007761A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rsidR="00EE4168" w:rsidRPr="00E6597C" w:rsidRDefault="00EE4168" w:rsidP="007761A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rsidR="00EE4168" w:rsidRPr="00E6597C" w:rsidRDefault="00EE4168" w:rsidP="007761A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rsidR="00EE4168" w:rsidRPr="00E6597C" w:rsidRDefault="00EE4168" w:rsidP="007761AE">
            <w:pPr>
              <w:rPr>
                <w:rFonts w:ascii="GHEA Grapalat" w:hAnsi="GHEA Grapalat" w:cs="Sylfaen"/>
                <w:sz w:val="20"/>
                <w:szCs w:val="20"/>
              </w:rPr>
            </w:pPr>
            <w:r w:rsidRPr="00E6597C">
              <w:rPr>
                <w:rFonts w:ascii="GHEA Grapalat" w:hAnsi="GHEA Grapalat" w:cs="Sylfaen"/>
                <w:sz w:val="20"/>
                <w:szCs w:val="20"/>
              </w:rPr>
              <w:t xml:space="preserve">  </w:t>
            </w:r>
          </w:p>
          <w:p w:rsidR="00EE4168" w:rsidRPr="00E6597C" w:rsidRDefault="00EE4168" w:rsidP="007761AE">
            <w:pPr>
              <w:rPr>
                <w:rFonts w:ascii="GHEA Grapalat" w:hAnsi="GHEA Grapalat" w:cs="Sylfaen"/>
                <w:sz w:val="20"/>
                <w:szCs w:val="20"/>
              </w:rPr>
            </w:pPr>
            <w:r w:rsidRPr="00E6597C">
              <w:rPr>
                <w:rFonts w:ascii="GHEA Grapalat" w:hAnsi="GHEA Grapalat" w:cs="Sylfaen"/>
                <w:sz w:val="20"/>
                <w:szCs w:val="20"/>
              </w:rPr>
              <w:t xml:space="preserve">                                                       /ստորագրություն/</w:t>
            </w:r>
          </w:p>
          <w:p w:rsidR="00EE4168" w:rsidRPr="00E6597C" w:rsidRDefault="00EE4168" w:rsidP="007761AE">
            <w:pPr>
              <w:rPr>
                <w:rFonts w:ascii="GHEA Grapalat" w:hAnsi="GHEA Grapalat" w:cs="Tahoma"/>
                <w:color w:val="000000"/>
                <w:sz w:val="20"/>
                <w:szCs w:val="20"/>
              </w:rPr>
            </w:pPr>
          </w:p>
          <w:p w:rsidR="00EE4168" w:rsidRPr="00E6597C" w:rsidRDefault="00EE4168" w:rsidP="007761A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EE4168" w:rsidRPr="00E6597C" w:rsidRDefault="00EE4168" w:rsidP="007761A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rsidR="00EE4168" w:rsidRPr="00E6597C" w:rsidRDefault="00EE4168" w:rsidP="007761AE">
            <w:pPr>
              <w:jc w:val="right"/>
              <w:rPr>
                <w:rFonts w:ascii="GHEA Grapalat" w:hAnsi="GHEA Grapalat" w:cs="Tahoma"/>
                <w:color w:val="000000"/>
                <w:sz w:val="20"/>
                <w:szCs w:val="20"/>
              </w:rPr>
            </w:pPr>
          </w:p>
          <w:p w:rsidR="00EE4168" w:rsidRPr="00E6597C" w:rsidRDefault="00EE4168" w:rsidP="007761AE">
            <w:pPr>
              <w:jc w:val="right"/>
              <w:rPr>
                <w:rFonts w:ascii="GHEA Grapalat" w:hAnsi="GHEA Grapalat" w:cs="Tahoma"/>
                <w:color w:val="000000"/>
                <w:sz w:val="20"/>
                <w:szCs w:val="20"/>
              </w:rPr>
            </w:pPr>
          </w:p>
          <w:p w:rsidR="00EE4168" w:rsidRPr="00E6597C" w:rsidRDefault="00EE4168" w:rsidP="007761A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EE4168" w:rsidRPr="00E6597C" w:rsidRDefault="00EE4168" w:rsidP="007761A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rsidR="00EE4168" w:rsidRPr="00E6597C" w:rsidRDefault="00EE4168" w:rsidP="007761AE">
            <w:pPr>
              <w:jc w:val="right"/>
              <w:rPr>
                <w:rFonts w:ascii="GHEA Grapalat" w:hAnsi="GHEA Grapalat" w:cs="Arial"/>
                <w:sz w:val="20"/>
                <w:szCs w:val="20"/>
                <w:lang w:val="hy-AM"/>
              </w:rPr>
            </w:pPr>
          </w:p>
        </w:tc>
      </w:tr>
      <w:tr w:rsidR="00EE4168" w:rsidRPr="00E6597C" w:rsidTr="007761AE">
        <w:trPr>
          <w:trHeight w:val="2194"/>
        </w:trPr>
        <w:tc>
          <w:tcPr>
            <w:tcW w:w="5616" w:type="dxa"/>
            <w:tcBorders>
              <w:top w:val="nil"/>
              <w:left w:val="single" w:sz="4" w:space="0" w:color="auto"/>
              <w:bottom w:val="single" w:sz="4" w:space="0" w:color="auto"/>
              <w:right w:val="single" w:sz="4" w:space="0" w:color="auto"/>
            </w:tcBorders>
            <w:noWrap/>
            <w:vAlign w:val="bottom"/>
          </w:tcPr>
          <w:p w:rsidR="00EE4168" w:rsidRPr="00E6597C" w:rsidRDefault="00EE4168" w:rsidP="007761AE">
            <w:pPr>
              <w:rPr>
                <w:rFonts w:ascii="GHEA Grapalat" w:hAnsi="GHEA Grapalat" w:cs="Sylfaen"/>
                <w:sz w:val="20"/>
                <w:szCs w:val="20"/>
              </w:rPr>
            </w:pPr>
            <w:r w:rsidRPr="00E6597C">
              <w:rPr>
                <w:rFonts w:ascii="GHEA Grapalat" w:hAnsi="GHEA Grapalat" w:cs="Sylfaen"/>
                <w:sz w:val="20"/>
                <w:szCs w:val="20"/>
              </w:rPr>
              <w:lastRenderedPageBreak/>
              <w:t>24.բ.                                                       Կ.Տ.</w:t>
            </w:r>
          </w:p>
          <w:p w:rsidR="00EE4168" w:rsidRPr="00E6597C" w:rsidRDefault="00EE4168" w:rsidP="007761AE">
            <w:pPr>
              <w:rPr>
                <w:rFonts w:ascii="GHEA Grapalat" w:hAnsi="GHEA Grapalat" w:cs="Sylfaen"/>
                <w:sz w:val="20"/>
                <w:szCs w:val="20"/>
              </w:rPr>
            </w:pPr>
          </w:p>
          <w:p w:rsidR="00EE4168" w:rsidRPr="00E6597C" w:rsidRDefault="00EE4168" w:rsidP="007761AE">
            <w:pPr>
              <w:rPr>
                <w:rFonts w:ascii="GHEA Grapalat" w:hAnsi="GHEA Grapalat" w:cs="Sylfaen"/>
                <w:sz w:val="20"/>
                <w:szCs w:val="20"/>
              </w:rPr>
            </w:pPr>
          </w:p>
          <w:p w:rsidR="00EE4168" w:rsidRPr="00E6597C" w:rsidRDefault="00EE4168" w:rsidP="007761A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rsidR="00EE4168" w:rsidRPr="00E6597C" w:rsidRDefault="00EE4168" w:rsidP="007761AE">
            <w:pPr>
              <w:rPr>
                <w:rFonts w:ascii="GHEA Grapalat" w:hAnsi="GHEA Grapalat" w:cs="Sylfaen"/>
                <w:sz w:val="20"/>
                <w:szCs w:val="20"/>
              </w:rPr>
            </w:pPr>
          </w:p>
          <w:p w:rsidR="00EE4168" w:rsidRPr="00E6597C" w:rsidRDefault="00EE4168" w:rsidP="007761AE">
            <w:pPr>
              <w:rPr>
                <w:rFonts w:ascii="GHEA Grapalat" w:hAnsi="GHEA Grapalat" w:cs="Sylfaen"/>
                <w:sz w:val="20"/>
                <w:szCs w:val="20"/>
              </w:rPr>
            </w:pPr>
            <w:r w:rsidRPr="00E6597C">
              <w:rPr>
                <w:rFonts w:ascii="GHEA Grapalat" w:hAnsi="GHEA Grapalat" w:cs="Sylfaen"/>
                <w:sz w:val="20"/>
                <w:szCs w:val="20"/>
              </w:rPr>
              <w:t xml:space="preserve">  </w:t>
            </w:r>
          </w:p>
          <w:p w:rsidR="00EE4168" w:rsidRPr="00E6597C" w:rsidRDefault="00EE4168" w:rsidP="007761A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EE4168" w:rsidRPr="00E6597C" w:rsidRDefault="00EE4168" w:rsidP="007761AE">
            <w:pPr>
              <w:rPr>
                <w:rFonts w:ascii="GHEA Grapalat" w:hAnsi="GHEA Grapalat" w:cs="Sylfaen"/>
                <w:sz w:val="20"/>
                <w:szCs w:val="20"/>
              </w:rPr>
            </w:pPr>
            <w:r w:rsidRPr="00E6597C">
              <w:rPr>
                <w:rFonts w:ascii="GHEA Grapalat" w:hAnsi="GHEA Grapalat" w:cs="Sylfaen"/>
                <w:sz w:val="20"/>
                <w:szCs w:val="20"/>
              </w:rPr>
              <w:t xml:space="preserve">23.բ.                                                                 Կ.Տ.    </w:t>
            </w:r>
          </w:p>
          <w:p w:rsidR="00EE4168" w:rsidRPr="00E6597C" w:rsidRDefault="00EE4168" w:rsidP="007761AE">
            <w:pPr>
              <w:rPr>
                <w:rFonts w:ascii="GHEA Grapalat" w:hAnsi="GHEA Grapalat" w:cs="Sylfaen"/>
                <w:sz w:val="20"/>
                <w:szCs w:val="20"/>
              </w:rPr>
            </w:pPr>
          </w:p>
          <w:p w:rsidR="00EE4168" w:rsidRPr="00E6597C" w:rsidRDefault="00EE4168" w:rsidP="007761AE">
            <w:pPr>
              <w:rPr>
                <w:rFonts w:ascii="GHEA Grapalat" w:hAnsi="GHEA Grapalat" w:cs="Sylfaen"/>
                <w:sz w:val="20"/>
                <w:szCs w:val="20"/>
              </w:rPr>
            </w:pPr>
            <w:r w:rsidRPr="00E6597C">
              <w:rPr>
                <w:rFonts w:ascii="GHEA Grapalat" w:hAnsi="GHEA Grapalat" w:cs="Sylfaen"/>
                <w:sz w:val="20"/>
                <w:szCs w:val="20"/>
              </w:rPr>
              <w:t xml:space="preserve">                     </w:t>
            </w:r>
          </w:p>
          <w:p w:rsidR="00EE4168" w:rsidRPr="00E6597C" w:rsidRDefault="00EE4168" w:rsidP="007761A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rsidR="00EE4168" w:rsidRPr="00E6597C" w:rsidRDefault="00EE4168" w:rsidP="007761AE">
            <w:pPr>
              <w:rPr>
                <w:rFonts w:ascii="GHEA Grapalat" w:hAnsi="GHEA Grapalat" w:cs="Sylfaen"/>
                <w:color w:val="000000"/>
                <w:sz w:val="20"/>
                <w:szCs w:val="20"/>
              </w:rPr>
            </w:pPr>
          </w:p>
          <w:p w:rsidR="00EE4168" w:rsidRPr="00E6597C" w:rsidRDefault="00EE4168" w:rsidP="007761AE">
            <w:pPr>
              <w:rPr>
                <w:rFonts w:ascii="GHEA Grapalat" w:hAnsi="GHEA Grapalat" w:cs="Sylfaen"/>
                <w:sz w:val="20"/>
                <w:szCs w:val="20"/>
              </w:rPr>
            </w:pPr>
          </w:p>
          <w:p w:rsidR="00EE4168" w:rsidRPr="00E6597C" w:rsidRDefault="00EE4168" w:rsidP="007761AE">
            <w:pPr>
              <w:jc w:val="right"/>
              <w:rPr>
                <w:rFonts w:ascii="GHEA Grapalat" w:hAnsi="GHEA Grapalat" w:cs="Arial"/>
                <w:sz w:val="20"/>
                <w:szCs w:val="20"/>
              </w:rPr>
            </w:pPr>
          </w:p>
        </w:tc>
      </w:tr>
    </w:tbl>
    <w:p w:rsidR="00EE4168" w:rsidRPr="00E6597C" w:rsidRDefault="00EE4168" w:rsidP="00EE416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EE4168" w:rsidRPr="00E6597C" w:rsidRDefault="00EE4168" w:rsidP="00EE416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EE4168" w:rsidRPr="00E6597C" w:rsidRDefault="00EE4168" w:rsidP="00EE416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EE4168" w:rsidRPr="00E6597C" w:rsidRDefault="00EE4168" w:rsidP="00EE416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EE4168" w:rsidRPr="00E6597C" w:rsidRDefault="00EE4168" w:rsidP="00EE4168">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EE4168" w:rsidRPr="004605D7" w:rsidRDefault="00EE4168" w:rsidP="00EE416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EE4168" w:rsidRPr="00E6597C" w:rsidRDefault="00EE4168" w:rsidP="00EE4168">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rsidR="00EE4168" w:rsidRPr="00E6597C" w:rsidRDefault="00EE4168" w:rsidP="00EE416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b/>
                <w:sz w:val="20"/>
                <w:szCs w:val="20"/>
              </w:rPr>
            </w:pPr>
            <w:r w:rsidRPr="00E6597C">
              <w:rPr>
                <w:rFonts w:ascii="GHEA Grapalat" w:hAnsi="GHEA Grapalat"/>
                <w:b/>
                <w:sz w:val="20"/>
                <w:szCs w:val="20"/>
              </w:rPr>
              <w:t>Նշված դաշտի/</w:t>
            </w:r>
          </w:p>
          <w:p w:rsidR="00EE4168" w:rsidRPr="00E6597C" w:rsidRDefault="00EE4168" w:rsidP="007761A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rsidR="00EE4168" w:rsidRPr="00E6597C" w:rsidRDefault="00EE4168" w:rsidP="007761A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rsidR="00EE4168" w:rsidRPr="00E6597C" w:rsidRDefault="00EE4168" w:rsidP="007761A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rsidR="00EE4168" w:rsidRPr="00E6597C" w:rsidRDefault="00EE4168" w:rsidP="007761A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rsidR="00EE4168" w:rsidRPr="00E6597C" w:rsidRDefault="00EE4168" w:rsidP="007761A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b/>
                <w:sz w:val="20"/>
                <w:szCs w:val="20"/>
              </w:rPr>
            </w:pPr>
            <w:r w:rsidRPr="00E6597C">
              <w:rPr>
                <w:rFonts w:ascii="GHEA Grapalat" w:hAnsi="GHEA Grapalat"/>
                <w:b/>
                <w:sz w:val="20"/>
                <w:szCs w:val="20"/>
              </w:rPr>
              <w:t>5</w:t>
            </w: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p w:rsidR="00EE4168" w:rsidRPr="00E6597C" w:rsidRDefault="00EE4168" w:rsidP="007761A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ոչ պարտադիր</w:t>
            </w:r>
          </w:p>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ոչ պարտադիր</w:t>
            </w:r>
          </w:p>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 xml:space="preserve">լրացվում է շահառու հանդիսացող անձի (վճարումը </w:t>
            </w:r>
            <w:r w:rsidRPr="00E6597C">
              <w:rPr>
                <w:rFonts w:ascii="GHEA Grapalat" w:hAnsi="GHEA Grapalat"/>
                <w:sz w:val="20"/>
                <w:szCs w:val="20"/>
              </w:rPr>
              <w:lastRenderedPageBreak/>
              <w:t>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lastRenderedPageBreak/>
              <w:t>նախապես լրացվում է շահառուի կողմից` հրավերով</w:t>
            </w: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lang w:val="hy-AM"/>
              </w:rPr>
            </w:pPr>
            <w:r w:rsidRPr="00E6597C">
              <w:rPr>
                <w:rFonts w:ascii="GHEA Grapalat" w:hAnsi="GHEA Grapalat"/>
                <w:sz w:val="20"/>
                <w:szCs w:val="20"/>
                <w:lang w:val="hy-AM"/>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ոչ պարտադիր</w:t>
            </w:r>
          </w:p>
          <w:p w:rsidR="00EE4168" w:rsidRPr="00E6597C" w:rsidRDefault="00EE4168" w:rsidP="007761A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ոչ պարտադիր</w:t>
            </w:r>
          </w:p>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EE4168" w:rsidRPr="00B747C3"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lang w:val="hy-AM"/>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lang w:val="hy-AM"/>
              </w:rPr>
            </w:pPr>
            <w:r w:rsidRPr="00E6597C">
              <w:rPr>
                <w:rFonts w:ascii="GHEA Grapalat" w:hAnsi="GHEA Grapalat"/>
                <w:sz w:val="20"/>
                <w:szCs w:val="20"/>
                <w:lang w:val="hy-AM"/>
              </w:rPr>
              <w:t>ոչ պարտադիր</w:t>
            </w:r>
          </w:p>
          <w:p w:rsidR="00EE4168" w:rsidRPr="00E6597C" w:rsidRDefault="00EE4168" w:rsidP="007761A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EE4168" w:rsidRPr="00B747C3"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lang w:val="hy-AM"/>
              </w:rPr>
            </w:pPr>
            <w:r w:rsidRPr="00E6597C">
              <w:rPr>
                <w:rFonts w:ascii="GHEA Grapalat" w:hAnsi="GHEA Grapalat"/>
                <w:sz w:val="20"/>
                <w:szCs w:val="20"/>
              </w:rPr>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EE4168" w:rsidRPr="00B747C3"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Del="0010680B" w:rsidRDefault="00EE4168" w:rsidP="007761A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rsidR="00EE4168" w:rsidRPr="00E6597C" w:rsidRDefault="00EE4168" w:rsidP="007761A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rsidR="00EE4168" w:rsidRPr="00E6597C" w:rsidRDefault="00EE4168" w:rsidP="007761A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ոչ պարտադիր</w:t>
            </w:r>
          </w:p>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 xml:space="preserve">լրացվում է պահանջագրին կից ներկայացված փաստաթղթերի էջերի քանակը, որոնք պետք է </w:t>
            </w:r>
            <w:r w:rsidRPr="00E6597C">
              <w:rPr>
                <w:rFonts w:ascii="GHEA Grapalat" w:hAnsi="GHEA Grapalat"/>
                <w:sz w:val="20"/>
                <w:szCs w:val="20"/>
              </w:rPr>
              <w:lastRenderedPageBreak/>
              <w:t>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rsidR="00EE4168" w:rsidRPr="00E6597C" w:rsidRDefault="00EE4168" w:rsidP="007761A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lastRenderedPageBreak/>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EE4168" w:rsidRPr="00B747C3"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lang w:val="hy-AM"/>
              </w:rPr>
              <w:lastRenderedPageBreak/>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p w:rsidR="00EE4168" w:rsidRPr="00E6597C" w:rsidRDefault="00EE4168" w:rsidP="007761A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EE4168" w:rsidRPr="00E6597C" w:rsidRDefault="00EE4168" w:rsidP="007761A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rsidR="00EE4168" w:rsidRPr="00E6597C" w:rsidRDefault="00EE4168" w:rsidP="007761A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rsidR="00EE4168" w:rsidRPr="00E6597C" w:rsidRDefault="00EE4168" w:rsidP="007761AE">
            <w:pPr>
              <w:jc w:val="center"/>
              <w:rPr>
                <w:rFonts w:ascii="GHEA Grapalat" w:hAnsi="GHEA Grapalat"/>
                <w:sz w:val="20"/>
                <w:szCs w:val="20"/>
                <w:lang w:val="hy-AM"/>
              </w:rPr>
            </w:pPr>
          </w:p>
        </w:tc>
      </w:tr>
      <w:tr w:rsidR="00EE4168" w:rsidRPr="00B747C3" w:rsidTr="007761AE">
        <w:tc>
          <w:tcPr>
            <w:tcW w:w="720" w:type="dxa"/>
            <w:tcBorders>
              <w:top w:val="single" w:sz="4" w:space="0" w:color="auto"/>
              <w:left w:val="single" w:sz="4" w:space="0" w:color="auto"/>
              <w:bottom w:val="single" w:sz="4" w:space="0" w:color="auto"/>
              <w:right w:val="single" w:sz="4" w:space="0" w:color="auto"/>
            </w:tcBorders>
            <w:vAlign w:val="center"/>
          </w:tcPr>
          <w:p w:rsidR="00EE4168" w:rsidRPr="00E6597C" w:rsidRDefault="00EE4168" w:rsidP="007761A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 xml:space="preserve">պարտադիր` </w:t>
            </w:r>
          </w:p>
          <w:p w:rsidR="00EE4168" w:rsidRPr="00E6597C" w:rsidRDefault="00EE4168" w:rsidP="007761A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rsidR="00EE4168" w:rsidRPr="00E6597C" w:rsidRDefault="00EE4168" w:rsidP="007761A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vAlign w:val="center"/>
          </w:tcPr>
          <w:p w:rsidR="00EE4168" w:rsidRPr="00E6597C" w:rsidRDefault="00EE4168" w:rsidP="007761A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 xml:space="preserve">պարտադիր` </w:t>
            </w:r>
          </w:p>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rsidR="00EE4168" w:rsidRPr="00E6597C" w:rsidRDefault="00EE4168" w:rsidP="007761A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vAlign w:val="center"/>
          </w:tcPr>
          <w:p w:rsidR="00EE4168" w:rsidRPr="00E6597C" w:rsidRDefault="00EE4168" w:rsidP="007761A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ոչ պարտադիր</w:t>
            </w:r>
          </w:p>
          <w:p w:rsidR="00EE4168" w:rsidRPr="00E6597C" w:rsidRDefault="00EE4168" w:rsidP="007761A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EE4168" w:rsidRPr="00E6597C" w:rsidRDefault="00EE4168" w:rsidP="007761A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p>
        </w:tc>
      </w:tr>
      <w:tr w:rsidR="00EE4168" w:rsidRPr="00E6597C" w:rsidTr="007761AE">
        <w:tc>
          <w:tcPr>
            <w:tcW w:w="72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EE4168" w:rsidRPr="00E6597C" w:rsidRDefault="00EE4168" w:rsidP="007761A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EE4168" w:rsidRPr="00E6597C" w:rsidRDefault="00EE4168" w:rsidP="007761AE">
            <w:pPr>
              <w:jc w:val="center"/>
              <w:rPr>
                <w:rFonts w:ascii="GHEA Grapalat" w:hAnsi="GHEA Grapalat"/>
                <w:sz w:val="20"/>
                <w:szCs w:val="20"/>
              </w:rPr>
            </w:pPr>
          </w:p>
        </w:tc>
      </w:tr>
    </w:tbl>
    <w:p w:rsidR="00EE4168" w:rsidRPr="00E6597C" w:rsidRDefault="00EE4168" w:rsidP="00EE4168">
      <w:pPr>
        <w:pStyle w:val="a3"/>
        <w:jc w:val="right"/>
        <w:rPr>
          <w:rFonts w:ascii="GHEA Grapalat" w:hAnsi="GHEA Grapalat" w:cs="Sylfaen"/>
          <w:i w:val="0"/>
          <w:lang w:val="en-US"/>
        </w:rPr>
      </w:pPr>
    </w:p>
    <w:p w:rsidR="00C66BF2" w:rsidRPr="000B4CF4"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C66BF2" w:rsidRPr="000B4CF4"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C66BF2" w:rsidRPr="000B4CF4"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B4CF4">
        <w:rPr>
          <w:rFonts w:ascii="GHEA Grapalat" w:hAnsi="GHEA Grapalat"/>
          <w:color w:val="000000"/>
          <w:sz w:val="20"/>
          <w:szCs w:val="20"/>
          <w:lang w:val="hy-AM"/>
        </w:rPr>
        <w:t xml:space="preserve">Գործադիր մարմնի ղեկավար </w:t>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rsidR="00C66BF2" w:rsidRPr="000B4CF4"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r w:rsidRPr="000B4CF4">
        <w:rPr>
          <w:rFonts w:ascii="GHEA Grapalat" w:hAnsi="GHEA Grapalat"/>
          <w:color w:val="000000"/>
          <w:sz w:val="20"/>
          <w:szCs w:val="20"/>
          <w:u w:val="single"/>
          <w:lang w:val="hy-AM"/>
        </w:rPr>
        <w:tab/>
      </w:r>
    </w:p>
    <w:p w:rsidR="00C66BF2" w:rsidRPr="009C370D" w:rsidRDefault="00C66BF2" w:rsidP="00C66BF2">
      <w:pPr>
        <w:pStyle w:val="af4"/>
        <w:shd w:val="clear" w:color="auto" w:fill="FFFFFF"/>
        <w:spacing w:before="0" w:beforeAutospacing="0" w:after="0" w:afterAutospacing="0"/>
        <w:rPr>
          <w:rFonts w:ascii="GHEA Grapalat" w:hAnsi="GHEA Grapalat" w:cs="Sylfaen"/>
          <w:vertAlign w:val="superscript"/>
          <w:lang w:val="hy-AM"/>
        </w:rPr>
      </w:pPr>
      <w:r w:rsidRPr="000B4CF4">
        <w:rPr>
          <w:rFonts w:ascii="GHEA Grapalat" w:hAnsi="GHEA Grapalat" w:cs="Sylfaen"/>
          <w:vertAlign w:val="superscript"/>
          <w:lang w:val="hy-AM"/>
        </w:rPr>
        <w:t xml:space="preserve">                                                        </w:t>
      </w:r>
      <w:r w:rsidRPr="009C370D">
        <w:rPr>
          <w:rFonts w:ascii="GHEA Grapalat" w:hAnsi="GHEA Grapalat" w:cs="Sylfaen"/>
          <w:vertAlign w:val="superscript"/>
          <w:lang w:val="hy-AM"/>
        </w:rPr>
        <w:t>ամիսը, ամսաթիվը, տարեթիվը</w:t>
      </w:r>
    </w:p>
    <w:p w:rsidR="00646E63" w:rsidRPr="004605D7" w:rsidRDefault="00C66BF2" w:rsidP="00646E63">
      <w:pPr>
        <w:pStyle w:val="31"/>
        <w:spacing w:line="240" w:lineRule="auto"/>
        <w:jc w:val="right"/>
        <w:rPr>
          <w:rFonts w:ascii="GHEA Grapalat" w:hAnsi="GHEA Grapalat"/>
          <w:b/>
          <w:sz w:val="22"/>
          <w:szCs w:val="22"/>
          <w:lang w:val="hy-AM"/>
        </w:rPr>
      </w:pPr>
      <w:r>
        <w:rPr>
          <w:rFonts w:ascii="GHEA Grapalat" w:hAnsi="GHEA Grapalat"/>
          <w:b/>
          <w:lang w:val="hy-AM"/>
        </w:rPr>
        <w:br w:type="page"/>
      </w:r>
      <w:r w:rsidR="00646E63" w:rsidRPr="004605D7">
        <w:rPr>
          <w:rFonts w:ascii="GHEA Grapalat" w:hAnsi="GHEA Grapalat"/>
          <w:b/>
          <w:sz w:val="22"/>
          <w:szCs w:val="22"/>
          <w:lang w:val="hy-AM"/>
        </w:rPr>
        <w:lastRenderedPageBreak/>
        <w:t xml:space="preserve"> </w:t>
      </w:r>
    </w:p>
    <w:p w:rsidR="00C66BF2" w:rsidRPr="004605D7" w:rsidRDefault="00C66BF2" w:rsidP="00C66BF2">
      <w:pPr>
        <w:pStyle w:val="31"/>
        <w:spacing w:line="240" w:lineRule="auto"/>
        <w:jc w:val="right"/>
        <w:rPr>
          <w:rFonts w:ascii="GHEA Grapalat" w:hAnsi="GHEA Grapalat" w:cs="Arial"/>
          <w:b/>
          <w:lang w:val="hy-AM"/>
        </w:rPr>
      </w:pPr>
      <w:r w:rsidRPr="00E6597C">
        <w:rPr>
          <w:rFonts w:ascii="GHEA Grapalat" w:hAnsi="GHEA Grapalat" w:cs="Sylfaen"/>
          <w:b/>
          <w:lang w:val="hy-AM"/>
        </w:rPr>
        <w:t>Հավելված</w:t>
      </w:r>
      <w:r w:rsidRPr="00E6597C">
        <w:rPr>
          <w:rFonts w:ascii="GHEA Grapalat" w:hAnsi="GHEA Grapalat" w:cs="Arial"/>
          <w:b/>
          <w:lang w:val="hy-AM"/>
        </w:rPr>
        <w:t xml:space="preserve"> </w:t>
      </w:r>
      <w:r w:rsidRPr="004605D7">
        <w:rPr>
          <w:rFonts w:ascii="GHEA Grapalat" w:hAnsi="GHEA Grapalat" w:cs="Arial"/>
          <w:b/>
          <w:lang w:val="hy-AM"/>
        </w:rPr>
        <w:t>5</w:t>
      </w:r>
    </w:p>
    <w:p w:rsidR="00C66BF2" w:rsidRPr="00E6597C" w:rsidRDefault="00267179" w:rsidP="00C66BF2">
      <w:pPr>
        <w:pStyle w:val="31"/>
        <w:spacing w:line="240" w:lineRule="auto"/>
        <w:jc w:val="right"/>
        <w:rPr>
          <w:rFonts w:ascii="GHEA Grapalat" w:hAnsi="GHEA Grapalat" w:cs="Arial"/>
          <w:b/>
          <w:lang w:val="hy-AM"/>
        </w:rPr>
      </w:pPr>
      <w:r>
        <w:rPr>
          <w:rFonts w:ascii="GHEA Grapalat" w:hAnsi="GHEA Grapalat"/>
          <w:sz w:val="24"/>
          <w:szCs w:val="24"/>
          <w:lang w:val="hy-AM"/>
        </w:rPr>
        <w:t xml:space="preserve">«ՇՄԱՀ-ՍԾ-ԲՄԱՇՁԲ-21/11»*      </w:t>
      </w:r>
      <w:r w:rsidR="00C66BF2" w:rsidRPr="00E6597C">
        <w:rPr>
          <w:rFonts w:ascii="GHEA Grapalat" w:hAnsi="GHEA Grapalat" w:cs="Sylfaen"/>
          <w:b/>
          <w:lang w:val="hy-AM"/>
        </w:rPr>
        <w:t>ծածկագրով</w:t>
      </w:r>
    </w:p>
    <w:p w:rsidR="00C66BF2" w:rsidRPr="00E6597C" w:rsidRDefault="00C66BF2" w:rsidP="00C66BF2">
      <w:pPr>
        <w:pStyle w:val="31"/>
        <w:spacing w:line="240" w:lineRule="auto"/>
        <w:jc w:val="right"/>
        <w:rPr>
          <w:rFonts w:ascii="GHEA Grapalat" w:hAnsi="GHEA Grapalat" w:cs="Sylfaen"/>
          <w:b/>
          <w:lang w:val="hy-AM"/>
        </w:rPr>
      </w:pP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rsidR="00C66BF2" w:rsidRPr="00E6597C" w:rsidRDefault="00C66BF2" w:rsidP="00C66BF2">
      <w:pPr>
        <w:pStyle w:val="31"/>
        <w:spacing w:line="240" w:lineRule="auto"/>
        <w:jc w:val="right"/>
        <w:rPr>
          <w:rFonts w:ascii="GHEA Grapalat" w:hAnsi="GHEA Grapalat" w:cs="Sylfaen"/>
          <w:b/>
          <w:lang w:val="hy-AM"/>
        </w:rPr>
      </w:pPr>
    </w:p>
    <w:p w:rsidR="00C66BF2" w:rsidRPr="004605D7" w:rsidRDefault="00C66BF2" w:rsidP="00C66BF2">
      <w:pPr>
        <w:pStyle w:val="af4"/>
        <w:shd w:val="clear" w:color="auto" w:fill="FFFFFF"/>
        <w:spacing w:before="0" w:beforeAutospacing="0" w:after="0" w:afterAutospacing="0"/>
        <w:ind w:firstLine="375"/>
        <w:jc w:val="center"/>
        <w:rPr>
          <w:rStyle w:val="af5"/>
          <w:rFonts w:ascii="GHEA Grapalat" w:hAnsi="GHEA Grapalat"/>
          <w:color w:val="000000"/>
          <w:lang w:val="hy-AM"/>
        </w:rPr>
      </w:pPr>
      <w:r w:rsidRPr="004605D7">
        <w:rPr>
          <w:rStyle w:val="af5"/>
          <w:rFonts w:ascii="GHEA Grapalat" w:hAnsi="GHEA Grapalat"/>
          <w:color w:val="000000"/>
          <w:lang w:val="hy-AM"/>
        </w:rPr>
        <w:t>ԵՐԱՇԽԻՔ N __________</w:t>
      </w:r>
    </w:p>
    <w:p w:rsidR="00C66BF2" w:rsidRPr="00E6597C" w:rsidRDefault="00C66BF2" w:rsidP="00C66BF2">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rsidR="00C66BF2" w:rsidRPr="004605D7" w:rsidRDefault="00C66BF2" w:rsidP="00C66BF2">
      <w:pPr>
        <w:pStyle w:val="af4"/>
        <w:shd w:val="clear" w:color="auto" w:fill="FFFFFF"/>
        <w:spacing w:before="0" w:beforeAutospacing="0" w:after="0" w:afterAutospacing="0"/>
        <w:ind w:firstLine="375"/>
        <w:rPr>
          <w:rStyle w:val="af5"/>
          <w:lang w:val="hy-AM"/>
        </w:rPr>
      </w:pPr>
    </w:p>
    <w:p w:rsidR="00C66BF2" w:rsidRPr="004605D7" w:rsidRDefault="00C66BF2" w:rsidP="00C66BF2">
      <w:pPr>
        <w:pStyle w:val="af4"/>
        <w:shd w:val="clear" w:color="auto" w:fill="FFFFFF"/>
        <w:spacing w:before="0" w:beforeAutospacing="0" w:after="0" w:afterAutospacing="0"/>
        <w:ind w:firstLine="375"/>
        <w:rPr>
          <w:rStyle w:val="af5"/>
          <w:rFonts w:ascii="GHEA Grapalat" w:hAnsi="GHEA Grapalat"/>
          <w:b w:val="0"/>
          <w:bCs w:val="0"/>
          <w:u w:val="single"/>
          <w:lang w:val="hy-AM"/>
        </w:rPr>
      </w:pPr>
      <w:r w:rsidRPr="004605D7">
        <w:rPr>
          <w:rStyle w:val="af5"/>
          <w:rFonts w:ascii="GHEA Grapalat" w:hAnsi="GHEA Grapalat"/>
          <w:b w:val="0"/>
          <w:bCs w:val="0"/>
          <w:lang w:val="hy-AM"/>
        </w:rPr>
        <w:tab/>
        <w:t xml:space="preserve">1.Սույն երաշխիքը (այսուհետ՝ երաշխիք) հանդիսանում է </w:t>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p>
    <w:p w:rsidR="00C66BF2" w:rsidRPr="004605D7" w:rsidRDefault="00C66BF2" w:rsidP="00C66BF2">
      <w:pPr>
        <w:pStyle w:val="af4"/>
        <w:shd w:val="clear" w:color="auto" w:fill="FFFFFF"/>
        <w:spacing w:before="0" w:beforeAutospacing="0" w:after="0" w:afterAutospacing="0"/>
        <w:ind w:left="5664" w:firstLine="708"/>
        <w:rPr>
          <w:rStyle w:val="af5"/>
          <w:lang w:val="hy-AM"/>
        </w:rPr>
      </w:pPr>
      <w:r w:rsidRPr="004605D7">
        <w:rPr>
          <w:rFonts w:ascii="GHEA Grapalat" w:hAnsi="GHEA Grapalat" w:cs="Sylfaen"/>
          <w:vertAlign w:val="superscript"/>
          <w:lang w:val="hy-AM"/>
        </w:rPr>
        <w:t xml:space="preserve">          պատվիրատուի անվանումը</w:t>
      </w:r>
    </w:p>
    <w:p w:rsidR="00C66BF2" w:rsidRPr="00E6597C" w:rsidRDefault="00C66BF2" w:rsidP="00C66BF2">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5"/>
          <w:rFonts w:ascii="GHEA Grapalat" w:hAnsi="GHEA Grapalat"/>
          <w:b w:val="0"/>
          <w:bCs w:val="0"/>
          <w:lang w:val="hy-AM"/>
        </w:rPr>
        <w:t xml:space="preserve">(այսուհետ՝ բենեֆիցիար) և </w:t>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rsidR="00C66BF2" w:rsidRPr="004605D7" w:rsidRDefault="00C66BF2" w:rsidP="00C66BF2">
      <w:pPr>
        <w:pStyle w:val="af4"/>
        <w:shd w:val="clear" w:color="auto" w:fill="FFFFFF"/>
        <w:spacing w:before="0" w:beforeAutospacing="0" w:after="0" w:afterAutospacing="0"/>
        <w:rPr>
          <w:rStyle w:val="af5"/>
          <w:rFonts w:ascii="GHEA Grapalat" w:hAnsi="GHEA Grapalat"/>
          <w:b w:val="0"/>
          <w:bCs w:val="0"/>
          <w:lang w:val="hy-AM"/>
        </w:rPr>
      </w:pPr>
      <w:r w:rsidRPr="004605D7">
        <w:rPr>
          <w:rStyle w:val="af5"/>
          <w:rFonts w:ascii="GHEA Grapalat" w:hAnsi="GHEA Grapalat"/>
          <w:b w:val="0"/>
          <w:bCs w:val="0"/>
          <w:lang w:val="hy-AM"/>
        </w:rPr>
        <w:t xml:space="preserve">կնքվելիք N </w:t>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lang w:val="hy-AM"/>
        </w:rPr>
        <w:t xml:space="preserve">  պայմանագրից բխող պրինցիպալի </w:t>
      </w:r>
    </w:p>
    <w:p w:rsidR="00C66BF2" w:rsidRPr="004605D7" w:rsidRDefault="00C66BF2" w:rsidP="00C66BF2">
      <w:pPr>
        <w:pStyle w:val="af4"/>
        <w:shd w:val="clear" w:color="auto" w:fill="FFFFFF"/>
        <w:spacing w:before="0" w:beforeAutospacing="0" w:after="0" w:afterAutospacing="0"/>
        <w:ind w:firstLine="375"/>
        <w:rPr>
          <w:rStyle w:val="af5"/>
          <w:rFonts w:ascii="GHEA Grapalat" w:hAnsi="GHEA Grapalat"/>
          <w:b w:val="0"/>
          <w:bCs w:val="0"/>
          <w:lang w:val="hy-AM"/>
        </w:rPr>
      </w:pPr>
      <w:r w:rsidRPr="004605D7">
        <w:rPr>
          <w:rStyle w:val="af5"/>
          <w:rFonts w:ascii="GHEA Grapalat" w:hAnsi="GHEA Grapalat"/>
          <w:b w:val="0"/>
          <w:bCs w:val="0"/>
          <w:lang w:val="hy-AM"/>
        </w:rPr>
        <w:tab/>
      </w:r>
      <w:r w:rsidRPr="004605D7">
        <w:rPr>
          <w:rStyle w:val="af5"/>
          <w:rFonts w:ascii="GHEA Grapalat" w:hAnsi="GHEA Grapalat"/>
          <w:b w:val="0"/>
          <w:bCs w:val="0"/>
          <w:lang w:val="hy-AM"/>
        </w:rPr>
        <w:tab/>
      </w:r>
      <w:r w:rsidRPr="004605D7">
        <w:rPr>
          <w:rStyle w:val="af5"/>
          <w:rFonts w:ascii="GHEA Grapalat" w:hAnsi="GHEA Grapalat"/>
          <w:b w:val="0"/>
          <w:bCs w:val="0"/>
          <w:lang w:val="hy-AM"/>
        </w:rPr>
        <w:tab/>
      </w:r>
      <w:r w:rsidRPr="004605D7">
        <w:rPr>
          <w:rStyle w:val="af5"/>
          <w:rFonts w:ascii="GHEA Grapalat" w:hAnsi="GHEA Grapalat"/>
          <w:b w:val="0"/>
          <w:bCs w:val="0"/>
          <w:lang w:val="hy-AM"/>
        </w:rPr>
        <w:tab/>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p>
    <w:p w:rsidR="00C66BF2" w:rsidRPr="004605D7" w:rsidRDefault="00C66BF2" w:rsidP="00C66BF2">
      <w:pPr>
        <w:pStyle w:val="af4"/>
        <w:shd w:val="clear" w:color="auto" w:fill="FFFFFF"/>
        <w:spacing w:before="0" w:beforeAutospacing="0" w:after="0" w:afterAutospacing="0"/>
        <w:rPr>
          <w:rStyle w:val="af5"/>
          <w:rFonts w:ascii="GHEA Grapalat" w:hAnsi="GHEA Grapalat"/>
          <w:b w:val="0"/>
          <w:bCs w:val="0"/>
          <w:lang w:val="hy-AM"/>
        </w:rPr>
      </w:pPr>
      <w:r w:rsidRPr="004605D7">
        <w:rPr>
          <w:rStyle w:val="af5"/>
          <w:rFonts w:ascii="GHEA Grapalat" w:hAnsi="GHEA Grapalat"/>
          <w:b w:val="0"/>
          <w:bCs w:val="0"/>
          <w:lang w:val="hy-AM"/>
        </w:rPr>
        <w:t>պարտավորությունների (այսուհետ՝ երաշխավորված պարտավորություններ) կատարման ապահով</w:t>
      </w:r>
      <w:r>
        <w:rPr>
          <w:rStyle w:val="af5"/>
          <w:rFonts w:ascii="GHEA Grapalat" w:hAnsi="GHEA Grapalat"/>
          <w:b w:val="0"/>
          <w:bCs w:val="0"/>
          <w:lang w:val="hy-AM"/>
        </w:rPr>
        <w:t>ում</w:t>
      </w:r>
      <w:r w:rsidRPr="004605D7">
        <w:rPr>
          <w:rStyle w:val="af5"/>
          <w:rFonts w:ascii="GHEA Grapalat" w:hAnsi="GHEA Grapalat"/>
          <w:b w:val="0"/>
          <w:bCs w:val="0"/>
          <w:lang w:val="hy-AM"/>
        </w:rPr>
        <w:t xml:space="preserve">: </w:t>
      </w:r>
    </w:p>
    <w:p w:rsidR="00C66BF2" w:rsidRPr="004605D7" w:rsidRDefault="00C66BF2" w:rsidP="00C66BF2">
      <w:pPr>
        <w:pStyle w:val="af4"/>
        <w:shd w:val="clear" w:color="auto" w:fill="FFFFFF"/>
        <w:spacing w:before="0" w:beforeAutospacing="0" w:after="0" w:afterAutospacing="0"/>
        <w:ind w:firstLine="708"/>
        <w:rPr>
          <w:rStyle w:val="af5"/>
          <w:rFonts w:ascii="GHEA Grapalat" w:hAnsi="GHEA Grapalat"/>
          <w:b w:val="0"/>
          <w:bCs w:val="0"/>
          <w:lang w:val="hy-AM"/>
        </w:rPr>
      </w:pPr>
      <w:r w:rsidRPr="004605D7">
        <w:rPr>
          <w:rStyle w:val="af5"/>
          <w:rFonts w:ascii="GHEA Grapalat" w:hAnsi="GHEA Grapalat"/>
          <w:b w:val="0"/>
          <w:bCs w:val="0"/>
          <w:lang w:val="hy-AM"/>
        </w:rPr>
        <w:t xml:space="preserve">2. Երաշխիքով </w:t>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lang w:val="hy-AM"/>
        </w:rPr>
        <w:t xml:space="preserve"> (այսուհետ՝ երաշխիք տվող </w:t>
      </w:r>
    </w:p>
    <w:p w:rsidR="00C66BF2" w:rsidRPr="004605D7" w:rsidRDefault="00C66BF2" w:rsidP="00C66BF2">
      <w:pPr>
        <w:pStyle w:val="af4"/>
        <w:shd w:val="clear" w:color="auto" w:fill="FFFFFF"/>
        <w:spacing w:before="0" w:beforeAutospacing="0" w:after="0" w:afterAutospacing="0"/>
        <w:ind w:firstLine="375"/>
        <w:rPr>
          <w:rStyle w:val="af5"/>
          <w:rFonts w:ascii="GHEA Grapalat" w:hAnsi="GHEA Grapalat"/>
          <w:b w:val="0"/>
          <w:bCs w:val="0"/>
          <w:lang w:val="hy-AM"/>
        </w:rPr>
      </w:pPr>
      <w:r w:rsidRPr="004605D7">
        <w:rPr>
          <w:rStyle w:val="af5"/>
          <w:rFonts w:ascii="GHEA Grapalat" w:hAnsi="GHEA Grapalat"/>
          <w:b w:val="0"/>
          <w:bCs w:val="0"/>
          <w:lang w:val="hy-AM"/>
        </w:rPr>
        <w:tab/>
      </w:r>
      <w:r w:rsidRPr="004605D7">
        <w:rPr>
          <w:rStyle w:val="af5"/>
          <w:rFonts w:ascii="GHEA Grapalat" w:hAnsi="GHEA Grapalat"/>
          <w:b w:val="0"/>
          <w:bCs w:val="0"/>
          <w:lang w:val="hy-AM"/>
        </w:rPr>
        <w:tab/>
      </w:r>
      <w:r w:rsidRPr="004605D7">
        <w:rPr>
          <w:rStyle w:val="af5"/>
          <w:rFonts w:ascii="GHEA Grapalat" w:hAnsi="GHEA Grapalat"/>
          <w:b w:val="0"/>
          <w:bCs w:val="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rsidR="00C66BF2" w:rsidRPr="004605D7" w:rsidRDefault="00C66BF2" w:rsidP="00C66BF2">
      <w:pPr>
        <w:pStyle w:val="af4"/>
        <w:shd w:val="clear" w:color="auto" w:fill="FFFFFF"/>
        <w:spacing w:before="0" w:beforeAutospacing="0" w:after="0" w:afterAutospacing="0"/>
        <w:rPr>
          <w:rStyle w:val="af5"/>
          <w:rFonts w:ascii="GHEA Grapalat" w:hAnsi="GHEA Grapalat"/>
          <w:b w:val="0"/>
          <w:bCs w:val="0"/>
          <w:u w:val="single"/>
          <w:lang w:val="hy-AM"/>
        </w:rPr>
      </w:pPr>
      <w:r w:rsidRPr="004605D7">
        <w:rPr>
          <w:rStyle w:val="af5"/>
          <w:rFonts w:ascii="GHEA Grapalat" w:hAnsi="GHEA Grapalat"/>
          <w:b w:val="0"/>
          <w:bCs w:val="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r w:rsidRPr="004605D7">
        <w:rPr>
          <w:rStyle w:val="af5"/>
          <w:rFonts w:ascii="GHEA Grapalat" w:hAnsi="GHEA Grapalat"/>
          <w:b w:val="0"/>
          <w:bCs w:val="0"/>
          <w:u w:val="single"/>
          <w:lang w:val="hy-AM"/>
        </w:rPr>
        <w:tab/>
      </w:r>
    </w:p>
    <w:p w:rsidR="00C66BF2" w:rsidRPr="004605D7" w:rsidRDefault="00C66BF2" w:rsidP="00C66BF2">
      <w:pPr>
        <w:pStyle w:val="af4"/>
        <w:shd w:val="clear" w:color="auto" w:fill="FFFFFF"/>
        <w:spacing w:before="0" w:beforeAutospacing="0" w:after="0" w:afterAutospacing="0"/>
        <w:ind w:left="7080" w:firstLine="708"/>
        <w:rPr>
          <w:rStyle w:val="af5"/>
          <w:rFonts w:ascii="GHEA Grapalat" w:hAnsi="GHEA Grapalat"/>
          <w:b w:val="0"/>
          <w:bCs w:val="0"/>
          <w:u w:val="single"/>
          <w:lang w:val="hy-AM"/>
        </w:rPr>
      </w:pPr>
      <w:r w:rsidRPr="004605D7">
        <w:rPr>
          <w:rFonts w:ascii="GHEA Grapalat" w:hAnsi="GHEA Grapalat" w:cs="Sylfaen"/>
          <w:vertAlign w:val="superscript"/>
          <w:lang w:val="hy-AM"/>
        </w:rPr>
        <w:t xml:space="preserve">   գումարը թվերով և տառերով</w:t>
      </w:r>
    </w:p>
    <w:p w:rsidR="00C66BF2" w:rsidRPr="004605D7" w:rsidRDefault="00C66BF2" w:rsidP="00C66BF2">
      <w:pPr>
        <w:pStyle w:val="af4"/>
        <w:shd w:val="clear" w:color="auto" w:fill="FFFFFF"/>
        <w:spacing w:before="0" w:beforeAutospacing="0" w:after="0" w:afterAutospacing="0"/>
        <w:rPr>
          <w:rStyle w:val="af5"/>
          <w:rFonts w:ascii="GHEA Grapalat" w:hAnsi="GHEA Grapalat"/>
          <w:b w:val="0"/>
          <w:bCs w:val="0"/>
          <w:lang w:val="hy-AM"/>
        </w:rPr>
      </w:pPr>
      <w:r w:rsidRPr="004605D7">
        <w:rPr>
          <w:rStyle w:val="af5"/>
          <w:rFonts w:ascii="GHEA Grapalat" w:hAnsi="GHEA Grapalat"/>
          <w:b w:val="0"/>
          <w:bCs w:val="0"/>
          <w:lang w:val="hy-AM"/>
        </w:rPr>
        <w:t xml:space="preserve">(այսուհետ՝ երաշխիքի գումար)՝ պահանջն ստանալուց տասը աշխատանքային օրվա ընթացքում:   Վճարումը  կատարվում է բենեֆիցիարի </w:t>
      </w:r>
      <w:r w:rsidR="00646E63" w:rsidRPr="00646E63">
        <w:rPr>
          <w:rStyle w:val="af5"/>
          <w:rFonts w:ascii="Sylfaen" w:hAnsi="Sylfaen"/>
          <w:bCs w:val="0"/>
          <w:u w:val="single"/>
          <w:lang w:val="hy-AM"/>
        </w:rPr>
        <w:t>900215302598</w:t>
      </w:r>
      <w:r w:rsidR="00646E63">
        <w:rPr>
          <w:rStyle w:val="af5"/>
          <w:rFonts w:ascii="GHEA Grapalat" w:hAnsi="GHEA Grapalat"/>
          <w:b w:val="0"/>
          <w:bCs w:val="0"/>
          <w:u w:val="single"/>
          <w:lang w:val="hy-AM"/>
        </w:rPr>
        <w:t xml:space="preserve"> </w:t>
      </w:r>
      <w:r w:rsidRPr="004605D7">
        <w:rPr>
          <w:rStyle w:val="af5"/>
          <w:rFonts w:ascii="GHEA Grapalat" w:hAnsi="GHEA Grapalat"/>
          <w:b w:val="0"/>
          <w:bCs w:val="0"/>
          <w:lang w:val="hy-AM"/>
        </w:rPr>
        <w:t>հաշվեհամարին փոխանցման միջոցով:</w:t>
      </w:r>
    </w:p>
    <w:p w:rsidR="00C66BF2" w:rsidRPr="004605D7" w:rsidRDefault="00C66BF2" w:rsidP="00C66BF2">
      <w:pPr>
        <w:pStyle w:val="af4"/>
        <w:shd w:val="clear" w:color="auto" w:fill="FFFFFF"/>
        <w:spacing w:before="0" w:beforeAutospacing="0" w:after="0" w:afterAutospacing="0"/>
        <w:rPr>
          <w:rStyle w:val="af5"/>
          <w:rFonts w:ascii="GHEA Grapalat" w:hAnsi="GHEA Grapalat"/>
          <w:b w:val="0"/>
          <w:bCs w:val="0"/>
          <w:lang w:val="hy-AM"/>
        </w:rPr>
      </w:pPr>
      <w:r w:rsidRPr="004605D7">
        <w:rPr>
          <w:rFonts w:ascii="GHEA Grapalat" w:hAnsi="GHEA Grapalat" w:cs="Sylfaen"/>
          <w:vertAlign w:val="superscript"/>
          <w:lang w:val="hy-AM"/>
        </w:rPr>
        <w:t xml:space="preserve">                                                                                      </w:t>
      </w:r>
    </w:p>
    <w:p w:rsidR="00C66BF2" w:rsidRPr="004605D7" w:rsidRDefault="00C66BF2" w:rsidP="00C66BF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rsidR="00C66BF2" w:rsidRPr="004605D7" w:rsidRDefault="00C66BF2" w:rsidP="00C66BF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C66BF2" w:rsidRPr="00842CF6"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բենեֆիցիարի և պրիցիպալի միջև կնքվելիքN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rsidR="00C66BF2" w:rsidRPr="00842CF6" w:rsidRDefault="00C66BF2" w:rsidP="00C66BF2">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rsidR="00C66BF2" w:rsidRPr="00842CF6" w:rsidRDefault="00C66BF2" w:rsidP="00C66BF2">
      <w:pPr>
        <w:pStyle w:val="aff3"/>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w:t>
      </w:r>
      <w:r>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rsidR="00C66BF2" w:rsidRPr="00842CF6" w:rsidRDefault="00C66BF2" w:rsidP="00C66BF2">
      <w:pPr>
        <w:pStyle w:val="aff3"/>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C66BF2" w:rsidRPr="004605D7" w:rsidRDefault="00C66BF2" w:rsidP="00C66BF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կատարված</w:t>
      </w:r>
    </w:p>
    <w:p w:rsidR="00C66BF2" w:rsidRPr="00E6597C" w:rsidRDefault="00C66BF2" w:rsidP="00C66BF2">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rsidR="00C66BF2" w:rsidRPr="004605D7" w:rsidRDefault="00C66BF2" w:rsidP="00C66BF2">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p>
    <w:p w:rsidR="00C66BF2" w:rsidRPr="00CB242F"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4605D7">
          <w:rPr>
            <w:rStyle w:val="a9"/>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Pr="00CB242F">
        <w:rPr>
          <w:rFonts w:ascii="GHEA Grapalat" w:hAnsi="GHEA Grapalat"/>
          <w:color w:val="000000"/>
          <w:sz w:val="20"/>
          <w:szCs w:val="20"/>
          <w:lang w:val="hy-AM"/>
        </w:rPr>
        <w:t>:</w:t>
      </w: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C66BF2" w:rsidRPr="004605D7" w:rsidRDefault="00C66BF2" w:rsidP="00C66BF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 Երաշխիք տվող անձը մերժում է բենեֆիցիարի պահանջը, եթե`</w:t>
      </w: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C66BF2" w:rsidRPr="004605D7" w:rsidRDefault="00C66BF2" w:rsidP="00C66BF2">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մարմնի ղեկավար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rsidR="00C66BF2" w:rsidRPr="004605D7" w:rsidRDefault="00C66BF2" w:rsidP="00C66BF2">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lastRenderedPageBreak/>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rsidR="00C66BF2" w:rsidRPr="00E6597C" w:rsidRDefault="00C66BF2" w:rsidP="00C66BF2">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rsidR="00C66BF2" w:rsidRPr="00E6597C" w:rsidRDefault="00C66BF2" w:rsidP="00C66BF2">
      <w:pPr>
        <w:pStyle w:val="31"/>
        <w:spacing w:line="240" w:lineRule="auto"/>
        <w:jc w:val="center"/>
        <w:rPr>
          <w:rFonts w:ascii="GHEA Grapalat" w:hAnsi="GHEA Grapalat" w:cs="Arial"/>
          <w:b/>
          <w:lang w:val="hy-AM"/>
        </w:rPr>
      </w:pPr>
    </w:p>
    <w:p w:rsidR="00C66BF2" w:rsidRPr="00E6597C" w:rsidRDefault="00C66BF2" w:rsidP="00C66BF2">
      <w:pPr>
        <w:pStyle w:val="31"/>
        <w:spacing w:line="240" w:lineRule="auto"/>
        <w:jc w:val="right"/>
        <w:rPr>
          <w:rFonts w:ascii="GHEA Grapalat" w:hAnsi="GHEA Grapalat"/>
          <w:szCs w:val="24"/>
          <w:lang w:val="hy-AM"/>
        </w:rPr>
      </w:pPr>
    </w:p>
    <w:p w:rsidR="00A02F95" w:rsidRPr="00E6597C" w:rsidRDefault="00A02F95" w:rsidP="00A02F95">
      <w:pPr>
        <w:jc w:val="right"/>
        <w:rPr>
          <w:rFonts w:ascii="GHEA Grapalat" w:hAnsi="GHEA Grapalat" w:cs="GHEA Grapalat"/>
          <w:i/>
          <w:sz w:val="18"/>
          <w:szCs w:val="18"/>
          <w:lang w:val="hy-AM"/>
        </w:rPr>
      </w:pPr>
    </w:p>
    <w:p w:rsidR="00A02F95" w:rsidRPr="00E6597C" w:rsidRDefault="00A02F95" w:rsidP="00A02F95">
      <w:pPr>
        <w:pStyle w:val="31"/>
        <w:spacing w:line="240" w:lineRule="auto"/>
        <w:jc w:val="right"/>
        <w:rPr>
          <w:rFonts w:ascii="GHEA Grapalat" w:hAnsi="GHEA Grapalat" w:cs="Sylfaen"/>
          <w:b/>
          <w:lang w:val="hy-AM"/>
        </w:rPr>
      </w:pPr>
      <w:r w:rsidRPr="00E6597C">
        <w:rPr>
          <w:rFonts w:ascii="GHEA Grapalat" w:hAnsi="GHEA Grapalat" w:cs="Sylfaen"/>
          <w:b/>
          <w:lang w:val="hy-AM"/>
        </w:rPr>
        <w:t>Հավելված 5.1</w:t>
      </w:r>
    </w:p>
    <w:p w:rsidR="00A02F95" w:rsidRPr="00E6597C" w:rsidRDefault="00267179" w:rsidP="00A02F95">
      <w:pPr>
        <w:pStyle w:val="31"/>
        <w:spacing w:line="240" w:lineRule="auto"/>
        <w:jc w:val="right"/>
        <w:rPr>
          <w:rFonts w:ascii="GHEA Grapalat" w:hAnsi="GHEA Grapalat" w:cs="Sylfaen"/>
          <w:b/>
          <w:lang w:val="hy-AM"/>
        </w:rPr>
      </w:pPr>
      <w:r>
        <w:rPr>
          <w:rFonts w:ascii="GHEA Grapalat" w:hAnsi="GHEA Grapalat" w:cs="Sylfaen"/>
          <w:b/>
          <w:lang w:val="hy-AM"/>
        </w:rPr>
        <w:t xml:space="preserve">«ՇՄԱՀ-ՍԾ-ԲՄԱՇՁԲ-21/11»*      </w:t>
      </w:r>
      <w:r w:rsidR="00A02F95" w:rsidRPr="00E6597C">
        <w:rPr>
          <w:rFonts w:ascii="GHEA Grapalat" w:hAnsi="GHEA Grapalat" w:cs="Sylfaen"/>
          <w:b/>
          <w:lang w:val="hy-AM"/>
        </w:rPr>
        <w:t>ծածկագրով</w:t>
      </w:r>
    </w:p>
    <w:p w:rsidR="00A02F95" w:rsidRPr="00E6597C" w:rsidRDefault="00A02F95" w:rsidP="00A02F95">
      <w:pPr>
        <w:pStyle w:val="31"/>
        <w:spacing w:line="240" w:lineRule="auto"/>
        <w:jc w:val="right"/>
        <w:rPr>
          <w:rFonts w:ascii="GHEA Grapalat" w:hAnsi="GHEA Grapalat" w:cs="Sylfaen"/>
          <w:b/>
          <w:lang w:val="hy-AM"/>
        </w:rPr>
      </w:pPr>
      <w:r w:rsidRPr="00E6597C">
        <w:rPr>
          <w:rFonts w:ascii="GHEA Grapalat" w:hAnsi="GHEA Grapalat" w:cs="Sylfaen"/>
          <w:b/>
          <w:lang w:val="hy-AM"/>
        </w:rPr>
        <w:t>բաց մրցույթի հրավերի</w:t>
      </w:r>
    </w:p>
    <w:p w:rsidR="00A02F95" w:rsidRPr="00E6597C" w:rsidRDefault="00A02F95" w:rsidP="00A02F95">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rsidR="00A02F95" w:rsidRPr="00E6597C" w:rsidRDefault="00A02F95" w:rsidP="00A02F95">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rsidR="00A02F95" w:rsidRPr="00E6597C" w:rsidRDefault="00A02F95" w:rsidP="00A02F95">
      <w:pPr>
        <w:rPr>
          <w:rFonts w:ascii="GHEA Grapalat" w:hAnsi="GHEA Grapalat" w:cs="GHEA Grapalat"/>
          <w:b/>
          <w:sz w:val="20"/>
          <w:szCs w:val="20"/>
          <w:lang w:val="hy-AM"/>
        </w:rPr>
      </w:pPr>
    </w:p>
    <w:p w:rsidR="00A02F95" w:rsidRPr="00E6597C" w:rsidRDefault="00A02F95" w:rsidP="00A02F95">
      <w:pPr>
        <w:rPr>
          <w:rFonts w:ascii="GHEA Grapalat" w:hAnsi="GHEA Grapalat" w:cs="GHEA Grapalat"/>
          <w:sz w:val="20"/>
          <w:szCs w:val="20"/>
          <w:lang w:val="hy-AM"/>
        </w:rPr>
      </w:pPr>
      <w:r w:rsidRPr="00E6597C">
        <w:rPr>
          <w:rFonts w:ascii="GHEA Grapalat" w:hAnsi="GHEA Grapalat" w:cs="GHEA Grapalat"/>
          <w:sz w:val="20"/>
          <w:szCs w:val="20"/>
          <w:lang w:val="hy-AM"/>
        </w:rPr>
        <w:t xml:space="preserve">     </w:t>
      </w:r>
      <w:r w:rsidR="00F5360D">
        <w:rPr>
          <w:rFonts w:ascii="GHEA Grapalat" w:hAnsi="GHEA Grapalat" w:cs="GHEA Grapalat"/>
          <w:sz w:val="20"/>
          <w:szCs w:val="20"/>
          <w:lang w:val="hy-AM"/>
        </w:rPr>
        <w:t>Գ.Ախուրյան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lang w:val="hy-AM"/>
        </w:rPr>
        <w:t xml:space="preserve"> 20   թ.**</w:t>
      </w:r>
    </w:p>
    <w:p w:rsidR="00A02F95" w:rsidRPr="00E6597C" w:rsidRDefault="00A02F95" w:rsidP="00A02F95">
      <w:pPr>
        <w:rPr>
          <w:rFonts w:ascii="GHEA Grapalat" w:hAnsi="GHEA Grapalat" w:cs="GHEA Grapalat"/>
          <w:sz w:val="20"/>
          <w:szCs w:val="20"/>
          <w:lang w:val="hy-AM"/>
        </w:rPr>
      </w:pPr>
    </w:p>
    <w:p w:rsidR="00A02F95" w:rsidRPr="00E6597C" w:rsidRDefault="00A02F95" w:rsidP="00A02F95">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A02F95" w:rsidRPr="00E6597C" w:rsidRDefault="00A02F95" w:rsidP="00A02F95">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A02F95" w:rsidRPr="00E6597C" w:rsidRDefault="00A02F95" w:rsidP="00A02F95">
      <w:pPr>
        <w:ind w:firstLine="708"/>
        <w:jc w:val="both"/>
        <w:rPr>
          <w:rFonts w:ascii="GHEA Grapalat" w:hAnsi="GHEA Grapalat" w:cs="GHEA Grapalat"/>
          <w:sz w:val="20"/>
          <w:szCs w:val="20"/>
          <w:lang w:val="hy-AM"/>
        </w:rPr>
      </w:pPr>
    </w:p>
    <w:p w:rsidR="00A02F95" w:rsidRPr="00E6597C" w:rsidRDefault="00A02F95" w:rsidP="00A02F95">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Pr="00E6597C">
        <w:rPr>
          <w:rFonts w:ascii="GHEA Grapalat" w:hAnsi="GHEA Grapalat" w:cs="GHEA Grapalat"/>
          <w:b/>
          <w:sz w:val="20"/>
          <w:szCs w:val="20"/>
          <w:lang w:val="hy-AM"/>
        </w:rPr>
        <w:t xml:space="preserve"> Հ</w:t>
      </w:r>
      <w:r w:rsidRPr="006D197A">
        <w:rPr>
          <w:rFonts w:ascii="GHEA Grapalat" w:hAnsi="GHEA Grapalat" w:cs="GHEA Grapalat"/>
          <w:b/>
          <w:sz w:val="20"/>
          <w:szCs w:val="20"/>
          <w:lang w:val="hy-AM"/>
        </w:rPr>
        <w:t>ամաձայնության առարկան</w:t>
      </w:r>
    </w:p>
    <w:p w:rsidR="00A02F95" w:rsidRPr="00E6597C" w:rsidRDefault="00A02F95" w:rsidP="00A02F95">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rsidR="00A02F95" w:rsidRPr="00E6597C" w:rsidRDefault="00A02F95" w:rsidP="00A02F95">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00584E24" w:rsidRPr="00E17BF5">
        <w:rPr>
          <w:rFonts w:ascii="GHEA Grapalat" w:hAnsi="GHEA Grapalat" w:cs="GHEA Grapalat"/>
          <w:b/>
          <w:sz w:val="20"/>
          <w:szCs w:val="20"/>
          <w:u w:val="single"/>
          <w:lang w:val="hy-AM"/>
        </w:rPr>
        <w:t>Ախուրյանի համայնքապետարանը</w:t>
      </w:r>
      <w:r w:rsidRPr="00E6597C">
        <w:rPr>
          <w:rFonts w:ascii="GHEA Grapalat" w:hAnsi="GHEA Grapalat" w:cs="GHEA Grapalat"/>
          <w:sz w:val="20"/>
          <w:szCs w:val="20"/>
          <w:lang w:val="pt-BR"/>
        </w:rPr>
        <w:t xml:space="preserve">*  (այսուհետ` Պատվիրատու) կողմից </w:t>
      </w:r>
    </w:p>
    <w:p w:rsidR="00A02F95" w:rsidRPr="00E6597C" w:rsidRDefault="00A02F95" w:rsidP="00A02F95">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rsidR="00A02F95" w:rsidRPr="00E6597C" w:rsidRDefault="00A02F95" w:rsidP="00A02F95">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00755AA0">
        <w:rPr>
          <w:rFonts w:ascii="GHEA Grapalat" w:hAnsi="GHEA Grapalat" w:cs="Sylfaen"/>
          <w:b/>
          <w:sz w:val="20"/>
          <w:szCs w:val="20"/>
          <w:u w:val="single"/>
          <w:lang w:val="hy-AM"/>
        </w:rPr>
        <w:t>«ՇՄԱՀ-ՍԾ-ԲՄԱՇՁԲ-21/11</w:t>
      </w:r>
      <w:r w:rsidR="00584E24" w:rsidRPr="00584E24">
        <w:rPr>
          <w:rFonts w:ascii="GHEA Grapalat" w:hAnsi="GHEA Grapalat" w:cs="Sylfaen"/>
          <w:b/>
          <w:sz w:val="20"/>
          <w:szCs w:val="20"/>
          <w:u w:val="single"/>
          <w:lang w:val="hy-AM"/>
        </w:rPr>
        <w:t>»*</w:t>
      </w:r>
      <w:r w:rsidRPr="00E6597C">
        <w:rPr>
          <w:rFonts w:ascii="GHEA Grapalat" w:hAnsi="GHEA Grapalat" w:cs="GHEA Grapalat"/>
          <w:sz w:val="20"/>
          <w:szCs w:val="20"/>
          <w:lang w:val="pt-BR"/>
        </w:rPr>
        <w:t xml:space="preserve"> ծածկագրով գնման ընթացակարգին:</w:t>
      </w:r>
    </w:p>
    <w:p w:rsidR="00A02F95" w:rsidRPr="00E6597C" w:rsidRDefault="00A02F95" w:rsidP="00A02F95">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rsidR="00A02F95" w:rsidRPr="00E6597C" w:rsidRDefault="00A02F95" w:rsidP="00A02F95">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A02F95" w:rsidRPr="00E6597C" w:rsidRDefault="00E21116" w:rsidP="00A02F95">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0.8</w:t>
      </w:r>
      <w:r w:rsidR="00A02F95" w:rsidRPr="00E6597C">
        <w:rPr>
          <w:rFonts w:ascii="GHEA Grapalat" w:hAnsi="GHEA Grapalat" w:cs="GHEA Grapalat"/>
          <w:color w:val="000000"/>
          <w:sz w:val="20"/>
          <w:szCs w:val="20"/>
          <w:lang w:val="pt-BR"/>
        </w:rPr>
        <w:t xml:space="preserve"> Ընկերությունը</w:t>
      </w:r>
      <w:r w:rsidR="00A02F95" w:rsidRPr="00E6597C">
        <w:rPr>
          <w:rFonts w:ascii="GHEA Grapalat" w:hAnsi="GHEA Grapalat" w:cs="GHEA Grapalat"/>
          <w:color w:val="000000"/>
          <w:sz w:val="20"/>
          <w:szCs w:val="20"/>
          <w:lang w:val="hy-AM"/>
        </w:rPr>
        <w:t xml:space="preserve"> սույն </w:t>
      </w:r>
      <w:r w:rsidR="00A02F95" w:rsidRPr="00E6597C">
        <w:rPr>
          <w:rFonts w:ascii="GHEA Grapalat" w:hAnsi="GHEA Grapalat" w:cs="GHEA Grapalat"/>
          <w:color w:val="000000"/>
          <w:sz w:val="20"/>
          <w:szCs w:val="20"/>
          <w:lang w:val="pt-BR"/>
        </w:rPr>
        <w:t>տուժանքի համաձայնագ</w:t>
      </w:r>
      <w:r w:rsidR="00A02F95" w:rsidRPr="00E6597C">
        <w:rPr>
          <w:rFonts w:ascii="GHEA Grapalat" w:hAnsi="GHEA Grapalat" w:cs="GHEA Grapalat"/>
          <w:color w:val="000000"/>
          <w:sz w:val="20"/>
          <w:szCs w:val="20"/>
          <w:lang w:val="hy-AM"/>
        </w:rPr>
        <w:t>ր</w:t>
      </w:r>
      <w:r w:rsidR="00A02F95" w:rsidRPr="00E6597C">
        <w:rPr>
          <w:rFonts w:ascii="GHEA Grapalat" w:hAnsi="GHEA Grapalat" w:cs="GHEA Grapalat"/>
          <w:color w:val="000000"/>
          <w:sz w:val="20"/>
          <w:szCs w:val="20"/>
          <w:lang w:val="pt-BR"/>
        </w:rPr>
        <w:t>ի</w:t>
      </w:r>
      <w:r w:rsidR="00A02F95" w:rsidRPr="00E6597C">
        <w:rPr>
          <w:rFonts w:ascii="GHEA Grapalat" w:hAnsi="GHEA Grapalat" w:cs="GHEA Grapalat"/>
          <w:color w:val="000000"/>
          <w:sz w:val="20"/>
          <w:szCs w:val="20"/>
          <w:lang w:val="hy-AM"/>
        </w:rPr>
        <w:t xml:space="preserve">ն կից ներկայացվող վճարման պահանջագրի </w:t>
      </w:r>
      <w:r w:rsidR="00A02F95" w:rsidRPr="004605D7">
        <w:rPr>
          <w:rFonts w:ascii="GHEA Grapalat" w:hAnsi="GHEA Grapalat" w:cs="GHEA Grapalat"/>
          <w:color w:val="000000"/>
          <w:sz w:val="20"/>
          <w:szCs w:val="20"/>
          <w:lang w:val="hy-AM"/>
        </w:rPr>
        <w:t>(</w:t>
      </w:r>
      <w:r w:rsidR="00A02F95" w:rsidRPr="00E6597C">
        <w:rPr>
          <w:rFonts w:ascii="GHEA Grapalat" w:hAnsi="GHEA Grapalat" w:cs="GHEA Grapalat"/>
          <w:color w:val="000000"/>
          <w:sz w:val="20"/>
          <w:szCs w:val="20"/>
          <w:lang w:val="hy-AM"/>
        </w:rPr>
        <w:t>այսուհետ` Պահանջագիր</w:t>
      </w:r>
      <w:r w:rsidR="00A02F95" w:rsidRPr="004605D7">
        <w:rPr>
          <w:rFonts w:ascii="GHEA Grapalat" w:hAnsi="GHEA Grapalat" w:cs="GHEA Grapalat"/>
          <w:color w:val="000000"/>
          <w:sz w:val="20"/>
          <w:szCs w:val="20"/>
          <w:lang w:val="hy-AM"/>
        </w:rPr>
        <w:t>)</w:t>
      </w:r>
      <w:r w:rsidR="00A02F95" w:rsidRPr="00E6597C">
        <w:rPr>
          <w:rFonts w:ascii="GHEA Grapalat" w:hAnsi="GHEA Grapalat" w:cs="GHEA Grapalat"/>
          <w:color w:val="000000"/>
          <w:sz w:val="20"/>
          <w:szCs w:val="20"/>
          <w:lang w:val="hy-AM"/>
        </w:rPr>
        <w:t xml:space="preserve"> ստորագրմամբ անհետկանչելիորեն  համաձայնվում է, որ </w:t>
      </w:r>
    </w:p>
    <w:p w:rsidR="00A02F95" w:rsidRPr="00E6597C" w:rsidRDefault="00A02F95" w:rsidP="00A02F95">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A02F95" w:rsidRPr="00E6597C" w:rsidRDefault="00A02F95" w:rsidP="00A02F95">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rsidR="00A02F95" w:rsidRPr="00E6597C" w:rsidRDefault="00A02F95" w:rsidP="00A02F95">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A02F95" w:rsidRPr="00E6597C" w:rsidRDefault="00A02F95" w:rsidP="00A02F95">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A02F95" w:rsidRPr="00E6597C" w:rsidRDefault="00A02F95" w:rsidP="00A02F95">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A02F95" w:rsidRPr="00E6597C" w:rsidRDefault="00A02F95" w:rsidP="00A02F95">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E6597C">
        <w:rPr>
          <w:rFonts w:ascii="GHEA Grapalat" w:hAnsi="GHEA Grapalat" w:cs="GHEA Grapalat"/>
          <w:sz w:val="20"/>
          <w:szCs w:val="20"/>
          <w:lang w:val="hy-AM"/>
        </w:rPr>
        <w:t xml:space="preserve">Պահանջագիրը բնօրինակներով </w:t>
      </w:r>
      <w:r w:rsidRPr="00E6597C">
        <w:rPr>
          <w:rFonts w:ascii="GHEA Grapalat" w:hAnsi="GHEA Grapalat" w:cs="GHEA Grapalat"/>
          <w:sz w:val="20"/>
          <w:szCs w:val="20"/>
          <w:lang w:val="pt-BR"/>
        </w:rPr>
        <w:t xml:space="preserve">ներկայացնում է </w:t>
      </w:r>
      <w:r w:rsidRPr="00E6597C">
        <w:rPr>
          <w:rFonts w:ascii="GHEA Grapalat" w:hAnsi="GHEA Grapalat" w:cs="GHEA Grapalat"/>
          <w:sz w:val="20"/>
          <w:szCs w:val="20"/>
          <w:lang w:val="hy-AM"/>
        </w:rPr>
        <w:t>Վճարող Բանկին</w:t>
      </w:r>
      <w:r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6597C">
        <w:rPr>
          <w:rFonts w:ascii="GHEA Grapalat" w:hAnsi="GHEA Grapalat" w:cs="GHEA Grapalat"/>
          <w:sz w:val="20"/>
          <w:szCs w:val="20"/>
          <w:lang w:val="hy-AM"/>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էլեկտրոնային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թվային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ստորագրությամբ</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հաստատված</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լինելու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դեպքում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դրանք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են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ներկայացվում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էլեկտրոնային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կրիչներով</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ինչպես</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նաև</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դրանցից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արտատպված</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թղթային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տարբերակներով</w:t>
      </w:r>
      <w:r w:rsidRPr="00E6597C">
        <w:rPr>
          <w:rFonts w:ascii="GHEA Grapalat" w:hAnsi="GHEA Grapalat" w:cs="GHEA Grapalat"/>
          <w:sz w:val="20"/>
          <w:szCs w:val="20"/>
          <w:lang w:val="pt-BR"/>
        </w:rPr>
        <w:t>:</w:t>
      </w:r>
    </w:p>
    <w:p w:rsidR="00A02F95" w:rsidRPr="00E6597C" w:rsidRDefault="00A02F95" w:rsidP="00A02F95">
      <w:pPr>
        <w:numPr>
          <w:ilvl w:val="1"/>
          <w:numId w:val="25"/>
        </w:numPr>
        <w:ind w:left="0"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A02F95" w:rsidRPr="00E6597C" w:rsidRDefault="00A02F95" w:rsidP="00A02F95">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A02F95" w:rsidRPr="00E6597C" w:rsidRDefault="00A02F95" w:rsidP="00A02F95">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rsidR="00A02F95" w:rsidRPr="00E6597C" w:rsidRDefault="00A02F95" w:rsidP="00A02F95">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A02F95" w:rsidRPr="00E6597C" w:rsidRDefault="00A02F95" w:rsidP="00A02F95">
      <w:pPr>
        <w:jc w:val="both"/>
        <w:rPr>
          <w:rFonts w:ascii="GHEA Grapalat" w:hAnsi="GHEA Grapalat" w:cs="GHEA Grapalat"/>
          <w:sz w:val="20"/>
          <w:szCs w:val="20"/>
          <w:lang w:val="hy-AM"/>
        </w:rPr>
      </w:pPr>
    </w:p>
    <w:p w:rsidR="00A02F95" w:rsidRPr="00A02F95" w:rsidRDefault="00A02F95" w:rsidP="00A02F95">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Pr="00A02F95">
        <w:rPr>
          <w:rFonts w:ascii="GHEA Grapalat" w:hAnsi="GHEA Grapalat" w:cs="GHEA Grapalat"/>
          <w:b/>
          <w:bCs/>
          <w:sz w:val="20"/>
          <w:szCs w:val="20"/>
          <w:lang w:val="hy-AM"/>
        </w:rPr>
        <w:t>Այլ պայմաններ</w:t>
      </w:r>
    </w:p>
    <w:p w:rsidR="00A02F95" w:rsidRPr="00A02F95" w:rsidRDefault="00A02F95" w:rsidP="00A02F95">
      <w:pPr>
        <w:ind w:firstLine="567"/>
        <w:jc w:val="both"/>
        <w:rPr>
          <w:rFonts w:ascii="GHEA Grapalat" w:hAnsi="GHEA Grapalat" w:cs="GHEA Grapalat"/>
          <w:sz w:val="20"/>
          <w:szCs w:val="20"/>
          <w:lang w:val="hy-AM"/>
        </w:rPr>
      </w:pPr>
      <w:r w:rsidRPr="00A02F95">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A02F95">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A02F95">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A02F95">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A02F95" w:rsidRPr="00E6597C" w:rsidRDefault="00A02F95" w:rsidP="00A02F9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lastRenderedPageBreak/>
        <w:t xml:space="preserve">2.2.Սույն համաձայնագիրը և կից Պահանջագիրը Պատվիրատուի կողմից Վճարող Բանկին ներկայացնելով` </w:t>
      </w:r>
    </w:p>
    <w:p w:rsidR="00A02F95" w:rsidRPr="00E6597C" w:rsidRDefault="00A02F95" w:rsidP="00A02F9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A02F95" w:rsidRPr="00E6597C" w:rsidDel="00A13215" w:rsidRDefault="00A02F95" w:rsidP="00A02F9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A02F95" w:rsidRPr="00E6597C" w:rsidRDefault="00A02F95" w:rsidP="00A02F95">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A02F95" w:rsidRPr="00E6597C" w:rsidRDefault="00A02F95" w:rsidP="00A02F95">
      <w:pPr>
        <w:ind w:firstLine="567"/>
        <w:jc w:val="both"/>
        <w:rPr>
          <w:rFonts w:ascii="GHEA Grapalat" w:hAnsi="GHEA Grapalat" w:cs="GHEA Grapalat"/>
          <w:sz w:val="20"/>
          <w:szCs w:val="20"/>
          <w:lang w:val="hy-AM"/>
        </w:rPr>
      </w:pPr>
    </w:p>
    <w:p w:rsidR="00A02F95" w:rsidRPr="00E6597C" w:rsidRDefault="00A02F95" w:rsidP="00A02F95">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rsidR="00A02F95" w:rsidRPr="00E6597C" w:rsidRDefault="00A02F95" w:rsidP="00A02F95">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A02F95" w:rsidRPr="00E6597C" w:rsidRDefault="00A02F95" w:rsidP="00A02F95">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rsidR="00A02F95" w:rsidRPr="00E6597C" w:rsidRDefault="00A02F95" w:rsidP="00A02F95">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A02F95" w:rsidRPr="00E6597C" w:rsidRDefault="00A02F95" w:rsidP="00A02F95">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rsidR="00A02F95" w:rsidRPr="00E6597C" w:rsidRDefault="00A02F95" w:rsidP="00A02F95">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A02F95" w:rsidRPr="00E6597C" w:rsidRDefault="00A02F95" w:rsidP="00A02F95">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rsidR="00A02F95" w:rsidRPr="00E6597C" w:rsidRDefault="00A02F95" w:rsidP="00A02F95">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A02F95" w:rsidRPr="00E6597C" w:rsidRDefault="00A02F95" w:rsidP="00A02F95">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rsidR="00A02F95" w:rsidRPr="00E6597C" w:rsidRDefault="00A02F95" w:rsidP="00A02F95">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A02F95" w:rsidRPr="00E6597C" w:rsidRDefault="00A02F95" w:rsidP="00A02F95">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rsidR="00A02F95" w:rsidRPr="00E6597C" w:rsidRDefault="00A02F95" w:rsidP="00A02F95">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A02F95" w:rsidRPr="00E6597C" w:rsidRDefault="00A02F95" w:rsidP="00A02F95">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rsidR="00A02F95" w:rsidRPr="00E6597C" w:rsidRDefault="00A02F95" w:rsidP="00A02F95">
      <w:pPr>
        <w:jc w:val="both"/>
        <w:rPr>
          <w:rFonts w:ascii="GHEA Grapalat" w:hAnsi="GHEA Grapalat"/>
          <w:sz w:val="20"/>
          <w:szCs w:val="20"/>
          <w:lang w:val="hy-AM"/>
        </w:rPr>
      </w:pPr>
      <w:r w:rsidRPr="00E6597C">
        <w:rPr>
          <w:rFonts w:ascii="GHEA Grapalat" w:hAnsi="GHEA Grapalat"/>
          <w:sz w:val="20"/>
          <w:szCs w:val="20"/>
          <w:lang w:val="hy-AM"/>
        </w:rPr>
        <w:t>Կ.Տ</w:t>
      </w:r>
    </w:p>
    <w:p w:rsidR="00A02F95" w:rsidRPr="00E6597C" w:rsidRDefault="00A02F95" w:rsidP="00A02F95">
      <w:pPr>
        <w:jc w:val="both"/>
        <w:rPr>
          <w:rFonts w:ascii="GHEA Grapalat" w:hAnsi="GHEA Grapalat"/>
          <w:sz w:val="20"/>
          <w:szCs w:val="20"/>
          <w:lang w:val="hy-AM"/>
        </w:rPr>
      </w:pPr>
    </w:p>
    <w:p w:rsidR="00A02F95" w:rsidRPr="00E6597C" w:rsidRDefault="00A02F95" w:rsidP="00A02F95">
      <w:pPr>
        <w:jc w:val="both"/>
        <w:rPr>
          <w:rFonts w:ascii="GHEA Grapalat" w:hAnsi="GHEA Grapalat"/>
          <w:sz w:val="20"/>
          <w:szCs w:val="20"/>
          <w:lang w:val="hy-AM"/>
        </w:rPr>
      </w:pPr>
      <w:r w:rsidRPr="00E6597C">
        <w:rPr>
          <w:rFonts w:ascii="GHEA Grapalat" w:hAnsi="GHEA Grapalat"/>
          <w:sz w:val="20"/>
          <w:szCs w:val="20"/>
          <w:lang w:val="hy-AM"/>
        </w:rPr>
        <w:t>Օր/ամիս/տարի</w:t>
      </w:r>
    </w:p>
    <w:p w:rsidR="00A02F95" w:rsidRPr="00E6597C" w:rsidRDefault="00A02F95" w:rsidP="00A02F95">
      <w:pPr>
        <w:jc w:val="center"/>
        <w:rPr>
          <w:rFonts w:ascii="GHEA Grapalat" w:hAnsi="GHEA Grapalat" w:cs="GHEA Grapalat"/>
          <w:sz w:val="20"/>
          <w:szCs w:val="20"/>
          <w:lang w:val="hy-AM"/>
        </w:rPr>
      </w:pPr>
    </w:p>
    <w:p w:rsidR="00A02F95" w:rsidRPr="00E6597C" w:rsidRDefault="00A02F95" w:rsidP="00A02F95">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rsidR="00A02F95" w:rsidRPr="00E6597C" w:rsidRDefault="00A02F95" w:rsidP="00A02F95">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A02F95" w:rsidRPr="00E6597C" w:rsidRDefault="00A02F95" w:rsidP="00A02F95">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A02F95" w:rsidRPr="00E6597C" w:rsidRDefault="00A02F95" w:rsidP="00A02F95">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02F95" w:rsidRPr="00E6597C" w:rsidTr="007761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2F95" w:rsidRPr="00E6597C" w:rsidRDefault="00A02F95" w:rsidP="007761A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rsidR="00A02F95" w:rsidRPr="00E6597C" w:rsidRDefault="00A02F95" w:rsidP="007761AE">
            <w:pPr>
              <w:jc w:val="center"/>
              <w:rPr>
                <w:rFonts w:ascii="GHEA Grapalat" w:hAnsi="GHEA Grapalat" w:cs="Arial"/>
                <w:bCs/>
                <w:i/>
                <w:sz w:val="20"/>
                <w:szCs w:val="20"/>
              </w:rPr>
            </w:pPr>
          </w:p>
        </w:tc>
      </w:tr>
      <w:tr w:rsidR="00A02F95" w:rsidRPr="00E6597C" w:rsidTr="007761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2F95" w:rsidRPr="00E6597C" w:rsidRDefault="00A02F95" w:rsidP="007761A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A02F95" w:rsidRPr="00E6597C" w:rsidTr="007761A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2F95" w:rsidRPr="00E6597C" w:rsidRDefault="00A02F95" w:rsidP="007761A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A02F95" w:rsidRPr="00E6597C" w:rsidTr="007761A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2F95" w:rsidRPr="00E6597C" w:rsidRDefault="00A02F95" w:rsidP="007761A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A02F95" w:rsidRPr="00E6597C" w:rsidTr="007761A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2F95" w:rsidRPr="00E6597C" w:rsidRDefault="00A02F95" w:rsidP="007761A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A02F95" w:rsidRPr="00E6597C" w:rsidTr="007761A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2F95" w:rsidRPr="00E6597C" w:rsidRDefault="00A02F95" w:rsidP="007761A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A02F95" w:rsidRPr="00E6597C" w:rsidTr="007761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2F95" w:rsidRPr="00E6597C" w:rsidRDefault="00A02F95" w:rsidP="007761A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A02F95" w:rsidRPr="00E6597C" w:rsidTr="007761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2F95" w:rsidRPr="00E6597C" w:rsidRDefault="00A02F95" w:rsidP="007761A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EC3C67" w:rsidRPr="00E6597C" w:rsidTr="007761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3C67" w:rsidRDefault="00EC3C67" w:rsidP="00EC3C67">
            <w:pPr>
              <w:rPr>
                <w:rFonts w:ascii="Sylfaen" w:hAnsi="Sylfaen" w:cs="Arial"/>
                <w:sz w:val="20"/>
                <w:szCs w:val="20"/>
              </w:rPr>
            </w:pPr>
            <w:r>
              <w:rPr>
                <w:rFonts w:ascii="Sylfaen" w:hAnsi="Sylfaen" w:cs="Sylfaen"/>
                <w:sz w:val="20"/>
                <w:szCs w:val="20"/>
                <w:lang w:val="hy-AM"/>
              </w:rPr>
              <w:t>9</w:t>
            </w:r>
            <w:r>
              <w:rPr>
                <w:rFonts w:ascii="Sylfaen" w:hAnsi="Sylfaen" w:cs="Sylfaen"/>
                <w:sz w:val="20"/>
                <w:szCs w:val="20"/>
              </w:rPr>
              <w:t>. Շահառու</w:t>
            </w:r>
            <w:r>
              <w:rPr>
                <w:rFonts w:ascii="Sylfaen" w:hAnsi="Sylfaen" w:cs="Sylfaen"/>
                <w:sz w:val="20"/>
                <w:szCs w:val="20"/>
                <w:lang w:val="hy-AM"/>
              </w:rPr>
              <w:t>ի  անվանումը</w:t>
            </w:r>
            <w:r>
              <w:rPr>
                <w:rFonts w:ascii="Sylfaen" w:hAnsi="Sylfaen" w:cs="Sylfaen"/>
                <w:sz w:val="20"/>
                <w:szCs w:val="20"/>
              </w:rPr>
              <w:t>,</w:t>
            </w:r>
            <w:r>
              <w:rPr>
                <w:rFonts w:ascii="Sylfaen" w:hAnsi="Sylfaen" w:cs="Sylfaen"/>
                <w:sz w:val="20"/>
                <w:szCs w:val="20"/>
                <w:lang w:val="hy-AM"/>
              </w:rPr>
              <w:t xml:space="preserve"> կամ անուն ազգանուն </w:t>
            </w:r>
            <w:r>
              <w:rPr>
                <w:rFonts w:ascii="Sylfaen" w:hAnsi="Sylfaen" w:cs="Arial"/>
                <w:sz w:val="20"/>
                <w:szCs w:val="20"/>
              </w:rPr>
              <w:t>`Ախուրյանի համայնքապետարան</w:t>
            </w:r>
          </w:p>
        </w:tc>
      </w:tr>
      <w:tr w:rsidR="00EC3C67" w:rsidRPr="00E6597C" w:rsidTr="007761A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3C67" w:rsidRDefault="00EC3C67" w:rsidP="00EC3C67">
            <w:pPr>
              <w:rPr>
                <w:rFonts w:ascii="Sylfaen" w:hAnsi="Sylfaen" w:cs="Sylfaen"/>
                <w:sz w:val="20"/>
                <w:szCs w:val="20"/>
                <w:lang w:val="ru-RU"/>
              </w:rPr>
            </w:pPr>
            <w:r>
              <w:rPr>
                <w:rFonts w:ascii="Sylfaen" w:hAnsi="Sylfaen" w:cs="Sylfaen"/>
                <w:sz w:val="20"/>
                <w:szCs w:val="20"/>
                <w:lang w:val="ru-RU"/>
              </w:rPr>
              <w:t xml:space="preserve">10. </w:t>
            </w:r>
            <w:r>
              <w:rPr>
                <w:rFonts w:ascii="Sylfaen" w:hAnsi="Sylfaen" w:cs="Sylfaen"/>
                <w:sz w:val="20"/>
                <w:szCs w:val="20"/>
              </w:rPr>
              <w:t xml:space="preserve"> Շահառուի</w:t>
            </w:r>
            <w:r>
              <w:rPr>
                <w:rFonts w:ascii="Sylfaen" w:hAnsi="Sylfaen" w:cs="Arial"/>
                <w:sz w:val="20"/>
                <w:szCs w:val="20"/>
              </w:rPr>
              <w:t xml:space="preserve"> </w:t>
            </w:r>
            <w:r>
              <w:rPr>
                <w:rFonts w:ascii="Sylfaen" w:hAnsi="Sylfaen" w:cs="Sylfaen"/>
                <w:sz w:val="20"/>
                <w:szCs w:val="20"/>
              </w:rPr>
              <w:t xml:space="preserve"> ՀԾՀ</w:t>
            </w:r>
            <w:r>
              <w:rPr>
                <w:rFonts w:ascii="Sylfaen" w:hAnsi="Sylfaen" w:cs="Sylfaen"/>
                <w:sz w:val="20"/>
                <w:szCs w:val="20"/>
                <w:lang w:val="ru-RU"/>
              </w:rPr>
              <w:t xml:space="preserve"> (</w:t>
            </w:r>
            <w:r>
              <w:rPr>
                <w:rFonts w:ascii="Sylfaen" w:hAnsi="Sylfaen" w:cs="Sylfaen"/>
                <w:sz w:val="20"/>
                <w:szCs w:val="20"/>
                <w:lang w:val="hy-AM"/>
              </w:rPr>
              <w:t>չի լրացվում</w:t>
            </w:r>
            <w:r>
              <w:rPr>
                <w:rFonts w:ascii="Sylfaen" w:hAnsi="Sylfaen" w:cs="Sylfaen"/>
                <w:sz w:val="20"/>
                <w:szCs w:val="20"/>
                <w:lang w:val="ru-RU"/>
              </w:rPr>
              <w:t>)</w:t>
            </w:r>
          </w:p>
        </w:tc>
      </w:tr>
      <w:tr w:rsidR="00EC3C67" w:rsidRPr="00E6597C" w:rsidTr="007761A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3C67" w:rsidRDefault="00EC3C67" w:rsidP="00EC3C67">
            <w:pPr>
              <w:rPr>
                <w:rFonts w:ascii="Sylfaen" w:hAnsi="Sylfaen" w:cs="Arial"/>
                <w:sz w:val="20"/>
                <w:szCs w:val="20"/>
              </w:rPr>
            </w:pPr>
            <w:r>
              <w:rPr>
                <w:rFonts w:ascii="Sylfaen" w:hAnsi="Sylfaen" w:cs="Sylfaen"/>
                <w:sz w:val="20"/>
                <w:szCs w:val="20"/>
                <w:lang w:val="hy-AM"/>
              </w:rPr>
              <w:t>11</w:t>
            </w:r>
            <w:r>
              <w:rPr>
                <w:rFonts w:ascii="Sylfaen" w:hAnsi="Sylfaen" w:cs="Sylfaen"/>
                <w:sz w:val="20"/>
                <w:szCs w:val="20"/>
              </w:rPr>
              <w:t>. Շահառուի</w:t>
            </w:r>
            <w:r>
              <w:rPr>
                <w:rFonts w:ascii="Sylfaen" w:hAnsi="Sylfaen" w:cs="Arial"/>
                <w:sz w:val="20"/>
                <w:szCs w:val="20"/>
              </w:rPr>
              <w:t xml:space="preserve"> </w:t>
            </w:r>
            <w:r>
              <w:rPr>
                <w:rFonts w:ascii="Sylfaen" w:hAnsi="Sylfaen" w:cs="Sylfaen"/>
                <w:sz w:val="20"/>
                <w:szCs w:val="20"/>
              </w:rPr>
              <w:t>ՀՎՀՀ</w:t>
            </w:r>
            <w:r>
              <w:rPr>
                <w:rFonts w:ascii="Sylfaen" w:hAnsi="Sylfaen" w:cs="Arial"/>
                <w:sz w:val="20"/>
                <w:szCs w:val="20"/>
              </w:rPr>
              <w:t>`05545973</w:t>
            </w:r>
          </w:p>
        </w:tc>
      </w:tr>
      <w:tr w:rsidR="00EC3C67" w:rsidRPr="00E6597C" w:rsidTr="007761A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3C67" w:rsidRDefault="00EC3C67" w:rsidP="00EC3C67">
            <w:pPr>
              <w:rPr>
                <w:rFonts w:ascii="Sylfaen" w:hAnsi="Sylfaen" w:cs="Arial"/>
                <w:sz w:val="20"/>
                <w:szCs w:val="20"/>
              </w:rPr>
            </w:pPr>
            <w:r>
              <w:rPr>
                <w:rFonts w:ascii="Sylfaen" w:hAnsi="Sylfaen" w:cs="Sylfaen"/>
                <w:sz w:val="20"/>
                <w:szCs w:val="20"/>
              </w:rPr>
              <w:t>1</w:t>
            </w:r>
            <w:r>
              <w:rPr>
                <w:rFonts w:ascii="Sylfaen" w:hAnsi="Sylfaen" w:cs="Sylfaen"/>
                <w:sz w:val="20"/>
                <w:szCs w:val="20"/>
                <w:lang w:val="hy-AM"/>
              </w:rPr>
              <w:t>2</w:t>
            </w:r>
            <w:r>
              <w:rPr>
                <w:rFonts w:ascii="Sylfaen" w:hAnsi="Sylfaen" w:cs="Sylfaen"/>
                <w:sz w:val="20"/>
                <w:szCs w:val="20"/>
              </w:rPr>
              <w:t>.Շահառուի</w:t>
            </w:r>
            <w:r>
              <w:rPr>
                <w:rFonts w:ascii="Sylfaen" w:hAnsi="Sylfaen" w:cs="Sylfaen"/>
                <w:sz w:val="20"/>
                <w:szCs w:val="20"/>
                <w:lang w:val="hy-AM"/>
              </w:rPr>
              <w:t>ն</w:t>
            </w:r>
            <w:r>
              <w:rPr>
                <w:rFonts w:ascii="Sylfaen" w:hAnsi="Sylfaen" w:cs="Arial"/>
                <w:sz w:val="20"/>
                <w:szCs w:val="20"/>
                <w:lang w:val="hy-AM"/>
              </w:rPr>
              <w:t xml:space="preserve"> </w:t>
            </w:r>
            <w:r>
              <w:rPr>
                <w:rFonts w:ascii="Sylfaen" w:hAnsi="Sylfaen" w:cs="Sylfaen"/>
                <w:sz w:val="20"/>
                <w:szCs w:val="20"/>
                <w:lang w:val="hy-AM"/>
              </w:rPr>
              <w:t xml:space="preserve"> սպասարկող Ֆինանսական կազմակերպություն</w:t>
            </w:r>
            <w:r>
              <w:rPr>
                <w:rFonts w:ascii="Sylfaen" w:hAnsi="Sylfaen" w:cs="Sylfaen"/>
                <w:sz w:val="20"/>
                <w:szCs w:val="20"/>
              </w:rPr>
              <w:t xml:space="preserve"> (բանկ)</w:t>
            </w:r>
            <w:r>
              <w:rPr>
                <w:rFonts w:ascii="Sylfaen" w:hAnsi="Sylfaen" w:cs="Arial"/>
                <w:sz w:val="20"/>
                <w:szCs w:val="20"/>
              </w:rPr>
              <w:t>`ՀՀ ֆինանսների նախարարության գործառնական վարչություն</w:t>
            </w:r>
          </w:p>
        </w:tc>
      </w:tr>
      <w:tr w:rsidR="00EC3C67" w:rsidRPr="00E6597C" w:rsidTr="007761A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C3C67" w:rsidRDefault="00EC3C67" w:rsidP="00EC3C67">
            <w:pPr>
              <w:rPr>
                <w:rFonts w:ascii="Sylfaen" w:hAnsi="Sylfaen" w:cs="Arial"/>
                <w:sz w:val="20"/>
                <w:szCs w:val="20"/>
              </w:rPr>
            </w:pPr>
            <w:r>
              <w:rPr>
                <w:rFonts w:ascii="Sylfaen" w:hAnsi="Sylfaen" w:cs="Sylfaen"/>
                <w:sz w:val="20"/>
                <w:szCs w:val="20"/>
              </w:rPr>
              <w:t>1</w:t>
            </w:r>
            <w:r>
              <w:rPr>
                <w:rFonts w:ascii="Sylfaen" w:hAnsi="Sylfaen" w:cs="Sylfaen"/>
                <w:sz w:val="20"/>
                <w:szCs w:val="20"/>
                <w:lang w:val="hy-AM"/>
              </w:rPr>
              <w:t>3</w:t>
            </w:r>
            <w:r>
              <w:rPr>
                <w:rFonts w:ascii="Sylfaen" w:hAnsi="Sylfaen" w:cs="Sylfaen"/>
                <w:sz w:val="20"/>
                <w:szCs w:val="20"/>
              </w:rPr>
              <w:t>.Շահառուի</w:t>
            </w:r>
            <w:r>
              <w:rPr>
                <w:rFonts w:ascii="Sylfaen" w:hAnsi="Sylfaen" w:cs="Arial"/>
                <w:sz w:val="20"/>
                <w:szCs w:val="20"/>
              </w:rPr>
              <w:t xml:space="preserve"> </w:t>
            </w:r>
            <w:r>
              <w:rPr>
                <w:rFonts w:ascii="Sylfaen" w:hAnsi="Sylfaen" w:cs="Sylfaen"/>
                <w:sz w:val="20"/>
                <w:szCs w:val="20"/>
              </w:rPr>
              <w:t>հաշվի</w:t>
            </w:r>
            <w:r>
              <w:rPr>
                <w:rFonts w:ascii="Sylfaen" w:hAnsi="Sylfaen" w:cs="Arial"/>
                <w:sz w:val="20"/>
                <w:szCs w:val="20"/>
              </w:rPr>
              <w:t xml:space="preserve"> </w:t>
            </w:r>
            <w:r>
              <w:rPr>
                <w:rFonts w:ascii="Sylfaen" w:hAnsi="Sylfaen" w:cs="Sylfaen"/>
                <w:sz w:val="20"/>
                <w:szCs w:val="20"/>
              </w:rPr>
              <w:t>համարը</w:t>
            </w:r>
            <w:r>
              <w:rPr>
                <w:rFonts w:ascii="Sylfaen" w:hAnsi="Sylfaen" w:cs="Arial"/>
                <w:sz w:val="20"/>
                <w:szCs w:val="20"/>
              </w:rPr>
              <w:t xml:space="preserve"> (</w:t>
            </w:r>
            <w:r>
              <w:rPr>
                <w:rFonts w:ascii="Sylfaen" w:hAnsi="Sylfaen" w:cs="Sylfaen"/>
                <w:sz w:val="20"/>
                <w:szCs w:val="20"/>
              </w:rPr>
              <w:t>հշ</w:t>
            </w:r>
            <w:r>
              <w:rPr>
                <w:rFonts w:ascii="Sylfaen" w:hAnsi="Sylfaen" w:cs="Arial"/>
                <w:sz w:val="20"/>
                <w:szCs w:val="20"/>
              </w:rPr>
              <w:t>.N) 900215302598</w:t>
            </w:r>
          </w:p>
        </w:tc>
      </w:tr>
      <w:tr w:rsidR="00A02F95" w:rsidRPr="00E6597C" w:rsidTr="007761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2F95" w:rsidRPr="00E6597C" w:rsidRDefault="00A02F95" w:rsidP="007761A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A02F95" w:rsidRPr="00E6597C" w:rsidTr="007761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2F95" w:rsidRPr="00E6597C" w:rsidRDefault="00A02F95" w:rsidP="007761A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A02F95" w:rsidRPr="00E6597C" w:rsidTr="007761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2F95" w:rsidRPr="00E6597C" w:rsidRDefault="00A02F95" w:rsidP="007761A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A02F95" w:rsidRPr="00E6597C" w:rsidTr="007761A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2F95" w:rsidRPr="00E6597C" w:rsidRDefault="00A02F95" w:rsidP="007761A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A02F95" w:rsidRPr="00E6597C" w:rsidTr="007761AE">
        <w:trPr>
          <w:trHeight w:val="424"/>
        </w:trPr>
        <w:tc>
          <w:tcPr>
            <w:tcW w:w="10980" w:type="dxa"/>
            <w:gridSpan w:val="2"/>
            <w:tcBorders>
              <w:top w:val="single" w:sz="4" w:space="0" w:color="auto"/>
              <w:left w:val="single" w:sz="4" w:space="0" w:color="auto"/>
              <w:right w:val="single" w:sz="4" w:space="0" w:color="000000"/>
            </w:tcBorders>
            <w:noWrap/>
            <w:vAlign w:val="bottom"/>
          </w:tcPr>
          <w:p w:rsidR="00A02F95" w:rsidRPr="00E6597C" w:rsidRDefault="00A02F95" w:rsidP="007761A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rsidR="00A02F95" w:rsidRPr="00E6597C" w:rsidRDefault="00A02F95" w:rsidP="007761AE">
            <w:pPr>
              <w:rPr>
                <w:rFonts w:ascii="GHEA Grapalat" w:hAnsi="GHEA Grapalat" w:cs="Arial"/>
                <w:sz w:val="20"/>
                <w:szCs w:val="20"/>
              </w:rPr>
            </w:pPr>
          </w:p>
        </w:tc>
      </w:tr>
      <w:tr w:rsidR="00A02F95" w:rsidRPr="00E6597C" w:rsidTr="007761AE">
        <w:trPr>
          <w:trHeight w:val="704"/>
        </w:trPr>
        <w:tc>
          <w:tcPr>
            <w:tcW w:w="10980" w:type="dxa"/>
            <w:gridSpan w:val="2"/>
            <w:tcBorders>
              <w:left w:val="single" w:sz="4" w:space="0" w:color="auto"/>
              <w:bottom w:val="single" w:sz="4" w:space="0" w:color="auto"/>
              <w:right w:val="single" w:sz="4" w:space="0" w:color="000000"/>
            </w:tcBorders>
            <w:noWrap/>
            <w:vAlign w:val="bottom"/>
          </w:tcPr>
          <w:p w:rsidR="00A02F95" w:rsidRPr="00E6597C" w:rsidRDefault="00A02F95" w:rsidP="007761AE">
            <w:pPr>
              <w:rPr>
                <w:rFonts w:ascii="GHEA Grapalat" w:hAnsi="GHEA Grapalat" w:cs="Arial"/>
                <w:sz w:val="20"/>
                <w:szCs w:val="20"/>
                <w:lang w:val="hy-AM"/>
              </w:rPr>
            </w:pPr>
          </w:p>
        </w:tc>
      </w:tr>
      <w:tr w:rsidR="00A02F95" w:rsidRPr="00E6597C" w:rsidTr="007761A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2F95" w:rsidRPr="00E6597C" w:rsidRDefault="00A02F95" w:rsidP="007761A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rsidR="00A02F95" w:rsidRPr="00E6597C" w:rsidRDefault="00A02F95" w:rsidP="007761AE">
            <w:pPr>
              <w:rPr>
                <w:rFonts w:ascii="GHEA Grapalat" w:hAnsi="GHEA Grapalat" w:cs="Sylfaen"/>
                <w:sz w:val="20"/>
                <w:szCs w:val="20"/>
                <w:lang w:val="ru-RU"/>
              </w:rPr>
            </w:pPr>
          </w:p>
        </w:tc>
      </w:tr>
      <w:tr w:rsidR="00A02F95" w:rsidRPr="00E6597C" w:rsidTr="007761A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02F95" w:rsidRPr="00E6597C" w:rsidRDefault="00A02F95" w:rsidP="007761A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rsidR="00A02F95" w:rsidRPr="00E6597C" w:rsidRDefault="00A02F95" w:rsidP="007761AE">
            <w:pPr>
              <w:rPr>
                <w:rFonts w:ascii="GHEA Grapalat" w:hAnsi="GHEA Grapalat" w:cs="Sylfaen"/>
                <w:sz w:val="20"/>
                <w:szCs w:val="20"/>
                <w:lang w:val="hy-AM"/>
              </w:rPr>
            </w:pPr>
          </w:p>
        </w:tc>
      </w:tr>
      <w:tr w:rsidR="00A02F95" w:rsidRPr="00E6597C" w:rsidTr="007761AE">
        <w:trPr>
          <w:trHeight w:val="2194"/>
        </w:trPr>
        <w:tc>
          <w:tcPr>
            <w:tcW w:w="5616" w:type="dxa"/>
            <w:tcBorders>
              <w:top w:val="nil"/>
              <w:left w:val="single" w:sz="4" w:space="0" w:color="auto"/>
              <w:bottom w:val="single" w:sz="4" w:space="0" w:color="auto"/>
              <w:right w:val="single" w:sz="4" w:space="0" w:color="auto"/>
            </w:tcBorders>
            <w:noWrap/>
            <w:vAlign w:val="bottom"/>
          </w:tcPr>
          <w:p w:rsidR="00A02F95" w:rsidRPr="00E6597C" w:rsidRDefault="00A02F95" w:rsidP="007761A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rsidR="00A02F95" w:rsidRPr="00E6597C" w:rsidRDefault="00A02F95" w:rsidP="007761AE">
            <w:pPr>
              <w:rPr>
                <w:rFonts w:ascii="GHEA Grapalat" w:hAnsi="GHEA Grapalat" w:cs="Sylfaen"/>
                <w:sz w:val="20"/>
                <w:szCs w:val="20"/>
              </w:rPr>
            </w:pPr>
          </w:p>
          <w:p w:rsidR="00A02F95" w:rsidRPr="00E6597C" w:rsidRDefault="00A02F95" w:rsidP="007761A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A02F95" w:rsidRPr="00E6597C" w:rsidRDefault="00A02F95" w:rsidP="007761AE">
            <w:pPr>
              <w:rPr>
                <w:rFonts w:ascii="GHEA Grapalat" w:hAnsi="GHEA Grapalat" w:cs="Tahoma"/>
                <w:color w:val="000000"/>
                <w:sz w:val="20"/>
                <w:szCs w:val="20"/>
              </w:rPr>
            </w:pPr>
          </w:p>
          <w:p w:rsidR="00A02F95" w:rsidRPr="00E6597C" w:rsidRDefault="00A02F95" w:rsidP="007761AE">
            <w:pPr>
              <w:rPr>
                <w:rFonts w:ascii="GHEA Grapalat" w:hAnsi="GHEA Grapalat" w:cs="Sylfaen"/>
                <w:sz w:val="20"/>
                <w:szCs w:val="20"/>
              </w:rPr>
            </w:pPr>
          </w:p>
          <w:p w:rsidR="00A02F95" w:rsidRPr="00E6597C" w:rsidRDefault="00A02F95" w:rsidP="007761A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A02F95" w:rsidRPr="00E6597C" w:rsidRDefault="00A02F95" w:rsidP="007761AE">
            <w:pPr>
              <w:rPr>
                <w:rFonts w:ascii="GHEA Grapalat" w:hAnsi="GHEA Grapalat" w:cs="Sylfaen"/>
                <w:sz w:val="20"/>
                <w:szCs w:val="20"/>
              </w:rPr>
            </w:pPr>
          </w:p>
          <w:p w:rsidR="00A02F95" w:rsidRPr="00E6597C" w:rsidRDefault="00A02F95" w:rsidP="007761A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rsidR="00A02F95" w:rsidRPr="00E6597C" w:rsidRDefault="00A02F95" w:rsidP="007761AE">
            <w:pPr>
              <w:rPr>
                <w:rFonts w:ascii="GHEA Grapalat" w:hAnsi="GHEA Grapalat" w:cs="Sylfaen"/>
                <w:sz w:val="20"/>
                <w:szCs w:val="20"/>
              </w:rPr>
            </w:pPr>
            <w:r w:rsidRPr="00E6597C">
              <w:rPr>
                <w:rFonts w:ascii="GHEA Grapalat" w:hAnsi="GHEA Grapalat" w:cs="Sylfaen"/>
                <w:sz w:val="20"/>
                <w:szCs w:val="20"/>
              </w:rPr>
              <w:t xml:space="preserve">                                                                             Կ.Տ.</w:t>
            </w:r>
          </w:p>
          <w:p w:rsidR="00A02F95" w:rsidRPr="00E6597C" w:rsidRDefault="00A02F95" w:rsidP="007761A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A02F95" w:rsidRPr="00E6597C" w:rsidRDefault="00A02F95" w:rsidP="007761A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rsidR="00A02F95" w:rsidRPr="00E6597C" w:rsidRDefault="00A02F95" w:rsidP="007761AE">
            <w:pPr>
              <w:jc w:val="right"/>
              <w:rPr>
                <w:rFonts w:ascii="GHEA Grapalat" w:hAnsi="GHEA Grapalat" w:cs="Sylfaen"/>
                <w:sz w:val="20"/>
                <w:szCs w:val="20"/>
              </w:rPr>
            </w:pPr>
          </w:p>
          <w:p w:rsidR="00A02F95" w:rsidRPr="00E6597C" w:rsidRDefault="00A02F95" w:rsidP="007761A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rsidR="00A02F95" w:rsidRPr="00E6597C" w:rsidRDefault="00A02F95" w:rsidP="007761AE">
            <w:pPr>
              <w:jc w:val="right"/>
              <w:rPr>
                <w:rFonts w:ascii="GHEA Grapalat" w:hAnsi="GHEA Grapalat" w:cs="Tahoma"/>
                <w:color w:val="000000"/>
                <w:sz w:val="20"/>
                <w:szCs w:val="20"/>
              </w:rPr>
            </w:pPr>
          </w:p>
          <w:p w:rsidR="00A02F95" w:rsidRPr="00E6597C" w:rsidRDefault="00A02F95" w:rsidP="007761AE">
            <w:pPr>
              <w:jc w:val="right"/>
              <w:rPr>
                <w:rFonts w:ascii="GHEA Grapalat" w:hAnsi="GHEA Grapalat" w:cs="Tahoma"/>
                <w:color w:val="000000"/>
                <w:sz w:val="20"/>
                <w:szCs w:val="20"/>
              </w:rPr>
            </w:pPr>
          </w:p>
          <w:p w:rsidR="00A02F95" w:rsidRPr="00E6597C" w:rsidRDefault="00A02F95" w:rsidP="007761A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A02F95" w:rsidRPr="00E6597C" w:rsidRDefault="00A02F95" w:rsidP="007761AE">
            <w:pPr>
              <w:jc w:val="right"/>
              <w:rPr>
                <w:rFonts w:ascii="GHEA Grapalat" w:hAnsi="GHEA Grapalat" w:cs="Sylfaen"/>
                <w:sz w:val="20"/>
                <w:szCs w:val="20"/>
              </w:rPr>
            </w:pPr>
          </w:p>
          <w:p w:rsidR="00A02F95" w:rsidRPr="00E6597C" w:rsidRDefault="00A02F95" w:rsidP="007761A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rsidR="00A02F95" w:rsidRPr="00E6597C" w:rsidRDefault="00A02F95" w:rsidP="007761AE">
            <w:pPr>
              <w:jc w:val="right"/>
              <w:rPr>
                <w:rFonts w:ascii="GHEA Grapalat" w:hAnsi="GHEA Grapalat" w:cs="Sylfaen"/>
                <w:sz w:val="20"/>
                <w:szCs w:val="20"/>
              </w:rPr>
            </w:pPr>
          </w:p>
        </w:tc>
      </w:tr>
      <w:tr w:rsidR="00A02F95" w:rsidRPr="00E6597C" w:rsidTr="007761AE">
        <w:trPr>
          <w:trHeight w:val="2058"/>
        </w:trPr>
        <w:tc>
          <w:tcPr>
            <w:tcW w:w="5616" w:type="dxa"/>
            <w:tcBorders>
              <w:top w:val="single" w:sz="4" w:space="0" w:color="auto"/>
              <w:left w:val="single" w:sz="4" w:space="0" w:color="auto"/>
              <w:right w:val="single" w:sz="4" w:space="0" w:color="auto"/>
            </w:tcBorders>
            <w:noWrap/>
            <w:vAlign w:val="bottom"/>
          </w:tcPr>
          <w:p w:rsidR="00A02F95" w:rsidRPr="00E6597C" w:rsidRDefault="00A02F95" w:rsidP="007761A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rsidR="00A02F95" w:rsidRPr="00E6597C" w:rsidRDefault="00A02F95" w:rsidP="007761A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rsidR="00A02F95" w:rsidRPr="00E6597C" w:rsidRDefault="00A02F95" w:rsidP="007761A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rsidR="00A02F95" w:rsidRPr="00E6597C" w:rsidRDefault="00A02F95" w:rsidP="007761AE">
            <w:pPr>
              <w:rPr>
                <w:rFonts w:ascii="GHEA Grapalat" w:hAnsi="GHEA Grapalat" w:cs="Sylfaen"/>
                <w:sz w:val="20"/>
                <w:szCs w:val="20"/>
              </w:rPr>
            </w:pPr>
            <w:r w:rsidRPr="00E6597C">
              <w:rPr>
                <w:rFonts w:ascii="GHEA Grapalat" w:hAnsi="GHEA Grapalat" w:cs="Sylfaen"/>
                <w:sz w:val="20"/>
                <w:szCs w:val="20"/>
              </w:rPr>
              <w:t xml:space="preserve">  </w:t>
            </w:r>
          </w:p>
          <w:p w:rsidR="00A02F95" w:rsidRPr="00E6597C" w:rsidRDefault="00A02F95" w:rsidP="007761AE">
            <w:pPr>
              <w:rPr>
                <w:rFonts w:ascii="GHEA Grapalat" w:hAnsi="GHEA Grapalat" w:cs="Sylfaen"/>
                <w:sz w:val="20"/>
                <w:szCs w:val="20"/>
              </w:rPr>
            </w:pPr>
            <w:r w:rsidRPr="00E6597C">
              <w:rPr>
                <w:rFonts w:ascii="GHEA Grapalat" w:hAnsi="GHEA Grapalat" w:cs="Sylfaen"/>
                <w:sz w:val="20"/>
                <w:szCs w:val="20"/>
              </w:rPr>
              <w:t xml:space="preserve">                                                       /ստորագրություն/</w:t>
            </w:r>
          </w:p>
          <w:p w:rsidR="00A02F95" w:rsidRPr="00E6597C" w:rsidRDefault="00A02F95" w:rsidP="007761AE">
            <w:pPr>
              <w:rPr>
                <w:rFonts w:ascii="GHEA Grapalat" w:hAnsi="GHEA Grapalat" w:cs="Tahoma"/>
                <w:color w:val="000000"/>
                <w:sz w:val="20"/>
                <w:szCs w:val="20"/>
              </w:rPr>
            </w:pPr>
          </w:p>
          <w:p w:rsidR="00A02F95" w:rsidRPr="00E6597C" w:rsidRDefault="00A02F95" w:rsidP="007761A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A02F95" w:rsidRPr="00E6597C" w:rsidRDefault="00A02F95" w:rsidP="007761A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rsidR="00A02F95" w:rsidRPr="00E6597C" w:rsidRDefault="00A02F95" w:rsidP="007761AE">
            <w:pPr>
              <w:jc w:val="right"/>
              <w:rPr>
                <w:rFonts w:ascii="GHEA Grapalat" w:hAnsi="GHEA Grapalat" w:cs="Tahoma"/>
                <w:color w:val="000000"/>
                <w:sz w:val="20"/>
                <w:szCs w:val="20"/>
              </w:rPr>
            </w:pPr>
          </w:p>
          <w:p w:rsidR="00A02F95" w:rsidRPr="00E6597C" w:rsidRDefault="00A02F95" w:rsidP="007761AE">
            <w:pPr>
              <w:jc w:val="right"/>
              <w:rPr>
                <w:rFonts w:ascii="GHEA Grapalat" w:hAnsi="GHEA Grapalat" w:cs="Tahoma"/>
                <w:color w:val="000000"/>
                <w:sz w:val="20"/>
                <w:szCs w:val="20"/>
              </w:rPr>
            </w:pPr>
          </w:p>
          <w:p w:rsidR="00A02F95" w:rsidRPr="00E6597C" w:rsidRDefault="00A02F95" w:rsidP="007761A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A02F95" w:rsidRPr="00E6597C" w:rsidRDefault="00A02F95" w:rsidP="007761A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rsidR="00A02F95" w:rsidRPr="00E6597C" w:rsidRDefault="00A02F95" w:rsidP="007761AE">
            <w:pPr>
              <w:jc w:val="right"/>
              <w:rPr>
                <w:rFonts w:ascii="GHEA Grapalat" w:hAnsi="GHEA Grapalat" w:cs="Arial"/>
                <w:sz w:val="20"/>
                <w:szCs w:val="20"/>
                <w:lang w:val="hy-AM"/>
              </w:rPr>
            </w:pPr>
          </w:p>
        </w:tc>
      </w:tr>
      <w:tr w:rsidR="00A02F95" w:rsidRPr="00E6597C" w:rsidTr="007761AE">
        <w:trPr>
          <w:trHeight w:val="2194"/>
        </w:trPr>
        <w:tc>
          <w:tcPr>
            <w:tcW w:w="5616" w:type="dxa"/>
            <w:tcBorders>
              <w:top w:val="nil"/>
              <w:left w:val="single" w:sz="4" w:space="0" w:color="auto"/>
              <w:bottom w:val="single" w:sz="4" w:space="0" w:color="auto"/>
              <w:right w:val="single" w:sz="4" w:space="0" w:color="auto"/>
            </w:tcBorders>
            <w:noWrap/>
            <w:vAlign w:val="bottom"/>
          </w:tcPr>
          <w:p w:rsidR="00A02F95" w:rsidRPr="00E6597C" w:rsidRDefault="00A02F95" w:rsidP="007761AE">
            <w:pPr>
              <w:rPr>
                <w:rFonts w:ascii="GHEA Grapalat" w:hAnsi="GHEA Grapalat" w:cs="Sylfaen"/>
                <w:sz w:val="20"/>
                <w:szCs w:val="20"/>
              </w:rPr>
            </w:pPr>
            <w:r w:rsidRPr="00E6597C">
              <w:rPr>
                <w:rFonts w:ascii="GHEA Grapalat" w:hAnsi="GHEA Grapalat" w:cs="Sylfaen"/>
                <w:sz w:val="20"/>
                <w:szCs w:val="20"/>
              </w:rPr>
              <w:lastRenderedPageBreak/>
              <w:t>24.բ.                                                       Կ.Տ.</w:t>
            </w:r>
          </w:p>
          <w:p w:rsidR="00A02F95" w:rsidRPr="00E6597C" w:rsidRDefault="00A02F95" w:rsidP="007761AE">
            <w:pPr>
              <w:rPr>
                <w:rFonts w:ascii="GHEA Grapalat" w:hAnsi="GHEA Grapalat" w:cs="Sylfaen"/>
                <w:sz w:val="20"/>
                <w:szCs w:val="20"/>
              </w:rPr>
            </w:pPr>
          </w:p>
          <w:p w:rsidR="00A02F95" w:rsidRPr="00E6597C" w:rsidRDefault="00A02F95" w:rsidP="007761AE">
            <w:pPr>
              <w:rPr>
                <w:rFonts w:ascii="GHEA Grapalat" w:hAnsi="GHEA Grapalat" w:cs="Sylfaen"/>
                <w:sz w:val="20"/>
                <w:szCs w:val="20"/>
              </w:rPr>
            </w:pPr>
          </w:p>
          <w:p w:rsidR="00A02F95" w:rsidRPr="00E6597C" w:rsidRDefault="00A02F95" w:rsidP="007761A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rsidR="00A02F95" w:rsidRPr="00E6597C" w:rsidRDefault="00A02F95" w:rsidP="007761AE">
            <w:pPr>
              <w:rPr>
                <w:rFonts w:ascii="GHEA Grapalat" w:hAnsi="GHEA Grapalat" w:cs="Sylfaen"/>
                <w:sz w:val="20"/>
                <w:szCs w:val="20"/>
              </w:rPr>
            </w:pPr>
          </w:p>
          <w:p w:rsidR="00A02F95" w:rsidRPr="00E6597C" w:rsidRDefault="00A02F95" w:rsidP="007761AE">
            <w:pPr>
              <w:rPr>
                <w:rFonts w:ascii="GHEA Grapalat" w:hAnsi="GHEA Grapalat" w:cs="Sylfaen"/>
                <w:sz w:val="20"/>
                <w:szCs w:val="20"/>
              </w:rPr>
            </w:pPr>
            <w:r w:rsidRPr="00E6597C">
              <w:rPr>
                <w:rFonts w:ascii="GHEA Grapalat" w:hAnsi="GHEA Grapalat" w:cs="Sylfaen"/>
                <w:sz w:val="20"/>
                <w:szCs w:val="20"/>
              </w:rPr>
              <w:t xml:space="preserve">  </w:t>
            </w:r>
          </w:p>
          <w:p w:rsidR="00A02F95" w:rsidRPr="00E6597C" w:rsidRDefault="00A02F95" w:rsidP="007761A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A02F95" w:rsidRPr="00E6597C" w:rsidRDefault="00A02F95" w:rsidP="007761AE">
            <w:pPr>
              <w:rPr>
                <w:rFonts w:ascii="GHEA Grapalat" w:hAnsi="GHEA Grapalat" w:cs="Sylfaen"/>
                <w:sz w:val="20"/>
                <w:szCs w:val="20"/>
              </w:rPr>
            </w:pPr>
            <w:r w:rsidRPr="00E6597C">
              <w:rPr>
                <w:rFonts w:ascii="GHEA Grapalat" w:hAnsi="GHEA Grapalat" w:cs="Sylfaen"/>
                <w:sz w:val="20"/>
                <w:szCs w:val="20"/>
              </w:rPr>
              <w:t xml:space="preserve">23.բ.                                                                 Կ.Տ.    </w:t>
            </w:r>
          </w:p>
          <w:p w:rsidR="00A02F95" w:rsidRPr="00E6597C" w:rsidRDefault="00A02F95" w:rsidP="007761AE">
            <w:pPr>
              <w:rPr>
                <w:rFonts w:ascii="GHEA Grapalat" w:hAnsi="GHEA Grapalat" w:cs="Sylfaen"/>
                <w:sz w:val="20"/>
                <w:szCs w:val="20"/>
              </w:rPr>
            </w:pPr>
          </w:p>
          <w:p w:rsidR="00A02F95" w:rsidRPr="00E6597C" w:rsidRDefault="00A02F95" w:rsidP="007761AE">
            <w:pPr>
              <w:rPr>
                <w:rFonts w:ascii="GHEA Grapalat" w:hAnsi="GHEA Grapalat" w:cs="Sylfaen"/>
                <w:sz w:val="20"/>
                <w:szCs w:val="20"/>
              </w:rPr>
            </w:pPr>
            <w:r w:rsidRPr="00E6597C">
              <w:rPr>
                <w:rFonts w:ascii="GHEA Grapalat" w:hAnsi="GHEA Grapalat" w:cs="Sylfaen"/>
                <w:sz w:val="20"/>
                <w:szCs w:val="20"/>
              </w:rPr>
              <w:t xml:space="preserve">                     </w:t>
            </w:r>
          </w:p>
          <w:p w:rsidR="00A02F95" w:rsidRPr="00E6597C" w:rsidRDefault="00A02F95" w:rsidP="007761A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rsidR="00A02F95" w:rsidRPr="00E6597C" w:rsidRDefault="00A02F95" w:rsidP="007761AE">
            <w:pPr>
              <w:rPr>
                <w:rFonts w:ascii="GHEA Grapalat" w:hAnsi="GHEA Grapalat" w:cs="Sylfaen"/>
                <w:color w:val="000000"/>
                <w:sz w:val="20"/>
                <w:szCs w:val="20"/>
              </w:rPr>
            </w:pPr>
          </w:p>
          <w:p w:rsidR="00A02F95" w:rsidRPr="00E6597C" w:rsidRDefault="00A02F95" w:rsidP="007761AE">
            <w:pPr>
              <w:rPr>
                <w:rFonts w:ascii="GHEA Grapalat" w:hAnsi="GHEA Grapalat" w:cs="Sylfaen"/>
                <w:sz w:val="20"/>
                <w:szCs w:val="20"/>
              </w:rPr>
            </w:pPr>
          </w:p>
          <w:p w:rsidR="00A02F95" w:rsidRPr="00E6597C" w:rsidRDefault="00A02F95" w:rsidP="007761AE">
            <w:pPr>
              <w:jc w:val="right"/>
              <w:rPr>
                <w:rFonts w:ascii="GHEA Grapalat" w:hAnsi="GHEA Grapalat" w:cs="Arial"/>
                <w:sz w:val="20"/>
                <w:szCs w:val="20"/>
              </w:rPr>
            </w:pPr>
          </w:p>
        </w:tc>
      </w:tr>
    </w:tbl>
    <w:p w:rsidR="00A02F95" w:rsidRPr="00E6597C" w:rsidRDefault="00A02F95" w:rsidP="00A02F95">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A02F95" w:rsidRPr="00E6597C" w:rsidRDefault="00A02F95" w:rsidP="00A02F95">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A02F95" w:rsidRPr="00E6597C" w:rsidRDefault="00A02F95" w:rsidP="00A02F95">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A02F95" w:rsidRPr="00E6597C" w:rsidRDefault="00A02F95" w:rsidP="00A02F95">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A02F95" w:rsidRPr="00E6597C" w:rsidRDefault="00A02F95" w:rsidP="00A02F95">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A02F95" w:rsidRPr="004605D7" w:rsidRDefault="00A02F95" w:rsidP="00A02F95">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A02F95" w:rsidRPr="00E6597C" w:rsidRDefault="00A02F95" w:rsidP="00A02F95">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rsidR="00A02F95" w:rsidRPr="00E6597C" w:rsidRDefault="00A02F95" w:rsidP="00A02F95">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b/>
                <w:sz w:val="20"/>
                <w:szCs w:val="20"/>
              </w:rPr>
            </w:pPr>
            <w:r w:rsidRPr="00E6597C">
              <w:rPr>
                <w:rFonts w:ascii="GHEA Grapalat" w:hAnsi="GHEA Grapalat"/>
                <w:b/>
                <w:sz w:val="20"/>
                <w:szCs w:val="20"/>
              </w:rPr>
              <w:t>Նշված դաշտի/</w:t>
            </w:r>
          </w:p>
          <w:p w:rsidR="00A02F95" w:rsidRPr="00E6597C" w:rsidRDefault="00A02F95" w:rsidP="007761A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rsidR="00A02F95" w:rsidRPr="00E6597C" w:rsidRDefault="00A02F95" w:rsidP="007761A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rsidR="00A02F95" w:rsidRPr="00E6597C" w:rsidRDefault="00A02F95" w:rsidP="007761A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rsidR="00A02F95" w:rsidRPr="00E6597C" w:rsidRDefault="00A02F95" w:rsidP="007761A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rsidR="00A02F95" w:rsidRPr="00E6597C" w:rsidRDefault="00A02F95" w:rsidP="007761A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b/>
                <w:sz w:val="20"/>
                <w:szCs w:val="20"/>
              </w:rPr>
            </w:pPr>
            <w:r w:rsidRPr="00E6597C">
              <w:rPr>
                <w:rFonts w:ascii="GHEA Grapalat" w:hAnsi="GHEA Grapalat"/>
                <w:b/>
                <w:sz w:val="20"/>
                <w:szCs w:val="20"/>
              </w:rPr>
              <w:t>5</w:t>
            </w: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p w:rsidR="00A02F95" w:rsidRPr="00E6597C" w:rsidRDefault="00A02F95" w:rsidP="007761A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ոչ պարտադիր</w:t>
            </w:r>
          </w:p>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ոչ պարտադիր</w:t>
            </w:r>
          </w:p>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 xml:space="preserve">լրացվում է շահառու հանդիսացող անձի (վճարումը </w:t>
            </w:r>
            <w:r w:rsidRPr="00E6597C">
              <w:rPr>
                <w:rFonts w:ascii="GHEA Grapalat" w:hAnsi="GHEA Grapalat"/>
                <w:sz w:val="20"/>
                <w:szCs w:val="20"/>
              </w:rPr>
              <w:lastRenderedPageBreak/>
              <w:t>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lastRenderedPageBreak/>
              <w:t>նախապես լրացվում է շահառուի կողմից` հրավերով</w:t>
            </w: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lang w:val="hy-AM"/>
              </w:rPr>
            </w:pPr>
            <w:r w:rsidRPr="00E6597C">
              <w:rPr>
                <w:rFonts w:ascii="GHEA Grapalat" w:hAnsi="GHEA Grapalat"/>
                <w:sz w:val="20"/>
                <w:szCs w:val="20"/>
                <w:lang w:val="hy-AM"/>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ոչ պարտադիր</w:t>
            </w:r>
          </w:p>
          <w:p w:rsidR="00A02F95" w:rsidRPr="00E6597C" w:rsidRDefault="00A02F95" w:rsidP="007761A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ոչ պարտադիր</w:t>
            </w:r>
          </w:p>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A02F95" w:rsidRPr="00B747C3"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lang w:val="hy-AM"/>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lang w:val="hy-AM"/>
              </w:rPr>
            </w:pPr>
            <w:r w:rsidRPr="00E6597C">
              <w:rPr>
                <w:rFonts w:ascii="GHEA Grapalat" w:hAnsi="GHEA Grapalat"/>
                <w:sz w:val="20"/>
                <w:szCs w:val="20"/>
                <w:lang w:val="hy-AM"/>
              </w:rPr>
              <w:t>ոչ պարտադիր</w:t>
            </w:r>
          </w:p>
          <w:p w:rsidR="00A02F95" w:rsidRPr="00E6597C" w:rsidRDefault="00A02F95" w:rsidP="007761A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A02F95" w:rsidRPr="00B747C3"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lang w:val="hy-AM"/>
              </w:rPr>
            </w:pPr>
            <w:r w:rsidRPr="00E6597C">
              <w:rPr>
                <w:rFonts w:ascii="GHEA Grapalat" w:hAnsi="GHEA Grapalat"/>
                <w:sz w:val="20"/>
                <w:szCs w:val="20"/>
              </w:rPr>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A02F95" w:rsidRPr="00B747C3"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Del="0010680B" w:rsidRDefault="00A02F95" w:rsidP="007761A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rsidR="00A02F95" w:rsidRPr="00E6597C" w:rsidRDefault="00A02F95" w:rsidP="007761A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rsidR="00A02F95" w:rsidRPr="00E6597C" w:rsidRDefault="00A02F95" w:rsidP="007761A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ոչ պարտադիր</w:t>
            </w:r>
          </w:p>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 xml:space="preserve">լրացվում է պահանջագրին կից ներկայացված փաստաթղթերի էջերի քանակը, որոնք պետք է </w:t>
            </w:r>
            <w:r w:rsidRPr="00E6597C">
              <w:rPr>
                <w:rFonts w:ascii="GHEA Grapalat" w:hAnsi="GHEA Grapalat"/>
                <w:sz w:val="20"/>
                <w:szCs w:val="20"/>
              </w:rPr>
              <w:lastRenderedPageBreak/>
              <w:t>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rsidR="00A02F95" w:rsidRPr="00E6597C" w:rsidRDefault="00A02F95" w:rsidP="007761A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lastRenderedPageBreak/>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A02F95" w:rsidRPr="00B747C3"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lang w:val="hy-AM"/>
              </w:rPr>
              <w:lastRenderedPageBreak/>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p w:rsidR="00A02F95" w:rsidRPr="00E6597C" w:rsidRDefault="00A02F95" w:rsidP="007761A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A02F95" w:rsidRPr="00E6597C" w:rsidRDefault="00A02F95" w:rsidP="007761A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rsidR="00A02F95" w:rsidRPr="00E6597C" w:rsidRDefault="00A02F95" w:rsidP="007761A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rsidR="00A02F95" w:rsidRPr="00E6597C" w:rsidRDefault="00A02F95" w:rsidP="007761AE">
            <w:pPr>
              <w:jc w:val="center"/>
              <w:rPr>
                <w:rFonts w:ascii="GHEA Grapalat" w:hAnsi="GHEA Grapalat"/>
                <w:sz w:val="20"/>
                <w:szCs w:val="20"/>
                <w:lang w:val="hy-AM"/>
              </w:rPr>
            </w:pPr>
          </w:p>
        </w:tc>
      </w:tr>
      <w:tr w:rsidR="00A02F95" w:rsidRPr="00B747C3" w:rsidTr="007761AE">
        <w:tc>
          <w:tcPr>
            <w:tcW w:w="720" w:type="dxa"/>
            <w:tcBorders>
              <w:top w:val="single" w:sz="4" w:space="0" w:color="auto"/>
              <w:left w:val="single" w:sz="4" w:space="0" w:color="auto"/>
              <w:bottom w:val="single" w:sz="4" w:space="0" w:color="auto"/>
              <w:right w:val="single" w:sz="4" w:space="0" w:color="auto"/>
            </w:tcBorders>
            <w:vAlign w:val="center"/>
          </w:tcPr>
          <w:p w:rsidR="00A02F95" w:rsidRPr="00E6597C" w:rsidRDefault="00A02F95" w:rsidP="007761A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 xml:space="preserve">պարտադիր` </w:t>
            </w:r>
          </w:p>
          <w:p w:rsidR="00A02F95" w:rsidRPr="00E6597C" w:rsidRDefault="00A02F95" w:rsidP="007761A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rsidR="00A02F95" w:rsidRPr="00E6597C" w:rsidRDefault="00A02F95" w:rsidP="007761A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vAlign w:val="center"/>
          </w:tcPr>
          <w:p w:rsidR="00A02F95" w:rsidRPr="00E6597C" w:rsidRDefault="00A02F95" w:rsidP="007761A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 xml:space="preserve">պարտադիր` </w:t>
            </w:r>
          </w:p>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rsidR="00A02F95" w:rsidRPr="00E6597C" w:rsidRDefault="00A02F95" w:rsidP="007761A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vAlign w:val="center"/>
          </w:tcPr>
          <w:p w:rsidR="00A02F95" w:rsidRPr="00E6597C" w:rsidRDefault="00A02F95" w:rsidP="007761A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ոչ պարտադիր</w:t>
            </w:r>
          </w:p>
          <w:p w:rsidR="00A02F95" w:rsidRPr="00E6597C" w:rsidRDefault="00A02F95" w:rsidP="007761A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A02F95" w:rsidRPr="00E6597C" w:rsidRDefault="00A02F95" w:rsidP="007761A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p>
        </w:tc>
      </w:tr>
      <w:tr w:rsidR="00A02F95" w:rsidRPr="00E6597C" w:rsidTr="007761AE">
        <w:tc>
          <w:tcPr>
            <w:tcW w:w="72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rsidR="00A02F95" w:rsidRPr="00E6597C" w:rsidRDefault="00A02F95" w:rsidP="007761A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A02F95" w:rsidRPr="00E6597C" w:rsidRDefault="00A02F95" w:rsidP="007761AE">
            <w:pPr>
              <w:jc w:val="center"/>
              <w:rPr>
                <w:rFonts w:ascii="GHEA Grapalat" w:hAnsi="GHEA Grapalat"/>
                <w:sz w:val="20"/>
                <w:szCs w:val="20"/>
              </w:rPr>
            </w:pPr>
          </w:p>
        </w:tc>
      </w:tr>
    </w:tbl>
    <w:p w:rsidR="00A02F95" w:rsidRPr="00E6597C" w:rsidRDefault="00A02F95" w:rsidP="00A02F95">
      <w:pPr>
        <w:pStyle w:val="a3"/>
        <w:jc w:val="right"/>
        <w:rPr>
          <w:rFonts w:ascii="GHEA Grapalat" w:hAnsi="GHEA Grapalat" w:cs="Sylfaen"/>
          <w:i w:val="0"/>
          <w:lang w:val="en-US"/>
        </w:rPr>
      </w:pPr>
    </w:p>
    <w:p w:rsidR="00A02F95" w:rsidRPr="00E6597C" w:rsidRDefault="00A02F95" w:rsidP="00A02F95">
      <w:pPr>
        <w:pStyle w:val="a3"/>
        <w:jc w:val="right"/>
        <w:rPr>
          <w:rFonts w:ascii="GHEA Grapalat" w:hAnsi="GHEA Grapalat" w:cs="Sylfaen"/>
          <w:i w:val="0"/>
          <w:lang w:val="en-US"/>
        </w:rPr>
      </w:pPr>
    </w:p>
    <w:p w:rsidR="00A02F95" w:rsidRPr="00E6597C" w:rsidRDefault="00A02F95" w:rsidP="00A02F95">
      <w:pPr>
        <w:pStyle w:val="a3"/>
        <w:jc w:val="right"/>
        <w:rPr>
          <w:rFonts w:ascii="GHEA Grapalat" w:hAnsi="GHEA Grapalat" w:cs="Sylfaen"/>
          <w:i w:val="0"/>
          <w:lang w:val="en-US"/>
        </w:rPr>
      </w:pPr>
    </w:p>
    <w:p w:rsidR="00A02F95" w:rsidRPr="00E6597C" w:rsidRDefault="00A02F95" w:rsidP="00A02F95">
      <w:pPr>
        <w:pStyle w:val="a3"/>
        <w:jc w:val="right"/>
        <w:rPr>
          <w:rFonts w:ascii="GHEA Grapalat" w:hAnsi="GHEA Grapalat" w:cs="Sylfaen"/>
          <w:i w:val="0"/>
          <w:lang w:val="en-US"/>
        </w:rPr>
      </w:pPr>
    </w:p>
    <w:p w:rsidR="00C66BF2" w:rsidRPr="00E6597C" w:rsidRDefault="00A02F95" w:rsidP="00A02F95">
      <w:pPr>
        <w:jc w:val="right"/>
        <w:rPr>
          <w:rFonts w:ascii="GHEA Grapalat" w:hAnsi="GHEA Grapalat" w:cs="GHEA Grapalat"/>
          <w:i/>
          <w:sz w:val="18"/>
          <w:szCs w:val="18"/>
          <w:lang w:val="hy-AM"/>
        </w:rPr>
      </w:pPr>
      <w:r w:rsidRPr="00E6597C">
        <w:rPr>
          <w:rFonts w:ascii="GHEA Grapalat" w:hAnsi="GHEA Grapalat"/>
          <w:b/>
          <w:lang w:val="hy-AM"/>
        </w:rPr>
        <w:br w:type="page"/>
      </w:r>
    </w:p>
    <w:p w:rsidR="00C66BF2" w:rsidRDefault="00C66BF2" w:rsidP="00C66BF2">
      <w:pPr>
        <w:pStyle w:val="31"/>
        <w:spacing w:line="240" w:lineRule="auto"/>
        <w:jc w:val="right"/>
        <w:rPr>
          <w:rFonts w:ascii="GHEA Grapalat" w:hAnsi="GHEA Grapalat" w:cs="Sylfaen"/>
          <w:b/>
          <w:lang w:val="hy-AM"/>
        </w:rPr>
      </w:pPr>
    </w:p>
    <w:p w:rsidR="00C66BF2" w:rsidRPr="00883423" w:rsidRDefault="00C66BF2" w:rsidP="00C66BF2">
      <w:pPr>
        <w:jc w:val="right"/>
        <w:rPr>
          <w:rFonts w:ascii="GHEA Grapalat" w:hAnsi="GHEA Grapalat"/>
          <w:lang w:val="hy-AM"/>
        </w:rPr>
      </w:pPr>
    </w:p>
    <w:p w:rsidR="00C66BF2" w:rsidRPr="00883423" w:rsidRDefault="00C66BF2" w:rsidP="00C66BF2">
      <w:pPr>
        <w:jc w:val="right"/>
        <w:rPr>
          <w:rFonts w:ascii="GHEA Grapalat" w:hAnsi="GHEA Grapalat"/>
          <w:lang w:val="hy-AM"/>
        </w:rPr>
      </w:pPr>
    </w:p>
    <w:p w:rsidR="00C66BF2" w:rsidRPr="00883423" w:rsidRDefault="00C66BF2" w:rsidP="00C66BF2">
      <w:pPr>
        <w:pStyle w:val="31"/>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Pr="00883423">
        <w:rPr>
          <w:rFonts w:ascii="GHEA Grapalat" w:hAnsi="GHEA Grapalat" w:cs="Sylfaen"/>
          <w:b/>
          <w:lang w:val="hy-AM"/>
        </w:rPr>
        <w:t>7</w:t>
      </w:r>
      <w:r w:rsidRPr="00883423">
        <w:rPr>
          <w:rFonts w:ascii="GHEA Grapalat" w:hAnsi="GHEA Grapalat" w:cs="Sylfaen"/>
          <w:b/>
          <w:vertAlign w:val="superscript"/>
          <w:lang w:val="hy-AM"/>
        </w:rPr>
        <w:t>25</w:t>
      </w:r>
      <w:r w:rsidRPr="00E6597C">
        <w:rPr>
          <w:rStyle w:val="af6"/>
          <w:rFonts w:ascii="GHEA Grapalat" w:hAnsi="GHEA Grapalat" w:cs="Sylfaen"/>
          <w:b/>
          <w:color w:val="FFFFFF"/>
        </w:rPr>
        <w:footnoteReference w:id="14"/>
      </w:r>
    </w:p>
    <w:p w:rsidR="00C66BF2" w:rsidRPr="00E6597C" w:rsidRDefault="00991B34" w:rsidP="00C66BF2">
      <w:pPr>
        <w:pStyle w:val="31"/>
        <w:spacing w:line="240" w:lineRule="auto"/>
        <w:jc w:val="right"/>
        <w:rPr>
          <w:rFonts w:ascii="GHEA Grapalat" w:hAnsi="GHEA Grapalat" w:cs="Sylfaen"/>
          <w:b/>
          <w:lang w:val="hy-AM"/>
        </w:rPr>
      </w:pPr>
      <w:r>
        <w:rPr>
          <w:rFonts w:ascii="GHEA Grapalat" w:hAnsi="GHEA Grapalat" w:cs="Sylfaen"/>
          <w:b/>
          <w:lang w:val="hy-AM"/>
        </w:rPr>
        <w:t xml:space="preserve">«ՇՄԱՀ-ՍԾ-ԲՄԱՇՁԲ-21/11»* </w:t>
      </w:r>
      <w:r w:rsidR="00C66BF2" w:rsidRPr="00E6597C">
        <w:rPr>
          <w:rFonts w:ascii="GHEA Grapalat" w:hAnsi="GHEA Grapalat" w:cs="Sylfaen"/>
          <w:b/>
          <w:lang w:val="hy-AM"/>
        </w:rPr>
        <w:t>ծածկագրով</w:t>
      </w:r>
    </w:p>
    <w:p w:rsidR="00C66BF2" w:rsidRPr="00E6597C" w:rsidRDefault="00C66BF2" w:rsidP="00C66BF2">
      <w:pPr>
        <w:pStyle w:val="31"/>
        <w:spacing w:line="240" w:lineRule="auto"/>
        <w:jc w:val="right"/>
        <w:rPr>
          <w:rFonts w:ascii="GHEA Grapalat" w:hAnsi="GHEA Grapalat" w:cs="Sylfaen"/>
          <w:b/>
          <w:lang w:val="hy-AM"/>
        </w:rPr>
      </w:pPr>
      <w:r w:rsidRPr="00E6597C">
        <w:rPr>
          <w:rFonts w:ascii="GHEA Grapalat" w:hAnsi="GHEA Grapalat" w:cs="Sylfaen"/>
          <w:b/>
          <w:lang w:val="hy-AM"/>
        </w:rPr>
        <w:t>բաց մրցույթի հրավերի</w:t>
      </w:r>
    </w:p>
    <w:p w:rsidR="00C66BF2" w:rsidRPr="00E6597C" w:rsidRDefault="00C66BF2" w:rsidP="00C66BF2">
      <w:pPr>
        <w:jc w:val="right"/>
        <w:rPr>
          <w:rFonts w:ascii="GHEA Grapalat" w:hAnsi="GHEA Grapalat"/>
          <w:lang w:val="es-ES"/>
        </w:rPr>
      </w:pPr>
    </w:p>
    <w:p w:rsidR="00C66BF2" w:rsidRPr="00E6597C" w:rsidRDefault="00C66BF2" w:rsidP="00C66BF2">
      <w:pPr>
        <w:tabs>
          <w:tab w:val="left" w:pos="2268"/>
        </w:tabs>
        <w:ind w:left="-284" w:firstLine="284"/>
        <w:jc w:val="right"/>
        <w:rPr>
          <w:rFonts w:ascii="GHEA Grapalat" w:hAnsi="GHEA Grapalat"/>
          <w:lang w:val="es-ES"/>
        </w:rPr>
      </w:pPr>
    </w:p>
    <w:p w:rsidR="00C66BF2" w:rsidRPr="00F011AB" w:rsidRDefault="00F011AB" w:rsidP="00C66BF2">
      <w:pPr>
        <w:ind w:left="-142" w:firstLine="142"/>
        <w:jc w:val="center"/>
        <w:rPr>
          <w:rFonts w:ascii="Sylfaen" w:hAnsi="Sylfaen"/>
          <w:b/>
          <w:sz w:val="20"/>
          <w:szCs w:val="20"/>
          <w:lang w:val="es-ES"/>
        </w:rPr>
      </w:pPr>
      <w:r w:rsidRPr="00F011AB">
        <w:rPr>
          <w:rFonts w:ascii="Sylfaen" w:hAnsi="Sylfaen" w:cs="Sylfaen"/>
          <w:b/>
          <w:sz w:val="20"/>
          <w:szCs w:val="20"/>
          <w:lang w:val="hy-AM"/>
        </w:rPr>
        <w:t>ԱԽՈՒՐՅԱՆԻ ՀԱՄԱՅՆՔԱՊԵՏԱՐԱՆԻ</w:t>
      </w:r>
      <w:r w:rsidR="00C66BF2" w:rsidRPr="00E6597C">
        <w:rPr>
          <w:rFonts w:ascii="GHEA Grapalat" w:hAnsi="GHEA Grapalat" w:cs="Times Armenian"/>
          <w:b/>
          <w:sz w:val="20"/>
          <w:szCs w:val="20"/>
          <w:lang w:val="es-ES"/>
        </w:rPr>
        <w:t xml:space="preserve">  </w:t>
      </w:r>
      <w:r w:rsidR="00C66BF2" w:rsidRPr="00F011AB">
        <w:rPr>
          <w:rFonts w:ascii="Sylfaen" w:hAnsi="Sylfaen" w:cs="Sylfaen"/>
          <w:b/>
          <w:sz w:val="20"/>
          <w:szCs w:val="20"/>
          <w:lang w:val="pt-BR"/>
        </w:rPr>
        <w:t>ԿԱՐԻՔՆԵՐԻ</w:t>
      </w:r>
      <w:r w:rsidR="00C66BF2" w:rsidRPr="00F011AB">
        <w:rPr>
          <w:rFonts w:ascii="Sylfaen" w:hAnsi="Sylfaen" w:cs="Times Armenian"/>
          <w:b/>
          <w:sz w:val="20"/>
          <w:szCs w:val="20"/>
          <w:lang w:val="es-ES"/>
        </w:rPr>
        <w:t xml:space="preserve"> </w:t>
      </w:r>
      <w:r w:rsidR="00C66BF2" w:rsidRPr="00F011AB">
        <w:rPr>
          <w:rFonts w:ascii="Sylfaen" w:hAnsi="Sylfaen" w:cs="Sylfaen"/>
          <w:b/>
          <w:sz w:val="20"/>
          <w:szCs w:val="20"/>
          <w:lang w:val="pt-BR"/>
        </w:rPr>
        <w:t>ՀԱՄԱՐ</w:t>
      </w:r>
      <w:r w:rsidR="00C66BF2" w:rsidRPr="00F011AB">
        <w:rPr>
          <w:rFonts w:ascii="Sylfaen" w:hAnsi="Sylfaen" w:cs="Times Armenian"/>
          <w:b/>
          <w:sz w:val="20"/>
          <w:szCs w:val="20"/>
          <w:lang w:val="es-ES"/>
        </w:rPr>
        <w:t xml:space="preserve"> </w:t>
      </w:r>
      <w:r w:rsidR="00317AE1">
        <w:rPr>
          <w:rFonts w:ascii="Sylfaen" w:hAnsi="Sylfaen"/>
          <w:b/>
          <w:sz w:val="20"/>
          <w:szCs w:val="20"/>
          <w:lang w:val="af-ZA"/>
        </w:rPr>
        <w:t xml:space="preserve">ԱԽՈՒՐՅԱՆ ՀԱՄԱՅՆՔԻ </w:t>
      </w:r>
      <w:r w:rsidR="001700AA" w:rsidRPr="001700AA">
        <w:rPr>
          <w:rFonts w:ascii="Sylfaen" w:hAnsi="Sylfaen"/>
          <w:b/>
          <w:sz w:val="20"/>
          <w:szCs w:val="20"/>
          <w:lang w:val="af-ZA"/>
        </w:rPr>
        <w:t>ՀՀ ՇԻՐԱԿԻ ՄԱՐԶԻ ԱԽՈՒՐՅԱՆ ԽՈՇՈՐԱՑՎԱԾ ՀԱՄԱՅՆՔԻ ԿՈՄՈՒՆԱԼ ԾԱՌԱՅՈՒԹՅՈՒՆՆԵՐԻ և ՃԱՆԱՊԱՐՀՆԵՐԻ ՍՊԱՍ</w:t>
      </w:r>
      <w:r w:rsidR="001700AA" w:rsidRPr="001700AA">
        <w:rPr>
          <w:rFonts w:ascii="Sylfaen" w:hAnsi="Sylfaen"/>
          <w:b/>
          <w:sz w:val="20"/>
          <w:szCs w:val="20"/>
          <w:lang w:val="hy-AM"/>
        </w:rPr>
        <w:t>Ա</w:t>
      </w:r>
      <w:r w:rsidR="001700AA" w:rsidRPr="001700AA">
        <w:rPr>
          <w:rFonts w:ascii="Sylfaen" w:hAnsi="Sylfaen"/>
          <w:b/>
          <w:sz w:val="20"/>
          <w:szCs w:val="20"/>
          <w:lang w:val="af-ZA"/>
        </w:rPr>
        <w:t xml:space="preserve">ՐԿՈՒՄՆ ԻՐԱԿԱՆԱՑՆՈՂ ՏԵԽՆԻԿԱԿԱՆ ՄԻՋՈՑՆԵՐԻ ԿԱՅԱՆՄԱՆ ՍՊԱՍԱՐԿՄԱՆ ԿԵՆՏՐՈՆԻ ԿԱՌՈՒՑՄԱՆ ՇԻՆ.ԱՇԽԱՏԱՆՔՆԵՐԻ </w:t>
      </w:r>
      <w:r w:rsidR="001700AA" w:rsidRPr="001700AA">
        <w:rPr>
          <w:rFonts w:ascii="Sylfaen" w:hAnsi="Sylfaen"/>
          <w:b/>
          <w:lang w:val="af-ZA"/>
        </w:rPr>
        <w:t xml:space="preserve"> </w:t>
      </w:r>
      <w:r w:rsidR="00C66BF2" w:rsidRPr="00F011AB">
        <w:rPr>
          <w:rFonts w:ascii="Sylfaen" w:hAnsi="Sylfaen" w:cs="Sylfaen"/>
          <w:b/>
          <w:sz w:val="20"/>
          <w:szCs w:val="20"/>
          <w:lang w:val="pt-BR"/>
        </w:rPr>
        <w:t>ԿԱՏԱՐՄԱՆ</w:t>
      </w:r>
      <w:r w:rsidR="00317AE1" w:rsidRPr="00317AE1">
        <w:rPr>
          <w:rFonts w:ascii="Sylfaen" w:hAnsi="Sylfaen" w:cs="Sylfaen"/>
          <w:b/>
          <w:sz w:val="20"/>
          <w:szCs w:val="20"/>
          <w:lang w:val="pt-BR"/>
        </w:rPr>
        <w:t xml:space="preserve"> </w:t>
      </w:r>
      <w:r w:rsidR="00317AE1" w:rsidRPr="00F011AB">
        <w:rPr>
          <w:rFonts w:ascii="Sylfaen" w:hAnsi="Sylfaen" w:cs="Sylfaen"/>
          <w:b/>
          <w:sz w:val="20"/>
          <w:szCs w:val="20"/>
          <w:lang w:val="pt-BR"/>
        </w:rPr>
        <w:t>ՊԱՅՄԱՆԱԳԻՐ</w:t>
      </w:r>
      <w:r w:rsidR="00317AE1" w:rsidRPr="00E6597C">
        <w:rPr>
          <w:rFonts w:ascii="GHEA Grapalat" w:hAnsi="GHEA Grapalat" w:cs="Times Armenian"/>
          <w:b/>
          <w:sz w:val="20"/>
          <w:szCs w:val="20"/>
          <w:lang w:val="es-ES"/>
        </w:rPr>
        <w:t xml:space="preserve">   </w:t>
      </w:r>
    </w:p>
    <w:p w:rsidR="00C66BF2" w:rsidRPr="00E6597C" w:rsidRDefault="00C66BF2" w:rsidP="00C66BF2">
      <w:pPr>
        <w:ind w:left="-142" w:firstLine="142"/>
        <w:jc w:val="center"/>
        <w:rPr>
          <w:rFonts w:ascii="GHEA Grapalat" w:hAnsi="GHEA Grapalat" w:cs="Times Armenian"/>
          <w:b/>
          <w:sz w:val="20"/>
          <w:szCs w:val="20"/>
          <w:lang w:val="es-ES"/>
        </w:rPr>
      </w:pPr>
    </w:p>
    <w:p w:rsidR="00C66BF2" w:rsidRPr="00E6597C" w:rsidRDefault="00C66BF2" w:rsidP="00C66BF2">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rsidR="00C66BF2" w:rsidRPr="00E6597C" w:rsidRDefault="00F75B4F" w:rsidP="00C66BF2">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Գ.Ախուրյան</w:t>
      </w:r>
      <w:r w:rsidR="00C66BF2" w:rsidRPr="00E6597C">
        <w:rPr>
          <w:rFonts w:ascii="GHEA Grapalat" w:hAnsi="GHEA Grapalat" w:cs="Sylfaen"/>
          <w:sz w:val="20"/>
          <w:lang w:val="hy-AM"/>
        </w:rPr>
        <w:t xml:space="preserve">                                                                                         </w:t>
      </w:r>
      <w:r w:rsidR="00C66BF2" w:rsidRPr="00E6597C">
        <w:rPr>
          <w:rFonts w:ascii="GHEA Grapalat" w:hAnsi="GHEA Grapalat" w:cs="Sylfaen"/>
          <w:sz w:val="20"/>
          <w:lang w:val="es-ES"/>
        </w:rPr>
        <w:t xml:space="preserve">         </w:t>
      </w:r>
      <w:r>
        <w:rPr>
          <w:rFonts w:ascii="GHEA Grapalat" w:hAnsi="GHEA Grapalat" w:cs="Sylfaen"/>
          <w:sz w:val="20"/>
          <w:lang w:val="hy-AM"/>
        </w:rPr>
        <w:t xml:space="preserve">               </w:t>
      </w:r>
      <w:r w:rsidR="00C66BF2" w:rsidRPr="00E6597C">
        <w:rPr>
          <w:rFonts w:ascii="GHEA Grapalat" w:hAnsi="GHEA Grapalat" w:cs="Sylfaen"/>
          <w:sz w:val="20"/>
          <w:lang w:val="es-ES"/>
        </w:rPr>
        <w:t xml:space="preserve">   </w:t>
      </w:r>
      <w:r>
        <w:rPr>
          <w:rFonts w:ascii="GHEA Grapalat" w:hAnsi="GHEA Grapalat" w:cs="Sylfaen"/>
          <w:sz w:val="20"/>
          <w:lang w:val="hy-AM"/>
        </w:rPr>
        <w:t xml:space="preserve">       </w:t>
      </w:r>
      <w:r w:rsidR="00EE0D84">
        <w:rPr>
          <w:rFonts w:ascii="GHEA Grapalat" w:hAnsi="GHEA Grapalat" w:cs="Sylfaen"/>
          <w:sz w:val="20"/>
          <w:lang w:val="hy-AM"/>
        </w:rPr>
        <w:t xml:space="preserve">   </w:t>
      </w:r>
      <w:r w:rsidR="00C66BF2" w:rsidRPr="00E6597C">
        <w:rPr>
          <w:rFonts w:ascii="GHEA Grapalat" w:hAnsi="GHEA Grapalat" w:cs="Sylfaen"/>
          <w:sz w:val="20"/>
          <w:lang w:val="es-ES"/>
        </w:rPr>
        <w:t xml:space="preserve"> </w:t>
      </w:r>
      <w:r w:rsidR="00C66BF2" w:rsidRPr="00E6597C">
        <w:rPr>
          <w:rFonts w:ascii="GHEA Grapalat" w:hAnsi="GHEA Grapalat" w:cs="Sylfaen"/>
          <w:sz w:val="20"/>
          <w:lang w:val="hy-AM"/>
        </w:rPr>
        <w:t xml:space="preserve"> </w:t>
      </w:r>
      <w:r w:rsidR="00C66BF2" w:rsidRPr="00E6597C">
        <w:rPr>
          <w:rFonts w:ascii="GHEA Grapalat" w:hAnsi="GHEA Grapalat"/>
          <w:lang w:val="hy-AM"/>
        </w:rPr>
        <w:t>«</w:t>
      </w:r>
      <w:r w:rsidR="00C66BF2" w:rsidRPr="00E6597C">
        <w:rPr>
          <w:rFonts w:ascii="GHEA Grapalat" w:hAnsi="GHEA Grapalat"/>
          <w:u w:val="single"/>
          <w:lang w:val="hy-AM"/>
        </w:rPr>
        <w:t xml:space="preserve">     </w:t>
      </w:r>
      <w:r w:rsidR="00C66BF2" w:rsidRPr="00E6597C">
        <w:rPr>
          <w:rFonts w:ascii="GHEA Grapalat" w:hAnsi="GHEA Grapalat"/>
          <w:lang w:val="hy-AM"/>
        </w:rPr>
        <w:t xml:space="preserve">» </w:t>
      </w:r>
      <w:r w:rsidR="00C66BF2" w:rsidRPr="00E6597C">
        <w:rPr>
          <w:rFonts w:ascii="GHEA Grapalat" w:hAnsi="GHEA Grapalat"/>
          <w:u w:val="single"/>
          <w:lang w:val="hy-AM"/>
        </w:rPr>
        <w:t xml:space="preserve">          </w:t>
      </w:r>
      <w:r w:rsidR="00C66BF2" w:rsidRPr="00E6597C">
        <w:rPr>
          <w:rFonts w:ascii="GHEA Grapalat" w:hAnsi="GHEA Grapalat"/>
          <w:lang w:val="hy-AM"/>
        </w:rPr>
        <w:t xml:space="preserve"> </w:t>
      </w:r>
      <w:r w:rsidR="00C66BF2" w:rsidRPr="00E6597C">
        <w:rPr>
          <w:rFonts w:ascii="GHEA Grapalat" w:hAnsi="GHEA Grapalat" w:cs="Sylfaen"/>
          <w:sz w:val="20"/>
          <w:lang w:val="hy-AM"/>
        </w:rPr>
        <w:t>20   թ.</w:t>
      </w:r>
    </w:p>
    <w:p w:rsidR="00C66BF2" w:rsidRPr="00E6597C" w:rsidRDefault="00C66BF2" w:rsidP="00C66BF2">
      <w:pPr>
        <w:jc w:val="both"/>
        <w:rPr>
          <w:rFonts w:ascii="GHEA Grapalat" w:hAnsi="GHEA Grapalat"/>
          <w:lang w:val="es-ES"/>
        </w:rPr>
      </w:pPr>
    </w:p>
    <w:p w:rsidR="00C66BF2" w:rsidRPr="00E6597C" w:rsidRDefault="00C66BF2" w:rsidP="00C66BF2">
      <w:pPr>
        <w:jc w:val="both"/>
        <w:rPr>
          <w:rFonts w:ascii="GHEA Grapalat" w:hAnsi="GHEA Grapalat"/>
          <w:lang w:val="es-ES"/>
        </w:rPr>
      </w:pPr>
    </w:p>
    <w:p w:rsidR="00C66BF2" w:rsidRPr="00E6597C" w:rsidRDefault="00C66BF2" w:rsidP="00C66BF2">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rsidR="00C66BF2" w:rsidRPr="00E6597C" w:rsidRDefault="00C66BF2" w:rsidP="00C66BF2">
      <w:pPr>
        <w:ind w:firstLine="709"/>
        <w:jc w:val="both"/>
        <w:rPr>
          <w:rFonts w:ascii="GHEA Grapalat" w:hAnsi="GHEA Grapalat"/>
          <w:b/>
          <w:lang w:val="es-ES"/>
        </w:rPr>
      </w:pPr>
    </w:p>
    <w:p w:rsidR="00C66BF2" w:rsidRPr="00E6597C" w:rsidRDefault="00C66BF2" w:rsidP="00C66BF2">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rsidR="00C66BF2" w:rsidRPr="00A51208" w:rsidRDefault="00C66BF2" w:rsidP="00A51208">
      <w:pPr>
        <w:ind w:firstLine="720"/>
        <w:jc w:val="both"/>
        <w:rPr>
          <w:rFonts w:ascii="Sylfaen" w:hAnsi="Sylfaen"/>
          <w:b/>
          <w:sz w:val="22"/>
          <w:szCs w:val="22"/>
          <w:vertAlign w:val="superscript"/>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w:t>
      </w:r>
      <w:r w:rsidR="005D4801" w:rsidRPr="00D611F7">
        <w:rPr>
          <w:rFonts w:ascii="Sylfaen" w:hAnsi="Sylfaen"/>
          <w:b/>
          <w:sz w:val="22"/>
          <w:szCs w:val="22"/>
          <w:lang w:val="es-ES"/>
        </w:rPr>
        <w:t>N</w:t>
      </w:r>
      <w:r w:rsidR="005D4801" w:rsidRPr="00D611F7">
        <w:rPr>
          <w:rFonts w:ascii="Sylfaen" w:hAnsi="Sylfaen"/>
          <w:sz w:val="22"/>
          <w:szCs w:val="22"/>
          <w:lang w:val="es-ES"/>
        </w:rPr>
        <w:t xml:space="preserve"> </w:t>
      </w:r>
      <w:r w:rsidR="005D4801" w:rsidRPr="00D611F7">
        <w:rPr>
          <w:rFonts w:ascii="Sylfaen" w:hAnsi="Sylfaen"/>
          <w:b/>
          <w:sz w:val="22"/>
          <w:szCs w:val="22"/>
          <w:lang w:val="es-ES"/>
        </w:rPr>
        <w:t xml:space="preserve">1 </w:t>
      </w:r>
      <w:r w:rsidR="005D4801" w:rsidRPr="00D611F7">
        <w:rPr>
          <w:rFonts w:ascii="Sylfaen" w:hAnsi="Sylfaen" w:cs="Sylfaen"/>
          <w:b/>
          <w:sz w:val="22"/>
          <w:szCs w:val="22"/>
          <w:lang w:val="pt-BR"/>
        </w:rPr>
        <w:t>Հավելվածով</w:t>
      </w:r>
      <w:r w:rsidR="005D4801" w:rsidRPr="00D611F7">
        <w:rPr>
          <w:rFonts w:ascii="Sylfaen" w:hAnsi="Sylfaen"/>
          <w:b/>
          <w:sz w:val="22"/>
          <w:szCs w:val="22"/>
          <w:lang w:val="es-ES"/>
        </w:rPr>
        <w:t xml:space="preserve"> </w:t>
      </w:r>
      <w:r w:rsidR="005D4801" w:rsidRPr="00D611F7">
        <w:rPr>
          <w:rFonts w:ascii="Sylfaen" w:hAnsi="Sylfaen" w:cs="Sylfaen"/>
          <w:b/>
          <w:sz w:val="22"/>
          <w:szCs w:val="22"/>
          <w:lang w:val="pt-BR"/>
        </w:rPr>
        <w:t>սահմանված</w:t>
      </w:r>
      <w:r w:rsidR="005D4801" w:rsidRPr="00D611F7">
        <w:rPr>
          <w:rFonts w:ascii="Sylfaen" w:hAnsi="Sylfaen"/>
          <w:b/>
          <w:sz w:val="22"/>
          <w:szCs w:val="22"/>
          <w:lang w:val="es-ES"/>
        </w:rPr>
        <w:t xml:space="preserve"> </w:t>
      </w:r>
      <w:r w:rsidR="005D4801" w:rsidRPr="00D611F7">
        <w:rPr>
          <w:rFonts w:ascii="Sylfaen" w:hAnsi="Sylfaen" w:cs="Sylfaen"/>
          <w:b/>
          <w:sz w:val="22"/>
          <w:szCs w:val="22"/>
          <w:lang w:val="pt-BR"/>
        </w:rPr>
        <w:t>ծավալաթերթ</w:t>
      </w:r>
      <w:r w:rsidR="005D4801" w:rsidRPr="00D611F7">
        <w:rPr>
          <w:rFonts w:ascii="Sylfaen" w:hAnsi="Sylfaen"/>
          <w:b/>
          <w:sz w:val="22"/>
          <w:szCs w:val="22"/>
          <w:lang w:val="es-ES"/>
        </w:rPr>
        <w:t>-</w:t>
      </w:r>
      <w:r w:rsidR="005D4801" w:rsidRPr="00D611F7">
        <w:rPr>
          <w:rFonts w:ascii="Sylfaen" w:hAnsi="Sylfaen" w:cs="Sylfaen"/>
          <w:b/>
          <w:sz w:val="22"/>
          <w:szCs w:val="22"/>
          <w:lang w:val="pt-BR"/>
        </w:rPr>
        <w:t>նախահաշվով</w:t>
      </w:r>
      <w:r w:rsidR="005D4801" w:rsidRPr="00D611F7">
        <w:rPr>
          <w:rFonts w:ascii="Sylfaen" w:hAnsi="Sylfaen"/>
          <w:b/>
          <w:sz w:val="22"/>
          <w:szCs w:val="22"/>
          <w:lang w:val="es-ES"/>
        </w:rPr>
        <w:t xml:space="preserve"> </w:t>
      </w:r>
      <w:r w:rsidR="005D4801" w:rsidRPr="00D611F7">
        <w:rPr>
          <w:rFonts w:ascii="Sylfaen" w:hAnsi="Sylfaen" w:cs="Sylfaen"/>
          <w:b/>
          <w:sz w:val="22"/>
          <w:szCs w:val="22"/>
          <w:lang w:val="pt-BR"/>
        </w:rPr>
        <w:t>նախատեսված</w:t>
      </w:r>
      <w:r w:rsidR="005D4801" w:rsidRPr="00D611F7">
        <w:rPr>
          <w:rFonts w:ascii="Sylfaen" w:hAnsi="Sylfaen"/>
          <w:b/>
          <w:sz w:val="22"/>
          <w:szCs w:val="22"/>
          <w:lang w:val="es-ES"/>
        </w:rPr>
        <w:t xml:space="preserve"> </w:t>
      </w:r>
      <w:r w:rsidR="005D4801" w:rsidRPr="00D611F7">
        <w:rPr>
          <w:rFonts w:ascii="Sylfaen" w:hAnsi="Sylfaen"/>
          <w:b/>
          <w:bCs/>
          <w:color w:val="000000"/>
          <w:sz w:val="22"/>
          <w:szCs w:val="22"/>
          <w:lang w:val="pt-BR" w:eastAsia="hy-AM"/>
        </w:rPr>
        <w:t xml:space="preserve">Հայաստանի Հանրապետության համայնքների տնտեսական և սոցիալական ենթակառուցվածքների զարգացմանն ուղղված սուբվենցիոն ծրագրերով նախատեսված </w:t>
      </w:r>
      <w:r w:rsidR="00040A00" w:rsidRPr="00040A00">
        <w:rPr>
          <w:rFonts w:ascii="Sylfaen" w:hAnsi="Sylfaen"/>
          <w:b/>
          <w:sz w:val="22"/>
          <w:szCs w:val="22"/>
          <w:lang w:val="af-ZA"/>
        </w:rPr>
        <w:t>ՀՀ Շիրակի մարզի Ախուրյան խոշորացված համայնքի կոմունալ ծառայությունների և ճանապարհների սպաս</w:t>
      </w:r>
      <w:r w:rsidR="00040A00" w:rsidRPr="00040A00">
        <w:rPr>
          <w:rFonts w:ascii="Sylfaen" w:hAnsi="Sylfaen"/>
          <w:b/>
          <w:sz w:val="22"/>
          <w:szCs w:val="22"/>
          <w:lang w:val="hy-AM"/>
        </w:rPr>
        <w:t>ա</w:t>
      </w:r>
      <w:r w:rsidR="00040A00" w:rsidRPr="00040A00">
        <w:rPr>
          <w:rFonts w:ascii="Sylfaen" w:hAnsi="Sylfaen"/>
          <w:b/>
          <w:sz w:val="22"/>
          <w:szCs w:val="22"/>
          <w:lang w:val="af-ZA"/>
        </w:rPr>
        <w:t>րկումն իրականացնող տեխնիկական միջոցների կայանման սպասարկման կենտրոնի կառուցման շին.աշխատանքների</w:t>
      </w:r>
      <w:r w:rsidR="00040A00">
        <w:rPr>
          <w:rFonts w:ascii="GHEA Grapalat" w:hAnsi="GHEA Grapalat"/>
          <w:b/>
          <w:lang w:val="af-ZA"/>
        </w:rPr>
        <w:t xml:space="preserve">  </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rsidR="00C66BF2" w:rsidRPr="00E20157" w:rsidRDefault="00C66BF2" w:rsidP="00C66BF2">
      <w:pPr>
        <w:tabs>
          <w:tab w:val="left" w:pos="1134"/>
        </w:tabs>
        <w:ind w:firstLine="720"/>
        <w:jc w:val="both"/>
        <w:rPr>
          <w:rFonts w:ascii="GHEA Grapalat" w:hAnsi="GHEA Grapalat"/>
          <w:b/>
          <w:sz w:val="20"/>
          <w:szCs w:val="20"/>
          <w:lang w:val="es-ES"/>
        </w:rPr>
      </w:pPr>
      <w:r w:rsidRPr="00E20157">
        <w:rPr>
          <w:rFonts w:ascii="GHEA Grapalat" w:hAnsi="GHEA Grapalat"/>
          <w:b/>
          <w:sz w:val="20"/>
          <w:szCs w:val="20"/>
          <w:lang w:val="es-ES"/>
        </w:rPr>
        <w:t>1.2</w:t>
      </w:r>
      <w:r w:rsidRPr="00E20157">
        <w:rPr>
          <w:rFonts w:ascii="GHEA Grapalat" w:hAnsi="GHEA Grapalat"/>
          <w:b/>
          <w:sz w:val="20"/>
          <w:szCs w:val="20"/>
          <w:lang w:val="es-ES"/>
        </w:rPr>
        <w:tab/>
        <w:t>Պ</w:t>
      </w:r>
      <w:r w:rsidRPr="00E20157">
        <w:rPr>
          <w:rFonts w:ascii="GHEA Grapalat" w:hAnsi="GHEA Grapalat" w:cs="Sylfaen"/>
          <w:b/>
          <w:sz w:val="20"/>
          <w:szCs w:val="20"/>
          <w:lang w:val="pt-BR"/>
        </w:rPr>
        <w:t>այմանագրով</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նախատեսված</w:t>
      </w:r>
      <w:r w:rsidRPr="00E20157">
        <w:rPr>
          <w:rFonts w:ascii="GHEA Grapalat" w:hAnsi="GHEA Grapalat" w:cs="Times Armenian"/>
          <w:b/>
          <w:sz w:val="20"/>
          <w:szCs w:val="20"/>
          <w:lang w:val="es-ES"/>
        </w:rPr>
        <w:t xml:space="preserve"> ա</w:t>
      </w:r>
      <w:r w:rsidRPr="00E20157">
        <w:rPr>
          <w:rFonts w:ascii="GHEA Grapalat" w:hAnsi="GHEA Grapalat" w:cs="Sylfaen"/>
          <w:b/>
          <w:sz w:val="20"/>
          <w:szCs w:val="20"/>
          <w:lang w:val="pt-BR"/>
        </w:rPr>
        <w:t>շխատանքները</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կատարվում</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են</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ՀՀ</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օրենսդրությամբ</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սահմանված</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ստանդարտներին</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շինարարարական</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նորմերին</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և</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կանոններին</w:t>
      </w:r>
      <w:r w:rsidRPr="00E20157">
        <w:rPr>
          <w:rFonts w:ascii="GHEA Grapalat" w:hAnsi="GHEA Grapalat" w:cs="Times Armenian"/>
          <w:b/>
          <w:sz w:val="20"/>
          <w:szCs w:val="20"/>
          <w:lang w:val="es-ES"/>
        </w:rPr>
        <w:t>, ա</w:t>
      </w:r>
      <w:r w:rsidRPr="00E20157">
        <w:rPr>
          <w:rFonts w:ascii="GHEA Grapalat" w:hAnsi="GHEA Grapalat" w:cs="Sylfaen"/>
          <w:b/>
          <w:sz w:val="20"/>
          <w:szCs w:val="20"/>
          <w:lang w:val="pt-BR"/>
        </w:rPr>
        <w:t>շխատանքի</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նախագծին</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ինչպես</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նաև</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պայմանագրի</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անբաժանելի</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մասը</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կազմող</w:t>
      </w:r>
      <w:r w:rsidRPr="00E20157">
        <w:rPr>
          <w:rFonts w:ascii="GHEA Grapalat" w:hAnsi="GHEA Grapalat" w:cs="Times Armenian"/>
          <w:b/>
          <w:sz w:val="20"/>
          <w:szCs w:val="20"/>
          <w:lang w:val="es-ES"/>
        </w:rPr>
        <w:t xml:space="preserve"> ա</w:t>
      </w:r>
      <w:r w:rsidRPr="00E20157">
        <w:rPr>
          <w:rFonts w:ascii="GHEA Grapalat" w:hAnsi="GHEA Grapalat" w:cs="Sylfaen"/>
          <w:b/>
          <w:sz w:val="20"/>
          <w:szCs w:val="20"/>
          <w:lang w:val="pt-BR"/>
        </w:rPr>
        <w:t>շխատանքի</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ծավալաթերթ</w:t>
      </w:r>
      <w:r w:rsidRPr="00E20157">
        <w:rPr>
          <w:rFonts w:ascii="GHEA Grapalat" w:hAnsi="GHEA Grapalat" w:cs="Times Armenian"/>
          <w:b/>
          <w:sz w:val="20"/>
          <w:szCs w:val="20"/>
          <w:lang w:val="es-ES"/>
        </w:rPr>
        <w:t>-</w:t>
      </w:r>
      <w:r w:rsidRPr="00E20157">
        <w:rPr>
          <w:rFonts w:ascii="GHEA Grapalat" w:hAnsi="GHEA Grapalat" w:cs="Sylfaen"/>
          <w:b/>
          <w:sz w:val="20"/>
          <w:szCs w:val="20"/>
          <w:lang w:val="pt-BR"/>
        </w:rPr>
        <w:t>նախահաշվին</w:t>
      </w:r>
      <w:r w:rsidRPr="00E20157">
        <w:rPr>
          <w:rFonts w:ascii="GHEA Grapalat" w:hAnsi="GHEA Grapalat" w:cs="Times Armenian"/>
          <w:b/>
          <w:sz w:val="20"/>
          <w:szCs w:val="20"/>
          <w:lang w:val="es-ES"/>
        </w:rPr>
        <w:t xml:space="preserve">  </w:t>
      </w:r>
      <w:r w:rsidRPr="00E20157">
        <w:rPr>
          <w:rFonts w:ascii="GHEA Grapalat" w:hAnsi="GHEA Grapalat" w:cs="Sylfaen"/>
          <w:b/>
          <w:sz w:val="20"/>
          <w:szCs w:val="20"/>
          <w:lang w:val="pt-BR"/>
        </w:rPr>
        <w:t>համապատասխան</w:t>
      </w:r>
      <w:r w:rsidRPr="00E20157">
        <w:rPr>
          <w:rFonts w:ascii="GHEA Grapalat" w:hAnsi="GHEA Grapalat" w:cs="Tahoma"/>
          <w:b/>
          <w:sz w:val="20"/>
          <w:szCs w:val="20"/>
          <w:lang w:val="es-ES"/>
        </w:rPr>
        <w:t>։</w:t>
      </w:r>
    </w:p>
    <w:p w:rsidR="00C66BF2" w:rsidRPr="00E6597C" w:rsidRDefault="00E20157" w:rsidP="00C66BF2">
      <w:pPr>
        <w:tabs>
          <w:tab w:val="left" w:pos="1134"/>
        </w:tabs>
        <w:ind w:firstLine="720"/>
        <w:jc w:val="both"/>
        <w:rPr>
          <w:rFonts w:ascii="GHEA Grapalat" w:hAnsi="GHEA Grapalat" w:cs="Times Armenian"/>
          <w:lang w:val="es-ES"/>
        </w:rPr>
      </w:pPr>
      <w:r>
        <w:rPr>
          <w:rFonts w:ascii="GHEA Grapalat" w:hAnsi="GHEA Grapalat"/>
          <w:sz w:val="20"/>
          <w:szCs w:val="20"/>
          <w:lang w:val="es-ES"/>
        </w:rPr>
        <w:t>1.3</w:t>
      </w:r>
      <w:r w:rsidR="00C66BF2" w:rsidRPr="00E6597C">
        <w:rPr>
          <w:rFonts w:ascii="GHEA Grapalat" w:hAnsi="GHEA Grapalat"/>
          <w:sz w:val="20"/>
          <w:szCs w:val="20"/>
          <w:lang w:val="es-ES"/>
        </w:rPr>
        <w:tab/>
      </w:r>
      <w:r w:rsidR="00C66BF2" w:rsidRPr="007210C7">
        <w:rPr>
          <w:rFonts w:ascii="GHEA Grapalat" w:hAnsi="GHEA Grapalat"/>
          <w:b/>
          <w:sz w:val="20"/>
          <w:szCs w:val="20"/>
          <w:lang w:val="es-ES"/>
        </w:rPr>
        <w:t>Պ</w:t>
      </w:r>
      <w:r w:rsidR="00C66BF2" w:rsidRPr="007210C7">
        <w:rPr>
          <w:rFonts w:ascii="GHEA Grapalat" w:hAnsi="GHEA Grapalat" w:cs="Sylfaen"/>
          <w:b/>
          <w:sz w:val="20"/>
          <w:szCs w:val="20"/>
          <w:lang w:val="pt-BR"/>
        </w:rPr>
        <w:t>այմանագրով</w:t>
      </w:r>
      <w:r w:rsidR="00C66BF2" w:rsidRPr="007210C7">
        <w:rPr>
          <w:rFonts w:ascii="GHEA Grapalat" w:hAnsi="GHEA Grapalat" w:cs="Times Armenian"/>
          <w:b/>
          <w:sz w:val="20"/>
          <w:szCs w:val="20"/>
          <w:lang w:val="es-ES"/>
        </w:rPr>
        <w:t xml:space="preserve"> </w:t>
      </w:r>
      <w:r w:rsidR="00C66BF2" w:rsidRPr="007210C7">
        <w:rPr>
          <w:rFonts w:ascii="GHEA Grapalat" w:hAnsi="GHEA Grapalat" w:cs="Sylfaen"/>
          <w:b/>
          <w:sz w:val="20"/>
          <w:szCs w:val="20"/>
          <w:lang w:val="pt-BR"/>
        </w:rPr>
        <w:t>նախատեսված</w:t>
      </w:r>
      <w:r w:rsidR="00C66BF2" w:rsidRPr="007210C7">
        <w:rPr>
          <w:rFonts w:ascii="GHEA Grapalat" w:hAnsi="GHEA Grapalat" w:cs="Times Armenian"/>
          <w:b/>
          <w:sz w:val="20"/>
          <w:szCs w:val="20"/>
          <w:lang w:val="es-ES"/>
        </w:rPr>
        <w:t xml:space="preserve"> ա</w:t>
      </w:r>
      <w:r w:rsidR="00C66BF2" w:rsidRPr="007210C7">
        <w:rPr>
          <w:rFonts w:ascii="GHEA Grapalat" w:hAnsi="GHEA Grapalat" w:cs="Sylfaen"/>
          <w:b/>
          <w:sz w:val="20"/>
          <w:szCs w:val="20"/>
          <w:lang w:val="pt-BR"/>
        </w:rPr>
        <w:t>շխատանքները</w:t>
      </w:r>
      <w:r w:rsidR="00C66BF2" w:rsidRPr="007210C7">
        <w:rPr>
          <w:rFonts w:ascii="GHEA Grapalat" w:hAnsi="GHEA Grapalat" w:cs="Times Armenian"/>
          <w:b/>
          <w:sz w:val="20"/>
          <w:szCs w:val="20"/>
          <w:lang w:val="es-ES"/>
        </w:rPr>
        <w:t xml:space="preserve"> </w:t>
      </w:r>
      <w:r w:rsidR="00C66BF2" w:rsidRPr="007210C7">
        <w:rPr>
          <w:rFonts w:ascii="GHEA Grapalat" w:hAnsi="GHEA Grapalat" w:cs="Sylfaen"/>
          <w:b/>
          <w:sz w:val="20"/>
          <w:szCs w:val="20"/>
          <w:lang w:val="pt-BR"/>
        </w:rPr>
        <w:t>սկսվում</w:t>
      </w:r>
      <w:r w:rsidR="00C66BF2" w:rsidRPr="007210C7">
        <w:rPr>
          <w:rFonts w:ascii="GHEA Grapalat" w:hAnsi="GHEA Grapalat" w:cs="Times Armenian"/>
          <w:b/>
          <w:sz w:val="20"/>
          <w:szCs w:val="20"/>
          <w:lang w:val="es-ES"/>
        </w:rPr>
        <w:t xml:space="preserve"> </w:t>
      </w:r>
      <w:r w:rsidR="00C66BF2" w:rsidRPr="007210C7">
        <w:rPr>
          <w:rFonts w:ascii="GHEA Grapalat" w:hAnsi="GHEA Grapalat" w:cs="Sylfaen"/>
          <w:b/>
          <w:sz w:val="20"/>
          <w:szCs w:val="20"/>
          <w:lang w:val="pt-BR"/>
        </w:rPr>
        <w:t>են</w:t>
      </w:r>
      <w:r w:rsidR="00C66BF2" w:rsidRPr="007210C7">
        <w:rPr>
          <w:rFonts w:ascii="GHEA Grapalat" w:hAnsi="GHEA Grapalat" w:cs="Times Armenian"/>
          <w:b/>
          <w:sz w:val="20"/>
          <w:szCs w:val="20"/>
          <w:lang w:val="es-ES"/>
        </w:rPr>
        <w:t xml:space="preserve"> պ</w:t>
      </w:r>
      <w:r w:rsidR="00C66BF2" w:rsidRPr="007210C7">
        <w:rPr>
          <w:rFonts w:ascii="GHEA Grapalat" w:hAnsi="GHEA Grapalat" w:cs="Sylfaen"/>
          <w:b/>
          <w:sz w:val="20"/>
          <w:szCs w:val="20"/>
          <w:lang w:val="pt-BR"/>
        </w:rPr>
        <w:t>այմանագիրն</w:t>
      </w:r>
      <w:r w:rsidR="00C66BF2" w:rsidRPr="007210C7">
        <w:rPr>
          <w:rFonts w:ascii="GHEA Grapalat" w:hAnsi="GHEA Grapalat" w:cs="Times Armenian"/>
          <w:b/>
          <w:sz w:val="20"/>
          <w:szCs w:val="20"/>
          <w:lang w:val="es-ES"/>
        </w:rPr>
        <w:t xml:space="preserve">   </w:t>
      </w:r>
      <w:r w:rsidR="00C66BF2" w:rsidRPr="007210C7">
        <w:rPr>
          <w:rFonts w:ascii="GHEA Grapalat" w:hAnsi="GHEA Grapalat" w:cs="Sylfaen"/>
          <w:b/>
          <w:sz w:val="20"/>
          <w:szCs w:val="20"/>
          <w:lang w:val="pt-BR"/>
        </w:rPr>
        <w:t>ուժի</w:t>
      </w:r>
      <w:r w:rsidR="00C66BF2" w:rsidRPr="007210C7">
        <w:rPr>
          <w:rFonts w:ascii="GHEA Grapalat" w:hAnsi="GHEA Grapalat" w:cs="Times Armenian"/>
          <w:b/>
          <w:sz w:val="20"/>
          <w:szCs w:val="20"/>
          <w:lang w:val="es-ES"/>
        </w:rPr>
        <w:t xml:space="preserve"> </w:t>
      </w:r>
      <w:r w:rsidR="00C66BF2" w:rsidRPr="007210C7">
        <w:rPr>
          <w:rFonts w:ascii="GHEA Grapalat" w:hAnsi="GHEA Grapalat" w:cs="Sylfaen"/>
          <w:b/>
          <w:sz w:val="20"/>
          <w:szCs w:val="20"/>
          <w:lang w:val="pt-BR"/>
        </w:rPr>
        <w:t>մեջ</w:t>
      </w:r>
      <w:r w:rsidR="00C66BF2" w:rsidRPr="007210C7">
        <w:rPr>
          <w:rFonts w:ascii="GHEA Grapalat" w:hAnsi="GHEA Grapalat" w:cs="Times Armenian"/>
          <w:b/>
          <w:sz w:val="20"/>
          <w:szCs w:val="20"/>
          <w:lang w:val="es-ES"/>
        </w:rPr>
        <w:t xml:space="preserve"> </w:t>
      </w:r>
      <w:r w:rsidR="00C66BF2" w:rsidRPr="007210C7">
        <w:rPr>
          <w:rFonts w:ascii="GHEA Grapalat" w:hAnsi="GHEA Grapalat" w:cs="Sylfaen"/>
          <w:b/>
          <w:sz w:val="20"/>
          <w:szCs w:val="20"/>
          <w:lang w:val="pt-BR"/>
        </w:rPr>
        <w:t>մտնելուց</w:t>
      </w:r>
      <w:r w:rsidR="00C66BF2" w:rsidRPr="007210C7">
        <w:rPr>
          <w:rFonts w:ascii="GHEA Grapalat" w:hAnsi="GHEA Grapalat" w:cs="Times Armenian"/>
          <w:b/>
          <w:sz w:val="20"/>
          <w:szCs w:val="20"/>
          <w:lang w:val="es-ES"/>
        </w:rPr>
        <w:t xml:space="preserve"> </w:t>
      </w:r>
      <w:r w:rsidR="00C66BF2" w:rsidRPr="007210C7">
        <w:rPr>
          <w:rFonts w:ascii="GHEA Grapalat" w:hAnsi="GHEA Grapalat" w:cs="Sylfaen"/>
          <w:b/>
          <w:sz w:val="20"/>
          <w:szCs w:val="20"/>
          <w:lang w:val="pt-BR"/>
        </w:rPr>
        <w:t>հետո</w:t>
      </w:r>
      <w:r w:rsidR="00C66BF2" w:rsidRPr="007210C7">
        <w:rPr>
          <w:rFonts w:ascii="GHEA Grapalat" w:hAnsi="GHEA Grapalat" w:cs="Times Armenian"/>
          <w:b/>
          <w:sz w:val="20"/>
          <w:szCs w:val="20"/>
          <w:lang w:val="es-ES"/>
        </w:rPr>
        <w:t xml:space="preserve"> </w:t>
      </w:r>
      <w:r w:rsidR="00C66BF2" w:rsidRPr="007210C7">
        <w:rPr>
          <w:rFonts w:ascii="GHEA Grapalat" w:hAnsi="GHEA Grapalat" w:cs="Sylfaen"/>
          <w:b/>
          <w:sz w:val="20"/>
          <w:szCs w:val="20"/>
          <w:lang w:val="pt-BR"/>
        </w:rPr>
        <w:t>և</w:t>
      </w:r>
      <w:r w:rsidR="00C66BF2" w:rsidRPr="007210C7">
        <w:rPr>
          <w:rFonts w:ascii="GHEA Grapalat" w:hAnsi="GHEA Grapalat" w:cs="Times Armenian"/>
          <w:b/>
          <w:sz w:val="20"/>
          <w:szCs w:val="20"/>
          <w:lang w:val="es-ES"/>
        </w:rPr>
        <w:t xml:space="preserve">  </w:t>
      </w:r>
      <w:r w:rsidR="00C66BF2" w:rsidRPr="007210C7">
        <w:rPr>
          <w:rFonts w:ascii="GHEA Grapalat" w:hAnsi="GHEA Grapalat" w:cs="Sylfaen"/>
          <w:b/>
          <w:sz w:val="20"/>
          <w:szCs w:val="20"/>
          <w:lang w:val="pt-BR"/>
        </w:rPr>
        <w:t>կատարման</w:t>
      </w:r>
      <w:r w:rsidR="00C66BF2" w:rsidRPr="007210C7">
        <w:rPr>
          <w:rFonts w:ascii="GHEA Grapalat" w:hAnsi="GHEA Grapalat" w:cs="Times Armenian"/>
          <w:b/>
          <w:sz w:val="20"/>
          <w:szCs w:val="20"/>
          <w:lang w:val="es-ES"/>
        </w:rPr>
        <w:t xml:space="preserve"> </w:t>
      </w:r>
      <w:r w:rsidR="00C66BF2" w:rsidRPr="007210C7">
        <w:rPr>
          <w:rFonts w:ascii="GHEA Grapalat" w:hAnsi="GHEA Grapalat" w:cs="Sylfaen"/>
          <w:b/>
          <w:sz w:val="20"/>
          <w:szCs w:val="20"/>
          <w:lang w:val="pt-BR"/>
        </w:rPr>
        <w:t>ժամկետը</w:t>
      </w:r>
      <w:r w:rsidR="00C66BF2" w:rsidRPr="007210C7">
        <w:rPr>
          <w:rFonts w:ascii="GHEA Grapalat" w:hAnsi="GHEA Grapalat"/>
          <w:b/>
          <w:sz w:val="20"/>
          <w:szCs w:val="20"/>
          <w:lang w:val="es-ES"/>
        </w:rPr>
        <w:t xml:space="preserve"> </w:t>
      </w:r>
      <w:r w:rsidR="00C66BF2" w:rsidRPr="007210C7">
        <w:rPr>
          <w:rFonts w:ascii="GHEA Grapalat" w:hAnsi="GHEA Grapalat" w:cs="Sylfaen"/>
          <w:b/>
          <w:sz w:val="20"/>
          <w:szCs w:val="20"/>
          <w:lang w:val="pt-BR"/>
        </w:rPr>
        <w:t>սահմանվում</w:t>
      </w:r>
      <w:r w:rsidR="00C66BF2" w:rsidRPr="007210C7">
        <w:rPr>
          <w:rFonts w:ascii="GHEA Grapalat" w:hAnsi="GHEA Grapalat" w:cs="Times Armenian"/>
          <w:b/>
          <w:sz w:val="20"/>
          <w:szCs w:val="20"/>
          <w:lang w:val="es-ES"/>
        </w:rPr>
        <w:t xml:space="preserve"> </w:t>
      </w:r>
      <w:r w:rsidR="00C66BF2" w:rsidRPr="007210C7">
        <w:rPr>
          <w:rFonts w:ascii="GHEA Grapalat" w:hAnsi="GHEA Grapalat" w:cs="Sylfaen"/>
          <w:b/>
          <w:sz w:val="20"/>
          <w:szCs w:val="20"/>
          <w:lang w:val="pt-BR"/>
        </w:rPr>
        <w:t>է</w:t>
      </w:r>
      <w:r w:rsidR="00C66BF2" w:rsidRPr="007210C7">
        <w:rPr>
          <w:rFonts w:ascii="GHEA Grapalat" w:hAnsi="GHEA Grapalat" w:cs="Times Armenian"/>
          <w:b/>
          <w:sz w:val="20"/>
          <w:szCs w:val="20"/>
          <w:lang w:val="es-ES"/>
        </w:rPr>
        <w:t>`</w:t>
      </w:r>
      <w:r w:rsidR="00C66BF2" w:rsidRPr="007210C7">
        <w:rPr>
          <w:rFonts w:ascii="GHEA Grapalat" w:hAnsi="GHEA Grapalat" w:cs="Times Armenian"/>
          <w:b/>
          <w:lang w:val="es-ES"/>
        </w:rPr>
        <w:t xml:space="preserve">  </w:t>
      </w:r>
      <w:r w:rsidR="00E656B4" w:rsidRPr="007210C7">
        <w:rPr>
          <w:rFonts w:ascii="GHEA Grapalat" w:hAnsi="GHEA Grapalat" w:cs="Sylfaen"/>
          <w:b/>
          <w:sz w:val="20"/>
          <w:szCs w:val="20"/>
          <w:lang w:val="pt-BR"/>
        </w:rPr>
        <w:t>Հավելված</w:t>
      </w:r>
      <w:r w:rsidR="00E656B4" w:rsidRPr="007210C7">
        <w:rPr>
          <w:rFonts w:ascii="GHEA Grapalat" w:hAnsi="GHEA Grapalat" w:cs="Sylfaen"/>
          <w:b/>
          <w:sz w:val="20"/>
          <w:szCs w:val="20"/>
          <w:lang w:val="es-ES"/>
        </w:rPr>
        <w:t xml:space="preserve"> N 2</w:t>
      </w:r>
      <w:r w:rsidR="00C66BF2" w:rsidRPr="007210C7">
        <w:rPr>
          <w:rFonts w:ascii="GHEA Grapalat" w:hAnsi="GHEA Grapalat" w:cs="Times Armenian"/>
          <w:b/>
          <w:lang w:val="es-ES"/>
        </w:rPr>
        <w:t>:</w:t>
      </w:r>
    </w:p>
    <w:p w:rsidR="00C66BF2" w:rsidRPr="00E6597C" w:rsidRDefault="00C66BF2" w:rsidP="00C66BF2">
      <w:pPr>
        <w:tabs>
          <w:tab w:val="left" w:pos="1134"/>
        </w:tabs>
        <w:ind w:firstLine="720"/>
        <w:jc w:val="both"/>
        <w:rPr>
          <w:rFonts w:ascii="GHEA Grapalat" w:hAnsi="GHEA Grapalat"/>
          <w:sz w:val="20"/>
          <w:szCs w:val="20"/>
          <w:lang w:val="es-ES"/>
        </w:rPr>
      </w:pPr>
      <w:r w:rsidRPr="007210C7">
        <w:rPr>
          <w:rFonts w:ascii="GHEA Grapalat" w:hAnsi="GHEA Grapalat" w:cs="Sylfaen"/>
          <w:b/>
          <w:sz w:val="20"/>
          <w:szCs w:val="20"/>
          <w:lang w:val="pt-BR"/>
        </w:rPr>
        <w:t>Պայմանագրով</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նախատեսված</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առանձին</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տեսակի</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աշխատանքների</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փուլերի</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և</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ծավալների</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կատարման</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ժամկետները</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որոշվում</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են</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կողմերի</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կողմից</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համաձայնեցված</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օրացուցային</w:t>
      </w:r>
      <w:r w:rsidRPr="007210C7">
        <w:rPr>
          <w:rFonts w:ascii="GHEA Grapalat" w:hAnsi="GHEA Grapalat" w:cs="Times Armenian"/>
          <w:b/>
          <w:sz w:val="20"/>
          <w:szCs w:val="20"/>
          <w:lang w:val="es-ES"/>
        </w:rPr>
        <w:t xml:space="preserve"> </w:t>
      </w:r>
      <w:r w:rsidRPr="007210C7">
        <w:rPr>
          <w:rFonts w:ascii="GHEA Grapalat" w:hAnsi="GHEA Grapalat" w:cs="Sylfaen"/>
          <w:b/>
          <w:sz w:val="20"/>
          <w:szCs w:val="20"/>
          <w:lang w:val="pt-BR"/>
        </w:rPr>
        <w:t>գրաֆիկով</w:t>
      </w:r>
      <w:r w:rsidRPr="007210C7">
        <w:rPr>
          <w:rFonts w:ascii="GHEA Grapalat" w:hAnsi="GHEA Grapalat" w:cs="Sylfaen"/>
          <w:b/>
          <w:sz w:val="20"/>
          <w:szCs w:val="20"/>
          <w:lang w:val="es-ES"/>
        </w:rPr>
        <w:t xml:space="preserve"> (</w:t>
      </w:r>
      <w:r w:rsidRPr="007210C7">
        <w:rPr>
          <w:rFonts w:ascii="GHEA Grapalat" w:hAnsi="GHEA Grapalat" w:cs="Sylfaen"/>
          <w:b/>
          <w:sz w:val="20"/>
          <w:szCs w:val="20"/>
          <w:lang w:val="pt-BR"/>
        </w:rPr>
        <w:t>Հավելված</w:t>
      </w:r>
      <w:r w:rsidRPr="007210C7">
        <w:rPr>
          <w:rFonts w:ascii="GHEA Grapalat" w:hAnsi="GHEA Grapalat" w:cs="Sylfaen"/>
          <w:b/>
          <w:sz w:val="20"/>
          <w:szCs w:val="20"/>
          <w:lang w:val="es-ES"/>
        </w:rPr>
        <w:t xml:space="preserve"> N 2</w:t>
      </w:r>
      <w:r w:rsidRPr="00E6597C">
        <w:rPr>
          <w:rFonts w:ascii="GHEA Grapalat" w:hAnsi="GHEA Grapalat" w:cs="Sylfaen"/>
          <w:sz w:val="20"/>
          <w:szCs w:val="20"/>
          <w:lang w:val="es-ES"/>
        </w:rPr>
        <w:t>)</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C66BF2" w:rsidRPr="00E6597C" w:rsidRDefault="00C66BF2" w:rsidP="00C66BF2">
      <w:pPr>
        <w:tabs>
          <w:tab w:val="left" w:pos="1134"/>
        </w:tabs>
        <w:ind w:firstLine="720"/>
        <w:jc w:val="both"/>
        <w:rPr>
          <w:rFonts w:ascii="GHEA Grapalat" w:hAnsi="GHEA Grapalat"/>
          <w:lang w:val="es-ES"/>
        </w:rPr>
      </w:pPr>
    </w:p>
    <w:p w:rsidR="00C66BF2" w:rsidRPr="00E6597C" w:rsidRDefault="00C66BF2" w:rsidP="00C66BF2">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rsidR="00C66BF2" w:rsidRPr="00E6597C" w:rsidRDefault="00C66BF2" w:rsidP="00C66BF2">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C66BF2" w:rsidRPr="00E6597C" w:rsidRDefault="00C66BF2" w:rsidP="00C66BF2">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rsidR="00C66BF2" w:rsidRPr="00E6597C" w:rsidRDefault="00C66BF2" w:rsidP="00C66BF2">
      <w:pPr>
        <w:tabs>
          <w:tab w:val="left" w:pos="1276"/>
        </w:tabs>
        <w:ind w:firstLine="720"/>
        <w:jc w:val="both"/>
        <w:rPr>
          <w:rFonts w:ascii="GHEA Grapalat" w:hAnsi="GHEA Grapalat"/>
          <w:b/>
          <w:i/>
          <w:sz w:val="20"/>
          <w:szCs w:val="20"/>
          <w:lang w:val="es-ES"/>
        </w:rPr>
      </w:pPr>
    </w:p>
    <w:p w:rsidR="00C66BF2" w:rsidRPr="00E6597C" w:rsidRDefault="00C66BF2" w:rsidP="00C66BF2">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rsidR="00C66BF2" w:rsidRPr="00E6597C" w:rsidRDefault="00C66BF2" w:rsidP="00C66BF2">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C66BF2" w:rsidRPr="00E6597C" w:rsidRDefault="00C66BF2" w:rsidP="00C66BF2">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rsidR="00C66BF2" w:rsidRPr="00E6597C" w:rsidRDefault="00C66BF2" w:rsidP="00C66BF2">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00E21116">
        <w:rPr>
          <w:rFonts w:ascii="GHEA Grapalat" w:hAnsi="GHEA Grapalat" w:cs="Times Armenian"/>
          <w:sz w:val="20"/>
          <w:szCs w:val="20"/>
          <w:lang w:val="es-ES"/>
        </w:rPr>
        <w:t>0.8</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C66BF2" w:rsidRPr="00E6597C" w:rsidRDefault="00C66BF2" w:rsidP="00C66BF2">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w:t>
      </w:r>
      <w:r w:rsidR="00E21116">
        <w:rPr>
          <w:rFonts w:ascii="GHEA Grapalat" w:hAnsi="GHEA Grapalat"/>
          <w:sz w:val="20"/>
          <w:szCs w:val="20"/>
          <w:lang w:val="es-ES"/>
        </w:rPr>
        <w:t>0.8</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C66BF2" w:rsidRPr="00E6597C" w:rsidRDefault="00C66BF2" w:rsidP="00C66BF2">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rsidR="00C66BF2" w:rsidRPr="00E6597C" w:rsidRDefault="00C66BF2" w:rsidP="00C66BF2">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rsidR="00C66BF2" w:rsidRPr="00E6597C" w:rsidRDefault="00C66BF2" w:rsidP="00C66BF2">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lastRenderedPageBreak/>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00E21116">
        <w:rPr>
          <w:rFonts w:ascii="GHEA Grapalat" w:hAnsi="GHEA Grapalat" w:cs="Times Armenian"/>
          <w:sz w:val="20"/>
          <w:szCs w:val="20"/>
          <w:lang w:val="es-ES"/>
        </w:rPr>
        <w:t>0.8</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rsidR="00C66BF2" w:rsidRPr="00E6597C" w:rsidRDefault="00C66BF2" w:rsidP="00C66BF2">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գ</w:t>
      </w:r>
      <w:r w:rsidRPr="00E6597C">
        <w:rPr>
          <w:rFonts w:ascii="GHEA Grapalat" w:hAnsi="GHEA Grapalat"/>
          <w:sz w:val="20"/>
          <w:szCs w:val="20"/>
          <w:lang w:val="es-ES"/>
        </w:rPr>
        <w:t>)</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նախագծանախահաշվային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rsidR="00C66BF2" w:rsidRPr="00E6597C" w:rsidRDefault="00C66BF2" w:rsidP="00C66BF2">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w:t>
      </w:r>
      <w:r w:rsidR="00E21116">
        <w:rPr>
          <w:rFonts w:ascii="GHEA Grapalat" w:hAnsi="GHEA Grapalat" w:cs="Times Armenian"/>
          <w:sz w:val="20"/>
          <w:szCs w:val="20"/>
          <w:lang w:val="es-ES"/>
        </w:rPr>
        <w:t>0.8</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rsidR="00C66BF2" w:rsidRPr="00E6597C" w:rsidRDefault="00C66BF2" w:rsidP="00C66BF2">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rsidR="00C66BF2" w:rsidRPr="00E6597C" w:rsidRDefault="00C66BF2" w:rsidP="00C66BF2">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rsidR="00C66BF2" w:rsidRPr="00E6597C" w:rsidRDefault="00C66BF2" w:rsidP="00C66BF2">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rsidR="00C66BF2" w:rsidRPr="00E6597C" w:rsidRDefault="00C66BF2" w:rsidP="00C66BF2">
      <w:pPr>
        <w:tabs>
          <w:tab w:val="left" w:pos="1276"/>
        </w:tabs>
        <w:ind w:firstLine="720"/>
        <w:jc w:val="both"/>
        <w:rPr>
          <w:rFonts w:ascii="GHEA Grapalat" w:hAnsi="GHEA Grapalat"/>
          <w:b/>
          <w:i/>
          <w:sz w:val="20"/>
          <w:szCs w:val="20"/>
          <w:lang w:val="es-ES"/>
        </w:rPr>
      </w:pPr>
    </w:p>
    <w:p w:rsidR="00C66BF2" w:rsidRPr="00E6597C" w:rsidRDefault="00C66BF2" w:rsidP="00C66BF2">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C66BF2" w:rsidRPr="00E6597C" w:rsidRDefault="00C66BF2" w:rsidP="00C66BF2">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rsidR="00C66BF2" w:rsidRPr="00E6597C" w:rsidRDefault="00C66BF2" w:rsidP="00C66BF2">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rsidR="00C66BF2" w:rsidRPr="00E6597C" w:rsidRDefault="00C66BF2" w:rsidP="00C66BF2">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rsidR="00C66BF2" w:rsidRPr="00E6597C" w:rsidRDefault="00C66BF2" w:rsidP="00C66BF2">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00E21116">
        <w:rPr>
          <w:rFonts w:ascii="GHEA Grapalat" w:hAnsi="GHEA Grapalat" w:cs="Times Armenian"/>
          <w:sz w:val="20"/>
          <w:szCs w:val="20"/>
          <w:lang w:val="es-ES"/>
        </w:rPr>
        <w:t>0.8</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C66BF2" w:rsidRPr="00E6597C" w:rsidRDefault="00C66BF2" w:rsidP="00C66BF2">
      <w:pPr>
        <w:tabs>
          <w:tab w:val="left" w:pos="1276"/>
        </w:tabs>
        <w:ind w:firstLine="720"/>
        <w:jc w:val="both"/>
        <w:rPr>
          <w:rFonts w:ascii="GHEA Grapalat" w:hAnsi="GHEA Grapalat"/>
          <w:b/>
          <w:i/>
          <w:lang w:val="es-ES"/>
        </w:rPr>
      </w:pPr>
    </w:p>
    <w:p w:rsidR="00C66BF2" w:rsidRPr="00E6597C" w:rsidRDefault="00C66BF2" w:rsidP="00C66BF2">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rsidR="00C66BF2" w:rsidRPr="00E6597C" w:rsidRDefault="00C66BF2" w:rsidP="00C66BF2">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00E21116">
        <w:rPr>
          <w:rFonts w:ascii="GHEA Grapalat" w:hAnsi="GHEA Grapalat" w:cs="Times Armenian"/>
          <w:sz w:val="20"/>
          <w:szCs w:val="20"/>
          <w:lang w:val="es-ES"/>
        </w:rPr>
        <w:t>0.8</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rsidR="00C66BF2" w:rsidRPr="00E6597C" w:rsidRDefault="00C66BF2" w:rsidP="00C66BF2">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C66BF2" w:rsidRPr="00E6597C" w:rsidRDefault="00C66BF2" w:rsidP="00C66BF2">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rsidR="00C66BF2" w:rsidRPr="00E6597C" w:rsidRDefault="00C66BF2" w:rsidP="00C66BF2">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rsidR="00C66BF2" w:rsidRPr="00E6597C" w:rsidRDefault="00C66BF2" w:rsidP="00C66BF2">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00266C99">
        <w:rPr>
          <w:rFonts w:ascii="GHEA Grapalat" w:hAnsi="GHEA Grapalat" w:cs="Times Armenian"/>
          <w:sz w:val="20"/>
          <w:szCs w:val="20"/>
          <w:lang w:val="hy-AM"/>
        </w:rPr>
        <w:t>100%</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գործիքներով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մեխանիզմներով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պատշաճ</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ծավալաթերթին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ahoma"/>
          <w:sz w:val="20"/>
          <w:szCs w:val="20"/>
          <w:lang w:val="es-ES"/>
        </w:rPr>
        <w:t>։</w:t>
      </w:r>
    </w:p>
    <w:p w:rsidR="00C66BF2" w:rsidRPr="00E6597C" w:rsidRDefault="00C66BF2" w:rsidP="00C66BF2">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rsidR="00C66BF2" w:rsidRPr="00E6597C" w:rsidRDefault="00C66BF2" w:rsidP="00C66BF2">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շինմոնտաժային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նորմերին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մոնտաժված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էլեկտրական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ջեռուցման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ջրամատակարարման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կոյուղու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օդափոխիչ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փորձարկում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համալիր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փորձարկմանը</w:t>
      </w:r>
      <w:r w:rsidRPr="00E6597C">
        <w:rPr>
          <w:rFonts w:ascii="GHEA Grapalat" w:hAnsi="GHEA Grapalat" w:cs="Tahoma"/>
          <w:sz w:val="20"/>
          <w:szCs w:val="20"/>
          <w:lang w:val="es-ES"/>
        </w:rPr>
        <w:t>։</w:t>
      </w:r>
    </w:p>
    <w:p w:rsidR="00C66BF2" w:rsidRPr="00E6597C" w:rsidRDefault="00C66BF2" w:rsidP="00C66BF2">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rsidR="00C66BF2" w:rsidRPr="00E6597C" w:rsidRDefault="00C66BF2" w:rsidP="00C66BF2">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00E21116">
        <w:rPr>
          <w:rFonts w:ascii="GHEA Grapalat" w:hAnsi="GHEA Grapalat" w:cs="Times Armenian"/>
          <w:sz w:val="20"/>
          <w:szCs w:val="20"/>
          <w:lang w:val="es-ES"/>
        </w:rPr>
        <w:t>0.8</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rsidR="00C66BF2" w:rsidRPr="00E6597C" w:rsidRDefault="00C66BF2" w:rsidP="00C66BF2">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rsidR="00C66BF2" w:rsidRPr="00E6597C" w:rsidRDefault="00C66BF2" w:rsidP="00C66BF2">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rsidR="00C66BF2" w:rsidRPr="00E6597C" w:rsidRDefault="00C66BF2" w:rsidP="00C66BF2">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rsidR="00C66BF2" w:rsidRPr="00E6597C" w:rsidRDefault="00C66BF2" w:rsidP="00C66BF2">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001303C4">
        <w:rPr>
          <w:rFonts w:ascii="GHEA Grapalat" w:hAnsi="GHEA Grapalat" w:cs="Sylfaen"/>
          <w:b/>
          <w:sz w:val="20"/>
          <w:szCs w:val="20"/>
          <w:lang w:val="es-ES"/>
        </w:rPr>
        <w:t>1825</w:t>
      </w:r>
      <w:r w:rsidR="00C13FD2" w:rsidRPr="00DB298B">
        <w:rPr>
          <w:rFonts w:ascii="GHEA Grapalat" w:hAnsi="GHEA Grapalat" w:cs="Sylfaen"/>
          <w:b/>
          <w:sz w:val="20"/>
          <w:szCs w:val="20"/>
          <w:lang w:val="es-ES"/>
        </w:rPr>
        <w:t xml:space="preserve"> </w:t>
      </w:r>
      <w:r w:rsidRPr="00DB298B">
        <w:rPr>
          <w:rFonts w:ascii="GHEA Grapalat" w:hAnsi="GHEA Grapalat" w:cs="Sylfaen"/>
          <w:b/>
          <w:sz w:val="20"/>
          <w:szCs w:val="20"/>
          <w:lang w:val="hy-AM"/>
        </w:rPr>
        <w:t>օր</w:t>
      </w:r>
      <w:r w:rsidRPr="00C1134C">
        <w:rPr>
          <w:rFonts w:ascii="GHEA Grapalat" w:hAnsi="GHEA Grapalat" w:cs="Sylfaen"/>
          <w:sz w:val="20"/>
          <w:szCs w:val="20"/>
          <w:lang w:val="hy-AM"/>
        </w:rPr>
        <w:t xml:space="preserve"> (առնվազն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r w:rsidRPr="00C1134C">
        <w:rPr>
          <w:rFonts w:ascii="GHEA Grapalat" w:hAnsi="GHEA Grapalat" w:cs="Sylfaen"/>
          <w:sz w:val="20"/>
          <w:szCs w:val="20"/>
          <w:vertAlign w:val="superscript"/>
          <w:lang w:val="hy-AM"/>
        </w:rPr>
        <w:t>26</w:t>
      </w:r>
      <w:r w:rsidRPr="00C1134C">
        <w:rPr>
          <w:rStyle w:val="af6"/>
          <w:rFonts w:ascii="GHEA Grapalat" w:hAnsi="GHEA Grapalat" w:cs="Sylfaen"/>
          <w:color w:val="FFFFFF"/>
          <w:sz w:val="20"/>
          <w:szCs w:val="20"/>
          <w:lang w:val="hy-AM"/>
        </w:rPr>
        <w:footnoteReference w:id="15"/>
      </w:r>
    </w:p>
    <w:p w:rsidR="00C66BF2" w:rsidRPr="00E6597C" w:rsidRDefault="00C66BF2" w:rsidP="00C66BF2">
      <w:pPr>
        <w:tabs>
          <w:tab w:val="left" w:pos="1276"/>
        </w:tabs>
        <w:ind w:firstLine="720"/>
        <w:jc w:val="both"/>
        <w:rPr>
          <w:rFonts w:ascii="GHEA Grapalat" w:hAnsi="GHEA Grapalat" w:cs="Times Armenian"/>
          <w:sz w:val="20"/>
          <w:szCs w:val="20"/>
          <w:lang w:val="es-ES"/>
        </w:rPr>
      </w:pPr>
      <w:r w:rsidRPr="00E6597C">
        <w:rPr>
          <w:rStyle w:val="af6"/>
          <w:rFonts w:ascii="GHEA Grapalat" w:hAnsi="GHEA Grapalat" w:cs="Sylfaen"/>
          <w:color w:val="FFFFFF"/>
          <w:sz w:val="20"/>
          <w:szCs w:val="20"/>
          <w:lang w:val="pt-BR"/>
        </w:rPr>
        <w:lastRenderedPageBreak/>
        <w:footnoteReference w:id="16"/>
      </w:r>
      <w:r w:rsidRPr="00E6597C">
        <w:rPr>
          <w:rFonts w:ascii="GHEA Grapalat" w:hAnsi="GHEA Grapalat" w:cs="Times Armenian"/>
          <w:color w:val="FFFFFF"/>
          <w:sz w:val="20"/>
          <w:szCs w:val="20"/>
          <w:lang w:val="es-ES"/>
        </w:rPr>
        <w:t xml:space="preserve"> </w:t>
      </w:r>
    </w:p>
    <w:p w:rsidR="00C66BF2" w:rsidRPr="00E6597C" w:rsidRDefault="00C66BF2" w:rsidP="00C66BF2">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3.4.11 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rsidR="00C66BF2" w:rsidRPr="00E6597C" w:rsidRDefault="00C66BF2" w:rsidP="00C66BF2">
      <w:pPr>
        <w:tabs>
          <w:tab w:val="left" w:pos="1276"/>
        </w:tabs>
        <w:ind w:firstLine="720"/>
        <w:jc w:val="both"/>
        <w:rPr>
          <w:rFonts w:ascii="GHEA Grapalat" w:hAnsi="GHEA Grapalat" w:cs="Sylfaen"/>
          <w:sz w:val="16"/>
          <w:szCs w:val="16"/>
          <w:u w:val="single"/>
          <w:lang w:val="es-ES"/>
        </w:rPr>
      </w:pPr>
    </w:p>
    <w:p w:rsidR="00C66BF2" w:rsidRPr="00E6597C" w:rsidRDefault="00C66BF2" w:rsidP="00C66BF2">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rsidR="00C66BF2" w:rsidRPr="00E6597C" w:rsidRDefault="00C66BF2" w:rsidP="00C66BF2">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rsidR="00C66BF2" w:rsidRPr="00E6597C" w:rsidRDefault="00C66BF2" w:rsidP="00C66BF2">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5D4D93">
        <w:rPr>
          <w:rFonts w:ascii="GHEA Grapalat" w:hAnsi="GHEA Grapalat" w:cs="Sylfaen"/>
          <w:sz w:val="20"/>
          <w:lang w:val="hy-AM"/>
        </w:rPr>
        <w:t>երկու</w:t>
      </w:r>
      <w:r w:rsidRPr="00E6597C">
        <w:rPr>
          <w:rFonts w:ascii="GHEA Grapalat" w:hAnsi="GHEA Grapalat" w:cs="Sylfaen"/>
          <w:sz w:val="20"/>
          <w:lang w:val="hy-AM"/>
        </w:rPr>
        <w:t xml:space="preserve"> օրինակ </w:t>
      </w:r>
      <w:r w:rsidRPr="00E6597C">
        <w:rPr>
          <w:rFonts w:ascii="GHEA Grapalat" w:hAnsi="GHEA Grapalat" w:cs="Sylfaen"/>
          <w:sz w:val="20"/>
          <w:szCs w:val="20"/>
          <w:lang w:val="hy-AM"/>
        </w:rPr>
        <w:t xml:space="preserve">(հավելված N 3): </w:t>
      </w:r>
    </w:p>
    <w:p w:rsidR="00C66BF2" w:rsidRPr="00E6597C" w:rsidRDefault="00C66BF2" w:rsidP="00C66BF2">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rsidR="00C66BF2" w:rsidRPr="00E6597C" w:rsidRDefault="00C66BF2" w:rsidP="00C66BF2">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C66BF2" w:rsidRPr="00E6597C" w:rsidRDefault="00C66BF2" w:rsidP="00C66BF2">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rsidR="00C66BF2" w:rsidRPr="00E6597C" w:rsidRDefault="00C66BF2" w:rsidP="00C66BF2">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00CA2ADB" w:rsidRPr="00CA2ADB">
        <w:rPr>
          <w:rFonts w:ascii="GHEA Grapalat" w:hAnsi="GHEA Grapalat" w:cs="Sylfaen"/>
          <w:sz w:val="20"/>
          <w:szCs w:val="20"/>
          <w:u w:val="single"/>
          <w:lang w:val="hy-AM"/>
        </w:rPr>
        <w:t>հինգ</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rsidR="00C66BF2" w:rsidRPr="00E6597C" w:rsidRDefault="00C66BF2" w:rsidP="00C66BF2">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rsidR="00C66BF2" w:rsidRPr="00E6597C" w:rsidRDefault="00C66BF2" w:rsidP="00C66BF2">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rsidR="00C66BF2" w:rsidRPr="00E6597C" w:rsidRDefault="00C66BF2" w:rsidP="00C66BF2">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rsidR="00C66BF2" w:rsidRPr="00E6597C" w:rsidRDefault="00C66BF2" w:rsidP="00C66BF2">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E6597C">
        <w:rPr>
          <w:rFonts w:ascii="GHEA Grapalat" w:hAnsi="GHEA Grapalat" w:cs="Sylfaen"/>
          <w:sz w:val="20"/>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E6597C">
        <w:rPr>
          <w:rFonts w:ascii="GHEA Grapalat" w:hAnsi="GHEA Grapalat" w:cs="Sylfaen"/>
          <w:sz w:val="20"/>
        </w:rPr>
        <w:t>Պ</w:t>
      </w:r>
      <w:r w:rsidRPr="00E6597C">
        <w:rPr>
          <w:rFonts w:ascii="GHEA Grapalat" w:hAnsi="GHEA Grapalat" w:cs="Sylfaen"/>
          <w:sz w:val="20"/>
          <w:lang w:val="hy-AM"/>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rsidR="00C66BF2" w:rsidRPr="00E6597C" w:rsidRDefault="00C66BF2" w:rsidP="00C66BF2">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(այսուհետ` ընդունող հանձնաժողով) կողմից կատարված աշխատանքներն ընդունվելու դեպքում.</w:t>
      </w:r>
    </w:p>
    <w:p w:rsidR="00C66BF2" w:rsidRPr="00E6597C" w:rsidRDefault="00C66BF2" w:rsidP="00C66BF2">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rsidR="00C66BF2" w:rsidRPr="00E6597C" w:rsidRDefault="00C66BF2" w:rsidP="00C66BF2">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rsidR="00C66BF2" w:rsidRPr="00E6597C" w:rsidRDefault="00C66BF2" w:rsidP="00C66BF2">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rsidR="00C66BF2" w:rsidRPr="00E6597C" w:rsidRDefault="00C66BF2" w:rsidP="00C66BF2">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rsidR="00C66BF2" w:rsidRPr="00E6597C" w:rsidRDefault="00C66BF2" w:rsidP="00C66BF2">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rsidR="00C66BF2" w:rsidRPr="00E6597C" w:rsidRDefault="00C66BF2" w:rsidP="00C66BF2">
      <w:pPr>
        <w:tabs>
          <w:tab w:val="left" w:pos="1276"/>
        </w:tabs>
        <w:ind w:firstLine="720"/>
        <w:jc w:val="both"/>
        <w:rPr>
          <w:rFonts w:ascii="GHEA Grapalat" w:hAnsi="GHEA Grapalat"/>
          <w:lang w:val="hy-AM"/>
        </w:rPr>
      </w:pPr>
    </w:p>
    <w:p w:rsidR="00C66BF2" w:rsidRPr="00E6597C" w:rsidRDefault="00C66BF2" w:rsidP="00C66BF2">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rsidR="00C66BF2" w:rsidRPr="00E6597C" w:rsidRDefault="00C66BF2" w:rsidP="00C66BF2">
      <w:pPr>
        <w:tabs>
          <w:tab w:val="left" w:pos="1276"/>
        </w:tabs>
        <w:ind w:firstLine="720"/>
        <w:jc w:val="both"/>
        <w:rPr>
          <w:rFonts w:ascii="GHEA Grapalat" w:hAnsi="GHEA Grapalat"/>
          <w:sz w:val="20"/>
          <w:szCs w:val="20"/>
          <w:lang w:val="hy-AM"/>
        </w:rPr>
      </w:pPr>
    </w:p>
    <w:p w:rsidR="00C66BF2" w:rsidRPr="00E21116" w:rsidRDefault="00C66BF2" w:rsidP="004303B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004303B8" w:rsidRPr="00E21116">
        <w:rPr>
          <w:rFonts w:ascii="GHEA Grapalat" w:hAnsi="GHEA Grapalat" w:cs="Times Armenian"/>
          <w:sz w:val="20"/>
          <w:szCs w:val="20"/>
          <w:lang w:val="hy-AM"/>
        </w:rPr>
        <w:t>:</w:t>
      </w:r>
      <w:r w:rsidR="005F40E9" w:rsidRPr="005F40E9">
        <w:rPr>
          <w:rFonts w:ascii="GHEA Grapalat" w:hAnsi="GHEA Grapalat" w:cs="Times Armenian"/>
          <w:b/>
          <w:i/>
          <w:sz w:val="20"/>
          <w:szCs w:val="20"/>
          <w:highlight w:val="yellow"/>
          <w:lang w:val="hy-AM"/>
        </w:rPr>
        <w:t xml:space="preserve"> </w:t>
      </w:r>
      <w:r w:rsidR="005F40E9">
        <w:rPr>
          <w:rFonts w:ascii="GHEA Grapalat" w:hAnsi="GHEA Grapalat" w:cs="Times Armenian"/>
          <w:b/>
          <w:i/>
          <w:sz w:val="20"/>
          <w:szCs w:val="20"/>
          <w:highlight w:val="yellow"/>
          <w:lang w:val="hy-AM"/>
        </w:rPr>
        <w:t xml:space="preserve">Պայմանագրի գնի </w:t>
      </w:r>
      <w:r w:rsidR="008A3A3D">
        <w:rPr>
          <w:rFonts w:asciiTheme="minorHAnsi" w:hAnsiTheme="minorHAnsi" w:cs="Times Armenian"/>
          <w:b/>
          <w:i/>
          <w:sz w:val="20"/>
          <w:szCs w:val="20"/>
          <w:highlight w:val="yellow"/>
          <w:lang w:val="hy-AM"/>
        </w:rPr>
        <w:t xml:space="preserve"> </w:t>
      </w:r>
      <w:r w:rsidR="005F40E9" w:rsidRPr="00D35145">
        <w:rPr>
          <w:rFonts w:ascii="GHEA Grapalat" w:hAnsi="GHEA Grapalat" w:cs="Times Armenian"/>
          <w:b/>
          <w:i/>
          <w:sz w:val="20"/>
          <w:szCs w:val="20"/>
          <w:highlight w:val="yellow"/>
          <w:lang w:val="hy-AM"/>
        </w:rPr>
        <w:t>4</w:t>
      </w:r>
      <w:r w:rsidR="00075ED0">
        <w:rPr>
          <w:rFonts w:ascii="GHEA Grapalat" w:hAnsi="GHEA Grapalat" w:cs="Sylfaen"/>
          <w:b/>
          <w:i/>
          <w:sz w:val="20"/>
          <w:szCs w:val="20"/>
          <w:highlight w:val="yellow"/>
          <w:lang w:val="hy-AM"/>
        </w:rPr>
        <w:t>5</w:t>
      </w:r>
      <w:r w:rsidR="005F40E9" w:rsidRPr="00A86AC1">
        <w:rPr>
          <w:rFonts w:ascii="GHEA Grapalat" w:hAnsi="GHEA Grapalat" w:cs="Times Armenian"/>
          <w:b/>
          <w:i/>
          <w:sz w:val="20"/>
          <w:szCs w:val="20"/>
          <w:highlight w:val="yellow"/>
          <w:lang w:val="hy-AM"/>
        </w:rPr>
        <w:t xml:space="preserve"> տոկոսը սուբսիդավորվում է ՀՀ Կառավարության կողմից, որը տրամադրվելու է ավարտական ակտը ստորագրելուց հետո սուբվենցիաների տրամադրման կարգի և ժամկետների համաձայն։</w:t>
      </w:r>
    </w:p>
    <w:p w:rsidR="00C66BF2" w:rsidRPr="00E6597C" w:rsidRDefault="00C66BF2" w:rsidP="00C66BF2">
      <w:pPr>
        <w:tabs>
          <w:tab w:val="left" w:pos="1276"/>
        </w:tabs>
        <w:ind w:firstLine="720"/>
        <w:jc w:val="both"/>
        <w:rPr>
          <w:rFonts w:ascii="GHEA Grapalat" w:hAnsi="GHEA Grapalat"/>
          <w:sz w:val="20"/>
          <w:szCs w:val="20"/>
          <w:lang w:val="hy-AM"/>
        </w:rPr>
      </w:pPr>
      <w:r w:rsidRPr="00E6597C">
        <w:rPr>
          <w:rStyle w:val="af6"/>
          <w:rFonts w:ascii="GHEA Grapalat" w:hAnsi="GHEA Grapalat" w:cs="Sylfaen"/>
          <w:color w:val="FFFFFF"/>
          <w:sz w:val="20"/>
          <w:szCs w:val="20"/>
          <w:lang w:val="hy-AM"/>
        </w:rPr>
        <w:lastRenderedPageBreak/>
        <w:footnoteReference w:id="17"/>
      </w:r>
      <w:r w:rsidRPr="00E6597C">
        <w:rPr>
          <w:rFonts w:ascii="GHEA Grapalat" w:hAnsi="GHEA Grapalat"/>
          <w:sz w:val="20"/>
          <w:szCs w:val="20"/>
          <w:lang w:val="hy-AM"/>
        </w:rPr>
        <w:t xml:space="preserve"> </w:t>
      </w:r>
    </w:p>
    <w:p w:rsidR="00C66BF2" w:rsidRPr="00E6597C" w:rsidRDefault="00C66BF2" w:rsidP="00C66BF2">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rsidR="00C66BF2" w:rsidRPr="00374F02" w:rsidRDefault="00C66BF2" w:rsidP="00C66BF2">
      <w:pPr>
        <w:tabs>
          <w:tab w:val="num" w:pos="0"/>
          <w:tab w:val="left" w:pos="720"/>
          <w:tab w:val="num" w:pos="900"/>
        </w:tabs>
        <w:jc w:val="both"/>
        <w:rPr>
          <w:rFonts w:ascii="GHEA Grapalat" w:hAnsi="GHEA Grapalat" w:cs="Times Armenia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w:t>
      </w:r>
      <w:r w:rsidRPr="00374F02">
        <w:rPr>
          <w:rFonts w:ascii="GHEA Grapalat" w:hAnsi="GHEA Grapalat" w:cs="Sylfaen"/>
          <w:sz w:val="20"/>
          <w:szCs w:val="20"/>
          <w:lang w:val="hy-AM"/>
        </w:rPr>
        <w:t xml:space="preserve">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C66BF2" w:rsidRPr="00E6597C" w:rsidRDefault="00C66BF2" w:rsidP="00C66BF2">
      <w:pPr>
        <w:tabs>
          <w:tab w:val="left" w:pos="1276"/>
        </w:tabs>
        <w:ind w:firstLine="720"/>
        <w:jc w:val="both"/>
        <w:rPr>
          <w:rFonts w:ascii="GHEA Grapalat" w:hAnsi="GHEA Grapalat" w:cs="Sylfaen"/>
          <w:lang w:val="hy-AM"/>
        </w:rPr>
      </w:pPr>
    </w:p>
    <w:p w:rsidR="00C66BF2" w:rsidRPr="00E6597C" w:rsidRDefault="00C66BF2" w:rsidP="00C66BF2">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rsidR="00C66BF2" w:rsidRPr="00E6597C" w:rsidRDefault="00C66BF2" w:rsidP="00C66BF2">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00E21116">
        <w:rPr>
          <w:rFonts w:ascii="GHEA Grapalat" w:hAnsi="GHEA Grapalat" w:cs="Times Armenian"/>
          <w:sz w:val="20"/>
          <w:szCs w:val="20"/>
          <w:lang w:val="hy-AM"/>
        </w:rPr>
        <w:t>0.8</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rsidR="00C66BF2" w:rsidRPr="00E6597C" w:rsidRDefault="00C66BF2" w:rsidP="00C66BF2">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C66BF2" w:rsidRPr="004605D7" w:rsidRDefault="00C66BF2" w:rsidP="00C66BF2">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w:t>
      </w:r>
      <w:r w:rsidR="00E21116">
        <w:rPr>
          <w:rFonts w:ascii="GHEA Grapalat" w:hAnsi="GHEA Grapalat" w:cs="Times Armenian"/>
          <w:sz w:val="20"/>
          <w:szCs w:val="20"/>
          <w:lang w:val="hy-AM"/>
        </w:rPr>
        <w:t>0.8</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տուգանք</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Arial"/>
          <w:sz w:val="20"/>
          <w:szCs w:val="20"/>
          <w:lang w:val="hy-AM"/>
        </w:rPr>
        <w:t xml:space="preserve"> 5.1 </w:t>
      </w:r>
      <w:r w:rsidRPr="00E6597C">
        <w:rPr>
          <w:rFonts w:ascii="GHEA Grapalat" w:hAnsi="GHEA Grapalat" w:cs="Sylfaen"/>
          <w:sz w:val="20"/>
          <w:szCs w:val="20"/>
          <w:lang w:val="hy-AM"/>
        </w:rPr>
        <w:t>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Arial"/>
          <w:sz w:val="20"/>
          <w:szCs w:val="20"/>
          <w:lang w:val="hy-AM"/>
        </w:rPr>
        <w:t xml:space="preserve"> 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տասնորդական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4605D7">
        <w:rPr>
          <w:rFonts w:ascii="GHEA Grapalat" w:hAnsi="GHEA Grapalat" w:cs="Sylfaen"/>
          <w:sz w:val="20"/>
          <w:szCs w:val="20"/>
          <w:lang w:val="hy-AM"/>
        </w:rPr>
        <w:t>:</w:t>
      </w:r>
      <w:r w:rsidRPr="004605D7">
        <w:rPr>
          <w:rFonts w:ascii="GHEA Grapalat" w:hAnsi="GHEA Grapalat" w:cs="Sylfaen"/>
          <w:sz w:val="20"/>
          <w:szCs w:val="20"/>
          <w:vertAlign w:val="superscript"/>
          <w:lang w:val="hy-AM"/>
        </w:rPr>
        <w:t>3</w:t>
      </w:r>
      <w:r w:rsidRPr="004678A5">
        <w:rPr>
          <w:rFonts w:ascii="GHEA Grapalat" w:hAnsi="GHEA Grapalat" w:cs="Sylfaen"/>
          <w:sz w:val="20"/>
          <w:szCs w:val="20"/>
          <w:vertAlign w:val="superscript"/>
          <w:lang w:val="hy-AM"/>
        </w:rPr>
        <w:t>0</w:t>
      </w:r>
      <w:r w:rsidRPr="00E6597C">
        <w:rPr>
          <w:rStyle w:val="af6"/>
          <w:rFonts w:ascii="GHEA Grapalat" w:hAnsi="GHEA Grapalat" w:cs="Sylfaen"/>
          <w:color w:val="FFFFFF"/>
          <w:sz w:val="20"/>
          <w:szCs w:val="20"/>
          <w:lang w:val="hy-AM"/>
        </w:rPr>
        <w:footnoteReference w:id="18"/>
      </w:r>
      <w:r w:rsidRPr="004605D7">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rsidR="00C66BF2" w:rsidRPr="00E6597C" w:rsidRDefault="00C66BF2" w:rsidP="00C66BF2">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6.3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rsidR="00C66BF2" w:rsidRPr="00E6597C" w:rsidRDefault="00C66BF2" w:rsidP="00C66BF2">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rsidR="00C66BF2" w:rsidRPr="00E6597C" w:rsidRDefault="00C66BF2" w:rsidP="00C66BF2">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C66BF2" w:rsidRPr="00E6597C" w:rsidRDefault="00C66BF2" w:rsidP="00C66BF2">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rsidR="00C66BF2" w:rsidRPr="00E6597C" w:rsidRDefault="00C66BF2" w:rsidP="00C66BF2">
      <w:pPr>
        <w:tabs>
          <w:tab w:val="left" w:pos="1276"/>
        </w:tabs>
        <w:ind w:firstLine="720"/>
        <w:jc w:val="both"/>
        <w:rPr>
          <w:rFonts w:ascii="GHEA Grapalat" w:hAnsi="GHEA Grapalat"/>
          <w:sz w:val="20"/>
          <w:szCs w:val="20"/>
          <w:lang w:val="hy-AM"/>
        </w:rPr>
      </w:pPr>
    </w:p>
    <w:p w:rsidR="00C66BF2" w:rsidRPr="00E6597C" w:rsidRDefault="00C66BF2" w:rsidP="00C66BF2">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rsidR="00C66BF2" w:rsidRPr="00E6597C" w:rsidRDefault="00C66BF2" w:rsidP="00C66BF2">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rsidR="00C66BF2" w:rsidRPr="00E6597C" w:rsidRDefault="00C66BF2" w:rsidP="00C66BF2">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rsidR="00C66BF2" w:rsidRPr="00E6597C" w:rsidRDefault="00C66BF2" w:rsidP="00C66BF2">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rsidR="00C66BF2" w:rsidRPr="00E6597C" w:rsidRDefault="00C66BF2" w:rsidP="00C66BF2">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rsidR="00C66BF2" w:rsidRPr="00D50EDB" w:rsidRDefault="00C66BF2" w:rsidP="00C66BF2">
      <w:pPr>
        <w:tabs>
          <w:tab w:val="left" w:pos="1276"/>
        </w:tabs>
        <w:ind w:firstLine="720"/>
        <w:jc w:val="both"/>
        <w:rPr>
          <w:rFonts w:ascii="GHEA Grapalat" w:hAnsi="GHEA Grapalat" w:cs="Sylfaen"/>
          <w:b/>
          <w:sz w:val="20"/>
          <w:szCs w:val="20"/>
          <w:lang w:val="hy-AM"/>
        </w:rPr>
      </w:pPr>
      <w:r w:rsidRPr="00D50EDB">
        <w:rPr>
          <w:rFonts w:ascii="GHEA Grapalat" w:hAnsi="GHEA Grapalat" w:cs="Sylfaen"/>
          <w:b/>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D50EDB">
        <w:rPr>
          <w:rFonts w:ascii="GHEA Grapalat" w:hAnsi="GHEA Grapalat" w:cs="Sylfaen"/>
          <w:b/>
          <w:sz w:val="20"/>
          <w:szCs w:val="20"/>
          <w:vertAlign w:val="superscript"/>
          <w:lang w:val="hy-AM"/>
        </w:rPr>
        <w:t>31</w:t>
      </w:r>
      <w:r w:rsidRPr="00D50EDB">
        <w:rPr>
          <w:rStyle w:val="af6"/>
          <w:rFonts w:ascii="GHEA Grapalat" w:hAnsi="GHEA Grapalat" w:cs="Sylfaen"/>
          <w:b/>
          <w:color w:val="FFFFFF"/>
          <w:sz w:val="20"/>
          <w:szCs w:val="20"/>
          <w:lang w:val="hy-AM"/>
        </w:rPr>
        <w:footnoteReference w:id="19"/>
      </w:r>
    </w:p>
    <w:p w:rsidR="00C66BF2" w:rsidRPr="00E6597C" w:rsidRDefault="00C66BF2" w:rsidP="00C66BF2">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C66BF2" w:rsidRPr="00E6597C" w:rsidRDefault="00C66BF2" w:rsidP="00C66BF2">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w:t>
      </w:r>
      <w:r w:rsidRPr="00E6597C">
        <w:rPr>
          <w:rFonts w:ascii="GHEA Grapalat" w:hAnsi="GHEA Grapalat" w:cs="Sylfaen"/>
          <w:sz w:val="20"/>
          <w:szCs w:val="20"/>
          <w:lang w:val="hy-AM"/>
        </w:rPr>
        <w:lastRenderedPageBreak/>
        <w:t>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66BF2" w:rsidRPr="00E6597C" w:rsidRDefault="00C66BF2" w:rsidP="00C66BF2">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rsidR="00C66BF2" w:rsidRPr="00E6597C" w:rsidRDefault="008E17DE" w:rsidP="008E17DE">
      <w:pPr>
        <w:tabs>
          <w:tab w:val="left" w:pos="1276"/>
        </w:tabs>
        <w:jc w:val="both"/>
        <w:rPr>
          <w:rFonts w:ascii="GHEA Grapalat" w:hAnsi="GHEA Grapalat" w:cs="Times Armenian"/>
          <w:sz w:val="20"/>
          <w:szCs w:val="20"/>
          <w:lang w:val="hy-AM"/>
        </w:rPr>
      </w:pPr>
      <w:r w:rsidRPr="008E17DE">
        <w:rPr>
          <w:rFonts w:ascii="GHEA Grapalat" w:hAnsi="GHEA Grapalat"/>
          <w:sz w:val="20"/>
          <w:szCs w:val="20"/>
          <w:lang w:val="hy-AM"/>
        </w:rPr>
        <w:t xml:space="preserve">           </w:t>
      </w:r>
      <w:r w:rsidR="00C66BF2" w:rsidRPr="00E6597C">
        <w:rPr>
          <w:rFonts w:ascii="GHEA Grapalat" w:hAnsi="GHEA Grapalat"/>
          <w:sz w:val="20"/>
          <w:szCs w:val="20"/>
          <w:lang w:val="hy-AM"/>
        </w:rPr>
        <w:t>8.5</w:t>
      </w:r>
      <w:r w:rsidR="00C66BF2" w:rsidRPr="00E6597C">
        <w:rPr>
          <w:rFonts w:ascii="GHEA Grapalat" w:hAnsi="GHEA Grapalat"/>
          <w:sz w:val="20"/>
          <w:szCs w:val="20"/>
          <w:lang w:val="hy-AM"/>
        </w:rPr>
        <w:tab/>
        <w:t>Պ</w:t>
      </w:r>
      <w:r w:rsidR="00C66BF2" w:rsidRPr="00E6597C">
        <w:rPr>
          <w:rFonts w:ascii="GHEA Grapalat" w:hAnsi="GHEA Grapalat" w:cs="Sylfaen"/>
          <w:sz w:val="20"/>
          <w:szCs w:val="20"/>
          <w:lang w:val="hy-AM"/>
        </w:rPr>
        <w:t>այմանագրում</w:t>
      </w:r>
      <w:r w:rsidR="00C66BF2" w:rsidRPr="00E6597C">
        <w:rPr>
          <w:rFonts w:ascii="GHEA Grapalat" w:hAnsi="GHEA Grapalat" w:cs="Times Armenian"/>
          <w:sz w:val="20"/>
          <w:szCs w:val="20"/>
          <w:lang w:val="hy-AM"/>
        </w:rPr>
        <w:t xml:space="preserve"> </w:t>
      </w:r>
      <w:r w:rsidR="00C66BF2" w:rsidRPr="00E6597C">
        <w:rPr>
          <w:rFonts w:ascii="GHEA Grapalat" w:hAnsi="GHEA Grapalat" w:cs="Sylfaen"/>
          <w:sz w:val="20"/>
          <w:szCs w:val="20"/>
          <w:lang w:val="hy-AM"/>
        </w:rPr>
        <w:t>փոփոխություններ</w:t>
      </w:r>
      <w:r w:rsidR="00C66BF2" w:rsidRPr="00E6597C">
        <w:rPr>
          <w:rFonts w:ascii="GHEA Grapalat" w:hAnsi="GHEA Grapalat" w:cs="Times Armenian"/>
          <w:sz w:val="20"/>
          <w:szCs w:val="20"/>
          <w:lang w:val="hy-AM"/>
        </w:rPr>
        <w:t xml:space="preserve"> </w:t>
      </w:r>
      <w:r w:rsidR="00C66BF2" w:rsidRPr="00E6597C">
        <w:rPr>
          <w:rFonts w:ascii="GHEA Grapalat" w:hAnsi="GHEA Grapalat" w:cs="Sylfaen"/>
          <w:sz w:val="20"/>
          <w:szCs w:val="20"/>
          <w:lang w:val="hy-AM"/>
        </w:rPr>
        <w:t>և</w:t>
      </w:r>
      <w:r w:rsidR="00C66BF2" w:rsidRPr="00E6597C">
        <w:rPr>
          <w:rFonts w:ascii="GHEA Grapalat" w:hAnsi="GHEA Grapalat" w:cs="Times Armenian"/>
          <w:sz w:val="20"/>
          <w:szCs w:val="20"/>
          <w:lang w:val="hy-AM"/>
        </w:rPr>
        <w:t xml:space="preserve"> </w:t>
      </w:r>
      <w:r w:rsidR="00C66BF2" w:rsidRPr="00E6597C">
        <w:rPr>
          <w:rFonts w:ascii="GHEA Grapalat" w:hAnsi="GHEA Grapalat" w:cs="Sylfaen"/>
          <w:sz w:val="20"/>
          <w:szCs w:val="20"/>
          <w:lang w:val="hy-AM"/>
        </w:rPr>
        <w:t>լրացումներ</w:t>
      </w:r>
      <w:r w:rsidR="00C66BF2" w:rsidRPr="00E6597C">
        <w:rPr>
          <w:rFonts w:ascii="GHEA Grapalat" w:hAnsi="GHEA Grapalat" w:cs="Times Armenian"/>
          <w:sz w:val="20"/>
          <w:szCs w:val="20"/>
          <w:lang w:val="hy-AM"/>
        </w:rPr>
        <w:t xml:space="preserve"> </w:t>
      </w:r>
      <w:r w:rsidR="00C66BF2" w:rsidRPr="00E6597C">
        <w:rPr>
          <w:rFonts w:ascii="GHEA Grapalat" w:hAnsi="GHEA Grapalat" w:cs="Sylfaen"/>
          <w:sz w:val="20"/>
          <w:szCs w:val="20"/>
          <w:lang w:val="hy-AM"/>
        </w:rPr>
        <w:t>կարող</w:t>
      </w:r>
      <w:r w:rsidR="00C66BF2" w:rsidRPr="00E6597C">
        <w:rPr>
          <w:rFonts w:ascii="GHEA Grapalat" w:hAnsi="GHEA Grapalat" w:cs="Times Armenian"/>
          <w:sz w:val="20"/>
          <w:szCs w:val="20"/>
          <w:lang w:val="hy-AM"/>
        </w:rPr>
        <w:t xml:space="preserve"> </w:t>
      </w:r>
      <w:r w:rsidR="00C66BF2" w:rsidRPr="00E6597C">
        <w:rPr>
          <w:rFonts w:ascii="GHEA Grapalat" w:hAnsi="GHEA Grapalat" w:cs="Sylfaen"/>
          <w:sz w:val="20"/>
          <w:szCs w:val="20"/>
          <w:lang w:val="hy-AM"/>
        </w:rPr>
        <w:t>են</w:t>
      </w:r>
      <w:r w:rsidR="00C66BF2" w:rsidRPr="00E6597C">
        <w:rPr>
          <w:rFonts w:ascii="GHEA Grapalat" w:hAnsi="GHEA Grapalat" w:cs="Times Armenian"/>
          <w:sz w:val="20"/>
          <w:szCs w:val="20"/>
          <w:lang w:val="hy-AM"/>
        </w:rPr>
        <w:t xml:space="preserve"> </w:t>
      </w:r>
      <w:r w:rsidR="00C66BF2" w:rsidRPr="00E6597C">
        <w:rPr>
          <w:rFonts w:ascii="GHEA Grapalat" w:hAnsi="GHEA Grapalat" w:cs="Sylfaen"/>
          <w:sz w:val="20"/>
          <w:szCs w:val="20"/>
          <w:lang w:val="hy-AM"/>
        </w:rPr>
        <w:t>կատարվել</w:t>
      </w:r>
      <w:r w:rsidR="00C66BF2" w:rsidRPr="00E6597C">
        <w:rPr>
          <w:rFonts w:ascii="GHEA Grapalat" w:hAnsi="GHEA Grapalat" w:cs="Times Armenian"/>
          <w:sz w:val="20"/>
          <w:szCs w:val="20"/>
          <w:lang w:val="hy-AM"/>
        </w:rPr>
        <w:t xml:space="preserve"> </w:t>
      </w:r>
      <w:r w:rsidR="00C66BF2" w:rsidRPr="00E6597C">
        <w:rPr>
          <w:rFonts w:ascii="GHEA Grapalat" w:hAnsi="GHEA Grapalat" w:cs="Sylfaen"/>
          <w:sz w:val="20"/>
          <w:szCs w:val="20"/>
          <w:lang w:val="hy-AM"/>
        </w:rPr>
        <w:t>միայն</w:t>
      </w:r>
      <w:r w:rsidR="00C66BF2" w:rsidRPr="00E6597C">
        <w:rPr>
          <w:rFonts w:ascii="GHEA Grapalat" w:hAnsi="GHEA Grapalat" w:cs="Times Armenian"/>
          <w:sz w:val="20"/>
          <w:szCs w:val="20"/>
          <w:lang w:val="hy-AM"/>
        </w:rPr>
        <w:t xml:space="preserve"> </w:t>
      </w:r>
      <w:r w:rsidR="00C66BF2" w:rsidRPr="00E6597C">
        <w:rPr>
          <w:rFonts w:ascii="GHEA Grapalat" w:hAnsi="GHEA Grapalat" w:cs="Sylfaen"/>
          <w:sz w:val="20"/>
          <w:szCs w:val="20"/>
          <w:lang w:val="hy-AM"/>
        </w:rPr>
        <w:t>Կողմերի</w:t>
      </w:r>
      <w:r w:rsidR="00C66BF2" w:rsidRPr="00E6597C">
        <w:rPr>
          <w:rFonts w:ascii="GHEA Grapalat" w:hAnsi="GHEA Grapalat" w:cs="Times Armenian"/>
          <w:sz w:val="20"/>
          <w:szCs w:val="20"/>
          <w:lang w:val="hy-AM"/>
        </w:rPr>
        <w:t xml:space="preserve"> </w:t>
      </w:r>
      <w:r w:rsidR="00C66BF2" w:rsidRPr="00E6597C">
        <w:rPr>
          <w:rFonts w:ascii="GHEA Grapalat" w:hAnsi="GHEA Grapalat" w:cs="Sylfaen"/>
          <w:sz w:val="20"/>
          <w:szCs w:val="20"/>
          <w:lang w:val="hy-AM"/>
        </w:rPr>
        <w:t>փոխադարձ</w:t>
      </w:r>
      <w:r w:rsidR="00C66BF2" w:rsidRPr="00E6597C">
        <w:rPr>
          <w:rFonts w:ascii="GHEA Grapalat" w:hAnsi="GHEA Grapalat" w:cs="Times Armenian"/>
          <w:sz w:val="20"/>
          <w:szCs w:val="20"/>
          <w:lang w:val="hy-AM"/>
        </w:rPr>
        <w:t xml:space="preserve"> </w:t>
      </w:r>
      <w:r w:rsidR="00C66BF2" w:rsidRPr="00E6597C">
        <w:rPr>
          <w:rFonts w:ascii="GHEA Grapalat" w:hAnsi="GHEA Grapalat" w:cs="Sylfaen"/>
          <w:sz w:val="20"/>
          <w:szCs w:val="20"/>
          <w:lang w:val="hy-AM"/>
        </w:rPr>
        <w:t>համաձայնությամբ</w:t>
      </w:r>
      <w:r w:rsidR="00C66BF2" w:rsidRPr="00E6597C">
        <w:rPr>
          <w:rFonts w:ascii="GHEA Grapalat" w:hAnsi="GHEA Grapalat" w:cs="Times Armenian"/>
          <w:sz w:val="20"/>
          <w:szCs w:val="20"/>
          <w:lang w:val="hy-AM"/>
        </w:rPr>
        <w:t xml:space="preserve">` </w:t>
      </w:r>
      <w:r w:rsidR="00C66BF2" w:rsidRPr="00E6597C">
        <w:rPr>
          <w:rFonts w:ascii="GHEA Grapalat" w:hAnsi="GHEA Grapalat" w:cs="Sylfaen"/>
          <w:sz w:val="20"/>
          <w:szCs w:val="20"/>
          <w:lang w:val="hy-AM"/>
        </w:rPr>
        <w:t>համաձայնագիր</w:t>
      </w:r>
      <w:r w:rsidR="00C66BF2" w:rsidRPr="00E6597C">
        <w:rPr>
          <w:rFonts w:ascii="GHEA Grapalat" w:hAnsi="GHEA Grapalat" w:cs="Times Armenian"/>
          <w:sz w:val="20"/>
          <w:szCs w:val="20"/>
          <w:lang w:val="hy-AM"/>
        </w:rPr>
        <w:t xml:space="preserve"> </w:t>
      </w:r>
      <w:r w:rsidR="00C66BF2" w:rsidRPr="00E6597C">
        <w:rPr>
          <w:rFonts w:ascii="GHEA Grapalat" w:hAnsi="GHEA Grapalat" w:cs="Sylfaen"/>
          <w:sz w:val="20"/>
          <w:szCs w:val="20"/>
          <w:lang w:val="hy-AM"/>
        </w:rPr>
        <w:t>կնքելու</w:t>
      </w:r>
      <w:r w:rsidR="00C66BF2" w:rsidRPr="00E6597C">
        <w:rPr>
          <w:rFonts w:ascii="GHEA Grapalat" w:hAnsi="GHEA Grapalat" w:cs="Times Armenian"/>
          <w:sz w:val="20"/>
          <w:szCs w:val="20"/>
          <w:lang w:val="hy-AM"/>
        </w:rPr>
        <w:t xml:space="preserve"> </w:t>
      </w:r>
      <w:r w:rsidR="00C66BF2" w:rsidRPr="00E6597C">
        <w:rPr>
          <w:rFonts w:ascii="GHEA Grapalat" w:hAnsi="GHEA Grapalat" w:cs="Sylfaen"/>
          <w:sz w:val="20"/>
          <w:szCs w:val="20"/>
          <w:lang w:val="hy-AM"/>
        </w:rPr>
        <w:t>միջոցով</w:t>
      </w:r>
      <w:r w:rsidR="00C66BF2" w:rsidRPr="00E6597C">
        <w:rPr>
          <w:rFonts w:ascii="GHEA Grapalat" w:hAnsi="GHEA Grapalat" w:cs="Times Armenian"/>
          <w:sz w:val="20"/>
          <w:szCs w:val="20"/>
          <w:lang w:val="hy-AM"/>
        </w:rPr>
        <w:t xml:space="preserve">, </w:t>
      </w:r>
      <w:r w:rsidR="00C66BF2" w:rsidRPr="00E6597C">
        <w:rPr>
          <w:rFonts w:ascii="GHEA Grapalat" w:hAnsi="GHEA Grapalat" w:cs="Sylfaen"/>
          <w:sz w:val="20"/>
          <w:szCs w:val="20"/>
          <w:lang w:val="hy-AM"/>
        </w:rPr>
        <w:t>որը</w:t>
      </w:r>
      <w:r w:rsidR="00C66BF2" w:rsidRPr="00E6597C">
        <w:rPr>
          <w:rFonts w:ascii="GHEA Grapalat" w:hAnsi="GHEA Grapalat" w:cs="Times Armenian"/>
          <w:sz w:val="20"/>
          <w:szCs w:val="20"/>
          <w:lang w:val="hy-AM"/>
        </w:rPr>
        <w:t xml:space="preserve"> </w:t>
      </w:r>
      <w:r w:rsidR="00C66BF2" w:rsidRPr="00E6597C">
        <w:rPr>
          <w:rFonts w:ascii="GHEA Grapalat" w:hAnsi="GHEA Grapalat" w:cs="Sylfaen"/>
          <w:sz w:val="20"/>
          <w:szCs w:val="20"/>
          <w:lang w:val="hy-AM"/>
        </w:rPr>
        <w:t>կհանդիսանա</w:t>
      </w:r>
      <w:r w:rsidR="00C66BF2" w:rsidRPr="00E6597C">
        <w:rPr>
          <w:rFonts w:ascii="GHEA Grapalat" w:hAnsi="GHEA Grapalat" w:cs="Times Armenian"/>
          <w:sz w:val="20"/>
          <w:szCs w:val="20"/>
          <w:lang w:val="hy-AM"/>
        </w:rPr>
        <w:t xml:space="preserve"> </w:t>
      </w:r>
      <w:r w:rsidR="00C66BF2" w:rsidRPr="00E6597C">
        <w:rPr>
          <w:rFonts w:ascii="GHEA Grapalat" w:hAnsi="GHEA Grapalat" w:cs="Sylfaen"/>
          <w:sz w:val="20"/>
          <w:szCs w:val="20"/>
          <w:lang w:val="hy-AM"/>
        </w:rPr>
        <w:t>պայմանագրի</w:t>
      </w:r>
      <w:r w:rsidR="00C66BF2" w:rsidRPr="00E6597C">
        <w:rPr>
          <w:rFonts w:ascii="GHEA Grapalat" w:hAnsi="GHEA Grapalat" w:cs="Times Armenian"/>
          <w:sz w:val="20"/>
          <w:szCs w:val="20"/>
          <w:lang w:val="hy-AM"/>
        </w:rPr>
        <w:t xml:space="preserve"> </w:t>
      </w:r>
      <w:r w:rsidR="00C66BF2" w:rsidRPr="00E6597C">
        <w:rPr>
          <w:rFonts w:ascii="GHEA Grapalat" w:hAnsi="GHEA Grapalat" w:cs="Sylfaen"/>
          <w:sz w:val="20"/>
          <w:szCs w:val="20"/>
          <w:lang w:val="hy-AM"/>
        </w:rPr>
        <w:t>անբաժանելի</w:t>
      </w:r>
      <w:r w:rsidR="00C66BF2" w:rsidRPr="00E6597C">
        <w:rPr>
          <w:rFonts w:ascii="GHEA Grapalat" w:hAnsi="GHEA Grapalat" w:cs="Times Armenian"/>
          <w:sz w:val="20"/>
          <w:szCs w:val="20"/>
          <w:lang w:val="hy-AM"/>
        </w:rPr>
        <w:t xml:space="preserve"> </w:t>
      </w:r>
      <w:r w:rsidR="00C66BF2" w:rsidRPr="00E6597C">
        <w:rPr>
          <w:rFonts w:ascii="GHEA Grapalat" w:hAnsi="GHEA Grapalat" w:cs="Sylfaen"/>
          <w:sz w:val="20"/>
          <w:szCs w:val="20"/>
          <w:lang w:val="hy-AM"/>
        </w:rPr>
        <w:t>մասը</w:t>
      </w:r>
      <w:r w:rsidR="00C66BF2" w:rsidRPr="00E6597C">
        <w:rPr>
          <w:rFonts w:ascii="GHEA Grapalat" w:hAnsi="GHEA Grapalat" w:cs="Tahoma"/>
          <w:sz w:val="20"/>
          <w:szCs w:val="20"/>
          <w:lang w:val="hy-AM"/>
        </w:rPr>
        <w:t>։</w:t>
      </w:r>
      <w:r w:rsidR="00C66BF2" w:rsidRPr="00E6597C">
        <w:rPr>
          <w:rFonts w:ascii="GHEA Grapalat" w:hAnsi="GHEA Grapalat" w:cs="Times Armenian"/>
          <w:sz w:val="20"/>
          <w:szCs w:val="20"/>
          <w:lang w:val="hy-AM"/>
        </w:rPr>
        <w:t xml:space="preserve"> </w:t>
      </w:r>
    </w:p>
    <w:p w:rsidR="00C66BF2" w:rsidRPr="00E6597C" w:rsidRDefault="00C66BF2" w:rsidP="00C66BF2">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rsidR="00C66BF2" w:rsidRPr="00E6597C" w:rsidRDefault="00C66BF2" w:rsidP="00C66BF2">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66BF2" w:rsidRPr="00E6597C" w:rsidRDefault="00C66BF2" w:rsidP="00C66BF2">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rsidR="00C66BF2" w:rsidRPr="00E6597C" w:rsidRDefault="00C66BF2" w:rsidP="00C66BF2">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rsidR="00C66BF2" w:rsidRPr="00E6597C" w:rsidRDefault="00C66BF2" w:rsidP="00C66BF2">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Pr="004605D7">
        <w:rPr>
          <w:rFonts w:ascii="GHEA Grapalat" w:hAnsi="GHEA Grapalat" w:cs="Sylfaen"/>
          <w:sz w:val="20"/>
          <w:szCs w:val="20"/>
          <w:vertAlign w:val="superscript"/>
          <w:lang w:val="hy-AM"/>
        </w:rPr>
        <w:t>3</w:t>
      </w:r>
      <w:r w:rsidRPr="00195E9D">
        <w:rPr>
          <w:rFonts w:ascii="GHEA Grapalat" w:hAnsi="GHEA Grapalat" w:cs="Sylfaen"/>
          <w:sz w:val="20"/>
          <w:szCs w:val="20"/>
          <w:vertAlign w:val="superscript"/>
          <w:lang w:val="hy-AM"/>
        </w:rPr>
        <w:t>2</w:t>
      </w:r>
      <w:r w:rsidRPr="00E6597C">
        <w:rPr>
          <w:rStyle w:val="af6"/>
          <w:rFonts w:ascii="GHEA Grapalat" w:hAnsi="GHEA Grapalat" w:cs="Sylfaen"/>
          <w:color w:val="FFFFFF"/>
          <w:sz w:val="20"/>
          <w:szCs w:val="20"/>
          <w:lang w:val="hy-AM"/>
        </w:rPr>
        <w:footnoteReference w:id="20"/>
      </w:r>
    </w:p>
    <w:p w:rsidR="00C66BF2" w:rsidRPr="004605D7" w:rsidRDefault="00C66BF2" w:rsidP="00C66BF2">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Pr="001C6C36">
        <w:rPr>
          <w:rFonts w:ascii="GHEA Grapalat" w:hAnsi="GHEA Grapalat" w:cs="Sylfaen"/>
          <w:sz w:val="20"/>
          <w:szCs w:val="20"/>
          <w:vertAlign w:val="superscript"/>
          <w:lang w:val="hy-AM"/>
        </w:rPr>
        <w:t>3</w:t>
      </w:r>
      <w:r w:rsidRPr="00195E9D">
        <w:rPr>
          <w:rFonts w:ascii="GHEA Grapalat" w:hAnsi="GHEA Grapalat" w:cs="Sylfaen"/>
          <w:sz w:val="20"/>
          <w:szCs w:val="20"/>
          <w:vertAlign w:val="superscript"/>
          <w:lang w:val="hy-AM"/>
        </w:rPr>
        <w:t>3</w:t>
      </w:r>
      <w:r w:rsidRPr="00E6597C">
        <w:rPr>
          <w:rStyle w:val="af6"/>
          <w:rFonts w:ascii="GHEA Grapalat" w:hAnsi="GHEA Grapalat"/>
          <w:color w:val="FFFFFF"/>
          <w:sz w:val="20"/>
          <w:szCs w:val="20"/>
          <w:lang w:val="hy-AM"/>
        </w:rPr>
        <w:footnoteReference w:id="21"/>
      </w:r>
    </w:p>
    <w:p w:rsidR="00C66BF2" w:rsidRPr="00E6597C" w:rsidRDefault="00C66BF2" w:rsidP="00C66BF2">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C66BF2" w:rsidRPr="00E6597C" w:rsidRDefault="00C66BF2" w:rsidP="00C66BF2">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rsidR="00C66BF2" w:rsidRPr="00E6597C" w:rsidRDefault="00C66BF2" w:rsidP="00C66BF2">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rsidR="00C66BF2" w:rsidRPr="00E6597C" w:rsidRDefault="00C66BF2" w:rsidP="00C66BF2">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C66BF2" w:rsidRPr="004605D7" w:rsidRDefault="00C66BF2" w:rsidP="00C66BF2">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Pr="004605D7">
        <w:rPr>
          <w:rFonts w:ascii="GHEA Grapalat" w:hAnsi="GHEA Grapalat" w:cs="Sylfaen"/>
          <w:sz w:val="20"/>
          <w:szCs w:val="20"/>
          <w:lang w:val="hy-AM"/>
        </w:rPr>
        <w:t xml:space="preserve"> </w:t>
      </w:r>
      <w:r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Pr="004605D7">
        <w:rPr>
          <w:rFonts w:ascii="GHEA Grapalat" w:hAnsi="GHEA Grapalat"/>
          <w:sz w:val="20"/>
          <w:szCs w:val="20"/>
          <w:lang w:val="hy-AM" w:eastAsia="ru-RU"/>
        </w:rPr>
        <w:t xml:space="preserve">Պատվիրատուն այն </w:t>
      </w:r>
      <w:r w:rsidRPr="00E6597C">
        <w:rPr>
          <w:rFonts w:ascii="GHEA Grapalat" w:hAnsi="GHEA Grapalat"/>
          <w:sz w:val="20"/>
          <w:szCs w:val="20"/>
          <w:lang w:val="hy-AM" w:eastAsia="ru-RU"/>
        </w:rPr>
        <w:t xml:space="preserve">ուղարկվում է նաև </w:t>
      </w:r>
      <w:r w:rsidRPr="004605D7">
        <w:rPr>
          <w:rFonts w:ascii="GHEA Grapalat" w:hAnsi="GHEA Grapalat"/>
          <w:sz w:val="20"/>
          <w:szCs w:val="20"/>
          <w:lang w:val="hy-AM" w:eastAsia="ru-RU"/>
        </w:rPr>
        <w:t xml:space="preserve">Կապալառուի </w:t>
      </w:r>
      <w:r w:rsidRPr="00E6597C">
        <w:rPr>
          <w:rFonts w:ascii="GHEA Grapalat" w:hAnsi="GHEA Grapalat"/>
          <w:sz w:val="20"/>
          <w:szCs w:val="20"/>
          <w:lang w:val="hy-AM" w:eastAsia="ru-RU"/>
        </w:rPr>
        <w:t>էլեկտրոնային փոստին:</w:t>
      </w:r>
    </w:p>
    <w:p w:rsidR="00C66BF2" w:rsidRPr="00E6597C" w:rsidRDefault="00C66BF2" w:rsidP="00C66BF2">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rsidR="00C66BF2" w:rsidRPr="00E6597C" w:rsidRDefault="00C66BF2" w:rsidP="00C66BF2">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lastRenderedPageBreak/>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rsidR="00C66BF2" w:rsidRPr="00E6597C" w:rsidRDefault="00C66BF2" w:rsidP="00C66BF2">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rsidR="00C66BF2" w:rsidRPr="00FF3D4B" w:rsidRDefault="00C66BF2" w:rsidP="00C66BF2">
      <w:pPr>
        <w:ind w:firstLine="708"/>
        <w:jc w:val="both"/>
        <w:rPr>
          <w:rFonts w:ascii="GHEA Grapalat" w:hAnsi="GHEA Grapalat"/>
          <w:b/>
          <w:sz w:val="20"/>
          <w:szCs w:val="20"/>
          <w:vertAlign w:val="superscript"/>
          <w:lang w:val="hy-AM" w:eastAsia="ru-RU"/>
        </w:rPr>
      </w:pPr>
      <w:r w:rsidRPr="00FF3D4B">
        <w:rPr>
          <w:rFonts w:ascii="GHEA Grapalat" w:hAnsi="GHEA Grapalat"/>
          <w:b/>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քսանհինգպատիկը, ապա Պատվիրատուի կողմից համաձայնագիր կկնքվի, եթե Կապալառուի կողմից տուժանքի ձևով ներկայացված որակավորման և պայմանագրի ապահովումները` նախատեսված ֆինանսական միջոցների չափով, փոխարինվում են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FF3D4B">
        <w:rPr>
          <w:rStyle w:val="af6"/>
          <w:rFonts w:ascii="GHEA Grapalat" w:hAnsi="GHEA Grapalat"/>
          <w:b/>
          <w:sz w:val="20"/>
          <w:szCs w:val="20"/>
          <w:lang w:val="hy-AM" w:eastAsia="ru-RU"/>
        </w:rPr>
        <w:footnoteReference w:customMarkFollows="1" w:id="22"/>
        <w:t>34</w:t>
      </w:r>
    </w:p>
    <w:p w:rsidR="00C66BF2" w:rsidRPr="00E6597C" w:rsidRDefault="00C66BF2" w:rsidP="00C66BF2">
      <w:pPr>
        <w:tabs>
          <w:tab w:val="left" w:pos="1276"/>
        </w:tabs>
        <w:ind w:firstLine="720"/>
        <w:jc w:val="both"/>
        <w:rPr>
          <w:rFonts w:ascii="GHEA Grapalat" w:hAnsi="GHEA Grapalat" w:cs="Sylfaen"/>
          <w:i/>
          <w:sz w:val="22"/>
          <w:szCs w:val="22"/>
          <w:lang w:val="hy-AM"/>
        </w:rPr>
      </w:pPr>
    </w:p>
    <w:p w:rsidR="00C66BF2" w:rsidRPr="00E6597C" w:rsidRDefault="00C66BF2" w:rsidP="00C66BF2">
      <w:pPr>
        <w:ind w:firstLine="709"/>
        <w:jc w:val="both"/>
        <w:rPr>
          <w:rFonts w:ascii="GHEA Grapalat" w:hAnsi="GHEA Grapalat"/>
          <w:b/>
          <w:lang w:val="hy-AM"/>
        </w:rPr>
      </w:pPr>
    </w:p>
    <w:p w:rsidR="00C66BF2" w:rsidRPr="00E6597C" w:rsidRDefault="00C66BF2" w:rsidP="00C66BF2">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rsidR="00C66BF2" w:rsidRPr="00E6597C" w:rsidRDefault="00C66BF2" w:rsidP="00C66BF2">
      <w:pPr>
        <w:ind w:firstLine="709"/>
        <w:jc w:val="both"/>
        <w:rPr>
          <w:rFonts w:ascii="GHEA Grapalat" w:hAnsi="GHEA Grapalat" w:cs="Sylfaen"/>
          <w:b/>
          <w:lang w:val="hy-AM"/>
        </w:rPr>
      </w:pPr>
    </w:p>
    <w:p w:rsidR="00C66BF2" w:rsidRPr="00E6597C" w:rsidRDefault="00C66BF2" w:rsidP="00C66BF2">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C66BF2" w:rsidRPr="00E6597C" w:rsidTr="00B10CDC">
        <w:trPr>
          <w:jc w:val="center"/>
        </w:trPr>
        <w:tc>
          <w:tcPr>
            <w:tcW w:w="4536" w:type="dxa"/>
          </w:tcPr>
          <w:p w:rsidR="00C66BF2" w:rsidRPr="00E6597C" w:rsidRDefault="00C66BF2" w:rsidP="00B10CDC">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rsidR="00C66BF2" w:rsidRPr="00E6597C" w:rsidRDefault="00C66BF2" w:rsidP="00B10CDC">
            <w:pPr>
              <w:rPr>
                <w:rFonts w:ascii="GHEA Grapalat" w:hAnsi="GHEA Grapalat"/>
                <w:sz w:val="22"/>
                <w:szCs w:val="22"/>
                <w:lang w:val="ru-RU"/>
              </w:rPr>
            </w:pPr>
          </w:p>
          <w:p w:rsidR="00C66BF2" w:rsidRPr="00E6597C" w:rsidRDefault="00C66BF2" w:rsidP="00B10CDC">
            <w:pPr>
              <w:rPr>
                <w:rFonts w:ascii="GHEA Grapalat" w:hAnsi="GHEA Grapalat"/>
                <w:lang w:val="ru-RU"/>
              </w:rPr>
            </w:pPr>
          </w:p>
          <w:p w:rsidR="00C66BF2" w:rsidRPr="00E6597C" w:rsidRDefault="00C66BF2" w:rsidP="00B10CDC">
            <w:pPr>
              <w:jc w:val="center"/>
              <w:rPr>
                <w:rFonts w:ascii="GHEA Grapalat" w:hAnsi="GHEA Grapalat"/>
                <w:lang w:val="ru-RU"/>
              </w:rPr>
            </w:pPr>
            <w:r w:rsidRPr="00E6597C">
              <w:rPr>
                <w:rFonts w:ascii="GHEA Grapalat" w:hAnsi="GHEA Grapalat"/>
                <w:lang w:val="ru-RU"/>
              </w:rPr>
              <w:t>---------------------------------</w:t>
            </w:r>
          </w:p>
          <w:p w:rsidR="00C66BF2" w:rsidRPr="00E6597C" w:rsidRDefault="00C66BF2" w:rsidP="00B10CDC">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C66BF2" w:rsidRPr="00E6597C" w:rsidRDefault="00C66BF2" w:rsidP="00B10CDC">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C66BF2" w:rsidRPr="00E6597C" w:rsidRDefault="00C66BF2" w:rsidP="00B10CDC">
            <w:pPr>
              <w:spacing w:line="360" w:lineRule="auto"/>
              <w:jc w:val="center"/>
              <w:rPr>
                <w:rFonts w:ascii="GHEA Grapalat" w:hAnsi="GHEA Grapalat"/>
                <w:lang w:val="ru-RU"/>
              </w:rPr>
            </w:pPr>
          </w:p>
        </w:tc>
        <w:tc>
          <w:tcPr>
            <w:tcW w:w="4343" w:type="dxa"/>
          </w:tcPr>
          <w:p w:rsidR="00C66BF2" w:rsidRPr="00E6597C" w:rsidRDefault="00C66BF2" w:rsidP="00B10CDC">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rsidR="00C66BF2" w:rsidRPr="00E6597C" w:rsidRDefault="00C66BF2" w:rsidP="00B10CDC">
            <w:pPr>
              <w:jc w:val="center"/>
              <w:rPr>
                <w:rFonts w:ascii="GHEA Grapalat" w:hAnsi="GHEA Grapalat"/>
                <w:lang w:val="ru-RU"/>
              </w:rPr>
            </w:pPr>
          </w:p>
          <w:p w:rsidR="00C66BF2" w:rsidRPr="00E6597C" w:rsidRDefault="00C66BF2" w:rsidP="00B10CDC">
            <w:pPr>
              <w:jc w:val="center"/>
              <w:rPr>
                <w:rFonts w:ascii="GHEA Grapalat" w:hAnsi="GHEA Grapalat"/>
                <w:lang w:val="ru-RU"/>
              </w:rPr>
            </w:pPr>
          </w:p>
          <w:p w:rsidR="00C66BF2" w:rsidRPr="00E6597C" w:rsidRDefault="00C66BF2" w:rsidP="00B10CDC">
            <w:pPr>
              <w:jc w:val="center"/>
              <w:rPr>
                <w:rFonts w:ascii="GHEA Grapalat" w:hAnsi="GHEA Grapalat"/>
                <w:lang w:val="ru-RU"/>
              </w:rPr>
            </w:pPr>
            <w:r w:rsidRPr="00E6597C">
              <w:rPr>
                <w:rFonts w:ascii="GHEA Grapalat" w:hAnsi="GHEA Grapalat"/>
                <w:lang w:val="ru-RU"/>
              </w:rPr>
              <w:t>---------------------------------</w:t>
            </w:r>
          </w:p>
          <w:p w:rsidR="00C66BF2" w:rsidRPr="00E6597C" w:rsidRDefault="00C66BF2" w:rsidP="00B10CDC">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C66BF2" w:rsidRPr="00E6597C" w:rsidRDefault="00C66BF2" w:rsidP="00B10CDC">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C66BF2" w:rsidRPr="00E6597C" w:rsidRDefault="00C66BF2" w:rsidP="00C66BF2">
      <w:pPr>
        <w:ind w:firstLine="709"/>
        <w:jc w:val="both"/>
        <w:rPr>
          <w:rFonts w:ascii="GHEA Grapalat" w:hAnsi="GHEA Grapalat" w:cs="Arial"/>
          <w:b/>
        </w:rPr>
      </w:pPr>
    </w:p>
    <w:p w:rsidR="00C66BF2" w:rsidRPr="00E6597C" w:rsidRDefault="00C66BF2" w:rsidP="00C66BF2">
      <w:pPr>
        <w:ind w:firstLine="567"/>
        <w:rPr>
          <w:rFonts w:ascii="GHEA Grapalat" w:hAnsi="GHEA Grapalat"/>
          <w:i/>
        </w:rPr>
      </w:pPr>
    </w:p>
    <w:p w:rsidR="00C66BF2" w:rsidRPr="00E6597C" w:rsidRDefault="00C66BF2" w:rsidP="00C66BF2">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rsidR="00C66BF2" w:rsidRPr="00E6597C" w:rsidRDefault="00C66BF2" w:rsidP="00C66BF2">
      <w:pPr>
        <w:ind w:firstLine="567"/>
        <w:rPr>
          <w:rFonts w:ascii="GHEA Grapalat" w:hAnsi="GHEA Grapalat"/>
          <w:i/>
          <w:sz w:val="20"/>
          <w:szCs w:val="20"/>
          <w:lang w:val="hy-AM"/>
        </w:rPr>
      </w:pPr>
      <w:r w:rsidRPr="00E6597C">
        <w:rPr>
          <w:rFonts w:ascii="GHEA Grapalat" w:hAnsi="GHEA Grapalat"/>
          <w:i/>
          <w:sz w:val="20"/>
          <w:szCs w:val="20"/>
          <w:lang w:val="hy-AM"/>
        </w:rPr>
        <w:br w:type="page"/>
      </w:r>
    </w:p>
    <w:p w:rsidR="00C66BF2" w:rsidRPr="00E6597C" w:rsidRDefault="00C66BF2" w:rsidP="00C66BF2">
      <w:pPr>
        <w:ind w:firstLine="567"/>
        <w:jc w:val="right"/>
        <w:rPr>
          <w:rFonts w:ascii="GHEA Grapalat" w:hAnsi="GHEA Grapalat"/>
          <w:i/>
          <w:lang w:val="hy-AM"/>
        </w:rPr>
      </w:pPr>
    </w:p>
    <w:p w:rsidR="00C66BF2" w:rsidRPr="00E6597C" w:rsidRDefault="00C66BF2" w:rsidP="00C66BF2">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rsidR="00C66BF2" w:rsidRPr="00E6597C" w:rsidRDefault="00C66BF2" w:rsidP="00C66BF2">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C66BF2" w:rsidRPr="00E6597C" w:rsidRDefault="00C66BF2" w:rsidP="00C66BF2">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C66BF2" w:rsidRPr="00E6597C" w:rsidRDefault="00C66BF2" w:rsidP="00C66BF2">
      <w:pPr>
        <w:jc w:val="center"/>
        <w:rPr>
          <w:rFonts w:ascii="GHEA Grapalat" w:hAnsi="GHEA Grapalat" w:cs="Sylfaen"/>
          <w:b/>
          <w:lang w:val="hy-AM"/>
        </w:rPr>
      </w:pPr>
    </w:p>
    <w:p w:rsidR="00C66BF2" w:rsidRPr="00E6597C" w:rsidRDefault="00C66BF2" w:rsidP="00C66BF2">
      <w:pPr>
        <w:jc w:val="center"/>
        <w:rPr>
          <w:rFonts w:ascii="GHEA Grapalat" w:hAnsi="GHEA Grapalat"/>
          <w:b/>
          <w:lang w:val="hy-AM"/>
        </w:rPr>
      </w:pPr>
    </w:p>
    <w:p w:rsidR="00C66BF2" w:rsidRPr="00E6597C" w:rsidRDefault="00C66BF2" w:rsidP="00C66BF2">
      <w:pPr>
        <w:jc w:val="center"/>
        <w:rPr>
          <w:rFonts w:ascii="GHEA Grapalat" w:hAnsi="GHEA Grapalat"/>
          <w:b/>
          <w:lang w:val="hy-AM"/>
        </w:rPr>
      </w:pPr>
    </w:p>
    <w:p w:rsidR="00C66BF2" w:rsidRPr="00E6597C" w:rsidRDefault="00C66BF2" w:rsidP="00C66BF2">
      <w:pPr>
        <w:jc w:val="center"/>
        <w:rPr>
          <w:rFonts w:ascii="GHEA Grapalat" w:hAnsi="GHEA Grapalat"/>
          <w:b/>
          <w:lang w:val="hy-AM"/>
        </w:rPr>
      </w:pPr>
    </w:p>
    <w:tbl>
      <w:tblPr>
        <w:tblW w:w="10526" w:type="dxa"/>
        <w:tblLook w:val="04A0" w:firstRow="1" w:lastRow="0" w:firstColumn="1" w:lastColumn="0" w:noHBand="0" w:noVBand="1"/>
      </w:tblPr>
      <w:tblGrid>
        <w:gridCol w:w="538"/>
        <w:gridCol w:w="1087"/>
        <w:gridCol w:w="4609"/>
        <w:gridCol w:w="1299"/>
        <w:gridCol w:w="1383"/>
        <w:gridCol w:w="1610"/>
      </w:tblGrid>
      <w:tr w:rsidR="009A3575" w:rsidRPr="009A3575" w:rsidTr="00AD3C19">
        <w:trPr>
          <w:trHeight w:val="330"/>
        </w:trPr>
        <w:tc>
          <w:tcPr>
            <w:tcW w:w="1052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3575" w:rsidRPr="009A3575" w:rsidRDefault="009A3575" w:rsidP="009A3575">
            <w:pPr>
              <w:jc w:val="center"/>
              <w:rPr>
                <w:rFonts w:ascii="Times Armenian" w:hAnsi="Times Armenian" w:cs="Calibri"/>
                <w:b/>
                <w:bCs/>
                <w:color w:val="000000"/>
                <w:sz w:val="26"/>
                <w:szCs w:val="26"/>
                <w:lang w:val="ru-RU" w:eastAsia="ru-RU"/>
              </w:rPr>
            </w:pPr>
            <w:r w:rsidRPr="009A3575">
              <w:rPr>
                <w:b/>
                <w:bCs/>
                <w:color w:val="000000"/>
                <w:sz w:val="26"/>
                <w:szCs w:val="26"/>
                <w:lang w:val="ru-RU" w:eastAsia="ru-RU"/>
              </w:rPr>
              <w:t>ԾԱՎԱԼԱԹԵՐԹ</w:t>
            </w:r>
            <w:r w:rsidRPr="009A3575">
              <w:rPr>
                <w:rFonts w:ascii="Times Armenian" w:hAnsi="Times Armenian" w:cs="Calibri"/>
                <w:b/>
                <w:bCs/>
                <w:color w:val="000000"/>
                <w:sz w:val="26"/>
                <w:szCs w:val="26"/>
                <w:lang w:val="ru-RU" w:eastAsia="ru-RU"/>
              </w:rPr>
              <w:t xml:space="preserve"> </w:t>
            </w:r>
            <w:r w:rsidRPr="009A3575">
              <w:rPr>
                <w:b/>
                <w:bCs/>
                <w:color w:val="000000"/>
                <w:sz w:val="26"/>
                <w:szCs w:val="26"/>
                <w:lang w:val="ru-RU" w:eastAsia="ru-RU"/>
              </w:rPr>
              <w:t>ՆԱԽԱՀԱՇԻՎ</w:t>
            </w:r>
          </w:p>
        </w:tc>
      </w:tr>
      <w:tr w:rsidR="009A3575" w:rsidRPr="009A3575" w:rsidTr="00AD3C19">
        <w:trPr>
          <w:trHeight w:val="634"/>
        </w:trPr>
        <w:tc>
          <w:tcPr>
            <w:tcW w:w="10526" w:type="dxa"/>
            <w:gridSpan w:val="6"/>
            <w:tcBorders>
              <w:top w:val="nil"/>
              <w:left w:val="nil"/>
              <w:bottom w:val="nil"/>
              <w:right w:val="nil"/>
            </w:tcBorders>
            <w:shd w:val="clear" w:color="auto" w:fill="auto"/>
            <w:vAlign w:val="bottom"/>
            <w:hideMark/>
          </w:tcPr>
          <w:p w:rsidR="009A3575" w:rsidRPr="00E21116" w:rsidRDefault="009206F5" w:rsidP="009206F5">
            <w:pPr>
              <w:jc w:val="center"/>
              <w:rPr>
                <w:rFonts w:ascii="Times Armenian" w:hAnsi="Times Armenian" w:cs="Calibri"/>
                <w:b/>
                <w:bCs/>
                <w:color w:val="000000"/>
                <w:lang w:eastAsia="ru-RU"/>
              </w:rPr>
            </w:pPr>
            <w:r>
              <w:rPr>
                <w:b/>
                <w:bCs/>
                <w:color w:val="000000"/>
                <w:lang w:eastAsia="ru-RU"/>
              </w:rPr>
              <w:t xml:space="preserve">ՀՀ Շիրակի մարզի </w:t>
            </w:r>
            <w:r w:rsidR="009A3575" w:rsidRPr="009A3575">
              <w:rPr>
                <w:b/>
                <w:bCs/>
                <w:color w:val="000000"/>
                <w:lang w:val="ru-RU" w:eastAsia="ru-RU"/>
              </w:rPr>
              <w:t>Ախուրյան</w:t>
            </w:r>
            <w:r>
              <w:rPr>
                <w:b/>
                <w:bCs/>
                <w:color w:val="000000"/>
                <w:lang w:eastAsia="ru-RU"/>
              </w:rPr>
              <w:t xml:space="preserve"> խոշորացված</w:t>
            </w:r>
            <w:r w:rsidR="009A3575" w:rsidRPr="00E21116">
              <w:rPr>
                <w:rFonts w:ascii="Times Armenian" w:hAnsi="Times Armenian" w:cs="Calibri"/>
                <w:b/>
                <w:bCs/>
                <w:color w:val="000000"/>
                <w:lang w:eastAsia="ru-RU"/>
              </w:rPr>
              <w:t xml:space="preserve"> </w:t>
            </w:r>
            <w:r w:rsidR="009A3575" w:rsidRPr="009A3575">
              <w:rPr>
                <w:b/>
                <w:bCs/>
                <w:color w:val="000000"/>
                <w:lang w:val="ru-RU" w:eastAsia="ru-RU"/>
              </w:rPr>
              <w:t>համայնքի</w:t>
            </w:r>
            <w:r>
              <w:rPr>
                <w:b/>
                <w:bCs/>
                <w:color w:val="000000"/>
                <w:lang w:eastAsia="ru-RU"/>
              </w:rPr>
              <w:t xml:space="preserve"> կոմունալ ծառայությունների և ճանապարհների սպասարկումն իրականացնող տեխնիկական միջոցների կայանման սպասարկման կենտրոնի կառուցման շիանարարական </w:t>
            </w:r>
            <w:r w:rsidR="009A3575" w:rsidRPr="009A3575">
              <w:rPr>
                <w:b/>
                <w:bCs/>
                <w:color w:val="000000"/>
                <w:lang w:val="ru-RU" w:eastAsia="ru-RU"/>
              </w:rPr>
              <w:t>աշխատանքներ</w:t>
            </w:r>
            <w:r w:rsidR="005B3A5B">
              <w:rPr>
                <w:b/>
                <w:bCs/>
                <w:color w:val="000000"/>
                <w:lang w:val="hy-AM" w:eastAsia="ru-RU"/>
              </w:rPr>
              <w:t>ի</w:t>
            </w:r>
            <w:r w:rsidR="009A3575" w:rsidRPr="00E21116">
              <w:rPr>
                <w:rFonts w:ascii="Times Armenian" w:hAnsi="Times Armenian" w:cs="Calibri"/>
                <w:b/>
                <w:bCs/>
                <w:color w:val="000000"/>
                <w:lang w:eastAsia="ru-RU"/>
              </w:rPr>
              <w:t xml:space="preserve"> </w:t>
            </w:r>
          </w:p>
        </w:tc>
      </w:tr>
      <w:tr w:rsidR="009A3575" w:rsidRPr="009A3575" w:rsidTr="00AD3C19">
        <w:trPr>
          <w:trHeight w:val="315"/>
        </w:trPr>
        <w:tc>
          <w:tcPr>
            <w:tcW w:w="10526" w:type="dxa"/>
            <w:gridSpan w:val="6"/>
            <w:tcBorders>
              <w:top w:val="nil"/>
              <w:left w:val="nil"/>
              <w:bottom w:val="nil"/>
              <w:right w:val="nil"/>
            </w:tcBorders>
            <w:shd w:val="clear" w:color="auto" w:fill="auto"/>
            <w:vAlign w:val="bottom"/>
            <w:hideMark/>
          </w:tcPr>
          <w:p w:rsidR="009A3575" w:rsidRPr="00E21116" w:rsidRDefault="009A3575" w:rsidP="009A3575">
            <w:pPr>
              <w:jc w:val="center"/>
              <w:rPr>
                <w:rFonts w:ascii="Times Armenian" w:hAnsi="Times Armenian" w:cs="Calibri"/>
                <w:b/>
                <w:bCs/>
                <w:color w:val="000000"/>
                <w:lang w:eastAsia="ru-RU"/>
              </w:rPr>
            </w:pPr>
          </w:p>
        </w:tc>
      </w:tr>
      <w:tr w:rsidR="004F1165" w:rsidRPr="009A3575" w:rsidTr="00AD3C19">
        <w:trPr>
          <w:trHeight w:val="315"/>
        </w:trPr>
        <w:tc>
          <w:tcPr>
            <w:tcW w:w="10526" w:type="dxa"/>
            <w:gridSpan w:val="6"/>
            <w:tcBorders>
              <w:top w:val="nil"/>
              <w:left w:val="nil"/>
              <w:bottom w:val="nil"/>
              <w:right w:val="nil"/>
            </w:tcBorders>
            <w:shd w:val="clear" w:color="auto" w:fill="auto"/>
            <w:vAlign w:val="bottom"/>
          </w:tcPr>
          <w:p w:rsidR="004F1165" w:rsidRPr="00E21116" w:rsidRDefault="004F1165" w:rsidP="009A3575">
            <w:pPr>
              <w:jc w:val="center"/>
              <w:rPr>
                <w:rFonts w:ascii="Times Armenian" w:hAnsi="Times Armenian" w:cs="Calibri"/>
                <w:b/>
                <w:bCs/>
                <w:color w:val="000000"/>
                <w:lang w:eastAsia="ru-RU"/>
              </w:rPr>
            </w:pPr>
          </w:p>
        </w:tc>
      </w:tr>
      <w:tr w:rsidR="00637915" w:rsidRPr="009A3575" w:rsidTr="00AD3C19">
        <w:trPr>
          <w:trHeight w:val="315"/>
        </w:trPr>
        <w:tc>
          <w:tcPr>
            <w:tcW w:w="10526" w:type="dxa"/>
            <w:gridSpan w:val="6"/>
            <w:tcBorders>
              <w:top w:val="nil"/>
              <w:left w:val="nil"/>
              <w:bottom w:val="nil"/>
              <w:right w:val="nil"/>
            </w:tcBorders>
            <w:shd w:val="clear" w:color="auto" w:fill="auto"/>
            <w:vAlign w:val="bottom"/>
          </w:tcPr>
          <w:p w:rsidR="00637915" w:rsidRPr="00E21116" w:rsidRDefault="00637915" w:rsidP="009A3575">
            <w:pPr>
              <w:jc w:val="center"/>
              <w:rPr>
                <w:rFonts w:ascii="Times Armenian" w:hAnsi="Times Armenian" w:cs="Calibri"/>
                <w:b/>
                <w:bCs/>
                <w:color w:val="000000"/>
                <w:lang w:eastAsia="ru-RU"/>
              </w:rPr>
            </w:pPr>
          </w:p>
        </w:tc>
      </w:tr>
      <w:tr w:rsidR="007D303F" w:rsidRPr="009A3575" w:rsidTr="00AD3C19">
        <w:trPr>
          <w:trHeight w:val="315"/>
        </w:trPr>
        <w:tc>
          <w:tcPr>
            <w:tcW w:w="10526" w:type="dxa"/>
            <w:gridSpan w:val="6"/>
            <w:tcBorders>
              <w:top w:val="nil"/>
              <w:left w:val="nil"/>
              <w:bottom w:val="nil"/>
              <w:right w:val="nil"/>
            </w:tcBorders>
            <w:shd w:val="clear" w:color="auto" w:fill="auto"/>
            <w:vAlign w:val="bottom"/>
          </w:tcPr>
          <w:p w:rsidR="007D303F" w:rsidRPr="00E21116" w:rsidRDefault="007D303F" w:rsidP="009A3575">
            <w:pPr>
              <w:jc w:val="center"/>
              <w:rPr>
                <w:rFonts w:ascii="Times Armenian" w:hAnsi="Times Armenian" w:cs="Calibri"/>
                <w:b/>
                <w:bCs/>
                <w:color w:val="000000"/>
                <w:lang w:eastAsia="ru-RU"/>
              </w:rPr>
            </w:pPr>
          </w:p>
        </w:tc>
      </w:tr>
      <w:tr w:rsidR="007D303F" w:rsidRPr="009A3575" w:rsidTr="00AD3C19">
        <w:trPr>
          <w:trHeight w:val="315"/>
        </w:trPr>
        <w:tc>
          <w:tcPr>
            <w:tcW w:w="10526" w:type="dxa"/>
            <w:gridSpan w:val="6"/>
            <w:tcBorders>
              <w:top w:val="nil"/>
              <w:left w:val="nil"/>
              <w:bottom w:val="nil"/>
              <w:right w:val="nil"/>
            </w:tcBorders>
            <w:shd w:val="clear" w:color="auto" w:fill="auto"/>
            <w:vAlign w:val="bottom"/>
          </w:tcPr>
          <w:p w:rsidR="007D303F" w:rsidRPr="00E21116" w:rsidRDefault="007D303F" w:rsidP="009A3575">
            <w:pPr>
              <w:jc w:val="center"/>
              <w:rPr>
                <w:rFonts w:ascii="Times Armenian" w:hAnsi="Times Armenian" w:cs="Calibri"/>
                <w:b/>
                <w:bCs/>
                <w:color w:val="000000"/>
                <w:lang w:eastAsia="ru-RU"/>
              </w:rPr>
            </w:pPr>
          </w:p>
        </w:tc>
      </w:tr>
      <w:tr w:rsidR="00AD3C19" w:rsidRPr="009A3575" w:rsidTr="00234D20">
        <w:trPr>
          <w:trHeight w:val="330"/>
        </w:trPr>
        <w:tc>
          <w:tcPr>
            <w:tcW w:w="538" w:type="dxa"/>
            <w:vMerge w:val="restart"/>
            <w:tcBorders>
              <w:top w:val="double" w:sz="6" w:space="0" w:color="auto"/>
              <w:left w:val="double" w:sz="6" w:space="0" w:color="auto"/>
              <w:bottom w:val="double" w:sz="6" w:space="0" w:color="000000"/>
              <w:right w:val="double" w:sz="6" w:space="0" w:color="auto"/>
            </w:tcBorders>
            <w:shd w:val="clear" w:color="auto" w:fill="auto"/>
            <w:vAlign w:val="center"/>
          </w:tcPr>
          <w:p w:rsidR="00AD3C19" w:rsidRDefault="00AD3C19" w:rsidP="00AD3C19">
            <w:pPr>
              <w:jc w:val="center"/>
              <w:rPr>
                <w:rFonts w:ascii="Arial Armenian" w:hAnsi="Arial Armenian" w:cs="Arial"/>
                <w:sz w:val="16"/>
                <w:szCs w:val="16"/>
                <w:lang w:val="ru-RU"/>
              </w:rPr>
            </w:pPr>
            <w:r>
              <w:rPr>
                <w:rFonts w:ascii="Arial Armenian" w:hAnsi="Arial Armenian" w:cs="Arial"/>
                <w:sz w:val="16"/>
                <w:szCs w:val="16"/>
              </w:rPr>
              <w:t xml:space="preserve">ÐÐ                     </w:t>
            </w:r>
          </w:p>
        </w:tc>
        <w:tc>
          <w:tcPr>
            <w:tcW w:w="1087" w:type="dxa"/>
            <w:vMerge w:val="restart"/>
            <w:tcBorders>
              <w:top w:val="double" w:sz="6" w:space="0" w:color="auto"/>
              <w:left w:val="double" w:sz="6" w:space="0" w:color="auto"/>
              <w:bottom w:val="double" w:sz="6" w:space="0" w:color="000000"/>
              <w:right w:val="single" w:sz="4" w:space="0" w:color="auto"/>
            </w:tcBorders>
            <w:shd w:val="clear" w:color="auto" w:fill="auto"/>
            <w:vAlign w:val="center"/>
          </w:tcPr>
          <w:p w:rsidR="00AD3C19" w:rsidRDefault="00AD3C19" w:rsidP="00AD3C19">
            <w:pPr>
              <w:jc w:val="center"/>
              <w:rPr>
                <w:rFonts w:ascii="Arial Armenian" w:hAnsi="Arial Armenian" w:cs="Arial"/>
                <w:sz w:val="16"/>
                <w:szCs w:val="16"/>
              </w:rPr>
            </w:pPr>
            <w:r>
              <w:rPr>
                <w:rFonts w:ascii="Arial Armenian" w:hAnsi="Arial Armenian" w:cs="Arial"/>
                <w:sz w:val="16"/>
                <w:szCs w:val="16"/>
              </w:rPr>
              <w:t xml:space="preserve">ÐÇÙÝ³í. </w:t>
            </w:r>
          </w:p>
        </w:tc>
        <w:tc>
          <w:tcPr>
            <w:tcW w:w="4609" w:type="dxa"/>
            <w:vMerge w:val="restart"/>
            <w:tcBorders>
              <w:top w:val="double" w:sz="6" w:space="0" w:color="auto"/>
              <w:left w:val="single" w:sz="4" w:space="0" w:color="auto"/>
              <w:bottom w:val="double" w:sz="6" w:space="0" w:color="000000"/>
              <w:right w:val="double" w:sz="6" w:space="0" w:color="auto"/>
            </w:tcBorders>
            <w:shd w:val="clear" w:color="auto" w:fill="auto"/>
            <w:vAlign w:val="center"/>
          </w:tcPr>
          <w:p w:rsidR="00AD3C19" w:rsidRDefault="00AD3C19" w:rsidP="00AD3C19">
            <w:pPr>
              <w:jc w:val="center"/>
              <w:rPr>
                <w:rFonts w:ascii="Arial Armenian" w:hAnsi="Arial Armenian" w:cs="Arial"/>
                <w:sz w:val="16"/>
                <w:szCs w:val="16"/>
              </w:rPr>
            </w:pPr>
            <w:r>
              <w:rPr>
                <w:rFonts w:ascii="Arial Armenian" w:hAnsi="Arial Armenian" w:cs="Arial"/>
                <w:sz w:val="16"/>
                <w:szCs w:val="16"/>
              </w:rPr>
              <w:t xml:space="preserve">²ßË³ï³ÝùÝ»ñÇ ¨ Í³Ëë»ñÇ ³Ýí³ÝáõÙÁ                 </w:t>
            </w:r>
          </w:p>
        </w:tc>
        <w:tc>
          <w:tcPr>
            <w:tcW w:w="1299" w:type="dxa"/>
            <w:tcBorders>
              <w:top w:val="double" w:sz="6" w:space="0" w:color="auto"/>
              <w:left w:val="nil"/>
              <w:bottom w:val="nil"/>
              <w:right w:val="double" w:sz="6" w:space="0" w:color="auto"/>
            </w:tcBorders>
            <w:shd w:val="clear" w:color="auto" w:fill="auto"/>
            <w:vAlign w:val="center"/>
          </w:tcPr>
          <w:p w:rsidR="00AD3C19" w:rsidRDefault="00AD3C19" w:rsidP="00AD3C19">
            <w:pPr>
              <w:jc w:val="center"/>
              <w:rPr>
                <w:rFonts w:ascii="Arial Armenian" w:hAnsi="Arial Armenian" w:cs="Arial"/>
                <w:sz w:val="16"/>
                <w:szCs w:val="16"/>
              </w:rPr>
            </w:pPr>
            <w:r>
              <w:rPr>
                <w:rFonts w:ascii="Arial Armenian" w:hAnsi="Arial Armenian" w:cs="Arial"/>
                <w:sz w:val="16"/>
                <w:szCs w:val="16"/>
              </w:rPr>
              <w:t xml:space="preserve">â/Ø                </w:t>
            </w:r>
          </w:p>
        </w:tc>
        <w:tc>
          <w:tcPr>
            <w:tcW w:w="1383" w:type="dxa"/>
            <w:vMerge w:val="restart"/>
            <w:tcBorders>
              <w:top w:val="double" w:sz="6" w:space="0" w:color="auto"/>
              <w:left w:val="double" w:sz="6" w:space="0" w:color="auto"/>
              <w:bottom w:val="double" w:sz="6" w:space="0" w:color="000000"/>
              <w:right w:val="double" w:sz="6" w:space="0" w:color="auto"/>
            </w:tcBorders>
            <w:shd w:val="clear" w:color="auto" w:fill="auto"/>
            <w:vAlign w:val="center"/>
          </w:tcPr>
          <w:p w:rsidR="00AD3C19" w:rsidRDefault="00AD3C19" w:rsidP="00AD3C19">
            <w:pPr>
              <w:jc w:val="center"/>
              <w:rPr>
                <w:rFonts w:ascii="Arial Armenian" w:hAnsi="Arial Armenian" w:cs="Arial"/>
                <w:sz w:val="16"/>
                <w:szCs w:val="16"/>
              </w:rPr>
            </w:pPr>
            <w:r>
              <w:rPr>
                <w:rFonts w:ascii="Arial Armenian" w:hAnsi="Arial Armenian" w:cs="Arial"/>
                <w:sz w:val="16"/>
                <w:szCs w:val="16"/>
              </w:rPr>
              <w:t xml:space="preserve">ø³Ý³ÏÁ   </w:t>
            </w:r>
          </w:p>
        </w:tc>
        <w:tc>
          <w:tcPr>
            <w:tcW w:w="161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AD3C19" w:rsidRPr="00637915" w:rsidRDefault="00456CD6" w:rsidP="00456CD6">
            <w:pPr>
              <w:jc w:val="center"/>
              <w:rPr>
                <w:rFonts w:ascii="GHEA Grapalat" w:hAnsi="GHEA Grapalat" w:cs="Calibri"/>
                <w:b/>
                <w:bCs/>
                <w:sz w:val="20"/>
                <w:szCs w:val="20"/>
                <w:lang w:eastAsia="ru-RU"/>
              </w:rPr>
            </w:pPr>
            <w:r>
              <w:rPr>
                <w:rFonts w:ascii="GHEA Grapalat" w:hAnsi="GHEA Grapalat" w:cs="Calibri"/>
                <w:b/>
                <w:bCs/>
                <w:sz w:val="20"/>
                <w:szCs w:val="20"/>
                <w:lang w:eastAsia="ru-RU"/>
              </w:rPr>
              <w:t>Ընդհանուր արժեքը /տոկոսներով/</w:t>
            </w:r>
          </w:p>
        </w:tc>
      </w:tr>
      <w:tr w:rsidR="00AD3C19" w:rsidRPr="009A3575" w:rsidTr="00234D20">
        <w:trPr>
          <w:trHeight w:val="630"/>
        </w:trPr>
        <w:tc>
          <w:tcPr>
            <w:tcW w:w="538" w:type="dxa"/>
            <w:vMerge/>
            <w:tcBorders>
              <w:top w:val="double" w:sz="6" w:space="0" w:color="auto"/>
              <w:left w:val="double" w:sz="6" w:space="0" w:color="auto"/>
              <w:bottom w:val="double" w:sz="6" w:space="0" w:color="000000"/>
              <w:right w:val="double" w:sz="6" w:space="0" w:color="auto"/>
            </w:tcBorders>
            <w:vAlign w:val="center"/>
          </w:tcPr>
          <w:p w:rsidR="00AD3C19" w:rsidRPr="00637915" w:rsidRDefault="00AD3C19" w:rsidP="00AD3C19">
            <w:pPr>
              <w:rPr>
                <w:sz w:val="20"/>
                <w:szCs w:val="20"/>
                <w:lang w:eastAsia="ru-RU"/>
              </w:rPr>
            </w:pPr>
          </w:p>
        </w:tc>
        <w:tc>
          <w:tcPr>
            <w:tcW w:w="1087" w:type="dxa"/>
            <w:vMerge/>
            <w:tcBorders>
              <w:top w:val="double" w:sz="6" w:space="0" w:color="auto"/>
              <w:left w:val="double" w:sz="6" w:space="0" w:color="auto"/>
              <w:bottom w:val="double" w:sz="6" w:space="0" w:color="000000"/>
              <w:right w:val="single" w:sz="4" w:space="0" w:color="auto"/>
            </w:tcBorders>
            <w:vAlign w:val="center"/>
          </w:tcPr>
          <w:p w:rsidR="00AD3C19" w:rsidRPr="00637915" w:rsidRDefault="00AD3C19" w:rsidP="00AD3C19">
            <w:pPr>
              <w:rPr>
                <w:rFonts w:ascii="Times Armenian" w:hAnsi="Times Armenian" w:cs="Calibri"/>
                <w:lang w:eastAsia="ru-RU"/>
              </w:rPr>
            </w:pPr>
          </w:p>
        </w:tc>
        <w:tc>
          <w:tcPr>
            <w:tcW w:w="4609" w:type="dxa"/>
            <w:vMerge/>
            <w:tcBorders>
              <w:top w:val="double" w:sz="6" w:space="0" w:color="auto"/>
              <w:left w:val="single" w:sz="4" w:space="0" w:color="auto"/>
              <w:bottom w:val="double" w:sz="6" w:space="0" w:color="000000"/>
              <w:right w:val="double" w:sz="6" w:space="0" w:color="auto"/>
            </w:tcBorders>
            <w:vAlign w:val="center"/>
          </w:tcPr>
          <w:p w:rsidR="00AD3C19" w:rsidRPr="00637915" w:rsidRDefault="00AD3C19" w:rsidP="00AD3C19">
            <w:pPr>
              <w:rPr>
                <w:rFonts w:ascii="Times Armenian" w:hAnsi="Times Armenian" w:cs="Calibri"/>
                <w:lang w:eastAsia="ru-RU"/>
              </w:rPr>
            </w:pPr>
          </w:p>
        </w:tc>
        <w:tc>
          <w:tcPr>
            <w:tcW w:w="1299" w:type="dxa"/>
            <w:tcBorders>
              <w:top w:val="nil"/>
              <w:left w:val="nil"/>
              <w:bottom w:val="double" w:sz="6" w:space="0" w:color="auto"/>
              <w:right w:val="double" w:sz="6" w:space="0" w:color="auto"/>
            </w:tcBorders>
            <w:shd w:val="clear" w:color="auto" w:fill="auto"/>
            <w:vAlign w:val="center"/>
          </w:tcPr>
          <w:p w:rsidR="00AD3C19" w:rsidRPr="00637915" w:rsidRDefault="00AD3C19" w:rsidP="00AD3C19">
            <w:pPr>
              <w:jc w:val="center"/>
              <w:rPr>
                <w:rFonts w:ascii="Times Armenian" w:hAnsi="Times Armenian" w:cs="Calibri"/>
                <w:lang w:eastAsia="ru-RU"/>
              </w:rPr>
            </w:pPr>
          </w:p>
        </w:tc>
        <w:tc>
          <w:tcPr>
            <w:tcW w:w="1383" w:type="dxa"/>
            <w:vMerge/>
            <w:tcBorders>
              <w:top w:val="double" w:sz="6" w:space="0" w:color="auto"/>
              <w:left w:val="double" w:sz="6" w:space="0" w:color="auto"/>
              <w:bottom w:val="double" w:sz="6" w:space="0" w:color="000000"/>
              <w:right w:val="double" w:sz="6" w:space="0" w:color="auto"/>
            </w:tcBorders>
            <w:vAlign w:val="center"/>
          </w:tcPr>
          <w:p w:rsidR="00AD3C19" w:rsidRPr="00637915" w:rsidRDefault="00AD3C19" w:rsidP="00AD3C19">
            <w:pPr>
              <w:rPr>
                <w:rFonts w:ascii="Times Armenian" w:hAnsi="Times Armenian" w:cs="Calibri"/>
                <w:lang w:eastAsia="ru-RU"/>
              </w:rPr>
            </w:pPr>
          </w:p>
        </w:tc>
        <w:tc>
          <w:tcPr>
            <w:tcW w:w="1610" w:type="dxa"/>
            <w:vMerge/>
            <w:tcBorders>
              <w:top w:val="single" w:sz="4" w:space="0" w:color="auto"/>
              <w:left w:val="single" w:sz="4" w:space="0" w:color="auto"/>
              <w:bottom w:val="single" w:sz="4" w:space="0" w:color="000000"/>
              <w:right w:val="single" w:sz="4" w:space="0" w:color="auto"/>
            </w:tcBorders>
            <w:vAlign w:val="center"/>
          </w:tcPr>
          <w:p w:rsidR="00AD3C19" w:rsidRPr="00637915" w:rsidRDefault="00AD3C19" w:rsidP="00AD3C19">
            <w:pPr>
              <w:rPr>
                <w:rFonts w:ascii="GHEA Grapalat" w:hAnsi="GHEA Grapalat" w:cs="Calibri"/>
                <w:b/>
                <w:bCs/>
                <w:sz w:val="20"/>
                <w:szCs w:val="20"/>
                <w:lang w:eastAsia="ru-RU"/>
              </w:rPr>
            </w:pPr>
          </w:p>
        </w:tc>
      </w:tr>
      <w:tr w:rsidR="00AD3C19" w:rsidRPr="009A3575" w:rsidTr="00234D20">
        <w:trPr>
          <w:trHeight w:val="289"/>
        </w:trPr>
        <w:tc>
          <w:tcPr>
            <w:tcW w:w="538" w:type="dxa"/>
            <w:tcBorders>
              <w:top w:val="nil"/>
              <w:left w:val="double" w:sz="6" w:space="0" w:color="auto"/>
              <w:bottom w:val="double" w:sz="6" w:space="0" w:color="auto"/>
              <w:right w:val="single" w:sz="4" w:space="0" w:color="auto"/>
            </w:tcBorders>
            <w:shd w:val="clear" w:color="auto" w:fill="auto"/>
            <w:noWrap/>
            <w:vAlign w:val="center"/>
          </w:tcPr>
          <w:p w:rsidR="00AD3C19" w:rsidRDefault="00AD3C19" w:rsidP="00AD3C19">
            <w:pPr>
              <w:rPr>
                <w:rFonts w:ascii="Arial Armenian" w:hAnsi="Arial Armenian" w:cs="Arial"/>
                <w:sz w:val="16"/>
                <w:szCs w:val="16"/>
              </w:rPr>
            </w:pPr>
          </w:p>
        </w:tc>
        <w:tc>
          <w:tcPr>
            <w:tcW w:w="1087" w:type="dxa"/>
            <w:tcBorders>
              <w:top w:val="nil"/>
              <w:left w:val="nil"/>
              <w:bottom w:val="double" w:sz="6" w:space="0" w:color="auto"/>
              <w:right w:val="single" w:sz="4" w:space="0" w:color="auto"/>
            </w:tcBorders>
            <w:shd w:val="clear" w:color="auto" w:fill="auto"/>
            <w:noWrap/>
            <w:vAlign w:val="center"/>
          </w:tcPr>
          <w:p w:rsidR="00AD3C19" w:rsidRDefault="00AD3C19" w:rsidP="00AD3C19">
            <w:pPr>
              <w:rPr>
                <w:rFonts w:ascii="Arial Armenian" w:hAnsi="Arial Armenian" w:cs="Arial"/>
                <w:sz w:val="16"/>
                <w:szCs w:val="16"/>
              </w:rPr>
            </w:pPr>
          </w:p>
        </w:tc>
        <w:tc>
          <w:tcPr>
            <w:tcW w:w="4609" w:type="dxa"/>
            <w:tcBorders>
              <w:top w:val="nil"/>
              <w:left w:val="nil"/>
              <w:bottom w:val="double" w:sz="6" w:space="0" w:color="auto"/>
              <w:right w:val="single" w:sz="4" w:space="0" w:color="auto"/>
            </w:tcBorders>
            <w:shd w:val="clear" w:color="auto" w:fill="auto"/>
            <w:vAlign w:val="center"/>
          </w:tcPr>
          <w:p w:rsidR="00AD3C19" w:rsidRDefault="00AD3C19" w:rsidP="00AD3C19">
            <w:pPr>
              <w:rPr>
                <w:rFonts w:ascii="Arial Armenian" w:hAnsi="Arial Armenian" w:cs="Arial"/>
                <w:sz w:val="16"/>
                <w:szCs w:val="16"/>
              </w:rPr>
            </w:pPr>
          </w:p>
        </w:tc>
        <w:tc>
          <w:tcPr>
            <w:tcW w:w="1299" w:type="dxa"/>
            <w:tcBorders>
              <w:top w:val="nil"/>
              <w:left w:val="nil"/>
              <w:bottom w:val="double" w:sz="6" w:space="0" w:color="auto"/>
              <w:right w:val="single" w:sz="4" w:space="0" w:color="auto"/>
            </w:tcBorders>
            <w:shd w:val="clear" w:color="auto" w:fill="auto"/>
            <w:noWrap/>
            <w:vAlign w:val="center"/>
          </w:tcPr>
          <w:p w:rsidR="00AD3C19" w:rsidRDefault="00AD3C19" w:rsidP="00AD3C19">
            <w:pPr>
              <w:rPr>
                <w:rFonts w:ascii="Arial Armenian" w:hAnsi="Arial Armenian" w:cs="Arial"/>
                <w:sz w:val="16"/>
                <w:szCs w:val="16"/>
              </w:rPr>
            </w:pPr>
          </w:p>
        </w:tc>
        <w:tc>
          <w:tcPr>
            <w:tcW w:w="1383" w:type="dxa"/>
            <w:tcBorders>
              <w:top w:val="nil"/>
              <w:left w:val="nil"/>
              <w:bottom w:val="double" w:sz="6" w:space="0" w:color="auto"/>
              <w:right w:val="single" w:sz="4" w:space="0" w:color="auto"/>
            </w:tcBorders>
            <w:shd w:val="clear" w:color="auto" w:fill="auto"/>
            <w:noWrap/>
            <w:vAlign w:val="center"/>
          </w:tcPr>
          <w:p w:rsidR="00AD3C19" w:rsidRDefault="00AD3C19" w:rsidP="00AD3C19">
            <w:pPr>
              <w:rPr>
                <w:rFonts w:ascii="Arial Armenian" w:hAnsi="Arial Armenian" w:cs="Arial"/>
                <w:sz w:val="16"/>
                <w:szCs w:val="16"/>
              </w:rPr>
            </w:pPr>
          </w:p>
        </w:tc>
        <w:tc>
          <w:tcPr>
            <w:tcW w:w="1610" w:type="dxa"/>
            <w:tcBorders>
              <w:top w:val="double" w:sz="6" w:space="0" w:color="auto"/>
              <w:left w:val="nil"/>
              <w:bottom w:val="double" w:sz="6" w:space="0" w:color="auto"/>
              <w:right w:val="double" w:sz="6" w:space="0" w:color="auto"/>
            </w:tcBorders>
            <w:shd w:val="clear" w:color="auto" w:fill="auto"/>
            <w:noWrap/>
            <w:vAlign w:val="center"/>
          </w:tcPr>
          <w:p w:rsidR="00AD3C19" w:rsidRPr="00637915" w:rsidRDefault="00AD3C19" w:rsidP="00AD3C19">
            <w:pPr>
              <w:jc w:val="center"/>
              <w:rPr>
                <w:rFonts w:ascii="Calibri" w:hAnsi="Calibri" w:cs="Calibri"/>
                <w:b/>
                <w:bCs/>
                <w:sz w:val="22"/>
                <w:szCs w:val="22"/>
                <w:lang w:eastAsia="ru-RU"/>
              </w:rPr>
            </w:pPr>
          </w:p>
        </w:tc>
      </w:tr>
      <w:tr w:rsidR="00AD3C19" w:rsidRPr="009A3575" w:rsidTr="00234D20">
        <w:trPr>
          <w:trHeight w:val="37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D3C19" w:rsidRDefault="00AD3C19" w:rsidP="00AD3C19">
            <w:pPr>
              <w:jc w:val="center"/>
              <w:rPr>
                <w:rFonts w:ascii="Arial Armenian" w:hAnsi="Arial Armenian" w:cs="Arial"/>
                <w:b/>
                <w:bCs/>
                <w:i/>
                <w:iCs/>
                <w:sz w:val="20"/>
                <w:szCs w:val="20"/>
              </w:rPr>
            </w:pPr>
            <w:r>
              <w:rPr>
                <w:rFonts w:ascii="Arial Armenian" w:hAnsi="Arial Armenian" w:cs="Arial"/>
                <w:b/>
                <w:bCs/>
                <w:i/>
                <w:iCs/>
                <w:sz w:val="20"/>
                <w:szCs w:val="20"/>
              </w:rPr>
              <w:t>1</w:t>
            </w:r>
          </w:p>
        </w:tc>
        <w:tc>
          <w:tcPr>
            <w:tcW w:w="1087" w:type="dxa"/>
            <w:tcBorders>
              <w:top w:val="single" w:sz="4" w:space="0" w:color="auto"/>
              <w:left w:val="nil"/>
              <w:bottom w:val="single" w:sz="4" w:space="0" w:color="auto"/>
              <w:right w:val="single" w:sz="4" w:space="0" w:color="auto"/>
            </w:tcBorders>
            <w:shd w:val="clear" w:color="auto" w:fill="auto"/>
            <w:noWrap/>
            <w:vAlign w:val="center"/>
          </w:tcPr>
          <w:p w:rsidR="00AD3C19" w:rsidRDefault="00AD3C19" w:rsidP="00AD3C19">
            <w:pPr>
              <w:jc w:val="center"/>
              <w:rPr>
                <w:rFonts w:ascii="Arial Armenian" w:hAnsi="Arial Armenian" w:cs="Arial"/>
                <w:b/>
                <w:bCs/>
                <w:i/>
                <w:iCs/>
                <w:sz w:val="20"/>
                <w:szCs w:val="20"/>
              </w:rPr>
            </w:pPr>
            <w:r>
              <w:rPr>
                <w:rFonts w:ascii="Arial Armenian" w:hAnsi="Arial Armenian" w:cs="Arial"/>
                <w:b/>
                <w:bCs/>
                <w:i/>
                <w:iCs/>
                <w:sz w:val="20"/>
                <w:szCs w:val="20"/>
              </w:rPr>
              <w:t>2</w:t>
            </w:r>
          </w:p>
        </w:tc>
        <w:tc>
          <w:tcPr>
            <w:tcW w:w="4609" w:type="dxa"/>
            <w:tcBorders>
              <w:top w:val="single" w:sz="4" w:space="0" w:color="auto"/>
              <w:left w:val="nil"/>
              <w:bottom w:val="single" w:sz="4" w:space="0" w:color="auto"/>
              <w:right w:val="single" w:sz="4" w:space="0" w:color="auto"/>
            </w:tcBorders>
            <w:shd w:val="clear" w:color="auto" w:fill="auto"/>
            <w:vAlign w:val="bottom"/>
          </w:tcPr>
          <w:p w:rsidR="00AD3C19" w:rsidRDefault="00AD3C19" w:rsidP="00AD3C19">
            <w:pPr>
              <w:jc w:val="center"/>
              <w:rPr>
                <w:rFonts w:ascii="Arial Armenian" w:hAnsi="Arial Armenian" w:cs="Arial"/>
                <w:b/>
                <w:bCs/>
                <w:i/>
                <w:iCs/>
                <w:sz w:val="20"/>
                <w:szCs w:val="20"/>
              </w:rPr>
            </w:pPr>
            <w:r>
              <w:rPr>
                <w:rFonts w:ascii="Arial Armenian" w:hAnsi="Arial Armenian" w:cs="Arial"/>
                <w:b/>
                <w:bCs/>
                <w:i/>
                <w:iCs/>
                <w:sz w:val="20"/>
                <w:szCs w:val="20"/>
              </w:rPr>
              <w:t>3</w:t>
            </w:r>
          </w:p>
        </w:tc>
        <w:tc>
          <w:tcPr>
            <w:tcW w:w="1299" w:type="dxa"/>
            <w:tcBorders>
              <w:top w:val="single" w:sz="4" w:space="0" w:color="auto"/>
              <w:left w:val="nil"/>
              <w:bottom w:val="single" w:sz="4" w:space="0" w:color="auto"/>
              <w:right w:val="single" w:sz="4" w:space="0" w:color="auto"/>
            </w:tcBorders>
            <w:shd w:val="clear" w:color="auto" w:fill="auto"/>
            <w:noWrap/>
            <w:vAlign w:val="bottom"/>
          </w:tcPr>
          <w:p w:rsidR="00AD3C19" w:rsidRDefault="00AD3C19" w:rsidP="00AD3C19">
            <w:pPr>
              <w:jc w:val="center"/>
              <w:rPr>
                <w:rFonts w:ascii="Arial Armenian" w:hAnsi="Arial Armenian" w:cs="Arial"/>
                <w:b/>
                <w:bCs/>
                <w:i/>
                <w:iCs/>
                <w:sz w:val="20"/>
                <w:szCs w:val="20"/>
              </w:rPr>
            </w:pPr>
            <w:r>
              <w:rPr>
                <w:rFonts w:ascii="Arial Armenian" w:hAnsi="Arial Armenian" w:cs="Arial"/>
                <w:b/>
                <w:bCs/>
                <w:i/>
                <w:iCs/>
                <w:sz w:val="20"/>
                <w:szCs w:val="20"/>
              </w:rPr>
              <w:t>4</w:t>
            </w:r>
          </w:p>
        </w:tc>
        <w:tc>
          <w:tcPr>
            <w:tcW w:w="1383" w:type="dxa"/>
            <w:tcBorders>
              <w:top w:val="single" w:sz="4" w:space="0" w:color="auto"/>
              <w:left w:val="nil"/>
              <w:bottom w:val="single" w:sz="4" w:space="0" w:color="auto"/>
              <w:right w:val="single" w:sz="4" w:space="0" w:color="auto"/>
            </w:tcBorders>
            <w:shd w:val="clear" w:color="auto" w:fill="auto"/>
            <w:noWrap/>
            <w:vAlign w:val="bottom"/>
          </w:tcPr>
          <w:p w:rsidR="00AD3C19" w:rsidRDefault="00AD3C19" w:rsidP="00AD3C19">
            <w:pPr>
              <w:jc w:val="center"/>
              <w:rPr>
                <w:rFonts w:ascii="Arial Armenian" w:hAnsi="Arial Armenian" w:cs="Arial"/>
                <w:b/>
                <w:bCs/>
                <w:i/>
                <w:iCs/>
                <w:sz w:val="20"/>
                <w:szCs w:val="20"/>
              </w:rPr>
            </w:pPr>
            <w:r>
              <w:rPr>
                <w:rFonts w:ascii="Arial Armenian" w:hAnsi="Arial Armenian" w:cs="Arial"/>
                <w:b/>
                <w:bCs/>
                <w:i/>
                <w:iCs/>
                <w:sz w:val="20"/>
                <w:szCs w:val="20"/>
              </w:rPr>
              <w:t>5</w:t>
            </w:r>
          </w:p>
        </w:tc>
        <w:tc>
          <w:tcPr>
            <w:tcW w:w="1610" w:type="dxa"/>
            <w:tcBorders>
              <w:top w:val="single" w:sz="4" w:space="0" w:color="auto"/>
              <w:left w:val="nil"/>
              <w:bottom w:val="single" w:sz="4" w:space="0" w:color="auto"/>
              <w:right w:val="single" w:sz="4" w:space="0" w:color="auto"/>
            </w:tcBorders>
            <w:shd w:val="clear" w:color="auto" w:fill="auto"/>
            <w:noWrap/>
            <w:vAlign w:val="center"/>
          </w:tcPr>
          <w:p w:rsidR="00AD3C19" w:rsidRPr="00637915" w:rsidRDefault="00AD3C19" w:rsidP="00AD3C19">
            <w:pPr>
              <w:jc w:val="center"/>
              <w:rPr>
                <w:rFonts w:ascii="Times Armenian" w:hAnsi="Times Armenian" w:cs="Calibri"/>
                <w:sz w:val="22"/>
                <w:szCs w:val="22"/>
                <w:lang w:eastAsia="ru-RU"/>
              </w:rPr>
            </w:pPr>
          </w:p>
        </w:tc>
      </w:tr>
      <w:tr w:rsidR="00AD3C19" w:rsidRPr="009A3575" w:rsidTr="00234D20">
        <w:trPr>
          <w:trHeight w:val="750"/>
        </w:trPr>
        <w:tc>
          <w:tcPr>
            <w:tcW w:w="538" w:type="dxa"/>
            <w:tcBorders>
              <w:top w:val="nil"/>
              <w:left w:val="single" w:sz="4" w:space="0" w:color="auto"/>
              <w:bottom w:val="single" w:sz="4" w:space="0" w:color="auto"/>
              <w:right w:val="single" w:sz="4" w:space="0" w:color="auto"/>
            </w:tcBorders>
            <w:shd w:val="clear" w:color="auto" w:fill="auto"/>
            <w:noWrap/>
          </w:tcPr>
          <w:p w:rsidR="00AD3C19" w:rsidRDefault="00AD3C19" w:rsidP="00AD3C19">
            <w:pPr>
              <w:jc w:val="center"/>
              <w:rPr>
                <w:rFonts w:ascii="Arial Armenian" w:hAnsi="Arial Armenian" w:cs="Arial"/>
                <w:b/>
                <w:bCs/>
                <w:sz w:val="20"/>
                <w:szCs w:val="20"/>
              </w:rPr>
            </w:pPr>
            <w:r>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AD3C19" w:rsidRDefault="00AD3C19" w:rsidP="00AD3C19">
            <w:pPr>
              <w:jc w:val="right"/>
              <w:rPr>
                <w:rFonts w:ascii="Arial Armenian" w:hAnsi="Arial Armenian" w:cs="Arial"/>
                <w:sz w:val="20"/>
                <w:szCs w:val="20"/>
              </w:rPr>
            </w:pPr>
            <w:r>
              <w:rPr>
                <w:rFonts w:ascii="Arial Armenian" w:hAnsi="Arial Armenian" w:cs="Arial"/>
                <w:sz w:val="20"/>
                <w:szCs w:val="20"/>
              </w:rPr>
              <w:t> </w:t>
            </w:r>
          </w:p>
        </w:tc>
        <w:tc>
          <w:tcPr>
            <w:tcW w:w="4609" w:type="dxa"/>
            <w:tcBorders>
              <w:top w:val="nil"/>
              <w:left w:val="nil"/>
              <w:bottom w:val="single" w:sz="4" w:space="0" w:color="auto"/>
              <w:right w:val="single" w:sz="4" w:space="0" w:color="auto"/>
            </w:tcBorders>
            <w:shd w:val="clear" w:color="auto" w:fill="auto"/>
            <w:vAlign w:val="center"/>
          </w:tcPr>
          <w:p w:rsidR="00AD3C19" w:rsidRDefault="00AD3C19" w:rsidP="00AD3C19">
            <w:pPr>
              <w:jc w:val="center"/>
              <w:rPr>
                <w:rFonts w:ascii="Arial Armenian" w:hAnsi="Arial Armenian" w:cs="Arial"/>
                <w:b/>
                <w:bCs/>
                <w:sz w:val="32"/>
                <w:szCs w:val="32"/>
              </w:rPr>
            </w:pPr>
            <w:r>
              <w:rPr>
                <w:rFonts w:ascii="Arial Armenian" w:hAnsi="Arial Armenian" w:cs="Arial"/>
                <w:b/>
                <w:bCs/>
                <w:sz w:val="32"/>
                <w:szCs w:val="32"/>
              </w:rPr>
              <w:t>ÐáÕ³ÛÇÝ ³ßË³ï³ÝùÝ»ñ</w:t>
            </w:r>
          </w:p>
        </w:tc>
        <w:tc>
          <w:tcPr>
            <w:tcW w:w="1299" w:type="dxa"/>
            <w:tcBorders>
              <w:top w:val="nil"/>
              <w:left w:val="nil"/>
              <w:bottom w:val="single" w:sz="4" w:space="0" w:color="auto"/>
              <w:right w:val="single" w:sz="4" w:space="0" w:color="auto"/>
            </w:tcBorders>
            <w:shd w:val="clear" w:color="auto" w:fill="auto"/>
            <w:noWrap/>
          </w:tcPr>
          <w:p w:rsidR="00AD3C19" w:rsidRDefault="00AD3C19" w:rsidP="00AD3C19">
            <w:pPr>
              <w:jc w:val="center"/>
              <w:rPr>
                <w:rFonts w:ascii="Arial Armenian" w:hAnsi="Arial Armenian" w:cs="Arial"/>
                <w:sz w:val="20"/>
                <w:szCs w:val="20"/>
              </w:rPr>
            </w:pPr>
            <w:r>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AD3C19" w:rsidRDefault="00AD3C19" w:rsidP="00AD3C19">
            <w:pPr>
              <w:jc w:val="center"/>
              <w:rPr>
                <w:rFonts w:ascii="Arial Armenian" w:hAnsi="Arial Armenian" w:cs="Arial"/>
                <w:b/>
                <w:bCs/>
                <w:sz w:val="20"/>
                <w:szCs w:val="20"/>
              </w:rPr>
            </w:pPr>
            <w:r>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AD3C19" w:rsidRPr="00637915" w:rsidRDefault="007D303F" w:rsidP="00AD3C19">
            <w:pPr>
              <w:jc w:val="center"/>
              <w:rPr>
                <w:rFonts w:ascii="Times Armenian" w:hAnsi="Times Armenian" w:cs="Calibri"/>
                <w:sz w:val="22"/>
                <w:szCs w:val="22"/>
                <w:lang w:eastAsia="ru-RU"/>
              </w:rPr>
            </w:pPr>
            <w:r>
              <w:rPr>
                <w:rFonts w:ascii="Times Armenian" w:hAnsi="Times Armenian" w:cs="Calibri"/>
                <w:sz w:val="22"/>
                <w:szCs w:val="22"/>
                <w:lang w:eastAsia="ru-RU"/>
              </w:rPr>
              <w:t>0.9</w:t>
            </w:r>
            <w:r w:rsidR="00456CD6">
              <w:rPr>
                <w:rFonts w:ascii="Times Armenian" w:hAnsi="Times Armenian" w:cs="Calibri"/>
                <w:sz w:val="22"/>
                <w:szCs w:val="22"/>
                <w:lang w:eastAsia="ru-RU"/>
              </w:rPr>
              <w:t>0</w:t>
            </w: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1</w:t>
            </w:r>
          </w:p>
        </w:tc>
        <w:tc>
          <w:tcPr>
            <w:tcW w:w="1087" w:type="dxa"/>
            <w:tcBorders>
              <w:top w:val="nil"/>
              <w:left w:val="nil"/>
              <w:bottom w:val="single" w:sz="4" w:space="0" w:color="auto"/>
              <w:right w:val="single" w:sz="4" w:space="0" w:color="auto"/>
            </w:tcBorders>
            <w:shd w:val="clear" w:color="auto" w:fill="auto"/>
          </w:tcPr>
          <w:p w:rsidR="00AD3C19" w:rsidRPr="004459C4" w:rsidRDefault="00AD3C19" w:rsidP="00AD3C19">
            <w:pPr>
              <w:jc w:val="center"/>
              <w:rPr>
                <w:rFonts w:ascii="Arial Armenian" w:hAnsi="Arial Armenian" w:cs="Arial"/>
                <w:b/>
                <w:bCs/>
                <w:sz w:val="18"/>
                <w:szCs w:val="18"/>
              </w:rPr>
            </w:pPr>
            <w:r w:rsidRPr="004459C4">
              <w:rPr>
                <w:rFonts w:ascii="Arial Armenian" w:hAnsi="Arial Armenian" w:cs="Arial"/>
                <w:b/>
                <w:bCs/>
                <w:sz w:val="18"/>
                <w:szCs w:val="18"/>
              </w:rPr>
              <w:t xml:space="preserve">E1-1130 </w:t>
            </w:r>
          </w:p>
        </w:tc>
        <w:tc>
          <w:tcPr>
            <w:tcW w:w="4609" w:type="dxa"/>
            <w:tcBorders>
              <w:top w:val="nil"/>
              <w:left w:val="nil"/>
              <w:bottom w:val="single" w:sz="4" w:space="0" w:color="auto"/>
              <w:right w:val="single" w:sz="4" w:space="0" w:color="auto"/>
            </w:tcBorders>
            <w:shd w:val="clear" w:color="auto" w:fill="auto"/>
          </w:tcPr>
          <w:p w:rsidR="00AD3C19" w:rsidRPr="004459C4" w:rsidRDefault="00AD3C19" w:rsidP="00AD3C19">
            <w:pPr>
              <w:rPr>
                <w:rFonts w:ascii="Arial Armenian" w:hAnsi="Arial Armenian" w:cs="Arial"/>
                <w:sz w:val="20"/>
                <w:szCs w:val="20"/>
              </w:rPr>
            </w:pPr>
            <w:r w:rsidRPr="004459C4">
              <w:rPr>
                <w:rFonts w:ascii="Arial Armenian" w:hAnsi="Arial Armenian" w:cs="Arial"/>
                <w:sz w:val="20"/>
                <w:szCs w:val="20"/>
              </w:rPr>
              <w:t>î³ñ³ÍùÇ Ñ³Ù³Ñ³ñÃ»óáõÙ Ù»Ë³ÝÇ½Ùáí</w:t>
            </w:r>
          </w:p>
        </w:tc>
        <w:tc>
          <w:tcPr>
            <w:tcW w:w="1299"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sz w:val="22"/>
                <w:szCs w:val="22"/>
              </w:rPr>
            </w:pPr>
            <w:r w:rsidRPr="004459C4">
              <w:rPr>
                <w:rFonts w:ascii="Arial" w:hAnsi="Arial" w:cs="Arial"/>
                <w:sz w:val="22"/>
                <w:szCs w:val="22"/>
              </w:rPr>
              <w:t>մ</w:t>
            </w:r>
            <w:r w:rsidRPr="004459C4">
              <w:rPr>
                <w:rFonts w:ascii="Arial Armenian" w:hAnsi="Arial Armenian" w:cs="Arial"/>
                <w:sz w:val="22"/>
                <w:szCs w:val="22"/>
                <w:vertAlign w:val="superscript"/>
              </w:rPr>
              <w:t>2</w:t>
            </w:r>
          </w:p>
        </w:tc>
        <w:tc>
          <w:tcPr>
            <w:tcW w:w="1383"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1800,0</w:t>
            </w:r>
          </w:p>
        </w:tc>
        <w:tc>
          <w:tcPr>
            <w:tcW w:w="1610" w:type="dxa"/>
            <w:tcBorders>
              <w:top w:val="nil"/>
              <w:left w:val="nil"/>
              <w:bottom w:val="single" w:sz="4" w:space="0" w:color="auto"/>
              <w:right w:val="single" w:sz="4" w:space="0" w:color="auto"/>
            </w:tcBorders>
            <w:shd w:val="clear" w:color="auto" w:fill="auto"/>
            <w:noWrap/>
            <w:vAlign w:val="center"/>
          </w:tcPr>
          <w:p w:rsidR="00AD3C19" w:rsidRPr="004459C4" w:rsidRDefault="00AD3C19" w:rsidP="00AD3C19">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AD3C19" w:rsidRPr="004459C4" w:rsidRDefault="00AD3C19" w:rsidP="00AD3C19">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nil"/>
              <w:left w:val="nil"/>
              <w:bottom w:val="single" w:sz="4" w:space="0" w:color="auto"/>
              <w:right w:val="single" w:sz="4" w:space="0" w:color="auto"/>
            </w:tcBorders>
            <w:shd w:val="clear" w:color="auto" w:fill="auto"/>
          </w:tcPr>
          <w:p w:rsidR="00AD3C19" w:rsidRPr="004459C4" w:rsidRDefault="00AD3C19" w:rsidP="00AD3C19">
            <w:pPr>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AD3C19" w:rsidRPr="004459C4" w:rsidRDefault="00AD3C19" w:rsidP="00AD3C19">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2</w:t>
            </w:r>
          </w:p>
        </w:tc>
        <w:tc>
          <w:tcPr>
            <w:tcW w:w="1087" w:type="dxa"/>
            <w:tcBorders>
              <w:top w:val="nil"/>
              <w:left w:val="nil"/>
              <w:bottom w:val="single" w:sz="4" w:space="0" w:color="auto"/>
              <w:right w:val="single" w:sz="4" w:space="0" w:color="auto"/>
            </w:tcBorders>
            <w:shd w:val="clear" w:color="auto" w:fill="auto"/>
          </w:tcPr>
          <w:p w:rsidR="00AD3C19" w:rsidRPr="004459C4" w:rsidRDefault="00AD3C19" w:rsidP="00AD3C19">
            <w:pPr>
              <w:jc w:val="center"/>
              <w:rPr>
                <w:rFonts w:ascii="Arial Armenian" w:hAnsi="Arial Armenian" w:cs="Arial"/>
                <w:b/>
                <w:bCs/>
                <w:sz w:val="18"/>
                <w:szCs w:val="18"/>
              </w:rPr>
            </w:pPr>
            <w:r w:rsidRPr="004459C4">
              <w:rPr>
                <w:rFonts w:ascii="Arial Armenian" w:hAnsi="Arial Armenian" w:cs="Arial"/>
                <w:b/>
                <w:bCs/>
                <w:sz w:val="18"/>
                <w:szCs w:val="18"/>
              </w:rPr>
              <w:t xml:space="preserve">E1-1581 </w:t>
            </w:r>
          </w:p>
        </w:tc>
        <w:tc>
          <w:tcPr>
            <w:tcW w:w="4609" w:type="dxa"/>
            <w:tcBorders>
              <w:top w:val="nil"/>
              <w:left w:val="nil"/>
              <w:bottom w:val="single" w:sz="4" w:space="0" w:color="auto"/>
              <w:right w:val="single" w:sz="4" w:space="0" w:color="auto"/>
            </w:tcBorders>
            <w:shd w:val="clear" w:color="auto" w:fill="auto"/>
          </w:tcPr>
          <w:p w:rsidR="00AD3C19" w:rsidRPr="004459C4" w:rsidRDefault="00AD3C19" w:rsidP="00AD3C19">
            <w:pPr>
              <w:rPr>
                <w:rFonts w:ascii="Arial Armenian" w:hAnsi="Arial Armenian" w:cs="Arial"/>
                <w:sz w:val="20"/>
                <w:szCs w:val="20"/>
              </w:rPr>
            </w:pPr>
            <w:r w:rsidRPr="004459C4">
              <w:rPr>
                <w:rFonts w:ascii="Arial Armenian" w:hAnsi="Arial Armenian" w:cs="Arial"/>
                <w:sz w:val="20"/>
                <w:szCs w:val="20"/>
              </w:rPr>
              <w:t xml:space="preserve">¶áÛáõÃÛáõÝ áõÝ»óáÕ ßÇÝ ³ÕµÇ ¨ 3-ñ¹ ËÙµÇ ·ñáõÝïÇ  Ù»Ë³ÝÇ½Ùáí  Ùß³ÏáõÙ, µ³ñÓáõÙ ³íïáÙ»ù»Ý³Ý»ñÇ íñ³ </w:t>
            </w:r>
          </w:p>
        </w:tc>
        <w:tc>
          <w:tcPr>
            <w:tcW w:w="1299"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320,00</w:t>
            </w:r>
          </w:p>
        </w:tc>
        <w:tc>
          <w:tcPr>
            <w:tcW w:w="1610" w:type="dxa"/>
            <w:tcBorders>
              <w:top w:val="nil"/>
              <w:left w:val="nil"/>
              <w:bottom w:val="single" w:sz="4" w:space="0" w:color="auto"/>
              <w:right w:val="single" w:sz="4" w:space="0" w:color="auto"/>
            </w:tcBorders>
            <w:shd w:val="clear" w:color="auto" w:fill="auto"/>
            <w:noWrap/>
            <w:vAlign w:val="center"/>
          </w:tcPr>
          <w:p w:rsidR="00AD3C19" w:rsidRPr="004459C4" w:rsidRDefault="00AD3C19" w:rsidP="00AD3C19">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vAlign w:val="center"/>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AD3C19" w:rsidRPr="004459C4" w:rsidRDefault="00AD3C19" w:rsidP="00AD3C19">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AD3C19" w:rsidRPr="004459C4" w:rsidRDefault="00AD3C19" w:rsidP="00AD3C19">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AD3C19" w:rsidRPr="004459C4" w:rsidRDefault="00AD3C19" w:rsidP="00AD3C19">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3</w:t>
            </w:r>
          </w:p>
        </w:tc>
        <w:tc>
          <w:tcPr>
            <w:tcW w:w="1087" w:type="dxa"/>
            <w:tcBorders>
              <w:top w:val="nil"/>
              <w:left w:val="nil"/>
              <w:bottom w:val="single" w:sz="4" w:space="0" w:color="auto"/>
              <w:right w:val="single" w:sz="4" w:space="0" w:color="auto"/>
            </w:tcBorders>
            <w:shd w:val="clear" w:color="auto" w:fill="auto"/>
          </w:tcPr>
          <w:p w:rsidR="00AD3C19" w:rsidRPr="004459C4" w:rsidRDefault="00AD3C19" w:rsidP="00AD3C19">
            <w:pPr>
              <w:jc w:val="center"/>
              <w:rPr>
                <w:rFonts w:ascii="Arial Armenian" w:hAnsi="Arial Armenian" w:cs="Arial"/>
                <w:b/>
                <w:bCs/>
                <w:sz w:val="18"/>
                <w:szCs w:val="18"/>
              </w:rPr>
            </w:pPr>
            <w:r w:rsidRPr="004459C4">
              <w:rPr>
                <w:rFonts w:ascii="Arial Armenian" w:hAnsi="Arial Armenian" w:cs="Arial"/>
                <w:b/>
                <w:bCs/>
                <w:sz w:val="18"/>
                <w:szCs w:val="18"/>
              </w:rPr>
              <w:t xml:space="preserve">E1-1539 </w:t>
            </w:r>
          </w:p>
        </w:tc>
        <w:tc>
          <w:tcPr>
            <w:tcW w:w="4609" w:type="dxa"/>
            <w:tcBorders>
              <w:top w:val="nil"/>
              <w:left w:val="nil"/>
              <w:bottom w:val="single" w:sz="4" w:space="0" w:color="auto"/>
              <w:right w:val="single" w:sz="4" w:space="0" w:color="auto"/>
            </w:tcBorders>
            <w:shd w:val="clear" w:color="auto" w:fill="auto"/>
          </w:tcPr>
          <w:p w:rsidR="00AD3C19" w:rsidRPr="004459C4" w:rsidRDefault="00AD3C19" w:rsidP="00AD3C19">
            <w:pPr>
              <w:rPr>
                <w:rFonts w:ascii="Arial Armenian" w:hAnsi="Arial Armenian" w:cs="Arial"/>
                <w:sz w:val="20"/>
                <w:szCs w:val="20"/>
              </w:rPr>
            </w:pPr>
            <w:r w:rsidRPr="004459C4">
              <w:rPr>
                <w:rFonts w:ascii="Arial Armenian" w:hAnsi="Arial Armenian" w:cs="Arial"/>
                <w:sz w:val="20"/>
                <w:szCs w:val="20"/>
              </w:rPr>
              <w:t>3-ñ¹ ËÙµÇ ·ñáõÝïÇ  Ù»Ë³ÝÇ½Ùáí  Ùß³ÏáõÙ, ÏáÕÉÇóù</w:t>
            </w:r>
          </w:p>
        </w:tc>
        <w:tc>
          <w:tcPr>
            <w:tcW w:w="1299"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70,00</w:t>
            </w:r>
          </w:p>
        </w:tc>
        <w:tc>
          <w:tcPr>
            <w:tcW w:w="1610" w:type="dxa"/>
            <w:tcBorders>
              <w:top w:val="nil"/>
              <w:left w:val="nil"/>
              <w:bottom w:val="single" w:sz="4" w:space="0" w:color="auto"/>
              <w:right w:val="single" w:sz="4" w:space="0" w:color="auto"/>
            </w:tcBorders>
            <w:shd w:val="clear" w:color="auto" w:fill="auto"/>
            <w:noWrap/>
            <w:vAlign w:val="center"/>
          </w:tcPr>
          <w:p w:rsidR="00AD3C19" w:rsidRPr="004459C4" w:rsidRDefault="00AD3C19" w:rsidP="00AD3C19">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vAlign w:val="center"/>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AD3C19" w:rsidRPr="004459C4" w:rsidRDefault="00AD3C19" w:rsidP="00AD3C19">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AD3C19" w:rsidRPr="004459C4" w:rsidRDefault="00AD3C19" w:rsidP="00AD3C19">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AD3C19" w:rsidRPr="004459C4" w:rsidRDefault="00AD3C19" w:rsidP="00AD3C19">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4</w:t>
            </w:r>
          </w:p>
        </w:tc>
        <w:tc>
          <w:tcPr>
            <w:tcW w:w="1087" w:type="dxa"/>
            <w:tcBorders>
              <w:top w:val="nil"/>
              <w:left w:val="nil"/>
              <w:bottom w:val="single" w:sz="4" w:space="0" w:color="auto"/>
              <w:right w:val="single" w:sz="4" w:space="0" w:color="auto"/>
            </w:tcBorders>
            <w:shd w:val="clear" w:color="auto" w:fill="auto"/>
          </w:tcPr>
          <w:p w:rsidR="00AD3C19" w:rsidRPr="004459C4" w:rsidRDefault="00AD3C19" w:rsidP="00AD3C19">
            <w:pPr>
              <w:jc w:val="center"/>
              <w:rPr>
                <w:rFonts w:ascii="Arial Armenian" w:hAnsi="Arial Armenian" w:cs="Arial"/>
                <w:b/>
                <w:bCs/>
                <w:sz w:val="18"/>
                <w:szCs w:val="18"/>
              </w:rPr>
            </w:pPr>
            <w:r w:rsidRPr="004459C4">
              <w:rPr>
                <w:rFonts w:ascii="Arial Armenian" w:hAnsi="Arial Armenian" w:cs="Arial"/>
                <w:b/>
                <w:bCs/>
                <w:sz w:val="18"/>
                <w:szCs w:val="18"/>
              </w:rPr>
              <w:t xml:space="preserve">E1-961 </w:t>
            </w:r>
          </w:p>
        </w:tc>
        <w:tc>
          <w:tcPr>
            <w:tcW w:w="4609" w:type="dxa"/>
            <w:tcBorders>
              <w:top w:val="nil"/>
              <w:left w:val="nil"/>
              <w:bottom w:val="single" w:sz="4" w:space="0" w:color="auto"/>
              <w:right w:val="single" w:sz="4" w:space="0" w:color="auto"/>
            </w:tcBorders>
            <w:shd w:val="clear" w:color="auto" w:fill="auto"/>
          </w:tcPr>
          <w:p w:rsidR="00AD3C19" w:rsidRPr="004459C4" w:rsidRDefault="00AD3C19" w:rsidP="00AD3C19">
            <w:pPr>
              <w:rPr>
                <w:rFonts w:ascii="Arial Armenian" w:hAnsi="Arial Armenian" w:cs="Arial"/>
                <w:sz w:val="20"/>
                <w:szCs w:val="20"/>
              </w:rPr>
            </w:pPr>
            <w:r w:rsidRPr="004459C4">
              <w:rPr>
                <w:rFonts w:ascii="Arial Armenian" w:hAnsi="Arial Armenian" w:cs="Arial"/>
                <w:sz w:val="20"/>
                <w:szCs w:val="20"/>
              </w:rPr>
              <w:t xml:space="preserve">3-ñ¹ ËÙµÇ ·ñáõÝïÇ Ó»éùáí Ùß³ÏáõÙ </w:t>
            </w:r>
          </w:p>
        </w:tc>
        <w:tc>
          <w:tcPr>
            <w:tcW w:w="1299"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20,00</w:t>
            </w:r>
          </w:p>
        </w:tc>
        <w:tc>
          <w:tcPr>
            <w:tcW w:w="1610" w:type="dxa"/>
            <w:tcBorders>
              <w:top w:val="nil"/>
              <w:left w:val="nil"/>
              <w:bottom w:val="single" w:sz="4" w:space="0" w:color="auto"/>
              <w:right w:val="single" w:sz="4" w:space="0" w:color="auto"/>
            </w:tcBorders>
            <w:shd w:val="clear" w:color="auto" w:fill="auto"/>
            <w:noWrap/>
            <w:vAlign w:val="center"/>
          </w:tcPr>
          <w:p w:rsidR="00AD3C19" w:rsidRPr="004459C4" w:rsidRDefault="00AD3C19" w:rsidP="00AD3C19">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vAlign w:val="center"/>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AD3C19" w:rsidRPr="004459C4" w:rsidRDefault="00AD3C19" w:rsidP="00AD3C19">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AD3C19" w:rsidRPr="004459C4" w:rsidRDefault="00AD3C19" w:rsidP="00AD3C19">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AD3C19" w:rsidRPr="004459C4" w:rsidRDefault="00AD3C19" w:rsidP="00AD3C19">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5</w:t>
            </w:r>
          </w:p>
        </w:tc>
        <w:tc>
          <w:tcPr>
            <w:tcW w:w="1087" w:type="dxa"/>
            <w:tcBorders>
              <w:top w:val="nil"/>
              <w:left w:val="nil"/>
              <w:bottom w:val="single" w:sz="4" w:space="0" w:color="auto"/>
              <w:right w:val="single" w:sz="4" w:space="0" w:color="auto"/>
            </w:tcBorders>
            <w:shd w:val="clear" w:color="auto" w:fill="auto"/>
          </w:tcPr>
          <w:p w:rsidR="00AD3C19" w:rsidRPr="004459C4" w:rsidRDefault="00AD3C19" w:rsidP="00AD3C19">
            <w:pPr>
              <w:jc w:val="center"/>
              <w:rPr>
                <w:rFonts w:ascii="Arial Armenian" w:hAnsi="Arial Armenian" w:cs="Arial"/>
                <w:b/>
                <w:bCs/>
                <w:sz w:val="18"/>
                <w:szCs w:val="18"/>
              </w:rPr>
            </w:pPr>
            <w:r w:rsidRPr="004459C4">
              <w:rPr>
                <w:rFonts w:ascii="Arial Armenian" w:hAnsi="Arial Armenian" w:cs="Arial"/>
                <w:b/>
                <w:bCs/>
                <w:sz w:val="18"/>
                <w:szCs w:val="18"/>
              </w:rPr>
              <w:t xml:space="preserve">E1-1637  </w:t>
            </w:r>
          </w:p>
        </w:tc>
        <w:tc>
          <w:tcPr>
            <w:tcW w:w="4609" w:type="dxa"/>
            <w:tcBorders>
              <w:top w:val="nil"/>
              <w:left w:val="nil"/>
              <w:bottom w:val="single" w:sz="4" w:space="0" w:color="auto"/>
              <w:right w:val="single" w:sz="4" w:space="0" w:color="auto"/>
            </w:tcBorders>
            <w:shd w:val="clear" w:color="auto" w:fill="auto"/>
          </w:tcPr>
          <w:p w:rsidR="00AD3C19" w:rsidRPr="004459C4" w:rsidRDefault="00AD3C19" w:rsidP="00AD3C19">
            <w:pPr>
              <w:rPr>
                <w:rFonts w:ascii="Arial Armenian" w:hAnsi="Arial Armenian" w:cs="Arial"/>
                <w:sz w:val="20"/>
                <w:szCs w:val="20"/>
              </w:rPr>
            </w:pPr>
            <w:r w:rsidRPr="004459C4">
              <w:rPr>
                <w:rFonts w:ascii="Arial Armenian" w:hAnsi="Arial Armenian" w:cs="Arial"/>
                <w:sz w:val="20"/>
                <w:szCs w:val="20"/>
              </w:rPr>
              <w:t>¶ñáõÝïÇ Ñ»ïÉÇóù Ù»Ë³ÝÇ½Ùáí</w:t>
            </w:r>
          </w:p>
        </w:tc>
        <w:tc>
          <w:tcPr>
            <w:tcW w:w="1299"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80,00</w:t>
            </w:r>
          </w:p>
        </w:tc>
        <w:tc>
          <w:tcPr>
            <w:tcW w:w="1610" w:type="dxa"/>
            <w:tcBorders>
              <w:top w:val="nil"/>
              <w:left w:val="nil"/>
              <w:bottom w:val="single" w:sz="4" w:space="0" w:color="auto"/>
              <w:right w:val="single" w:sz="4" w:space="0" w:color="auto"/>
            </w:tcBorders>
            <w:shd w:val="clear" w:color="auto" w:fill="auto"/>
            <w:noWrap/>
            <w:vAlign w:val="center"/>
          </w:tcPr>
          <w:p w:rsidR="00AD3C19" w:rsidRPr="004459C4" w:rsidRDefault="00AD3C19" w:rsidP="00AD3C19">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vAlign w:val="center"/>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AD3C19" w:rsidRPr="004459C4" w:rsidRDefault="00AD3C19" w:rsidP="00AD3C19">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AD3C19" w:rsidRPr="004459C4" w:rsidRDefault="00AD3C19" w:rsidP="00AD3C19">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AD3C19" w:rsidRPr="004459C4" w:rsidRDefault="00AD3C19" w:rsidP="00AD3C19">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6</w:t>
            </w:r>
          </w:p>
        </w:tc>
        <w:tc>
          <w:tcPr>
            <w:tcW w:w="1087" w:type="dxa"/>
            <w:tcBorders>
              <w:top w:val="nil"/>
              <w:left w:val="nil"/>
              <w:bottom w:val="single" w:sz="4" w:space="0" w:color="auto"/>
              <w:right w:val="single" w:sz="4" w:space="0" w:color="auto"/>
            </w:tcBorders>
            <w:shd w:val="clear" w:color="auto" w:fill="auto"/>
          </w:tcPr>
          <w:p w:rsidR="00AD3C19" w:rsidRPr="004459C4" w:rsidRDefault="00AD3C19" w:rsidP="00AD3C19">
            <w:pPr>
              <w:jc w:val="center"/>
              <w:rPr>
                <w:rFonts w:ascii="Arial Armenian" w:hAnsi="Arial Armenian" w:cs="Arial"/>
                <w:b/>
                <w:bCs/>
                <w:sz w:val="18"/>
                <w:szCs w:val="18"/>
              </w:rPr>
            </w:pPr>
            <w:r w:rsidRPr="004459C4">
              <w:rPr>
                <w:rFonts w:ascii="Arial Armenian" w:hAnsi="Arial Armenian" w:cs="Arial"/>
                <w:b/>
                <w:bCs/>
                <w:sz w:val="18"/>
                <w:szCs w:val="18"/>
              </w:rPr>
              <w:t xml:space="preserve">E1-968   </w:t>
            </w:r>
          </w:p>
        </w:tc>
        <w:tc>
          <w:tcPr>
            <w:tcW w:w="4609" w:type="dxa"/>
            <w:tcBorders>
              <w:top w:val="nil"/>
              <w:left w:val="nil"/>
              <w:bottom w:val="single" w:sz="4" w:space="0" w:color="auto"/>
              <w:right w:val="single" w:sz="4" w:space="0" w:color="auto"/>
            </w:tcBorders>
            <w:shd w:val="clear" w:color="auto" w:fill="auto"/>
          </w:tcPr>
          <w:p w:rsidR="00AD3C19" w:rsidRPr="004459C4" w:rsidRDefault="00AD3C19" w:rsidP="00AD3C19">
            <w:pPr>
              <w:rPr>
                <w:rFonts w:ascii="Arial Armenian" w:hAnsi="Arial Armenian" w:cs="Arial"/>
                <w:sz w:val="20"/>
                <w:szCs w:val="20"/>
              </w:rPr>
            </w:pPr>
            <w:r w:rsidRPr="004459C4">
              <w:rPr>
                <w:rFonts w:ascii="Arial Armenian" w:hAnsi="Arial Armenian" w:cs="Arial"/>
                <w:sz w:val="20"/>
                <w:szCs w:val="20"/>
              </w:rPr>
              <w:t>¶ñáõÝïÇ Ñ»ïÉÇóù Ó»éùáí</w:t>
            </w:r>
          </w:p>
        </w:tc>
        <w:tc>
          <w:tcPr>
            <w:tcW w:w="1299"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10,00</w:t>
            </w:r>
          </w:p>
        </w:tc>
        <w:tc>
          <w:tcPr>
            <w:tcW w:w="1610" w:type="dxa"/>
            <w:tcBorders>
              <w:top w:val="nil"/>
              <w:left w:val="nil"/>
              <w:bottom w:val="single" w:sz="4" w:space="0" w:color="auto"/>
              <w:right w:val="single" w:sz="4" w:space="0" w:color="auto"/>
            </w:tcBorders>
            <w:shd w:val="clear" w:color="auto" w:fill="auto"/>
            <w:noWrap/>
            <w:vAlign w:val="center"/>
          </w:tcPr>
          <w:p w:rsidR="00AD3C19" w:rsidRPr="004459C4" w:rsidRDefault="00AD3C19" w:rsidP="00AD3C19">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vAlign w:val="center"/>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AD3C19" w:rsidRPr="004459C4" w:rsidRDefault="00AD3C19" w:rsidP="00AD3C19">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AD3C19" w:rsidRPr="004459C4" w:rsidRDefault="00AD3C19" w:rsidP="00AD3C19">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AD3C19" w:rsidRPr="004459C4" w:rsidRDefault="00AD3C19" w:rsidP="00AD3C19">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7</w:t>
            </w:r>
          </w:p>
        </w:tc>
        <w:tc>
          <w:tcPr>
            <w:tcW w:w="1087" w:type="dxa"/>
            <w:tcBorders>
              <w:top w:val="nil"/>
              <w:left w:val="nil"/>
              <w:bottom w:val="single" w:sz="4" w:space="0" w:color="auto"/>
              <w:right w:val="single" w:sz="4" w:space="0" w:color="auto"/>
            </w:tcBorders>
            <w:shd w:val="clear" w:color="auto" w:fill="auto"/>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E1-1184</w:t>
            </w:r>
          </w:p>
        </w:tc>
        <w:tc>
          <w:tcPr>
            <w:tcW w:w="4609" w:type="dxa"/>
            <w:tcBorders>
              <w:top w:val="nil"/>
              <w:left w:val="nil"/>
              <w:bottom w:val="single" w:sz="4" w:space="0" w:color="auto"/>
              <w:right w:val="single" w:sz="4" w:space="0" w:color="auto"/>
            </w:tcBorders>
            <w:shd w:val="clear" w:color="auto" w:fill="auto"/>
          </w:tcPr>
          <w:p w:rsidR="00AD3C19" w:rsidRPr="004459C4" w:rsidRDefault="00AD3C19" w:rsidP="00AD3C19">
            <w:pPr>
              <w:rPr>
                <w:rFonts w:ascii="Arial Armenian" w:hAnsi="Arial Armenian" w:cs="Arial"/>
                <w:sz w:val="20"/>
                <w:szCs w:val="20"/>
              </w:rPr>
            </w:pPr>
            <w:r w:rsidRPr="004459C4">
              <w:rPr>
                <w:rFonts w:ascii="Arial Armenian" w:hAnsi="Arial Armenian" w:cs="Arial"/>
                <w:sz w:val="20"/>
                <w:szCs w:val="20"/>
              </w:rPr>
              <w:t xml:space="preserve">¶ñáõÝïÇ Ëï³óáõÙ </w:t>
            </w:r>
          </w:p>
        </w:tc>
        <w:tc>
          <w:tcPr>
            <w:tcW w:w="1299"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90,00</w:t>
            </w:r>
          </w:p>
        </w:tc>
        <w:tc>
          <w:tcPr>
            <w:tcW w:w="1610" w:type="dxa"/>
            <w:tcBorders>
              <w:top w:val="nil"/>
              <w:left w:val="nil"/>
              <w:bottom w:val="single" w:sz="4" w:space="0" w:color="auto"/>
              <w:right w:val="single" w:sz="4" w:space="0" w:color="auto"/>
            </w:tcBorders>
            <w:shd w:val="clear" w:color="auto" w:fill="auto"/>
            <w:noWrap/>
            <w:vAlign w:val="center"/>
          </w:tcPr>
          <w:p w:rsidR="00AD3C19" w:rsidRPr="004459C4" w:rsidRDefault="00AD3C19" w:rsidP="00AD3C19">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AD3C19" w:rsidRPr="004459C4" w:rsidRDefault="00AD3C19" w:rsidP="00AD3C19">
            <w:pPr>
              <w:jc w:val="right"/>
              <w:rPr>
                <w:rFonts w:ascii="Arial Armenian" w:hAnsi="Arial Armenian" w:cs="Arial"/>
                <w:sz w:val="20"/>
                <w:szCs w:val="20"/>
              </w:rPr>
            </w:pPr>
            <w:r w:rsidRPr="004459C4">
              <w:rPr>
                <w:rFonts w:ascii="Arial Armenian" w:hAnsi="Arial Armenian" w:cs="Arial"/>
                <w:sz w:val="20"/>
                <w:szCs w:val="20"/>
              </w:rPr>
              <w:t> </w:t>
            </w:r>
          </w:p>
        </w:tc>
        <w:tc>
          <w:tcPr>
            <w:tcW w:w="4609" w:type="dxa"/>
            <w:tcBorders>
              <w:top w:val="nil"/>
              <w:left w:val="nil"/>
              <w:bottom w:val="single" w:sz="4" w:space="0" w:color="auto"/>
              <w:right w:val="single" w:sz="4" w:space="0" w:color="auto"/>
            </w:tcBorders>
            <w:shd w:val="clear" w:color="auto" w:fill="auto"/>
          </w:tcPr>
          <w:p w:rsidR="00AD3C19" w:rsidRPr="004459C4" w:rsidRDefault="00AD3C19" w:rsidP="00AD3C19">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AD3C19" w:rsidRPr="004459C4" w:rsidRDefault="00AD3C19" w:rsidP="00AD3C19">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8</w:t>
            </w:r>
          </w:p>
        </w:tc>
        <w:tc>
          <w:tcPr>
            <w:tcW w:w="1087" w:type="dxa"/>
            <w:tcBorders>
              <w:top w:val="nil"/>
              <w:left w:val="nil"/>
              <w:bottom w:val="single" w:sz="4" w:space="0" w:color="auto"/>
              <w:right w:val="single" w:sz="4" w:space="0" w:color="auto"/>
            </w:tcBorders>
            <w:shd w:val="clear" w:color="auto" w:fill="auto"/>
          </w:tcPr>
          <w:p w:rsidR="00AD3C19" w:rsidRPr="004459C4" w:rsidRDefault="00AD3C19" w:rsidP="00AD3C19">
            <w:pPr>
              <w:jc w:val="center"/>
              <w:rPr>
                <w:rFonts w:ascii="Arial Armenian" w:hAnsi="Arial Armenian" w:cs="Arial"/>
                <w:b/>
                <w:bCs/>
                <w:sz w:val="14"/>
                <w:szCs w:val="14"/>
              </w:rPr>
            </w:pPr>
            <w:r w:rsidRPr="004459C4">
              <w:rPr>
                <w:rFonts w:ascii="Arial" w:hAnsi="Arial" w:cs="Arial"/>
                <w:b/>
                <w:bCs/>
                <w:sz w:val="14"/>
                <w:szCs w:val="14"/>
              </w:rPr>
              <w:t>շուկա</w:t>
            </w:r>
            <w:r w:rsidRPr="004459C4">
              <w:rPr>
                <w:rFonts w:ascii="Arial Armenian" w:hAnsi="Arial Armenian" w:cs="Arial"/>
                <w:b/>
                <w:bCs/>
                <w:sz w:val="14"/>
                <w:szCs w:val="14"/>
              </w:rPr>
              <w:t xml:space="preserve">                            1</w:t>
            </w:r>
            <w:r w:rsidRPr="004459C4">
              <w:rPr>
                <w:rFonts w:ascii="Arial" w:hAnsi="Arial" w:cs="Arial"/>
                <w:b/>
                <w:bCs/>
                <w:sz w:val="14"/>
                <w:szCs w:val="14"/>
              </w:rPr>
              <w:t>տկմ</w:t>
            </w:r>
            <w:r w:rsidRPr="004459C4">
              <w:rPr>
                <w:rFonts w:ascii="Arial Armenian" w:hAnsi="Arial Armenian" w:cs="Arial"/>
                <w:b/>
                <w:bCs/>
                <w:sz w:val="14"/>
                <w:szCs w:val="14"/>
              </w:rPr>
              <w:t>=100</w:t>
            </w:r>
            <w:r w:rsidRPr="004459C4">
              <w:rPr>
                <w:rFonts w:ascii="Arial" w:hAnsi="Arial" w:cs="Arial"/>
                <w:b/>
                <w:bCs/>
                <w:sz w:val="14"/>
                <w:szCs w:val="14"/>
              </w:rPr>
              <w:t>դր</w:t>
            </w:r>
          </w:p>
        </w:tc>
        <w:tc>
          <w:tcPr>
            <w:tcW w:w="4609" w:type="dxa"/>
            <w:tcBorders>
              <w:top w:val="nil"/>
              <w:left w:val="nil"/>
              <w:bottom w:val="single" w:sz="4" w:space="0" w:color="auto"/>
              <w:right w:val="single" w:sz="4" w:space="0" w:color="auto"/>
            </w:tcBorders>
            <w:shd w:val="clear" w:color="auto" w:fill="auto"/>
          </w:tcPr>
          <w:p w:rsidR="00AD3C19" w:rsidRPr="004459C4" w:rsidRDefault="00AD3C19" w:rsidP="00AD3C19">
            <w:pPr>
              <w:rPr>
                <w:rFonts w:ascii="Arial Armenian" w:hAnsi="Arial Armenian" w:cs="Arial"/>
                <w:sz w:val="20"/>
                <w:szCs w:val="20"/>
              </w:rPr>
            </w:pPr>
            <w:r w:rsidRPr="004459C4">
              <w:rPr>
                <w:rFonts w:ascii="Arial Armenian" w:hAnsi="Arial Armenian" w:cs="Arial"/>
                <w:sz w:val="20"/>
                <w:szCs w:val="20"/>
              </w:rPr>
              <w:t>²í»Éáñ¹ ·ñáõÝïÇ  ï»Õ³÷áËáõÙ ³íïáÙ»ù»Ý³Ý»ñáí ÙÇÝã¨ 3ÏÙ Ñ»é³íáñáõÃÛ³Ý íñ³, µ»éÝ³Ã³÷áõÙ</w:t>
            </w:r>
          </w:p>
        </w:tc>
        <w:tc>
          <w:tcPr>
            <w:tcW w:w="1299"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sz w:val="20"/>
                <w:szCs w:val="20"/>
              </w:rPr>
            </w:pPr>
            <w:r w:rsidRPr="004459C4">
              <w:rPr>
                <w:rFonts w:ascii="Arial Armenian" w:hAnsi="Arial Armenian" w:cs="Arial"/>
                <w:sz w:val="20"/>
                <w:szCs w:val="20"/>
              </w:rPr>
              <w:t>ïÝ</w:t>
            </w:r>
          </w:p>
        </w:tc>
        <w:tc>
          <w:tcPr>
            <w:tcW w:w="1383"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512,0</w:t>
            </w:r>
          </w:p>
        </w:tc>
        <w:tc>
          <w:tcPr>
            <w:tcW w:w="1610" w:type="dxa"/>
            <w:tcBorders>
              <w:top w:val="nil"/>
              <w:left w:val="nil"/>
              <w:bottom w:val="single" w:sz="4" w:space="0" w:color="auto"/>
              <w:right w:val="single" w:sz="4" w:space="0" w:color="auto"/>
            </w:tcBorders>
            <w:shd w:val="clear" w:color="auto" w:fill="auto"/>
            <w:noWrap/>
            <w:vAlign w:val="center"/>
          </w:tcPr>
          <w:p w:rsidR="00AD3C19" w:rsidRPr="004459C4" w:rsidRDefault="00AD3C19" w:rsidP="00AD3C19">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AD3C19" w:rsidRPr="004459C4" w:rsidRDefault="00AD3C19" w:rsidP="00AD3C19">
            <w:pPr>
              <w:jc w:val="center"/>
              <w:rPr>
                <w:rFonts w:ascii="Arial Armenian" w:hAnsi="Arial Armenian" w:cs="Arial"/>
                <w:b/>
                <w:bCs/>
                <w:sz w:val="14"/>
                <w:szCs w:val="14"/>
              </w:rPr>
            </w:pPr>
            <w:r w:rsidRPr="004459C4">
              <w:rPr>
                <w:rFonts w:ascii="Arial Armenian" w:hAnsi="Arial Armenian" w:cs="Arial"/>
                <w:b/>
                <w:bCs/>
                <w:sz w:val="14"/>
                <w:szCs w:val="14"/>
              </w:rPr>
              <w:t> </w:t>
            </w:r>
          </w:p>
        </w:tc>
        <w:tc>
          <w:tcPr>
            <w:tcW w:w="4609" w:type="dxa"/>
            <w:tcBorders>
              <w:top w:val="nil"/>
              <w:left w:val="nil"/>
              <w:bottom w:val="single" w:sz="4" w:space="0" w:color="auto"/>
              <w:right w:val="single" w:sz="4" w:space="0" w:color="auto"/>
            </w:tcBorders>
            <w:shd w:val="clear" w:color="auto" w:fill="auto"/>
          </w:tcPr>
          <w:p w:rsidR="00AD3C19" w:rsidRPr="004459C4" w:rsidRDefault="00AD3C19" w:rsidP="00AD3C19">
            <w:pPr>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AD3C19" w:rsidRPr="004459C4" w:rsidRDefault="00AD3C19" w:rsidP="00AD3C19">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9</w:t>
            </w:r>
          </w:p>
        </w:tc>
        <w:tc>
          <w:tcPr>
            <w:tcW w:w="1087" w:type="dxa"/>
            <w:tcBorders>
              <w:top w:val="nil"/>
              <w:left w:val="nil"/>
              <w:bottom w:val="single" w:sz="4" w:space="0" w:color="auto"/>
              <w:right w:val="single" w:sz="4" w:space="0" w:color="auto"/>
            </w:tcBorders>
            <w:shd w:val="clear" w:color="auto" w:fill="auto"/>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E1-1139</w:t>
            </w:r>
          </w:p>
        </w:tc>
        <w:tc>
          <w:tcPr>
            <w:tcW w:w="4609" w:type="dxa"/>
            <w:tcBorders>
              <w:top w:val="nil"/>
              <w:left w:val="nil"/>
              <w:bottom w:val="single" w:sz="4" w:space="0" w:color="auto"/>
              <w:right w:val="single" w:sz="4" w:space="0" w:color="auto"/>
            </w:tcBorders>
            <w:shd w:val="clear" w:color="auto" w:fill="auto"/>
          </w:tcPr>
          <w:p w:rsidR="00AD3C19" w:rsidRPr="004459C4" w:rsidRDefault="00AD3C19" w:rsidP="00AD3C19">
            <w:pPr>
              <w:rPr>
                <w:rFonts w:ascii="Arial Armenian" w:hAnsi="Arial Armenian" w:cs="Arial"/>
                <w:sz w:val="20"/>
                <w:szCs w:val="20"/>
              </w:rPr>
            </w:pPr>
            <w:r w:rsidRPr="004459C4">
              <w:rPr>
                <w:rFonts w:ascii="Arial Armenian" w:hAnsi="Arial Armenian" w:cs="Arial"/>
                <w:sz w:val="20"/>
                <w:szCs w:val="20"/>
              </w:rPr>
              <w:t>²ßË³ï³Ýù ÑáÕ³ÏáõÛïÇ íñ³</w:t>
            </w:r>
          </w:p>
        </w:tc>
        <w:tc>
          <w:tcPr>
            <w:tcW w:w="1299"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sz w:val="20"/>
                <w:szCs w:val="20"/>
              </w:rPr>
            </w:pPr>
            <w:r w:rsidRPr="004459C4">
              <w:rPr>
                <w:rFonts w:ascii="Arial Armenian" w:hAnsi="Arial Armenian" w:cs="Arial"/>
                <w:sz w:val="20"/>
                <w:szCs w:val="20"/>
              </w:rPr>
              <w:t>100Ù3</w:t>
            </w:r>
          </w:p>
        </w:tc>
        <w:tc>
          <w:tcPr>
            <w:tcW w:w="1383"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3,2</w:t>
            </w:r>
          </w:p>
        </w:tc>
        <w:tc>
          <w:tcPr>
            <w:tcW w:w="1610" w:type="dxa"/>
            <w:tcBorders>
              <w:top w:val="nil"/>
              <w:left w:val="nil"/>
              <w:bottom w:val="single" w:sz="4" w:space="0" w:color="auto"/>
              <w:right w:val="single" w:sz="4" w:space="0" w:color="auto"/>
            </w:tcBorders>
            <w:shd w:val="clear" w:color="auto" w:fill="auto"/>
            <w:noWrap/>
            <w:vAlign w:val="center"/>
          </w:tcPr>
          <w:p w:rsidR="00AD3C19" w:rsidRPr="004459C4" w:rsidRDefault="00AD3C19" w:rsidP="00AD3C19">
            <w:pPr>
              <w:jc w:val="center"/>
              <w:rPr>
                <w:rFonts w:ascii="Times Armenian" w:hAnsi="Times Armenian" w:cs="Calibri"/>
                <w:sz w:val="22"/>
                <w:szCs w:val="22"/>
                <w:lang w:eastAsia="ru-RU"/>
              </w:rPr>
            </w:pPr>
          </w:p>
        </w:tc>
      </w:tr>
      <w:tr w:rsidR="004459C4" w:rsidRPr="004459C4" w:rsidTr="00234D20">
        <w:trPr>
          <w:trHeight w:val="1125"/>
        </w:trPr>
        <w:tc>
          <w:tcPr>
            <w:tcW w:w="538" w:type="dxa"/>
            <w:tcBorders>
              <w:top w:val="nil"/>
              <w:left w:val="single" w:sz="4" w:space="0" w:color="auto"/>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lastRenderedPageBreak/>
              <w:t> </w:t>
            </w:r>
          </w:p>
        </w:tc>
        <w:tc>
          <w:tcPr>
            <w:tcW w:w="1087" w:type="dxa"/>
            <w:tcBorders>
              <w:top w:val="nil"/>
              <w:left w:val="nil"/>
              <w:bottom w:val="single" w:sz="4" w:space="0" w:color="auto"/>
              <w:right w:val="single" w:sz="4" w:space="0" w:color="auto"/>
            </w:tcBorders>
            <w:shd w:val="clear" w:color="auto" w:fill="auto"/>
          </w:tcPr>
          <w:p w:rsidR="00AD3C19" w:rsidRPr="004459C4" w:rsidRDefault="00AD3C19" w:rsidP="00AD3C19">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AD3C19" w:rsidRPr="004459C4" w:rsidRDefault="00AD3C19" w:rsidP="00AD3C19">
            <w:pPr>
              <w:jc w:val="center"/>
              <w:rPr>
                <w:rFonts w:ascii="Arial Armenian" w:hAnsi="Arial Armenian" w:cs="Arial"/>
                <w:b/>
                <w:bCs/>
                <w:sz w:val="32"/>
                <w:szCs w:val="32"/>
              </w:rPr>
            </w:pPr>
            <w:r w:rsidRPr="004459C4">
              <w:rPr>
                <w:rFonts w:ascii="Arial Armenian" w:hAnsi="Arial Armenian" w:cs="Arial"/>
                <w:b/>
                <w:bCs/>
                <w:sz w:val="32"/>
                <w:szCs w:val="32"/>
              </w:rPr>
              <w:t>ÐÇÙù»ñ</w:t>
            </w:r>
          </w:p>
        </w:tc>
        <w:tc>
          <w:tcPr>
            <w:tcW w:w="1299"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sz w:val="22"/>
                <w:szCs w:val="22"/>
              </w:rPr>
            </w:pPr>
            <w:r w:rsidRPr="004459C4">
              <w:rPr>
                <w:rFonts w:ascii="Arial Armenian" w:hAnsi="Arial Armenian" w:cs="Arial"/>
                <w:sz w:val="22"/>
                <w:szCs w:val="22"/>
              </w:rPr>
              <w:t> </w:t>
            </w:r>
          </w:p>
        </w:tc>
        <w:tc>
          <w:tcPr>
            <w:tcW w:w="1383" w:type="dxa"/>
            <w:tcBorders>
              <w:top w:val="nil"/>
              <w:left w:val="nil"/>
              <w:bottom w:val="single" w:sz="4" w:space="0" w:color="auto"/>
              <w:right w:val="single" w:sz="4" w:space="0" w:color="auto"/>
            </w:tcBorders>
            <w:shd w:val="clear" w:color="auto" w:fill="auto"/>
            <w:noWrap/>
          </w:tcPr>
          <w:p w:rsidR="00AD3C19" w:rsidRPr="004459C4" w:rsidRDefault="00AD3C19" w:rsidP="00AD3C19">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AD3C19" w:rsidRPr="004459C4" w:rsidRDefault="007D303F" w:rsidP="00AD3C19">
            <w:pPr>
              <w:jc w:val="center"/>
              <w:rPr>
                <w:rFonts w:ascii="Times Armenian" w:hAnsi="Times Armenian" w:cs="Calibri"/>
                <w:sz w:val="22"/>
                <w:szCs w:val="22"/>
                <w:lang w:eastAsia="ru-RU"/>
              </w:rPr>
            </w:pPr>
            <w:r w:rsidRPr="004459C4">
              <w:rPr>
                <w:rFonts w:ascii="Times Armenian" w:hAnsi="Times Armenian" w:cs="Calibri"/>
                <w:sz w:val="22"/>
                <w:szCs w:val="22"/>
                <w:lang w:eastAsia="ru-RU"/>
              </w:rPr>
              <w:t>20.67</w:t>
            </w:r>
          </w:p>
        </w:tc>
      </w:tr>
      <w:tr w:rsidR="004459C4" w:rsidRPr="004459C4" w:rsidTr="00234D20">
        <w:trPr>
          <w:trHeight w:val="70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E8-11-1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´³½³Éï» Ë×áí  Ý³Ë³å³ïñ³ëï³Ï³Ý ß»ñï  ÑÇÙù»ñÇ ï³Ï,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7,70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480"/>
        </w:trPr>
        <w:tc>
          <w:tcPr>
            <w:tcW w:w="538" w:type="dxa"/>
            <w:tcBorders>
              <w:top w:val="nil"/>
              <w:left w:val="single" w:sz="4" w:space="0" w:color="auto"/>
              <w:bottom w:val="nil"/>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nil"/>
              <w:right w:val="single" w:sz="4" w:space="0" w:color="auto"/>
            </w:tcBorders>
            <w:shd w:val="clear" w:color="auto" w:fill="auto"/>
            <w:noWrap/>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nil"/>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nil"/>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nil"/>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43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E6-21</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Ê³Ùù³ñ³µ»ïáÝ» Å³å³í»Ý³Ó¨ ÑÇÙù»ñÇ  Çñ³Ï³Ý³óáõÙ, B15(200) ¹³ëÇ µ»ïáÝáí, </w:t>
            </w:r>
          </w:p>
        </w:tc>
        <w:tc>
          <w:tcPr>
            <w:tcW w:w="1299" w:type="dxa"/>
            <w:tcBorders>
              <w:top w:val="single" w:sz="4" w:space="0" w:color="auto"/>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single" w:sz="4" w:space="0" w:color="auto"/>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198,26</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67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43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E6-14</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Ê³Ùù³ñ³µ»ïáÝ» ëÛáõÝ³Ý³Ó¨ ÑÇÙù»ñÇ  Çñ³Ï³Ý³óáõÙ, B15(200) ¹³ëÇ µ»ïáÝáí,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12,20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43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E6-20</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àñÙÝ³Ë³ñÇëËÇ   Çñ³Ï³Ý³óáõÙ  B20(250) ¹³ëÇ µ»ïáÝáí</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31,50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6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2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E6-20</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êÛáõÝ»ñÇ ¨ ÑÇÙù»ñÇ í»ñ·»ïÝÛ³ Ù³ëÇ µ»ïáÝ³óáõÙ,  B20(250) ¹³ëÇ µ»ïáÝáí</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2,70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480"/>
        </w:trPr>
        <w:tc>
          <w:tcPr>
            <w:tcW w:w="538" w:type="dxa"/>
            <w:tcBorders>
              <w:top w:val="nil"/>
              <w:left w:val="single" w:sz="4" w:space="0" w:color="auto"/>
              <w:bottom w:val="nil"/>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6</w:t>
            </w:r>
          </w:p>
        </w:tc>
        <w:tc>
          <w:tcPr>
            <w:tcW w:w="1087" w:type="dxa"/>
            <w:tcBorders>
              <w:top w:val="nil"/>
              <w:left w:val="nil"/>
              <w:bottom w:val="nil"/>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E8-15</w:t>
            </w:r>
          </w:p>
        </w:tc>
        <w:tc>
          <w:tcPr>
            <w:tcW w:w="4609" w:type="dxa"/>
            <w:tcBorders>
              <w:top w:val="nil"/>
              <w:left w:val="nil"/>
              <w:bottom w:val="nil"/>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ÐÇÙù»ñÇ ÑáñÇ½áÝ³Ï³Ý çñ³Ù»Ïáõë³óáõÙ 1 ß»ñï éáõµ»ñáÇ¹áí</w:t>
            </w:r>
          </w:p>
        </w:tc>
        <w:tc>
          <w:tcPr>
            <w:tcW w:w="1299" w:type="dxa"/>
            <w:tcBorders>
              <w:top w:val="nil"/>
              <w:left w:val="nil"/>
              <w:bottom w:val="nil"/>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nil"/>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1,20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600"/>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single" w:sz="4" w:space="0" w:color="auto"/>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single" w:sz="4" w:space="0" w:color="auto"/>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60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7</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E8-7</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ÐÇÙù»ñÇ áõÕÕ³Ñ³Û³ó  çñ³Ù»Ïáõë³óáõÙ 2ß»ñï µÇïáõÙáí</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0,90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sz w:val="32"/>
                <w:szCs w:val="32"/>
              </w:rPr>
            </w:pPr>
            <w:r w:rsidRPr="004459C4">
              <w:rPr>
                <w:rFonts w:ascii="Arial Armenian" w:hAnsi="Arial Armenian" w:cs="Arial"/>
                <w:b/>
                <w:bCs/>
                <w:sz w:val="32"/>
                <w:szCs w:val="32"/>
              </w:rPr>
              <w:t>ä³ï»ñ</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b/>
                <w:sz w:val="22"/>
                <w:szCs w:val="22"/>
                <w:lang w:eastAsia="ru-RU"/>
              </w:rPr>
            </w:pPr>
            <w:r w:rsidRPr="004459C4">
              <w:rPr>
                <w:rFonts w:ascii="Times Armenian" w:hAnsi="Times Armenian" w:cs="Calibri"/>
                <w:b/>
                <w:sz w:val="22"/>
                <w:szCs w:val="22"/>
                <w:lang w:eastAsia="ru-RU"/>
              </w:rPr>
              <w:t>17.78</w:t>
            </w: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E8-163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ä³ï»ñÇ  Ï³éáõóáõÙ áõÕÇÕ Ïïñí³Í ³ñÃÇÏïáõý» ù³ñ»ñáí,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216,60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4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w:t>
            </w:r>
          </w:p>
        </w:tc>
        <w:tc>
          <w:tcPr>
            <w:tcW w:w="1087"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E6-106</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ØÇ³ÓáõÛÉ »/µ»ïáÝÇó ëÛáõÝ»ñÇ  Çñ³Ï³Ý³óáõÙ B20(250) ¹³ëÇ µ»ïáÝáí,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11,2</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1B628D">
        <w:trPr>
          <w:trHeight w:val="279"/>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C124-1-6</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²Ùñ³Ý A-I ¹³ëÇ, ö6ÙÙ</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0,650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C124-3-16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²Ùñ³Ý A-III  ¹³ëÇ ö 16 ÙÙ</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ïáÝ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0,7140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2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E8-59</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ä³ï»ñÇ ÑáñÇ½áÝ³Ï³Ý ³Ùñ³Ý³ÛÇÝ ó³Ýó, Bp1 ¹³ëÇ ö 4 ÙÙ, 100/100 - 4/4, 125Ù2 x1,8Ï·=225Ï·</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ïáÝ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0,225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1B628D">
        <w:trPr>
          <w:trHeight w:val="438"/>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2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6</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E6-168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ØÇ³ÓáõÛÉ »/µ»ïáÝ»  ·áïáõ  ¨ ï»Õ³Ù³ë»ñÇ  Ï³éáõóáõÙ,                         B 20 (250) ¹³ëÇ µ»ïáÝ,  </w:t>
            </w:r>
            <w:r w:rsidRPr="004459C4">
              <w:rPr>
                <w:rFonts w:ascii="Arial Armenian" w:hAnsi="Arial Armenian" w:cs="Arial"/>
                <w:b/>
                <w:bCs/>
                <w:sz w:val="20"/>
                <w:szCs w:val="20"/>
              </w:rPr>
              <w:t xml:space="preserve"> </w:t>
            </w:r>
            <w:r w:rsidRPr="004459C4">
              <w:rPr>
                <w:rFonts w:ascii="Arial Armenian" w:hAnsi="Arial Armenian" w:cs="Arial"/>
                <w:sz w:val="20"/>
                <w:szCs w:val="20"/>
              </w:rPr>
              <w:t xml:space="preserve"> µ³ñ³íáñÝ»ñáí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19,50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20"/>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2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7</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C124-1-6</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²Ùñ³Ý A-I ¹³ëÇ, ö6ÙÙ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ïÝ</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0,236</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1B628D">
        <w:trPr>
          <w:trHeight w:val="377"/>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2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lastRenderedPageBreak/>
              <w:t>8</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C124-3-12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²Ùñ³Ý A-III  ¹³ëÇ ö 12 ÙÙ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ïáÝ</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0,3150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1B628D">
        <w:trPr>
          <w:trHeight w:val="470"/>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20"/>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9</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C124-3-16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²Ùñ³Ý A-III  ¹³ëÇ ö 16 ÙÙ</w:t>
            </w:r>
          </w:p>
        </w:tc>
        <w:tc>
          <w:tcPr>
            <w:tcW w:w="1299" w:type="dxa"/>
            <w:tcBorders>
              <w:top w:val="single" w:sz="4" w:space="0" w:color="auto"/>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ïáÝ</w:t>
            </w:r>
          </w:p>
        </w:tc>
        <w:tc>
          <w:tcPr>
            <w:tcW w:w="1383"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0,7110</w:t>
            </w:r>
          </w:p>
        </w:tc>
        <w:tc>
          <w:tcPr>
            <w:tcW w:w="1610" w:type="dxa"/>
            <w:tcBorders>
              <w:top w:val="single" w:sz="4" w:space="0" w:color="auto"/>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i/>
                <w:sz w:val="28"/>
                <w:szCs w:val="28"/>
              </w:rPr>
            </w:pPr>
            <w:r w:rsidRPr="004459C4">
              <w:rPr>
                <w:rFonts w:ascii="Arial Armenian" w:hAnsi="Arial Armenian" w:cs="Arial"/>
                <w:b/>
                <w:bCs/>
                <w:i/>
                <w:sz w:val="28"/>
                <w:szCs w:val="28"/>
              </w:rPr>
              <w:t>²íïáÏ³Û³Ý³ï»Õ»ñ</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r w:rsidRPr="004459C4">
              <w:rPr>
                <w:rFonts w:ascii="Times Armenian" w:hAnsi="Times Armenian" w:cs="Calibri"/>
                <w:sz w:val="22"/>
                <w:szCs w:val="22"/>
                <w:lang w:eastAsia="ru-RU"/>
              </w:rPr>
              <w:t>20.62</w:t>
            </w: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i/>
                <w:iCs/>
                <w:sz w:val="28"/>
                <w:szCs w:val="28"/>
              </w:rPr>
            </w:pPr>
            <w:r w:rsidRPr="004459C4">
              <w:rPr>
                <w:rFonts w:ascii="Arial Armenian" w:hAnsi="Arial Armenian" w:cs="Arial"/>
                <w:b/>
                <w:bCs/>
                <w:i/>
                <w:iCs/>
                <w:sz w:val="28"/>
                <w:szCs w:val="28"/>
              </w:rPr>
              <w:t>Î³ñÏ³ë</w:t>
            </w:r>
          </w:p>
        </w:tc>
        <w:tc>
          <w:tcPr>
            <w:tcW w:w="1299"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E9-51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Ø»ï³Õ³Ï³Ý ëÛáõÝ»ñÇ å³ïñ³ëïáõÙ ¨ ÙáÝï³ÅáõÙ,   ö150x5ÙÙ  Ù»ï³Õ» ËáÕáí³ÏÝ»ñáí ,                           </w:t>
            </w:r>
            <w:r w:rsidRPr="004459C4">
              <w:rPr>
                <w:rFonts w:ascii="Arial Armenian" w:hAnsi="Arial Armenian" w:cs="Arial"/>
                <w:b/>
                <w:bCs/>
                <w:sz w:val="20"/>
                <w:szCs w:val="20"/>
              </w:rPr>
              <w:t xml:space="preserve">            </w:t>
            </w:r>
            <w:r w:rsidRPr="004459C4">
              <w:rPr>
                <w:rFonts w:ascii="Arial Armenian" w:hAnsi="Arial Armenian" w:cs="Arial"/>
                <w:sz w:val="20"/>
                <w:szCs w:val="20"/>
              </w:rPr>
              <w:t xml:space="preserve"> 6 Ñ³ïx4.96Ù =29.76·ÍÙ - 583Ï·,                                                                 6 Ñ³ïx5.62Ù =33.72·ÍÙ-662Ï·,                                                                                     Ò¨³Ã»ñÃ»ñ,   546Ï·                                                                           ²Ùñ³Ý A-I ¹³ëÇ, ö20ÙÙ  -  146Ï·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ïáÝ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1,937</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E9-51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Ø»ï³Õ³Ï³Ý Ã»ù³ÝÝ»ñÇ å³ïñ³ëïáõÙ ¨ ÙáÝï³ÅáõÙ,   ö150x5ÙÙ  Ù»ï³Õ» ËáÕáí³ÏÝ»ñáí ,                                                        </w:t>
            </w:r>
            <w:r w:rsidRPr="004459C4">
              <w:rPr>
                <w:rFonts w:ascii="Arial Armenian" w:hAnsi="Arial Armenian" w:cs="Arial"/>
                <w:b/>
                <w:bCs/>
                <w:sz w:val="20"/>
                <w:szCs w:val="20"/>
              </w:rPr>
              <w:t xml:space="preserve"> </w:t>
            </w:r>
            <w:r w:rsidRPr="004459C4">
              <w:rPr>
                <w:rFonts w:ascii="Arial Armenian" w:hAnsi="Arial Armenian" w:cs="Arial"/>
                <w:sz w:val="20"/>
                <w:szCs w:val="20"/>
              </w:rPr>
              <w:t xml:space="preserve"> 6 Ñ³ïx2.76Ù =16.56·ÍÙ - 324Ï·,                                                                6 Ñ³ïx3.22Ù =19.32·ÍÙ-377Ï·,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ïáÝ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0,701</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E9-51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Ø»ï³Õ³Ï³Ý ÏñáÕ ¿É»Ù»ÝïÝ»ñÇ  å³ïñ³ëïáõÙ ¨ ÙáÝï³ÅáõÙ,   ö150x5ÙÙ  Ù»ï³Õ» ËáÕáí³ÏÝ»ñáí ,                           </w:t>
            </w:r>
            <w:r w:rsidRPr="004459C4">
              <w:rPr>
                <w:rFonts w:ascii="Arial Armenian" w:hAnsi="Arial Armenian" w:cs="Arial"/>
                <w:b/>
                <w:bCs/>
                <w:sz w:val="20"/>
                <w:szCs w:val="20"/>
              </w:rPr>
              <w:t xml:space="preserve"> </w:t>
            </w:r>
            <w:r w:rsidRPr="004459C4">
              <w:rPr>
                <w:rFonts w:ascii="Arial Armenian" w:hAnsi="Arial Armenian" w:cs="Arial"/>
                <w:sz w:val="20"/>
                <w:szCs w:val="20"/>
              </w:rPr>
              <w:t xml:space="preserve"> 6 Ñ³ïx9.6·ÍÙ =57.6·ÍÙ - 1192Ï·,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ïáÝ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1,192</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50"/>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i/>
                <w:iCs/>
                <w:sz w:val="28"/>
                <w:szCs w:val="28"/>
              </w:rPr>
            </w:pPr>
            <w:r w:rsidRPr="004459C4">
              <w:rPr>
                <w:rFonts w:ascii="Arial Armenian" w:hAnsi="Arial Armenian" w:cs="Arial"/>
                <w:b/>
                <w:bCs/>
                <w:i/>
                <w:iCs/>
                <w:sz w:val="28"/>
                <w:szCs w:val="28"/>
              </w:rPr>
              <w:t>Îïáõñ ¨ Í³ÍÏ</w:t>
            </w:r>
          </w:p>
        </w:tc>
        <w:tc>
          <w:tcPr>
            <w:tcW w:w="1299"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E9-88</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Î³í³ñ³Ù³ÍÇ Çñ³Ï³Ý³óáõÙ Ù»ï³Õ» áõÕÕ³ÝÏÛáõÝ ËáÕáí³Ïáí, 80x60x4ÙÙ,    915·ÍÙ, 7631Ï·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ïáÝ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7,631</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09"/>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6</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E9-88</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Î³í³ñ³Ù³ÍÇ Çñ³Ï³Ý³óáõÙ Ù»ï³Õ» áõÕÕ³ÝÏÛáõÝ ËáÕáí³ÏÝ»ñáí  60x40x2 ÙÙ,                                30·ÍÙx5ß=150·ÍÙ, 234Ï·                                                                                  0.56·ÍÙx20Ñ³ï=11.2·ÍÙ, 17.5Ï·                                             1.82·ÍÙx20Ñ³ï=36.4·ÍÙ, 56.4Ï·                                               0.99·ÍÙx20Ñ³ï=19.8·ÍÙ, 31.4Ï·</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ïáÝ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0,3393</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108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7</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E12-267  ÏÇñ³ñÏ</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î³ÝÇùÇ Í³ÍÏÇ å³ïñ³ëïáõÙ åñáýÇÉ³íáñ óÇÝÏ³å³ï  Ù»ï³Õ³ÃÇÃ»Õáí, </w:t>
            </w:r>
            <w:r w:rsidRPr="004459C4">
              <w:rPr>
                <w:rFonts w:ascii="Calibri" w:hAnsi="Calibri" w:cs="Calibri"/>
                <w:sz w:val="20"/>
                <w:szCs w:val="20"/>
              </w:rPr>
              <w:t>КП</w:t>
            </w:r>
            <w:r w:rsidRPr="004459C4">
              <w:rPr>
                <w:rFonts w:ascii="Arial LatRus" w:hAnsi="Arial LatRus" w:cs="Arial"/>
                <w:sz w:val="20"/>
                <w:szCs w:val="20"/>
              </w:rPr>
              <w:t>-25,</w:t>
            </w:r>
            <w:r w:rsidRPr="004459C4">
              <w:rPr>
                <w:rFonts w:ascii="Arial Armenian" w:hAnsi="Arial Armenian" w:cs="Arial"/>
                <w:sz w:val="20"/>
                <w:szCs w:val="20"/>
              </w:rPr>
              <w:t xml:space="preserve"> h=0,55ÙÙ, ÷³Ûï» Ï³í³ñ³Ù³ÍÇ Ñ»ï ÙÇ³ëÇÝ`  ÷³Ûï» ãáñëáõ    50x50ÙÙ-0.3Ù3</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4,55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144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8</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E12-280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Ð³ñÃ ÃÇÃ»Õáí   ÃÇÃ»Õ³å³ïáõÙ,   h=0,55ÙÙ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0,25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5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9</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E15-615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Ø»ï³Õ³Ï³Ý Ù³ë»ñÇ  Ñ³Ï³Ïáéá½ÇáÝ Ý»ñÏáõÙ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1,50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43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lastRenderedPageBreak/>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2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10</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E12-289</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¶áÉáñß³Ù»ÏáõëÇã Ã³Õ³ÝÃ éáõµ»ñáÇ¹Çó 2 ß»ñï åáÉÇ¿ÃÇÉ»Ý³ÛÇÝ Ã³Õ³ÝÃáí</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0,35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E729B9">
        <w:trPr>
          <w:trHeight w:val="311"/>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single" w:sz="4" w:space="0" w:color="auto"/>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single" w:sz="4" w:space="0" w:color="auto"/>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single" w:sz="4" w:space="0" w:color="auto"/>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11</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E12-286</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æ»ñÙ³Ù»ÏáõëÇã ß»ñï  10ëÙ Ñ³ëïáõÃÛ³Ý  ÷ñ÷ñ³åÉ³ëïáí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2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sz w:val="32"/>
                <w:szCs w:val="32"/>
              </w:rPr>
            </w:pPr>
            <w:r w:rsidRPr="004459C4">
              <w:rPr>
                <w:rFonts w:ascii="Arial Armenian" w:hAnsi="Arial Armenian" w:cs="Arial"/>
                <w:b/>
                <w:bCs/>
                <w:sz w:val="32"/>
                <w:szCs w:val="32"/>
              </w:rPr>
              <w:t>ä³Ñ³Ï³ïáõÝ, ë³Ý. Ñ³Ý·áõÛó</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r w:rsidRPr="004459C4">
              <w:rPr>
                <w:rFonts w:ascii="Times Armenian" w:hAnsi="Times Armenian" w:cs="Calibri"/>
                <w:sz w:val="22"/>
                <w:szCs w:val="22"/>
                <w:lang w:eastAsia="ru-RU"/>
              </w:rPr>
              <w:t>6.44</w:t>
            </w: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E6-168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ØÇ³ÓáõÛÉ »/µ»ïáÝ»  ·áïáõ  ¨ ï»Õ³Ù³ë»ñÇ  Ï³éáõóáõÙ,                         B 20 (250) ¹³ëÇ µ»ïáÝ,  </w:t>
            </w:r>
            <w:r w:rsidRPr="004459C4">
              <w:rPr>
                <w:rFonts w:ascii="Arial Armenian" w:hAnsi="Arial Armenian" w:cs="Arial"/>
                <w:b/>
                <w:bCs/>
                <w:sz w:val="20"/>
                <w:szCs w:val="20"/>
              </w:rPr>
              <w:t xml:space="preserve"> </w:t>
            </w:r>
            <w:r w:rsidRPr="004459C4">
              <w:rPr>
                <w:rFonts w:ascii="Arial Armenian" w:hAnsi="Arial Armenian" w:cs="Arial"/>
                <w:sz w:val="20"/>
                <w:szCs w:val="20"/>
              </w:rPr>
              <w:t xml:space="preserve">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1,20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73A4F">
        <w:trPr>
          <w:trHeight w:val="403"/>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C124-1-6</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²Ùñ³Ý A-I ¹³ëÇ, ö6ÙÙ</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ïÝ</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0,04</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42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90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C124-3-12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²Ùñ³Ý A-III  ¹³ëÇ ö 12 ÙÙ</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ïáÝ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0,15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1B628D">
        <w:trPr>
          <w:trHeight w:val="393"/>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102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E7-180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Ð³í³ùáíÇ »/µ  Í³ÍÏÇ ë³É»ñÇ  ÙáÝï³ÅáõÙ,                      ÙÇÝã¨ 10Ù2 Ù³Ï»ñ»ëáí,      4.2x1,5Ù=5Ñ³ï,    31.5Ù2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Ñ³ï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42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E12-299 E12-300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Ð³ñÃ»óÝáÕ ß»ñï ó»Ù»Ýï-³í³½³ÛÇÝ »ñ»ë³ëí³Õ, 20ÙÙ Ñ³ëï.</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0,365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42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420"/>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6</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E12-289</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¶áÉáñß³Ù»ÏáõëÇã Ã³Õ³ÝÃ éáõµ»ñáÇ¹Çó 1 ß»ñï µÇïáõÙ³ÛÇÝ Ù³ÍÇÏÇ íñ³</w:t>
            </w:r>
          </w:p>
        </w:tc>
        <w:tc>
          <w:tcPr>
            <w:tcW w:w="1299" w:type="dxa"/>
            <w:tcBorders>
              <w:top w:val="single" w:sz="4" w:space="0" w:color="auto"/>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single" w:sz="4" w:space="0" w:color="auto"/>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0,365</w:t>
            </w:r>
          </w:p>
        </w:tc>
        <w:tc>
          <w:tcPr>
            <w:tcW w:w="1610" w:type="dxa"/>
            <w:tcBorders>
              <w:top w:val="single" w:sz="4" w:space="0" w:color="auto"/>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20"/>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2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7</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E12-288</w:t>
            </w:r>
            <w:r w:rsidRPr="004459C4">
              <w:rPr>
                <w:rFonts w:ascii="Arial Armenian" w:hAnsi="Arial Armenian" w:cs="Arial"/>
                <w:b/>
                <w:bCs/>
                <w:sz w:val="18"/>
                <w:szCs w:val="18"/>
              </w:rPr>
              <w:br/>
              <w:t>-1</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æ»ñÙ³Ù»ÏáõëÇã ß»ñï Ë³ñ³ÙÇó 15ëÙ Ñ³ëïáõÃÛ³Ý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5,475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60"/>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0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8</w:t>
            </w:r>
          </w:p>
        </w:tc>
        <w:tc>
          <w:tcPr>
            <w:tcW w:w="1087"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E10-70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ÎïáõñÇ ÷³Ûï» ¿É»Ù»ÝïÝ»ñÇ (Íå»ÕÝ³áïù»ñÇ, áñÙÝ³÷³ÛïÇ,Ï³Ý·Ý³ÏÝ»ñÇ, Ñ»Í³ÝÝ»ñÇ, Ã»ù³ÝÝ»ñÇ ¨ ³ÛÉÝ) ï»Õ³¹ñáõÙ</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0,62</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64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9</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E12-267  ÏÇñ³ñÏ</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î³ÝÇùÇ Í³ÍÏÇ å³ïñ³ëïáõÙ åñáýÇÉ³íáñ óÇÝÏ³å³ï  Ù»ï³Õ³ÃÇÃ»Õáí, </w:t>
            </w:r>
            <w:r w:rsidRPr="004459C4">
              <w:rPr>
                <w:rFonts w:ascii="Calibri" w:hAnsi="Calibri" w:cs="Calibri"/>
                <w:sz w:val="20"/>
                <w:szCs w:val="20"/>
              </w:rPr>
              <w:t>КП</w:t>
            </w:r>
            <w:r w:rsidRPr="004459C4">
              <w:rPr>
                <w:rFonts w:ascii="Arial LatRus" w:hAnsi="Arial LatRus" w:cs="Arial"/>
                <w:sz w:val="20"/>
                <w:szCs w:val="20"/>
              </w:rPr>
              <w:t>-25,</w:t>
            </w:r>
            <w:r w:rsidRPr="004459C4">
              <w:rPr>
                <w:rFonts w:ascii="Arial Armenian" w:hAnsi="Arial Armenian" w:cs="Arial"/>
                <w:sz w:val="20"/>
                <w:szCs w:val="20"/>
              </w:rPr>
              <w:t xml:space="preserve"> h=0,55ÙÙ, ÷³Ûï» Ï³í³ñ³Ù³ÍÇ Ñ»ï ÙÇ³ëÇÝ`  ÷³Ûï» ãáñëáõ    50x50ÙÙ-0.33Ù3</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0,46</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4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60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10</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E12-280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î³ÝÇùÇ åÇå»ñÇ   ÃÇÃ»Õ³å³ïáõÙ,   h=0,5ÙÙ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0,037</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4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4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11</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E10-32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ÎïáõñÇ Ï³Ëí³Í Ù³ë»ñÇ »ñ»ë³å³ïáõÙ é³Ý¹³Í ï³Ëï³ÏÝ»ñáí, 20ÙÙ Ñ³ëï</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5,00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4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3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12</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E15-582</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î³Ëï³ÏÝ»ñÇ µ³ñÓñáñ³Ï ÛáõÕ³Ý»ñÏáõÙ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0,050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60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lastRenderedPageBreak/>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4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13</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E10-201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ö³ÛïÛ³ ÏáÝëïñáõÏóÇ³Ý»ñÇ Ññ³å³ßïå³Ý³Ï³Ý ÙÇçáó³éáõÙÝ»ñ</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0,62</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64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14</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E10-203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ÎïáõñÇ Ññ³å³ßïå³Ý³Ï³Ý ÙÇçáó³éáõÙÝ»ñ</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0,46</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600"/>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i/>
                <w:iCs/>
                <w:sz w:val="28"/>
                <w:szCs w:val="28"/>
              </w:rPr>
            </w:pPr>
            <w:r w:rsidRPr="004459C4">
              <w:rPr>
                <w:rFonts w:ascii="Arial Armenian" w:hAnsi="Arial Armenian" w:cs="Arial"/>
                <w:b/>
                <w:bCs/>
                <w:i/>
                <w:iCs/>
                <w:sz w:val="28"/>
                <w:szCs w:val="28"/>
              </w:rPr>
              <w:t>Ð³ï³ÏÝ»ñ</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45"/>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i/>
                <w:iCs/>
                <w:sz w:val="20"/>
                <w:szCs w:val="20"/>
              </w:rPr>
            </w:pPr>
            <w:r w:rsidRPr="004459C4">
              <w:rPr>
                <w:rFonts w:ascii="Arial Armenian" w:hAnsi="Arial Armenian" w:cs="Arial"/>
                <w:b/>
                <w:bCs/>
                <w:i/>
                <w:iCs/>
                <w:sz w:val="20"/>
                <w:szCs w:val="20"/>
              </w:rPr>
              <w:t>ÂÇí 2 Ñ³ï³Ï-19.842</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0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15</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E11-6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Ð³ï³ÏÝ»ñÇ ï³Ï  µ³½³Éï» Ë×Çó  Ý³Ë³å³ïñ³ëï³Ï³Ý ß»ñï, 15ëÙ Ñ³ëï.</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2,98</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4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4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16</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E6-86</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´»ïáÝ» Ý³Ë³å³ïñ³ëï³Ï³Ý ß»ñï</w:t>
            </w:r>
            <w:r w:rsidRPr="004459C4">
              <w:rPr>
                <w:rFonts w:ascii="Arial" w:hAnsi="Arial" w:cs="Arial"/>
                <w:sz w:val="20"/>
                <w:szCs w:val="20"/>
              </w:rPr>
              <w:t>ի</w:t>
            </w:r>
            <w:r w:rsidRPr="004459C4">
              <w:rPr>
                <w:rFonts w:ascii="Arial Armenian" w:hAnsi="Arial Armenian" w:cs="Arial"/>
                <w:sz w:val="20"/>
                <w:szCs w:val="20"/>
              </w:rPr>
              <w:t xml:space="preserve"> </w:t>
            </w:r>
            <w:r w:rsidRPr="004459C4">
              <w:rPr>
                <w:rFonts w:ascii="Arial Armenian" w:hAnsi="Arial Armenian" w:cs="Arial"/>
                <w:sz w:val="22"/>
                <w:szCs w:val="22"/>
              </w:rPr>
              <w:t xml:space="preserve">³Ùñ³Ý³íáñáõÙ,  </w:t>
            </w:r>
            <w:r w:rsidRPr="004459C4">
              <w:rPr>
                <w:rFonts w:ascii="Arial Armenian" w:hAnsi="Arial Armenian" w:cs="Arial"/>
                <w:sz w:val="20"/>
                <w:szCs w:val="20"/>
              </w:rPr>
              <w:t>Bp 3, 100x100ÙÙ.    19.84Ù2-23Ï·</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0,023</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9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2"/>
                <w:szCs w:val="22"/>
              </w:rPr>
            </w:pPr>
            <w:r w:rsidRPr="004459C4">
              <w:rPr>
                <w:rFonts w:ascii="Arial Armenian" w:hAnsi="Arial Armenian" w:cs="Arial"/>
                <w:sz w:val="22"/>
                <w:szCs w:val="22"/>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2"/>
                <w:szCs w:val="22"/>
              </w:rPr>
            </w:pPr>
            <w:r w:rsidRPr="004459C4">
              <w:rPr>
                <w:rFonts w:ascii="Arial Armenian" w:hAnsi="Arial Armenian" w:cs="Arial"/>
                <w:sz w:val="22"/>
                <w:szCs w:val="22"/>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61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17</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E11-11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´»ïáÝ» Ý³Ë³å³ïñ³ëï³Ï³Ý ß»ñï ,            µ»ïáÝ  B15(200),  10ëÙ Ñ³ëï., </w:t>
            </w:r>
          </w:p>
        </w:tc>
        <w:tc>
          <w:tcPr>
            <w:tcW w:w="1299"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1,984</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5A6F19">
        <w:trPr>
          <w:trHeight w:val="34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single" w:sz="4" w:space="0" w:color="auto"/>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single" w:sz="4" w:space="0" w:color="auto"/>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single" w:sz="4" w:space="0" w:color="auto"/>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5A6F19">
        <w:trPr>
          <w:trHeight w:val="769"/>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18</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E11-55  E11-56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Ð³ñÃ»óÝáÕ ß»ñï ó»Ù»Ýï-³í³½³ÛÇÝ »ñ»ë³ëí³Õ,   30ÙÙ Ñ³ëï.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0,1984</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5A6F19">
        <w:trPr>
          <w:trHeight w:val="557"/>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5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19</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E5-115         ´ÎîØ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Ð³ï³ÏÝ»ñÇ Í³ÍÏÇ ß»ñï åñ»ë·ñ³ÝÇï» ë³ÉÇÏÝ»ñáí, ßñÇß³ÏÝ»ñáí</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Ù2</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19,84</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675"/>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i/>
                <w:iCs/>
                <w:sz w:val="20"/>
                <w:szCs w:val="20"/>
              </w:rPr>
            </w:pPr>
            <w:r w:rsidRPr="004459C4">
              <w:rPr>
                <w:rFonts w:ascii="Arial Armenian" w:hAnsi="Arial Armenian" w:cs="Arial"/>
                <w:b/>
                <w:bCs/>
                <w:i/>
                <w:iCs/>
                <w:sz w:val="20"/>
                <w:szCs w:val="20"/>
              </w:rPr>
              <w:t>ÂÇí 6 Ñ³ï³Ï-7.6Ù2</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66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20</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E11-6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Ð³ï³ÏÝ»ñÇ ï³Ï  µ³½³Éï» Ë×Çó  Ý³Ë³å³ïñ³ëï³Ï³Ý ß»ñï, 15ëÙ Ñ³ëï.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1,14</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5A6F19">
        <w:trPr>
          <w:trHeight w:val="559"/>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58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21</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E6-86</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´»ïáÝ» Ý³Ë³å³ïñ³ëï³Ï³Ý ß»ñï</w:t>
            </w:r>
            <w:r w:rsidRPr="004459C4">
              <w:rPr>
                <w:rFonts w:ascii="Arial" w:hAnsi="Arial" w:cs="Arial"/>
                <w:sz w:val="20"/>
                <w:szCs w:val="20"/>
              </w:rPr>
              <w:t>ի</w:t>
            </w:r>
            <w:r w:rsidRPr="004459C4">
              <w:rPr>
                <w:rFonts w:ascii="Arial Armenian" w:hAnsi="Arial Armenian" w:cs="Arial"/>
                <w:sz w:val="20"/>
                <w:szCs w:val="20"/>
              </w:rPr>
              <w:t xml:space="preserve"> </w:t>
            </w:r>
            <w:r w:rsidRPr="004459C4">
              <w:rPr>
                <w:rFonts w:ascii="Arial Armenian" w:hAnsi="Arial Armenian" w:cs="Arial"/>
                <w:sz w:val="22"/>
                <w:szCs w:val="22"/>
              </w:rPr>
              <w:t xml:space="preserve">³Ùñ³Ý³íáñáõÙ,  </w:t>
            </w:r>
            <w:r w:rsidRPr="004459C4">
              <w:rPr>
                <w:rFonts w:ascii="Arial Armenian" w:hAnsi="Arial Armenian" w:cs="Arial"/>
                <w:sz w:val="20"/>
                <w:szCs w:val="20"/>
              </w:rPr>
              <w:t>Bp 3, 100x100ÙÙ.    7.6Ù2-9Ï·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0,009</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0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2"/>
                <w:szCs w:val="22"/>
              </w:rPr>
            </w:pPr>
            <w:r w:rsidRPr="004459C4">
              <w:rPr>
                <w:rFonts w:ascii="Arial Armenian" w:hAnsi="Arial Armenian" w:cs="Arial"/>
                <w:sz w:val="22"/>
                <w:szCs w:val="22"/>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2"/>
                <w:szCs w:val="22"/>
              </w:rPr>
            </w:pPr>
            <w:r w:rsidRPr="004459C4">
              <w:rPr>
                <w:rFonts w:ascii="Arial Armenian" w:hAnsi="Arial Armenian" w:cs="Arial"/>
                <w:sz w:val="22"/>
                <w:szCs w:val="22"/>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57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22</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E11-11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´»ïáÝ» Ý³Ë³å³ïñ³ëï³Ï³Ý ß»ñï ,            µ»ïáÝ  B15(200),  10ëÙ Ñ³ëï.,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0,760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0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99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23</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E11-55  E11-56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Ð³ñÃ»óÝáÕ ß»ñï ó»Ù»Ýï-³í³½³ÛÇÝ »ñ»ë³ëí³Õ,   30ÙÙ Ñ³ëï.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0,076</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63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986C4D">
        <w:trPr>
          <w:trHeight w:val="843"/>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24</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E5-115         ´ÎîØ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Ð³ï³ÏÝ»ñÇ Í³ÍÏÇ ß»ñï åñ»ë·ñ³ÝÇï» ë³ÉÇÏÝ»ñáí, ßñÇß³ÏÝ»ñáí</w:t>
            </w:r>
          </w:p>
        </w:tc>
        <w:tc>
          <w:tcPr>
            <w:tcW w:w="129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Ù2</w:t>
            </w:r>
          </w:p>
        </w:tc>
        <w:tc>
          <w:tcPr>
            <w:tcW w:w="1383" w:type="dxa"/>
            <w:tcBorders>
              <w:top w:val="single" w:sz="4" w:space="0" w:color="auto"/>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7,60</w:t>
            </w:r>
          </w:p>
        </w:tc>
        <w:tc>
          <w:tcPr>
            <w:tcW w:w="1610" w:type="dxa"/>
            <w:tcBorders>
              <w:top w:val="single" w:sz="4" w:space="0" w:color="auto"/>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i/>
                <w:iCs/>
                <w:sz w:val="28"/>
                <w:szCs w:val="28"/>
              </w:rPr>
            </w:pPr>
            <w:r w:rsidRPr="004459C4">
              <w:rPr>
                <w:rFonts w:ascii="Arial Armenian" w:hAnsi="Arial Armenian" w:cs="Arial"/>
                <w:b/>
                <w:bCs/>
                <w:i/>
                <w:iCs/>
                <w:sz w:val="28"/>
                <w:szCs w:val="28"/>
              </w:rPr>
              <w:t>Ð³ñ¹³ñÙ³Ý ³ßË³ï³ÝùÝ»ñ</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lastRenderedPageBreak/>
              <w:t>25</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E15-250-1</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ä³ï»ñÇ ¨ ß»å»ñÇ µ³ñÓñáñ³Ï  ëí³Õ  ·ÇåëáÝÇïáí</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0,725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0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26</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E15-258</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ä³ï»ñÇ  µ³ñÓñáñ³Ï ó»Ù»Ýï-³í³½» ëí³Õ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Ù2</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17,40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54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117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27</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E15-82</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ä³ï»ñÇ »ñ»ë³å³ïáõÙ Ï»ñ³ÙÇÏ³Ï³Ý ë³ÉÇÏÝ»ñáí`Ï³ý»É</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17,40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00"/>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986C4D">
        <w:trPr>
          <w:trHeight w:val="760"/>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28</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E15-251-1</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²é³ëï³ÕÝ»ñÇ  µ³ñÓñáñ³Ï  ëí³Õ  ·ÇåëáÝÇïáí</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0,344</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986C4D">
        <w:trPr>
          <w:trHeight w:val="657"/>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29</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E15-664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ä³ï»ñÇ ¨ ß»å»ñÇ  Ý»ñÏáõÙ É³ï»ùë³ÛÇÝ Ý»ñÏáí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0,725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986C4D">
        <w:trPr>
          <w:trHeight w:val="409"/>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30</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E15-665</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²é³ëï³ÕÝ»ñÇ  Ý»ñÏáõÙ É³ï»ùë³ÛÇÝ   Ý»ñÏáí</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0,344</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i/>
                <w:iCs/>
                <w:sz w:val="28"/>
                <w:szCs w:val="28"/>
              </w:rPr>
            </w:pPr>
            <w:r w:rsidRPr="004459C4">
              <w:rPr>
                <w:rFonts w:ascii="Arial Armenian" w:hAnsi="Arial Armenian" w:cs="Arial"/>
                <w:b/>
                <w:bCs/>
                <w:i/>
                <w:iCs/>
                <w:sz w:val="28"/>
                <w:szCs w:val="28"/>
              </w:rPr>
              <w:t>¸éÝ»ñ, å³ïáõÑ³ÝÝ»ñ</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16"/>
                <w:szCs w:val="16"/>
              </w:rPr>
            </w:pPr>
            <w:r w:rsidRPr="004459C4">
              <w:rPr>
                <w:rFonts w:ascii="Arial Armenian" w:hAnsi="Arial Armenian" w:cs="Arial"/>
                <w:sz w:val="16"/>
                <w:szCs w:val="16"/>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16"/>
                <w:szCs w:val="16"/>
              </w:rPr>
            </w:pPr>
            <w:r w:rsidRPr="004459C4">
              <w:rPr>
                <w:rFonts w:ascii="Arial Armenian" w:hAnsi="Arial Armenian" w:cs="Arial"/>
                <w:b/>
                <w:bCs/>
                <w:sz w:val="16"/>
                <w:szCs w:val="16"/>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31</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C122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/2700(H)x1500ÙÙ, 1Ñ³ï/ ã³÷»ñáí ³ñï³ùÇÝ Ù»ï³Õ³åÉ³ëï» »ñÏ÷»ÕÏ ¹é³Ý ï»Õ³¹ñáõÙ, ³å³Ï»÷³Ã»Ãáí, ëåÇï³Ï ,³ñï»ñÏÇñ</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4,05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32</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C122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/2100(H)x800ÙÙ, 2Ñ³ï/ ã³÷»ñáí Ù»ï³Õ³åÉ³ëïÇó ËáõÉ ¹éÝ»ñÇ ï»Õ³¹ñáõÙ, ëåÇï³Ï,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3,36</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33</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C122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/1500(H)x1200ÙÙ, 3Ñ³ï/ ã³÷»ñáí Ù»ï³Õ³åÉ³ëïÇó å³ïáõÑ³ÝÝ»ñÇ ï»Õ³¹ñáõÙ, ³å³Ï»÷³Ã»Ãáí, ëåÇï³Ï,  ³ñï»ñÏÇñ                                                           </w:t>
            </w:r>
            <w:r w:rsidRPr="004459C4">
              <w:rPr>
                <w:rFonts w:ascii="Arial Armenian" w:hAnsi="Arial Armenian" w:cs="Arial"/>
                <w:b/>
                <w:bCs/>
                <w:sz w:val="20"/>
                <w:szCs w:val="20"/>
              </w:rPr>
              <w:t>µ³óíáÕ Ù³ë</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2,70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34</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C122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/1500(H)x1200ÙÙ, 3Ñ³ï/ ã³÷»ñáí Ù»ï³Õ³åÉ³ëïÇó å³ïáõÑ³ÝÝ»ñÇ ï»Õ³¹ñáõÙ, ³å³Ï»÷³Ã»Ãáí, ëåÇï³Ï,³ñï»ñÏÇñ                           </w:t>
            </w:r>
            <w:r w:rsidRPr="004459C4">
              <w:rPr>
                <w:rFonts w:ascii="Arial Armenian" w:hAnsi="Arial Armenian" w:cs="Arial"/>
                <w:b/>
                <w:bCs/>
                <w:sz w:val="20"/>
                <w:szCs w:val="20"/>
              </w:rPr>
              <w:t xml:space="preserve">            ãµ³óíáÕ Ù³ë</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2,70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35</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E10-103</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äÉ³ëïÙ³ë»    å³ïáõÑ³Ý³·á·»ñÇ ï»Õ³¹ñáõÙ,                                      30ëÙ É³ÛÝùáí ,  4.2·ÍÙ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Ù2    å³ïáõÑ³Ý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5,40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lastRenderedPageBreak/>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16"/>
                <w:szCs w:val="16"/>
              </w:rPr>
            </w:pPr>
            <w:r w:rsidRPr="004459C4">
              <w:rPr>
                <w:rFonts w:ascii="Arial Armenian" w:hAnsi="Arial Armenian" w:cs="Arial"/>
                <w:sz w:val="16"/>
                <w:szCs w:val="16"/>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16"/>
                <w:szCs w:val="16"/>
              </w:rPr>
            </w:pPr>
            <w:r w:rsidRPr="004459C4">
              <w:rPr>
                <w:rFonts w:ascii="Arial Armenian" w:hAnsi="Arial Armenian" w:cs="Arial"/>
                <w:b/>
                <w:bCs/>
                <w:sz w:val="16"/>
                <w:szCs w:val="16"/>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460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i/>
                <w:iCs/>
                <w:sz w:val="28"/>
                <w:szCs w:val="28"/>
              </w:rPr>
            </w:pPr>
            <w:r w:rsidRPr="004459C4">
              <w:rPr>
                <w:rFonts w:ascii="Arial Armenian" w:hAnsi="Arial Armenian" w:cs="Arial"/>
                <w:b/>
                <w:bCs/>
                <w:i/>
                <w:iCs/>
                <w:sz w:val="28"/>
                <w:szCs w:val="28"/>
              </w:rPr>
              <w:t>Ü»ñùÇÝ çñ³Ù³ï³Ï³ñ³ñáõÙ ¨ ÏáÛáõÕÇ</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16"/>
                <w:szCs w:val="16"/>
              </w:rPr>
            </w:pPr>
            <w:r w:rsidRPr="004459C4">
              <w:rPr>
                <w:rFonts w:ascii="Arial Armenian" w:hAnsi="Arial Armenian" w:cs="Arial"/>
                <w:sz w:val="16"/>
                <w:szCs w:val="16"/>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16"/>
                <w:szCs w:val="16"/>
              </w:rPr>
            </w:pPr>
            <w:r w:rsidRPr="004459C4">
              <w:rPr>
                <w:rFonts w:ascii="Arial Armenian" w:hAnsi="Arial Armenian" w:cs="Arial"/>
                <w:b/>
                <w:bCs/>
                <w:sz w:val="16"/>
                <w:szCs w:val="16"/>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36</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E16-34          ÏÇñ³ñÏ.</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ê³éÁ çñ³Ù³ï³Ï³ñ³ñÙ³Ý ËáÕáí³Ï  åáÉÇåñáåÇÉ»Ý³ÛÇÝ,    ö15ÙÙ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6"/>
                <w:szCs w:val="16"/>
              </w:rPr>
            </w:pPr>
            <w:r w:rsidRPr="004459C4">
              <w:rPr>
                <w:rFonts w:ascii="Arial Armenian" w:hAnsi="Arial Armenian" w:cs="Arial"/>
                <w:sz w:val="16"/>
                <w:szCs w:val="16"/>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37</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E16-192</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ê³éÁ  çñÇ çñ³ã³÷Ç ï»Õ³¹ñáõÙ ,ö15ÙÙ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Ñ³ï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38</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E18-212</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ê³éÁ çñÇ ½ïÇãÇ ï»Õ³¹ñáõÙ, ö15ÙÙ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Ñ³ï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6"/>
                <w:szCs w:val="16"/>
              </w:rPr>
            </w:pPr>
            <w:r w:rsidRPr="004459C4">
              <w:rPr>
                <w:rFonts w:ascii="Arial Armenian" w:hAnsi="Arial Armenian" w:cs="Arial"/>
                <w:sz w:val="16"/>
                <w:szCs w:val="16"/>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39</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E16-134</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 ö³Ï³ÝÝ»ñÇ  ï»Õ³¹ñáõÙ ö15ÙÙ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Ñ³ï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40</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E22-365</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Ò¨³íáñ Ù³ë»ñÇ ï»Õ³¹ñáõÙ,           ö15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10Ñ³ï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0,7</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6"/>
                <w:szCs w:val="16"/>
              </w:rPr>
            </w:pPr>
            <w:r w:rsidRPr="004459C4">
              <w:rPr>
                <w:rFonts w:ascii="Arial Armenian" w:hAnsi="Arial Armenian" w:cs="Arial"/>
                <w:sz w:val="16"/>
                <w:szCs w:val="16"/>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765"/>
        </w:trPr>
        <w:tc>
          <w:tcPr>
            <w:tcW w:w="538" w:type="dxa"/>
            <w:tcBorders>
              <w:top w:val="nil"/>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41</w:t>
            </w:r>
          </w:p>
        </w:tc>
        <w:tc>
          <w:tcPr>
            <w:tcW w:w="1087"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E17-87</w:t>
            </w:r>
          </w:p>
        </w:tc>
        <w:tc>
          <w:tcPr>
            <w:tcW w:w="4609" w:type="dxa"/>
            <w:tcBorders>
              <w:top w:val="nil"/>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Î»ñ³ÙÇÏ³Ï³Ý Éí³ó³ñ³Ý  áïÝ³Ïáí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42</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E17-53</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Èí³ó³ñ³ÝÇ  Íáñ³ÏÇ ï»Õ³¹ñáõÙ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Ñ³ï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6"/>
                <w:szCs w:val="16"/>
              </w:rPr>
            </w:pPr>
            <w:r w:rsidRPr="004459C4">
              <w:rPr>
                <w:rFonts w:ascii="Arial Armenian" w:hAnsi="Arial Armenian" w:cs="Arial"/>
                <w:sz w:val="16"/>
                <w:szCs w:val="16"/>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43</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E16-34</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ÎáÛáõÕáõ åáÉÇíÇÝÇÉùÉáñÇ¹»  ËáÕáí³ÏÝ»ñÇ ï»Õ³¹ñáõÙ ö110ÙÙ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44</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E22-365</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äáÉÇíÇÝÇÉùÉáñÇ¹»   Ó¨³íáñ Ù³ë»ñÇ ï»Õ³¹ñáõÙ,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10Ñ³ï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45</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E17-62</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Î»ñ³ÙÇÏ³Ï³Ý ½áõ·³ñ³Ý³ÏáÝù çñÃáÕ µ³ùÇÏáí</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46</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E16-134</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 ö³Ï³ÝÝ»ñÇ  ï»Õ³¹ñáõÙ ö15ÙÙ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Ñ³ï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i/>
                <w:iCs/>
                <w:sz w:val="28"/>
                <w:szCs w:val="28"/>
              </w:rPr>
            </w:pPr>
            <w:r w:rsidRPr="004459C4">
              <w:rPr>
                <w:rFonts w:ascii="Arial Armenian" w:hAnsi="Arial Armenian" w:cs="Arial"/>
                <w:b/>
                <w:bCs/>
                <w:i/>
                <w:iCs/>
                <w:sz w:val="28"/>
                <w:szCs w:val="28"/>
              </w:rPr>
              <w:t>Ü»ñùÇÝ ¾É»Ïïñ³Éáõë³íáñáõÃÛáõÝ</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16"/>
                <w:szCs w:val="16"/>
              </w:rPr>
            </w:pPr>
            <w:r w:rsidRPr="004459C4">
              <w:rPr>
                <w:rFonts w:ascii="Arial Armenian" w:hAnsi="Arial Armenian" w:cs="Arial"/>
                <w:sz w:val="16"/>
                <w:szCs w:val="16"/>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16"/>
                <w:szCs w:val="16"/>
              </w:rPr>
            </w:pPr>
            <w:r w:rsidRPr="004459C4">
              <w:rPr>
                <w:rFonts w:ascii="Arial Armenian" w:hAnsi="Arial Armenian" w:cs="Arial"/>
                <w:b/>
                <w:bCs/>
                <w:sz w:val="16"/>
                <w:szCs w:val="16"/>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47</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E8-402-2</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Ð³Õáñ¹³É³ñÇ Ã³ùÝí³Í É³ñ³ÝóáõÙ, </w:t>
            </w:r>
            <w:r w:rsidRPr="004459C4">
              <w:rPr>
                <w:rFonts w:ascii="Arial LatRus" w:hAnsi="Arial LatRus" w:cs="Arial"/>
                <w:sz w:val="20"/>
                <w:szCs w:val="20"/>
              </w:rPr>
              <w:t xml:space="preserve">         ÏÏÂ</w:t>
            </w:r>
            <w:r w:rsidRPr="004459C4">
              <w:rPr>
                <w:rFonts w:ascii="Calibri" w:hAnsi="Calibri" w:cs="Calibri"/>
                <w:sz w:val="20"/>
                <w:szCs w:val="20"/>
              </w:rPr>
              <w:t>Г</w:t>
            </w:r>
            <w:r w:rsidRPr="004459C4">
              <w:rPr>
                <w:rFonts w:ascii="Arial LatRus" w:hAnsi="Arial LatRus" w:cs="Arial"/>
                <w:sz w:val="20"/>
                <w:szCs w:val="20"/>
              </w:rPr>
              <w:t>,</w:t>
            </w:r>
            <w:r w:rsidRPr="004459C4">
              <w:rPr>
                <w:rFonts w:ascii="Arial Armenian" w:hAnsi="Arial Armenian" w:cs="Arial"/>
                <w:sz w:val="20"/>
                <w:szCs w:val="20"/>
              </w:rPr>
              <w:t xml:space="preserve">  2 x 4ÙÙ.ù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0,20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lastRenderedPageBreak/>
              <w:t>48</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E8-402-2</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Ð³Õáñ¹³É³ñÇ Ã³ùÝí³Í É³ñ³ÝóáõÙ, </w:t>
            </w:r>
            <w:r w:rsidRPr="004459C4">
              <w:rPr>
                <w:rFonts w:ascii="Arial LatRus" w:hAnsi="Arial LatRus" w:cs="Arial"/>
                <w:sz w:val="20"/>
                <w:szCs w:val="20"/>
              </w:rPr>
              <w:t xml:space="preserve">           ÏÏÂ</w:t>
            </w:r>
            <w:r w:rsidRPr="004459C4">
              <w:rPr>
                <w:rFonts w:ascii="Calibri" w:hAnsi="Calibri" w:cs="Calibri"/>
                <w:sz w:val="20"/>
                <w:szCs w:val="20"/>
              </w:rPr>
              <w:t>Г</w:t>
            </w:r>
            <w:r w:rsidRPr="004459C4">
              <w:rPr>
                <w:rFonts w:ascii="Arial LatRus" w:hAnsi="Arial LatRus" w:cs="Arial"/>
                <w:sz w:val="20"/>
                <w:szCs w:val="20"/>
              </w:rPr>
              <w:t>,</w:t>
            </w:r>
            <w:r w:rsidRPr="004459C4">
              <w:rPr>
                <w:rFonts w:ascii="Arial Armenian" w:hAnsi="Arial Armenian" w:cs="Arial"/>
                <w:sz w:val="20"/>
                <w:szCs w:val="20"/>
              </w:rPr>
              <w:t xml:space="preserve">  2 x 1.5ÙÙ.ù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0,10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49</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îáõ÷  µ³Å³Ý³ñ³ñ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Ñ³ï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50</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îáõ÷ ï»Õ³¹ñÙ³Ý</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Ñ³ï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51</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E8-591-2</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²Ýç³ïÇã 2ëï»Õ³ÝÇ,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Ñ³ï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52</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E8-591-7</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Êñáó³ÛÇÝ í³ñ¹³Ï, ÑáÕ³Ýóí³Í ÏáÝï³Ïïáí ,  250ì. 16²,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Ñ³ï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6</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53</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E8-599-2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Èáõë³ïáõÝ»ñÇ ï»Õ³¹ñáõÙ,   LED 24íï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Ñ³ï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sz w:val="32"/>
                <w:szCs w:val="32"/>
              </w:rPr>
            </w:pPr>
            <w:r w:rsidRPr="004459C4">
              <w:rPr>
                <w:rFonts w:ascii="Arial Armenian" w:hAnsi="Arial Armenian" w:cs="Arial"/>
                <w:b/>
                <w:bCs/>
                <w:sz w:val="32"/>
                <w:szCs w:val="32"/>
              </w:rPr>
              <w:t>Ð³Ý·ëïÇ ë»ÝÛ³Ï, ³íïáïÝ³ÏÝ»ñ</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r w:rsidRPr="004459C4">
              <w:rPr>
                <w:rFonts w:ascii="Times Armenian" w:hAnsi="Times Armenian" w:cs="Calibri"/>
                <w:sz w:val="22"/>
                <w:szCs w:val="22"/>
                <w:lang w:eastAsia="ru-RU"/>
              </w:rPr>
              <w:t>22.69</w:t>
            </w: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E6-168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ØÇ³ÓáõÛÉ »/µ»ïáÝ»  ·áïáõ  ¨ ï»Õ³Ù³ë»ñÇ  Ï³éáõóáõÙ,                         B 20 (250) ¹³ëÇ µ»ïáÝ,  </w:t>
            </w:r>
            <w:r w:rsidRPr="004459C4">
              <w:rPr>
                <w:rFonts w:ascii="Arial Armenian" w:hAnsi="Arial Armenian" w:cs="Arial"/>
                <w:b/>
                <w:bCs/>
                <w:sz w:val="20"/>
                <w:szCs w:val="20"/>
              </w:rPr>
              <w:t xml:space="preserve"> </w:t>
            </w:r>
            <w:r w:rsidRPr="004459C4">
              <w:rPr>
                <w:rFonts w:ascii="Arial Armenian" w:hAnsi="Arial Armenian" w:cs="Arial"/>
                <w:sz w:val="20"/>
                <w:szCs w:val="20"/>
              </w:rPr>
              <w:t xml:space="preserve">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1,70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C124-1-6</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²Ùñ³Ý A-I ¹³ëÇ, ö6ÙÙ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0,11</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C124-3-12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²Ùñ³Ý A-III  ¹³ëÇ ö 12 ÙÙ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ïáÝ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0,15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E7-180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Ð³í³ùáíÇ »/µ  Í³ÍÏÇ ë³É»ñÇ  ÙáÝï³ÅáõÙ,                      ÙÇÝã¨ 10Ù2 Ù³Ï»ñ»ëáí,      3.36x1,2Ù=6Ñ³ï,    24,192Ù2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Ñ³ï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6</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E12-299 E12-300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Ð³ñÃ»óÝáÕ ß»ñï ó»Ù»Ýï-³í³½³ÛÇÝ »ñ»ë³ëí³Õ, 20ÙÙ Ñ³ëï.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0,660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6</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E12-289</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¶áÉáñß³Ù»ÏáõëÇã Ã³Õ³ÝÃ éáõµ»ñáÇ¹Çó 1 ß»ñï µÇïáõÙ³ÛÇÝ Ù³ÍÇÏÇ íñ³</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0,675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7</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E12-288</w:t>
            </w:r>
            <w:r w:rsidRPr="004459C4">
              <w:rPr>
                <w:rFonts w:ascii="Arial Armenian" w:hAnsi="Arial Armenian" w:cs="Arial"/>
                <w:b/>
                <w:bCs/>
                <w:sz w:val="18"/>
                <w:szCs w:val="18"/>
              </w:rPr>
              <w:br/>
              <w:t>-1</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æ»ñÙ³Ù»ÏáõëÇã ß»ñï Ë³ñ³ÙÇó 15ëÙ Ñ³ëïáõÃÛ³Ý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9,90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8</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E10-70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ÎïáõñÇ ÷³Ûï» ¿É»Ù»ÝïÝ»ñÇ (Íå»ÕÝ³áïù»ñÇ, áñÙÝ³÷³ÛïÇ,Ï³Ý·Ý³ÏÝ»ñÇ, Ñ»Í³ÝÝ»ñÇ, Ã»ù³ÝÝ»ñÇ ¨ ³ÛÉÝ) ï»Õ³¹ñáõÙ,  Ï³í³ñ³Ù³Í</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0,986</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9</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E12-267  ÏÇñ³ñÏ</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î³ÝÇùÇ Í³ÍÏÇ å³ïñ³ëïáõÙ åñáýÇÉ³íáñ óÇÝÏ³å³ï  Ù»ï³Õ³ÃÇÃ»Õáí, </w:t>
            </w:r>
            <w:r w:rsidRPr="004459C4">
              <w:rPr>
                <w:rFonts w:ascii="Calibri" w:hAnsi="Calibri" w:cs="Calibri"/>
                <w:sz w:val="20"/>
                <w:szCs w:val="20"/>
              </w:rPr>
              <w:t>КП</w:t>
            </w:r>
            <w:r w:rsidRPr="004459C4">
              <w:rPr>
                <w:rFonts w:ascii="Arial LatRus" w:hAnsi="Arial LatRus" w:cs="Arial"/>
                <w:sz w:val="20"/>
                <w:szCs w:val="20"/>
              </w:rPr>
              <w:t>-25,</w:t>
            </w:r>
            <w:r w:rsidRPr="004459C4">
              <w:rPr>
                <w:rFonts w:ascii="Arial Armenian" w:hAnsi="Arial Armenian" w:cs="Arial"/>
                <w:sz w:val="20"/>
                <w:szCs w:val="20"/>
              </w:rPr>
              <w:t xml:space="preserve"> h=0,55ÙÙ, ÷³Ûï» Ï³í³ñ³Ù³ÍÇ Ñ»ï ÙÇ³ëÇÝ`  ÷³Ûï» ãáñëáõ    50x50ÙÙ-0.69Ù3</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0,50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10</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E12-280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î³ÝÇùÇ åÇå»ñÇ   ÃÇÃ»Õ³å³ïáõÙ,   h=0,55ÙÙ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0,075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11</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E10-32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ÎïáõñÇ Ï³Ëí³Í Ù³ë»ñÇ »ñ»ë³å³ïáõÙ é³Ý¹³Í ï³Ëï³ÏÝ»ñáí, 20ÙÙ Ñ³ëï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6,00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12</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E15-582</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î³Ëï³ÏÝ»ñÇ µ³ñÓñáñ³Ï ÛáõÕ³Ý»ñÏáõÙ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0,060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13</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E10-201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ö³ÛïÛ³ ÏáÝëïñáõÏóÇ³Ý»ñÇ Ññ³å³ßïå³Ý³Ï³Ý ÙÇçáó³éáõÙÝ»ñ</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1,52</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lastRenderedPageBreak/>
              <w:t> </w:t>
            </w:r>
          </w:p>
        </w:tc>
        <w:tc>
          <w:tcPr>
            <w:tcW w:w="1087"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14</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E10-203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ÎïáõñÇ Ññ³å³ßïå³Ý³Ï³Ý ÙÇçáó³éáõÙÝ»ñ</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0,90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i/>
                <w:iCs/>
                <w:sz w:val="28"/>
                <w:szCs w:val="28"/>
              </w:rPr>
            </w:pPr>
            <w:r w:rsidRPr="004459C4">
              <w:rPr>
                <w:rFonts w:ascii="Arial Armenian" w:hAnsi="Arial Armenian" w:cs="Arial"/>
                <w:b/>
                <w:bCs/>
                <w:i/>
                <w:iCs/>
                <w:sz w:val="28"/>
                <w:szCs w:val="28"/>
              </w:rPr>
              <w:t>Ð³ï³ÏÝ»ñ</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i/>
                <w:iCs/>
                <w:sz w:val="20"/>
                <w:szCs w:val="20"/>
              </w:rPr>
            </w:pPr>
            <w:r w:rsidRPr="004459C4">
              <w:rPr>
                <w:rFonts w:ascii="Arial Armenian" w:hAnsi="Arial Armenian" w:cs="Arial"/>
                <w:b/>
                <w:bCs/>
                <w:i/>
                <w:iCs/>
                <w:sz w:val="20"/>
                <w:szCs w:val="20"/>
              </w:rPr>
              <w:t>ÂÇí 1Ñ³ï³Ï-2702</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15</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E27-67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Ð³ï³ÏÝ»ñÇ   µ³½³Éï» Ë×Çó  Í³ÍÏáõÛÃÇ Ý»ñùÇÝ  ß»ñï, 15ëÙ Ñ³ëï.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2,70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16</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E27-64     E27-64-1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Ð³ï³ÏÝ»ñÇ   µ³½³Éï» Ë×Çó  Í³ÍÏáõÛÃÇ  í»ñÇÝ  ß»ñï, 10ëÙ Ñ³ëï.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2,70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i/>
                <w:iCs/>
                <w:sz w:val="20"/>
                <w:szCs w:val="20"/>
              </w:rPr>
            </w:pPr>
            <w:r w:rsidRPr="004459C4">
              <w:rPr>
                <w:rFonts w:ascii="Arial Armenian" w:hAnsi="Arial Armenian" w:cs="Arial"/>
                <w:b/>
                <w:bCs/>
                <w:i/>
                <w:iCs/>
                <w:sz w:val="20"/>
                <w:szCs w:val="20"/>
              </w:rPr>
              <w:t>ÂÇí 3 Ñ³ï³Ï-27.62Ù2</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17</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E11-6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Ð³ï³ÏÝ»ñÇ ï³Ï  µ³½³Éï» Ë×Çó  Ý³Ë³å³ïñ³ëï³Ï³Ý ß»ñï, 15ëÙ Ñ³ëï.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4,14</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18</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E6-86</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´»ïáÝ» Ý³Ë³å³ïñ³ëï³Ï³Ý ß»ñï</w:t>
            </w:r>
            <w:r w:rsidRPr="004459C4">
              <w:rPr>
                <w:rFonts w:ascii="Arial" w:hAnsi="Arial" w:cs="Arial"/>
                <w:sz w:val="20"/>
                <w:szCs w:val="20"/>
              </w:rPr>
              <w:t>ի</w:t>
            </w:r>
            <w:r w:rsidRPr="004459C4">
              <w:rPr>
                <w:rFonts w:ascii="Arial Armenian" w:hAnsi="Arial Armenian" w:cs="Arial"/>
                <w:sz w:val="20"/>
                <w:szCs w:val="20"/>
              </w:rPr>
              <w:t xml:space="preserve"> </w:t>
            </w:r>
            <w:r w:rsidRPr="004459C4">
              <w:rPr>
                <w:rFonts w:ascii="Arial Armenian" w:hAnsi="Arial Armenian" w:cs="Arial"/>
                <w:sz w:val="22"/>
                <w:szCs w:val="22"/>
              </w:rPr>
              <w:t xml:space="preserve">³Ùñ³Ý³íáñáõÙ,  </w:t>
            </w:r>
            <w:r w:rsidRPr="004459C4">
              <w:rPr>
                <w:rFonts w:ascii="Arial Armenian" w:hAnsi="Arial Armenian" w:cs="Arial"/>
                <w:sz w:val="20"/>
                <w:szCs w:val="20"/>
              </w:rPr>
              <w:t>Bp 3, 100x100ÙÙ.    27.62Ù2-31Ï·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0,031</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2"/>
                <w:szCs w:val="22"/>
              </w:rPr>
            </w:pPr>
            <w:r w:rsidRPr="004459C4">
              <w:rPr>
                <w:rFonts w:ascii="Arial Armenian" w:hAnsi="Arial Armenian" w:cs="Arial"/>
                <w:sz w:val="22"/>
                <w:szCs w:val="22"/>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2"/>
                <w:szCs w:val="22"/>
              </w:rPr>
            </w:pPr>
            <w:r w:rsidRPr="004459C4">
              <w:rPr>
                <w:rFonts w:ascii="Arial Armenian" w:hAnsi="Arial Armenian" w:cs="Arial"/>
                <w:sz w:val="22"/>
                <w:szCs w:val="22"/>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19</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E11-11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´»ïáÝ» Ý³Ë³å³ïñ³ëï³Ï³Ý ß»ñï ,            µ»ïáÝ  B15(200),  10ëÙ Ñ³ëï.,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2,762</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20</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E11-55  E11-56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Ð³ñÃ»óÝáÕ ß»ñï ó»Ù»Ýï-³í³½³ÛÇÝ »ñ»ë³ëí³Õ,   30ÙÙ Ñ³ëï.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0,2762</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21</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E5-115         ´ÎîØ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Ð³ï³ÏÝ»ñÇ Í³ÍÏÇ ß»ñï åñ»ë·ñ³ÝÇï» ë³ÉÇÏÝ»ñáí, ßñÇß³ÏÝ»ñáí</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27,62</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i/>
                <w:iCs/>
                <w:sz w:val="20"/>
                <w:szCs w:val="20"/>
              </w:rPr>
            </w:pPr>
            <w:r w:rsidRPr="004459C4">
              <w:rPr>
                <w:rFonts w:ascii="Arial Armenian" w:hAnsi="Arial Armenian" w:cs="Arial"/>
                <w:b/>
                <w:bCs/>
                <w:i/>
                <w:iCs/>
                <w:sz w:val="20"/>
                <w:szCs w:val="20"/>
              </w:rPr>
              <w:t>ÂÇí 4  Ñ³ï³Ï-90Ù2</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lang w:val="ru-RU"/>
              </w:rPr>
            </w:pPr>
            <w:r w:rsidRPr="004459C4">
              <w:rPr>
                <w:rFonts w:ascii="Arial Armenian" w:hAnsi="Arial Armenian" w:cs="Arial"/>
                <w:b/>
                <w:bCs/>
                <w:sz w:val="20"/>
                <w:szCs w:val="20"/>
              </w:rPr>
              <w:t>22</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E11-6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Ð³ï³ÏÝ»ñÇ ï³Ï  µ³½³Éï» Ë×Çó  Ý³Ë³å³ïñ³ëï³Ï³Ý ß»ñï, 15ëÙ Ñ³ëï.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13,50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23</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E6-86</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´»ïáÝ» Ý³Ë³å³ïñ³ëï³Ï³Ý ß»ñï</w:t>
            </w:r>
            <w:r w:rsidRPr="004459C4">
              <w:rPr>
                <w:rFonts w:ascii="Arial" w:hAnsi="Arial" w:cs="Arial"/>
                <w:sz w:val="20"/>
                <w:szCs w:val="20"/>
              </w:rPr>
              <w:t>ի</w:t>
            </w:r>
            <w:r w:rsidRPr="004459C4">
              <w:rPr>
                <w:rFonts w:ascii="Arial Armenian" w:hAnsi="Arial Armenian" w:cs="Arial"/>
                <w:sz w:val="20"/>
                <w:szCs w:val="20"/>
              </w:rPr>
              <w:t xml:space="preserve"> </w:t>
            </w:r>
            <w:r w:rsidRPr="004459C4">
              <w:rPr>
                <w:rFonts w:ascii="Arial Armenian" w:hAnsi="Arial Armenian" w:cs="Arial"/>
                <w:sz w:val="22"/>
                <w:szCs w:val="22"/>
              </w:rPr>
              <w:t xml:space="preserve">³Ùñ³Ý³íáñáõÙ,  </w:t>
            </w:r>
            <w:r w:rsidRPr="004459C4">
              <w:rPr>
                <w:rFonts w:ascii="Arial Armenian" w:hAnsi="Arial Armenian" w:cs="Arial"/>
                <w:sz w:val="20"/>
                <w:szCs w:val="20"/>
              </w:rPr>
              <w:t>Bp 3, 100x100ÙÙ.    90Ù2-101Ï·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0,101</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2"/>
                <w:szCs w:val="22"/>
              </w:rPr>
            </w:pPr>
            <w:r w:rsidRPr="004459C4">
              <w:rPr>
                <w:rFonts w:ascii="Arial Armenian" w:hAnsi="Arial Armenian" w:cs="Arial"/>
                <w:sz w:val="22"/>
                <w:szCs w:val="22"/>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2"/>
                <w:szCs w:val="22"/>
              </w:rPr>
            </w:pPr>
            <w:r w:rsidRPr="004459C4">
              <w:rPr>
                <w:rFonts w:ascii="Arial Armenian" w:hAnsi="Arial Armenian" w:cs="Arial"/>
                <w:sz w:val="22"/>
                <w:szCs w:val="22"/>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24</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E11-11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´»ïáÝ» Ý³Ë³å³ïñ³ëï³Ï³Ý ß»ñï ,            µ»ïáÝ  B15(200),  12ëÙ Ñ³ëï.,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10,80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25</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E11-55  E11-56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Ð³ñÃ»óÝáÕ ß»ñï ó»Ù»Ýï-³í³½³ÛÇÝ »ñ»ë³ëí³Õ,   30ÙÙ Ñ³ëï.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0,90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i/>
                <w:iCs/>
                <w:sz w:val="20"/>
                <w:szCs w:val="20"/>
              </w:rPr>
            </w:pPr>
            <w:r w:rsidRPr="004459C4">
              <w:rPr>
                <w:rFonts w:ascii="Arial Armenian" w:hAnsi="Arial Armenian" w:cs="Arial"/>
                <w:b/>
                <w:bCs/>
                <w:i/>
                <w:iCs/>
                <w:sz w:val="20"/>
                <w:szCs w:val="20"/>
              </w:rPr>
              <w:t>ÂÇí 5 Ñ³ï³Ï-32Ù2</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26</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E11-6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Ð³ï³ÏÝ»ñÇ ï³Ï  µ³½³Éï» Ë×Çó  Ý³Ë³å³ïñ³ëï³Ï³Ý ß»ñï, 15ëÙ Ñ³ëï.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320,15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27</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E6-86</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´»ïáÝ» Ý³Ë³å³ïñ³ëï³Ï³Ý ß»ñï</w:t>
            </w:r>
            <w:r w:rsidRPr="004459C4">
              <w:rPr>
                <w:rFonts w:ascii="Arial" w:hAnsi="Arial" w:cs="Arial"/>
                <w:sz w:val="20"/>
                <w:szCs w:val="20"/>
              </w:rPr>
              <w:t>ի</w:t>
            </w:r>
            <w:r w:rsidRPr="004459C4">
              <w:rPr>
                <w:rFonts w:ascii="Arial Armenian" w:hAnsi="Arial Armenian" w:cs="Arial"/>
                <w:sz w:val="20"/>
                <w:szCs w:val="20"/>
              </w:rPr>
              <w:t xml:space="preserve"> </w:t>
            </w:r>
            <w:r w:rsidRPr="004459C4">
              <w:rPr>
                <w:rFonts w:ascii="Arial Armenian" w:hAnsi="Arial Armenian" w:cs="Arial"/>
                <w:sz w:val="22"/>
                <w:szCs w:val="22"/>
              </w:rPr>
              <w:t xml:space="preserve">³Ùñ³Ý³íáñáõÙ,  </w:t>
            </w:r>
            <w:r w:rsidRPr="004459C4">
              <w:rPr>
                <w:rFonts w:ascii="Arial Armenian" w:hAnsi="Arial Armenian" w:cs="Arial"/>
                <w:sz w:val="20"/>
                <w:szCs w:val="20"/>
              </w:rPr>
              <w:t>Bp 3, 100x100ÙÙ.   32Ù2-36Ï·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0,036</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2"/>
                <w:szCs w:val="22"/>
              </w:rPr>
            </w:pPr>
            <w:r w:rsidRPr="004459C4">
              <w:rPr>
                <w:rFonts w:ascii="Arial Armenian" w:hAnsi="Arial Armenian" w:cs="Arial"/>
                <w:sz w:val="22"/>
                <w:szCs w:val="22"/>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2"/>
                <w:szCs w:val="22"/>
              </w:rPr>
            </w:pPr>
            <w:r w:rsidRPr="004459C4">
              <w:rPr>
                <w:rFonts w:ascii="Arial Armenian" w:hAnsi="Arial Armenian" w:cs="Arial"/>
                <w:sz w:val="22"/>
                <w:szCs w:val="22"/>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28</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E11-11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´»ïáÝ» Ý³Ë³å³ïñ³ëï³Ï³Ý ß»ñï ,            µ»ïáÝ  B15(200),  12ëÙ Ñ³ëï.,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3,84</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29</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E11-55  E11-56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Ð³ñÃ»óÝáÕ ß»ñï ó»Ù»Ýï-³í³½³ÛÇÝ »ñ»ë³ëí³Õ,   30ÙÙ Ñ³ëï.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0,32</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i/>
                <w:iCs/>
                <w:sz w:val="28"/>
                <w:szCs w:val="28"/>
              </w:rPr>
            </w:pPr>
            <w:r w:rsidRPr="004459C4">
              <w:rPr>
                <w:rFonts w:ascii="Arial Armenian" w:hAnsi="Arial Armenian" w:cs="Arial"/>
                <w:b/>
                <w:bCs/>
                <w:i/>
                <w:iCs/>
                <w:sz w:val="28"/>
                <w:szCs w:val="28"/>
              </w:rPr>
              <w:t>ØÇçÝáñÙÝ»ñ</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30</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E8-169</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ØÇçÝáñÙÝ»ñÇ ß³ñí³Íù å»Ù½áµÉáÏáí, 390x190x90ÙÙ,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4,2</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lastRenderedPageBreak/>
              <w:t>31</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xml:space="preserve">E8-150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²Ýóù»ñÇ ÉóáõÙ, B 12,5 ¹³ëÇ Ã»Ã¨ µ»ïáÝ</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0,13</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32</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C124-1-8</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²Ùñ³Ý A-I ¹³ëÇ ö 8 ÙÙ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ïáÝ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0,002</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33</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C124-3-12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²Ùñ³Ý A-III  ¹³ëÇ ö 12ÙÙ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ïáÝ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0,01</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i/>
                <w:iCs/>
                <w:sz w:val="28"/>
                <w:szCs w:val="28"/>
              </w:rPr>
            </w:pPr>
            <w:r w:rsidRPr="004459C4">
              <w:rPr>
                <w:rFonts w:ascii="Arial Armenian" w:hAnsi="Arial Armenian" w:cs="Arial"/>
                <w:b/>
                <w:bCs/>
                <w:i/>
                <w:iCs/>
                <w:sz w:val="28"/>
                <w:szCs w:val="28"/>
              </w:rPr>
              <w:t>Ð³ñ¹³ñÙ³Ý ³ßË³ï³ÝùÝ»ñ</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34</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E15-250-1</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ä³ï»ñÇ ¨ ß»å»ñÇ µ³ñÓñáñ³Ï  ëí³Õ  ·ÇåëáÝÇïáí</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1,450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35</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E15-251-1</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²é³ëï³ÕÝ»ñÇ  µ³ñÓñáñ³Ï  ëí³Õ  ·ÇåëáÝÇïáí</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0,555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36</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E15-664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ä³ï»ñÇ ¨ ß»å»ñÇ  Ý»ñÏáõÙ É³ï»ùë³ÛÇÝ Ý»ñÏáí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1,450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37</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E15-665</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²é³ëï³ÕÝ»ñÇ  Ý»ñÏáõÙ É³ï»ùë³ÛÇÝ   Ý»ñÏáí</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0,555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i/>
                <w:iCs/>
                <w:sz w:val="28"/>
                <w:szCs w:val="28"/>
              </w:rPr>
            </w:pPr>
            <w:r w:rsidRPr="004459C4">
              <w:rPr>
                <w:rFonts w:ascii="Arial Armenian" w:hAnsi="Arial Armenian" w:cs="Arial"/>
                <w:b/>
                <w:bCs/>
                <w:i/>
                <w:iCs/>
                <w:sz w:val="28"/>
                <w:szCs w:val="28"/>
              </w:rPr>
              <w:t>¸éÝ»ñ, å³ïáõÑ³ÝÝ»ñ,¹³ñå³ë</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16"/>
                <w:szCs w:val="16"/>
              </w:rPr>
            </w:pPr>
            <w:r w:rsidRPr="004459C4">
              <w:rPr>
                <w:rFonts w:ascii="Arial Armenian" w:hAnsi="Arial Armenian" w:cs="Arial"/>
                <w:sz w:val="16"/>
                <w:szCs w:val="16"/>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16"/>
                <w:szCs w:val="16"/>
              </w:rPr>
            </w:pPr>
            <w:r w:rsidRPr="004459C4">
              <w:rPr>
                <w:rFonts w:ascii="Arial Armenian" w:hAnsi="Arial Armenian" w:cs="Arial"/>
                <w:b/>
                <w:bCs/>
                <w:sz w:val="16"/>
                <w:szCs w:val="16"/>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38</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C122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/2100(H)x1000ÙÙ, 3Ñ³ï/ ã³÷»ñáí ³ñï³ùÇÝ Ù»ï³Õ³åÉ³ëï»  ¹é³Ý ï»Õ³¹ñáõÙ, ³å³Ï»÷³Ã»Ãáí, ëåÇï³Ï ,³ñï»ñÏÇñ</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6,30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39</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C122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/2100(H)x800ÙÙ, 1Ñ³ï/ ã³÷»ñáí Ù»ï³Õ³åÉ³ëïÇó ËáõÉ ¹éÝ»ñÇ ï»Õ³¹ñáõÙ, ëåÇï³Ï,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1,68</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40</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C122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/1500(H)x1200ÙÙ, 5Ñ³ï/ ã³÷»ñáí Ù»ï³Õ³åÉ³ëïÇó å³ïáõÑ³ÝÝ»ñÇ ï»Õ³¹ñáõÙ, ³å³Ï»÷³Ã»Ãáí, ëåÇï³Ï,  ³ñï»ñÏÇñ                                                           </w:t>
            </w:r>
            <w:r w:rsidRPr="004459C4">
              <w:rPr>
                <w:rFonts w:ascii="Arial Armenian" w:hAnsi="Arial Armenian" w:cs="Arial"/>
                <w:b/>
                <w:bCs/>
                <w:sz w:val="20"/>
                <w:szCs w:val="20"/>
              </w:rPr>
              <w:t>µ³óíáÕ Ù³ë</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5,80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41</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C122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/1500(H)x1200ÙÙ, 5Ñ³ï/ ã³÷»ñáí Ù»ï³Õ³åÉ³ëïÇó å³ïáõÑ³ÝÝ»ñÇ ï»Õ³¹ñáõÙ, ³å³Ï»÷³Ã»Ãáí, ëåÇï³Ï,³ñï»ñÏÇñ                           </w:t>
            </w:r>
            <w:r w:rsidRPr="004459C4">
              <w:rPr>
                <w:rFonts w:ascii="Arial Armenian" w:hAnsi="Arial Armenian" w:cs="Arial"/>
                <w:b/>
                <w:bCs/>
                <w:sz w:val="20"/>
                <w:szCs w:val="20"/>
              </w:rPr>
              <w:t xml:space="preserve">            ãµ³óíáÕ Ù³ë</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3,20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42</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E10-103</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äÉ³ëïÙ³ë»    å³ïáõÑ³Ý³·á·»ñÇ ï»Õ³¹ñáõÙ,                  30ëÙ É³ÛÝùáí ,  7·ÍÙ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Ù2    å³ïáõÑ³Ý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9,00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16"/>
                <w:szCs w:val="16"/>
              </w:rPr>
            </w:pPr>
            <w:r w:rsidRPr="004459C4">
              <w:rPr>
                <w:rFonts w:ascii="Arial Armenian" w:hAnsi="Arial Armenian" w:cs="Arial"/>
                <w:sz w:val="16"/>
                <w:szCs w:val="16"/>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16"/>
                <w:szCs w:val="16"/>
              </w:rPr>
            </w:pPr>
            <w:r w:rsidRPr="004459C4">
              <w:rPr>
                <w:rFonts w:ascii="Arial Armenian" w:hAnsi="Arial Armenian" w:cs="Arial"/>
                <w:b/>
                <w:bCs/>
                <w:sz w:val="16"/>
                <w:szCs w:val="16"/>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43</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E9-69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Ø»ï³Õ³Ï³Ý ¹³ñå³ëÇ  å³ïñ³ëïáõÙ ¨ ÙáÝï³ÅáõÙ,  2950(H)x 3520 ÙÙ      (3Ñ³ï)                                                                                                                                        àõÕÕ³ÝÏÛáõÝ ËáÕáí³Ï  60x 40x2 ÙÙ,  159·ÍÙ, 496Ï·                äáÕå³ï» ÃÇÃ»Õ 2ÙÙ Ñ³ëï.,  21.6Ù2, 337Ï·                             ÌËÝÇ - 30Ñ³ï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ïáÝ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0,833</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44</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E9-69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Ø»ï³Õ³Ï³Ý ¹³ñå³ëÇ  å³ïñ³ëïáõÙ ¨ ÙáÝï³ÅáõÙ,  2100(H)x 5352 ÙÙ      (1Ñ³ï)                                                                                                                                        àõÕÕ³ÝÏÛáõÝ ËáÕáí³Ï  60x 40x2 ÙÙ,  24·ÍÙ, 75Ï·                äáÕå³ï» ÃÇÃ»Õ 2ÙÙ Ñ³ëï.,  11.5Ù2, 179Ï·                             ÌËÝÇ - 6Ñ³ï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ïáÝ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0,254</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45</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E9-69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Ø»ï³Õ³Ï³Ý ¹éÝ»ñÇ  å³ïñ³ëïáõÙ ¨ ÙáÝï³ÅáõÙ,  2100(H)x 1150 ÙÙ      (2Ñ³ï)                                                                                                                                        àõÕÕ³ÝÏÛáõÝ ËáÕáí³Ï  60x 40x2 ÙÙ,  15·ÍÙ, 46Ï·                äáÕå³ï» ÃÇÃ»Õ 2ÙÙ Ñ³ëï.,  5Ù2, 78Ï·                                                      ÌËÝÇ - 12Ñ³ï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ïáÝ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0,124</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46</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E15-615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Ø»ï³Õ³Ï³Ý Ù³ë»ñÇ  Ñ³Ï³Ïáéá½ÇáÝ Ý»ñÏáõÙ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0,990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i/>
                <w:iCs/>
                <w:sz w:val="28"/>
                <w:szCs w:val="28"/>
              </w:rPr>
            </w:pPr>
            <w:r w:rsidRPr="004459C4">
              <w:rPr>
                <w:rFonts w:ascii="Arial Armenian" w:hAnsi="Arial Armenian" w:cs="Arial"/>
                <w:b/>
                <w:bCs/>
                <w:i/>
                <w:iCs/>
                <w:sz w:val="28"/>
                <w:szCs w:val="28"/>
              </w:rPr>
              <w:t>Ü»ñùÇÝ ¾É»Ïïñ³Éáõë³íáñáõÃÛáõÝ</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16"/>
                <w:szCs w:val="16"/>
              </w:rPr>
            </w:pPr>
            <w:r w:rsidRPr="004459C4">
              <w:rPr>
                <w:rFonts w:ascii="Arial Armenian" w:hAnsi="Arial Armenian" w:cs="Arial"/>
                <w:sz w:val="16"/>
                <w:szCs w:val="16"/>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16"/>
                <w:szCs w:val="16"/>
              </w:rPr>
            </w:pPr>
            <w:r w:rsidRPr="004459C4">
              <w:rPr>
                <w:rFonts w:ascii="Arial Armenian" w:hAnsi="Arial Armenian" w:cs="Arial"/>
                <w:b/>
                <w:bCs/>
                <w:sz w:val="16"/>
                <w:szCs w:val="16"/>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lastRenderedPageBreak/>
              <w:t>47</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E8-402-2</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Ð³Õáñ¹³É³ñÇ Ã³ùÝí³Í É³ñ³ÝóáõÙ, </w:t>
            </w:r>
            <w:r w:rsidRPr="004459C4">
              <w:rPr>
                <w:rFonts w:ascii="Arial LatRus" w:hAnsi="Arial LatRus" w:cs="Arial"/>
                <w:sz w:val="20"/>
                <w:szCs w:val="20"/>
              </w:rPr>
              <w:t xml:space="preserve">                                ÏÏÂ</w:t>
            </w:r>
            <w:r w:rsidRPr="004459C4">
              <w:rPr>
                <w:rFonts w:ascii="Calibri" w:hAnsi="Calibri" w:cs="Calibri"/>
                <w:sz w:val="20"/>
                <w:szCs w:val="20"/>
              </w:rPr>
              <w:t>Г</w:t>
            </w:r>
            <w:r w:rsidRPr="004459C4">
              <w:rPr>
                <w:rFonts w:ascii="Arial LatRus" w:hAnsi="Arial LatRus" w:cs="Arial"/>
                <w:sz w:val="20"/>
                <w:szCs w:val="20"/>
              </w:rPr>
              <w:t>,</w:t>
            </w:r>
            <w:r w:rsidRPr="004459C4">
              <w:rPr>
                <w:rFonts w:ascii="Arial Armenian" w:hAnsi="Arial Armenian" w:cs="Arial"/>
                <w:sz w:val="20"/>
                <w:szCs w:val="20"/>
              </w:rPr>
              <w:t xml:space="preserve">  2 x 4ÙÙ.ù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1,00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48</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E8-402-2</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Ð³Õáñ¹³É³ñÇ Ã³ùÝí³Í É³ñ³ÝóáõÙ, </w:t>
            </w:r>
            <w:r w:rsidRPr="004459C4">
              <w:rPr>
                <w:rFonts w:ascii="Arial LatRus" w:hAnsi="Arial LatRus" w:cs="Arial"/>
                <w:sz w:val="20"/>
                <w:szCs w:val="20"/>
              </w:rPr>
              <w:t xml:space="preserve">                                ÏÏÂ</w:t>
            </w:r>
            <w:r w:rsidRPr="004459C4">
              <w:rPr>
                <w:rFonts w:ascii="Calibri" w:hAnsi="Calibri" w:cs="Calibri"/>
                <w:sz w:val="20"/>
                <w:szCs w:val="20"/>
              </w:rPr>
              <w:t>Г</w:t>
            </w:r>
            <w:r w:rsidRPr="004459C4">
              <w:rPr>
                <w:rFonts w:ascii="Arial LatRus" w:hAnsi="Arial LatRus" w:cs="Arial"/>
                <w:sz w:val="20"/>
                <w:szCs w:val="20"/>
              </w:rPr>
              <w:t>,</w:t>
            </w:r>
            <w:r w:rsidRPr="004459C4">
              <w:rPr>
                <w:rFonts w:ascii="Arial Armenian" w:hAnsi="Arial Armenian" w:cs="Arial"/>
                <w:sz w:val="20"/>
                <w:szCs w:val="20"/>
              </w:rPr>
              <w:t xml:space="preserve">  2 x 2.5ÙÙ.ù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0,20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49</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îáõ÷  µ³Å³Ý³ñ³ñ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Ñ³ï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50</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îáõ÷ ï»Õ³¹ñÙ³Ý</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Ñ³ï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11</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51</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E8-591-2</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²Ýç³ïÇã 2ëï»Õ³ÝÇ,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Ñ³ï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52</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E8-591-7</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Êñáó³ÛÇÝ í³ñ¹³Ï, ÑáÕ³Ýóí³Í ÏáÝï³Ïïáí ,  250ì. 16²,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Ñ³ï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8</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53</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E8-599-2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Èáõë³ïáõÝ»ñÇ ï»Õ³¹ñáõÙ,   LED 24íï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Ñ³ï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sz w:val="32"/>
                <w:szCs w:val="32"/>
              </w:rPr>
            </w:pPr>
            <w:r w:rsidRPr="004459C4">
              <w:rPr>
                <w:rFonts w:ascii="Arial Armenian" w:hAnsi="Arial Armenian" w:cs="Arial"/>
                <w:b/>
                <w:bCs/>
                <w:sz w:val="32"/>
                <w:szCs w:val="32"/>
              </w:rPr>
              <w:t>´³ñ»Ï³ñ·áõÙ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r w:rsidRPr="004459C4">
              <w:rPr>
                <w:rFonts w:ascii="Times Armenian" w:hAnsi="Times Armenian" w:cs="Calibri"/>
                <w:sz w:val="22"/>
                <w:szCs w:val="22"/>
                <w:lang w:eastAsia="ru-RU"/>
              </w:rPr>
              <w:t>6.45</w:t>
            </w: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lang w:val="ru-RU"/>
              </w:rPr>
            </w:pPr>
            <w:r w:rsidRPr="004459C4">
              <w:rPr>
                <w:rFonts w:ascii="Arial Armenian" w:hAnsi="Arial Armenian" w:cs="Arial"/>
                <w:b/>
                <w:bCs/>
                <w:sz w:val="20"/>
                <w:szCs w:val="20"/>
              </w:rPr>
              <w:t>1</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E27-67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Ð³ï³ÏÝ»ñÇ   µ³½³Éï» Ë×Çó  Í³ÍÏáõÛÃÇ Ý»ñùÇÝ  ß»ñï, 15ëÙ Ñ³ëï.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12,15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E27-64     E27-64-1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Ð³ï³ÏÝ»ñÇ   µ³½³Éï» Ë×Çó  Í³ÍÏáõÛÃÇ  í»ñÇÝ  ß»ñï, 10ëÙ Ñ³ëï.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12,15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sz w:val="32"/>
                <w:szCs w:val="32"/>
              </w:rPr>
            </w:pPr>
            <w:r w:rsidRPr="004459C4">
              <w:rPr>
                <w:rFonts w:ascii="Arial Armenian" w:hAnsi="Arial Armenian" w:cs="Arial"/>
                <w:b/>
                <w:bCs/>
                <w:sz w:val="32"/>
                <w:szCs w:val="32"/>
              </w:rPr>
              <w:t>²ñï³ùÇÝ  ÏáÛáõÕ³·ÇÍ</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234D20" w:rsidP="00852833">
            <w:pPr>
              <w:jc w:val="center"/>
              <w:rPr>
                <w:rFonts w:ascii="Times Armenian" w:hAnsi="Times Armenian" w:cs="Calibri"/>
                <w:sz w:val="22"/>
                <w:szCs w:val="22"/>
                <w:lang w:eastAsia="ru-RU"/>
              </w:rPr>
            </w:pPr>
            <w:r w:rsidRPr="004459C4">
              <w:rPr>
                <w:rFonts w:ascii="Times Armenian" w:hAnsi="Times Armenian" w:cs="Calibri"/>
                <w:sz w:val="22"/>
                <w:szCs w:val="22"/>
                <w:lang w:eastAsia="ru-RU"/>
              </w:rPr>
              <w:t>2.08</w:t>
            </w: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E1-1551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3-ñ¹ ËÙµÇ ·ñáõÝïÇ  Ù»Ë³ÝÇ½Ùáí  Ùß³ÏáõÙ, ÏáÕÉÇóù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70,00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E1-961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3-ñ¹ ËÙµÇ ÑáÕÇ Ó»éùáí Ùß³ÏáõÙ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5,00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E1-1634   E1-1645</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¶ñáõÝïÇ Ñ»ïÉÇóù µáõÉ¹á½»ñáí, ï»Õ³÷áË»Éáí  ÙÇÝã¨ 10Ù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1000Ù3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0,070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E1-968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¶ñáõÝïÇ Ñ»ïÉÇóù Ó»éùáí</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5,00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E1-1184</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¶ñáõÝïÇ Ëï³óáõÙ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75,00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6</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E23-1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²í³½» Ñ³ñÃ»óÝáÕ ß»ñï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4,05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7</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E16-34   </w:t>
            </w:r>
            <w:r w:rsidRPr="004459C4">
              <w:rPr>
                <w:rFonts w:ascii="Arial Armenian" w:hAnsi="Arial Armenian" w:cs="Arial"/>
                <w:b/>
                <w:bCs/>
                <w:sz w:val="18"/>
                <w:szCs w:val="18"/>
              </w:rPr>
              <w:br/>
              <w:t>ÏÇñ³ñÏ.</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äáÉÇíÇÝÇÉùÉáñÇ¹» ËáÕáí³ÏÝ»ñÇ ï»Õ³¹ñáõÙ ö110ÙÙ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85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8</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E22-365</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Ò¨³íáñ Ù³ë»ñÇ ï»Õ³¹ñáõÙ,           ö110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10Ñ³ï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6"/>
                <w:szCs w:val="16"/>
              </w:rPr>
            </w:pPr>
            <w:r w:rsidRPr="004459C4">
              <w:rPr>
                <w:rFonts w:ascii="Arial Armenian" w:hAnsi="Arial Armenian" w:cs="Arial"/>
                <w:sz w:val="16"/>
                <w:szCs w:val="16"/>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9</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E23-155</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ÊáÕáí³Ï³ß³ñÇ ÙÇ³óáõÙÁ ·áñÍáÕ ·ÍÇÝ</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ÙÇ³ó.</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10</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E23-109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Ð³í³ùáíÇ »/µ ¹Çï³Ñáñ»ñ D=1000ÙÙ, 3 Ñ³ï</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3,42</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11</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E6-1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¸Çï³Ñáñ»ñÇ µ»ïáÝ» ÑÇÙù»ñ,   µ»ïáÝ  B-15, (M200)</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1,32</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12</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E8-27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¸Çï³Ñáñ»ñÇ å³ï»ñÇ »ñÏß»ñï µÇïáõÙ³å³ïáõÙ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0,30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sz w:val="32"/>
                <w:szCs w:val="32"/>
              </w:rPr>
            </w:pPr>
            <w:r w:rsidRPr="004459C4">
              <w:rPr>
                <w:rFonts w:ascii="Arial Armenian" w:hAnsi="Arial Armenian" w:cs="Arial"/>
                <w:b/>
                <w:bCs/>
                <w:sz w:val="32"/>
                <w:szCs w:val="32"/>
              </w:rPr>
              <w:t>²ñï³ùÇÝ   çñ³Ù³ï³Ï³ñ³ñáõÙ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6F2A29" w:rsidP="00852833">
            <w:pPr>
              <w:jc w:val="center"/>
              <w:rPr>
                <w:rFonts w:ascii="Times Armenian" w:hAnsi="Times Armenian" w:cs="Calibri"/>
                <w:sz w:val="22"/>
                <w:szCs w:val="22"/>
                <w:lang w:eastAsia="ru-RU"/>
              </w:rPr>
            </w:pPr>
            <w:r w:rsidRPr="004459C4">
              <w:rPr>
                <w:rFonts w:ascii="Times Armenian" w:hAnsi="Times Armenian" w:cs="Calibri"/>
                <w:sz w:val="22"/>
                <w:szCs w:val="22"/>
                <w:lang w:eastAsia="ru-RU"/>
              </w:rPr>
              <w:t>0.78</w:t>
            </w: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E1-1551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3-ñ¹ ËÙµÇ ·ñáõÝïÇ  Ù»Ë³ÝÇ½Ùáí  Ùß³ÏáõÙ, ÏáÕÉÇóù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36,00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lastRenderedPageBreak/>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E1-961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3-ñ¹ ËÙµÇ ÑáÕÇ Ó»éùáí Ùß³ÏáõÙ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5,00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E1-1634   E1-1645</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¶ñáõÝïÇ Ñ»ïÉÇóù µáõÉ¹á½»ñáí, ï»Õ³÷áË»Éáí  ÙÇÝã¨ 10Ù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1000Ù3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0,037</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E1-968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¶ñáõÝïÇ Ñ»ïÉÇóù Ó»éùáí</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4,00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E1-1184</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¶ñáõÝïÇ Ëï³óáõÙ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41,00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20"/>
                <w:szCs w:val="20"/>
              </w:rPr>
            </w:pPr>
            <w:r w:rsidRPr="004459C4">
              <w:rPr>
                <w:rFonts w:ascii="Arial Armenian" w:hAnsi="Arial Armenian" w:cs="Arial"/>
                <w:sz w:val="20"/>
                <w:szCs w:val="20"/>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6</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E23-1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²í³½» Ñ³ñÃ»óÝáÕ ß»ñï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3,00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6"/>
                <w:szCs w:val="16"/>
              </w:rPr>
            </w:pPr>
            <w:r w:rsidRPr="004459C4">
              <w:rPr>
                <w:rFonts w:ascii="Arial Armenian" w:hAnsi="Arial Armenian" w:cs="Arial"/>
                <w:sz w:val="16"/>
                <w:szCs w:val="16"/>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7</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E16-35          ÏÇñ³ñÏ.</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ÊáÕáí³Ï  åáÉÇåñáåÇÉ»Ý³ÛÇÝ,    ö32ÙÙ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50,0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6"/>
                <w:szCs w:val="16"/>
              </w:rPr>
            </w:pPr>
            <w:r w:rsidRPr="004459C4">
              <w:rPr>
                <w:rFonts w:ascii="Arial Armenian" w:hAnsi="Arial Armenian" w:cs="Arial"/>
                <w:sz w:val="16"/>
                <w:szCs w:val="16"/>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8</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E22-365</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Ò¨³íáñ Ù³ë»ñÇ ï»Õ³¹ñáõÙ,           ö25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10Ñ³ï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6"/>
                <w:szCs w:val="16"/>
              </w:rPr>
            </w:pPr>
            <w:r w:rsidRPr="004459C4">
              <w:rPr>
                <w:rFonts w:ascii="Arial Armenian" w:hAnsi="Arial Armenian" w:cs="Arial"/>
                <w:sz w:val="16"/>
                <w:szCs w:val="16"/>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9</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E23-155</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ÊáÕáí³Ï³ß³ñÇ ÙÇ³óáõÙÁ ·áñÍáÕ ·ÍÇÝ</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ÙÇ³ó.</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10</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E22-365.</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Ð³Ï³Ññ¹»Ñ³ÛÇÝ ÑÇ¹ñ³ÝïÝ»ñÇ ï»Õ³¹ñáõÙ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Ñ³ï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sz w:val="16"/>
                <w:szCs w:val="16"/>
              </w:rPr>
            </w:pPr>
            <w:r w:rsidRPr="004459C4">
              <w:rPr>
                <w:rFonts w:ascii="Arial Armenian" w:hAnsi="Arial Armenian" w:cs="Arial"/>
                <w:sz w:val="16"/>
                <w:szCs w:val="16"/>
              </w:rPr>
              <w:t>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11</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E18-165</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0"/>
                <w:szCs w:val="20"/>
              </w:rPr>
            </w:pPr>
            <w:r w:rsidRPr="004459C4">
              <w:rPr>
                <w:rFonts w:ascii="Arial Armenian" w:hAnsi="Arial Armenian" w:cs="Arial"/>
                <w:sz w:val="20"/>
                <w:szCs w:val="20"/>
              </w:rPr>
              <w:t xml:space="preserve">1 Ïíï Ñ½áñáõÃÛ³Ùµ çñÇ åáÙåÇ  ï»Õ³¹ñáõÙ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Ñ³ï</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r w:rsidRPr="004459C4">
              <w:rPr>
                <w:rFonts w:ascii="Arial Armenian" w:hAnsi="Arial Armenian" w:cs="Arial"/>
                <w:sz w:val="18"/>
                <w:szCs w:val="18"/>
              </w:rPr>
              <w:t> </w:t>
            </w:r>
          </w:p>
        </w:tc>
        <w:tc>
          <w:tcPr>
            <w:tcW w:w="4609"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center"/>
              <w:rPr>
                <w:rFonts w:ascii="Arial Armenian" w:hAnsi="Arial Armenian" w:cs="Arial"/>
                <w:b/>
                <w:bCs/>
                <w:sz w:val="32"/>
                <w:szCs w:val="32"/>
              </w:rPr>
            </w:pPr>
            <w:r w:rsidRPr="004459C4">
              <w:rPr>
                <w:rFonts w:ascii="Arial Armenian" w:hAnsi="Arial Armenian" w:cs="Arial"/>
                <w:b/>
                <w:bCs/>
                <w:sz w:val="32"/>
                <w:szCs w:val="32"/>
              </w:rPr>
              <w:t xml:space="preserve"> ¾É»Ïïñ³Ù³ï³Ï³ñ³ñáõÙ</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222B1A" w:rsidP="00852833">
            <w:pPr>
              <w:jc w:val="center"/>
              <w:rPr>
                <w:rFonts w:ascii="Times Armenian" w:hAnsi="Times Armenian" w:cs="Calibri"/>
                <w:sz w:val="22"/>
                <w:szCs w:val="22"/>
                <w:lang w:eastAsia="ru-RU"/>
              </w:rPr>
            </w:pPr>
            <w:r w:rsidRPr="004459C4">
              <w:rPr>
                <w:rFonts w:ascii="Times Armenian" w:hAnsi="Times Armenian" w:cs="Calibri"/>
                <w:sz w:val="22"/>
                <w:szCs w:val="22"/>
                <w:lang w:eastAsia="ru-RU"/>
              </w:rPr>
              <w:t>1.60</w:t>
            </w: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E1-965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2"/>
                <w:szCs w:val="22"/>
              </w:rPr>
            </w:pPr>
            <w:r w:rsidRPr="004459C4">
              <w:rPr>
                <w:rFonts w:ascii="Arial" w:hAnsi="Arial" w:cs="Arial"/>
                <w:sz w:val="22"/>
                <w:szCs w:val="22"/>
              </w:rPr>
              <w:t>Գրունտի</w:t>
            </w:r>
            <w:r w:rsidRPr="004459C4">
              <w:rPr>
                <w:rFonts w:ascii="Arial Armenian" w:hAnsi="Arial Armenian" w:cs="Arial"/>
                <w:sz w:val="22"/>
                <w:szCs w:val="22"/>
              </w:rPr>
              <w:t xml:space="preserve"> </w:t>
            </w:r>
            <w:r w:rsidRPr="004459C4">
              <w:rPr>
                <w:rFonts w:ascii="Arial" w:hAnsi="Arial" w:cs="Arial"/>
                <w:sz w:val="22"/>
                <w:szCs w:val="22"/>
              </w:rPr>
              <w:t>փորում</w:t>
            </w:r>
            <w:r w:rsidRPr="004459C4">
              <w:rPr>
                <w:rFonts w:ascii="Arial Armenian" w:hAnsi="Arial Armenian" w:cs="Arial"/>
                <w:sz w:val="22"/>
                <w:szCs w:val="22"/>
              </w:rPr>
              <w:t xml:space="preserve"> </w:t>
            </w:r>
            <w:r w:rsidRPr="004459C4">
              <w:rPr>
                <w:rFonts w:ascii="Arial" w:hAnsi="Arial" w:cs="Arial"/>
                <w:sz w:val="22"/>
                <w:szCs w:val="22"/>
              </w:rPr>
              <w:t>ձեռքով</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2,03</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E1-968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2"/>
                <w:szCs w:val="22"/>
              </w:rPr>
            </w:pPr>
            <w:r w:rsidRPr="004459C4">
              <w:rPr>
                <w:rFonts w:ascii="Arial" w:hAnsi="Arial" w:cs="Arial"/>
                <w:sz w:val="22"/>
                <w:szCs w:val="22"/>
              </w:rPr>
              <w:t>Հետլիցք</w:t>
            </w:r>
            <w:r w:rsidRPr="004459C4">
              <w:rPr>
                <w:rFonts w:ascii="Arial Armenian" w:hAnsi="Arial Armenian" w:cs="Arial"/>
                <w:sz w:val="22"/>
                <w:szCs w:val="22"/>
              </w:rPr>
              <w:t xml:space="preserve">  </w:t>
            </w:r>
            <w:r w:rsidRPr="004459C4">
              <w:rPr>
                <w:rFonts w:ascii="Arial" w:hAnsi="Arial" w:cs="Arial"/>
                <w:sz w:val="22"/>
                <w:szCs w:val="22"/>
              </w:rPr>
              <w:t>ձեռքով</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0,32</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E1-1184</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2"/>
                <w:szCs w:val="22"/>
              </w:rPr>
            </w:pPr>
            <w:r w:rsidRPr="004459C4">
              <w:rPr>
                <w:rFonts w:ascii="Arial" w:hAnsi="Arial" w:cs="Arial"/>
                <w:sz w:val="22"/>
                <w:szCs w:val="22"/>
              </w:rPr>
              <w:t>Գրունտի</w:t>
            </w:r>
            <w:r w:rsidRPr="004459C4">
              <w:rPr>
                <w:rFonts w:ascii="Arial Armenian" w:hAnsi="Arial Armenian" w:cs="Arial"/>
                <w:sz w:val="22"/>
                <w:szCs w:val="22"/>
              </w:rPr>
              <w:t xml:space="preserve"> </w:t>
            </w:r>
            <w:r w:rsidRPr="004459C4">
              <w:rPr>
                <w:rFonts w:ascii="Arial" w:hAnsi="Arial" w:cs="Arial"/>
                <w:sz w:val="22"/>
                <w:szCs w:val="22"/>
              </w:rPr>
              <w:t>տոփանում</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0,32</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E23-229 ´ÎîØ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2"/>
                <w:szCs w:val="22"/>
              </w:rPr>
            </w:pPr>
            <w:r w:rsidRPr="004459C4">
              <w:rPr>
                <w:rFonts w:ascii="Arial" w:hAnsi="Arial" w:cs="Arial"/>
                <w:sz w:val="22"/>
                <w:szCs w:val="22"/>
              </w:rPr>
              <w:t>Ավելորդ</w:t>
            </w:r>
            <w:r w:rsidRPr="004459C4">
              <w:rPr>
                <w:rFonts w:ascii="Arial Armenian" w:hAnsi="Arial Armenian" w:cs="Arial"/>
                <w:sz w:val="22"/>
                <w:szCs w:val="22"/>
              </w:rPr>
              <w:t xml:space="preserve"> </w:t>
            </w:r>
            <w:r w:rsidRPr="004459C4">
              <w:rPr>
                <w:rFonts w:ascii="Arial" w:hAnsi="Arial" w:cs="Arial"/>
                <w:sz w:val="22"/>
                <w:szCs w:val="22"/>
              </w:rPr>
              <w:t>գրունտի</w:t>
            </w:r>
            <w:r w:rsidRPr="004459C4">
              <w:rPr>
                <w:rFonts w:ascii="Arial Armenian" w:hAnsi="Arial Armenian" w:cs="Arial"/>
                <w:sz w:val="22"/>
                <w:szCs w:val="22"/>
              </w:rPr>
              <w:t xml:space="preserve"> </w:t>
            </w:r>
            <w:r w:rsidRPr="004459C4">
              <w:rPr>
                <w:rFonts w:ascii="Arial" w:hAnsi="Arial" w:cs="Arial"/>
                <w:sz w:val="22"/>
                <w:szCs w:val="22"/>
              </w:rPr>
              <w:t>ձեռքով</w:t>
            </w:r>
            <w:r w:rsidRPr="004459C4">
              <w:rPr>
                <w:rFonts w:ascii="Arial Armenian" w:hAnsi="Arial Armenian" w:cs="Arial"/>
                <w:sz w:val="22"/>
                <w:szCs w:val="22"/>
              </w:rPr>
              <w:t xml:space="preserve"> </w:t>
            </w:r>
            <w:r w:rsidRPr="004459C4">
              <w:rPr>
                <w:rFonts w:ascii="Arial" w:hAnsi="Arial" w:cs="Arial"/>
                <w:sz w:val="22"/>
                <w:szCs w:val="22"/>
              </w:rPr>
              <w:t>բարձում</w:t>
            </w:r>
            <w:r w:rsidRPr="004459C4">
              <w:rPr>
                <w:rFonts w:ascii="Arial Armenian" w:hAnsi="Arial Armenian" w:cs="Arial"/>
                <w:sz w:val="22"/>
                <w:szCs w:val="22"/>
              </w:rPr>
              <w:t xml:space="preserve">  </w:t>
            </w:r>
            <w:r w:rsidRPr="004459C4">
              <w:rPr>
                <w:rFonts w:ascii="Arial" w:hAnsi="Arial" w:cs="Arial"/>
                <w:sz w:val="22"/>
                <w:szCs w:val="22"/>
              </w:rPr>
              <w:t>ավտոինքնաթափերի</w:t>
            </w:r>
            <w:r w:rsidRPr="004459C4">
              <w:rPr>
                <w:rFonts w:ascii="Arial Armenian" w:hAnsi="Arial Armenian" w:cs="Arial"/>
                <w:sz w:val="22"/>
                <w:szCs w:val="22"/>
              </w:rPr>
              <w:t xml:space="preserve"> </w:t>
            </w:r>
            <w:r w:rsidRPr="004459C4">
              <w:rPr>
                <w:rFonts w:ascii="Arial" w:hAnsi="Arial" w:cs="Arial"/>
                <w:sz w:val="22"/>
                <w:szCs w:val="22"/>
              </w:rPr>
              <w:t>վրա</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2,16</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5</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E310-3</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2"/>
                <w:szCs w:val="22"/>
              </w:rPr>
            </w:pPr>
            <w:r w:rsidRPr="004459C4">
              <w:rPr>
                <w:rFonts w:ascii="Arial" w:hAnsi="Arial" w:cs="Arial"/>
                <w:sz w:val="22"/>
                <w:szCs w:val="22"/>
              </w:rPr>
              <w:t>Տեղափոխություն</w:t>
            </w:r>
            <w:r w:rsidRPr="004459C4">
              <w:rPr>
                <w:rFonts w:ascii="Arial Armenian" w:hAnsi="Arial Armenian" w:cs="Arial"/>
                <w:sz w:val="22"/>
                <w:szCs w:val="22"/>
              </w:rPr>
              <w:t xml:space="preserve"> 3</w:t>
            </w:r>
            <w:r w:rsidRPr="004459C4">
              <w:rPr>
                <w:rFonts w:ascii="Arial" w:hAnsi="Arial" w:cs="Arial"/>
                <w:sz w:val="22"/>
                <w:szCs w:val="22"/>
              </w:rPr>
              <w:t>կմ</w:t>
            </w:r>
            <w:r w:rsidRPr="004459C4">
              <w:rPr>
                <w:rFonts w:ascii="Arial Armenian" w:hAnsi="Arial Armenian" w:cs="Arial"/>
                <w:sz w:val="22"/>
                <w:szCs w:val="22"/>
              </w:rPr>
              <w:t xml:space="preserve">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2,16</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6</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E23-3                 </w:t>
            </w:r>
            <w:r w:rsidRPr="004459C4">
              <w:rPr>
                <w:rFonts w:ascii="Arial Armenian" w:hAnsi="Arial Armenian" w:cs="Arial"/>
                <w:b/>
                <w:bCs/>
                <w:sz w:val="18"/>
                <w:szCs w:val="18"/>
              </w:rPr>
              <w:br/>
              <w:t xml:space="preserve">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2"/>
                <w:szCs w:val="22"/>
              </w:rPr>
            </w:pPr>
            <w:r w:rsidRPr="004459C4">
              <w:rPr>
                <w:rFonts w:ascii="Arial" w:hAnsi="Arial" w:cs="Arial"/>
                <w:sz w:val="22"/>
                <w:szCs w:val="22"/>
              </w:rPr>
              <w:t>Ավազայինշերտ</w:t>
            </w:r>
            <w:r w:rsidRPr="004459C4">
              <w:rPr>
                <w:rFonts w:ascii="Arial Armenian" w:hAnsi="Arial Armenian" w:cs="Arial"/>
                <w:sz w:val="22"/>
                <w:szCs w:val="22"/>
              </w:rPr>
              <w:t xml:space="preserve"> </w:t>
            </w:r>
            <w:r w:rsidRPr="004459C4">
              <w:rPr>
                <w:rFonts w:ascii="Arial" w:hAnsi="Arial" w:cs="Arial"/>
                <w:sz w:val="22"/>
                <w:szCs w:val="22"/>
              </w:rPr>
              <w:t>հիմքերի</w:t>
            </w:r>
            <w:r w:rsidRPr="004459C4">
              <w:rPr>
                <w:rFonts w:ascii="Arial Armenian" w:hAnsi="Arial Armenian" w:cs="Arial"/>
                <w:sz w:val="22"/>
                <w:szCs w:val="22"/>
              </w:rPr>
              <w:t xml:space="preserve"> </w:t>
            </w:r>
            <w:r w:rsidRPr="004459C4">
              <w:rPr>
                <w:rFonts w:ascii="Arial" w:hAnsi="Arial" w:cs="Arial"/>
                <w:sz w:val="22"/>
                <w:szCs w:val="22"/>
              </w:rPr>
              <w:t>տակ</w:t>
            </w:r>
            <w:r w:rsidRPr="004459C4">
              <w:rPr>
                <w:rFonts w:ascii="Arial Armenian" w:hAnsi="Arial Armenian" w:cs="Arial"/>
                <w:sz w:val="22"/>
                <w:szCs w:val="22"/>
              </w:rPr>
              <w:t xml:space="preserve"> h=10</w:t>
            </w:r>
            <w:r w:rsidRPr="004459C4">
              <w:rPr>
                <w:rFonts w:ascii="Arial" w:hAnsi="Arial" w:cs="Arial"/>
                <w:sz w:val="22"/>
                <w:szCs w:val="22"/>
              </w:rPr>
              <w:t>սմ</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2"/>
                <w:szCs w:val="22"/>
              </w:rPr>
            </w:pPr>
            <w:r w:rsidRPr="004459C4">
              <w:rPr>
                <w:rFonts w:ascii="Arial" w:hAnsi="Arial" w:cs="Arial"/>
                <w:sz w:val="22"/>
                <w:szCs w:val="22"/>
              </w:rPr>
              <w:t>մ</w:t>
            </w:r>
            <w:r w:rsidRPr="004459C4">
              <w:rPr>
                <w:rFonts w:ascii="Arial Armenian" w:hAnsi="Arial Armenian" w:cs="Arial"/>
                <w:sz w:val="22"/>
                <w:szCs w:val="22"/>
              </w:rPr>
              <w:t>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0,15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7</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E6-2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2"/>
                <w:szCs w:val="22"/>
              </w:rPr>
            </w:pPr>
            <w:r w:rsidRPr="004459C4">
              <w:rPr>
                <w:rFonts w:ascii="Arial" w:hAnsi="Arial" w:cs="Arial"/>
                <w:sz w:val="22"/>
                <w:szCs w:val="22"/>
              </w:rPr>
              <w:t>Հենասյուների</w:t>
            </w:r>
            <w:r w:rsidRPr="004459C4">
              <w:rPr>
                <w:rFonts w:ascii="Arial Armenian" w:hAnsi="Arial Armenian" w:cs="Arial"/>
                <w:sz w:val="22"/>
                <w:szCs w:val="22"/>
              </w:rPr>
              <w:t xml:space="preserve"> </w:t>
            </w:r>
            <w:r w:rsidRPr="004459C4">
              <w:rPr>
                <w:rFonts w:ascii="Arial" w:hAnsi="Arial" w:cs="Arial"/>
                <w:sz w:val="22"/>
                <w:szCs w:val="22"/>
              </w:rPr>
              <w:t>բետոնե</w:t>
            </w:r>
            <w:r w:rsidRPr="004459C4">
              <w:rPr>
                <w:rFonts w:ascii="Arial Armenian" w:hAnsi="Arial Armenian" w:cs="Arial"/>
                <w:sz w:val="22"/>
                <w:szCs w:val="22"/>
              </w:rPr>
              <w:t xml:space="preserve"> </w:t>
            </w:r>
            <w:r w:rsidRPr="004459C4">
              <w:rPr>
                <w:rFonts w:ascii="Arial" w:hAnsi="Arial" w:cs="Arial"/>
                <w:sz w:val="22"/>
                <w:szCs w:val="22"/>
              </w:rPr>
              <w:t>հիմքեր</w:t>
            </w:r>
            <w:r w:rsidRPr="004459C4">
              <w:rPr>
                <w:rFonts w:ascii="Arial Armenian" w:hAnsi="Arial Armenian" w:cs="Arial"/>
                <w:sz w:val="22"/>
                <w:szCs w:val="22"/>
              </w:rPr>
              <w:t xml:space="preserve">,  </w:t>
            </w:r>
            <w:r w:rsidRPr="004459C4">
              <w:rPr>
                <w:rFonts w:ascii="Arial" w:hAnsi="Arial" w:cs="Arial"/>
                <w:sz w:val="22"/>
                <w:szCs w:val="22"/>
              </w:rPr>
              <w:t>բետոն</w:t>
            </w:r>
            <w:r w:rsidRPr="004459C4">
              <w:rPr>
                <w:rFonts w:ascii="Arial Armenian" w:hAnsi="Arial Armenian" w:cs="Arial"/>
                <w:sz w:val="22"/>
                <w:szCs w:val="22"/>
              </w:rPr>
              <w:t>B15</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Ù3</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1,35</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8</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E21-267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2"/>
                <w:szCs w:val="22"/>
              </w:rPr>
            </w:pPr>
            <w:r w:rsidRPr="004459C4">
              <w:rPr>
                <w:rFonts w:ascii="Arial" w:hAnsi="Arial" w:cs="Arial"/>
                <w:sz w:val="22"/>
                <w:szCs w:val="22"/>
              </w:rPr>
              <w:t>Մետաղական</w:t>
            </w:r>
            <w:r w:rsidRPr="004459C4">
              <w:rPr>
                <w:rFonts w:ascii="Arial Armenian" w:hAnsi="Arial Armenian" w:cs="Arial"/>
                <w:sz w:val="22"/>
                <w:szCs w:val="22"/>
              </w:rPr>
              <w:t xml:space="preserve"> </w:t>
            </w:r>
            <w:r w:rsidRPr="004459C4">
              <w:rPr>
                <w:rFonts w:ascii="Arial" w:hAnsi="Arial" w:cs="Arial"/>
                <w:sz w:val="22"/>
                <w:szCs w:val="22"/>
              </w:rPr>
              <w:t>հենասյուների</w:t>
            </w:r>
            <w:r w:rsidRPr="004459C4">
              <w:rPr>
                <w:rFonts w:ascii="Arial Armenian" w:hAnsi="Arial Armenian" w:cs="Arial"/>
                <w:sz w:val="22"/>
                <w:szCs w:val="22"/>
              </w:rPr>
              <w:t xml:space="preserve">  (d=108x4ÙÙ,    L=6.0Ù)  </w:t>
            </w:r>
            <w:r w:rsidRPr="004459C4">
              <w:rPr>
                <w:rFonts w:ascii="Arial" w:hAnsi="Arial" w:cs="Arial"/>
                <w:sz w:val="22"/>
                <w:szCs w:val="22"/>
              </w:rPr>
              <w:t>տեղադրում</w:t>
            </w:r>
            <w:r w:rsidRPr="004459C4">
              <w:rPr>
                <w:rFonts w:ascii="Arial Armenian" w:hAnsi="Arial Armenian" w:cs="Arial"/>
                <w:sz w:val="22"/>
                <w:szCs w:val="22"/>
              </w:rPr>
              <w:t xml:space="preserve">, 6 </w:t>
            </w:r>
            <w:r w:rsidRPr="004459C4">
              <w:rPr>
                <w:rFonts w:ascii="Arial" w:hAnsi="Arial" w:cs="Arial"/>
                <w:sz w:val="22"/>
                <w:szCs w:val="22"/>
              </w:rPr>
              <w:t>հատ</w:t>
            </w:r>
            <w:r w:rsidRPr="004459C4">
              <w:rPr>
                <w:rFonts w:ascii="Arial Armenian" w:hAnsi="Arial Armenian" w:cs="Arial"/>
                <w:sz w:val="22"/>
                <w:szCs w:val="22"/>
              </w:rPr>
              <w:t xml:space="preserve"> , 6*10</w:t>
            </w:r>
            <w:r w:rsidRPr="004459C4">
              <w:rPr>
                <w:rFonts w:ascii="Arial" w:hAnsi="Arial" w:cs="Arial"/>
                <w:sz w:val="22"/>
                <w:szCs w:val="22"/>
              </w:rPr>
              <w:t>կգ</w:t>
            </w:r>
            <w:r w:rsidRPr="004459C4">
              <w:rPr>
                <w:rFonts w:ascii="Arial Armenian" w:hAnsi="Arial Armenian" w:cs="Arial"/>
                <w:sz w:val="22"/>
                <w:szCs w:val="22"/>
              </w:rPr>
              <w:t>*6</w:t>
            </w:r>
            <w:r w:rsidRPr="004459C4">
              <w:rPr>
                <w:rFonts w:ascii="Arial" w:hAnsi="Arial" w:cs="Arial"/>
                <w:sz w:val="22"/>
                <w:szCs w:val="22"/>
              </w:rPr>
              <w:t>գծմ</w:t>
            </w:r>
            <w:r w:rsidRPr="004459C4">
              <w:rPr>
                <w:rFonts w:ascii="Arial Armenian" w:hAnsi="Arial Armenian" w:cs="Arial"/>
                <w:sz w:val="22"/>
                <w:szCs w:val="22"/>
              </w:rPr>
              <w:t>=360</w:t>
            </w:r>
            <w:r w:rsidRPr="004459C4">
              <w:rPr>
                <w:rFonts w:ascii="Arial" w:hAnsi="Arial" w:cs="Arial"/>
                <w:sz w:val="22"/>
                <w:szCs w:val="22"/>
              </w:rPr>
              <w:t>կգ</w:t>
            </w:r>
            <w:r w:rsidRPr="004459C4">
              <w:rPr>
                <w:rFonts w:ascii="Arial Armenian" w:hAnsi="Arial Armenian" w:cs="Arial"/>
                <w:sz w:val="22"/>
                <w:szCs w:val="22"/>
              </w:rPr>
              <w:t xml:space="preserve">                                                                -</w:t>
            </w:r>
            <w:r w:rsidRPr="004459C4">
              <w:rPr>
                <w:rFonts w:ascii="Arial" w:hAnsi="Arial" w:cs="Arial"/>
                <w:sz w:val="22"/>
                <w:szCs w:val="22"/>
              </w:rPr>
              <w:t>Լայնակ</w:t>
            </w:r>
            <w:r w:rsidRPr="004459C4">
              <w:rPr>
                <w:rFonts w:ascii="Arial Armenian" w:hAnsi="Arial Armenian" w:cs="Arial"/>
                <w:sz w:val="22"/>
                <w:szCs w:val="22"/>
              </w:rPr>
              <w:t xml:space="preserve"> </w:t>
            </w:r>
            <w:r w:rsidRPr="004459C4">
              <w:rPr>
                <w:rFonts w:ascii="Arial" w:hAnsi="Arial" w:cs="Arial"/>
                <w:sz w:val="22"/>
                <w:szCs w:val="22"/>
              </w:rPr>
              <w:t>անկյունակ</w:t>
            </w:r>
            <w:r w:rsidRPr="004459C4">
              <w:rPr>
                <w:rFonts w:ascii="Arial Armenian" w:hAnsi="Arial Armenian" w:cs="Arial"/>
                <w:sz w:val="22"/>
                <w:szCs w:val="22"/>
              </w:rPr>
              <w:t xml:space="preserve"> -50x50x5</w:t>
            </w:r>
            <w:r w:rsidRPr="004459C4">
              <w:rPr>
                <w:rFonts w:ascii="Arial" w:hAnsi="Arial" w:cs="Arial"/>
                <w:sz w:val="22"/>
                <w:szCs w:val="22"/>
              </w:rPr>
              <w:t>մմ</w:t>
            </w:r>
            <w:r w:rsidRPr="004459C4">
              <w:rPr>
                <w:rFonts w:ascii="Arial Armenian" w:hAnsi="Arial Armenian" w:cs="Arial"/>
                <w:sz w:val="22"/>
                <w:szCs w:val="22"/>
              </w:rPr>
              <w:t>, L=0,6</w:t>
            </w:r>
            <w:r w:rsidRPr="004459C4">
              <w:rPr>
                <w:rFonts w:ascii="Arial" w:hAnsi="Arial" w:cs="Arial"/>
                <w:sz w:val="22"/>
                <w:szCs w:val="22"/>
              </w:rPr>
              <w:t>մ</w:t>
            </w:r>
            <w:r w:rsidRPr="004459C4">
              <w:rPr>
                <w:rFonts w:ascii="Arial Armenian" w:hAnsi="Arial Armenian" w:cs="Arial"/>
                <w:sz w:val="22"/>
                <w:szCs w:val="22"/>
              </w:rPr>
              <w:t>,6x0.6</w:t>
            </w:r>
            <w:r w:rsidRPr="004459C4">
              <w:rPr>
                <w:rFonts w:ascii="Arial" w:hAnsi="Arial" w:cs="Arial"/>
                <w:sz w:val="22"/>
                <w:szCs w:val="22"/>
              </w:rPr>
              <w:t>մ</w:t>
            </w:r>
            <w:r w:rsidRPr="004459C4">
              <w:rPr>
                <w:rFonts w:ascii="Arial Armenian" w:hAnsi="Arial Armenian" w:cs="Arial"/>
                <w:sz w:val="22"/>
                <w:szCs w:val="22"/>
              </w:rPr>
              <w:t>=3.6</w:t>
            </w:r>
            <w:r w:rsidRPr="004459C4">
              <w:rPr>
                <w:rFonts w:ascii="Arial" w:hAnsi="Arial" w:cs="Arial"/>
                <w:sz w:val="22"/>
                <w:szCs w:val="22"/>
              </w:rPr>
              <w:t>գծմ</w:t>
            </w:r>
            <w:r w:rsidRPr="004459C4">
              <w:rPr>
                <w:rFonts w:ascii="Arial Armenian" w:hAnsi="Arial Armenian" w:cs="Arial"/>
                <w:sz w:val="22"/>
                <w:szCs w:val="22"/>
              </w:rPr>
              <w:t>,  13.8</w:t>
            </w:r>
            <w:r w:rsidRPr="004459C4">
              <w:rPr>
                <w:rFonts w:ascii="Arial" w:hAnsi="Arial" w:cs="Arial"/>
                <w:sz w:val="22"/>
                <w:szCs w:val="22"/>
              </w:rPr>
              <w:t>կգ</w:t>
            </w:r>
            <w:r w:rsidRPr="004459C4">
              <w:rPr>
                <w:rFonts w:ascii="Arial Armenian" w:hAnsi="Arial Armenian" w:cs="Arial"/>
                <w:sz w:val="22"/>
                <w:szCs w:val="22"/>
              </w:rPr>
              <w:t xml:space="preserve">                                                                                 - </w:t>
            </w:r>
            <w:r w:rsidRPr="004459C4">
              <w:rPr>
                <w:rFonts w:ascii="Arial" w:hAnsi="Arial" w:cs="Arial"/>
                <w:sz w:val="22"/>
                <w:szCs w:val="22"/>
              </w:rPr>
              <w:t>Մեկուսիչ</w:t>
            </w:r>
            <w:r w:rsidRPr="004459C4">
              <w:rPr>
                <w:rFonts w:ascii="Arial Armenian" w:hAnsi="Arial Armenian" w:cs="Arial"/>
                <w:sz w:val="22"/>
                <w:szCs w:val="22"/>
              </w:rPr>
              <w:t>-  6</w:t>
            </w:r>
            <w:r w:rsidRPr="004459C4">
              <w:rPr>
                <w:rFonts w:ascii="Arial" w:hAnsi="Arial" w:cs="Arial"/>
                <w:sz w:val="22"/>
                <w:szCs w:val="22"/>
              </w:rPr>
              <w:t>հատ</w:t>
            </w:r>
            <w:r w:rsidRPr="004459C4">
              <w:rPr>
                <w:rFonts w:ascii="Arial Armenian" w:hAnsi="Arial Armenian" w:cs="Arial"/>
                <w:sz w:val="22"/>
                <w:szCs w:val="22"/>
              </w:rPr>
              <w:t xml:space="preserve">                                                                                                                                                    -</w:t>
            </w:r>
            <w:r w:rsidRPr="004459C4">
              <w:rPr>
                <w:rFonts w:ascii="Arial" w:hAnsi="Arial" w:cs="Arial"/>
                <w:sz w:val="22"/>
                <w:szCs w:val="22"/>
              </w:rPr>
              <w:t>Վերնամասի</w:t>
            </w:r>
            <w:r w:rsidRPr="004459C4">
              <w:rPr>
                <w:rFonts w:ascii="Arial Armenian" w:hAnsi="Arial Armenian" w:cs="Arial"/>
                <w:sz w:val="22"/>
                <w:szCs w:val="22"/>
              </w:rPr>
              <w:t xml:space="preserve"> </w:t>
            </w:r>
            <w:r w:rsidRPr="004459C4">
              <w:rPr>
                <w:rFonts w:ascii="Arial" w:hAnsi="Arial" w:cs="Arial"/>
                <w:sz w:val="22"/>
                <w:szCs w:val="22"/>
              </w:rPr>
              <w:t>մետ</w:t>
            </w:r>
            <w:r w:rsidRPr="004459C4">
              <w:rPr>
                <w:rFonts w:ascii="Arial Armenian" w:hAnsi="Arial Armenian" w:cs="Arial"/>
                <w:sz w:val="22"/>
                <w:szCs w:val="22"/>
              </w:rPr>
              <w:t xml:space="preserve">. </w:t>
            </w:r>
            <w:r w:rsidRPr="004459C4">
              <w:rPr>
                <w:rFonts w:ascii="Arial" w:hAnsi="Arial" w:cs="Arial"/>
                <w:sz w:val="22"/>
                <w:szCs w:val="22"/>
              </w:rPr>
              <w:t>ծածկոց</w:t>
            </w:r>
            <w:r w:rsidRPr="004459C4">
              <w:rPr>
                <w:rFonts w:ascii="Arial Armenian" w:hAnsi="Arial Armenian" w:cs="Arial"/>
                <w:sz w:val="22"/>
                <w:szCs w:val="22"/>
              </w:rPr>
              <w:t xml:space="preserve"> d=110x4</w:t>
            </w:r>
            <w:r w:rsidRPr="004459C4">
              <w:rPr>
                <w:rFonts w:ascii="Arial Armenian" w:hAnsi="Arial Armenian" w:cs="Arial Armenian"/>
                <w:sz w:val="22"/>
                <w:szCs w:val="22"/>
              </w:rPr>
              <w:t>ÙÙ</w:t>
            </w:r>
            <w:r w:rsidRPr="004459C4">
              <w:rPr>
                <w:rFonts w:ascii="Arial Armenian" w:hAnsi="Arial Armenian" w:cs="Arial"/>
                <w:sz w:val="22"/>
                <w:szCs w:val="22"/>
              </w:rPr>
              <w:t>, 6x0.3</w:t>
            </w:r>
            <w:r w:rsidRPr="004459C4">
              <w:rPr>
                <w:rFonts w:ascii="Arial" w:hAnsi="Arial" w:cs="Arial"/>
                <w:sz w:val="22"/>
                <w:szCs w:val="22"/>
              </w:rPr>
              <w:t>կգ</w:t>
            </w:r>
            <w:r w:rsidRPr="004459C4">
              <w:rPr>
                <w:rFonts w:ascii="Arial Armenian" w:hAnsi="Arial Armenian" w:cs="Arial"/>
                <w:sz w:val="22"/>
                <w:szCs w:val="22"/>
              </w:rPr>
              <w:t>=1.8</w:t>
            </w:r>
            <w:r w:rsidRPr="004459C4">
              <w:rPr>
                <w:rFonts w:ascii="Arial" w:hAnsi="Arial" w:cs="Arial"/>
                <w:sz w:val="22"/>
                <w:szCs w:val="22"/>
              </w:rPr>
              <w:t>կգ</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ïÝ</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0,3756</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9</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E8-363-1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2"/>
                <w:szCs w:val="22"/>
              </w:rPr>
            </w:pPr>
            <w:r w:rsidRPr="004459C4">
              <w:rPr>
                <w:rFonts w:ascii="Arial" w:hAnsi="Arial" w:cs="Arial"/>
                <w:sz w:val="22"/>
                <w:szCs w:val="22"/>
              </w:rPr>
              <w:t>Բարձակ</w:t>
            </w:r>
            <w:r w:rsidRPr="004459C4">
              <w:rPr>
                <w:rFonts w:ascii="Arial Armenian" w:hAnsi="Arial Armenian" w:cs="Arial"/>
                <w:sz w:val="22"/>
                <w:szCs w:val="22"/>
              </w:rPr>
              <w:t xml:space="preserve"> </w:t>
            </w:r>
            <w:r w:rsidRPr="004459C4">
              <w:rPr>
                <w:rFonts w:ascii="Arial" w:hAnsi="Arial" w:cs="Arial"/>
                <w:sz w:val="22"/>
                <w:szCs w:val="22"/>
              </w:rPr>
              <w:t>մեկճյուղանի</w:t>
            </w:r>
            <w:r w:rsidRPr="004459C4">
              <w:rPr>
                <w:rFonts w:ascii="Arial Armenian" w:hAnsi="Arial Armenian" w:cs="Arial"/>
                <w:sz w:val="22"/>
                <w:szCs w:val="22"/>
              </w:rPr>
              <w:t xml:space="preserve">  `d=48x3ÙÙ  L=1,8Ù), 6Ñ³ï  </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w:hAnsi="Arial" w:cs="Arial"/>
                <w:sz w:val="20"/>
                <w:szCs w:val="20"/>
              </w:rPr>
              <w:t>հատ</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6</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10</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E8-288-1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2"/>
                <w:szCs w:val="22"/>
              </w:rPr>
            </w:pPr>
            <w:r w:rsidRPr="004459C4">
              <w:rPr>
                <w:rFonts w:ascii="Calibri" w:hAnsi="Calibri" w:cs="Calibri"/>
                <w:sz w:val="22"/>
                <w:szCs w:val="22"/>
              </w:rPr>
              <w:t>АВВГ</w:t>
            </w:r>
            <w:r w:rsidRPr="004459C4">
              <w:rPr>
                <w:rFonts w:ascii="Arial Armenian" w:hAnsi="Arial Armenian" w:cs="Arial"/>
                <w:sz w:val="22"/>
                <w:szCs w:val="22"/>
              </w:rPr>
              <w:t>,   2x4</w:t>
            </w:r>
            <w:r w:rsidRPr="004459C4">
              <w:rPr>
                <w:rFonts w:ascii="Arial" w:hAnsi="Arial" w:cs="Arial"/>
                <w:sz w:val="22"/>
                <w:szCs w:val="22"/>
              </w:rPr>
              <w:t>մմ</w:t>
            </w:r>
            <w:r w:rsidRPr="004459C4">
              <w:rPr>
                <w:rFonts w:ascii="Arial Armenian" w:hAnsi="Arial Armenian" w:cs="Arial"/>
                <w:sz w:val="22"/>
                <w:szCs w:val="22"/>
              </w:rPr>
              <w:t xml:space="preserve">2 </w:t>
            </w:r>
            <w:r w:rsidRPr="004459C4">
              <w:rPr>
                <w:rFonts w:ascii="Arial" w:hAnsi="Arial" w:cs="Arial"/>
                <w:sz w:val="22"/>
                <w:szCs w:val="22"/>
              </w:rPr>
              <w:t>մալուխի</w:t>
            </w:r>
            <w:r w:rsidRPr="004459C4">
              <w:rPr>
                <w:rFonts w:ascii="Arial Armenian" w:hAnsi="Arial Armenian" w:cs="Arial"/>
                <w:sz w:val="22"/>
                <w:szCs w:val="22"/>
              </w:rPr>
              <w:t xml:space="preserve"> </w:t>
            </w:r>
            <w:r w:rsidRPr="004459C4">
              <w:rPr>
                <w:rFonts w:ascii="Arial" w:hAnsi="Arial" w:cs="Arial"/>
                <w:sz w:val="22"/>
                <w:szCs w:val="22"/>
              </w:rPr>
              <w:t>անցկացում</w:t>
            </w:r>
            <w:r w:rsidRPr="004459C4">
              <w:rPr>
                <w:rFonts w:ascii="Arial Armenian" w:hAnsi="Arial Armenian" w:cs="Arial"/>
                <w:sz w:val="22"/>
                <w:szCs w:val="22"/>
              </w:rPr>
              <w:t xml:space="preserve"> </w:t>
            </w:r>
            <w:r w:rsidRPr="004459C4">
              <w:rPr>
                <w:rFonts w:ascii="Arial" w:hAnsi="Arial" w:cs="Arial"/>
                <w:sz w:val="22"/>
                <w:szCs w:val="22"/>
              </w:rPr>
              <w:t>օդով</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w:hAnsi="Arial" w:cs="Arial"/>
                <w:sz w:val="20"/>
                <w:szCs w:val="20"/>
              </w:rPr>
              <w:t>գծմ</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320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11</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E8-149-1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2"/>
                <w:szCs w:val="22"/>
              </w:rPr>
            </w:pPr>
            <w:r w:rsidRPr="004459C4">
              <w:rPr>
                <w:rFonts w:ascii="Calibri" w:hAnsi="Calibri" w:cs="Calibri"/>
                <w:sz w:val="22"/>
                <w:szCs w:val="22"/>
              </w:rPr>
              <w:t>АВВГ</w:t>
            </w:r>
            <w:r w:rsidRPr="004459C4">
              <w:rPr>
                <w:rFonts w:ascii="Arial Armenian" w:hAnsi="Arial Armenian" w:cs="Arial"/>
                <w:sz w:val="22"/>
                <w:szCs w:val="22"/>
              </w:rPr>
              <w:t xml:space="preserve"> 3x2,5</w:t>
            </w:r>
            <w:r w:rsidRPr="004459C4">
              <w:rPr>
                <w:rFonts w:ascii="Arial" w:hAnsi="Arial" w:cs="Arial"/>
                <w:sz w:val="22"/>
                <w:szCs w:val="22"/>
              </w:rPr>
              <w:t>մմ</w:t>
            </w:r>
            <w:r w:rsidRPr="004459C4">
              <w:rPr>
                <w:rFonts w:ascii="Arial Armenian" w:hAnsi="Arial Armenian" w:cs="Arial"/>
                <w:sz w:val="22"/>
                <w:szCs w:val="22"/>
              </w:rPr>
              <w:t xml:space="preserve">2 </w:t>
            </w:r>
            <w:r w:rsidRPr="004459C4">
              <w:rPr>
                <w:rFonts w:ascii="Arial" w:hAnsi="Arial" w:cs="Arial"/>
                <w:sz w:val="22"/>
                <w:szCs w:val="22"/>
              </w:rPr>
              <w:t>մալուխի</w:t>
            </w:r>
            <w:r w:rsidRPr="004459C4">
              <w:rPr>
                <w:rFonts w:ascii="Arial Armenian" w:hAnsi="Arial Armenian" w:cs="Arial"/>
                <w:sz w:val="22"/>
                <w:szCs w:val="22"/>
              </w:rPr>
              <w:t xml:space="preserve"> </w:t>
            </w:r>
            <w:r w:rsidRPr="004459C4">
              <w:rPr>
                <w:rFonts w:ascii="Arial" w:hAnsi="Arial" w:cs="Arial"/>
                <w:sz w:val="22"/>
                <w:szCs w:val="22"/>
              </w:rPr>
              <w:t>անցկացում</w:t>
            </w:r>
            <w:r w:rsidRPr="004459C4">
              <w:rPr>
                <w:rFonts w:ascii="Arial Armenian" w:hAnsi="Arial Armenian" w:cs="Arial"/>
                <w:sz w:val="22"/>
                <w:szCs w:val="22"/>
              </w:rPr>
              <w:t xml:space="preserve"> </w:t>
            </w:r>
            <w:r w:rsidRPr="004459C4">
              <w:rPr>
                <w:rFonts w:ascii="Arial" w:hAnsi="Arial" w:cs="Arial"/>
                <w:sz w:val="22"/>
                <w:szCs w:val="22"/>
              </w:rPr>
              <w:t>խողովակով</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w:hAnsi="Arial" w:cs="Arial"/>
                <w:sz w:val="20"/>
                <w:szCs w:val="20"/>
              </w:rPr>
              <w:t>գծմ</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12</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12</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xml:space="preserve">E8-594-1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2"/>
                <w:szCs w:val="22"/>
              </w:rPr>
            </w:pPr>
            <w:r w:rsidRPr="004459C4">
              <w:rPr>
                <w:rFonts w:ascii="Arial" w:hAnsi="Arial" w:cs="Arial"/>
                <w:sz w:val="22"/>
                <w:szCs w:val="22"/>
              </w:rPr>
              <w:t>Լուսատու</w:t>
            </w:r>
            <w:r w:rsidRPr="004459C4">
              <w:rPr>
                <w:rFonts w:ascii="Arial Armenian" w:hAnsi="Arial Armenian" w:cs="Arial"/>
                <w:sz w:val="22"/>
                <w:szCs w:val="22"/>
              </w:rPr>
              <w:t xml:space="preserve"> </w:t>
            </w:r>
            <w:r w:rsidRPr="004459C4">
              <w:rPr>
                <w:rFonts w:ascii="Arial" w:hAnsi="Arial" w:cs="Arial"/>
                <w:sz w:val="22"/>
                <w:szCs w:val="22"/>
              </w:rPr>
              <w:t>լուսադիոդային</w:t>
            </w:r>
            <w:r w:rsidRPr="004459C4">
              <w:rPr>
                <w:rFonts w:ascii="Arial Armenian" w:hAnsi="Arial Armenian" w:cs="Arial"/>
                <w:sz w:val="22"/>
                <w:szCs w:val="22"/>
              </w:rPr>
              <w:t xml:space="preserve">  LED  60w, IP66 </w:t>
            </w:r>
            <w:r w:rsidRPr="004459C4">
              <w:rPr>
                <w:rFonts w:ascii="Arial" w:hAnsi="Arial" w:cs="Arial"/>
                <w:sz w:val="22"/>
                <w:szCs w:val="22"/>
              </w:rPr>
              <w:t>պաշտպանիչ</w:t>
            </w:r>
            <w:r w:rsidRPr="004459C4">
              <w:rPr>
                <w:rFonts w:ascii="Arial Armenian" w:hAnsi="Arial Armenian" w:cs="Arial"/>
                <w:sz w:val="22"/>
                <w:szCs w:val="22"/>
              </w:rPr>
              <w:t xml:space="preserve"> </w:t>
            </w:r>
            <w:r w:rsidRPr="004459C4">
              <w:rPr>
                <w:rFonts w:ascii="Arial" w:hAnsi="Arial" w:cs="Arial"/>
                <w:sz w:val="22"/>
                <w:szCs w:val="22"/>
              </w:rPr>
              <w:t>ապակիով</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w:hAnsi="Arial" w:cs="Arial"/>
                <w:sz w:val="20"/>
                <w:szCs w:val="20"/>
              </w:rPr>
              <w:t>հատ</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4</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13</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spacing w:after="240"/>
              <w:jc w:val="center"/>
              <w:rPr>
                <w:rFonts w:ascii="Arial Armenian" w:hAnsi="Arial Armenian" w:cs="Arial"/>
                <w:b/>
                <w:bCs/>
                <w:sz w:val="20"/>
                <w:szCs w:val="20"/>
              </w:rPr>
            </w:pPr>
            <w:r w:rsidRPr="004459C4">
              <w:rPr>
                <w:rFonts w:ascii="Arial Armenian" w:hAnsi="Arial Armenian" w:cs="Arial"/>
                <w:b/>
                <w:bCs/>
                <w:sz w:val="20"/>
                <w:szCs w:val="20"/>
              </w:rPr>
              <w:t xml:space="preserve">E15-614   </w:t>
            </w:r>
            <w:r w:rsidRPr="004459C4">
              <w:rPr>
                <w:rFonts w:ascii="Arial Armenian" w:hAnsi="Arial Armenian" w:cs="Arial"/>
                <w:b/>
                <w:bCs/>
                <w:sz w:val="20"/>
                <w:szCs w:val="20"/>
              </w:rPr>
              <w:br/>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2"/>
                <w:szCs w:val="22"/>
              </w:rPr>
            </w:pPr>
            <w:r w:rsidRPr="004459C4">
              <w:rPr>
                <w:rFonts w:ascii="Arial" w:hAnsi="Arial" w:cs="Arial"/>
                <w:sz w:val="22"/>
                <w:szCs w:val="22"/>
              </w:rPr>
              <w:t>Մետաղական</w:t>
            </w:r>
            <w:r w:rsidRPr="004459C4">
              <w:rPr>
                <w:rFonts w:ascii="Arial Armenian" w:hAnsi="Arial Armenian" w:cs="Arial"/>
                <w:sz w:val="22"/>
                <w:szCs w:val="22"/>
              </w:rPr>
              <w:t xml:space="preserve"> </w:t>
            </w:r>
            <w:r w:rsidRPr="004459C4">
              <w:rPr>
                <w:rFonts w:ascii="Arial" w:hAnsi="Arial" w:cs="Arial"/>
                <w:sz w:val="22"/>
                <w:szCs w:val="22"/>
              </w:rPr>
              <w:t>հենասյուների</w:t>
            </w:r>
            <w:r w:rsidRPr="004459C4">
              <w:rPr>
                <w:rFonts w:ascii="Arial Armenian" w:hAnsi="Arial Armenian" w:cs="Arial"/>
                <w:sz w:val="22"/>
                <w:szCs w:val="22"/>
              </w:rPr>
              <w:t xml:space="preserve"> </w:t>
            </w:r>
            <w:r w:rsidRPr="004459C4">
              <w:rPr>
                <w:rFonts w:ascii="Arial" w:hAnsi="Arial" w:cs="Arial"/>
                <w:sz w:val="22"/>
                <w:szCs w:val="22"/>
              </w:rPr>
              <w:t>ներկում</w:t>
            </w:r>
            <w:r w:rsidRPr="004459C4">
              <w:rPr>
                <w:rFonts w:ascii="Arial Armenian" w:hAnsi="Arial Armenian" w:cs="Arial"/>
                <w:sz w:val="22"/>
                <w:szCs w:val="22"/>
              </w:rPr>
              <w:t xml:space="preserve">  </w:t>
            </w:r>
            <w:r w:rsidRPr="004459C4">
              <w:rPr>
                <w:rFonts w:ascii="Arial" w:hAnsi="Arial" w:cs="Arial"/>
                <w:sz w:val="22"/>
                <w:szCs w:val="22"/>
              </w:rPr>
              <w:t>ալյումինե</w:t>
            </w:r>
            <w:r w:rsidRPr="004459C4">
              <w:rPr>
                <w:rFonts w:ascii="Arial Armenian" w:hAnsi="Arial Armenian" w:cs="Arial"/>
                <w:sz w:val="22"/>
                <w:szCs w:val="22"/>
              </w:rPr>
              <w:t xml:space="preserve"> </w:t>
            </w:r>
            <w:r w:rsidRPr="004459C4">
              <w:rPr>
                <w:rFonts w:ascii="Arial" w:hAnsi="Arial" w:cs="Arial"/>
                <w:sz w:val="22"/>
                <w:szCs w:val="22"/>
              </w:rPr>
              <w:t>փոշիով</w:t>
            </w:r>
            <w:r w:rsidRPr="004459C4">
              <w:rPr>
                <w:rFonts w:ascii="Arial Armenian" w:hAnsi="Arial Armenian" w:cs="Arial"/>
                <w:sz w:val="22"/>
                <w:szCs w:val="22"/>
              </w:rPr>
              <w:t xml:space="preserve"> </w:t>
            </w:r>
            <w:r w:rsidRPr="004459C4">
              <w:rPr>
                <w:rFonts w:ascii="Arial" w:hAnsi="Arial" w:cs="Arial"/>
                <w:sz w:val="22"/>
                <w:szCs w:val="22"/>
              </w:rPr>
              <w:t>ներկով</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Armenian" w:hAnsi="Arial Armenian" w:cs="Arial"/>
                <w:sz w:val="20"/>
                <w:szCs w:val="20"/>
              </w:rPr>
              <w:t>Ù2</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10,00</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14</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ÞáõÏ³</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rPr>
                <w:rFonts w:ascii="Arial Armenian" w:hAnsi="Arial Armenian" w:cs="Arial"/>
                <w:sz w:val="22"/>
                <w:szCs w:val="22"/>
              </w:rPr>
            </w:pPr>
            <w:r w:rsidRPr="004459C4">
              <w:rPr>
                <w:rFonts w:ascii="Arial" w:hAnsi="Arial" w:cs="Arial"/>
                <w:sz w:val="22"/>
                <w:szCs w:val="22"/>
              </w:rPr>
              <w:t>Տեսախցիկների</w:t>
            </w:r>
            <w:r w:rsidRPr="004459C4">
              <w:rPr>
                <w:rFonts w:ascii="Arial Armenian" w:hAnsi="Arial Armenian" w:cs="Arial"/>
                <w:sz w:val="22"/>
                <w:szCs w:val="22"/>
              </w:rPr>
              <w:t xml:space="preserve"> </w:t>
            </w:r>
            <w:r w:rsidRPr="004459C4">
              <w:rPr>
                <w:rFonts w:ascii="Arial" w:hAnsi="Arial" w:cs="Arial"/>
                <w:sz w:val="22"/>
                <w:szCs w:val="22"/>
              </w:rPr>
              <w:t>տեղադրում</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0"/>
                <w:szCs w:val="20"/>
              </w:rPr>
            </w:pPr>
            <w:r w:rsidRPr="004459C4">
              <w:rPr>
                <w:rFonts w:ascii="Arial" w:hAnsi="Arial" w:cs="Arial"/>
                <w:sz w:val="20"/>
                <w:szCs w:val="20"/>
              </w:rPr>
              <w:t>հատ</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3</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852833" w:rsidP="00852833">
            <w:pPr>
              <w:jc w:val="center"/>
              <w:rPr>
                <w:rFonts w:ascii="Times Armenian" w:hAnsi="Times Armenian" w:cs="Calibri"/>
                <w:sz w:val="22"/>
                <w:szCs w:val="22"/>
                <w:lang w:eastAsia="ru-RU"/>
              </w:rPr>
            </w:pPr>
          </w:p>
        </w:tc>
      </w:tr>
      <w:tr w:rsidR="004459C4"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087"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b/>
                <w:bCs/>
                <w:sz w:val="18"/>
                <w:szCs w:val="18"/>
              </w:rPr>
            </w:pPr>
            <w:r w:rsidRPr="004459C4">
              <w:rPr>
                <w:rFonts w:ascii="Arial Armenian" w:hAnsi="Arial Armenian" w:cs="Arial"/>
                <w:b/>
                <w:bCs/>
                <w:sz w:val="18"/>
                <w:szCs w:val="18"/>
              </w:rPr>
              <w:t> </w:t>
            </w:r>
          </w:p>
        </w:tc>
        <w:tc>
          <w:tcPr>
            <w:tcW w:w="4609" w:type="dxa"/>
            <w:tcBorders>
              <w:top w:val="single" w:sz="4" w:space="0" w:color="auto"/>
              <w:left w:val="nil"/>
              <w:bottom w:val="single" w:sz="4" w:space="0" w:color="auto"/>
              <w:right w:val="single" w:sz="4" w:space="0" w:color="auto"/>
            </w:tcBorders>
            <w:shd w:val="clear" w:color="auto" w:fill="auto"/>
          </w:tcPr>
          <w:p w:rsidR="00852833" w:rsidRPr="004459C4" w:rsidRDefault="00852833" w:rsidP="00852833">
            <w:pPr>
              <w:jc w:val="right"/>
              <w:rPr>
                <w:rFonts w:ascii="Arial Armenian" w:hAnsi="Arial Armenian" w:cs="Arial"/>
                <w:b/>
                <w:bCs/>
                <w:sz w:val="22"/>
                <w:szCs w:val="22"/>
              </w:rPr>
            </w:pPr>
            <w:r w:rsidRPr="004459C4">
              <w:rPr>
                <w:rFonts w:ascii="Arial" w:hAnsi="Arial" w:cs="Arial"/>
                <w:b/>
                <w:bCs/>
                <w:sz w:val="22"/>
                <w:szCs w:val="22"/>
              </w:rPr>
              <w:t>Ընդամենը</w:t>
            </w:r>
            <w:r w:rsidR="002A5DA7" w:rsidRPr="004459C4">
              <w:rPr>
                <w:rFonts w:ascii="Arial" w:hAnsi="Arial" w:cs="Arial"/>
                <w:b/>
                <w:bCs/>
                <w:sz w:val="22"/>
                <w:szCs w:val="22"/>
              </w:rPr>
              <w:t>/տոկոսներով/</w:t>
            </w:r>
          </w:p>
        </w:tc>
        <w:tc>
          <w:tcPr>
            <w:tcW w:w="1299" w:type="dxa"/>
            <w:tcBorders>
              <w:top w:val="nil"/>
              <w:left w:val="nil"/>
              <w:bottom w:val="single" w:sz="4" w:space="0" w:color="auto"/>
              <w:right w:val="single" w:sz="4" w:space="0" w:color="auto"/>
            </w:tcBorders>
            <w:shd w:val="clear" w:color="auto" w:fill="auto"/>
          </w:tcPr>
          <w:p w:rsidR="00852833" w:rsidRPr="004459C4" w:rsidRDefault="00852833" w:rsidP="00852833">
            <w:pPr>
              <w:jc w:val="center"/>
              <w:rPr>
                <w:rFonts w:ascii="Arial Armenian" w:hAnsi="Arial Armenian" w:cs="Arial"/>
                <w:sz w:val="22"/>
                <w:szCs w:val="22"/>
              </w:rPr>
            </w:pPr>
            <w:r w:rsidRPr="004459C4">
              <w:rPr>
                <w:rFonts w:ascii="Arial Armenian" w:hAnsi="Arial Armenian" w:cs="Arial"/>
                <w:sz w:val="22"/>
                <w:szCs w:val="22"/>
              </w:rPr>
              <w:t> </w:t>
            </w:r>
          </w:p>
        </w:tc>
        <w:tc>
          <w:tcPr>
            <w:tcW w:w="1383" w:type="dxa"/>
            <w:tcBorders>
              <w:top w:val="nil"/>
              <w:left w:val="nil"/>
              <w:bottom w:val="single" w:sz="4" w:space="0" w:color="auto"/>
              <w:right w:val="single" w:sz="4" w:space="0" w:color="auto"/>
            </w:tcBorders>
            <w:shd w:val="clear" w:color="auto" w:fill="auto"/>
            <w:noWrap/>
          </w:tcPr>
          <w:p w:rsidR="00852833" w:rsidRPr="004459C4" w:rsidRDefault="00852833" w:rsidP="00852833">
            <w:pPr>
              <w:jc w:val="center"/>
              <w:rPr>
                <w:rFonts w:ascii="Arial Armenian" w:hAnsi="Arial Armenian" w:cs="Arial"/>
                <w:b/>
                <w:bCs/>
                <w:sz w:val="20"/>
                <w:szCs w:val="20"/>
              </w:rPr>
            </w:pPr>
            <w:r w:rsidRPr="004459C4">
              <w:rPr>
                <w:rFonts w:ascii="Arial Armenian" w:hAnsi="Arial Armenian" w:cs="Arial"/>
                <w:b/>
                <w:bCs/>
                <w:sz w:val="20"/>
                <w:szCs w:val="20"/>
              </w:rPr>
              <w:t> </w:t>
            </w:r>
          </w:p>
        </w:tc>
        <w:tc>
          <w:tcPr>
            <w:tcW w:w="1610" w:type="dxa"/>
            <w:tcBorders>
              <w:top w:val="nil"/>
              <w:left w:val="nil"/>
              <w:bottom w:val="single" w:sz="4" w:space="0" w:color="auto"/>
              <w:right w:val="single" w:sz="4" w:space="0" w:color="auto"/>
            </w:tcBorders>
            <w:shd w:val="clear" w:color="auto" w:fill="auto"/>
            <w:noWrap/>
            <w:vAlign w:val="center"/>
          </w:tcPr>
          <w:p w:rsidR="00852833" w:rsidRPr="004459C4" w:rsidRDefault="002A5DA7" w:rsidP="00852833">
            <w:pPr>
              <w:jc w:val="center"/>
              <w:rPr>
                <w:rFonts w:asciiTheme="minorHAnsi" w:hAnsiTheme="minorHAnsi" w:cs="Calibri"/>
                <w:sz w:val="22"/>
                <w:szCs w:val="22"/>
                <w:lang w:val="hy-AM" w:eastAsia="ru-RU"/>
              </w:rPr>
            </w:pPr>
            <w:r w:rsidRPr="004459C4">
              <w:rPr>
                <w:rFonts w:ascii="Times Armenian" w:hAnsi="Times Armenian" w:cs="Calibri"/>
                <w:sz w:val="22"/>
                <w:szCs w:val="22"/>
                <w:lang w:eastAsia="ru-RU"/>
              </w:rPr>
              <w:t>100</w:t>
            </w:r>
            <w:r w:rsidRPr="004459C4">
              <w:rPr>
                <w:rFonts w:asciiTheme="minorHAnsi" w:hAnsiTheme="minorHAnsi" w:cs="Calibri"/>
                <w:sz w:val="22"/>
                <w:szCs w:val="22"/>
                <w:lang w:val="hy-AM" w:eastAsia="ru-RU"/>
              </w:rPr>
              <w:t>%</w:t>
            </w:r>
          </w:p>
        </w:tc>
      </w:tr>
      <w:tr w:rsidR="00852833" w:rsidRPr="004459C4" w:rsidTr="00234D20">
        <w:trPr>
          <w:trHeight w:val="315"/>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2833" w:rsidRPr="004459C4" w:rsidRDefault="00852833" w:rsidP="00852833">
            <w:pPr>
              <w:jc w:val="center"/>
              <w:rPr>
                <w:rFonts w:ascii="Arial Armenian" w:hAnsi="Arial Armenian" w:cs="Arial"/>
                <w:b/>
                <w:bCs/>
                <w:sz w:val="20"/>
                <w:szCs w:val="20"/>
              </w:rPr>
            </w:pPr>
          </w:p>
        </w:tc>
        <w:tc>
          <w:tcPr>
            <w:tcW w:w="1087" w:type="dxa"/>
            <w:tcBorders>
              <w:top w:val="single" w:sz="4" w:space="0" w:color="auto"/>
              <w:left w:val="nil"/>
              <w:bottom w:val="single" w:sz="4" w:space="0" w:color="auto"/>
              <w:right w:val="single" w:sz="4" w:space="0" w:color="auto"/>
            </w:tcBorders>
            <w:shd w:val="clear" w:color="auto" w:fill="auto"/>
            <w:vAlign w:val="center"/>
          </w:tcPr>
          <w:p w:rsidR="00852833" w:rsidRPr="004459C4" w:rsidRDefault="00852833" w:rsidP="00852833">
            <w:pPr>
              <w:jc w:val="right"/>
              <w:rPr>
                <w:rFonts w:ascii="Arial Armenian" w:hAnsi="Arial Armenian" w:cs="Arial"/>
                <w:sz w:val="18"/>
                <w:szCs w:val="18"/>
              </w:rPr>
            </w:pPr>
          </w:p>
        </w:tc>
        <w:tc>
          <w:tcPr>
            <w:tcW w:w="4609" w:type="dxa"/>
            <w:tcBorders>
              <w:top w:val="single" w:sz="4" w:space="0" w:color="auto"/>
              <w:left w:val="nil"/>
              <w:bottom w:val="single" w:sz="4" w:space="0" w:color="auto"/>
              <w:right w:val="single" w:sz="4" w:space="0" w:color="auto"/>
            </w:tcBorders>
            <w:shd w:val="clear" w:color="auto" w:fill="auto"/>
            <w:vAlign w:val="bottom"/>
          </w:tcPr>
          <w:p w:rsidR="00852833" w:rsidRPr="004459C4" w:rsidRDefault="00852833" w:rsidP="006534C3">
            <w:pPr>
              <w:jc w:val="center"/>
              <w:rPr>
                <w:b/>
                <w:lang w:eastAsia="ru-RU"/>
              </w:rPr>
            </w:pPr>
            <w:r w:rsidRPr="004459C4">
              <w:rPr>
                <w:rFonts w:ascii="Calibri" w:hAnsi="Calibri" w:cs="Calibri"/>
                <w:b/>
                <w:lang w:eastAsia="ru-RU"/>
              </w:rPr>
              <w:t xml:space="preserve"> </w:t>
            </w:r>
            <w:r w:rsidRPr="004459C4">
              <w:rPr>
                <w:rFonts w:ascii="Calibri" w:hAnsi="Calibri" w:cs="Calibri"/>
                <w:b/>
                <w:lang w:val="ru-RU" w:eastAsia="ru-RU"/>
              </w:rPr>
              <w:t>Ընդամենը</w:t>
            </w:r>
            <w:r w:rsidR="006534C3" w:rsidRPr="004459C4">
              <w:rPr>
                <w:rFonts w:ascii="Calibri" w:hAnsi="Calibri" w:cs="Calibri"/>
                <w:b/>
                <w:lang w:eastAsia="ru-RU"/>
              </w:rPr>
              <w:t>(</w:t>
            </w:r>
            <w:r w:rsidR="006534C3" w:rsidRPr="004459C4">
              <w:rPr>
                <w:rFonts w:ascii="Calibri" w:hAnsi="Calibri" w:cs="Calibri"/>
                <w:b/>
                <w:lang w:val="ru-RU" w:eastAsia="ru-RU"/>
              </w:rPr>
              <w:t>հազ</w:t>
            </w:r>
            <w:r w:rsidR="006534C3" w:rsidRPr="004459C4">
              <w:rPr>
                <w:rFonts w:ascii="Calibri" w:hAnsi="Calibri" w:cs="Calibri"/>
                <w:b/>
                <w:lang w:eastAsia="ru-RU"/>
              </w:rPr>
              <w:t>.</w:t>
            </w:r>
            <w:r w:rsidR="006534C3" w:rsidRPr="004459C4">
              <w:rPr>
                <w:rFonts w:ascii="Calibri" w:hAnsi="Calibri" w:cs="Calibri"/>
                <w:b/>
                <w:lang w:val="ru-RU" w:eastAsia="ru-RU"/>
              </w:rPr>
              <w:t>դրամ</w:t>
            </w:r>
            <w:r w:rsidR="006534C3" w:rsidRPr="004459C4">
              <w:rPr>
                <w:rFonts w:ascii="Calibri" w:hAnsi="Calibri" w:cs="Calibri"/>
                <w:b/>
                <w:lang w:eastAsia="ru-RU"/>
              </w:rPr>
              <w:t xml:space="preserve">) </w:t>
            </w:r>
            <w:r w:rsidRPr="004459C4">
              <w:rPr>
                <w:rFonts w:ascii="Calibri" w:hAnsi="Calibri" w:cs="Calibri"/>
                <w:b/>
                <w:lang w:val="ru-RU" w:eastAsia="ru-RU"/>
              </w:rPr>
              <w:t>՝ներառյալ</w:t>
            </w:r>
            <w:r w:rsidRPr="004459C4">
              <w:rPr>
                <w:rFonts w:ascii="Calibri" w:hAnsi="Calibri" w:cs="Calibri"/>
                <w:b/>
                <w:lang w:val="hy-AM" w:eastAsia="ru-RU"/>
              </w:rPr>
              <w:t xml:space="preserve"> </w:t>
            </w:r>
            <w:r w:rsidRPr="004459C4">
              <w:rPr>
                <w:rFonts w:ascii="Calibri" w:hAnsi="Calibri" w:cs="Calibri"/>
                <w:b/>
                <w:lang w:eastAsia="ru-RU"/>
              </w:rPr>
              <w:t>11</w:t>
            </w:r>
            <w:r w:rsidRPr="004459C4">
              <w:rPr>
                <w:rFonts w:ascii="Calibri" w:hAnsi="Calibri" w:cs="Calibri"/>
                <w:b/>
                <w:lang w:val="hy-AM" w:eastAsia="ru-RU"/>
              </w:rPr>
              <w:t>%</w:t>
            </w:r>
            <w:r w:rsidRPr="004459C4">
              <w:rPr>
                <w:rFonts w:ascii="Calibri" w:hAnsi="Calibri" w:cs="Calibri"/>
                <w:b/>
                <w:lang w:eastAsia="ru-RU"/>
              </w:rPr>
              <w:t xml:space="preserve"> </w:t>
            </w:r>
            <w:r w:rsidRPr="004459C4">
              <w:rPr>
                <w:rFonts w:ascii="Calibri" w:hAnsi="Calibri" w:cs="Calibri"/>
                <w:b/>
                <w:lang w:val="ru-RU" w:eastAsia="ru-RU"/>
              </w:rPr>
              <w:t>շահույթը</w:t>
            </w:r>
            <w:r w:rsidRPr="004459C4">
              <w:rPr>
                <w:rFonts w:ascii="Calibri" w:hAnsi="Calibri" w:cs="Calibri"/>
                <w:b/>
                <w:lang w:eastAsia="ru-RU"/>
              </w:rPr>
              <w:t xml:space="preserve">, </w:t>
            </w:r>
            <w:r w:rsidRPr="004459C4">
              <w:rPr>
                <w:rFonts w:ascii="Calibri" w:hAnsi="Calibri" w:cs="Calibri"/>
                <w:b/>
                <w:lang w:val="ru-RU" w:eastAsia="ru-RU"/>
              </w:rPr>
              <w:t>վերադիր</w:t>
            </w:r>
            <w:r w:rsidRPr="004459C4">
              <w:rPr>
                <w:rFonts w:ascii="Calibri" w:hAnsi="Calibri" w:cs="Calibri"/>
                <w:b/>
                <w:lang w:eastAsia="ru-RU"/>
              </w:rPr>
              <w:t xml:space="preserve"> </w:t>
            </w:r>
            <w:r w:rsidRPr="004459C4">
              <w:rPr>
                <w:rFonts w:ascii="Calibri" w:hAnsi="Calibri" w:cs="Calibri"/>
                <w:b/>
                <w:lang w:val="ru-RU" w:eastAsia="ru-RU"/>
              </w:rPr>
              <w:t>ծախսերը</w:t>
            </w:r>
            <w:r w:rsidR="006534C3" w:rsidRPr="004459C4">
              <w:rPr>
                <w:rFonts w:ascii="Calibri" w:hAnsi="Calibri" w:cs="Calibri"/>
                <w:b/>
                <w:lang w:eastAsia="ru-RU"/>
              </w:rPr>
              <w:t>,</w:t>
            </w:r>
            <w:r w:rsidRPr="004459C4">
              <w:rPr>
                <w:rFonts w:ascii="Calibri" w:hAnsi="Calibri" w:cs="Calibri"/>
                <w:b/>
                <w:lang w:val="ru-RU" w:eastAsia="ru-RU"/>
              </w:rPr>
              <w:t>ԱԱՀ</w:t>
            </w:r>
            <w:r w:rsidRPr="004459C4">
              <w:rPr>
                <w:rFonts w:ascii="Calibri" w:hAnsi="Calibri" w:cs="Calibri"/>
                <w:b/>
                <w:lang w:eastAsia="ru-RU"/>
              </w:rPr>
              <w:t xml:space="preserve">  </w:t>
            </w:r>
          </w:p>
        </w:tc>
        <w:tc>
          <w:tcPr>
            <w:tcW w:w="1299" w:type="dxa"/>
            <w:tcBorders>
              <w:top w:val="nil"/>
              <w:left w:val="nil"/>
              <w:bottom w:val="single" w:sz="4" w:space="0" w:color="auto"/>
              <w:right w:val="single" w:sz="4" w:space="0" w:color="auto"/>
            </w:tcBorders>
            <w:shd w:val="clear" w:color="auto" w:fill="auto"/>
            <w:vAlign w:val="bottom"/>
          </w:tcPr>
          <w:p w:rsidR="00852833" w:rsidRPr="004459C4" w:rsidRDefault="00852833" w:rsidP="00852833">
            <w:pPr>
              <w:jc w:val="right"/>
              <w:rPr>
                <w:rFonts w:ascii="Calibri" w:hAnsi="Calibri" w:cs="Calibri"/>
                <w:b/>
                <w:bCs/>
                <w:lang w:eastAsia="ru-RU"/>
              </w:rPr>
            </w:pPr>
          </w:p>
        </w:tc>
        <w:tc>
          <w:tcPr>
            <w:tcW w:w="1383" w:type="dxa"/>
            <w:tcBorders>
              <w:top w:val="nil"/>
              <w:left w:val="nil"/>
              <w:bottom w:val="single" w:sz="4" w:space="0" w:color="auto"/>
              <w:right w:val="single" w:sz="4" w:space="0" w:color="auto"/>
            </w:tcBorders>
            <w:shd w:val="clear" w:color="auto" w:fill="auto"/>
            <w:noWrap/>
            <w:vAlign w:val="bottom"/>
          </w:tcPr>
          <w:p w:rsidR="00852833" w:rsidRPr="004459C4" w:rsidRDefault="00852833" w:rsidP="00852833">
            <w:pPr>
              <w:jc w:val="center"/>
              <w:rPr>
                <w:sz w:val="20"/>
                <w:szCs w:val="20"/>
                <w:lang w:eastAsia="ru-RU"/>
              </w:rPr>
            </w:pPr>
            <w:r w:rsidRPr="004459C4">
              <w:rPr>
                <w:rFonts w:ascii="Calibri" w:hAnsi="Calibri" w:cs="Calibri"/>
                <w:sz w:val="22"/>
                <w:szCs w:val="22"/>
                <w:lang w:eastAsia="ru-RU"/>
              </w:rPr>
              <w:t xml:space="preserve"> </w:t>
            </w:r>
          </w:p>
        </w:tc>
        <w:tc>
          <w:tcPr>
            <w:tcW w:w="1610" w:type="dxa"/>
            <w:tcBorders>
              <w:top w:val="nil"/>
              <w:left w:val="nil"/>
              <w:bottom w:val="single" w:sz="4" w:space="0" w:color="auto"/>
              <w:right w:val="single" w:sz="4" w:space="0" w:color="auto"/>
            </w:tcBorders>
            <w:shd w:val="clear" w:color="auto" w:fill="auto"/>
            <w:noWrap/>
            <w:vAlign w:val="bottom"/>
          </w:tcPr>
          <w:p w:rsidR="00852833" w:rsidRPr="004459C4" w:rsidRDefault="00852833" w:rsidP="00852833">
            <w:pPr>
              <w:jc w:val="right"/>
              <w:rPr>
                <w:rFonts w:ascii="Calibri" w:hAnsi="Calibri" w:cs="Calibri"/>
                <w:b/>
                <w:bCs/>
                <w:lang w:eastAsia="ru-RU"/>
              </w:rPr>
            </w:pPr>
            <w:r w:rsidRPr="004459C4">
              <w:rPr>
                <w:rFonts w:ascii="Calibri" w:hAnsi="Calibri" w:cs="Calibri"/>
                <w:b/>
                <w:bCs/>
                <w:lang w:eastAsia="ru-RU"/>
              </w:rPr>
              <w:t>70946.270</w:t>
            </w:r>
          </w:p>
        </w:tc>
      </w:tr>
    </w:tbl>
    <w:p w:rsidR="00C66BF2" w:rsidRPr="004459C4" w:rsidRDefault="00C66BF2" w:rsidP="00C66BF2">
      <w:pPr>
        <w:ind w:firstLine="567"/>
        <w:jc w:val="center"/>
        <w:rPr>
          <w:rFonts w:ascii="GHEA Grapalat" w:hAnsi="GHEA Grapalat"/>
          <w:b/>
          <w:sz w:val="20"/>
          <w:lang w:val="pt-BR"/>
        </w:rPr>
      </w:pPr>
    </w:p>
    <w:p w:rsidR="00C66BF2" w:rsidRPr="00E6597C" w:rsidRDefault="00C66BF2" w:rsidP="00C66BF2">
      <w:pPr>
        <w:ind w:firstLine="567"/>
        <w:jc w:val="right"/>
        <w:rPr>
          <w:rFonts w:ascii="GHEA Grapalat" w:hAnsi="GHEA Grapalat"/>
          <w:i/>
          <w:lang w:val="pt-BR"/>
        </w:rPr>
      </w:pPr>
    </w:p>
    <w:p w:rsidR="00C66BF2" w:rsidRPr="00E6597C" w:rsidRDefault="00C66BF2" w:rsidP="00C66BF2">
      <w:pPr>
        <w:ind w:firstLine="567"/>
        <w:jc w:val="right"/>
        <w:rPr>
          <w:rFonts w:ascii="GHEA Grapalat" w:hAnsi="GHEA Grapalat"/>
          <w:i/>
          <w:lang w:val="pt-BR"/>
        </w:rPr>
      </w:pPr>
    </w:p>
    <w:p w:rsidR="009541FA" w:rsidRPr="00026281" w:rsidRDefault="009541FA" w:rsidP="009541FA">
      <w:pPr>
        <w:pStyle w:val="9"/>
        <w:rPr>
          <w:rFonts w:ascii="GHEA Grapalat" w:hAnsi="GHEA Grapalat" w:cs="Sylfaen"/>
          <w:color w:val="auto"/>
          <w:sz w:val="20"/>
          <w:u w:val="single"/>
          <w:lang w:eastAsia="en-US"/>
        </w:rPr>
      </w:pPr>
      <w:r w:rsidRPr="00026281">
        <w:rPr>
          <w:rFonts w:ascii="GHEA Grapalat" w:hAnsi="GHEA Grapalat" w:cs="Sylfaen"/>
          <w:color w:val="auto"/>
          <w:sz w:val="20"/>
          <w:u w:val="single"/>
          <w:lang w:eastAsia="en-US"/>
        </w:rPr>
        <w:t>ՏԵԽՆԻԿԱԿԱՆ ԱՌԱՋԱԴՐԱՆՔ</w:t>
      </w:r>
    </w:p>
    <w:p w:rsidR="009541FA" w:rsidRPr="00D4571A" w:rsidRDefault="009541FA" w:rsidP="009541FA">
      <w:pPr>
        <w:pStyle w:val="9"/>
        <w:jc w:val="both"/>
        <w:rPr>
          <w:rFonts w:ascii="GHEA Grapalat" w:hAnsi="GHEA Grapalat" w:cs="Sylfaen"/>
          <w:b w:val="0"/>
          <w:color w:val="auto"/>
          <w:sz w:val="20"/>
          <w:lang w:eastAsia="en-US"/>
        </w:rPr>
      </w:pPr>
      <w:r w:rsidRPr="00D4571A">
        <w:rPr>
          <w:rFonts w:ascii="GHEA Grapalat" w:hAnsi="GHEA Grapalat" w:cs="Sylfaen"/>
          <w:b w:val="0"/>
          <w:color w:val="auto"/>
          <w:sz w:val="20"/>
          <w:lang w:eastAsia="en-US"/>
        </w:rPr>
        <w:t>1.Աշխատանքներն իրականացնել շինարարական նորմերին, կանոններին ու տեխնիկական պայմաններին համապատասխան,</w:t>
      </w:r>
    </w:p>
    <w:p w:rsidR="009541FA" w:rsidRPr="00D4571A" w:rsidRDefault="009541FA" w:rsidP="009541FA">
      <w:pPr>
        <w:ind w:right="180"/>
        <w:jc w:val="both"/>
        <w:rPr>
          <w:rFonts w:ascii="GHEA Grapalat" w:hAnsi="GHEA Grapalat" w:cs="Sylfaen"/>
          <w:sz w:val="20"/>
          <w:szCs w:val="20"/>
          <w:lang w:val="pt-BR"/>
        </w:rPr>
      </w:pPr>
      <w:r w:rsidRPr="00D4571A">
        <w:rPr>
          <w:rFonts w:ascii="GHEA Grapalat" w:hAnsi="GHEA Grapalat" w:cs="Sylfaen"/>
          <w:sz w:val="20"/>
          <w:szCs w:val="20"/>
          <w:lang w:val="pt-BR"/>
        </w:rPr>
        <w:t>2. Ապահովել շինարարության ժամանակ օգտագործվող շինարարական նյութերի որակը հաստատող փաստաթղթեր (տեխնիկական անձնագրեր և այլ) և դրանց համապատասխանությունը ստանդարտներին, տեխնիկական ու այլ նորմատիվային պահանջներին:</w:t>
      </w:r>
    </w:p>
    <w:p w:rsidR="009541FA" w:rsidRPr="00D4571A" w:rsidRDefault="00C9162A" w:rsidP="009541FA">
      <w:pPr>
        <w:ind w:right="180"/>
        <w:jc w:val="both"/>
        <w:rPr>
          <w:rFonts w:ascii="GHEA Grapalat" w:hAnsi="GHEA Grapalat" w:cs="Sylfaen"/>
          <w:sz w:val="20"/>
          <w:szCs w:val="20"/>
          <w:lang w:val="pt-BR"/>
        </w:rPr>
      </w:pPr>
      <w:r>
        <w:rPr>
          <w:rFonts w:ascii="GHEA Grapalat" w:hAnsi="GHEA Grapalat" w:cs="Sylfaen"/>
          <w:sz w:val="20"/>
          <w:szCs w:val="20"/>
          <w:lang w:val="pt-BR"/>
        </w:rPr>
        <w:t>3</w:t>
      </w:r>
      <w:r w:rsidR="009541FA" w:rsidRPr="00D4571A">
        <w:rPr>
          <w:rFonts w:ascii="GHEA Grapalat" w:hAnsi="GHEA Grapalat" w:cs="Sylfaen"/>
          <w:sz w:val="20"/>
          <w:szCs w:val="20"/>
          <w:lang w:val="pt-BR"/>
        </w:rPr>
        <w:t>. Կապալառուն պարտավոր է խստորեն հետևել աշխատանքների կատարման ժամանակացույցին:</w:t>
      </w:r>
    </w:p>
    <w:p w:rsidR="00C66BF2" w:rsidRPr="00E6597C" w:rsidRDefault="00C66BF2" w:rsidP="00C66BF2">
      <w:pPr>
        <w:ind w:firstLine="567"/>
        <w:jc w:val="right"/>
        <w:rPr>
          <w:rFonts w:ascii="GHEA Grapalat" w:hAnsi="GHEA Grapalat"/>
          <w:i/>
          <w:lang w:val="pt-BR"/>
        </w:rPr>
      </w:pPr>
    </w:p>
    <w:p w:rsidR="00F83D76" w:rsidRDefault="00202F09" w:rsidP="00F83D76">
      <w:pPr>
        <w:ind w:firstLine="567"/>
        <w:rPr>
          <w:rFonts w:ascii="Sylfaen" w:hAnsi="Sylfaen" w:cs="Arial Armenian"/>
          <w:b/>
          <w:color w:val="000000"/>
          <w:sz w:val="22"/>
          <w:szCs w:val="22"/>
          <w:lang w:val="pt-BR" w:eastAsia="ru-RU"/>
        </w:rPr>
      </w:pPr>
      <w:r>
        <w:rPr>
          <w:rFonts w:ascii="Sylfaen" w:hAnsi="Sylfaen"/>
          <w:b/>
          <w:sz w:val="22"/>
          <w:szCs w:val="22"/>
          <w:lang w:val="hy-AM"/>
        </w:rPr>
        <w:t xml:space="preserve">Կից ներկայացնում ենք </w:t>
      </w:r>
      <w:r w:rsidRPr="00202F09">
        <w:rPr>
          <w:rFonts w:ascii="Sylfaen" w:hAnsi="Sylfaen"/>
          <w:b/>
          <w:sz w:val="22"/>
          <w:szCs w:val="22"/>
          <w:lang w:val="pt-BR"/>
        </w:rPr>
        <w:t xml:space="preserve"> </w:t>
      </w:r>
      <w:r w:rsidR="00F83D76">
        <w:rPr>
          <w:rFonts w:ascii="Sylfaen" w:hAnsi="Sylfaen" w:cs="Arial Armenian"/>
          <w:b/>
          <w:color w:val="000000"/>
          <w:sz w:val="22"/>
          <w:szCs w:val="22"/>
          <w:lang w:val="ru-RU" w:eastAsia="ru-RU"/>
        </w:rPr>
        <w:t>ն</w:t>
      </w:r>
      <w:r w:rsidRPr="00202F09">
        <w:rPr>
          <w:rFonts w:ascii="Sylfaen" w:hAnsi="Sylfaen" w:cs="Arial Armenian"/>
          <w:b/>
          <w:color w:val="000000"/>
          <w:sz w:val="22"/>
          <w:szCs w:val="22"/>
          <w:lang w:eastAsia="ru-RU"/>
        </w:rPr>
        <w:t>ախատեսված</w:t>
      </w:r>
      <w:r w:rsidRPr="00202F09">
        <w:rPr>
          <w:rFonts w:ascii="Sylfaen" w:hAnsi="Sylfaen" w:cs="Arial Armenian"/>
          <w:b/>
          <w:color w:val="000000"/>
          <w:sz w:val="22"/>
          <w:szCs w:val="22"/>
          <w:lang w:val="pt-BR" w:eastAsia="ru-RU"/>
        </w:rPr>
        <w:t xml:space="preserve"> </w:t>
      </w:r>
      <w:r w:rsidRPr="00202F09">
        <w:rPr>
          <w:rFonts w:ascii="Sylfaen" w:hAnsi="Sylfaen" w:cs="Arial Armenian"/>
          <w:b/>
          <w:color w:val="000000"/>
          <w:sz w:val="22"/>
          <w:szCs w:val="22"/>
          <w:lang w:eastAsia="ru-RU"/>
        </w:rPr>
        <w:t>աշխատանքների</w:t>
      </w:r>
      <w:r w:rsidRPr="00202F09">
        <w:rPr>
          <w:rFonts w:ascii="Sylfaen" w:hAnsi="Sylfaen" w:cs="Arial Armenian"/>
          <w:b/>
          <w:color w:val="000000"/>
          <w:sz w:val="22"/>
          <w:szCs w:val="22"/>
          <w:lang w:val="pt-BR" w:eastAsia="ru-RU"/>
        </w:rPr>
        <w:t xml:space="preserve"> </w:t>
      </w:r>
      <w:r w:rsidRPr="00202F09">
        <w:rPr>
          <w:rFonts w:ascii="Sylfaen" w:hAnsi="Sylfaen" w:cs="Arial Armenian"/>
          <w:b/>
          <w:color w:val="000000"/>
          <w:sz w:val="22"/>
          <w:szCs w:val="22"/>
          <w:lang w:eastAsia="ru-RU"/>
        </w:rPr>
        <w:t>իրականացման</w:t>
      </w:r>
      <w:r w:rsidRPr="00202F09">
        <w:rPr>
          <w:rFonts w:ascii="Sylfaen" w:hAnsi="Sylfaen" w:cs="Arial Armenian"/>
          <w:b/>
          <w:color w:val="000000"/>
          <w:sz w:val="22"/>
          <w:szCs w:val="22"/>
          <w:lang w:val="hy-AM" w:eastAsia="ru-RU"/>
        </w:rPr>
        <w:t xml:space="preserve"> համար</w:t>
      </w:r>
      <w:r w:rsidRPr="00202F09">
        <w:rPr>
          <w:rFonts w:ascii="Sylfaen" w:hAnsi="Sylfaen" w:cs="Arial Armenian"/>
          <w:b/>
          <w:color w:val="000000"/>
          <w:sz w:val="22"/>
          <w:szCs w:val="22"/>
          <w:lang w:val="pt-BR" w:eastAsia="ru-RU"/>
        </w:rPr>
        <w:t xml:space="preserve"> </w:t>
      </w:r>
      <w:r w:rsidRPr="00202F09">
        <w:rPr>
          <w:rFonts w:ascii="Sylfaen" w:hAnsi="Sylfaen" w:cs="Arial Armenian"/>
          <w:b/>
          <w:color w:val="000000"/>
          <w:sz w:val="22"/>
          <w:szCs w:val="22"/>
          <w:lang w:eastAsia="ru-RU"/>
        </w:rPr>
        <w:t>աշխատանքային</w:t>
      </w:r>
      <w:r w:rsidRPr="00202F09">
        <w:rPr>
          <w:rFonts w:ascii="Sylfaen" w:hAnsi="Sylfaen" w:cs="Arial Armenian"/>
          <w:b/>
          <w:color w:val="000000"/>
          <w:sz w:val="22"/>
          <w:szCs w:val="22"/>
          <w:lang w:val="pt-BR" w:eastAsia="ru-RU"/>
        </w:rPr>
        <w:t xml:space="preserve"> </w:t>
      </w:r>
      <w:r w:rsidR="00F83D76">
        <w:rPr>
          <w:rFonts w:ascii="Sylfaen" w:hAnsi="Sylfaen" w:cs="Arial Armenian"/>
          <w:b/>
          <w:color w:val="000000"/>
          <w:sz w:val="22"/>
          <w:szCs w:val="22"/>
          <w:lang w:val="pt-BR" w:eastAsia="ru-RU"/>
        </w:rPr>
        <w:t xml:space="preserve">  </w:t>
      </w:r>
    </w:p>
    <w:p w:rsidR="00C66BF2" w:rsidRPr="00F83D76" w:rsidRDefault="00F83D76" w:rsidP="00F83D76">
      <w:pPr>
        <w:ind w:firstLine="567"/>
        <w:rPr>
          <w:rFonts w:ascii="Sylfaen" w:hAnsi="Sylfaen"/>
          <w:b/>
          <w:sz w:val="22"/>
          <w:szCs w:val="22"/>
          <w:lang w:val="pt-BR"/>
        </w:rPr>
      </w:pPr>
      <w:r>
        <w:rPr>
          <w:rFonts w:ascii="Sylfaen" w:hAnsi="Sylfaen" w:cs="Arial Armenian"/>
          <w:b/>
          <w:color w:val="000000"/>
          <w:sz w:val="22"/>
          <w:szCs w:val="22"/>
          <w:lang w:val="pt-BR" w:eastAsia="ru-RU"/>
        </w:rPr>
        <w:t xml:space="preserve"> </w:t>
      </w:r>
      <w:r w:rsidR="00202F09" w:rsidRPr="00202F09">
        <w:rPr>
          <w:rFonts w:ascii="Sylfaen" w:hAnsi="Sylfaen" w:cs="Arial Armenian"/>
          <w:b/>
          <w:color w:val="000000"/>
          <w:sz w:val="22"/>
          <w:szCs w:val="22"/>
          <w:lang w:eastAsia="ru-RU"/>
        </w:rPr>
        <w:t>ռեսուրսների</w:t>
      </w:r>
      <w:r w:rsidR="00202F09" w:rsidRPr="00202F09">
        <w:rPr>
          <w:rFonts w:ascii="Sylfaen" w:hAnsi="Sylfaen" w:cs="Arial Armenian"/>
          <w:b/>
          <w:color w:val="000000"/>
          <w:sz w:val="22"/>
          <w:szCs w:val="22"/>
          <w:lang w:val="hy-AM" w:eastAsia="ru-RU"/>
        </w:rPr>
        <w:t xml:space="preserve"> </w:t>
      </w:r>
      <w:r w:rsidR="00332BFA" w:rsidRPr="00332BFA">
        <w:rPr>
          <w:rFonts w:ascii="Sylfaen" w:hAnsi="Sylfaen" w:cs="Arial Armenian"/>
          <w:b/>
          <w:color w:val="000000"/>
          <w:sz w:val="22"/>
          <w:szCs w:val="22"/>
          <w:lang w:val="hy-AM" w:eastAsia="ru-RU"/>
        </w:rPr>
        <w:t>նվազագույն</w:t>
      </w:r>
      <w:r w:rsidR="00332BFA" w:rsidRPr="00202F09">
        <w:rPr>
          <w:rFonts w:ascii="Sylfaen" w:hAnsi="Sylfaen" w:cs="Arial Armenian"/>
          <w:b/>
          <w:color w:val="000000"/>
          <w:sz w:val="22"/>
          <w:szCs w:val="22"/>
          <w:lang w:val="pt-BR" w:eastAsia="ru-RU"/>
        </w:rPr>
        <w:t xml:space="preserve"> </w:t>
      </w:r>
      <w:r w:rsidR="00332BFA">
        <w:rPr>
          <w:rFonts w:ascii="Sylfaen" w:hAnsi="Sylfaen" w:cs="Arial Armenian"/>
          <w:b/>
          <w:color w:val="000000"/>
          <w:sz w:val="22"/>
          <w:szCs w:val="22"/>
          <w:lang w:val="hy-AM" w:eastAsia="ru-RU"/>
        </w:rPr>
        <w:t xml:space="preserve">պահանջները և </w:t>
      </w:r>
      <w:r w:rsidR="00D31562">
        <w:rPr>
          <w:rFonts w:ascii="Sylfaen" w:hAnsi="Sylfaen" w:cs="Arial Armenian"/>
          <w:b/>
          <w:color w:val="000000"/>
          <w:sz w:val="22"/>
          <w:szCs w:val="22"/>
          <w:lang w:val="hy-AM" w:eastAsia="ru-RU"/>
        </w:rPr>
        <w:t>տեխնիկական միջոց</w:t>
      </w:r>
      <w:r w:rsidR="00202F09" w:rsidRPr="00202F09">
        <w:rPr>
          <w:rFonts w:ascii="Sylfaen" w:hAnsi="Sylfaen" w:cs="Arial Armenian"/>
          <w:b/>
          <w:color w:val="000000"/>
          <w:sz w:val="22"/>
          <w:szCs w:val="22"/>
          <w:lang w:val="hy-AM" w:eastAsia="ru-RU"/>
        </w:rPr>
        <w:t xml:space="preserve">ների </w:t>
      </w:r>
      <w:r w:rsidR="00202F09" w:rsidRPr="00202F09">
        <w:rPr>
          <w:rFonts w:ascii="Sylfaen" w:hAnsi="Sylfaen" w:cs="Arial Armenian"/>
          <w:b/>
          <w:color w:val="000000"/>
          <w:sz w:val="22"/>
          <w:szCs w:val="22"/>
          <w:lang w:val="pt-BR" w:eastAsia="ru-RU"/>
        </w:rPr>
        <w:t xml:space="preserve"> </w:t>
      </w:r>
      <w:r w:rsidR="00202F09" w:rsidRPr="00332BFA">
        <w:rPr>
          <w:rFonts w:ascii="Sylfaen" w:hAnsi="Sylfaen" w:cs="Arial Armenian"/>
          <w:b/>
          <w:color w:val="000000"/>
          <w:sz w:val="22"/>
          <w:szCs w:val="22"/>
          <w:lang w:val="hy-AM" w:eastAsia="ru-RU"/>
        </w:rPr>
        <w:t>ցանկը</w:t>
      </w:r>
    </w:p>
    <w:p w:rsidR="00C66BF2" w:rsidRPr="00E6597C" w:rsidRDefault="00C66BF2" w:rsidP="00C66BF2">
      <w:pPr>
        <w:ind w:firstLine="567"/>
        <w:jc w:val="right"/>
        <w:rPr>
          <w:rFonts w:ascii="GHEA Grapalat" w:hAnsi="GHEA Grapalat"/>
          <w:i/>
          <w:lang w:val="pt-BR"/>
        </w:rPr>
      </w:pPr>
    </w:p>
    <w:p w:rsidR="00C66BF2" w:rsidRPr="00E6597C" w:rsidRDefault="00C66BF2" w:rsidP="003D035C">
      <w:pPr>
        <w:rPr>
          <w:rFonts w:ascii="GHEA Grapalat" w:hAnsi="GHEA Grapalat"/>
          <w:i/>
          <w:lang w:val="pt-BR"/>
        </w:rPr>
      </w:pPr>
    </w:p>
    <w:p w:rsidR="00C66BF2" w:rsidRPr="00E6597C" w:rsidRDefault="00C66BF2" w:rsidP="00C66BF2">
      <w:pPr>
        <w:ind w:firstLine="567"/>
        <w:jc w:val="right"/>
        <w:rPr>
          <w:rFonts w:ascii="GHEA Grapalat" w:hAnsi="GHEA Grapalat"/>
          <w:i/>
          <w:lang w:val="pt-BR"/>
        </w:rPr>
      </w:pPr>
    </w:p>
    <w:p w:rsidR="00C66BF2" w:rsidRPr="00E6597C" w:rsidRDefault="00C66BF2" w:rsidP="00C66BF2">
      <w:pPr>
        <w:rPr>
          <w:rFonts w:ascii="GHEA Grapalat" w:hAnsi="GHEA Grapalat"/>
          <w:i/>
          <w:lang w:val="pt-BR"/>
        </w:rPr>
      </w:pPr>
      <w:r w:rsidRPr="00E6597C">
        <w:rPr>
          <w:rFonts w:ascii="GHEA Grapalat" w:hAnsi="GHEA Grapalat" w:cs="Sylfaen"/>
          <w:sz w:val="22"/>
          <w:szCs w:val="22"/>
          <w:lang w:val="af-ZA"/>
        </w:rPr>
        <w:t xml:space="preserve">* Կապալառուն աշխատանքները կատարում է </w:t>
      </w:r>
      <w:r w:rsidR="007F0C5E">
        <w:rPr>
          <w:rFonts w:asciiTheme="minorHAnsi" w:hAnsiTheme="minorHAnsi" w:cs="Sylfaen"/>
          <w:sz w:val="22"/>
          <w:szCs w:val="22"/>
          <w:u w:val="single"/>
          <w:lang w:val="hy-AM"/>
        </w:rPr>
        <w:t>Ախուրյան համայնքի Ախուրյան</w:t>
      </w:r>
      <w:r w:rsidR="006B2418" w:rsidRPr="006B2418">
        <w:rPr>
          <w:rFonts w:asciiTheme="minorHAnsi" w:hAnsiTheme="minorHAnsi" w:cs="Sylfaen"/>
          <w:sz w:val="22"/>
          <w:szCs w:val="22"/>
          <w:u w:val="single"/>
          <w:lang w:val="hy-AM"/>
        </w:rPr>
        <w:t xml:space="preserve"> բնակավայր</w:t>
      </w:r>
      <w:r w:rsidRPr="006B2418">
        <w:rPr>
          <w:rFonts w:ascii="GHEA Grapalat" w:hAnsi="GHEA Grapalat" w:cs="Sylfaen"/>
          <w:sz w:val="22"/>
          <w:szCs w:val="22"/>
          <w:u w:val="single"/>
          <w:lang w:val="af-ZA"/>
        </w:rPr>
        <w:t xml:space="preserve"> </w:t>
      </w:r>
      <w:r w:rsidRPr="00E6597C">
        <w:rPr>
          <w:rFonts w:ascii="GHEA Grapalat" w:hAnsi="GHEA Grapalat" w:cs="Sylfaen"/>
          <w:sz w:val="22"/>
          <w:szCs w:val="22"/>
          <w:lang w:val="af-ZA"/>
        </w:rPr>
        <w:t>հասցեում:</w:t>
      </w:r>
    </w:p>
    <w:p w:rsidR="00C66BF2" w:rsidRPr="00E6597C" w:rsidRDefault="00C66BF2" w:rsidP="00C66BF2">
      <w:pPr>
        <w:ind w:firstLine="567"/>
        <w:jc w:val="right"/>
        <w:rPr>
          <w:rFonts w:ascii="GHEA Grapalat" w:hAnsi="GHEA Grapalat"/>
          <w:i/>
          <w:lang w:val="pt-BR"/>
        </w:rPr>
      </w:pPr>
    </w:p>
    <w:p w:rsidR="00C66BF2" w:rsidRPr="00E6597C" w:rsidRDefault="00C66BF2" w:rsidP="00C66BF2">
      <w:pPr>
        <w:ind w:firstLine="567"/>
        <w:jc w:val="right"/>
        <w:rPr>
          <w:rFonts w:ascii="GHEA Grapalat" w:hAnsi="GHEA Grapalat"/>
          <w:i/>
          <w:lang w:val="pt-BR"/>
        </w:rPr>
      </w:pPr>
    </w:p>
    <w:p w:rsidR="00C66BF2" w:rsidRPr="00E6597C" w:rsidRDefault="00C66BF2" w:rsidP="00C66BF2">
      <w:pPr>
        <w:ind w:firstLine="567"/>
        <w:jc w:val="right"/>
        <w:rPr>
          <w:rFonts w:ascii="GHEA Grapalat" w:hAnsi="GHEA Grapalat"/>
          <w:i/>
          <w:lang w:val="pt-BR"/>
        </w:rPr>
      </w:pPr>
    </w:p>
    <w:p w:rsidR="00C66BF2" w:rsidRPr="00E6597C" w:rsidRDefault="00C66BF2" w:rsidP="00C66BF2">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C66BF2" w:rsidRPr="00E6597C" w:rsidTr="00B10CDC">
        <w:trPr>
          <w:jc w:val="center"/>
        </w:trPr>
        <w:tc>
          <w:tcPr>
            <w:tcW w:w="4536" w:type="dxa"/>
          </w:tcPr>
          <w:p w:rsidR="00C66BF2" w:rsidRPr="00E6597C" w:rsidRDefault="00C66BF2" w:rsidP="00B10CDC">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C66BF2" w:rsidRPr="00E6597C" w:rsidRDefault="00C66BF2" w:rsidP="00B10CDC">
            <w:pPr>
              <w:rPr>
                <w:rFonts w:ascii="GHEA Grapalat" w:hAnsi="GHEA Grapalat"/>
                <w:sz w:val="22"/>
                <w:szCs w:val="22"/>
                <w:lang w:val="ru-RU"/>
              </w:rPr>
            </w:pPr>
          </w:p>
          <w:p w:rsidR="00C66BF2" w:rsidRPr="00E6597C" w:rsidRDefault="00C66BF2" w:rsidP="00B10CDC">
            <w:pPr>
              <w:rPr>
                <w:rFonts w:ascii="GHEA Grapalat" w:hAnsi="GHEA Grapalat"/>
                <w:lang w:val="ru-RU"/>
              </w:rPr>
            </w:pPr>
          </w:p>
          <w:p w:rsidR="00C66BF2" w:rsidRPr="00E6597C" w:rsidRDefault="00C66BF2" w:rsidP="00B10CDC">
            <w:pPr>
              <w:jc w:val="center"/>
              <w:rPr>
                <w:rFonts w:ascii="GHEA Grapalat" w:hAnsi="GHEA Grapalat"/>
                <w:lang w:val="ru-RU"/>
              </w:rPr>
            </w:pPr>
            <w:r w:rsidRPr="00E6597C">
              <w:rPr>
                <w:rFonts w:ascii="GHEA Grapalat" w:hAnsi="GHEA Grapalat"/>
                <w:lang w:val="ru-RU"/>
              </w:rPr>
              <w:t>---------------------------------</w:t>
            </w:r>
          </w:p>
          <w:p w:rsidR="00C66BF2" w:rsidRPr="00E6597C" w:rsidRDefault="00C66BF2" w:rsidP="00B10CDC">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C66BF2" w:rsidRPr="00E6597C" w:rsidRDefault="00C66BF2" w:rsidP="00B10CDC">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C66BF2" w:rsidRPr="00E6597C" w:rsidRDefault="00C66BF2" w:rsidP="00B10CDC">
            <w:pPr>
              <w:spacing w:line="360" w:lineRule="auto"/>
              <w:jc w:val="center"/>
              <w:rPr>
                <w:rFonts w:ascii="GHEA Grapalat" w:hAnsi="GHEA Grapalat"/>
                <w:lang w:val="ru-RU"/>
              </w:rPr>
            </w:pPr>
          </w:p>
        </w:tc>
        <w:tc>
          <w:tcPr>
            <w:tcW w:w="4343" w:type="dxa"/>
          </w:tcPr>
          <w:p w:rsidR="00C66BF2" w:rsidRPr="00E6597C" w:rsidRDefault="00C66BF2" w:rsidP="00B10CDC">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C66BF2" w:rsidRPr="00E6597C" w:rsidRDefault="00C66BF2" w:rsidP="00B10CDC">
            <w:pPr>
              <w:jc w:val="center"/>
              <w:rPr>
                <w:rFonts w:ascii="GHEA Grapalat" w:hAnsi="GHEA Grapalat"/>
                <w:lang w:val="ru-RU"/>
              </w:rPr>
            </w:pPr>
          </w:p>
          <w:p w:rsidR="00C66BF2" w:rsidRPr="00E6597C" w:rsidRDefault="00C66BF2" w:rsidP="00B10CDC">
            <w:pPr>
              <w:jc w:val="center"/>
              <w:rPr>
                <w:rFonts w:ascii="GHEA Grapalat" w:hAnsi="GHEA Grapalat"/>
                <w:lang w:val="ru-RU"/>
              </w:rPr>
            </w:pPr>
          </w:p>
          <w:p w:rsidR="00C66BF2" w:rsidRPr="00E6597C" w:rsidRDefault="00C66BF2" w:rsidP="00B10CDC">
            <w:pPr>
              <w:jc w:val="center"/>
              <w:rPr>
                <w:rFonts w:ascii="GHEA Grapalat" w:hAnsi="GHEA Grapalat"/>
                <w:lang w:val="ru-RU"/>
              </w:rPr>
            </w:pPr>
            <w:r w:rsidRPr="00E6597C">
              <w:rPr>
                <w:rFonts w:ascii="GHEA Grapalat" w:hAnsi="GHEA Grapalat"/>
                <w:lang w:val="ru-RU"/>
              </w:rPr>
              <w:t>---------------------------------</w:t>
            </w:r>
          </w:p>
          <w:p w:rsidR="00C66BF2" w:rsidRPr="00E6597C" w:rsidRDefault="00C66BF2" w:rsidP="00B10CDC">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C66BF2" w:rsidRPr="00E6597C" w:rsidRDefault="00C66BF2" w:rsidP="00B10CDC">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C66BF2" w:rsidRPr="00E6597C" w:rsidRDefault="00C66BF2" w:rsidP="00C66BF2">
      <w:pPr>
        <w:ind w:firstLine="567"/>
        <w:jc w:val="right"/>
        <w:rPr>
          <w:rFonts w:ascii="GHEA Grapalat" w:hAnsi="GHEA Grapalat"/>
          <w:i/>
          <w:lang w:val="pt-BR"/>
        </w:rPr>
      </w:pPr>
    </w:p>
    <w:p w:rsidR="00C66BF2" w:rsidRPr="00E6597C" w:rsidRDefault="00C66BF2" w:rsidP="00C66BF2">
      <w:pPr>
        <w:ind w:firstLine="567"/>
        <w:jc w:val="right"/>
        <w:rPr>
          <w:rFonts w:ascii="GHEA Grapalat" w:hAnsi="GHEA Grapalat"/>
          <w:i/>
          <w:lang w:val="pt-BR"/>
        </w:rPr>
      </w:pPr>
    </w:p>
    <w:p w:rsidR="00C66BF2" w:rsidRPr="00E6597C" w:rsidRDefault="00C66BF2" w:rsidP="00C66BF2">
      <w:pPr>
        <w:ind w:firstLine="567"/>
        <w:jc w:val="right"/>
        <w:rPr>
          <w:rFonts w:ascii="GHEA Grapalat" w:hAnsi="GHEA Grapalat"/>
          <w:i/>
          <w:lang w:val="pt-BR"/>
        </w:rPr>
      </w:pPr>
    </w:p>
    <w:p w:rsidR="00C66BF2" w:rsidRPr="00E6597C" w:rsidRDefault="00C66BF2" w:rsidP="00C66BF2">
      <w:pPr>
        <w:ind w:firstLine="567"/>
        <w:jc w:val="right"/>
        <w:rPr>
          <w:rFonts w:ascii="GHEA Grapalat" w:hAnsi="GHEA Grapalat"/>
          <w:i/>
          <w:lang w:val="pt-BR"/>
        </w:rPr>
      </w:pPr>
    </w:p>
    <w:p w:rsidR="00C66BF2" w:rsidRPr="00E6597C" w:rsidRDefault="00C66BF2" w:rsidP="00C66BF2">
      <w:pPr>
        <w:ind w:firstLine="567"/>
        <w:jc w:val="right"/>
        <w:rPr>
          <w:rFonts w:ascii="GHEA Grapalat" w:hAnsi="GHEA Grapalat"/>
          <w:i/>
          <w:lang w:val="pt-BR"/>
        </w:rPr>
      </w:pPr>
    </w:p>
    <w:p w:rsidR="00C66BF2" w:rsidRPr="00E6597C" w:rsidRDefault="00C66BF2" w:rsidP="00C66BF2">
      <w:pPr>
        <w:ind w:firstLine="567"/>
        <w:jc w:val="right"/>
        <w:rPr>
          <w:rFonts w:ascii="GHEA Grapalat" w:hAnsi="GHEA Grapalat"/>
          <w:i/>
          <w:lang w:val="pt-BR"/>
        </w:rPr>
      </w:pPr>
    </w:p>
    <w:p w:rsidR="00C66BF2" w:rsidRPr="00E6597C" w:rsidRDefault="00C66BF2" w:rsidP="00C66BF2">
      <w:pPr>
        <w:ind w:firstLine="567"/>
        <w:jc w:val="right"/>
        <w:rPr>
          <w:rFonts w:ascii="GHEA Grapalat" w:hAnsi="GHEA Grapalat"/>
          <w:i/>
          <w:lang w:val="pt-BR"/>
        </w:rPr>
      </w:pPr>
    </w:p>
    <w:p w:rsidR="00C66BF2" w:rsidRDefault="00C66BF2" w:rsidP="00C66BF2">
      <w:pPr>
        <w:ind w:firstLine="567"/>
        <w:jc w:val="right"/>
        <w:rPr>
          <w:rFonts w:ascii="GHEA Grapalat" w:hAnsi="GHEA Grapalat"/>
          <w:i/>
          <w:lang w:val="pt-BR"/>
        </w:rPr>
      </w:pPr>
    </w:p>
    <w:p w:rsidR="00883423" w:rsidRDefault="00883423" w:rsidP="00C66BF2">
      <w:pPr>
        <w:ind w:firstLine="567"/>
        <w:jc w:val="right"/>
        <w:rPr>
          <w:rFonts w:ascii="GHEA Grapalat" w:hAnsi="GHEA Grapalat"/>
          <w:i/>
          <w:lang w:val="pt-BR"/>
        </w:rPr>
      </w:pPr>
    </w:p>
    <w:p w:rsidR="00883423" w:rsidRDefault="00883423" w:rsidP="00C66BF2">
      <w:pPr>
        <w:ind w:firstLine="567"/>
        <w:jc w:val="right"/>
        <w:rPr>
          <w:rFonts w:ascii="GHEA Grapalat" w:hAnsi="GHEA Grapalat"/>
          <w:i/>
          <w:lang w:val="pt-BR"/>
        </w:rPr>
      </w:pPr>
    </w:p>
    <w:p w:rsidR="00883423" w:rsidRDefault="00883423" w:rsidP="00C66BF2">
      <w:pPr>
        <w:ind w:firstLine="567"/>
        <w:jc w:val="right"/>
        <w:rPr>
          <w:rFonts w:ascii="GHEA Grapalat" w:hAnsi="GHEA Grapalat"/>
          <w:i/>
          <w:lang w:val="pt-BR"/>
        </w:rPr>
      </w:pPr>
    </w:p>
    <w:p w:rsidR="00883423" w:rsidRDefault="00883423" w:rsidP="00C66BF2">
      <w:pPr>
        <w:ind w:firstLine="567"/>
        <w:jc w:val="right"/>
        <w:rPr>
          <w:rFonts w:ascii="GHEA Grapalat" w:hAnsi="GHEA Grapalat"/>
          <w:i/>
          <w:lang w:val="pt-BR"/>
        </w:rPr>
      </w:pPr>
    </w:p>
    <w:p w:rsidR="00C66BF2" w:rsidRPr="00E6597C" w:rsidRDefault="00C66BF2" w:rsidP="00C66BF2">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rsidR="00C66BF2" w:rsidRPr="00E6597C" w:rsidRDefault="00C66BF2" w:rsidP="00C66BF2">
      <w:pPr>
        <w:ind w:firstLine="567"/>
        <w:jc w:val="right"/>
        <w:rPr>
          <w:rFonts w:ascii="GHEA Grapalat" w:hAnsi="GHEA Grapalat" w:cs="Arial"/>
          <w:i/>
          <w:sz w:val="20"/>
          <w:szCs w:val="20"/>
          <w:lang w:val="pt-BR"/>
        </w:rPr>
      </w:pPr>
      <w:r w:rsidRPr="001F56C9">
        <w:rPr>
          <w:rFonts w:ascii="GHEA Grapalat" w:hAnsi="GHEA Grapalat"/>
          <w:i/>
          <w:sz w:val="20"/>
          <w:szCs w:val="20"/>
          <w:lang w:val="pt-BR"/>
        </w:rPr>
        <w:t>«</w:t>
      </w:r>
      <w:r w:rsidRPr="00E6597C">
        <w:rPr>
          <w:rFonts w:ascii="GHEA Grapalat" w:hAnsi="GHEA Grapalat"/>
          <w:i/>
          <w:sz w:val="20"/>
          <w:szCs w:val="20"/>
          <w:lang w:val="pt-BR"/>
        </w:rPr>
        <w:t xml:space="preserve">           </w:t>
      </w:r>
      <w:r w:rsidRPr="001F56C9">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C66BF2" w:rsidRPr="00E6597C" w:rsidRDefault="00C66BF2" w:rsidP="00C66BF2">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C66BF2" w:rsidRPr="00E6597C" w:rsidRDefault="00C66BF2" w:rsidP="00C66BF2">
      <w:pPr>
        <w:jc w:val="center"/>
        <w:rPr>
          <w:rFonts w:ascii="GHEA Grapalat" w:hAnsi="GHEA Grapalat" w:cs="Sylfaen"/>
          <w:b/>
          <w:lang w:val="pt-BR"/>
        </w:rPr>
      </w:pPr>
    </w:p>
    <w:p w:rsidR="00C66BF2" w:rsidRPr="00E6597C" w:rsidRDefault="00C66BF2" w:rsidP="00C66BF2">
      <w:pPr>
        <w:jc w:val="center"/>
        <w:rPr>
          <w:rFonts w:ascii="GHEA Grapalat" w:hAnsi="GHEA Grapalat" w:cs="Sylfaen"/>
          <w:b/>
          <w:lang w:val="pt-BR"/>
        </w:rPr>
      </w:pPr>
    </w:p>
    <w:p w:rsidR="00C66BF2" w:rsidRPr="000E25EF" w:rsidRDefault="00C66BF2" w:rsidP="00C66BF2">
      <w:pPr>
        <w:jc w:val="center"/>
        <w:rPr>
          <w:rFonts w:ascii="GHEA Grapalat" w:hAnsi="GHEA Grapalat"/>
          <w:b/>
          <w:u w:val="single"/>
          <w:lang w:val="pt-BR"/>
        </w:rPr>
      </w:pPr>
      <w:r w:rsidRPr="000E25EF">
        <w:rPr>
          <w:rFonts w:ascii="GHEA Grapalat" w:hAnsi="GHEA Grapalat" w:cs="Sylfaen"/>
          <w:b/>
          <w:u w:val="single"/>
          <w:lang w:val="pt-BR"/>
        </w:rPr>
        <w:t>ՕՐԱՑՈՒՑԱՅԻՆ</w:t>
      </w:r>
      <w:r w:rsidRPr="000E25EF">
        <w:rPr>
          <w:rFonts w:ascii="GHEA Grapalat" w:hAnsi="GHEA Grapalat" w:cs="Times Armenian"/>
          <w:b/>
          <w:u w:val="single"/>
          <w:lang w:val="pt-BR"/>
        </w:rPr>
        <w:t xml:space="preserve"> </w:t>
      </w:r>
      <w:r w:rsidRPr="000E25EF">
        <w:rPr>
          <w:rFonts w:ascii="GHEA Grapalat" w:hAnsi="GHEA Grapalat" w:cs="Sylfaen"/>
          <w:b/>
          <w:u w:val="single"/>
          <w:lang w:val="pt-BR"/>
        </w:rPr>
        <w:t>ԳՐԱՖԻԿ</w:t>
      </w:r>
    </w:p>
    <w:p w:rsidR="00C66BF2" w:rsidRPr="00340627" w:rsidRDefault="000E25EF" w:rsidP="00C66BF2">
      <w:pPr>
        <w:ind w:firstLine="567"/>
        <w:jc w:val="center"/>
        <w:rPr>
          <w:rFonts w:ascii="GHEA Grapalat" w:hAnsi="GHEA Grapalat"/>
          <w:sz w:val="20"/>
          <w:szCs w:val="20"/>
          <w:lang w:val="pt-BR"/>
        </w:rPr>
      </w:pPr>
      <w:r w:rsidRPr="00340627">
        <w:rPr>
          <w:rFonts w:ascii="GHEA Grapalat" w:hAnsi="GHEA Grapalat"/>
          <w:sz w:val="20"/>
          <w:szCs w:val="20"/>
          <w:lang w:val="pt-BR"/>
        </w:rPr>
        <w:t>«</w:t>
      </w:r>
      <w:r w:rsidR="000706D2">
        <w:rPr>
          <w:rFonts w:ascii="GHEA Grapalat" w:hAnsi="GHEA Grapalat"/>
          <w:sz w:val="20"/>
          <w:szCs w:val="20"/>
          <w:lang w:val="af-ZA"/>
        </w:rPr>
        <w:t xml:space="preserve">ՀՀ Շիրակի մարզի Ախուրյան խոշորացված համայնքի կոմունալ ծառայությունների և ճանապարհների </w:t>
      </w:r>
      <w:r w:rsidR="00E53AFC">
        <w:rPr>
          <w:rFonts w:ascii="GHEA Grapalat" w:hAnsi="GHEA Grapalat"/>
          <w:sz w:val="20"/>
          <w:szCs w:val="20"/>
          <w:lang w:val="af-ZA"/>
        </w:rPr>
        <w:t>սպասարկումն</w:t>
      </w:r>
      <w:r w:rsidR="000706D2">
        <w:rPr>
          <w:rFonts w:ascii="GHEA Grapalat" w:hAnsi="GHEA Grapalat"/>
          <w:sz w:val="20"/>
          <w:szCs w:val="20"/>
          <w:lang w:val="af-ZA"/>
        </w:rPr>
        <w:t xml:space="preserve"> իրականացնող տեխնիկական միջոցների կայանման սպասարկման կենտր</w:t>
      </w:r>
      <w:r w:rsidR="00925076">
        <w:rPr>
          <w:rFonts w:ascii="GHEA Grapalat" w:hAnsi="GHEA Grapalat"/>
          <w:sz w:val="20"/>
          <w:szCs w:val="20"/>
          <w:lang w:val="af-ZA"/>
        </w:rPr>
        <w:t xml:space="preserve">ոնի կառուցման շին.աշխատանքների </w:t>
      </w:r>
      <w:r w:rsidRPr="00340627">
        <w:rPr>
          <w:rFonts w:ascii="GHEA Grapalat" w:hAnsi="GHEA Grapalat"/>
          <w:sz w:val="20"/>
          <w:szCs w:val="20"/>
          <w:lang w:val="pt-BR"/>
        </w:rPr>
        <w:t>»</w:t>
      </w:r>
      <w:r w:rsidRPr="00340627">
        <w:rPr>
          <w:rFonts w:ascii="GHEA Grapalat" w:hAnsi="GHEA Grapalat"/>
          <w:sz w:val="20"/>
          <w:szCs w:val="20"/>
          <w:lang w:val="hy-AM"/>
        </w:rPr>
        <w:t>-ի</w:t>
      </w:r>
      <w:r w:rsidR="00C66BF2" w:rsidRPr="00340627">
        <w:rPr>
          <w:rFonts w:ascii="GHEA Grapalat" w:hAnsi="GHEA Grapalat" w:cs="Times Armenian"/>
          <w:sz w:val="20"/>
          <w:szCs w:val="20"/>
          <w:lang w:val="pt-BR"/>
        </w:rPr>
        <w:t xml:space="preserve"> </w:t>
      </w:r>
      <w:r w:rsidR="00C66BF2" w:rsidRPr="00340627">
        <w:rPr>
          <w:rFonts w:ascii="GHEA Grapalat" w:hAnsi="GHEA Grapalat" w:cs="Sylfaen"/>
          <w:sz w:val="20"/>
          <w:szCs w:val="20"/>
          <w:lang w:val="pt-BR"/>
        </w:rPr>
        <w:t>ԱՇԽԱՏԱՆՔՆԵՐԻ</w:t>
      </w:r>
      <w:r w:rsidR="00C66BF2" w:rsidRPr="00340627">
        <w:rPr>
          <w:rFonts w:ascii="GHEA Grapalat" w:hAnsi="GHEA Grapalat" w:cs="Times Armenian"/>
          <w:sz w:val="20"/>
          <w:szCs w:val="20"/>
          <w:lang w:val="pt-BR"/>
        </w:rPr>
        <w:t xml:space="preserve"> </w:t>
      </w:r>
      <w:r w:rsidR="00C66BF2" w:rsidRPr="00340627">
        <w:rPr>
          <w:rFonts w:ascii="GHEA Grapalat" w:hAnsi="GHEA Grapalat" w:cs="Sylfaen"/>
          <w:sz w:val="20"/>
          <w:szCs w:val="20"/>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2611"/>
        <w:gridCol w:w="1984"/>
        <w:gridCol w:w="13"/>
      </w:tblGrid>
      <w:tr w:rsidR="00C66BF2" w:rsidRPr="001F56C9" w:rsidTr="001F56C9">
        <w:trPr>
          <w:cantSplit/>
          <w:jc w:val="center"/>
        </w:trPr>
        <w:tc>
          <w:tcPr>
            <w:tcW w:w="540" w:type="dxa"/>
            <w:vMerge w:val="restart"/>
            <w:vAlign w:val="center"/>
          </w:tcPr>
          <w:p w:rsidR="00C66BF2" w:rsidRPr="001F56C9" w:rsidRDefault="00C66BF2" w:rsidP="00B10CDC">
            <w:pPr>
              <w:jc w:val="center"/>
              <w:rPr>
                <w:rFonts w:ascii="Sylfaen" w:hAnsi="Sylfaen"/>
                <w:sz w:val="20"/>
                <w:szCs w:val="20"/>
                <w:lang w:val="pt-BR"/>
              </w:rPr>
            </w:pPr>
            <w:r w:rsidRPr="001F56C9">
              <w:rPr>
                <w:rFonts w:ascii="Sylfaen" w:hAnsi="Sylfaen"/>
                <w:sz w:val="20"/>
                <w:szCs w:val="20"/>
                <w:lang w:val="pt-BR"/>
              </w:rPr>
              <w:t xml:space="preserve">N </w:t>
            </w:r>
            <w:r w:rsidRPr="001F56C9">
              <w:rPr>
                <w:rFonts w:ascii="Sylfaen" w:hAnsi="Sylfaen" w:cs="Sylfaen"/>
                <w:sz w:val="20"/>
                <w:szCs w:val="20"/>
                <w:lang w:val="pt-BR"/>
              </w:rPr>
              <w:t>ը</w:t>
            </w:r>
            <w:r w:rsidRPr="001F56C9">
              <w:rPr>
                <w:rFonts w:ascii="Sylfaen" w:hAnsi="Sylfaen" w:cs="Arial"/>
                <w:sz w:val="20"/>
                <w:szCs w:val="20"/>
                <w:lang w:val="pt-BR"/>
              </w:rPr>
              <w:t>/</w:t>
            </w:r>
            <w:r w:rsidRPr="001F56C9">
              <w:rPr>
                <w:rFonts w:ascii="Sylfaen" w:hAnsi="Sylfaen" w:cs="Sylfaen"/>
                <w:sz w:val="20"/>
                <w:szCs w:val="20"/>
                <w:lang w:val="pt-BR"/>
              </w:rPr>
              <w:t>կ</w:t>
            </w:r>
          </w:p>
        </w:tc>
        <w:tc>
          <w:tcPr>
            <w:tcW w:w="4924" w:type="dxa"/>
            <w:vMerge w:val="restart"/>
            <w:vAlign w:val="center"/>
          </w:tcPr>
          <w:p w:rsidR="00C66BF2" w:rsidRPr="001F56C9" w:rsidRDefault="00C66BF2" w:rsidP="00B10CDC">
            <w:pPr>
              <w:jc w:val="center"/>
              <w:rPr>
                <w:rFonts w:ascii="Sylfaen" w:hAnsi="Sylfaen"/>
                <w:sz w:val="20"/>
                <w:szCs w:val="20"/>
                <w:lang w:val="pt-BR"/>
              </w:rPr>
            </w:pPr>
            <w:r w:rsidRPr="001F56C9">
              <w:rPr>
                <w:rFonts w:ascii="Sylfaen" w:hAnsi="Sylfaen" w:cs="Sylfaen"/>
                <w:sz w:val="20"/>
                <w:szCs w:val="20"/>
                <w:lang w:val="pt-BR"/>
              </w:rPr>
              <w:t>Կապալառուի</w:t>
            </w:r>
            <w:r w:rsidRPr="001F56C9">
              <w:rPr>
                <w:rFonts w:ascii="Sylfaen" w:hAnsi="Sylfaen" w:cs="Times Armenian"/>
                <w:sz w:val="20"/>
                <w:szCs w:val="20"/>
                <w:lang w:val="pt-BR"/>
              </w:rPr>
              <w:t xml:space="preserve"> </w:t>
            </w:r>
            <w:r w:rsidRPr="001F56C9">
              <w:rPr>
                <w:rFonts w:ascii="Sylfaen" w:hAnsi="Sylfaen" w:cs="Sylfaen"/>
                <w:sz w:val="20"/>
                <w:szCs w:val="20"/>
                <w:lang w:val="pt-BR"/>
              </w:rPr>
              <w:t>կողմից</w:t>
            </w:r>
            <w:r w:rsidRPr="001F56C9">
              <w:rPr>
                <w:rFonts w:ascii="Sylfaen" w:hAnsi="Sylfaen" w:cs="Times Armenian"/>
                <w:sz w:val="20"/>
                <w:szCs w:val="20"/>
                <w:lang w:val="pt-BR"/>
              </w:rPr>
              <w:t xml:space="preserve"> </w:t>
            </w:r>
            <w:r w:rsidRPr="001F56C9">
              <w:rPr>
                <w:rFonts w:ascii="Sylfaen" w:hAnsi="Sylfaen" w:cs="Sylfaen"/>
                <w:sz w:val="20"/>
                <w:szCs w:val="20"/>
                <w:lang w:val="pt-BR"/>
              </w:rPr>
              <w:t>կատարվելիք</w:t>
            </w:r>
            <w:r w:rsidRPr="001F56C9">
              <w:rPr>
                <w:rFonts w:ascii="Sylfaen" w:hAnsi="Sylfaen" w:cs="Times Armenian"/>
                <w:sz w:val="20"/>
                <w:szCs w:val="20"/>
                <w:lang w:val="pt-BR"/>
              </w:rPr>
              <w:t xml:space="preserve"> </w:t>
            </w:r>
            <w:r w:rsidRPr="001F56C9">
              <w:rPr>
                <w:rFonts w:ascii="Sylfaen" w:hAnsi="Sylfaen" w:cs="Sylfaen"/>
                <w:sz w:val="20"/>
                <w:szCs w:val="20"/>
                <w:lang w:val="pt-BR"/>
              </w:rPr>
              <w:t>աշխատանքների</w:t>
            </w:r>
            <w:r w:rsidRPr="001F56C9">
              <w:rPr>
                <w:rFonts w:ascii="Sylfaen" w:hAnsi="Sylfaen" w:cs="Times Armenian"/>
                <w:sz w:val="20"/>
                <w:szCs w:val="20"/>
                <w:lang w:val="pt-BR"/>
              </w:rPr>
              <w:t xml:space="preserve"> </w:t>
            </w:r>
            <w:r w:rsidRPr="001F56C9">
              <w:rPr>
                <w:rFonts w:ascii="Sylfaen" w:hAnsi="Sylfaen" w:cs="Sylfaen"/>
                <w:sz w:val="20"/>
                <w:szCs w:val="20"/>
                <w:lang w:val="pt-BR"/>
              </w:rPr>
              <w:t>առանձին</w:t>
            </w:r>
            <w:r w:rsidRPr="001F56C9">
              <w:rPr>
                <w:rFonts w:ascii="Sylfaen" w:hAnsi="Sylfaen" w:cs="Times Armenian"/>
                <w:sz w:val="20"/>
                <w:szCs w:val="20"/>
                <w:lang w:val="pt-BR"/>
              </w:rPr>
              <w:t xml:space="preserve"> </w:t>
            </w:r>
            <w:r w:rsidRPr="001F56C9">
              <w:rPr>
                <w:rFonts w:ascii="Sylfaen" w:hAnsi="Sylfaen" w:cs="Sylfaen"/>
                <w:sz w:val="20"/>
                <w:szCs w:val="20"/>
                <w:lang w:val="pt-BR"/>
              </w:rPr>
              <w:t>տեսակների</w:t>
            </w:r>
          </w:p>
          <w:p w:rsidR="00C66BF2" w:rsidRPr="001F56C9" w:rsidRDefault="00C66BF2" w:rsidP="00B10CDC">
            <w:pPr>
              <w:jc w:val="center"/>
              <w:rPr>
                <w:rFonts w:ascii="Sylfaen" w:hAnsi="Sylfaen"/>
                <w:sz w:val="20"/>
                <w:szCs w:val="20"/>
                <w:lang w:val="pt-BR"/>
              </w:rPr>
            </w:pPr>
            <w:r w:rsidRPr="001F56C9">
              <w:rPr>
                <w:rFonts w:ascii="Sylfaen" w:hAnsi="Sylfaen" w:cs="Sylfaen"/>
                <w:sz w:val="20"/>
                <w:szCs w:val="20"/>
                <w:lang w:val="pt-BR"/>
              </w:rPr>
              <w:t>անվանումներ</w:t>
            </w:r>
          </w:p>
        </w:tc>
        <w:tc>
          <w:tcPr>
            <w:tcW w:w="4608" w:type="dxa"/>
            <w:gridSpan w:val="3"/>
            <w:vAlign w:val="center"/>
          </w:tcPr>
          <w:p w:rsidR="00C66BF2" w:rsidRPr="001F56C9" w:rsidRDefault="00C66BF2" w:rsidP="00B10CDC">
            <w:pPr>
              <w:jc w:val="center"/>
              <w:rPr>
                <w:rFonts w:ascii="Sylfaen" w:hAnsi="Sylfaen"/>
                <w:sz w:val="20"/>
                <w:szCs w:val="20"/>
                <w:lang w:val="pt-BR"/>
              </w:rPr>
            </w:pPr>
            <w:r w:rsidRPr="001F56C9">
              <w:rPr>
                <w:rFonts w:ascii="Sylfaen" w:hAnsi="Sylfaen" w:cs="Sylfaen"/>
                <w:sz w:val="20"/>
                <w:szCs w:val="20"/>
                <w:lang w:val="pt-BR"/>
              </w:rPr>
              <w:t>Աշխատանքների</w:t>
            </w:r>
            <w:r w:rsidRPr="001F56C9">
              <w:rPr>
                <w:rFonts w:ascii="Sylfaen" w:hAnsi="Sylfaen" w:cs="Times Armenian"/>
                <w:sz w:val="20"/>
                <w:szCs w:val="20"/>
                <w:lang w:val="pt-BR"/>
              </w:rPr>
              <w:t xml:space="preserve">  </w:t>
            </w:r>
            <w:r w:rsidRPr="001F56C9">
              <w:rPr>
                <w:rFonts w:ascii="Sylfaen" w:hAnsi="Sylfaen" w:cs="Sylfaen"/>
                <w:sz w:val="20"/>
                <w:szCs w:val="20"/>
                <w:lang w:val="pt-BR"/>
              </w:rPr>
              <w:t>կատարման</w:t>
            </w:r>
            <w:r w:rsidRPr="001F56C9">
              <w:rPr>
                <w:rFonts w:ascii="Sylfaen" w:hAnsi="Sylfaen" w:cs="Times Armenian"/>
                <w:sz w:val="20"/>
                <w:szCs w:val="20"/>
                <w:lang w:val="pt-BR"/>
              </w:rPr>
              <w:t xml:space="preserve"> </w:t>
            </w:r>
            <w:r w:rsidRPr="001F56C9">
              <w:rPr>
                <w:rFonts w:ascii="Sylfaen" w:hAnsi="Sylfaen" w:cs="Sylfaen"/>
                <w:sz w:val="20"/>
                <w:szCs w:val="20"/>
                <w:lang w:val="pt-BR"/>
              </w:rPr>
              <w:t>ժամկետը**</w:t>
            </w:r>
          </w:p>
        </w:tc>
      </w:tr>
      <w:tr w:rsidR="00C66BF2" w:rsidRPr="001F56C9" w:rsidTr="001F56C9">
        <w:trPr>
          <w:gridAfter w:val="1"/>
          <w:wAfter w:w="13" w:type="dxa"/>
          <w:cantSplit/>
          <w:trHeight w:val="586"/>
          <w:jc w:val="center"/>
        </w:trPr>
        <w:tc>
          <w:tcPr>
            <w:tcW w:w="540" w:type="dxa"/>
            <w:vMerge/>
            <w:vAlign w:val="center"/>
          </w:tcPr>
          <w:p w:rsidR="00C66BF2" w:rsidRPr="001F56C9" w:rsidRDefault="00C66BF2" w:rsidP="00B10CDC">
            <w:pPr>
              <w:jc w:val="both"/>
              <w:rPr>
                <w:rFonts w:ascii="Sylfaen" w:hAnsi="Sylfaen"/>
                <w:sz w:val="20"/>
                <w:szCs w:val="20"/>
                <w:lang w:val="pt-BR"/>
              </w:rPr>
            </w:pPr>
          </w:p>
        </w:tc>
        <w:tc>
          <w:tcPr>
            <w:tcW w:w="4924" w:type="dxa"/>
            <w:vMerge/>
          </w:tcPr>
          <w:p w:rsidR="00C66BF2" w:rsidRPr="001F56C9" w:rsidRDefault="00C66BF2" w:rsidP="00B10CDC">
            <w:pPr>
              <w:rPr>
                <w:rFonts w:ascii="Sylfaen" w:hAnsi="Sylfaen"/>
                <w:sz w:val="20"/>
                <w:szCs w:val="20"/>
                <w:lang w:val="pt-BR"/>
              </w:rPr>
            </w:pPr>
          </w:p>
        </w:tc>
        <w:tc>
          <w:tcPr>
            <w:tcW w:w="2611" w:type="dxa"/>
            <w:vAlign w:val="center"/>
          </w:tcPr>
          <w:p w:rsidR="00C66BF2" w:rsidRPr="001F56C9" w:rsidRDefault="00C66BF2" w:rsidP="00B10CDC">
            <w:pPr>
              <w:jc w:val="center"/>
              <w:rPr>
                <w:rFonts w:ascii="Sylfaen" w:hAnsi="Sylfaen"/>
                <w:sz w:val="20"/>
                <w:szCs w:val="20"/>
                <w:lang w:val="pt-BR"/>
              </w:rPr>
            </w:pPr>
            <w:r w:rsidRPr="001F56C9">
              <w:rPr>
                <w:rFonts w:ascii="Sylfaen" w:hAnsi="Sylfaen" w:cs="Sylfaen"/>
                <w:sz w:val="20"/>
                <w:szCs w:val="20"/>
                <w:lang w:val="pt-BR"/>
              </w:rPr>
              <w:t>Սկիզբը</w:t>
            </w:r>
          </w:p>
        </w:tc>
        <w:tc>
          <w:tcPr>
            <w:tcW w:w="1984" w:type="dxa"/>
            <w:vAlign w:val="center"/>
          </w:tcPr>
          <w:p w:rsidR="00C66BF2" w:rsidRPr="001F56C9" w:rsidRDefault="00C66BF2" w:rsidP="00B10CDC">
            <w:pPr>
              <w:jc w:val="center"/>
              <w:rPr>
                <w:rFonts w:ascii="Sylfaen" w:hAnsi="Sylfaen"/>
                <w:sz w:val="20"/>
                <w:szCs w:val="20"/>
                <w:lang w:val="pt-BR"/>
              </w:rPr>
            </w:pPr>
            <w:r w:rsidRPr="001F56C9">
              <w:rPr>
                <w:rFonts w:ascii="Sylfaen" w:hAnsi="Sylfaen" w:cs="Sylfaen"/>
                <w:sz w:val="20"/>
                <w:szCs w:val="20"/>
                <w:lang w:val="pt-BR"/>
              </w:rPr>
              <w:t>Ավարտը</w:t>
            </w:r>
          </w:p>
        </w:tc>
      </w:tr>
      <w:tr w:rsidR="002A60DA" w:rsidRPr="001F56C9" w:rsidTr="00BC59C9">
        <w:trPr>
          <w:gridAfter w:val="1"/>
          <w:wAfter w:w="13" w:type="dxa"/>
          <w:trHeight w:val="586"/>
          <w:jc w:val="center"/>
        </w:trPr>
        <w:tc>
          <w:tcPr>
            <w:tcW w:w="540" w:type="dxa"/>
            <w:vAlign w:val="center"/>
          </w:tcPr>
          <w:p w:rsidR="002A60DA" w:rsidRPr="001F56C9" w:rsidRDefault="00552144" w:rsidP="002A60DA">
            <w:pPr>
              <w:jc w:val="center"/>
              <w:rPr>
                <w:rFonts w:ascii="Sylfaen" w:hAnsi="Sylfaen"/>
                <w:sz w:val="20"/>
                <w:szCs w:val="20"/>
                <w:lang w:val="pt-BR"/>
              </w:rPr>
            </w:pPr>
            <w:r>
              <w:rPr>
                <w:rFonts w:ascii="Sylfaen" w:hAnsi="Sylfaen"/>
                <w:sz w:val="20"/>
                <w:szCs w:val="20"/>
                <w:lang w:val="pt-BR"/>
              </w:rPr>
              <w:t>1</w:t>
            </w:r>
          </w:p>
        </w:tc>
        <w:tc>
          <w:tcPr>
            <w:tcW w:w="4924" w:type="dxa"/>
          </w:tcPr>
          <w:p w:rsidR="002A60DA" w:rsidRPr="00A81FC8" w:rsidRDefault="002A60DA" w:rsidP="002A60DA">
            <w:pPr>
              <w:jc w:val="center"/>
              <w:rPr>
                <w:rFonts w:ascii="Sylfaen" w:hAnsi="Sylfaen"/>
              </w:rPr>
            </w:pPr>
            <w:r w:rsidRPr="00A81FC8">
              <w:rPr>
                <w:rFonts w:ascii="Sylfaen" w:hAnsi="Sylfaen"/>
              </w:rPr>
              <w:t>Հողային</w:t>
            </w:r>
            <w:r>
              <w:rPr>
                <w:rFonts w:ascii="Sylfaen" w:hAnsi="Sylfaen"/>
              </w:rPr>
              <w:t xml:space="preserve">  </w:t>
            </w:r>
            <w:r w:rsidRPr="00A81FC8">
              <w:rPr>
                <w:rFonts w:ascii="Sylfaen" w:hAnsi="Sylfaen"/>
              </w:rPr>
              <w:t>աշխատանքներ</w:t>
            </w:r>
          </w:p>
        </w:tc>
        <w:tc>
          <w:tcPr>
            <w:tcW w:w="2611" w:type="dxa"/>
            <w:vAlign w:val="center"/>
          </w:tcPr>
          <w:p w:rsidR="002A60DA" w:rsidRPr="00022595" w:rsidRDefault="002A60DA" w:rsidP="002A60DA">
            <w:pPr>
              <w:jc w:val="center"/>
              <w:rPr>
                <w:rFonts w:ascii="Sylfaen" w:hAnsi="Sylfaen" w:cs="Calibri"/>
                <w:color w:val="000000"/>
                <w:sz w:val="20"/>
                <w:szCs w:val="20"/>
                <w:lang w:val="hy-AM"/>
              </w:rPr>
            </w:pPr>
            <w:r>
              <w:rPr>
                <w:rFonts w:ascii="Sylfaen" w:hAnsi="Sylfaen" w:cs="Calibri"/>
                <w:color w:val="000000"/>
                <w:sz w:val="20"/>
                <w:szCs w:val="20"/>
                <w:lang w:val="hy-AM"/>
              </w:rPr>
              <w:t>Պայմանագրի ուժի մեջ մտելու օրը</w:t>
            </w:r>
          </w:p>
        </w:tc>
        <w:tc>
          <w:tcPr>
            <w:tcW w:w="1984" w:type="dxa"/>
            <w:vAlign w:val="center"/>
          </w:tcPr>
          <w:p w:rsidR="002A60DA" w:rsidRPr="00552144" w:rsidRDefault="00552144" w:rsidP="002A60DA">
            <w:pPr>
              <w:jc w:val="center"/>
              <w:rPr>
                <w:rFonts w:ascii="Sylfaen" w:hAnsi="Sylfaen" w:cs="Calibri"/>
                <w:color w:val="000000"/>
                <w:sz w:val="20"/>
                <w:szCs w:val="20"/>
                <w:lang w:val="hy-AM"/>
              </w:rPr>
            </w:pPr>
            <w:r>
              <w:rPr>
                <w:rFonts w:ascii="Sylfaen" w:hAnsi="Sylfaen" w:cs="Calibri"/>
                <w:color w:val="000000"/>
                <w:sz w:val="20"/>
                <w:szCs w:val="20"/>
                <w:lang w:val="hy-AM"/>
              </w:rPr>
              <w:t>15օր</w:t>
            </w:r>
          </w:p>
        </w:tc>
      </w:tr>
      <w:tr w:rsidR="002A60DA" w:rsidRPr="001F56C9" w:rsidTr="00BC59C9">
        <w:trPr>
          <w:gridAfter w:val="1"/>
          <w:wAfter w:w="13" w:type="dxa"/>
          <w:trHeight w:val="586"/>
          <w:jc w:val="center"/>
        </w:trPr>
        <w:tc>
          <w:tcPr>
            <w:tcW w:w="540" w:type="dxa"/>
            <w:vAlign w:val="center"/>
          </w:tcPr>
          <w:p w:rsidR="002A60DA" w:rsidRPr="00552144" w:rsidRDefault="00552144" w:rsidP="002A60DA">
            <w:pPr>
              <w:jc w:val="center"/>
              <w:rPr>
                <w:rFonts w:ascii="Sylfaen" w:hAnsi="Sylfaen"/>
                <w:sz w:val="20"/>
                <w:szCs w:val="20"/>
                <w:lang w:val="hy-AM"/>
              </w:rPr>
            </w:pPr>
            <w:r>
              <w:rPr>
                <w:rFonts w:ascii="Sylfaen" w:hAnsi="Sylfaen"/>
                <w:sz w:val="20"/>
                <w:szCs w:val="20"/>
                <w:lang w:val="hy-AM"/>
              </w:rPr>
              <w:t>2</w:t>
            </w:r>
          </w:p>
        </w:tc>
        <w:tc>
          <w:tcPr>
            <w:tcW w:w="4924" w:type="dxa"/>
          </w:tcPr>
          <w:p w:rsidR="002A60DA" w:rsidRPr="00A81FC8" w:rsidRDefault="002A60DA" w:rsidP="002A60DA">
            <w:pPr>
              <w:jc w:val="center"/>
              <w:rPr>
                <w:rFonts w:ascii="Sylfaen" w:hAnsi="Sylfaen"/>
              </w:rPr>
            </w:pPr>
            <w:r w:rsidRPr="00A81FC8">
              <w:rPr>
                <w:rFonts w:ascii="Sylfaen" w:hAnsi="Sylfaen"/>
              </w:rPr>
              <w:t>Հիմնային</w:t>
            </w:r>
            <w:r>
              <w:rPr>
                <w:rFonts w:ascii="Sylfaen" w:hAnsi="Sylfaen"/>
              </w:rPr>
              <w:t xml:space="preserve">  </w:t>
            </w:r>
            <w:r w:rsidRPr="00A81FC8">
              <w:rPr>
                <w:rFonts w:ascii="Sylfaen" w:hAnsi="Sylfaen"/>
              </w:rPr>
              <w:t>աշխատանքներ</w:t>
            </w:r>
          </w:p>
        </w:tc>
        <w:tc>
          <w:tcPr>
            <w:tcW w:w="2611" w:type="dxa"/>
          </w:tcPr>
          <w:p w:rsidR="002A60DA" w:rsidRPr="002A60DA" w:rsidRDefault="002A60DA" w:rsidP="002A60DA">
            <w:pPr>
              <w:rPr>
                <w:lang w:val="pt-BR"/>
              </w:rPr>
            </w:pPr>
            <w:r w:rsidRPr="00DE586B">
              <w:rPr>
                <w:rFonts w:ascii="Sylfaen" w:hAnsi="Sylfaen" w:cs="Calibri"/>
                <w:color w:val="000000"/>
                <w:sz w:val="20"/>
                <w:szCs w:val="20"/>
                <w:lang w:val="hy-AM"/>
              </w:rPr>
              <w:t>Պայմանագրի ուժի մեջ մտելու օրը</w:t>
            </w:r>
          </w:p>
        </w:tc>
        <w:tc>
          <w:tcPr>
            <w:tcW w:w="1984" w:type="dxa"/>
            <w:vAlign w:val="center"/>
          </w:tcPr>
          <w:p w:rsidR="002A60DA" w:rsidRPr="00552144" w:rsidRDefault="00552144" w:rsidP="002A60DA">
            <w:pPr>
              <w:jc w:val="center"/>
              <w:rPr>
                <w:rFonts w:ascii="Sylfaen" w:hAnsi="Sylfaen" w:cs="Calibri"/>
                <w:color w:val="000000"/>
                <w:sz w:val="20"/>
                <w:szCs w:val="20"/>
                <w:lang w:val="hy-AM"/>
              </w:rPr>
            </w:pPr>
            <w:r>
              <w:rPr>
                <w:rFonts w:ascii="Sylfaen" w:hAnsi="Sylfaen" w:cs="Calibri"/>
                <w:color w:val="000000"/>
                <w:sz w:val="20"/>
                <w:szCs w:val="20"/>
                <w:lang w:val="hy-AM"/>
              </w:rPr>
              <w:t>20օր</w:t>
            </w:r>
          </w:p>
        </w:tc>
      </w:tr>
      <w:tr w:rsidR="002A60DA" w:rsidRPr="001F56C9" w:rsidTr="00BC59C9">
        <w:trPr>
          <w:gridAfter w:val="1"/>
          <w:wAfter w:w="13" w:type="dxa"/>
          <w:trHeight w:val="586"/>
          <w:jc w:val="center"/>
        </w:trPr>
        <w:tc>
          <w:tcPr>
            <w:tcW w:w="540" w:type="dxa"/>
            <w:vAlign w:val="center"/>
          </w:tcPr>
          <w:p w:rsidR="002A60DA" w:rsidRPr="00552144" w:rsidRDefault="00552144" w:rsidP="002A60DA">
            <w:pPr>
              <w:jc w:val="center"/>
              <w:rPr>
                <w:rFonts w:ascii="Sylfaen" w:hAnsi="Sylfaen"/>
                <w:sz w:val="20"/>
                <w:szCs w:val="20"/>
                <w:lang w:val="hy-AM"/>
              </w:rPr>
            </w:pPr>
            <w:r>
              <w:rPr>
                <w:rFonts w:ascii="Sylfaen" w:hAnsi="Sylfaen"/>
                <w:sz w:val="20"/>
                <w:szCs w:val="20"/>
                <w:lang w:val="hy-AM"/>
              </w:rPr>
              <w:t>3</w:t>
            </w:r>
          </w:p>
        </w:tc>
        <w:tc>
          <w:tcPr>
            <w:tcW w:w="4924" w:type="dxa"/>
          </w:tcPr>
          <w:p w:rsidR="002A60DA" w:rsidRPr="00A81FC8" w:rsidRDefault="002A60DA" w:rsidP="002A60DA">
            <w:pPr>
              <w:jc w:val="center"/>
              <w:rPr>
                <w:rFonts w:ascii="Sylfaen" w:hAnsi="Sylfaen"/>
              </w:rPr>
            </w:pPr>
            <w:r w:rsidRPr="00A81FC8">
              <w:rPr>
                <w:rFonts w:ascii="Sylfaen" w:hAnsi="Sylfaen"/>
              </w:rPr>
              <w:t>Պատեր</w:t>
            </w:r>
          </w:p>
        </w:tc>
        <w:tc>
          <w:tcPr>
            <w:tcW w:w="2611" w:type="dxa"/>
          </w:tcPr>
          <w:p w:rsidR="002A60DA" w:rsidRPr="002A60DA" w:rsidRDefault="002A60DA" w:rsidP="002A60DA">
            <w:pPr>
              <w:rPr>
                <w:lang w:val="pt-BR"/>
              </w:rPr>
            </w:pPr>
            <w:r w:rsidRPr="00DE586B">
              <w:rPr>
                <w:rFonts w:ascii="Sylfaen" w:hAnsi="Sylfaen" w:cs="Calibri"/>
                <w:color w:val="000000"/>
                <w:sz w:val="20"/>
                <w:szCs w:val="20"/>
                <w:lang w:val="hy-AM"/>
              </w:rPr>
              <w:t>Պայմանագրի ուժի մեջ մտելու օրը</w:t>
            </w:r>
          </w:p>
        </w:tc>
        <w:tc>
          <w:tcPr>
            <w:tcW w:w="1984" w:type="dxa"/>
            <w:vAlign w:val="center"/>
          </w:tcPr>
          <w:p w:rsidR="002A60DA" w:rsidRPr="00552144" w:rsidRDefault="00552144" w:rsidP="002A60DA">
            <w:pPr>
              <w:jc w:val="center"/>
              <w:rPr>
                <w:rFonts w:ascii="Sylfaen" w:hAnsi="Sylfaen" w:cs="Calibri"/>
                <w:color w:val="000000"/>
                <w:sz w:val="20"/>
                <w:szCs w:val="20"/>
                <w:lang w:val="hy-AM"/>
              </w:rPr>
            </w:pPr>
            <w:r>
              <w:rPr>
                <w:rFonts w:ascii="Sylfaen" w:hAnsi="Sylfaen" w:cs="Calibri"/>
                <w:color w:val="000000"/>
                <w:sz w:val="20"/>
                <w:szCs w:val="20"/>
                <w:lang w:val="hy-AM"/>
              </w:rPr>
              <w:t>70օր</w:t>
            </w:r>
          </w:p>
        </w:tc>
      </w:tr>
      <w:tr w:rsidR="002A60DA" w:rsidRPr="001F56C9" w:rsidTr="00BC59C9">
        <w:trPr>
          <w:gridAfter w:val="1"/>
          <w:wAfter w:w="13" w:type="dxa"/>
          <w:trHeight w:val="586"/>
          <w:jc w:val="center"/>
        </w:trPr>
        <w:tc>
          <w:tcPr>
            <w:tcW w:w="540" w:type="dxa"/>
            <w:vAlign w:val="center"/>
          </w:tcPr>
          <w:p w:rsidR="002A60DA" w:rsidRPr="00552144" w:rsidRDefault="00552144" w:rsidP="002A60DA">
            <w:pPr>
              <w:jc w:val="center"/>
              <w:rPr>
                <w:rFonts w:ascii="Sylfaen" w:hAnsi="Sylfaen"/>
                <w:sz w:val="20"/>
                <w:szCs w:val="20"/>
                <w:lang w:val="hy-AM"/>
              </w:rPr>
            </w:pPr>
            <w:r>
              <w:rPr>
                <w:rFonts w:ascii="Sylfaen" w:hAnsi="Sylfaen"/>
                <w:sz w:val="20"/>
                <w:szCs w:val="20"/>
                <w:lang w:val="hy-AM"/>
              </w:rPr>
              <w:lastRenderedPageBreak/>
              <w:t>4</w:t>
            </w:r>
          </w:p>
        </w:tc>
        <w:tc>
          <w:tcPr>
            <w:tcW w:w="4924" w:type="dxa"/>
          </w:tcPr>
          <w:p w:rsidR="002A60DA" w:rsidRPr="00A81FC8" w:rsidRDefault="002A60DA" w:rsidP="002A60DA">
            <w:pPr>
              <w:jc w:val="center"/>
              <w:rPr>
                <w:rFonts w:ascii="Sylfaen" w:hAnsi="Sylfaen"/>
              </w:rPr>
            </w:pPr>
            <w:r w:rsidRPr="00A81FC8">
              <w:rPr>
                <w:rFonts w:ascii="Sylfaen" w:hAnsi="Sylfaen"/>
              </w:rPr>
              <w:t>Ավտոկայանատեղեր</w:t>
            </w:r>
          </w:p>
        </w:tc>
        <w:tc>
          <w:tcPr>
            <w:tcW w:w="2611" w:type="dxa"/>
          </w:tcPr>
          <w:p w:rsidR="002A60DA" w:rsidRPr="002A60DA" w:rsidRDefault="002A60DA" w:rsidP="002A60DA">
            <w:pPr>
              <w:rPr>
                <w:lang w:val="pt-BR"/>
              </w:rPr>
            </w:pPr>
            <w:r w:rsidRPr="00DE586B">
              <w:rPr>
                <w:rFonts w:ascii="Sylfaen" w:hAnsi="Sylfaen" w:cs="Calibri"/>
                <w:color w:val="000000"/>
                <w:sz w:val="20"/>
                <w:szCs w:val="20"/>
                <w:lang w:val="hy-AM"/>
              </w:rPr>
              <w:t>Պայմանագրի ուժի մեջ մտելու օրը</w:t>
            </w:r>
          </w:p>
        </w:tc>
        <w:tc>
          <w:tcPr>
            <w:tcW w:w="1984" w:type="dxa"/>
            <w:vAlign w:val="center"/>
          </w:tcPr>
          <w:p w:rsidR="002A60DA" w:rsidRPr="00552144" w:rsidRDefault="00552144" w:rsidP="002A60DA">
            <w:pPr>
              <w:jc w:val="center"/>
              <w:rPr>
                <w:rFonts w:ascii="Sylfaen" w:hAnsi="Sylfaen" w:cs="Calibri"/>
                <w:color w:val="000000"/>
                <w:sz w:val="20"/>
                <w:szCs w:val="20"/>
                <w:lang w:val="hy-AM"/>
              </w:rPr>
            </w:pPr>
            <w:r>
              <w:rPr>
                <w:rFonts w:ascii="Sylfaen" w:hAnsi="Sylfaen" w:cs="Calibri"/>
                <w:color w:val="000000"/>
                <w:sz w:val="20"/>
                <w:szCs w:val="20"/>
                <w:lang w:val="hy-AM"/>
              </w:rPr>
              <w:t>95օր</w:t>
            </w:r>
          </w:p>
        </w:tc>
      </w:tr>
      <w:tr w:rsidR="002A60DA" w:rsidRPr="001F56C9" w:rsidTr="00BC59C9">
        <w:trPr>
          <w:gridAfter w:val="1"/>
          <w:wAfter w:w="13" w:type="dxa"/>
          <w:trHeight w:val="586"/>
          <w:jc w:val="center"/>
        </w:trPr>
        <w:tc>
          <w:tcPr>
            <w:tcW w:w="540" w:type="dxa"/>
            <w:vAlign w:val="center"/>
          </w:tcPr>
          <w:p w:rsidR="002A60DA" w:rsidRPr="00552144" w:rsidRDefault="00552144" w:rsidP="002A60DA">
            <w:pPr>
              <w:jc w:val="center"/>
              <w:rPr>
                <w:rFonts w:ascii="Sylfaen" w:hAnsi="Sylfaen"/>
                <w:sz w:val="20"/>
                <w:szCs w:val="20"/>
                <w:lang w:val="hy-AM"/>
              </w:rPr>
            </w:pPr>
            <w:r>
              <w:rPr>
                <w:rFonts w:ascii="Sylfaen" w:hAnsi="Sylfaen"/>
                <w:sz w:val="20"/>
                <w:szCs w:val="20"/>
                <w:lang w:val="hy-AM"/>
              </w:rPr>
              <w:t>5</w:t>
            </w:r>
          </w:p>
        </w:tc>
        <w:tc>
          <w:tcPr>
            <w:tcW w:w="4924" w:type="dxa"/>
          </w:tcPr>
          <w:p w:rsidR="002A60DA" w:rsidRPr="00A81FC8" w:rsidRDefault="002A60DA" w:rsidP="002A60DA">
            <w:pPr>
              <w:jc w:val="center"/>
              <w:rPr>
                <w:rFonts w:ascii="Sylfaen" w:hAnsi="Sylfaen"/>
              </w:rPr>
            </w:pPr>
            <w:r>
              <w:rPr>
                <w:rFonts w:ascii="Sylfaen" w:hAnsi="Sylfaen"/>
              </w:rPr>
              <w:t>Պահակատու</w:t>
            </w:r>
            <w:r w:rsidRPr="00A81FC8">
              <w:rPr>
                <w:rFonts w:ascii="Sylfaen" w:hAnsi="Sylfaen"/>
              </w:rPr>
              <w:t>ն</w:t>
            </w:r>
            <w:r>
              <w:rPr>
                <w:rFonts w:ascii="Sylfaen" w:hAnsi="Sylfaen"/>
              </w:rPr>
              <w:t xml:space="preserve"> </w:t>
            </w:r>
            <w:r w:rsidRPr="00A81FC8">
              <w:rPr>
                <w:rFonts w:ascii="Sylfaen" w:hAnsi="Sylfaen"/>
              </w:rPr>
              <w:t>սանհանգույց</w:t>
            </w:r>
          </w:p>
        </w:tc>
        <w:tc>
          <w:tcPr>
            <w:tcW w:w="2611" w:type="dxa"/>
          </w:tcPr>
          <w:p w:rsidR="002A60DA" w:rsidRPr="00022595" w:rsidRDefault="002A60DA" w:rsidP="002A60DA">
            <w:pPr>
              <w:rPr>
                <w:lang w:val="pt-BR"/>
              </w:rPr>
            </w:pPr>
            <w:r w:rsidRPr="00DE586B">
              <w:rPr>
                <w:rFonts w:ascii="Sylfaen" w:hAnsi="Sylfaen" w:cs="Calibri"/>
                <w:color w:val="000000"/>
                <w:sz w:val="20"/>
                <w:szCs w:val="20"/>
                <w:lang w:val="hy-AM"/>
              </w:rPr>
              <w:t>Պայմանագրի ուժի մեջ մտելու օրը</w:t>
            </w:r>
          </w:p>
        </w:tc>
        <w:tc>
          <w:tcPr>
            <w:tcW w:w="1984" w:type="dxa"/>
            <w:vAlign w:val="center"/>
          </w:tcPr>
          <w:p w:rsidR="002A60DA" w:rsidRPr="00552144" w:rsidRDefault="00552144" w:rsidP="002A60DA">
            <w:pPr>
              <w:jc w:val="center"/>
              <w:rPr>
                <w:rFonts w:ascii="Sylfaen" w:hAnsi="Sylfaen" w:cs="Calibri"/>
                <w:color w:val="000000"/>
                <w:sz w:val="20"/>
                <w:szCs w:val="20"/>
                <w:lang w:val="hy-AM"/>
              </w:rPr>
            </w:pPr>
            <w:r>
              <w:rPr>
                <w:rFonts w:ascii="Sylfaen" w:hAnsi="Sylfaen" w:cs="Calibri"/>
                <w:color w:val="000000"/>
                <w:sz w:val="20"/>
                <w:szCs w:val="20"/>
                <w:lang w:val="hy-AM"/>
              </w:rPr>
              <w:t>60օր</w:t>
            </w:r>
          </w:p>
        </w:tc>
      </w:tr>
      <w:tr w:rsidR="002A60DA" w:rsidRPr="001F56C9" w:rsidTr="00BC59C9">
        <w:trPr>
          <w:gridAfter w:val="1"/>
          <w:wAfter w:w="13" w:type="dxa"/>
          <w:trHeight w:val="586"/>
          <w:jc w:val="center"/>
        </w:trPr>
        <w:tc>
          <w:tcPr>
            <w:tcW w:w="540" w:type="dxa"/>
            <w:vAlign w:val="center"/>
          </w:tcPr>
          <w:p w:rsidR="002A60DA" w:rsidRPr="001F56C9" w:rsidRDefault="00552144" w:rsidP="002A60DA">
            <w:pPr>
              <w:jc w:val="center"/>
              <w:rPr>
                <w:rFonts w:ascii="Sylfaen" w:hAnsi="Sylfaen"/>
                <w:sz w:val="20"/>
                <w:szCs w:val="20"/>
                <w:lang w:val="hy-AM"/>
              </w:rPr>
            </w:pPr>
            <w:r>
              <w:rPr>
                <w:rFonts w:ascii="Sylfaen" w:hAnsi="Sylfaen"/>
                <w:sz w:val="20"/>
                <w:szCs w:val="20"/>
                <w:lang w:val="hy-AM"/>
              </w:rPr>
              <w:t>6</w:t>
            </w:r>
          </w:p>
        </w:tc>
        <w:tc>
          <w:tcPr>
            <w:tcW w:w="4924" w:type="dxa"/>
          </w:tcPr>
          <w:p w:rsidR="002A60DA" w:rsidRPr="00A81FC8" w:rsidRDefault="002A60DA" w:rsidP="002A60DA">
            <w:pPr>
              <w:jc w:val="center"/>
              <w:rPr>
                <w:rFonts w:ascii="Sylfaen" w:hAnsi="Sylfaen"/>
              </w:rPr>
            </w:pPr>
            <w:r w:rsidRPr="00A81FC8">
              <w:rPr>
                <w:rFonts w:ascii="Sylfaen" w:hAnsi="Sylfaen"/>
              </w:rPr>
              <w:t>Հանգստի</w:t>
            </w:r>
            <w:r>
              <w:rPr>
                <w:rFonts w:ascii="Sylfaen" w:hAnsi="Sylfaen"/>
              </w:rPr>
              <w:t xml:space="preserve">  </w:t>
            </w:r>
            <w:r w:rsidRPr="00A81FC8">
              <w:rPr>
                <w:rFonts w:ascii="Sylfaen" w:hAnsi="Sylfaen"/>
              </w:rPr>
              <w:t>սենյակ, ավտոտնակ</w:t>
            </w:r>
          </w:p>
        </w:tc>
        <w:tc>
          <w:tcPr>
            <w:tcW w:w="2611" w:type="dxa"/>
          </w:tcPr>
          <w:p w:rsidR="002A60DA" w:rsidRPr="002A60DA" w:rsidRDefault="002A60DA" w:rsidP="002A60DA">
            <w:pPr>
              <w:rPr>
                <w:lang w:val="hy-AM"/>
              </w:rPr>
            </w:pPr>
            <w:r w:rsidRPr="00DE586B">
              <w:rPr>
                <w:rFonts w:ascii="Sylfaen" w:hAnsi="Sylfaen" w:cs="Calibri"/>
                <w:color w:val="000000"/>
                <w:sz w:val="20"/>
                <w:szCs w:val="20"/>
                <w:lang w:val="hy-AM"/>
              </w:rPr>
              <w:t>Պայմանագրի ուժի մեջ մտելու օրը</w:t>
            </w:r>
          </w:p>
        </w:tc>
        <w:tc>
          <w:tcPr>
            <w:tcW w:w="1984" w:type="dxa"/>
            <w:vAlign w:val="center"/>
          </w:tcPr>
          <w:p w:rsidR="002A60DA" w:rsidRPr="00552144" w:rsidRDefault="00552144" w:rsidP="002A60DA">
            <w:pPr>
              <w:jc w:val="center"/>
              <w:rPr>
                <w:rFonts w:ascii="Sylfaen" w:hAnsi="Sylfaen" w:cs="Calibri"/>
                <w:color w:val="000000"/>
                <w:sz w:val="20"/>
                <w:szCs w:val="20"/>
                <w:lang w:val="hy-AM"/>
              </w:rPr>
            </w:pPr>
            <w:r>
              <w:rPr>
                <w:rFonts w:ascii="Sylfaen" w:hAnsi="Sylfaen" w:cs="Calibri"/>
                <w:color w:val="000000"/>
                <w:sz w:val="20"/>
                <w:szCs w:val="20"/>
                <w:lang w:val="hy-AM"/>
              </w:rPr>
              <w:t>60օր</w:t>
            </w:r>
          </w:p>
        </w:tc>
      </w:tr>
      <w:tr w:rsidR="002A60DA" w:rsidRPr="001F56C9" w:rsidTr="00BC59C9">
        <w:trPr>
          <w:gridAfter w:val="1"/>
          <w:wAfter w:w="13" w:type="dxa"/>
          <w:trHeight w:val="586"/>
          <w:jc w:val="center"/>
        </w:trPr>
        <w:tc>
          <w:tcPr>
            <w:tcW w:w="540" w:type="dxa"/>
            <w:vAlign w:val="center"/>
          </w:tcPr>
          <w:p w:rsidR="002A60DA" w:rsidRPr="001F56C9" w:rsidRDefault="00552144" w:rsidP="002A60DA">
            <w:pPr>
              <w:jc w:val="center"/>
              <w:rPr>
                <w:rFonts w:ascii="Sylfaen" w:hAnsi="Sylfaen"/>
                <w:sz w:val="20"/>
                <w:szCs w:val="20"/>
                <w:lang w:val="hy-AM"/>
              </w:rPr>
            </w:pPr>
            <w:r>
              <w:rPr>
                <w:rFonts w:ascii="Sylfaen" w:hAnsi="Sylfaen"/>
                <w:sz w:val="20"/>
                <w:szCs w:val="20"/>
                <w:lang w:val="hy-AM"/>
              </w:rPr>
              <w:t>7</w:t>
            </w:r>
          </w:p>
        </w:tc>
        <w:tc>
          <w:tcPr>
            <w:tcW w:w="4924" w:type="dxa"/>
          </w:tcPr>
          <w:p w:rsidR="002A60DA" w:rsidRPr="00A81FC8" w:rsidRDefault="002A60DA" w:rsidP="002A60DA">
            <w:pPr>
              <w:jc w:val="center"/>
              <w:rPr>
                <w:rFonts w:ascii="Sylfaen" w:hAnsi="Sylfaen"/>
              </w:rPr>
            </w:pPr>
            <w:r w:rsidRPr="00A81FC8">
              <w:rPr>
                <w:rFonts w:ascii="Sylfaen" w:hAnsi="Sylfaen"/>
              </w:rPr>
              <w:t>Արտաքին</w:t>
            </w:r>
            <w:r>
              <w:rPr>
                <w:rFonts w:ascii="Sylfaen" w:hAnsi="Sylfaen"/>
              </w:rPr>
              <w:t xml:space="preserve">  </w:t>
            </w:r>
            <w:r w:rsidRPr="00A81FC8">
              <w:rPr>
                <w:rFonts w:ascii="Sylfaen" w:hAnsi="Sylfaen"/>
              </w:rPr>
              <w:t>կոյուղի</w:t>
            </w:r>
          </w:p>
        </w:tc>
        <w:tc>
          <w:tcPr>
            <w:tcW w:w="2611" w:type="dxa"/>
          </w:tcPr>
          <w:p w:rsidR="002A60DA" w:rsidRPr="002A60DA" w:rsidRDefault="002A60DA" w:rsidP="002A60DA">
            <w:pPr>
              <w:rPr>
                <w:lang w:val="hy-AM"/>
              </w:rPr>
            </w:pPr>
            <w:r w:rsidRPr="00DE586B">
              <w:rPr>
                <w:rFonts w:ascii="Sylfaen" w:hAnsi="Sylfaen" w:cs="Calibri"/>
                <w:color w:val="000000"/>
                <w:sz w:val="20"/>
                <w:szCs w:val="20"/>
                <w:lang w:val="hy-AM"/>
              </w:rPr>
              <w:t>Պայմանագրի ուժի մեջ մտելու օրը</w:t>
            </w:r>
          </w:p>
        </w:tc>
        <w:tc>
          <w:tcPr>
            <w:tcW w:w="1984" w:type="dxa"/>
            <w:vAlign w:val="center"/>
          </w:tcPr>
          <w:p w:rsidR="002A60DA" w:rsidRPr="00552144" w:rsidRDefault="00552144" w:rsidP="002A60DA">
            <w:pPr>
              <w:jc w:val="center"/>
              <w:rPr>
                <w:rFonts w:ascii="Sylfaen" w:hAnsi="Sylfaen" w:cs="Calibri"/>
                <w:color w:val="000000"/>
                <w:sz w:val="20"/>
                <w:szCs w:val="20"/>
                <w:lang w:val="hy-AM"/>
              </w:rPr>
            </w:pPr>
            <w:r>
              <w:rPr>
                <w:rFonts w:ascii="Sylfaen" w:hAnsi="Sylfaen" w:cs="Calibri"/>
                <w:color w:val="000000"/>
                <w:sz w:val="20"/>
                <w:szCs w:val="20"/>
                <w:lang w:val="hy-AM"/>
              </w:rPr>
              <w:t>15օր</w:t>
            </w:r>
          </w:p>
        </w:tc>
      </w:tr>
      <w:tr w:rsidR="002A60DA" w:rsidRPr="001F56C9" w:rsidTr="00BC59C9">
        <w:trPr>
          <w:gridAfter w:val="1"/>
          <w:wAfter w:w="13" w:type="dxa"/>
          <w:trHeight w:val="586"/>
          <w:jc w:val="center"/>
        </w:trPr>
        <w:tc>
          <w:tcPr>
            <w:tcW w:w="540" w:type="dxa"/>
            <w:vAlign w:val="center"/>
          </w:tcPr>
          <w:p w:rsidR="002A60DA" w:rsidRPr="001F56C9" w:rsidRDefault="00552144" w:rsidP="002A60DA">
            <w:pPr>
              <w:jc w:val="center"/>
              <w:rPr>
                <w:rFonts w:ascii="Sylfaen" w:hAnsi="Sylfaen"/>
                <w:sz w:val="20"/>
                <w:szCs w:val="20"/>
                <w:lang w:val="hy-AM"/>
              </w:rPr>
            </w:pPr>
            <w:r>
              <w:rPr>
                <w:rFonts w:ascii="Sylfaen" w:hAnsi="Sylfaen"/>
                <w:sz w:val="20"/>
                <w:szCs w:val="20"/>
                <w:lang w:val="hy-AM"/>
              </w:rPr>
              <w:t>8</w:t>
            </w:r>
          </w:p>
        </w:tc>
        <w:tc>
          <w:tcPr>
            <w:tcW w:w="4924" w:type="dxa"/>
          </w:tcPr>
          <w:p w:rsidR="002A60DA" w:rsidRPr="00A81FC8" w:rsidRDefault="002A60DA" w:rsidP="002A60DA">
            <w:pPr>
              <w:jc w:val="center"/>
              <w:rPr>
                <w:rFonts w:ascii="Sylfaen" w:hAnsi="Sylfaen"/>
              </w:rPr>
            </w:pPr>
            <w:r w:rsidRPr="00A81FC8">
              <w:rPr>
                <w:rFonts w:ascii="Sylfaen" w:hAnsi="Sylfaen"/>
              </w:rPr>
              <w:t>Ջրամատակարարում</w:t>
            </w:r>
          </w:p>
        </w:tc>
        <w:tc>
          <w:tcPr>
            <w:tcW w:w="2611" w:type="dxa"/>
          </w:tcPr>
          <w:p w:rsidR="002A60DA" w:rsidRPr="002A60DA" w:rsidRDefault="002A60DA" w:rsidP="002A60DA">
            <w:pPr>
              <w:rPr>
                <w:lang w:val="hy-AM"/>
              </w:rPr>
            </w:pPr>
            <w:r w:rsidRPr="000B6EA5">
              <w:rPr>
                <w:rFonts w:ascii="Sylfaen" w:hAnsi="Sylfaen" w:cs="Calibri"/>
                <w:color w:val="000000"/>
                <w:sz w:val="20"/>
                <w:szCs w:val="20"/>
                <w:lang w:val="hy-AM"/>
              </w:rPr>
              <w:t>Պայմանագրի ուժի մեջ մտելու օրը</w:t>
            </w:r>
          </w:p>
        </w:tc>
        <w:tc>
          <w:tcPr>
            <w:tcW w:w="1984" w:type="dxa"/>
            <w:vAlign w:val="center"/>
          </w:tcPr>
          <w:p w:rsidR="002A60DA" w:rsidRPr="00552144" w:rsidRDefault="00552144" w:rsidP="002A60DA">
            <w:pPr>
              <w:jc w:val="center"/>
              <w:rPr>
                <w:rFonts w:ascii="Sylfaen" w:hAnsi="Sylfaen" w:cs="Calibri"/>
                <w:color w:val="000000"/>
                <w:sz w:val="20"/>
                <w:szCs w:val="20"/>
                <w:lang w:val="hy-AM"/>
              </w:rPr>
            </w:pPr>
            <w:r>
              <w:rPr>
                <w:rFonts w:ascii="Sylfaen" w:hAnsi="Sylfaen" w:cs="Calibri"/>
                <w:color w:val="000000"/>
                <w:sz w:val="20"/>
                <w:szCs w:val="20"/>
                <w:lang w:val="hy-AM"/>
              </w:rPr>
              <w:t>10օր</w:t>
            </w:r>
          </w:p>
        </w:tc>
      </w:tr>
      <w:tr w:rsidR="002A60DA" w:rsidRPr="001F56C9" w:rsidTr="00BC59C9">
        <w:trPr>
          <w:gridAfter w:val="1"/>
          <w:wAfter w:w="13" w:type="dxa"/>
          <w:trHeight w:val="586"/>
          <w:jc w:val="center"/>
        </w:trPr>
        <w:tc>
          <w:tcPr>
            <w:tcW w:w="540" w:type="dxa"/>
            <w:vAlign w:val="center"/>
          </w:tcPr>
          <w:p w:rsidR="002A60DA" w:rsidRPr="001F56C9" w:rsidRDefault="00552144" w:rsidP="002A60DA">
            <w:pPr>
              <w:jc w:val="center"/>
              <w:rPr>
                <w:rFonts w:ascii="Sylfaen" w:hAnsi="Sylfaen"/>
                <w:sz w:val="20"/>
                <w:szCs w:val="20"/>
                <w:lang w:val="hy-AM"/>
              </w:rPr>
            </w:pPr>
            <w:r>
              <w:rPr>
                <w:rFonts w:ascii="Sylfaen" w:hAnsi="Sylfaen"/>
                <w:sz w:val="20"/>
                <w:szCs w:val="20"/>
                <w:lang w:val="hy-AM"/>
              </w:rPr>
              <w:t>9</w:t>
            </w:r>
          </w:p>
        </w:tc>
        <w:tc>
          <w:tcPr>
            <w:tcW w:w="4924" w:type="dxa"/>
          </w:tcPr>
          <w:p w:rsidR="002A60DA" w:rsidRPr="00A81FC8" w:rsidRDefault="002A3755" w:rsidP="002A60DA">
            <w:pPr>
              <w:jc w:val="center"/>
              <w:rPr>
                <w:rFonts w:ascii="Sylfaen" w:hAnsi="Sylfaen"/>
              </w:rPr>
            </w:pPr>
            <w:r>
              <w:rPr>
                <w:rFonts w:ascii="Sylfaen" w:hAnsi="Sylfaen"/>
              </w:rPr>
              <w:t>էլեկտրա</w:t>
            </w:r>
            <w:r w:rsidR="002A60DA" w:rsidRPr="00A81FC8">
              <w:rPr>
                <w:rFonts w:ascii="Sylfaen" w:hAnsi="Sylfaen"/>
              </w:rPr>
              <w:t>լուսավորություն</w:t>
            </w:r>
          </w:p>
        </w:tc>
        <w:tc>
          <w:tcPr>
            <w:tcW w:w="2611" w:type="dxa"/>
          </w:tcPr>
          <w:p w:rsidR="002A60DA" w:rsidRPr="002A60DA" w:rsidRDefault="002A60DA" w:rsidP="002A60DA">
            <w:pPr>
              <w:rPr>
                <w:lang w:val="hy-AM"/>
              </w:rPr>
            </w:pPr>
            <w:r w:rsidRPr="000B6EA5">
              <w:rPr>
                <w:rFonts w:ascii="Sylfaen" w:hAnsi="Sylfaen" w:cs="Calibri"/>
                <w:color w:val="000000"/>
                <w:sz w:val="20"/>
                <w:szCs w:val="20"/>
                <w:lang w:val="hy-AM"/>
              </w:rPr>
              <w:t>Պայմանագրի ուժի մեջ մտելու օրը</w:t>
            </w:r>
          </w:p>
        </w:tc>
        <w:tc>
          <w:tcPr>
            <w:tcW w:w="1984" w:type="dxa"/>
            <w:vAlign w:val="center"/>
          </w:tcPr>
          <w:p w:rsidR="002A60DA" w:rsidRPr="00552144" w:rsidRDefault="00552144" w:rsidP="002A60DA">
            <w:pPr>
              <w:jc w:val="center"/>
              <w:rPr>
                <w:rFonts w:ascii="Sylfaen" w:hAnsi="Sylfaen" w:cs="Calibri"/>
                <w:color w:val="000000"/>
                <w:sz w:val="20"/>
                <w:szCs w:val="20"/>
                <w:lang w:val="hy-AM"/>
              </w:rPr>
            </w:pPr>
            <w:r>
              <w:rPr>
                <w:rFonts w:ascii="Sylfaen" w:hAnsi="Sylfaen" w:cs="Calibri"/>
                <w:color w:val="000000"/>
                <w:sz w:val="20"/>
                <w:szCs w:val="20"/>
                <w:lang w:val="hy-AM"/>
              </w:rPr>
              <w:t>50օր</w:t>
            </w:r>
          </w:p>
        </w:tc>
      </w:tr>
      <w:tr w:rsidR="002A60DA" w:rsidRPr="001F56C9" w:rsidTr="00BC59C9">
        <w:trPr>
          <w:gridAfter w:val="1"/>
          <w:wAfter w:w="13" w:type="dxa"/>
          <w:trHeight w:val="586"/>
          <w:jc w:val="center"/>
        </w:trPr>
        <w:tc>
          <w:tcPr>
            <w:tcW w:w="540" w:type="dxa"/>
            <w:vAlign w:val="center"/>
          </w:tcPr>
          <w:p w:rsidR="002A60DA" w:rsidRPr="001F56C9" w:rsidRDefault="00552144" w:rsidP="002A60DA">
            <w:pPr>
              <w:jc w:val="center"/>
              <w:rPr>
                <w:rFonts w:ascii="Sylfaen" w:hAnsi="Sylfaen"/>
                <w:sz w:val="20"/>
                <w:szCs w:val="20"/>
                <w:lang w:val="hy-AM"/>
              </w:rPr>
            </w:pPr>
            <w:r>
              <w:rPr>
                <w:rFonts w:ascii="Sylfaen" w:hAnsi="Sylfaen"/>
                <w:sz w:val="20"/>
                <w:szCs w:val="20"/>
                <w:lang w:val="hy-AM"/>
              </w:rPr>
              <w:t>10</w:t>
            </w:r>
          </w:p>
        </w:tc>
        <w:tc>
          <w:tcPr>
            <w:tcW w:w="4924" w:type="dxa"/>
          </w:tcPr>
          <w:p w:rsidR="002A60DA" w:rsidRPr="00A81FC8" w:rsidRDefault="002A60DA" w:rsidP="002A60DA">
            <w:pPr>
              <w:jc w:val="center"/>
              <w:rPr>
                <w:rFonts w:ascii="Sylfaen" w:hAnsi="Sylfaen"/>
              </w:rPr>
            </w:pPr>
            <w:r w:rsidRPr="00A81FC8">
              <w:rPr>
                <w:rFonts w:ascii="Sylfaen" w:hAnsi="Sylfaen"/>
              </w:rPr>
              <w:t>Բարեկարգում</w:t>
            </w:r>
          </w:p>
        </w:tc>
        <w:tc>
          <w:tcPr>
            <w:tcW w:w="2611" w:type="dxa"/>
          </w:tcPr>
          <w:p w:rsidR="002A60DA" w:rsidRPr="002A60DA" w:rsidRDefault="002A60DA" w:rsidP="002A60DA">
            <w:pPr>
              <w:rPr>
                <w:lang w:val="hy-AM"/>
              </w:rPr>
            </w:pPr>
            <w:r w:rsidRPr="000B6EA5">
              <w:rPr>
                <w:rFonts w:ascii="Sylfaen" w:hAnsi="Sylfaen" w:cs="Calibri"/>
                <w:color w:val="000000"/>
                <w:sz w:val="20"/>
                <w:szCs w:val="20"/>
                <w:lang w:val="hy-AM"/>
              </w:rPr>
              <w:t>Պայմանագրի ուժի մեջ մտելու օրը</w:t>
            </w:r>
          </w:p>
        </w:tc>
        <w:tc>
          <w:tcPr>
            <w:tcW w:w="1984" w:type="dxa"/>
            <w:vAlign w:val="center"/>
          </w:tcPr>
          <w:p w:rsidR="002A60DA" w:rsidRPr="00552144" w:rsidRDefault="00552144" w:rsidP="002A60DA">
            <w:pPr>
              <w:jc w:val="center"/>
              <w:rPr>
                <w:rFonts w:ascii="Sylfaen" w:hAnsi="Sylfaen" w:cs="Calibri"/>
                <w:color w:val="000000"/>
                <w:sz w:val="20"/>
                <w:szCs w:val="20"/>
                <w:lang w:val="hy-AM"/>
              </w:rPr>
            </w:pPr>
            <w:r>
              <w:rPr>
                <w:rFonts w:ascii="Sylfaen" w:hAnsi="Sylfaen" w:cs="Calibri"/>
                <w:color w:val="000000"/>
                <w:sz w:val="20"/>
                <w:szCs w:val="20"/>
                <w:lang w:val="hy-AM"/>
              </w:rPr>
              <w:t>90օր</w:t>
            </w:r>
          </w:p>
        </w:tc>
      </w:tr>
      <w:tr w:rsidR="00C66BF2" w:rsidRPr="005242C9" w:rsidTr="001F56C9">
        <w:trPr>
          <w:gridAfter w:val="1"/>
          <w:wAfter w:w="13" w:type="dxa"/>
          <w:cantSplit/>
          <w:trHeight w:val="586"/>
          <w:jc w:val="center"/>
        </w:trPr>
        <w:tc>
          <w:tcPr>
            <w:tcW w:w="5464" w:type="dxa"/>
            <w:gridSpan w:val="2"/>
            <w:vAlign w:val="center"/>
          </w:tcPr>
          <w:p w:rsidR="00C66BF2" w:rsidRPr="0073629B" w:rsidRDefault="00C66BF2" w:rsidP="00B10CDC">
            <w:pPr>
              <w:rPr>
                <w:rFonts w:ascii="Sylfaen" w:hAnsi="Sylfaen"/>
                <w:b/>
                <w:sz w:val="20"/>
                <w:szCs w:val="20"/>
                <w:lang w:val="hy-AM"/>
              </w:rPr>
            </w:pPr>
            <w:r w:rsidRPr="001F56C9">
              <w:rPr>
                <w:rFonts w:ascii="Sylfaen" w:hAnsi="Sylfaen" w:cs="Sylfaen"/>
                <w:b/>
                <w:sz w:val="20"/>
                <w:szCs w:val="20"/>
                <w:lang w:val="pt-BR"/>
              </w:rPr>
              <w:t>ԸՆԴԱՄԵՆԸ</w:t>
            </w:r>
            <w:r w:rsidR="0073629B">
              <w:rPr>
                <w:rFonts w:ascii="Sylfaen" w:hAnsi="Sylfaen" w:cs="Sylfaen"/>
                <w:b/>
                <w:sz w:val="20"/>
                <w:szCs w:val="20"/>
                <w:lang w:val="hy-AM"/>
              </w:rPr>
              <w:t xml:space="preserve">    ԱՇԽԱՏԱՆՔՆԵՐ</w:t>
            </w:r>
          </w:p>
        </w:tc>
        <w:tc>
          <w:tcPr>
            <w:tcW w:w="2611" w:type="dxa"/>
            <w:vAlign w:val="center"/>
          </w:tcPr>
          <w:p w:rsidR="00C66BF2" w:rsidRPr="001F56C9" w:rsidRDefault="00481275" w:rsidP="00B10CDC">
            <w:pPr>
              <w:jc w:val="center"/>
              <w:rPr>
                <w:rFonts w:ascii="Sylfaen" w:hAnsi="Sylfaen"/>
                <w:b/>
                <w:sz w:val="20"/>
                <w:szCs w:val="20"/>
                <w:lang w:val="pt-BR"/>
              </w:rPr>
            </w:pPr>
            <w:r>
              <w:rPr>
                <w:rFonts w:ascii="Sylfaen" w:hAnsi="Sylfaen" w:cs="Calibri"/>
                <w:color w:val="000000"/>
                <w:sz w:val="20"/>
                <w:szCs w:val="20"/>
                <w:lang w:val="hy-AM"/>
              </w:rPr>
              <w:t>Պայմանագրի ուժի մեջ մտելու օրը</w:t>
            </w:r>
          </w:p>
        </w:tc>
        <w:tc>
          <w:tcPr>
            <w:tcW w:w="1984" w:type="dxa"/>
            <w:vAlign w:val="center"/>
          </w:tcPr>
          <w:p w:rsidR="00451F6E" w:rsidRPr="001F56C9" w:rsidRDefault="004C50B2" w:rsidP="00451F6E">
            <w:pPr>
              <w:jc w:val="center"/>
              <w:rPr>
                <w:rFonts w:ascii="Sylfaen" w:hAnsi="Sylfaen" w:cs="Calibri"/>
                <w:b/>
                <w:bCs/>
                <w:color w:val="000000"/>
                <w:sz w:val="20"/>
                <w:szCs w:val="20"/>
                <w:lang w:val="pt-BR"/>
              </w:rPr>
            </w:pPr>
            <w:r>
              <w:rPr>
                <w:rFonts w:ascii="Sylfaen" w:hAnsi="Sylfaen" w:cs="Calibri"/>
                <w:b/>
                <w:bCs/>
                <w:color w:val="000000"/>
                <w:sz w:val="20"/>
                <w:szCs w:val="20"/>
                <w:lang w:val="pt-BR"/>
              </w:rPr>
              <w:t>95</w:t>
            </w:r>
            <w:r w:rsidR="00451F6E" w:rsidRPr="001F56C9">
              <w:rPr>
                <w:rFonts w:ascii="Sylfaen" w:hAnsi="Sylfaen" w:cs="Calibri"/>
                <w:b/>
                <w:bCs/>
                <w:color w:val="000000"/>
                <w:sz w:val="20"/>
                <w:szCs w:val="20"/>
                <w:lang w:val="pt-BR"/>
              </w:rPr>
              <w:t xml:space="preserve"> </w:t>
            </w:r>
            <w:r w:rsidR="00451F6E" w:rsidRPr="001F56C9">
              <w:rPr>
                <w:rFonts w:ascii="Sylfaen" w:hAnsi="Sylfaen" w:cs="Calibri"/>
                <w:b/>
                <w:bCs/>
                <w:color w:val="000000"/>
                <w:sz w:val="20"/>
                <w:szCs w:val="20"/>
              </w:rPr>
              <w:t>օր</w:t>
            </w:r>
            <w:r w:rsidR="00451F6E" w:rsidRPr="001F56C9">
              <w:rPr>
                <w:rFonts w:ascii="Sylfaen" w:hAnsi="Sylfaen" w:cs="Calibri"/>
                <w:b/>
                <w:bCs/>
                <w:color w:val="000000"/>
                <w:sz w:val="20"/>
                <w:szCs w:val="20"/>
                <w:lang w:val="pt-BR"/>
              </w:rPr>
              <w:t>,</w:t>
            </w:r>
            <w:r w:rsidR="00451F6E" w:rsidRPr="001F56C9">
              <w:rPr>
                <w:rFonts w:ascii="Sylfaen" w:hAnsi="Sylfaen" w:cs="Calibri"/>
                <w:b/>
                <w:bCs/>
                <w:color w:val="000000"/>
                <w:sz w:val="20"/>
                <w:szCs w:val="20"/>
              </w:rPr>
              <w:t>սակայն</w:t>
            </w:r>
            <w:r w:rsidR="00451F6E" w:rsidRPr="001F56C9">
              <w:rPr>
                <w:rFonts w:ascii="Sylfaen" w:hAnsi="Sylfaen" w:cs="Calibri"/>
                <w:b/>
                <w:bCs/>
                <w:color w:val="000000"/>
                <w:sz w:val="20"/>
                <w:szCs w:val="20"/>
                <w:lang w:val="pt-BR"/>
              </w:rPr>
              <w:t xml:space="preserve"> </w:t>
            </w:r>
            <w:r w:rsidR="00451F6E" w:rsidRPr="001F56C9">
              <w:rPr>
                <w:rFonts w:ascii="Sylfaen" w:hAnsi="Sylfaen" w:cs="Calibri"/>
                <w:b/>
                <w:bCs/>
                <w:color w:val="000000"/>
                <w:sz w:val="20"/>
                <w:szCs w:val="20"/>
              </w:rPr>
              <w:t>ոչ</w:t>
            </w:r>
            <w:r w:rsidR="00451F6E" w:rsidRPr="001F56C9">
              <w:rPr>
                <w:rFonts w:ascii="Sylfaen" w:hAnsi="Sylfaen" w:cs="Calibri"/>
                <w:b/>
                <w:bCs/>
                <w:color w:val="000000"/>
                <w:sz w:val="20"/>
                <w:szCs w:val="20"/>
                <w:lang w:val="pt-BR"/>
              </w:rPr>
              <w:t xml:space="preserve"> </w:t>
            </w:r>
            <w:r w:rsidR="00451F6E" w:rsidRPr="001F56C9">
              <w:rPr>
                <w:rFonts w:ascii="Sylfaen" w:hAnsi="Sylfaen" w:cs="Calibri"/>
                <w:b/>
                <w:bCs/>
                <w:color w:val="000000"/>
                <w:sz w:val="20"/>
                <w:szCs w:val="20"/>
              </w:rPr>
              <w:t>ուշ</w:t>
            </w:r>
            <w:r w:rsidR="00451F6E" w:rsidRPr="001F56C9">
              <w:rPr>
                <w:rFonts w:ascii="Sylfaen" w:hAnsi="Sylfaen" w:cs="Calibri"/>
                <w:b/>
                <w:bCs/>
                <w:color w:val="000000"/>
                <w:sz w:val="20"/>
                <w:szCs w:val="20"/>
                <w:lang w:val="pt-BR"/>
              </w:rPr>
              <w:t xml:space="preserve"> </w:t>
            </w:r>
            <w:r w:rsidR="00451F6E" w:rsidRPr="001F56C9">
              <w:rPr>
                <w:rFonts w:ascii="Sylfaen" w:hAnsi="Sylfaen" w:cs="Calibri"/>
                <w:b/>
                <w:bCs/>
                <w:color w:val="000000"/>
                <w:sz w:val="20"/>
                <w:szCs w:val="20"/>
              </w:rPr>
              <w:t>քան</w:t>
            </w:r>
            <w:r w:rsidR="00451F6E" w:rsidRPr="001F56C9">
              <w:rPr>
                <w:rFonts w:ascii="Sylfaen" w:hAnsi="Sylfaen" w:cs="Calibri"/>
                <w:b/>
                <w:bCs/>
                <w:color w:val="000000"/>
                <w:sz w:val="20"/>
                <w:szCs w:val="20"/>
                <w:lang w:val="pt-BR"/>
              </w:rPr>
              <w:t xml:space="preserve"> 2021</w:t>
            </w:r>
            <w:r w:rsidR="00451F6E" w:rsidRPr="001F56C9">
              <w:rPr>
                <w:rFonts w:ascii="Sylfaen" w:hAnsi="Sylfaen" w:cs="Calibri"/>
                <w:b/>
                <w:bCs/>
                <w:color w:val="000000"/>
                <w:sz w:val="20"/>
                <w:szCs w:val="20"/>
              </w:rPr>
              <w:t>թվականի</w:t>
            </w:r>
            <w:r w:rsidR="00451F6E" w:rsidRPr="001F56C9">
              <w:rPr>
                <w:rFonts w:ascii="Sylfaen" w:hAnsi="Sylfaen" w:cs="Calibri"/>
                <w:b/>
                <w:bCs/>
                <w:color w:val="000000"/>
                <w:sz w:val="20"/>
                <w:szCs w:val="20"/>
                <w:lang w:val="pt-BR"/>
              </w:rPr>
              <w:t xml:space="preserve"> </w:t>
            </w:r>
            <w:r w:rsidR="00451F6E" w:rsidRPr="001F56C9">
              <w:rPr>
                <w:rFonts w:ascii="Sylfaen" w:hAnsi="Sylfaen" w:cs="Calibri"/>
                <w:b/>
                <w:bCs/>
                <w:color w:val="000000"/>
                <w:sz w:val="20"/>
                <w:szCs w:val="20"/>
              </w:rPr>
              <w:t>դեկտեմբերի</w:t>
            </w:r>
            <w:r w:rsidR="00451F6E" w:rsidRPr="001F56C9">
              <w:rPr>
                <w:rFonts w:ascii="Sylfaen" w:hAnsi="Sylfaen" w:cs="Calibri"/>
                <w:b/>
                <w:bCs/>
                <w:color w:val="000000"/>
                <w:sz w:val="20"/>
                <w:szCs w:val="20"/>
                <w:lang w:val="pt-BR"/>
              </w:rPr>
              <w:t xml:space="preserve"> 10-</w:t>
            </w:r>
            <w:r w:rsidR="00451F6E" w:rsidRPr="001F56C9">
              <w:rPr>
                <w:rFonts w:ascii="Sylfaen" w:hAnsi="Sylfaen" w:cs="Calibri"/>
                <w:b/>
                <w:bCs/>
                <w:color w:val="000000"/>
                <w:sz w:val="20"/>
                <w:szCs w:val="20"/>
              </w:rPr>
              <w:t>ը</w:t>
            </w:r>
          </w:p>
          <w:p w:rsidR="00C66BF2" w:rsidRPr="001F56C9" w:rsidRDefault="00C66BF2" w:rsidP="00B10CDC">
            <w:pPr>
              <w:jc w:val="center"/>
              <w:rPr>
                <w:rFonts w:ascii="Sylfaen" w:hAnsi="Sylfaen"/>
                <w:b/>
                <w:sz w:val="20"/>
                <w:szCs w:val="20"/>
                <w:lang w:val="pt-BR"/>
              </w:rPr>
            </w:pPr>
          </w:p>
        </w:tc>
      </w:tr>
    </w:tbl>
    <w:p w:rsidR="00C66BF2" w:rsidRPr="00E6597C" w:rsidRDefault="00C66BF2" w:rsidP="00C66BF2">
      <w:pPr>
        <w:keepNext/>
        <w:jc w:val="both"/>
        <w:outlineLvl w:val="3"/>
        <w:rPr>
          <w:rFonts w:ascii="GHEA Grapalat" w:hAnsi="GHEA Grapalat"/>
          <w:i/>
          <w:sz w:val="32"/>
          <w:lang w:val="pt-BR"/>
        </w:rPr>
      </w:pPr>
    </w:p>
    <w:p w:rsidR="00C66BF2" w:rsidRPr="00E6597C" w:rsidRDefault="00C66BF2" w:rsidP="00C66BF2">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C66BF2" w:rsidRPr="00E6597C" w:rsidTr="00B10CDC">
        <w:trPr>
          <w:jc w:val="center"/>
        </w:trPr>
        <w:tc>
          <w:tcPr>
            <w:tcW w:w="4536" w:type="dxa"/>
          </w:tcPr>
          <w:p w:rsidR="00C66BF2" w:rsidRPr="00E6597C" w:rsidRDefault="00C66BF2" w:rsidP="00B10CDC">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C66BF2" w:rsidRPr="00E6597C" w:rsidRDefault="00C66BF2" w:rsidP="00B10CDC">
            <w:pPr>
              <w:rPr>
                <w:rFonts w:ascii="GHEA Grapalat" w:hAnsi="GHEA Grapalat"/>
                <w:sz w:val="22"/>
                <w:szCs w:val="22"/>
                <w:lang w:val="ru-RU"/>
              </w:rPr>
            </w:pPr>
          </w:p>
          <w:p w:rsidR="00C66BF2" w:rsidRPr="00E6597C" w:rsidRDefault="00C66BF2" w:rsidP="00B10CDC">
            <w:pPr>
              <w:rPr>
                <w:rFonts w:ascii="GHEA Grapalat" w:hAnsi="GHEA Grapalat"/>
                <w:lang w:val="ru-RU"/>
              </w:rPr>
            </w:pPr>
          </w:p>
          <w:p w:rsidR="00C66BF2" w:rsidRPr="00E6597C" w:rsidRDefault="00C66BF2" w:rsidP="00B10CDC">
            <w:pPr>
              <w:jc w:val="center"/>
              <w:rPr>
                <w:rFonts w:ascii="GHEA Grapalat" w:hAnsi="GHEA Grapalat"/>
                <w:lang w:val="ru-RU"/>
              </w:rPr>
            </w:pPr>
            <w:r w:rsidRPr="00E6597C">
              <w:rPr>
                <w:rFonts w:ascii="GHEA Grapalat" w:hAnsi="GHEA Grapalat"/>
                <w:lang w:val="ru-RU"/>
              </w:rPr>
              <w:t>---------------------------------</w:t>
            </w:r>
          </w:p>
          <w:p w:rsidR="00C66BF2" w:rsidRPr="00E6597C" w:rsidRDefault="00C66BF2" w:rsidP="00B10CDC">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C66BF2" w:rsidRPr="00E6597C" w:rsidRDefault="00C66BF2" w:rsidP="00B10CDC">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C66BF2" w:rsidRPr="00E6597C" w:rsidRDefault="00C66BF2" w:rsidP="00B10CDC">
            <w:pPr>
              <w:spacing w:line="360" w:lineRule="auto"/>
              <w:jc w:val="center"/>
              <w:rPr>
                <w:rFonts w:ascii="GHEA Grapalat" w:hAnsi="GHEA Grapalat"/>
                <w:lang w:val="ru-RU"/>
              </w:rPr>
            </w:pPr>
          </w:p>
        </w:tc>
        <w:tc>
          <w:tcPr>
            <w:tcW w:w="4343" w:type="dxa"/>
          </w:tcPr>
          <w:p w:rsidR="00C66BF2" w:rsidRPr="00E6597C" w:rsidRDefault="00C66BF2" w:rsidP="00B10CDC">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C66BF2" w:rsidRPr="00E6597C" w:rsidRDefault="00C66BF2" w:rsidP="00B10CDC">
            <w:pPr>
              <w:jc w:val="center"/>
              <w:rPr>
                <w:rFonts w:ascii="GHEA Grapalat" w:hAnsi="GHEA Grapalat"/>
                <w:lang w:val="ru-RU"/>
              </w:rPr>
            </w:pPr>
          </w:p>
          <w:p w:rsidR="00C66BF2" w:rsidRPr="00E6597C" w:rsidRDefault="00C66BF2" w:rsidP="00B10CDC">
            <w:pPr>
              <w:jc w:val="center"/>
              <w:rPr>
                <w:rFonts w:ascii="GHEA Grapalat" w:hAnsi="GHEA Grapalat"/>
                <w:lang w:val="ru-RU"/>
              </w:rPr>
            </w:pPr>
          </w:p>
          <w:p w:rsidR="00C66BF2" w:rsidRPr="00E6597C" w:rsidRDefault="00C66BF2" w:rsidP="00B10CDC">
            <w:pPr>
              <w:jc w:val="center"/>
              <w:rPr>
                <w:rFonts w:ascii="GHEA Grapalat" w:hAnsi="GHEA Grapalat"/>
                <w:lang w:val="ru-RU"/>
              </w:rPr>
            </w:pPr>
            <w:r w:rsidRPr="00E6597C">
              <w:rPr>
                <w:rFonts w:ascii="GHEA Grapalat" w:hAnsi="GHEA Grapalat"/>
                <w:lang w:val="ru-RU"/>
              </w:rPr>
              <w:t>---------------------------------</w:t>
            </w:r>
          </w:p>
          <w:p w:rsidR="00C66BF2" w:rsidRPr="00E6597C" w:rsidRDefault="00C66BF2" w:rsidP="00B10CDC">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C66BF2" w:rsidRPr="00E6597C" w:rsidRDefault="00C66BF2" w:rsidP="00B10CDC">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C66BF2" w:rsidRPr="00E6597C" w:rsidRDefault="00C66BF2" w:rsidP="00C66BF2">
      <w:pPr>
        <w:jc w:val="both"/>
        <w:rPr>
          <w:rFonts w:ascii="GHEA Grapalat" w:hAnsi="GHEA Grapalat"/>
          <w:lang w:val="pt-BR"/>
        </w:rPr>
      </w:pPr>
    </w:p>
    <w:p w:rsidR="00C66BF2" w:rsidRPr="00E6597C" w:rsidRDefault="00C66BF2" w:rsidP="00C66BF2">
      <w:pPr>
        <w:tabs>
          <w:tab w:val="left" w:pos="8789"/>
        </w:tabs>
        <w:jc w:val="both"/>
        <w:rPr>
          <w:rFonts w:ascii="GHEA Grapalat" w:hAnsi="GHEA Grapalat"/>
          <w:lang w:val="pt-BR"/>
        </w:rPr>
      </w:pPr>
    </w:p>
    <w:p w:rsidR="00C66BF2" w:rsidRPr="00E6597C" w:rsidRDefault="00C66BF2" w:rsidP="00C66BF2">
      <w:pPr>
        <w:tabs>
          <w:tab w:val="left" w:pos="1080"/>
        </w:tabs>
        <w:ind w:right="-7" w:firstLine="567"/>
        <w:jc w:val="both"/>
        <w:rPr>
          <w:rFonts w:ascii="GHEA Grapalat" w:hAnsi="GHEA Grapalat"/>
          <w:lang w:val="pt-BR"/>
        </w:rPr>
      </w:pPr>
    </w:p>
    <w:p w:rsidR="00C66BF2" w:rsidRPr="00E6597C" w:rsidRDefault="00C66BF2" w:rsidP="00C66BF2">
      <w:pPr>
        <w:rPr>
          <w:rFonts w:ascii="GHEA Grapalat" w:hAnsi="GHEA Grapalat"/>
          <w:lang w:val="pt-BR"/>
        </w:rPr>
      </w:pPr>
    </w:p>
    <w:p w:rsidR="00C66BF2" w:rsidRPr="00E6597C" w:rsidRDefault="00C66BF2" w:rsidP="00C66BF2">
      <w:pPr>
        <w:rPr>
          <w:rFonts w:ascii="GHEA Grapalat" w:hAnsi="GHEA Grapalat"/>
          <w:lang w:val="pt-BR"/>
        </w:rPr>
      </w:pPr>
    </w:p>
    <w:p w:rsidR="00C66BF2" w:rsidRPr="00E6597C" w:rsidRDefault="00C66BF2" w:rsidP="00C66BF2">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p>
    <w:p w:rsidR="00C66BF2" w:rsidRPr="00E6597C" w:rsidRDefault="00C66BF2" w:rsidP="00C66BF2">
      <w:pPr>
        <w:rPr>
          <w:rFonts w:ascii="GHEA Grapalat" w:hAnsi="GHEA Grapalat"/>
          <w:lang w:val="pt-BR"/>
        </w:rPr>
      </w:pPr>
    </w:p>
    <w:p w:rsidR="00C66BF2" w:rsidRPr="00E6597C" w:rsidRDefault="00C66BF2" w:rsidP="00C66BF2">
      <w:pPr>
        <w:rPr>
          <w:rFonts w:ascii="GHEA Grapalat" w:hAnsi="GHEA Grapalat"/>
          <w:lang w:val="pt-BR"/>
        </w:rPr>
      </w:pPr>
    </w:p>
    <w:p w:rsidR="00C66BF2" w:rsidRPr="00E6597C" w:rsidRDefault="00C66BF2" w:rsidP="00C66BF2">
      <w:pPr>
        <w:ind w:firstLine="567"/>
        <w:jc w:val="right"/>
        <w:rPr>
          <w:rFonts w:ascii="GHEA Grapalat" w:hAnsi="GHEA Grapalat"/>
          <w:i/>
          <w:lang w:val="pt-BR"/>
        </w:rPr>
      </w:pPr>
    </w:p>
    <w:p w:rsidR="00C66BF2" w:rsidRPr="00E6597C" w:rsidRDefault="00C66BF2" w:rsidP="00C66BF2">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N 3</w:t>
      </w:r>
    </w:p>
    <w:p w:rsidR="00C66BF2" w:rsidRPr="00E6597C" w:rsidRDefault="00C66BF2" w:rsidP="00C66BF2">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rsidR="00C66BF2" w:rsidRPr="00E6597C" w:rsidRDefault="00C66BF2" w:rsidP="00C66BF2">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rsidR="00C66BF2" w:rsidRPr="00E6597C" w:rsidRDefault="00C66BF2" w:rsidP="00C66BF2">
      <w:pPr>
        <w:tabs>
          <w:tab w:val="left" w:pos="9540"/>
        </w:tabs>
        <w:rPr>
          <w:rFonts w:ascii="GHEA Grapalat" w:hAnsi="GHEA Grapalat"/>
          <w:sz w:val="20"/>
          <w:lang w:val="pt-BR"/>
        </w:rPr>
      </w:pPr>
    </w:p>
    <w:p w:rsidR="00C66BF2" w:rsidRPr="00E6597C" w:rsidRDefault="00C66BF2" w:rsidP="00C66BF2">
      <w:pPr>
        <w:tabs>
          <w:tab w:val="left" w:pos="9540"/>
        </w:tabs>
        <w:rPr>
          <w:rFonts w:ascii="GHEA Grapalat" w:hAnsi="GHEA Grapalat"/>
          <w:sz w:val="20"/>
          <w:lang w:val="pt-BR"/>
        </w:rPr>
      </w:pPr>
    </w:p>
    <w:p w:rsidR="00C66BF2" w:rsidRPr="00E6597C" w:rsidRDefault="00C66BF2" w:rsidP="00C66BF2">
      <w:pPr>
        <w:jc w:val="center"/>
        <w:rPr>
          <w:rFonts w:ascii="GHEA Grapalat" w:hAnsi="GHEA Grapalat"/>
          <w:sz w:val="20"/>
        </w:rPr>
      </w:pP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sz w:val="20"/>
        </w:rPr>
        <w:t>ՎՃԱՐՄԱՆ ԺԱՄԱՆԱԿԱՑՈՒՅՑ*</w:t>
      </w:r>
    </w:p>
    <w:p w:rsidR="00C66BF2" w:rsidRPr="00E6597C" w:rsidRDefault="00C66BF2" w:rsidP="00C66BF2">
      <w:pPr>
        <w:jc w:val="right"/>
        <w:rPr>
          <w:rFonts w:ascii="GHEA Grapalat" w:hAnsi="GHEA Grapalat"/>
          <w:sz w:val="20"/>
        </w:rPr>
      </w:pPr>
      <w:r w:rsidRPr="00E6597C">
        <w:rPr>
          <w:rFonts w:ascii="GHEA Grapalat" w:hAnsi="GHEA Grapalat"/>
          <w:sz w:val="20"/>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134"/>
        <w:gridCol w:w="3261"/>
        <w:gridCol w:w="429"/>
        <w:gridCol w:w="429"/>
        <w:gridCol w:w="429"/>
        <w:gridCol w:w="429"/>
        <w:gridCol w:w="429"/>
        <w:gridCol w:w="429"/>
        <w:gridCol w:w="429"/>
        <w:gridCol w:w="439"/>
        <w:gridCol w:w="439"/>
        <w:gridCol w:w="439"/>
        <w:gridCol w:w="439"/>
        <w:gridCol w:w="486"/>
        <w:gridCol w:w="530"/>
        <w:gridCol w:w="13"/>
        <w:gridCol w:w="39"/>
      </w:tblGrid>
      <w:tr w:rsidR="00C66BF2" w:rsidRPr="00E6597C" w:rsidTr="00EE5972">
        <w:tc>
          <w:tcPr>
            <w:tcW w:w="10789" w:type="dxa"/>
            <w:gridSpan w:val="18"/>
          </w:tcPr>
          <w:p w:rsidR="00C66BF2" w:rsidRPr="00E6597C" w:rsidRDefault="00C66BF2" w:rsidP="00B10CDC">
            <w:pPr>
              <w:jc w:val="center"/>
              <w:rPr>
                <w:rFonts w:ascii="GHEA Grapalat" w:hAnsi="GHEA Grapalat"/>
                <w:sz w:val="18"/>
                <w:lang w:val="es-ES"/>
              </w:rPr>
            </w:pPr>
            <w:r w:rsidRPr="00E6597C">
              <w:rPr>
                <w:rFonts w:ascii="GHEA Grapalat" w:hAnsi="GHEA Grapalat"/>
                <w:sz w:val="18"/>
                <w:lang w:val="es-ES"/>
              </w:rPr>
              <w:t>Աշխատանքի</w:t>
            </w:r>
          </w:p>
        </w:tc>
      </w:tr>
      <w:tr w:rsidR="00C66BF2" w:rsidRPr="005242C9" w:rsidTr="00EE5972">
        <w:trPr>
          <w:gridAfter w:val="1"/>
          <w:wAfter w:w="39" w:type="dxa"/>
        </w:trPr>
        <w:tc>
          <w:tcPr>
            <w:tcW w:w="567" w:type="dxa"/>
            <w:vAlign w:val="center"/>
          </w:tcPr>
          <w:p w:rsidR="00C66BF2" w:rsidRPr="00E6597C" w:rsidRDefault="00C66BF2" w:rsidP="00B10CDC">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134" w:type="dxa"/>
            <w:vAlign w:val="center"/>
          </w:tcPr>
          <w:p w:rsidR="00C66BF2" w:rsidRPr="00E6597C" w:rsidRDefault="00C66BF2" w:rsidP="00B10CDC">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3261" w:type="dxa"/>
            <w:vAlign w:val="center"/>
          </w:tcPr>
          <w:p w:rsidR="00C66BF2" w:rsidRPr="00E6597C" w:rsidRDefault="00C66BF2" w:rsidP="00B10CDC">
            <w:pPr>
              <w:jc w:val="center"/>
              <w:rPr>
                <w:rFonts w:ascii="GHEA Grapalat" w:hAnsi="GHEA Grapalat"/>
                <w:sz w:val="18"/>
                <w:lang w:val="es-ES"/>
              </w:rPr>
            </w:pPr>
            <w:r w:rsidRPr="00E6597C">
              <w:rPr>
                <w:rFonts w:ascii="GHEA Grapalat" w:hAnsi="GHEA Grapalat"/>
                <w:sz w:val="18"/>
              </w:rPr>
              <w:t>անվանումը</w:t>
            </w:r>
          </w:p>
        </w:tc>
        <w:tc>
          <w:tcPr>
            <w:tcW w:w="5788" w:type="dxa"/>
            <w:gridSpan w:val="14"/>
            <w:vAlign w:val="center"/>
          </w:tcPr>
          <w:p w:rsidR="00C66BF2" w:rsidRPr="00E6597C" w:rsidRDefault="00C66BF2" w:rsidP="00B10CDC">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w:t>
            </w:r>
            <w:r w:rsidR="009F3D00">
              <w:rPr>
                <w:rFonts w:ascii="GHEA Grapalat" w:hAnsi="GHEA Grapalat"/>
                <w:sz w:val="18"/>
                <w:lang w:val="es-ES"/>
              </w:rPr>
              <w:t>21</w:t>
            </w:r>
            <w:r w:rsidRPr="00E6597C">
              <w:rPr>
                <w:rFonts w:ascii="GHEA Grapalat" w:hAnsi="GHEA Grapalat"/>
                <w:sz w:val="18"/>
                <w:lang w:val="es-ES"/>
              </w:rPr>
              <w:t>թ-ին` ըստ ամիսների, այդ թվում**</w:t>
            </w:r>
          </w:p>
        </w:tc>
      </w:tr>
      <w:tr w:rsidR="00127BDB" w:rsidRPr="00E6597C" w:rsidTr="00EE5972">
        <w:trPr>
          <w:gridAfter w:val="2"/>
          <w:wAfter w:w="52" w:type="dxa"/>
          <w:trHeight w:val="1538"/>
        </w:trPr>
        <w:tc>
          <w:tcPr>
            <w:tcW w:w="567" w:type="dxa"/>
          </w:tcPr>
          <w:p w:rsidR="00C66BF2" w:rsidRPr="00E6597C" w:rsidRDefault="00C66BF2" w:rsidP="00B10CDC">
            <w:pPr>
              <w:jc w:val="center"/>
              <w:rPr>
                <w:rFonts w:ascii="GHEA Grapalat" w:hAnsi="GHEA Grapalat"/>
                <w:sz w:val="20"/>
                <w:lang w:val="es-ES"/>
              </w:rPr>
            </w:pPr>
          </w:p>
        </w:tc>
        <w:tc>
          <w:tcPr>
            <w:tcW w:w="1134" w:type="dxa"/>
          </w:tcPr>
          <w:p w:rsidR="00C66BF2" w:rsidRPr="00E6597C" w:rsidRDefault="00C66BF2" w:rsidP="00B10CDC">
            <w:pPr>
              <w:jc w:val="center"/>
              <w:rPr>
                <w:rFonts w:ascii="GHEA Grapalat" w:hAnsi="GHEA Grapalat"/>
                <w:sz w:val="20"/>
                <w:lang w:val="es-ES"/>
              </w:rPr>
            </w:pPr>
          </w:p>
        </w:tc>
        <w:tc>
          <w:tcPr>
            <w:tcW w:w="3261" w:type="dxa"/>
          </w:tcPr>
          <w:p w:rsidR="00C66BF2" w:rsidRPr="00E6597C" w:rsidRDefault="00C66BF2" w:rsidP="00B10CDC">
            <w:pPr>
              <w:jc w:val="center"/>
              <w:rPr>
                <w:rFonts w:ascii="GHEA Grapalat" w:hAnsi="GHEA Grapalat"/>
                <w:sz w:val="20"/>
                <w:lang w:val="es-ES"/>
              </w:rPr>
            </w:pPr>
          </w:p>
        </w:tc>
        <w:tc>
          <w:tcPr>
            <w:tcW w:w="429" w:type="dxa"/>
            <w:textDirection w:val="btLr"/>
            <w:vAlign w:val="center"/>
          </w:tcPr>
          <w:p w:rsidR="00C66BF2" w:rsidRPr="00E6597C" w:rsidRDefault="00C66BF2" w:rsidP="00B10CDC">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29" w:type="dxa"/>
            <w:textDirection w:val="btLr"/>
            <w:vAlign w:val="center"/>
          </w:tcPr>
          <w:p w:rsidR="00C66BF2" w:rsidRPr="00E6597C" w:rsidRDefault="00C66BF2" w:rsidP="00B10CDC">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29" w:type="dxa"/>
            <w:textDirection w:val="btLr"/>
            <w:vAlign w:val="center"/>
          </w:tcPr>
          <w:p w:rsidR="00C66BF2" w:rsidRPr="00E6597C" w:rsidRDefault="00C66BF2" w:rsidP="00B10CDC">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29" w:type="dxa"/>
            <w:textDirection w:val="btLr"/>
            <w:vAlign w:val="center"/>
          </w:tcPr>
          <w:p w:rsidR="00C66BF2" w:rsidRPr="00E6597C" w:rsidRDefault="00C66BF2" w:rsidP="00B10CDC">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29" w:type="dxa"/>
            <w:textDirection w:val="btLr"/>
            <w:vAlign w:val="center"/>
          </w:tcPr>
          <w:p w:rsidR="00C66BF2" w:rsidRPr="00E6597C" w:rsidRDefault="00C66BF2" w:rsidP="00B10CDC">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29" w:type="dxa"/>
            <w:textDirection w:val="btLr"/>
            <w:vAlign w:val="center"/>
          </w:tcPr>
          <w:p w:rsidR="00C66BF2" w:rsidRPr="00E6597C" w:rsidRDefault="00C66BF2" w:rsidP="00B10CDC">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29" w:type="dxa"/>
            <w:textDirection w:val="btLr"/>
            <w:vAlign w:val="center"/>
          </w:tcPr>
          <w:p w:rsidR="00C66BF2" w:rsidRPr="00E6597C" w:rsidRDefault="00C66BF2" w:rsidP="00B10CDC">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39" w:type="dxa"/>
            <w:textDirection w:val="btLr"/>
            <w:vAlign w:val="center"/>
          </w:tcPr>
          <w:p w:rsidR="00C66BF2" w:rsidRPr="00E6597C" w:rsidRDefault="00C66BF2" w:rsidP="00B10CDC">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39" w:type="dxa"/>
            <w:textDirection w:val="btLr"/>
            <w:vAlign w:val="center"/>
          </w:tcPr>
          <w:p w:rsidR="00C66BF2" w:rsidRPr="00E6597C" w:rsidRDefault="00C66BF2" w:rsidP="00B10CDC">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39" w:type="dxa"/>
            <w:textDirection w:val="btLr"/>
            <w:vAlign w:val="center"/>
          </w:tcPr>
          <w:p w:rsidR="00C66BF2" w:rsidRPr="00E6597C" w:rsidRDefault="00C66BF2" w:rsidP="00B10CDC">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39" w:type="dxa"/>
            <w:textDirection w:val="btLr"/>
            <w:vAlign w:val="center"/>
          </w:tcPr>
          <w:p w:rsidR="00C66BF2" w:rsidRPr="00E6597C" w:rsidRDefault="00C66BF2" w:rsidP="00B10CDC">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86" w:type="dxa"/>
            <w:textDirection w:val="btLr"/>
            <w:vAlign w:val="center"/>
          </w:tcPr>
          <w:p w:rsidR="00C66BF2" w:rsidRPr="00E6597C" w:rsidRDefault="00C66BF2" w:rsidP="00B10CDC">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530" w:type="dxa"/>
            <w:vAlign w:val="center"/>
          </w:tcPr>
          <w:p w:rsidR="00C66BF2" w:rsidRPr="00E6597C" w:rsidRDefault="00C66BF2" w:rsidP="00B10CDC">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rsidR="00C66BF2" w:rsidRPr="00E6597C" w:rsidRDefault="00C66BF2" w:rsidP="00B10CDC">
            <w:pPr>
              <w:jc w:val="center"/>
              <w:rPr>
                <w:rFonts w:ascii="GHEA Grapalat" w:hAnsi="GHEA Grapalat"/>
                <w:sz w:val="18"/>
                <w:lang w:val="es-ES"/>
              </w:rPr>
            </w:pPr>
          </w:p>
        </w:tc>
      </w:tr>
      <w:tr w:rsidR="00127BDB" w:rsidRPr="00E6597C" w:rsidTr="00EE5972">
        <w:trPr>
          <w:gridAfter w:val="2"/>
          <w:wAfter w:w="52" w:type="dxa"/>
          <w:trHeight w:val="1538"/>
        </w:trPr>
        <w:tc>
          <w:tcPr>
            <w:tcW w:w="567" w:type="dxa"/>
          </w:tcPr>
          <w:p w:rsidR="00C66BF2" w:rsidRPr="00E6597C" w:rsidRDefault="00D06F3E" w:rsidP="00B10CDC">
            <w:pPr>
              <w:jc w:val="center"/>
              <w:rPr>
                <w:rFonts w:ascii="GHEA Grapalat" w:hAnsi="GHEA Grapalat"/>
                <w:sz w:val="20"/>
                <w:lang w:val="es-ES"/>
              </w:rPr>
            </w:pPr>
            <w:r>
              <w:rPr>
                <w:rFonts w:ascii="GHEA Grapalat" w:hAnsi="GHEA Grapalat"/>
                <w:sz w:val="20"/>
                <w:lang w:val="es-ES"/>
              </w:rPr>
              <w:t>1</w:t>
            </w:r>
          </w:p>
        </w:tc>
        <w:tc>
          <w:tcPr>
            <w:tcW w:w="1134" w:type="dxa"/>
          </w:tcPr>
          <w:p w:rsidR="00C66BF2" w:rsidRPr="00952158" w:rsidRDefault="00952158" w:rsidP="00B10CDC">
            <w:pPr>
              <w:jc w:val="center"/>
              <w:rPr>
                <w:rFonts w:asciiTheme="minorHAnsi" w:hAnsiTheme="minorHAnsi"/>
                <w:sz w:val="20"/>
                <w:lang w:val="es-ES"/>
              </w:rPr>
            </w:pPr>
            <w:r>
              <w:rPr>
                <w:rFonts w:ascii="GHEA Grapalat" w:hAnsi="GHEA Grapalat"/>
                <w:sz w:val="20"/>
                <w:szCs w:val="20"/>
                <w:lang w:val="hy-AM"/>
              </w:rPr>
              <w:t>45221145</w:t>
            </w:r>
          </w:p>
        </w:tc>
        <w:tc>
          <w:tcPr>
            <w:tcW w:w="3261" w:type="dxa"/>
          </w:tcPr>
          <w:p w:rsidR="00C66BF2" w:rsidRPr="00127BDB" w:rsidRDefault="000706D2" w:rsidP="002930E7">
            <w:pPr>
              <w:jc w:val="center"/>
              <w:rPr>
                <w:rFonts w:ascii="GHEA Grapalat" w:hAnsi="GHEA Grapalat"/>
                <w:sz w:val="18"/>
                <w:szCs w:val="18"/>
                <w:lang w:val="es-ES"/>
              </w:rPr>
            </w:pPr>
            <w:r>
              <w:rPr>
                <w:rFonts w:ascii="GHEA Grapalat" w:hAnsi="GHEA Grapalat"/>
                <w:b/>
                <w:i/>
                <w:sz w:val="18"/>
                <w:szCs w:val="18"/>
                <w:lang w:val="af-ZA"/>
              </w:rPr>
              <w:t xml:space="preserve">ՀՀ Շիրակի մարզի Ախուրյան խոշորացված համայնքի կոմունալ ծառայությունների և ճանապարհների </w:t>
            </w:r>
            <w:r w:rsidR="00E53AFC">
              <w:rPr>
                <w:rFonts w:ascii="GHEA Grapalat" w:hAnsi="GHEA Grapalat"/>
                <w:b/>
                <w:i/>
                <w:sz w:val="18"/>
                <w:szCs w:val="18"/>
                <w:lang w:val="af-ZA"/>
              </w:rPr>
              <w:t>սպասարկումն</w:t>
            </w:r>
            <w:r>
              <w:rPr>
                <w:rFonts w:ascii="GHEA Grapalat" w:hAnsi="GHEA Grapalat"/>
                <w:b/>
                <w:i/>
                <w:sz w:val="18"/>
                <w:szCs w:val="18"/>
                <w:lang w:val="af-ZA"/>
              </w:rPr>
              <w:t xml:space="preserve"> իրականացնող տեխնիկական միջոցների կայանման սպասարկման կեն</w:t>
            </w:r>
            <w:r w:rsidR="00EE5972">
              <w:rPr>
                <w:rFonts w:ascii="GHEA Grapalat" w:hAnsi="GHEA Grapalat"/>
                <w:b/>
                <w:i/>
                <w:sz w:val="18"/>
                <w:szCs w:val="18"/>
                <w:lang w:val="af-ZA"/>
              </w:rPr>
              <w:t>տրոնի կառուցման շին.աշխատանքնե</w:t>
            </w:r>
            <w:r w:rsidR="00EE5972">
              <w:rPr>
                <w:rFonts w:ascii="GHEA Grapalat" w:hAnsi="GHEA Grapalat"/>
                <w:b/>
                <w:i/>
                <w:sz w:val="18"/>
                <w:szCs w:val="18"/>
                <w:lang w:val="hy-AM"/>
              </w:rPr>
              <w:t>ր</w:t>
            </w:r>
            <w:r w:rsidR="002930E7" w:rsidRPr="00127BDB">
              <w:rPr>
                <w:rFonts w:ascii="GHEA Grapalat" w:hAnsi="GHEA Grapalat"/>
                <w:i/>
                <w:sz w:val="18"/>
                <w:szCs w:val="18"/>
                <w:lang w:val="pt-BR"/>
              </w:rPr>
              <w:t>»</w:t>
            </w:r>
            <w:r w:rsidR="00EE5972">
              <w:rPr>
                <w:rFonts w:ascii="GHEA Grapalat" w:hAnsi="GHEA Grapalat"/>
                <w:b/>
                <w:i/>
                <w:sz w:val="18"/>
                <w:szCs w:val="18"/>
                <w:lang w:val="af-ZA"/>
              </w:rPr>
              <w:t xml:space="preserve"> </w:t>
            </w:r>
          </w:p>
        </w:tc>
        <w:tc>
          <w:tcPr>
            <w:tcW w:w="429" w:type="dxa"/>
          </w:tcPr>
          <w:p w:rsidR="00C66BF2" w:rsidRPr="00E6597C" w:rsidRDefault="00C66BF2" w:rsidP="00B10CDC">
            <w:pPr>
              <w:jc w:val="center"/>
              <w:rPr>
                <w:rFonts w:ascii="GHEA Grapalat" w:hAnsi="GHEA Grapalat"/>
                <w:sz w:val="20"/>
                <w:lang w:val="pt-BR"/>
              </w:rPr>
            </w:pPr>
          </w:p>
          <w:p w:rsidR="00C66BF2" w:rsidRPr="00E6597C" w:rsidRDefault="00C66BF2" w:rsidP="00B10CDC">
            <w:pPr>
              <w:jc w:val="center"/>
              <w:rPr>
                <w:rFonts w:ascii="GHEA Grapalat" w:hAnsi="GHEA Grapalat"/>
                <w:sz w:val="20"/>
                <w:lang w:val="pt-BR"/>
              </w:rPr>
            </w:pPr>
          </w:p>
          <w:p w:rsidR="00C66BF2" w:rsidRPr="00E6597C" w:rsidRDefault="00C66BF2" w:rsidP="00B10CDC">
            <w:pPr>
              <w:jc w:val="center"/>
              <w:rPr>
                <w:rFonts w:ascii="GHEA Grapalat" w:hAnsi="GHEA Grapalat"/>
                <w:lang w:val="pt-BR"/>
              </w:rPr>
            </w:pPr>
            <w:r w:rsidRPr="00E6597C">
              <w:rPr>
                <w:rFonts w:ascii="GHEA Grapalat" w:hAnsi="GHEA Grapalat"/>
                <w:sz w:val="20"/>
                <w:lang w:val="pt-BR"/>
              </w:rPr>
              <w:t>... %</w:t>
            </w:r>
          </w:p>
        </w:tc>
        <w:tc>
          <w:tcPr>
            <w:tcW w:w="429" w:type="dxa"/>
          </w:tcPr>
          <w:p w:rsidR="00C66BF2" w:rsidRPr="00E6597C" w:rsidRDefault="00C66BF2" w:rsidP="00B10CDC">
            <w:pPr>
              <w:jc w:val="center"/>
              <w:rPr>
                <w:rFonts w:ascii="GHEA Grapalat" w:hAnsi="GHEA Grapalat"/>
                <w:sz w:val="20"/>
                <w:lang w:val="pt-BR"/>
              </w:rPr>
            </w:pPr>
          </w:p>
          <w:p w:rsidR="00C66BF2" w:rsidRPr="00E6597C" w:rsidRDefault="00C66BF2" w:rsidP="00B10CDC">
            <w:pPr>
              <w:jc w:val="center"/>
              <w:rPr>
                <w:rFonts w:ascii="GHEA Grapalat" w:hAnsi="GHEA Grapalat"/>
                <w:sz w:val="20"/>
                <w:lang w:val="pt-BR"/>
              </w:rPr>
            </w:pPr>
          </w:p>
          <w:p w:rsidR="00C66BF2" w:rsidRPr="00E6597C" w:rsidRDefault="00C66BF2" w:rsidP="00B10CDC">
            <w:pPr>
              <w:jc w:val="center"/>
              <w:rPr>
                <w:rFonts w:ascii="GHEA Grapalat" w:hAnsi="GHEA Grapalat"/>
                <w:lang w:val="pt-BR"/>
              </w:rPr>
            </w:pPr>
            <w:r w:rsidRPr="00E6597C">
              <w:rPr>
                <w:rFonts w:ascii="GHEA Grapalat" w:hAnsi="GHEA Grapalat"/>
                <w:sz w:val="20"/>
                <w:lang w:val="pt-BR"/>
              </w:rPr>
              <w:t>... %</w:t>
            </w:r>
          </w:p>
        </w:tc>
        <w:tc>
          <w:tcPr>
            <w:tcW w:w="429" w:type="dxa"/>
          </w:tcPr>
          <w:p w:rsidR="00C66BF2" w:rsidRPr="00E6597C" w:rsidRDefault="00C66BF2" w:rsidP="00B10CDC">
            <w:pPr>
              <w:jc w:val="center"/>
              <w:rPr>
                <w:rFonts w:ascii="GHEA Grapalat" w:hAnsi="GHEA Grapalat"/>
                <w:sz w:val="20"/>
                <w:lang w:val="pt-BR"/>
              </w:rPr>
            </w:pPr>
          </w:p>
          <w:p w:rsidR="00C66BF2" w:rsidRPr="00E6597C" w:rsidRDefault="00C66BF2" w:rsidP="00B10CDC">
            <w:pPr>
              <w:jc w:val="center"/>
              <w:rPr>
                <w:rFonts w:ascii="GHEA Grapalat" w:hAnsi="GHEA Grapalat"/>
                <w:sz w:val="20"/>
                <w:lang w:val="pt-BR"/>
              </w:rPr>
            </w:pPr>
          </w:p>
          <w:p w:rsidR="00C66BF2" w:rsidRPr="00E6597C" w:rsidRDefault="00C66BF2" w:rsidP="00B10CDC">
            <w:pPr>
              <w:jc w:val="center"/>
              <w:rPr>
                <w:rFonts w:ascii="GHEA Grapalat" w:hAnsi="GHEA Grapalat" w:cs="Arial"/>
                <w:sz w:val="18"/>
                <w:szCs w:val="18"/>
                <w:lang w:val="pt-BR"/>
              </w:rPr>
            </w:pPr>
            <w:r w:rsidRPr="00E6597C">
              <w:rPr>
                <w:rFonts w:ascii="GHEA Grapalat" w:hAnsi="GHEA Grapalat"/>
                <w:sz w:val="20"/>
                <w:lang w:val="pt-BR"/>
              </w:rPr>
              <w:t>... %</w:t>
            </w:r>
          </w:p>
        </w:tc>
        <w:tc>
          <w:tcPr>
            <w:tcW w:w="429" w:type="dxa"/>
          </w:tcPr>
          <w:p w:rsidR="00C66BF2" w:rsidRPr="00E6597C" w:rsidRDefault="00C66BF2" w:rsidP="00B10CDC">
            <w:pPr>
              <w:jc w:val="center"/>
              <w:rPr>
                <w:rFonts w:ascii="GHEA Grapalat" w:hAnsi="GHEA Grapalat"/>
                <w:sz w:val="20"/>
                <w:lang w:val="pt-BR"/>
              </w:rPr>
            </w:pPr>
          </w:p>
          <w:p w:rsidR="00C66BF2" w:rsidRPr="00E6597C" w:rsidRDefault="00C66BF2" w:rsidP="00B10CDC">
            <w:pPr>
              <w:jc w:val="center"/>
              <w:rPr>
                <w:rFonts w:ascii="GHEA Grapalat" w:hAnsi="GHEA Grapalat"/>
                <w:sz w:val="20"/>
                <w:lang w:val="pt-BR"/>
              </w:rPr>
            </w:pPr>
          </w:p>
          <w:p w:rsidR="00C66BF2" w:rsidRPr="00E6597C" w:rsidRDefault="00C66BF2" w:rsidP="00B10CDC">
            <w:pPr>
              <w:jc w:val="center"/>
              <w:rPr>
                <w:rFonts w:ascii="GHEA Grapalat" w:hAnsi="GHEA Grapalat" w:cs="Arial"/>
                <w:sz w:val="18"/>
                <w:szCs w:val="18"/>
                <w:lang w:val="pt-BR"/>
              </w:rPr>
            </w:pPr>
            <w:r w:rsidRPr="00E6597C">
              <w:rPr>
                <w:rFonts w:ascii="GHEA Grapalat" w:hAnsi="GHEA Grapalat"/>
                <w:sz w:val="20"/>
                <w:lang w:val="pt-BR"/>
              </w:rPr>
              <w:t>... %</w:t>
            </w:r>
          </w:p>
        </w:tc>
        <w:tc>
          <w:tcPr>
            <w:tcW w:w="429" w:type="dxa"/>
          </w:tcPr>
          <w:p w:rsidR="00C66BF2" w:rsidRPr="00E6597C" w:rsidRDefault="00C66BF2" w:rsidP="00B10CDC">
            <w:pPr>
              <w:jc w:val="center"/>
              <w:rPr>
                <w:rFonts w:ascii="GHEA Grapalat" w:hAnsi="GHEA Grapalat"/>
                <w:sz w:val="20"/>
                <w:lang w:val="pt-BR"/>
              </w:rPr>
            </w:pPr>
          </w:p>
          <w:p w:rsidR="00C66BF2" w:rsidRPr="00E6597C" w:rsidRDefault="00C66BF2" w:rsidP="00B10CDC">
            <w:pPr>
              <w:jc w:val="center"/>
              <w:rPr>
                <w:rFonts w:ascii="GHEA Grapalat" w:hAnsi="GHEA Grapalat"/>
                <w:sz w:val="20"/>
                <w:lang w:val="pt-BR"/>
              </w:rPr>
            </w:pPr>
          </w:p>
          <w:p w:rsidR="00C66BF2" w:rsidRPr="00E6597C" w:rsidRDefault="00C66BF2" w:rsidP="00B10CDC">
            <w:pPr>
              <w:jc w:val="center"/>
              <w:rPr>
                <w:rFonts w:ascii="GHEA Grapalat" w:hAnsi="GHEA Grapalat" w:cs="Arial"/>
                <w:sz w:val="18"/>
                <w:szCs w:val="18"/>
                <w:lang w:val="pt-BR"/>
              </w:rPr>
            </w:pPr>
            <w:r w:rsidRPr="00E6597C">
              <w:rPr>
                <w:rFonts w:ascii="GHEA Grapalat" w:hAnsi="GHEA Grapalat"/>
                <w:sz w:val="20"/>
                <w:lang w:val="pt-BR"/>
              </w:rPr>
              <w:t>... %</w:t>
            </w:r>
          </w:p>
        </w:tc>
        <w:tc>
          <w:tcPr>
            <w:tcW w:w="429" w:type="dxa"/>
          </w:tcPr>
          <w:p w:rsidR="00C66BF2" w:rsidRPr="00E6597C" w:rsidRDefault="00C66BF2" w:rsidP="00B10CDC">
            <w:pPr>
              <w:jc w:val="center"/>
              <w:rPr>
                <w:rFonts w:ascii="GHEA Grapalat" w:hAnsi="GHEA Grapalat"/>
                <w:sz w:val="20"/>
                <w:lang w:val="pt-BR"/>
              </w:rPr>
            </w:pPr>
          </w:p>
          <w:p w:rsidR="00C66BF2" w:rsidRPr="00E6597C" w:rsidRDefault="00C66BF2" w:rsidP="00B10CDC">
            <w:pPr>
              <w:jc w:val="center"/>
              <w:rPr>
                <w:rFonts w:ascii="GHEA Grapalat" w:hAnsi="GHEA Grapalat"/>
                <w:sz w:val="20"/>
                <w:lang w:val="pt-BR"/>
              </w:rPr>
            </w:pPr>
          </w:p>
          <w:p w:rsidR="00C66BF2" w:rsidRPr="00E6597C" w:rsidRDefault="00C66BF2" w:rsidP="00B10CDC">
            <w:pPr>
              <w:jc w:val="center"/>
              <w:rPr>
                <w:rFonts w:ascii="GHEA Grapalat" w:hAnsi="GHEA Grapalat" w:cs="Arial"/>
                <w:sz w:val="18"/>
                <w:szCs w:val="18"/>
                <w:lang w:val="pt-BR"/>
              </w:rPr>
            </w:pPr>
            <w:r w:rsidRPr="00E6597C">
              <w:rPr>
                <w:rFonts w:ascii="GHEA Grapalat" w:hAnsi="GHEA Grapalat"/>
                <w:sz w:val="20"/>
                <w:lang w:val="pt-BR"/>
              </w:rPr>
              <w:t>... %</w:t>
            </w:r>
          </w:p>
        </w:tc>
        <w:tc>
          <w:tcPr>
            <w:tcW w:w="429" w:type="dxa"/>
          </w:tcPr>
          <w:p w:rsidR="00C66BF2" w:rsidRPr="00E6597C" w:rsidRDefault="00C66BF2" w:rsidP="00B10CDC">
            <w:pPr>
              <w:jc w:val="center"/>
              <w:rPr>
                <w:rFonts w:ascii="GHEA Grapalat" w:hAnsi="GHEA Grapalat"/>
                <w:sz w:val="20"/>
                <w:lang w:val="pt-BR"/>
              </w:rPr>
            </w:pPr>
          </w:p>
          <w:p w:rsidR="00C66BF2" w:rsidRPr="00E6597C" w:rsidRDefault="00C66BF2" w:rsidP="00B10CDC">
            <w:pPr>
              <w:jc w:val="center"/>
              <w:rPr>
                <w:rFonts w:ascii="GHEA Grapalat" w:hAnsi="GHEA Grapalat"/>
                <w:sz w:val="20"/>
                <w:lang w:val="pt-BR"/>
              </w:rPr>
            </w:pPr>
          </w:p>
          <w:p w:rsidR="00C66BF2" w:rsidRPr="00E6597C" w:rsidRDefault="00C66BF2" w:rsidP="00B10CDC">
            <w:pPr>
              <w:jc w:val="center"/>
              <w:rPr>
                <w:rFonts w:ascii="GHEA Grapalat" w:hAnsi="GHEA Grapalat" w:cs="Arial"/>
                <w:sz w:val="18"/>
                <w:szCs w:val="18"/>
                <w:lang w:val="pt-BR"/>
              </w:rPr>
            </w:pPr>
            <w:r w:rsidRPr="00E6597C">
              <w:rPr>
                <w:rFonts w:ascii="GHEA Grapalat" w:hAnsi="GHEA Grapalat"/>
                <w:sz w:val="20"/>
                <w:lang w:val="pt-BR"/>
              </w:rPr>
              <w:t>... %</w:t>
            </w:r>
          </w:p>
        </w:tc>
        <w:tc>
          <w:tcPr>
            <w:tcW w:w="439" w:type="dxa"/>
          </w:tcPr>
          <w:p w:rsidR="00C66BF2" w:rsidRPr="00E6597C" w:rsidRDefault="00C66BF2" w:rsidP="00B10CDC">
            <w:pPr>
              <w:jc w:val="center"/>
              <w:rPr>
                <w:rFonts w:ascii="GHEA Grapalat" w:hAnsi="GHEA Grapalat"/>
                <w:sz w:val="20"/>
                <w:lang w:val="pt-BR"/>
              </w:rPr>
            </w:pPr>
          </w:p>
          <w:p w:rsidR="00C66BF2" w:rsidRPr="00E6597C" w:rsidRDefault="00C66BF2" w:rsidP="00B10CDC">
            <w:pPr>
              <w:jc w:val="center"/>
              <w:rPr>
                <w:rFonts w:ascii="GHEA Grapalat" w:hAnsi="GHEA Grapalat"/>
                <w:sz w:val="20"/>
                <w:lang w:val="pt-BR"/>
              </w:rPr>
            </w:pPr>
          </w:p>
          <w:p w:rsidR="00C66BF2" w:rsidRPr="00E6597C" w:rsidRDefault="000E26DF" w:rsidP="00B10CDC">
            <w:pPr>
              <w:jc w:val="center"/>
              <w:rPr>
                <w:rFonts w:ascii="GHEA Grapalat" w:hAnsi="GHEA Grapalat" w:cs="Arial"/>
                <w:sz w:val="18"/>
                <w:szCs w:val="18"/>
                <w:lang w:val="pt-BR"/>
              </w:rPr>
            </w:pPr>
            <w:r w:rsidRPr="00E6597C">
              <w:rPr>
                <w:rFonts w:ascii="GHEA Grapalat" w:hAnsi="GHEA Grapalat"/>
                <w:sz w:val="20"/>
                <w:lang w:val="pt-BR"/>
              </w:rPr>
              <w:t>... %</w:t>
            </w:r>
          </w:p>
        </w:tc>
        <w:tc>
          <w:tcPr>
            <w:tcW w:w="439" w:type="dxa"/>
          </w:tcPr>
          <w:p w:rsidR="00C66BF2" w:rsidRPr="00E6597C" w:rsidRDefault="00C66BF2" w:rsidP="00B10CDC">
            <w:pPr>
              <w:jc w:val="center"/>
              <w:rPr>
                <w:rFonts w:ascii="GHEA Grapalat" w:hAnsi="GHEA Grapalat"/>
                <w:sz w:val="20"/>
                <w:lang w:val="pt-BR"/>
              </w:rPr>
            </w:pPr>
          </w:p>
          <w:p w:rsidR="00C66BF2" w:rsidRPr="00E6597C" w:rsidRDefault="00C66BF2" w:rsidP="00B10CDC">
            <w:pPr>
              <w:jc w:val="center"/>
              <w:rPr>
                <w:rFonts w:ascii="GHEA Grapalat" w:hAnsi="GHEA Grapalat"/>
                <w:sz w:val="20"/>
                <w:lang w:val="pt-BR"/>
              </w:rPr>
            </w:pPr>
          </w:p>
          <w:p w:rsidR="00C66BF2" w:rsidRPr="00E6597C" w:rsidRDefault="00EE5972" w:rsidP="00B10CDC">
            <w:pPr>
              <w:jc w:val="center"/>
              <w:rPr>
                <w:rFonts w:ascii="GHEA Grapalat" w:hAnsi="GHEA Grapalat" w:cs="Arial"/>
                <w:sz w:val="18"/>
                <w:szCs w:val="18"/>
                <w:lang w:val="pt-BR"/>
              </w:rPr>
            </w:pPr>
            <w:r>
              <w:rPr>
                <w:rFonts w:ascii="GHEA Grapalat" w:hAnsi="GHEA Grapalat"/>
                <w:sz w:val="20"/>
                <w:lang w:val="pt-BR"/>
              </w:rPr>
              <w:t>50</w:t>
            </w:r>
            <w:r w:rsidR="00C66BF2" w:rsidRPr="00E6597C">
              <w:rPr>
                <w:rFonts w:ascii="GHEA Grapalat" w:hAnsi="GHEA Grapalat"/>
                <w:sz w:val="20"/>
                <w:lang w:val="pt-BR"/>
              </w:rPr>
              <w:t xml:space="preserve"> %</w:t>
            </w:r>
          </w:p>
        </w:tc>
        <w:tc>
          <w:tcPr>
            <w:tcW w:w="439" w:type="dxa"/>
          </w:tcPr>
          <w:p w:rsidR="00C66BF2" w:rsidRPr="00E6597C" w:rsidRDefault="00C66BF2" w:rsidP="00B10CDC">
            <w:pPr>
              <w:jc w:val="center"/>
              <w:rPr>
                <w:rFonts w:ascii="GHEA Grapalat" w:hAnsi="GHEA Grapalat"/>
                <w:sz w:val="20"/>
                <w:lang w:val="pt-BR"/>
              </w:rPr>
            </w:pPr>
          </w:p>
          <w:p w:rsidR="00C66BF2" w:rsidRPr="00E6597C" w:rsidRDefault="00C66BF2" w:rsidP="00B10CDC">
            <w:pPr>
              <w:jc w:val="center"/>
              <w:rPr>
                <w:rFonts w:ascii="GHEA Grapalat" w:hAnsi="GHEA Grapalat"/>
                <w:sz w:val="20"/>
                <w:lang w:val="pt-BR"/>
              </w:rPr>
            </w:pPr>
          </w:p>
          <w:p w:rsidR="00C66BF2" w:rsidRPr="00E6597C" w:rsidRDefault="00BC40D1" w:rsidP="00B10CDC">
            <w:pPr>
              <w:jc w:val="center"/>
              <w:rPr>
                <w:rFonts w:ascii="GHEA Grapalat" w:hAnsi="GHEA Grapalat" w:cs="Arial"/>
                <w:sz w:val="18"/>
                <w:szCs w:val="18"/>
                <w:lang w:val="pt-BR"/>
              </w:rPr>
            </w:pPr>
            <w:r>
              <w:rPr>
                <w:rFonts w:ascii="GHEA Grapalat" w:hAnsi="GHEA Grapalat"/>
                <w:sz w:val="20"/>
                <w:lang w:val="hy-AM"/>
              </w:rPr>
              <w:t>50</w:t>
            </w:r>
            <w:r w:rsidR="00C66BF2" w:rsidRPr="00E6597C">
              <w:rPr>
                <w:rFonts w:ascii="GHEA Grapalat" w:hAnsi="GHEA Grapalat"/>
                <w:sz w:val="20"/>
                <w:lang w:val="pt-BR"/>
              </w:rPr>
              <w:t xml:space="preserve"> %</w:t>
            </w:r>
          </w:p>
        </w:tc>
        <w:tc>
          <w:tcPr>
            <w:tcW w:w="439" w:type="dxa"/>
          </w:tcPr>
          <w:p w:rsidR="00C66BF2" w:rsidRPr="00E6597C" w:rsidRDefault="00C66BF2" w:rsidP="00B10CDC">
            <w:pPr>
              <w:jc w:val="center"/>
              <w:rPr>
                <w:rFonts w:ascii="GHEA Grapalat" w:hAnsi="GHEA Grapalat"/>
                <w:sz w:val="20"/>
                <w:lang w:val="pt-BR"/>
              </w:rPr>
            </w:pPr>
          </w:p>
          <w:p w:rsidR="00C66BF2" w:rsidRPr="00E6597C" w:rsidRDefault="00C66BF2" w:rsidP="00B10CDC">
            <w:pPr>
              <w:jc w:val="center"/>
              <w:rPr>
                <w:rFonts w:ascii="GHEA Grapalat" w:hAnsi="GHEA Grapalat"/>
                <w:sz w:val="20"/>
                <w:lang w:val="pt-BR"/>
              </w:rPr>
            </w:pPr>
          </w:p>
          <w:p w:rsidR="00C66BF2" w:rsidRPr="00E6597C" w:rsidRDefault="00BC40D1" w:rsidP="00B10CDC">
            <w:pPr>
              <w:jc w:val="center"/>
              <w:rPr>
                <w:rFonts w:ascii="GHEA Grapalat" w:hAnsi="GHEA Grapalat" w:cs="Arial"/>
                <w:sz w:val="18"/>
                <w:szCs w:val="18"/>
                <w:lang w:val="pt-BR"/>
              </w:rPr>
            </w:pPr>
            <w:r>
              <w:rPr>
                <w:rFonts w:ascii="GHEA Grapalat" w:hAnsi="GHEA Grapalat"/>
                <w:sz w:val="20"/>
                <w:lang w:val="hy-AM"/>
              </w:rPr>
              <w:t>50</w:t>
            </w:r>
            <w:r w:rsidR="00C66BF2" w:rsidRPr="00E6597C">
              <w:rPr>
                <w:rFonts w:ascii="GHEA Grapalat" w:hAnsi="GHEA Grapalat"/>
                <w:sz w:val="20"/>
                <w:lang w:val="pt-BR"/>
              </w:rPr>
              <w:t xml:space="preserve"> %</w:t>
            </w:r>
          </w:p>
        </w:tc>
        <w:tc>
          <w:tcPr>
            <w:tcW w:w="486" w:type="dxa"/>
          </w:tcPr>
          <w:p w:rsidR="00C66BF2" w:rsidRPr="00E6597C" w:rsidRDefault="00C66BF2" w:rsidP="00B10CDC">
            <w:pPr>
              <w:jc w:val="center"/>
              <w:rPr>
                <w:rFonts w:ascii="GHEA Grapalat" w:hAnsi="GHEA Grapalat"/>
                <w:sz w:val="20"/>
                <w:lang w:val="pt-BR"/>
              </w:rPr>
            </w:pPr>
          </w:p>
          <w:p w:rsidR="00C66BF2" w:rsidRPr="00E6597C" w:rsidRDefault="00C66BF2" w:rsidP="00B10CDC">
            <w:pPr>
              <w:jc w:val="center"/>
              <w:rPr>
                <w:rFonts w:ascii="GHEA Grapalat" w:hAnsi="GHEA Grapalat"/>
                <w:sz w:val="20"/>
                <w:lang w:val="pt-BR"/>
              </w:rPr>
            </w:pPr>
          </w:p>
          <w:p w:rsidR="00C66BF2" w:rsidRPr="00E6597C" w:rsidRDefault="00BC40D1" w:rsidP="00B10CDC">
            <w:pPr>
              <w:jc w:val="center"/>
              <w:rPr>
                <w:rFonts w:ascii="GHEA Grapalat" w:hAnsi="GHEA Grapalat" w:cs="Arial"/>
                <w:sz w:val="18"/>
                <w:szCs w:val="18"/>
                <w:lang w:val="pt-BR"/>
              </w:rPr>
            </w:pPr>
            <w:r>
              <w:rPr>
                <w:rFonts w:ascii="GHEA Grapalat" w:hAnsi="GHEA Grapalat"/>
                <w:sz w:val="20"/>
                <w:lang w:val="hy-AM"/>
              </w:rPr>
              <w:t>50</w:t>
            </w:r>
            <w:r w:rsidR="00C66BF2" w:rsidRPr="00E6597C">
              <w:rPr>
                <w:rFonts w:ascii="GHEA Grapalat" w:hAnsi="GHEA Grapalat"/>
                <w:sz w:val="20"/>
                <w:lang w:val="pt-BR"/>
              </w:rPr>
              <w:t>%</w:t>
            </w:r>
          </w:p>
        </w:tc>
        <w:tc>
          <w:tcPr>
            <w:tcW w:w="530" w:type="dxa"/>
          </w:tcPr>
          <w:p w:rsidR="00C66BF2" w:rsidRPr="00E6597C" w:rsidRDefault="00C66BF2" w:rsidP="00B10CDC">
            <w:pPr>
              <w:jc w:val="center"/>
              <w:rPr>
                <w:rFonts w:ascii="GHEA Grapalat" w:hAnsi="GHEA Grapalat"/>
                <w:sz w:val="20"/>
                <w:lang w:val="pt-BR"/>
              </w:rPr>
            </w:pPr>
          </w:p>
          <w:p w:rsidR="00C66BF2" w:rsidRPr="00E6597C" w:rsidRDefault="00C66BF2" w:rsidP="00B10CDC">
            <w:pPr>
              <w:jc w:val="center"/>
              <w:rPr>
                <w:rFonts w:ascii="GHEA Grapalat" w:hAnsi="GHEA Grapalat"/>
                <w:sz w:val="20"/>
                <w:lang w:val="pt-BR"/>
              </w:rPr>
            </w:pPr>
          </w:p>
          <w:p w:rsidR="00C66BF2" w:rsidRPr="00E6597C" w:rsidRDefault="00BC40D1" w:rsidP="00B10CDC">
            <w:pPr>
              <w:jc w:val="center"/>
              <w:rPr>
                <w:rFonts w:ascii="GHEA Grapalat" w:hAnsi="GHEA Grapalat"/>
                <w:b/>
                <w:lang w:val="pt-BR"/>
              </w:rPr>
            </w:pPr>
            <w:r>
              <w:rPr>
                <w:rFonts w:ascii="GHEA Grapalat" w:hAnsi="GHEA Grapalat"/>
                <w:sz w:val="20"/>
                <w:lang w:val="hy-AM"/>
              </w:rPr>
              <w:t>50</w:t>
            </w:r>
            <w:r w:rsidR="00C66BF2" w:rsidRPr="00E6597C">
              <w:rPr>
                <w:rFonts w:ascii="GHEA Grapalat" w:hAnsi="GHEA Grapalat"/>
                <w:sz w:val="20"/>
                <w:lang w:val="pt-BR"/>
              </w:rPr>
              <w:t>%</w:t>
            </w:r>
          </w:p>
        </w:tc>
      </w:tr>
    </w:tbl>
    <w:p w:rsidR="00C66BF2" w:rsidRPr="00E6597C" w:rsidRDefault="00C66BF2" w:rsidP="00C66BF2">
      <w:pPr>
        <w:rPr>
          <w:rFonts w:ascii="GHEA Grapalat" w:hAnsi="GHEA Grapalat"/>
          <w:i/>
          <w:sz w:val="18"/>
          <w:szCs w:val="18"/>
        </w:rPr>
      </w:pPr>
    </w:p>
    <w:p w:rsidR="00C66BF2" w:rsidRPr="00E6597C" w:rsidRDefault="00C66BF2" w:rsidP="00C66BF2">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6BF2" w:rsidRPr="00E6597C" w:rsidRDefault="00C66BF2" w:rsidP="00C66BF2">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C66BF2" w:rsidRPr="00E6597C" w:rsidRDefault="00C66BF2" w:rsidP="00C66BF2">
      <w:pPr>
        <w:jc w:val="center"/>
        <w:rPr>
          <w:rFonts w:ascii="GHEA Grapalat" w:hAnsi="GHEA Grapalat"/>
          <w:sz w:val="20"/>
          <w:lang w:val="es-ES"/>
        </w:rPr>
      </w:pPr>
    </w:p>
    <w:p w:rsidR="00C66BF2" w:rsidRPr="00E6597C" w:rsidRDefault="00C66BF2" w:rsidP="00C66BF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6BF2" w:rsidRPr="00E6597C" w:rsidTr="00127BDB">
        <w:trPr>
          <w:jc w:val="center"/>
        </w:trPr>
        <w:tc>
          <w:tcPr>
            <w:tcW w:w="4536" w:type="dxa"/>
          </w:tcPr>
          <w:p w:rsidR="00C66BF2" w:rsidRPr="00E6597C" w:rsidRDefault="00C66BF2" w:rsidP="00B10CDC">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rsidR="00C66BF2" w:rsidRPr="00E6597C" w:rsidRDefault="00C66BF2" w:rsidP="00B10CDC">
            <w:pPr>
              <w:rPr>
                <w:rFonts w:ascii="GHEA Grapalat" w:hAnsi="GHEA Grapalat"/>
                <w:sz w:val="22"/>
                <w:szCs w:val="22"/>
                <w:lang w:val="ru-RU"/>
              </w:rPr>
            </w:pPr>
          </w:p>
          <w:p w:rsidR="00C66BF2" w:rsidRPr="00E6597C" w:rsidRDefault="00C66BF2" w:rsidP="00B10CDC">
            <w:pPr>
              <w:rPr>
                <w:rFonts w:ascii="GHEA Grapalat" w:hAnsi="GHEA Grapalat"/>
                <w:lang w:val="ru-RU"/>
              </w:rPr>
            </w:pPr>
          </w:p>
          <w:p w:rsidR="00C66BF2" w:rsidRPr="00E6597C" w:rsidRDefault="00C66BF2" w:rsidP="00B10CDC">
            <w:pPr>
              <w:jc w:val="center"/>
              <w:rPr>
                <w:rFonts w:ascii="GHEA Grapalat" w:hAnsi="GHEA Grapalat"/>
                <w:lang w:val="ru-RU"/>
              </w:rPr>
            </w:pPr>
            <w:r w:rsidRPr="00E6597C">
              <w:rPr>
                <w:rFonts w:ascii="GHEA Grapalat" w:hAnsi="GHEA Grapalat"/>
                <w:lang w:val="ru-RU"/>
              </w:rPr>
              <w:t>---------------------------------</w:t>
            </w:r>
          </w:p>
          <w:p w:rsidR="00C66BF2" w:rsidRPr="00E6597C" w:rsidRDefault="00C66BF2" w:rsidP="00B10CDC">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C66BF2" w:rsidRPr="00E6597C" w:rsidRDefault="00C66BF2" w:rsidP="00B10CDC">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rsidR="00C66BF2" w:rsidRPr="00E6597C" w:rsidRDefault="00C66BF2" w:rsidP="00B10CDC">
            <w:pPr>
              <w:spacing w:line="360" w:lineRule="auto"/>
              <w:jc w:val="center"/>
              <w:rPr>
                <w:rFonts w:ascii="GHEA Grapalat" w:hAnsi="GHEA Grapalat"/>
                <w:lang w:val="ru-RU"/>
              </w:rPr>
            </w:pPr>
          </w:p>
        </w:tc>
        <w:tc>
          <w:tcPr>
            <w:tcW w:w="4343" w:type="dxa"/>
          </w:tcPr>
          <w:p w:rsidR="00C66BF2" w:rsidRPr="00E6597C" w:rsidRDefault="00C66BF2" w:rsidP="00B10CDC">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rsidR="00C66BF2" w:rsidRPr="00E6597C" w:rsidRDefault="00C66BF2" w:rsidP="00B10CDC">
            <w:pPr>
              <w:jc w:val="center"/>
              <w:rPr>
                <w:rFonts w:ascii="GHEA Grapalat" w:hAnsi="GHEA Grapalat"/>
                <w:lang w:val="ru-RU"/>
              </w:rPr>
            </w:pPr>
          </w:p>
          <w:p w:rsidR="00C66BF2" w:rsidRPr="00E6597C" w:rsidRDefault="00C66BF2" w:rsidP="00B10CDC">
            <w:pPr>
              <w:jc w:val="center"/>
              <w:rPr>
                <w:rFonts w:ascii="GHEA Grapalat" w:hAnsi="GHEA Grapalat"/>
                <w:lang w:val="ru-RU"/>
              </w:rPr>
            </w:pPr>
          </w:p>
          <w:p w:rsidR="00C66BF2" w:rsidRPr="00E6597C" w:rsidRDefault="00C66BF2" w:rsidP="00B10CDC">
            <w:pPr>
              <w:jc w:val="center"/>
              <w:rPr>
                <w:rFonts w:ascii="GHEA Grapalat" w:hAnsi="GHEA Grapalat"/>
                <w:lang w:val="ru-RU"/>
              </w:rPr>
            </w:pPr>
            <w:r w:rsidRPr="00E6597C">
              <w:rPr>
                <w:rFonts w:ascii="GHEA Grapalat" w:hAnsi="GHEA Grapalat"/>
                <w:lang w:val="ru-RU"/>
              </w:rPr>
              <w:t>---------------------------------</w:t>
            </w:r>
          </w:p>
          <w:p w:rsidR="00C66BF2" w:rsidRPr="00E6597C" w:rsidRDefault="00C66BF2" w:rsidP="00B10CDC">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rsidR="00C66BF2" w:rsidRPr="00E6597C" w:rsidRDefault="00C66BF2" w:rsidP="00B10CDC">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rsidR="00C66BF2" w:rsidRPr="00E6597C" w:rsidRDefault="00C66BF2" w:rsidP="00C66BF2">
      <w:pPr>
        <w:rPr>
          <w:rFonts w:ascii="GHEA Grapalat" w:hAnsi="GHEA Grapalat"/>
          <w:sz w:val="20"/>
          <w:lang w:val="ru-RU"/>
        </w:rPr>
        <w:sectPr w:rsidR="00C66BF2" w:rsidRPr="00E6597C" w:rsidSect="008B0CB1">
          <w:footnotePr>
            <w:pos w:val="beneathText"/>
          </w:footnotePr>
          <w:pgSz w:w="11906" w:h="16838" w:code="9"/>
          <w:pgMar w:top="567" w:right="707" w:bottom="720" w:left="663" w:header="561" w:footer="561" w:gutter="0"/>
          <w:cols w:space="720"/>
        </w:sectPr>
      </w:pPr>
    </w:p>
    <w:p w:rsidR="00C66BF2" w:rsidRPr="00E6597C" w:rsidRDefault="00C66BF2" w:rsidP="00C66BF2">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rsidR="00C66BF2" w:rsidRPr="00E6597C" w:rsidRDefault="00C66BF2" w:rsidP="00C66BF2">
      <w:pPr>
        <w:ind w:firstLine="567"/>
        <w:jc w:val="right"/>
        <w:rPr>
          <w:rFonts w:ascii="GHEA Grapalat" w:hAnsi="GHEA Grapalat" w:cs="Arial"/>
          <w:i/>
          <w:sz w:val="20"/>
          <w:szCs w:val="20"/>
          <w:lang w:val="pt-BR"/>
        </w:rPr>
      </w:pPr>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C66BF2" w:rsidRPr="00E6597C" w:rsidRDefault="00C66BF2" w:rsidP="00C66BF2">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C66BF2" w:rsidRPr="00E6597C" w:rsidRDefault="00C66BF2" w:rsidP="00C66BF2">
      <w:pPr>
        <w:ind w:firstLine="567"/>
        <w:jc w:val="right"/>
        <w:rPr>
          <w:rFonts w:ascii="GHEA Grapalat" w:hAnsi="GHEA Grapalat" w:cs="Sylfaen"/>
          <w:i/>
          <w:sz w:val="22"/>
          <w:szCs w:val="22"/>
          <w:lang w:val="pt-BR"/>
        </w:rPr>
      </w:pPr>
    </w:p>
    <w:p w:rsidR="00C66BF2" w:rsidRPr="00E6597C" w:rsidRDefault="00C66BF2" w:rsidP="00C66BF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586"/>
        <w:gridCol w:w="5164"/>
      </w:tblGrid>
      <w:tr w:rsidR="00C66BF2" w:rsidRPr="005242C9" w:rsidTr="00B10CDC">
        <w:trPr>
          <w:tblCellSpacing w:w="7" w:type="dxa"/>
          <w:jc w:val="center"/>
        </w:trPr>
        <w:tc>
          <w:tcPr>
            <w:tcW w:w="0" w:type="auto"/>
            <w:vAlign w:val="center"/>
          </w:tcPr>
          <w:p w:rsidR="00C66BF2" w:rsidRPr="00E6597C" w:rsidRDefault="00C66BF2" w:rsidP="00B10CDC">
            <w:pPr>
              <w:jc w:val="center"/>
              <w:rPr>
                <w:rFonts w:ascii="GHEA Grapalat" w:hAnsi="GHEA Grapalat"/>
                <w:iCs/>
                <w:color w:val="000000"/>
                <w:sz w:val="21"/>
                <w:szCs w:val="21"/>
                <w:lang w:val="pt-BR"/>
              </w:rPr>
            </w:pPr>
            <w:r w:rsidRPr="00E6597C">
              <w:rPr>
                <w:noProof/>
                <w:lang w:val="ru-RU" w:eastAsia="ru-RU"/>
              </w:rPr>
              <mc:AlternateContent>
                <mc:Choice Requires="wps">
                  <w:drawing>
                    <wp:anchor distT="0" distB="0" distL="114300" distR="114300" simplePos="0" relativeHeight="251662336"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D8F036" id="Прямоугольник 1" o:spid="_x0000_s1026" style="position:absolute;margin-left:189pt;margin-top:13.2pt;width:9pt;height:81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կողմ</w:t>
            </w:r>
            <w:r w:rsidRPr="00E6597C">
              <w:rPr>
                <w:rFonts w:ascii="GHEA Grapalat" w:hAnsi="GHEA Grapalat"/>
                <w:iCs/>
                <w:color w:val="000000"/>
                <w:sz w:val="21"/>
                <w:szCs w:val="21"/>
                <w:lang w:val="pt-BR"/>
              </w:rPr>
              <w:t xml:space="preserve"> </w:t>
            </w:r>
          </w:p>
          <w:p w:rsidR="00C66BF2" w:rsidRPr="00E6597C" w:rsidRDefault="00C66BF2" w:rsidP="00B10CDC">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C66BF2" w:rsidRPr="00E6597C" w:rsidRDefault="00C66BF2" w:rsidP="00B10CDC">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C66BF2" w:rsidRPr="00E6597C" w:rsidRDefault="00C66BF2" w:rsidP="00B10CDC">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rsidR="00C66BF2" w:rsidRPr="00E6597C" w:rsidRDefault="00C66BF2" w:rsidP="00B10CDC">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rsidR="00C66BF2" w:rsidRPr="00E6597C" w:rsidRDefault="00C66BF2" w:rsidP="00B10CDC">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rsidR="00C66BF2" w:rsidRPr="00E6597C" w:rsidRDefault="00C66BF2" w:rsidP="00B10CDC">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rsidR="00C66BF2" w:rsidRPr="00E6597C" w:rsidRDefault="00C66BF2" w:rsidP="00B10CDC">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C66BF2" w:rsidRPr="00E6597C" w:rsidRDefault="00C66BF2" w:rsidP="00B10CDC">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C66BF2" w:rsidRPr="00E6597C" w:rsidRDefault="00C66BF2" w:rsidP="00B10CDC">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rsidR="00C66BF2" w:rsidRPr="00E6597C" w:rsidRDefault="00C66BF2" w:rsidP="00B10CDC">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rsidR="00C66BF2" w:rsidRPr="00E6597C" w:rsidRDefault="00C66BF2" w:rsidP="00B10CDC">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rsidR="00C66BF2" w:rsidRPr="00E6597C" w:rsidRDefault="00C66BF2" w:rsidP="00C66BF2">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rsidR="00C66BF2" w:rsidRPr="00E6597C" w:rsidRDefault="00C66BF2" w:rsidP="00C66BF2">
      <w:pPr>
        <w:ind w:firstLine="375"/>
        <w:rPr>
          <w:rFonts w:ascii="GHEA Grapalat" w:hAnsi="GHEA Grapalat"/>
          <w:iCs/>
          <w:color w:val="000000"/>
          <w:sz w:val="15"/>
          <w:szCs w:val="21"/>
          <w:lang w:val="pt-BR"/>
        </w:rPr>
      </w:pPr>
    </w:p>
    <w:p w:rsidR="00C66BF2" w:rsidRPr="00E6597C" w:rsidRDefault="00C66BF2" w:rsidP="00C66BF2">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rsidR="00C66BF2" w:rsidRPr="00E6597C" w:rsidRDefault="00C66BF2" w:rsidP="00C66BF2">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rsidR="00C66BF2" w:rsidRPr="00E6597C" w:rsidRDefault="00C66BF2" w:rsidP="00C66BF2">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rsidR="00C66BF2" w:rsidRPr="00E6597C" w:rsidRDefault="00C66BF2" w:rsidP="00C66BF2">
      <w:pPr>
        <w:pStyle w:val="a3"/>
        <w:spacing w:line="240" w:lineRule="auto"/>
        <w:ind w:firstLine="0"/>
        <w:jc w:val="center"/>
        <w:rPr>
          <w:b/>
          <w:bCs/>
          <w:iCs/>
          <w:lang w:val="es-ES"/>
        </w:rPr>
      </w:pPr>
    </w:p>
    <w:p w:rsidR="00C66BF2" w:rsidRPr="00E6597C" w:rsidRDefault="00C66BF2" w:rsidP="00C66BF2">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rsidR="00C66BF2" w:rsidRPr="00E6597C" w:rsidRDefault="00C66BF2" w:rsidP="00C66BF2">
      <w:pPr>
        <w:pStyle w:val="a3"/>
        <w:spacing w:line="240" w:lineRule="auto"/>
        <w:ind w:firstLine="0"/>
        <w:rPr>
          <w:iCs/>
          <w:lang w:val="es-ES"/>
        </w:rPr>
      </w:pPr>
    </w:p>
    <w:p w:rsidR="00C66BF2" w:rsidRPr="00E6597C" w:rsidRDefault="00C66BF2" w:rsidP="00C66BF2">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rsidR="00C66BF2" w:rsidRPr="00E6597C" w:rsidRDefault="00C66BF2" w:rsidP="00C66BF2">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rsidR="00C66BF2" w:rsidRPr="00E6597C" w:rsidRDefault="00C66BF2" w:rsidP="00C66BF2">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rsidR="00C66BF2" w:rsidRPr="00E6597C" w:rsidRDefault="00C66BF2" w:rsidP="00C66BF2">
      <w:pPr>
        <w:jc w:val="both"/>
        <w:rPr>
          <w:rFonts w:ascii="GHEA Grapalat" w:hAnsi="GHEA Grapalat" w:cs="Sylfaen"/>
          <w:iCs/>
          <w:lang w:val="es-ES"/>
        </w:rPr>
      </w:pPr>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rsidR="00C66BF2" w:rsidRPr="00E6597C" w:rsidRDefault="00C66BF2" w:rsidP="00C66BF2">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rsidR="00C66BF2" w:rsidRPr="00E6597C" w:rsidRDefault="00C66BF2" w:rsidP="00C66BF2">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6BF2" w:rsidRPr="00E6597C" w:rsidTr="00B10CDC">
        <w:trPr>
          <w:jc w:val="right"/>
        </w:trPr>
        <w:tc>
          <w:tcPr>
            <w:tcW w:w="357" w:type="dxa"/>
            <w:vMerge w:val="restart"/>
            <w:shd w:val="clear" w:color="auto" w:fill="auto"/>
            <w:vAlign w:val="center"/>
          </w:tcPr>
          <w:p w:rsidR="00C66BF2" w:rsidRPr="00E6597C" w:rsidRDefault="00C66BF2" w:rsidP="00B10CDC">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rsidR="00C66BF2" w:rsidRPr="00E6597C" w:rsidRDefault="00C66BF2" w:rsidP="00B10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C66BF2" w:rsidRPr="00E6597C" w:rsidTr="00B10CDC">
        <w:trPr>
          <w:jc w:val="right"/>
        </w:trPr>
        <w:tc>
          <w:tcPr>
            <w:tcW w:w="357" w:type="dxa"/>
            <w:vMerge/>
            <w:shd w:val="clear" w:color="auto" w:fill="auto"/>
          </w:tcPr>
          <w:p w:rsidR="00C66BF2" w:rsidRPr="00E6597C" w:rsidRDefault="00C66BF2" w:rsidP="00B10CDC">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C66BF2" w:rsidRPr="00E6597C" w:rsidRDefault="00C66BF2" w:rsidP="00B10CDC">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rsidR="00C66BF2" w:rsidRPr="00E6597C" w:rsidRDefault="00C66BF2" w:rsidP="00B10CDC">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C66BF2" w:rsidRPr="00E6597C" w:rsidRDefault="00C66BF2" w:rsidP="00B10CDC">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rsidR="00C66BF2" w:rsidRPr="00E6597C" w:rsidRDefault="00C66BF2" w:rsidP="00B10CDC">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rsidR="00C66BF2" w:rsidRPr="00E6597C" w:rsidRDefault="00C66BF2" w:rsidP="00B10CDC">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C66BF2" w:rsidRPr="00E6597C" w:rsidRDefault="00C66BF2" w:rsidP="00B10CDC">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C66BF2" w:rsidRPr="00E6597C" w:rsidTr="00B10CDC">
        <w:trPr>
          <w:trHeight w:val="1105"/>
          <w:jc w:val="right"/>
        </w:trPr>
        <w:tc>
          <w:tcPr>
            <w:tcW w:w="357" w:type="dxa"/>
            <w:vMerge/>
            <w:tcBorders>
              <w:bottom w:val="single" w:sz="4" w:space="0" w:color="auto"/>
            </w:tcBorders>
            <w:shd w:val="clear" w:color="auto" w:fill="auto"/>
          </w:tcPr>
          <w:p w:rsidR="00C66BF2" w:rsidRPr="00E6597C" w:rsidRDefault="00C66BF2" w:rsidP="00B10CDC">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C66BF2" w:rsidRPr="00E6597C" w:rsidRDefault="00C66BF2" w:rsidP="00B10CDC">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C66BF2" w:rsidRPr="00E6597C" w:rsidRDefault="00C66BF2" w:rsidP="00B10CDC">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C66BF2" w:rsidRPr="00E6597C" w:rsidRDefault="00C66BF2" w:rsidP="00B10CDC">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6BF2" w:rsidRPr="00E6597C" w:rsidRDefault="00C66BF2" w:rsidP="00B10CDC">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C66BF2" w:rsidRPr="00E6597C" w:rsidRDefault="00C66BF2" w:rsidP="00B10CDC">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6BF2" w:rsidRPr="00E6597C" w:rsidRDefault="00C66BF2" w:rsidP="00B10CDC">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C66BF2" w:rsidRPr="00E6597C" w:rsidRDefault="00C66BF2" w:rsidP="00B10CDC">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C66BF2" w:rsidRPr="00E6597C" w:rsidRDefault="00C66BF2" w:rsidP="00B10CDC">
            <w:pPr>
              <w:pStyle w:val="af4"/>
              <w:spacing w:before="0" w:beforeAutospacing="0" w:after="0" w:afterAutospacing="0"/>
              <w:jc w:val="center"/>
              <w:rPr>
                <w:rFonts w:ascii="GHEA Grapalat" w:hAnsi="GHEA Grapalat"/>
                <w:sz w:val="18"/>
                <w:szCs w:val="18"/>
              </w:rPr>
            </w:pPr>
          </w:p>
        </w:tc>
      </w:tr>
      <w:tr w:rsidR="00C66BF2" w:rsidRPr="00E6597C" w:rsidTr="00B10CDC">
        <w:trPr>
          <w:jc w:val="right"/>
        </w:trPr>
        <w:tc>
          <w:tcPr>
            <w:tcW w:w="357" w:type="dxa"/>
            <w:shd w:val="clear" w:color="auto" w:fill="auto"/>
            <w:vAlign w:val="center"/>
          </w:tcPr>
          <w:p w:rsidR="00C66BF2" w:rsidRPr="00E6597C" w:rsidRDefault="00C66BF2" w:rsidP="00B10CDC">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C66BF2" w:rsidRPr="00E6597C" w:rsidRDefault="00C66BF2" w:rsidP="00B10CDC">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C66BF2" w:rsidRPr="00E6597C" w:rsidRDefault="00C66BF2" w:rsidP="00B10CDC">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C66BF2" w:rsidRPr="00E6597C" w:rsidRDefault="00C66BF2" w:rsidP="00B10CDC">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C66BF2" w:rsidRPr="00E6597C" w:rsidRDefault="00C66BF2" w:rsidP="00B10CDC">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C66BF2" w:rsidRPr="00E6597C" w:rsidRDefault="00C66BF2" w:rsidP="00B10CDC">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C66BF2" w:rsidRPr="00E6597C" w:rsidRDefault="00C66BF2" w:rsidP="00B10CDC">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C66BF2" w:rsidRPr="00E6597C" w:rsidRDefault="00C66BF2" w:rsidP="00B10CDC">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C66BF2" w:rsidRPr="00E6597C" w:rsidRDefault="00C66BF2" w:rsidP="00B10CDC">
            <w:pPr>
              <w:pStyle w:val="af4"/>
              <w:spacing w:before="0" w:beforeAutospacing="0" w:after="0" w:afterAutospacing="0"/>
              <w:jc w:val="center"/>
              <w:rPr>
                <w:rFonts w:ascii="GHEA Grapalat" w:hAnsi="GHEA Grapalat"/>
                <w:sz w:val="18"/>
                <w:szCs w:val="18"/>
              </w:rPr>
            </w:pPr>
          </w:p>
        </w:tc>
      </w:tr>
      <w:tr w:rsidR="00C66BF2" w:rsidRPr="00E6597C" w:rsidTr="00B10CDC">
        <w:trPr>
          <w:jc w:val="right"/>
        </w:trPr>
        <w:tc>
          <w:tcPr>
            <w:tcW w:w="357" w:type="dxa"/>
            <w:shd w:val="clear" w:color="auto" w:fill="auto"/>
          </w:tcPr>
          <w:p w:rsidR="00C66BF2" w:rsidRPr="00E6597C" w:rsidRDefault="00C66BF2" w:rsidP="00B10CDC">
            <w:pPr>
              <w:pStyle w:val="af4"/>
              <w:spacing w:before="0" w:beforeAutospacing="0" w:after="0" w:afterAutospacing="0"/>
              <w:jc w:val="center"/>
              <w:rPr>
                <w:rFonts w:ascii="GHEA Grapalat" w:hAnsi="GHEA Grapalat"/>
              </w:rPr>
            </w:pPr>
          </w:p>
        </w:tc>
        <w:tc>
          <w:tcPr>
            <w:tcW w:w="1173" w:type="dxa"/>
            <w:shd w:val="clear" w:color="auto" w:fill="auto"/>
          </w:tcPr>
          <w:p w:rsidR="00C66BF2" w:rsidRPr="00E6597C" w:rsidRDefault="00C66BF2" w:rsidP="00B10CDC">
            <w:pPr>
              <w:pStyle w:val="af4"/>
              <w:spacing w:before="0" w:beforeAutospacing="0" w:after="0" w:afterAutospacing="0"/>
              <w:jc w:val="center"/>
              <w:rPr>
                <w:rFonts w:ascii="GHEA Grapalat" w:hAnsi="GHEA Grapalat"/>
              </w:rPr>
            </w:pPr>
          </w:p>
        </w:tc>
        <w:tc>
          <w:tcPr>
            <w:tcW w:w="1440" w:type="dxa"/>
            <w:shd w:val="clear" w:color="auto" w:fill="auto"/>
          </w:tcPr>
          <w:p w:rsidR="00C66BF2" w:rsidRPr="00E6597C" w:rsidRDefault="00C66BF2" w:rsidP="00B10CDC">
            <w:pPr>
              <w:pStyle w:val="af4"/>
              <w:spacing w:before="0" w:beforeAutospacing="0" w:after="0" w:afterAutospacing="0"/>
              <w:jc w:val="center"/>
              <w:rPr>
                <w:rFonts w:ascii="GHEA Grapalat" w:hAnsi="GHEA Grapalat"/>
              </w:rPr>
            </w:pPr>
          </w:p>
        </w:tc>
        <w:tc>
          <w:tcPr>
            <w:tcW w:w="1800" w:type="dxa"/>
            <w:shd w:val="clear" w:color="auto" w:fill="auto"/>
          </w:tcPr>
          <w:p w:rsidR="00C66BF2" w:rsidRPr="00E6597C" w:rsidRDefault="00C66BF2" w:rsidP="00B10CDC">
            <w:pPr>
              <w:pStyle w:val="af4"/>
              <w:spacing w:before="0" w:beforeAutospacing="0" w:after="0" w:afterAutospacing="0"/>
              <w:jc w:val="center"/>
              <w:rPr>
                <w:rFonts w:ascii="GHEA Grapalat" w:hAnsi="GHEA Grapalat"/>
              </w:rPr>
            </w:pPr>
          </w:p>
        </w:tc>
        <w:tc>
          <w:tcPr>
            <w:tcW w:w="1116" w:type="dxa"/>
            <w:shd w:val="clear" w:color="auto" w:fill="auto"/>
          </w:tcPr>
          <w:p w:rsidR="00C66BF2" w:rsidRPr="00E6597C" w:rsidRDefault="00C66BF2" w:rsidP="00B10CDC">
            <w:pPr>
              <w:pStyle w:val="af4"/>
              <w:spacing w:before="0" w:beforeAutospacing="0" w:after="0" w:afterAutospacing="0"/>
              <w:jc w:val="center"/>
              <w:rPr>
                <w:rFonts w:ascii="GHEA Grapalat" w:hAnsi="GHEA Grapalat"/>
              </w:rPr>
            </w:pPr>
          </w:p>
        </w:tc>
        <w:tc>
          <w:tcPr>
            <w:tcW w:w="1842" w:type="dxa"/>
            <w:shd w:val="clear" w:color="auto" w:fill="auto"/>
          </w:tcPr>
          <w:p w:rsidR="00C66BF2" w:rsidRPr="00E6597C" w:rsidRDefault="00C66BF2" w:rsidP="00B10CDC">
            <w:pPr>
              <w:pStyle w:val="af4"/>
              <w:spacing w:before="0" w:beforeAutospacing="0" w:after="0" w:afterAutospacing="0"/>
              <w:jc w:val="center"/>
              <w:rPr>
                <w:rFonts w:ascii="GHEA Grapalat" w:hAnsi="GHEA Grapalat"/>
              </w:rPr>
            </w:pPr>
          </w:p>
        </w:tc>
        <w:tc>
          <w:tcPr>
            <w:tcW w:w="1134" w:type="dxa"/>
            <w:shd w:val="clear" w:color="auto" w:fill="auto"/>
          </w:tcPr>
          <w:p w:rsidR="00C66BF2" w:rsidRPr="00E6597C" w:rsidRDefault="00C66BF2" w:rsidP="00B10CDC">
            <w:pPr>
              <w:pStyle w:val="af4"/>
              <w:spacing w:before="0" w:beforeAutospacing="0" w:after="0" w:afterAutospacing="0"/>
              <w:jc w:val="center"/>
              <w:rPr>
                <w:rFonts w:ascii="GHEA Grapalat" w:hAnsi="GHEA Grapalat"/>
              </w:rPr>
            </w:pPr>
          </w:p>
        </w:tc>
        <w:tc>
          <w:tcPr>
            <w:tcW w:w="1168" w:type="dxa"/>
            <w:shd w:val="clear" w:color="auto" w:fill="auto"/>
          </w:tcPr>
          <w:p w:rsidR="00C66BF2" w:rsidRPr="00E6597C" w:rsidRDefault="00C66BF2" w:rsidP="00B10CDC">
            <w:pPr>
              <w:pStyle w:val="af4"/>
              <w:spacing w:before="0" w:beforeAutospacing="0" w:after="0" w:afterAutospacing="0"/>
              <w:jc w:val="center"/>
              <w:rPr>
                <w:rFonts w:ascii="GHEA Grapalat" w:hAnsi="GHEA Grapalat"/>
              </w:rPr>
            </w:pPr>
          </w:p>
        </w:tc>
        <w:tc>
          <w:tcPr>
            <w:tcW w:w="675" w:type="dxa"/>
            <w:shd w:val="clear" w:color="auto" w:fill="auto"/>
          </w:tcPr>
          <w:p w:rsidR="00C66BF2" w:rsidRPr="00E6597C" w:rsidRDefault="00C66BF2" w:rsidP="00B10CDC">
            <w:pPr>
              <w:pStyle w:val="af4"/>
              <w:spacing w:before="0" w:beforeAutospacing="0" w:after="0" w:afterAutospacing="0"/>
              <w:jc w:val="center"/>
              <w:rPr>
                <w:rFonts w:ascii="GHEA Grapalat" w:hAnsi="GHEA Grapalat"/>
              </w:rPr>
            </w:pPr>
          </w:p>
        </w:tc>
      </w:tr>
    </w:tbl>
    <w:p w:rsidR="00C66BF2" w:rsidRPr="00E6597C" w:rsidRDefault="00C66BF2" w:rsidP="00C66BF2">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rsidR="00C66BF2" w:rsidRPr="00E6597C" w:rsidRDefault="00C66BF2" w:rsidP="00C66BF2">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C66BF2" w:rsidRPr="00E6597C" w:rsidRDefault="00C66BF2" w:rsidP="00C66BF2">
      <w:pPr>
        <w:ind w:firstLine="375"/>
        <w:jc w:val="both"/>
        <w:rPr>
          <w:rFonts w:ascii="GHEA Grapalat" w:hAnsi="GHEA Grapalat"/>
          <w:iCs/>
          <w:snapToGrid w:val="0"/>
          <w:color w:val="000000"/>
          <w:sz w:val="21"/>
          <w:szCs w:val="21"/>
          <w:lang w:val="es-ES"/>
        </w:rPr>
      </w:pPr>
    </w:p>
    <w:p w:rsidR="00C66BF2" w:rsidRPr="00E6597C" w:rsidRDefault="00C66BF2" w:rsidP="00C66BF2">
      <w:pPr>
        <w:ind w:firstLine="375"/>
        <w:jc w:val="both"/>
        <w:rPr>
          <w:rFonts w:ascii="GHEA Grapalat" w:hAnsi="GHEA Grapalat"/>
          <w:iCs/>
          <w:snapToGrid w:val="0"/>
          <w:color w:val="000000"/>
          <w:sz w:val="2"/>
          <w:szCs w:val="21"/>
          <w:lang w:val="es-ES"/>
        </w:rPr>
      </w:pPr>
    </w:p>
    <w:p w:rsidR="00C66BF2" w:rsidRPr="00E6597C" w:rsidRDefault="00C66BF2" w:rsidP="00C66BF2">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6BF2" w:rsidRPr="00E6597C" w:rsidTr="00B10CDC">
        <w:trPr>
          <w:trHeight w:val="266"/>
          <w:tblCellSpacing w:w="7" w:type="dxa"/>
          <w:jc w:val="center"/>
        </w:trPr>
        <w:tc>
          <w:tcPr>
            <w:tcW w:w="0" w:type="auto"/>
            <w:vAlign w:val="center"/>
          </w:tcPr>
          <w:p w:rsidR="00C66BF2" w:rsidRPr="00E6597C" w:rsidRDefault="00C66BF2" w:rsidP="00B10CDC">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rsidR="00C66BF2" w:rsidRPr="00E6597C" w:rsidRDefault="00C66BF2" w:rsidP="00B10CDC">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C66BF2" w:rsidRPr="00E6597C" w:rsidTr="00B10CDC">
        <w:trPr>
          <w:trHeight w:val="473"/>
          <w:tblCellSpacing w:w="7" w:type="dxa"/>
          <w:jc w:val="center"/>
        </w:trPr>
        <w:tc>
          <w:tcPr>
            <w:tcW w:w="0" w:type="auto"/>
            <w:vAlign w:val="center"/>
          </w:tcPr>
          <w:p w:rsidR="00C66BF2" w:rsidRPr="00E6597C" w:rsidRDefault="00C66BF2" w:rsidP="00B10CDC">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C66BF2" w:rsidRPr="00E6597C" w:rsidRDefault="00C66BF2" w:rsidP="00B10CDC">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rsidR="00C66BF2" w:rsidRPr="00E6597C" w:rsidRDefault="00C66BF2" w:rsidP="00B10CDC">
            <w:pPr>
              <w:jc w:val="center"/>
              <w:rPr>
                <w:rFonts w:ascii="GHEA Grapalat" w:hAnsi="GHEA Grapalat"/>
                <w:iCs/>
                <w:sz w:val="21"/>
                <w:szCs w:val="21"/>
              </w:rPr>
            </w:pPr>
            <w:r w:rsidRPr="00E6597C">
              <w:rPr>
                <w:rFonts w:ascii="GHEA Grapalat" w:hAnsi="GHEA Grapalat"/>
                <w:iCs/>
                <w:sz w:val="21"/>
                <w:szCs w:val="21"/>
              </w:rPr>
              <w:t>___________________________</w:t>
            </w:r>
          </w:p>
          <w:p w:rsidR="00C66BF2" w:rsidRPr="00E6597C" w:rsidRDefault="00C66BF2" w:rsidP="00B10CDC">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C66BF2" w:rsidRPr="00E6597C" w:rsidTr="00B10CDC">
        <w:trPr>
          <w:trHeight w:val="503"/>
          <w:tblCellSpacing w:w="7" w:type="dxa"/>
          <w:jc w:val="center"/>
        </w:trPr>
        <w:tc>
          <w:tcPr>
            <w:tcW w:w="0" w:type="auto"/>
            <w:vAlign w:val="center"/>
          </w:tcPr>
          <w:p w:rsidR="00C66BF2" w:rsidRPr="00E6597C" w:rsidRDefault="00C66BF2" w:rsidP="00B10CDC">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C66BF2" w:rsidRPr="00E6597C" w:rsidRDefault="00C66BF2" w:rsidP="00B10CDC">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rsidR="00C66BF2" w:rsidRPr="00E6597C" w:rsidRDefault="00C66BF2" w:rsidP="00B10CDC">
            <w:pPr>
              <w:jc w:val="center"/>
              <w:rPr>
                <w:rFonts w:ascii="GHEA Grapalat" w:hAnsi="GHEA Grapalat"/>
                <w:iCs/>
                <w:sz w:val="21"/>
                <w:szCs w:val="21"/>
              </w:rPr>
            </w:pPr>
            <w:r w:rsidRPr="00E6597C">
              <w:rPr>
                <w:rFonts w:ascii="GHEA Grapalat" w:hAnsi="GHEA Grapalat"/>
                <w:iCs/>
                <w:sz w:val="21"/>
                <w:szCs w:val="21"/>
              </w:rPr>
              <w:t>___________________________</w:t>
            </w:r>
          </w:p>
          <w:p w:rsidR="00C66BF2" w:rsidRPr="00E6597C" w:rsidRDefault="00C66BF2" w:rsidP="00B10CDC">
            <w:pPr>
              <w:jc w:val="center"/>
              <w:rPr>
                <w:rFonts w:ascii="GHEA Grapalat" w:hAnsi="GHEA Grapalat"/>
                <w:iCs/>
                <w:sz w:val="21"/>
                <w:szCs w:val="21"/>
              </w:rPr>
            </w:pPr>
            <w:r w:rsidRPr="00E6597C">
              <w:rPr>
                <w:rFonts w:ascii="GHEA Grapalat" w:hAnsi="GHEA Grapalat"/>
                <w:iCs/>
                <w:sz w:val="15"/>
                <w:szCs w:val="15"/>
              </w:rPr>
              <w:t>ազգանուն, անուն</w:t>
            </w:r>
          </w:p>
        </w:tc>
      </w:tr>
      <w:tr w:rsidR="00C66BF2" w:rsidRPr="00E6597C" w:rsidTr="00B10CDC">
        <w:trPr>
          <w:trHeight w:val="281"/>
          <w:tblCellSpacing w:w="7" w:type="dxa"/>
          <w:jc w:val="center"/>
        </w:trPr>
        <w:tc>
          <w:tcPr>
            <w:tcW w:w="0" w:type="auto"/>
            <w:vAlign w:val="center"/>
          </w:tcPr>
          <w:p w:rsidR="00C66BF2" w:rsidRPr="00E6597C" w:rsidRDefault="00C66BF2" w:rsidP="00B10CDC">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rsidR="00C66BF2" w:rsidRPr="00E6597C" w:rsidRDefault="00C66BF2" w:rsidP="00B10CDC">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rsidR="00C66BF2" w:rsidRPr="00E6597C" w:rsidRDefault="00C66BF2" w:rsidP="00C66BF2">
      <w:pPr>
        <w:ind w:left="-142" w:firstLine="142"/>
        <w:jc w:val="center"/>
        <w:rPr>
          <w:rFonts w:ascii="GHEA Grapalat" w:hAnsi="GHEA Grapalat" w:cs="Sylfaen"/>
          <w:b/>
        </w:rPr>
      </w:pPr>
    </w:p>
    <w:p w:rsidR="00C66BF2" w:rsidRPr="00E6597C" w:rsidRDefault="00C66BF2" w:rsidP="00C66BF2">
      <w:pPr>
        <w:ind w:left="-142" w:firstLine="142"/>
        <w:jc w:val="center"/>
        <w:rPr>
          <w:rFonts w:ascii="GHEA Grapalat" w:hAnsi="GHEA Grapalat" w:cs="Sylfaen"/>
          <w:b/>
        </w:rPr>
      </w:pPr>
    </w:p>
    <w:p w:rsidR="00C66BF2" w:rsidRPr="00E6597C" w:rsidRDefault="00C66BF2" w:rsidP="00C66BF2">
      <w:pPr>
        <w:ind w:left="-142" w:firstLine="142"/>
        <w:jc w:val="center"/>
        <w:rPr>
          <w:rFonts w:ascii="GHEA Grapalat" w:hAnsi="GHEA Grapalat" w:cs="Sylfaen"/>
          <w:b/>
        </w:rPr>
      </w:pPr>
    </w:p>
    <w:p w:rsidR="00C66BF2" w:rsidRPr="00E6597C" w:rsidRDefault="00C66BF2" w:rsidP="00C66BF2">
      <w:pPr>
        <w:ind w:firstLine="567"/>
        <w:jc w:val="right"/>
        <w:rPr>
          <w:rFonts w:ascii="GHEA Grapalat" w:hAnsi="GHEA Grapalat" w:cs="Sylfaen"/>
          <w:i/>
          <w:sz w:val="22"/>
          <w:szCs w:val="22"/>
          <w:lang w:val="pt-BR"/>
        </w:rPr>
      </w:pPr>
    </w:p>
    <w:p w:rsidR="005D4801" w:rsidRDefault="005D4801" w:rsidP="00C66BF2">
      <w:pPr>
        <w:ind w:firstLine="567"/>
        <w:jc w:val="right"/>
        <w:rPr>
          <w:rFonts w:ascii="GHEA Grapalat" w:hAnsi="GHEA Grapalat" w:cs="Sylfaen"/>
          <w:i/>
          <w:sz w:val="20"/>
          <w:szCs w:val="20"/>
          <w:lang w:val="pt-BR"/>
        </w:rPr>
      </w:pPr>
    </w:p>
    <w:p w:rsidR="005D4801" w:rsidRDefault="005D4801" w:rsidP="00C66BF2">
      <w:pPr>
        <w:ind w:firstLine="567"/>
        <w:jc w:val="right"/>
        <w:rPr>
          <w:rFonts w:ascii="GHEA Grapalat" w:hAnsi="GHEA Grapalat" w:cs="Sylfaen"/>
          <w:i/>
          <w:sz w:val="20"/>
          <w:szCs w:val="20"/>
          <w:lang w:val="pt-BR"/>
        </w:rPr>
      </w:pPr>
    </w:p>
    <w:p w:rsidR="005D4801" w:rsidRDefault="005D4801" w:rsidP="00C66BF2">
      <w:pPr>
        <w:ind w:firstLine="567"/>
        <w:jc w:val="right"/>
        <w:rPr>
          <w:rFonts w:ascii="GHEA Grapalat" w:hAnsi="GHEA Grapalat" w:cs="Sylfaen"/>
          <w:i/>
          <w:sz w:val="20"/>
          <w:szCs w:val="20"/>
          <w:lang w:val="pt-BR"/>
        </w:rPr>
      </w:pPr>
    </w:p>
    <w:p w:rsidR="005D4801" w:rsidRDefault="005D4801" w:rsidP="00C66BF2">
      <w:pPr>
        <w:ind w:firstLine="567"/>
        <w:jc w:val="right"/>
        <w:rPr>
          <w:rFonts w:ascii="GHEA Grapalat" w:hAnsi="GHEA Grapalat" w:cs="Sylfaen"/>
          <w:i/>
          <w:sz w:val="20"/>
          <w:szCs w:val="20"/>
          <w:lang w:val="pt-BR"/>
        </w:rPr>
      </w:pPr>
    </w:p>
    <w:p w:rsidR="005D4801" w:rsidRDefault="005D4801" w:rsidP="00C66BF2">
      <w:pPr>
        <w:ind w:firstLine="567"/>
        <w:jc w:val="right"/>
        <w:rPr>
          <w:rFonts w:ascii="GHEA Grapalat" w:hAnsi="GHEA Grapalat" w:cs="Sylfaen"/>
          <w:i/>
          <w:sz w:val="20"/>
          <w:szCs w:val="20"/>
          <w:lang w:val="pt-BR"/>
        </w:rPr>
      </w:pPr>
    </w:p>
    <w:p w:rsidR="005D4801" w:rsidRDefault="005D4801" w:rsidP="00C66BF2">
      <w:pPr>
        <w:ind w:firstLine="567"/>
        <w:jc w:val="right"/>
        <w:rPr>
          <w:rFonts w:ascii="GHEA Grapalat" w:hAnsi="GHEA Grapalat" w:cs="Sylfaen"/>
          <w:i/>
          <w:sz w:val="20"/>
          <w:szCs w:val="20"/>
          <w:lang w:val="pt-BR"/>
        </w:rPr>
      </w:pPr>
    </w:p>
    <w:p w:rsidR="005D4801" w:rsidRDefault="005D4801" w:rsidP="00C66BF2">
      <w:pPr>
        <w:ind w:firstLine="567"/>
        <w:jc w:val="right"/>
        <w:rPr>
          <w:rFonts w:ascii="GHEA Grapalat" w:hAnsi="GHEA Grapalat" w:cs="Sylfaen"/>
          <w:i/>
          <w:sz w:val="20"/>
          <w:szCs w:val="20"/>
          <w:lang w:val="pt-BR"/>
        </w:rPr>
      </w:pPr>
    </w:p>
    <w:p w:rsidR="00C66BF2" w:rsidRPr="00E6597C" w:rsidRDefault="00C66BF2" w:rsidP="00C66BF2">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rsidR="00C66BF2" w:rsidRPr="00E6597C" w:rsidRDefault="00C66BF2" w:rsidP="00C66BF2">
      <w:pPr>
        <w:ind w:firstLine="567"/>
        <w:jc w:val="right"/>
        <w:rPr>
          <w:rFonts w:ascii="GHEA Grapalat" w:hAnsi="GHEA Grapalat" w:cs="Arial"/>
          <w:i/>
          <w:sz w:val="20"/>
          <w:szCs w:val="20"/>
          <w:lang w:val="pt-BR"/>
        </w:rPr>
      </w:pPr>
      <w:r w:rsidRPr="005D4801">
        <w:rPr>
          <w:rFonts w:ascii="GHEA Grapalat" w:hAnsi="GHEA Grapalat"/>
          <w:i/>
          <w:sz w:val="20"/>
          <w:szCs w:val="20"/>
          <w:lang w:val="pt-BR"/>
        </w:rPr>
        <w:t>«</w:t>
      </w:r>
      <w:r w:rsidRPr="00E6597C">
        <w:rPr>
          <w:rFonts w:ascii="GHEA Grapalat" w:hAnsi="GHEA Grapalat"/>
          <w:i/>
          <w:sz w:val="20"/>
          <w:szCs w:val="20"/>
          <w:lang w:val="pt-BR"/>
        </w:rPr>
        <w:t xml:space="preserve">           </w:t>
      </w:r>
      <w:r w:rsidRPr="005D4801">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rsidR="00C66BF2" w:rsidRPr="00E6597C" w:rsidRDefault="00C66BF2" w:rsidP="00C66BF2">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rsidR="00C66BF2" w:rsidRPr="005D4801" w:rsidRDefault="00C66BF2" w:rsidP="00C66BF2">
      <w:pPr>
        <w:tabs>
          <w:tab w:val="left" w:pos="360"/>
          <w:tab w:val="left" w:pos="540"/>
        </w:tabs>
        <w:jc w:val="center"/>
        <w:rPr>
          <w:rFonts w:ascii="Sylfaen" w:hAnsi="Sylfaen" w:cs="Sylfaen"/>
          <w:b/>
          <w:bCs/>
          <w:sz w:val="20"/>
          <w:szCs w:val="20"/>
          <w:lang w:val="pt-BR"/>
        </w:rPr>
      </w:pPr>
    </w:p>
    <w:p w:rsidR="00C66BF2" w:rsidRPr="005D4801" w:rsidRDefault="00C66BF2" w:rsidP="00C66BF2">
      <w:pPr>
        <w:tabs>
          <w:tab w:val="left" w:pos="360"/>
          <w:tab w:val="left" w:pos="540"/>
        </w:tabs>
        <w:jc w:val="center"/>
        <w:rPr>
          <w:rFonts w:ascii="Sylfaen" w:hAnsi="Sylfaen" w:cs="Sylfaen"/>
          <w:b/>
          <w:bCs/>
          <w:lang w:val="pt-BR"/>
        </w:rPr>
      </w:pPr>
    </w:p>
    <w:p w:rsidR="00C66BF2" w:rsidRPr="005D4801" w:rsidRDefault="00C66BF2" w:rsidP="00C66BF2">
      <w:pPr>
        <w:tabs>
          <w:tab w:val="left" w:pos="360"/>
          <w:tab w:val="left" w:pos="540"/>
        </w:tabs>
        <w:rPr>
          <w:rFonts w:ascii="GHEA Grapalat" w:hAnsi="GHEA Grapalat" w:cs="Sylfaen"/>
          <w:sz w:val="22"/>
          <w:szCs w:val="22"/>
          <w:lang w:val="pt-BR"/>
        </w:rPr>
      </w:pPr>
    </w:p>
    <w:p w:rsidR="00C66BF2" w:rsidRPr="005D4801" w:rsidRDefault="00C66BF2" w:rsidP="00C66BF2">
      <w:pPr>
        <w:tabs>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ԱԿՏ</w:t>
      </w:r>
      <w:r w:rsidRPr="005D4801">
        <w:rPr>
          <w:rFonts w:ascii="GHEA Grapalat" w:hAnsi="GHEA Grapalat" w:cs="Sylfaen"/>
          <w:bCs/>
          <w:sz w:val="18"/>
          <w:szCs w:val="18"/>
          <w:lang w:val="pt-BR"/>
        </w:rPr>
        <w:t xml:space="preserve">  N    </w:t>
      </w:r>
    </w:p>
    <w:p w:rsidR="00C66BF2" w:rsidRPr="00E21116" w:rsidRDefault="00C66BF2" w:rsidP="00C66BF2">
      <w:pPr>
        <w:tabs>
          <w:tab w:val="left" w:pos="360"/>
          <w:tab w:val="left" w:pos="540"/>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պայմանագրի</w:t>
      </w:r>
      <w:r w:rsidRPr="00E21116">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E21116">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E21116">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E21116">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E21116">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E21116">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E21116">
        <w:rPr>
          <w:rFonts w:ascii="GHEA Grapalat" w:hAnsi="GHEA Grapalat" w:cs="Sylfaen"/>
          <w:bCs/>
          <w:sz w:val="18"/>
          <w:szCs w:val="18"/>
          <w:lang w:val="pt-BR"/>
        </w:rPr>
        <w:t xml:space="preserve">                                                                                                                               </w:t>
      </w:r>
    </w:p>
    <w:p w:rsidR="00C66BF2" w:rsidRPr="00E21116" w:rsidRDefault="00C66BF2" w:rsidP="00C66BF2">
      <w:pPr>
        <w:tabs>
          <w:tab w:val="left" w:pos="360"/>
          <w:tab w:val="left" w:pos="540"/>
        </w:tabs>
        <w:rPr>
          <w:rFonts w:ascii="GHEA Grapalat" w:hAnsi="GHEA Grapalat" w:cs="Sylfaen"/>
          <w:sz w:val="22"/>
          <w:szCs w:val="22"/>
          <w:lang w:val="pt-BR"/>
        </w:rPr>
      </w:pPr>
    </w:p>
    <w:p w:rsidR="00C66BF2" w:rsidRPr="00E21116" w:rsidRDefault="00C66BF2" w:rsidP="00C66BF2">
      <w:pPr>
        <w:tabs>
          <w:tab w:val="left" w:pos="360"/>
          <w:tab w:val="left" w:pos="540"/>
        </w:tabs>
        <w:rPr>
          <w:rFonts w:ascii="GHEA Grapalat" w:hAnsi="GHEA Grapalat" w:cs="Sylfaen"/>
          <w:sz w:val="22"/>
          <w:szCs w:val="22"/>
          <w:lang w:val="pt-BR"/>
        </w:rPr>
      </w:pPr>
    </w:p>
    <w:p w:rsidR="00C66BF2" w:rsidRPr="00E21116" w:rsidRDefault="00C66BF2" w:rsidP="00C66BF2">
      <w:pPr>
        <w:tabs>
          <w:tab w:val="left" w:pos="360"/>
          <w:tab w:val="left" w:pos="540"/>
        </w:tabs>
        <w:ind w:left="-540" w:firstLine="180"/>
        <w:jc w:val="both"/>
        <w:rPr>
          <w:rFonts w:ascii="GHEA Grapalat" w:hAnsi="GHEA Grapalat" w:cs="Sylfaen"/>
          <w:sz w:val="20"/>
          <w:szCs w:val="20"/>
          <w:lang w:val="pt-BR"/>
        </w:rPr>
      </w:pPr>
      <w:r w:rsidRPr="00E21116">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E21116">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21116">
        <w:rPr>
          <w:rFonts w:ascii="GHEA Grapalat" w:hAnsi="GHEA Grapalat" w:cs="Sylfaen"/>
          <w:sz w:val="20"/>
          <w:u w:val="single"/>
          <w:lang w:val="pt-BR"/>
        </w:rPr>
        <w:tab/>
      </w:r>
      <w:r w:rsidRPr="00E21116">
        <w:rPr>
          <w:rFonts w:ascii="GHEA Grapalat" w:hAnsi="GHEA Grapalat" w:cs="Sylfaen"/>
          <w:sz w:val="20"/>
          <w:u w:val="single"/>
          <w:lang w:val="pt-BR"/>
        </w:rPr>
        <w:tab/>
        <w:t xml:space="preserve">        </w:t>
      </w:r>
      <w:r w:rsidRPr="00E21116">
        <w:rPr>
          <w:rFonts w:ascii="GHEA Grapalat" w:hAnsi="GHEA Grapalat" w:cs="Sylfaen"/>
          <w:sz w:val="20"/>
          <w:lang w:val="pt-BR"/>
        </w:rPr>
        <w:t>-</w:t>
      </w:r>
      <w:r w:rsidRPr="00E6597C">
        <w:rPr>
          <w:rFonts w:ascii="GHEA Grapalat" w:hAnsi="GHEA Grapalat" w:cs="Sylfaen"/>
          <w:sz w:val="20"/>
        </w:rPr>
        <w:t>ի</w:t>
      </w:r>
      <w:r w:rsidRPr="00E21116">
        <w:rPr>
          <w:rFonts w:ascii="GHEA Grapalat" w:hAnsi="GHEA Grapalat" w:cs="Sylfaen"/>
          <w:lang w:val="pt-BR"/>
        </w:rPr>
        <w:t xml:space="preserve"> </w:t>
      </w:r>
      <w:r w:rsidRPr="00E21116">
        <w:rPr>
          <w:rFonts w:ascii="GHEA Grapalat" w:hAnsi="GHEA Grapalat" w:cs="Sylfaen"/>
          <w:sz w:val="20"/>
          <w:szCs w:val="20"/>
          <w:lang w:val="pt-BR"/>
        </w:rPr>
        <w:t>(</w:t>
      </w:r>
      <w:r w:rsidRPr="00E6597C">
        <w:rPr>
          <w:rFonts w:ascii="GHEA Grapalat" w:hAnsi="GHEA Grapalat" w:cs="Sylfaen"/>
          <w:sz w:val="20"/>
          <w:szCs w:val="20"/>
        </w:rPr>
        <w:t>այսուհետ</w:t>
      </w:r>
      <w:r w:rsidRPr="00E21116">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E21116">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E21116">
        <w:rPr>
          <w:rFonts w:ascii="GHEA Grapalat" w:hAnsi="GHEA Grapalat" w:cs="Sylfaen"/>
          <w:sz w:val="20"/>
          <w:u w:val="single"/>
          <w:lang w:val="pt-BR"/>
        </w:rPr>
        <w:tab/>
      </w:r>
      <w:r w:rsidRPr="00E21116">
        <w:rPr>
          <w:rFonts w:ascii="GHEA Grapalat" w:hAnsi="GHEA Grapalat" w:cs="Sylfaen"/>
          <w:sz w:val="20"/>
          <w:u w:val="single"/>
          <w:lang w:val="pt-BR"/>
        </w:rPr>
        <w:tab/>
        <w:t xml:space="preserve">        </w:t>
      </w:r>
      <w:r w:rsidRPr="00E21116">
        <w:rPr>
          <w:rFonts w:ascii="GHEA Grapalat" w:hAnsi="GHEA Grapalat" w:cs="Sylfaen"/>
          <w:sz w:val="20"/>
          <w:lang w:val="pt-BR"/>
        </w:rPr>
        <w:t>-</w:t>
      </w:r>
      <w:r w:rsidRPr="00E6597C">
        <w:rPr>
          <w:rFonts w:ascii="GHEA Grapalat" w:hAnsi="GHEA Grapalat" w:cs="Sylfaen"/>
          <w:sz w:val="20"/>
        </w:rPr>
        <w:t>ի</w:t>
      </w:r>
    </w:p>
    <w:p w:rsidR="00C66BF2" w:rsidRPr="00E21116" w:rsidRDefault="00C66BF2" w:rsidP="00C66BF2">
      <w:pPr>
        <w:tabs>
          <w:tab w:val="left" w:pos="360"/>
          <w:tab w:val="left" w:pos="540"/>
        </w:tabs>
        <w:ind w:right="-360"/>
        <w:jc w:val="both"/>
        <w:rPr>
          <w:rFonts w:ascii="GHEA Grapalat" w:hAnsi="GHEA Grapalat" w:cs="Sylfaen"/>
          <w:sz w:val="12"/>
          <w:szCs w:val="12"/>
          <w:lang w:val="pt-BR"/>
        </w:rPr>
      </w:pPr>
      <w:r w:rsidRPr="00E21116">
        <w:rPr>
          <w:rFonts w:ascii="GHEA Grapalat" w:hAnsi="GHEA Grapalat" w:cs="Sylfaen"/>
          <w:lang w:val="pt-BR"/>
        </w:rPr>
        <w:t xml:space="preserve">                                           </w:t>
      </w:r>
      <w:r w:rsidRPr="00E6597C">
        <w:rPr>
          <w:rFonts w:ascii="GHEA Grapalat" w:hAnsi="GHEA Grapalat" w:cs="Sylfaen"/>
          <w:sz w:val="12"/>
          <w:szCs w:val="12"/>
        </w:rPr>
        <w:t>Պատվիրատուի</w:t>
      </w:r>
      <w:r w:rsidRPr="00E21116">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E21116">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E21116">
        <w:rPr>
          <w:rFonts w:ascii="GHEA Grapalat" w:hAnsi="GHEA Grapalat" w:cs="Sylfaen"/>
          <w:sz w:val="12"/>
          <w:szCs w:val="12"/>
          <w:lang w:val="pt-BR"/>
        </w:rPr>
        <w:t xml:space="preserve"> </w:t>
      </w:r>
      <w:r w:rsidRPr="00E6597C">
        <w:rPr>
          <w:rFonts w:ascii="GHEA Grapalat" w:hAnsi="GHEA Grapalat" w:cs="Sylfaen"/>
          <w:sz w:val="12"/>
          <w:szCs w:val="12"/>
        </w:rPr>
        <w:t>անունը</w:t>
      </w:r>
    </w:p>
    <w:p w:rsidR="00C66BF2" w:rsidRPr="00E6597C" w:rsidRDefault="00C66BF2" w:rsidP="00C66BF2">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E21116">
        <w:rPr>
          <w:rFonts w:ascii="GHEA Grapalat" w:hAnsi="GHEA Grapalat" w:cs="Sylfaen"/>
          <w:sz w:val="20"/>
          <w:szCs w:val="20"/>
          <w:lang w:val="pt-BR"/>
        </w:rPr>
        <w:t xml:space="preserve"> </w:t>
      </w:r>
      <w:r w:rsidRPr="00E6597C">
        <w:rPr>
          <w:rFonts w:ascii="GHEA Grapalat" w:hAnsi="GHEA Grapalat" w:cs="Sylfaen"/>
          <w:sz w:val="20"/>
          <w:szCs w:val="20"/>
        </w:rPr>
        <w:t>միջև</w:t>
      </w:r>
      <w:r w:rsidRPr="00E21116">
        <w:rPr>
          <w:rFonts w:ascii="GHEA Grapalat" w:hAnsi="GHEA Grapalat" w:cs="Sylfaen"/>
          <w:lang w:val="pt-BR"/>
        </w:rPr>
        <w:t xml:space="preserve"> </w:t>
      </w:r>
      <w:r w:rsidRPr="00E21116">
        <w:rPr>
          <w:rFonts w:ascii="GHEA Grapalat" w:hAnsi="GHEA Grapalat" w:cs="Sylfaen"/>
          <w:sz w:val="20"/>
          <w:lang w:val="pt-BR"/>
        </w:rPr>
        <w:t xml:space="preserve">20     </w:t>
      </w:r>
      <w:r w:rsidRPr="00E6597C">
        <w:rPr>
          <w:rFonts w:ascii="GHEA Grapalat" w:hAnsi="GHEA Grapalat" w:cs="Sylfaen"/>
          <w:sz w:val="20"/>
        </w:rPr>
        <w:t>թ</w:t>
      </w:r>
      <w:r w:rsidRPr="00E21116">
        <w:rPr>
          <w:rFonts w:ascii="GHEA Grapalat" w:hAnsi="GHEA Grapalat" w:cs="Sylfaen"/>
          <w:sz w:val="20"/>
          <w:lang w:val="pt-BR"/>
        </w:rPr>
        <w:t xml:space="preserve">. </w:t>
      </w:r>
      <w:r w:rsidRPr="00E21116">
        <w:rPr>
          <w:rFonts w:ascii="GHEA Grapalat" w:hAnsi="GHEA Grapalat" w:cs="Sylfaen"/>
          <w:sz w:val="20"/>
          <w:u w:val="single"/>
          <w:lang w:val="pt-BR"/>
        </w:rPr>
        <w:tab/>
      </w:r>
      <w:r w:rsidRPr="00E21116">
        <w:rPr>
          <w:rFonts w:ascii="GHEA Grapalat" w:hAnsi="GHEA Grapalat" w:cs="Sylfaen"/>
          <w:sz w:val="20"/>
          <w:u w:val="single"/>
          <w:lang w:val="pt-BR"/>
        </w:rPr>
        <w:tab/>
      </w:r>
      <w:r w:rsidRPr="00E21116">
        <w:rPr>
          <w:rFonts w:ascii="GHEA Grapalat" w:hAnsi="GHEA Grapalat" w:cs="Sylfaen"/>
          <w:sz w:val="20"/>
          <w:u w:val="single"/>
          <w:lang w:val="pt-BR"/>
        </w:rPr>
        <w:tab/>
      </w:r>
      <w:r w:rsidRPr="00E21116">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rsidR="00C66BF2" w:rsidRPr="00E6597C" w:rsidRDefault="00C66BF2" w:rsidP="00C66BF2">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rsidR="00C66BF2" w:rsidRPr="00E6597C" w:rsidRDefault="00C66BF2" w:rsidP="00C66BF2">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rsidR="00C66BF2" w:rsidRPr="00E6597C" w:rsidRDefault="00C66BF2" w:rsidP="00C66BF2">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6BF2" w:rsidRPr="00E6597C" w:rsidTr="00B10CD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6BF2" w:rsidRPr="00E6597C" w:rsidRDefault="00C66BF2" w:rsidP="00B10CDC">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C66BF2" w:rsidRPr="00E6597C" w:rsidTr="00B10CD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6BF2" w:rsidRPr="00E6597C" w:rsidRDefault="00C66BF2" w:rsidP="00B10CDC">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6BF2" w:rsidRPr="00E6597C" w:rsidRDefault="00C66BF2" w:rsidP="00B10CDC">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6BF2" w:rsidRPr="00E6597C" w:rsidRDefault="00C66BF2" w:rsidP="00B10CDC">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C66BF2" w:rsidRPr="00E6597C" w:rsidTr="00B10CDC">
        <w:trPr>
          <w:trHeight w:val="273"/>
        </w:trPr>
        <w:tc>
          <w:tcPr>
            <w:tcW w:w="3852" w:type="dxa"/>
            <w:tcBorders>
              <w:top w:val="single" w:sz="4" w:space="0" w:color="000000"/>
              <w:left w:val="single" w:sz="4" w:space="0" w:color="000000"/>
              <w:bottom w:val="single" w:sz="4" w:space="0" w:color="000000"/>
              <w:right w:val="single" w:sz="4" w:space="0" w:color="000000"/>
            </w:tcBorders>
          </w:tcPr>
          <w:p w:rsidR="00C66BF2" w:rsidRPr="00E6597C" w:rsidRDefault="00C66BF2" w:rsidP="00B10CDC">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6BF2" w:rsidRPr="00E6597C" w:rsidRDefault="00C66BF2" w:rsidP="00B10CDC">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6BF2" w:rsidRPr="00E6597C" w:rsidRDefault="00C66BF2" w:rsidP="00B10CDC">
            <w:pPr>
              <w:rPr>
                <w:rFonts w:ascii="GHEA Grapalat" w:hAnsi="GHEA Grapalat" w:cs="Sylfaen"/>
                <w:sz w:val="18"/>
                <w:szCs w:val="18"/>
                <w:lang w:val="ru-RU" w:eastAsia="ru-RU"/>
              </w:rPr>
            </w:pPr>
          </w:p>
        </w:tc>
      </w:tr>
      <w:tr w:rsidR="00C66BF2" w:rsidRPr="00E6597C" w:rsidTr="00B10CDC">
        <w:trPr>
          <w:trHeight w:val="273"/>
        </w:trPr>
        <w:tc>
          <w:tcPr>
            <w:tcW w:w="3852" w:type="dxa"/>
            <w:tcBorders>
              <w:top w:val="single" w:sz="4" w:space="0" w:color="000000"/>
              <w:left w:val="single" w:sz="4" w:space="0" w:color="000000"/>
              <w:bottom w:val="single" w:sz="4" w:space="0" w:color="000000"/>
              <w:right w:val="single" w:sz="4" w:space="0" w:color="000000"/>
            </w:tcBorders>
          </w:tcPr>
          <w:p w:rsidR="00C66BF2" w:rsidRPr="00E6597C" w:rsidRDefault="00C66BF2" w:rsidP="00B10CDC">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6BF2" w:rsidRPr="00E6597C" w:rsidRDefault="00C66BF2" w:rsidP="00B10CDC">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6BF2" w:rsidRPr="00E6597C" w:rsidRDefault="00C66BF2" w:rsidP="00B10CDC">
            <w:pPr>
              <w:rPr>
                <w:rFonts w:ascii="GHEA Grapalat" w:hAnsi="GHEA Grapalat" w:cs="Sylfaen"/>
                <w:sz w:val="18"/>
                <w:szCs w:val="18"/>
                <w:lang w:val="ru-RU" w:eastAsia="ru-RU"/>
              </w:rPr>
            </w:pPr>
          </w:p>
        </w:tc>
      </w:tr>
    </w:tbl>
    <w:p w:rsidR="00C66BF2" w:rsidRPr="00E6597C" w:rsidRDefault="00C66BF2" w:rsidP="00C66BF2">
      <w:pPr>
        <w:tabs>
          <w:tab w:val="left" w:pos="360"/>
          <w:tab w:val="left" w:pos="540"/>
        </w:tabs>
        <w:jc w:val="both"/>
        <w:rPr>
          <w:rFonts w:ascii="GHEA Grapalat" w:hAnsi="GHEA Grapalat" w:cs="Sylfaen"/>
          <w:lang w:eastAsia="ru-RU"/>
        </w:rPr>
      </w:pPr>
    </w:p>
    <w:p w:rsidR="00C66BF2" w:rsidRPr="00E6597C" w:rsidRDefault="00C66BF2" w:rsidP="00C66BF2">
      <w:pPr>
        <w:tabs>
          <w:tab w:val="left" w:pos="360"/>
          <w:tab w:val="left" w:pos="540"/>
        </w:tabs>
        <w:jc w:val="both"/>
        <w:rPr>
          <w:rFonts w:ascii="GHEA Grapalat" w:hAnsi="GHEA Grapalat" w:cs="Sylfaen"/>
        </w:rPr>
      </w:pPr>
    </w:p>
    <w:p w:rsidR="00C66BF2" w:rsidRPr="00E6597C" w:rsidRDefault="00C66BF2" w:rsidP="00C66BF2">
      <w:pPr>
        <w:tabs>
          <w:tab w:val="left" w:pos="360"/>
          <w:tab w:val="left" w:pos="540"/>
        </w:tabs>
        <w:jc w:val="both"/>
        <w:rPr>
          <w:rFonts w:ascii="GHEA Grapalat" w:hAnsi="GHEA Grapalat" w:cs="Sylfaen"/>
          <w:lang w:val="hy-AM"/>
        </w:rPr>
      </w:pPr>
    </w:p>
    <w:p w:rsidR="00C66BF2" w:rsidRPr="00E6597C" w:rsidRDefault="00C66BF2" w:rsidP="00C66BF2">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C66BF2" w:rsidRPr="00E6597C" w:rsidRDefault="00C66BF2" w:rsidP="00C66BF2">
      <w:pPr>
        <w:tabs>
          <w:tab w:val="left" w:pos="360"/>
          <w:tab w:val="left" w:pos="540"/>
        </w:tabs>
        <w:rPr>
          <w:rFonts w:ascii="GHEA Grapalat" w:hAnsi="GHEA Grapalat" w:cs="Sylfaen"/>
          <w:sz w:val="22"/>
          <w:szCs w:val="22"/>
          <w:lang w:val="hy-AM"/>
        </w:rPr>
      </w:pPr>
    </w:p>
    <w:p w:rsidR="00C66BF2" w:rsidRPr="00E6597C" w:rsidRDefault="00C66BF2" w:rsidP="00C66BF2">
      <w:pPr>
        <w:jc w:val="center"/>
        <w:rPr>
          <w:rFonts w:ascii="GHEA Grapalat" w:hAnsi="GHEA Grapalat" w:cs="Sylfaen"/>
          <w:sz w:val="22"/>
          <w:szCs w:val="22"/>
          <w:lang w:val="hy-AM"/>
        </w:rPr>
      </w:pPr>
    </w:p>
    <w:p w:rsidR="00C66BF2" w:rsidRPr="00E6597C" w:rsidRDefault="00C66BF2" w:rsidP="00C66BF2">
      <w:pPr>
        <w:jc w:val="center"/>
        <w:rPr>
          <w:rFonts w:ascii="GHEA Grapalat" w:hAnsi="GHEA Grapalat" w:cs="Sylfaen"/>
          <w:sz w:val="14"/>
          <w:szCs w:val="14"/>
          <w:lang w:val="hy-AM"/>
        </w:rPr>
      </w:pPr>
    </w:p>
    <w:p w:rsidR="00C66BF2" w:rsidRPr="00E6597C" w:rsidRDefault="00C66BF2" w:rsidP="00C66BF2">
      <w:pPr>
        <w:jc w:val="center"/>
        <w:rPr>
          <w:rFonts w:ascii="GHEA Grapalat" w:hAnsi="GHEA Grapalat" w:cs="Sylfaen"/>
          <w:sz w:val="22"/>
          <w:szCs w:val="22"/>
          <w:lang w:val="hy-AM"/>
        </w:rPr>
      </w:pPr>
    </w:p>
    <w:p w:rsidR="00C66BF2" w:rsidRPr="00E6597C" w:rsidRDefault="00C66BF2" w:rsidP="00C66BF2">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rsidR="00C66BF2" w:rsidRPr="00E6597C" w:rsidRDefault="00C66BF2" w:rsidP="00C66BF2">
      <w:pPr>
        <w:jc w:val="center"/>
        <w:rPr>
          <w:rFonts w:ascii="GHEA Grapalat" w:hAnsi="GHEA Grapalat" w:cs="Sylfaen"/>
          <w:sz w:val="22"/>
          <w:szCs w:val="22"/>
          <w:lang w:val="hy-AM"/>
        </w:rPr>
      </w:pPr>
    </w:p>
    <w:p w:rsidR="00C66BF2" w:rsidRPr="00E6597C" w:rsidRDefault="00C66BF2" w:rsidP="00C66BF2">
      <w:pPr>
        <w:tabs>
          <w:tab w:val="left" w:pos="360"/>
          <w:tab w:val="left" w:pos="540"/>
        </w:tabs>
        <w:rPr>
          <w:rFonts w:ascii="GHEA Grapalat" w:hAnsi="GHEA Grapalat" w:cs="Sylfaen"/>
          <w:sz w:val="22"/>
          <w:szCs w:val="22"/>
          <w:lang w:val="hy-AM"/>
        </w:rPr>
      </w:pPr>
    </w:p>
    <w:p w:rsidR="00C66BF2" w:rsidRPr="00E6597C" w:rsidRDefault="00C66BF2" w:rsidP="00C66BF2">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C66BF2" w:rsidRPr="00E6597C" w:rsidTr="00B10CDC">
        <w:tc>
          <w:tcPr>
            <w:tcW w:w="4785" w:type="dxa"/>
          </w:tcPr>
          <w:p w:rsidR="00C66BF2" w:rsidRPr="00E6597C" w:rsidRDefault="00C66BF2" w:rsidP="00B10CDC">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rsidR="00C66BF2" w:rsidRPr="00E6597C" w:rsidRDefault="00C66BF2" w:rsidP="00B10CDC">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rsidR="00C66BF2" w:rsidRPr="00E6597C" w:rsidRDefault="00C66BF2" w:rsidP="00C66BF2">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rsidR="00C66BF2" w:rsidRPr="00E6597C" w:rsidRDefault="00C66BF2" w:rsidP="00C66BF2">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6BF2" w:rsidRPr="00E6597C" w:rsidTr="00B10CDC">
        <w:trPr>
          <w:tblCellSpacing w:w="7" w:type="dxa"/>
          <w:jc w:val="center"/>
        </w:trPr>
        <w:tc>
          <w:tcPr>
            <w:tcW w:w="0" w:type="auto"/>
            <w:vAlign w:val="center"/>
          </w:tcPr>
          <w:p w:rsidR="00C66BF2" w:rsidRPr="00E6597C" w:rsidRDefault="00C66BF2" w:rsidP="00B10CD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C66BF2" w:rsidRPr="00E6597C" w:rsidRDefault="00C66BF2" w:rsidP="00B10CD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rsidR="00C66BF2" w:rsidRPr="00E6597C" w:rsidRDefault="00C66BF2" w:rsidP="00B10CD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C66BF2" w:rsidRPr="00E6597C" w:rsidRDefault="00C66BF2" w:rsidP="00B10CD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C66BF2" w:rsidRPr="00E6597C" w:rsidTr="00B10CDC">
        <w:trPr>
          <w:tblCellSpacing w:w="7" w:type="dxa"/>
          <w:jc w:val="center"/>
        </w:trPr>
        <w:tc>
          <w:tcPr>
            <w:tcW w:w="0" w:type="auto"/>
            <w:vAlign w:val="center"/>
          </w:tcPr>
          <w:p w:rsidR="00C66BF2" w:rsidRPr="00E6597C" w:rsidRDefault="00C66BF2" w:rsidP="00B10CD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C66BF2" w:rsidRPr="00E6597C" w:rsidRDefault="00C66BF2" w:rsidP="00B10CD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rsidR="00C66BF2" w:rsidRPr="00E6597C" w:rsidRDefault="00C66BF2" w:rsidP="00B10CD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C66BF2" w:rsidRPr="00E6597C" w:rsidRDefault="00C66BF2" w:rsidP="00B10CD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rsidR="00C66BF2" w:rsidRPr="00E6597C" w:rsidRDefault="00C66BF2" w:rsidP="00C66BF2">
      <w:pPr>
        <w:tabs>
          <w:tab w:val="left" w:pos="360"/>
          <w:tab w:val="left" w:pos="540"/>
        </w:tabs>
        <w:jc w:val="center"/>
        <w:rPr>
          <w:rFonts w:ascii="Sylfaen" w:hAnsi="Sylfaen" w:cs="Sylfaen"/>
          <w:b/>
          <w:bCs/>
        </w:rPr>
      </w:pPr>
    </w:p>
    <w:p w:rsidR="00C66BF2" w:rsidRPr="00E6597C" w:rsidRDefault="00C66BF2" w:rsidP="00C66BF2">
      <w:pPr>
        <w:pStyle w:val="31"/>
        <w:spacing w:line="240" w:lineRule="auto"/>
        <w:jc w:val="center"/>
        <w:rPr>
          <w:rFonts w:ascii="GHEA Grapalat" w:hAnsi="GHEA Grapalat" w:cs="Sylfaen"/>
          <w:b/>
          <w:lang w:val="hy-AM"/>
        </w:rPr>
      </w:pPr>
    </w:p>
    <w:p w:rsidR="00C66BF2" w:rsidRPr="00E6597C" w:rsidRDefault="00C66BF2" w:rsidP="00C66BF2">
      <w:pPr>
        <w:jc w:val="right"/>
        <w:rPr>
          <w:rFonts w:ascii="GHEA Grapalat" w:hAnsi="GHEA Grapalat"/>
          <w:i/>
          <w:sz w:val="20"/>
          <w:lang w:val="hy-AM"/>
        </w:rPr>
      </w:pPr>
    </w:p>
    <w:p w:rsidR="00C66BF2" w:rsidRPr="00FB1EC7" w:rsidRDefault="00C66BF2" w:rsidP="00C66BF2">
      <w:pPr>
        <w:pStyle w:val="31"/>
        <w:spacing w:line="240" w:lineRule="auto"/>
        <w:jc w:val="right"/>
        <w:rPr>
          <w:rFonts w:ascii="GHEA Grapalat" w:hAnsi="GHEA Grapalat"/>
        </w:rPr>
      </w:pPr>
      <w:r w:rsidRPr="00E6597C">
        <w:rPr>
          <w:rFonts w:ascii="GHEA Grapalat" w:hAnsi="GHEA Grapalat" w:cs="Sylfaen"/>
          <w:b/>
          <w:lang w:val="hy-AM"/>
        </w:rPr>
        <w:br w:type="page"/>
      </w:r>
    </w:p>
    <w:p w:rsidR="00C66BF2" w:rsidRPr="005E1F72" w:rsidRDefault="00C66BF2" w:rsidP="00C66BF2">
      <w:pPr>
        <w:tabs>
          <w:tab w:val="left" w:pos="2268"/>
        </w:tabs>
        <w:ind w:left="-284" w:firstLine="284"/>
        <w:jc w:val="right"/>
        <w:rPr>
          <w:rFonts w:ascii="GHEA Grapalat" w:hAnsi="GHEA Grapalat"/>
          <w:lang w:val="hy-AM"/>
        </w:rPr>
      </w:pPr>
    </w:p>
    <w:p w:rsidR="00F12C76" w:rsidRDefault="00F12C76" w:rsidP="006C0B77">
      <w:pPr>
        <w:ind w:firstLine="709"/>
        <w:jc w:val="both"/>
      </w:pPr>
    </w:p>
    <w:sectPr w:rsidR="00F12C76" w:rsidSect="00B10CDC">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D72" w:rsidRDefault="001A1D72" w:rsidP="00C66BF2">
      <w:r>
        <w:separator/>
      </w:r>
    </w:p>
  </w:endnote>
  <w:endnote w:type="continuationSeparator" w:id="0">
    <w:p w:rsidR="001A1D72" w:rsidRDefault="001A1D72" w:rsidP="00C66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rial LatRus">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D72" w:rsidRDefault="001A1D72" w:rsidP="00C66BF2">
      <w:r>
        <w:separator/>
      </w:r>
    </w:p>
  </w:footnote>
  <w:footnote w:type="continuationSeparator" w:id="0">
    <w:p w:rsidR="001A1D72" w:rsidRDefault="001A1D72" w:rsidP="00C66BF2">
      <w:r>
        <w:continuationSeparator/>
      </w:r>
    </w:p>
  </w:footnote>
  <w:footnote w:id="1">
    <w:p w:rsidR="00C9162A" w:rsidRPr="0072275D" w:rsidRDefault="00C9162A" w:rsidP="00C66BF2">
      <w:pPr>
        <w:pStyle w:val="af2"/>
        <w:jc w:val="both"/>
        <w:rPr>
          <w:rFonts w:ascii="GHEA Grapalat" w:hAnsi="GHEA Grapalat" w:cs="Sylfaen"/>
          <w:i/>
          <w:sz w:val="16"/>
          <w:szCs w:val="16"/>
          <w:lang w:val="af-ZA"/>
        </w:rPr>
      </w:pPr>
      <w:r w:rsidRPr="00E6597C">
        <w:rPr>
          <w:rStyle w:val="af6"/>
        </w:rPr>
        <w:footnoteRef/>
      </w:r>
      <w:r w:rsidRPr="00E6597C">
        <w:t xml:space="preserve"> </w:t>
      </w:r>
      <w:r w:rsidRPr="00E6597C">
        <w:rPr>
          <w:rFonts w:ascii="GHEA Grapalat" w:hAnsi="GHEA Grapalat" w:cs="Sylfaen"/>
          <w:i/>
          <w:sz w:val="16"/>
          <w:szCs w:val="16"/>
          <w:lang w:val="en-US"/>
        </w:rPr>
        <w:t>Կետը</w:t>
      </w:r>
      <w:r w:rsidRPr="0072275D">
        <w:rPr>
          <w:rFonts w:ascii="GHEA Grapalat" w:hAnsi="GHEA Grapalat" w:cs="Sylfaen"/>
          <w:i/>
          <w:sz w:val="16"/>
          <w:szCs w:val="16"/>
          <w:lang w:val="af-ZA"/>
        </w:rPr>
        <w:t xml:space="preserve">, </w:t>
      </w:r>
      <w:r w:rsidRPr="00E6597C">
        <w:rPr>
          <w:rFonts w:ascii="GHEA Grapalat" w:hAnsi="GHEA Grapalat" w:cs="Sylfaen"/>
          <w:i/>
          <w:sz w:val="16"/>
          <w:szCs w:val="16"/>
          <w:lang w:val="en-US"/>
        </w:rPr>
        <w:t>ինչպես</w:t>
      </w:r>
      <w:r w:rsidRPr="0072275D">
        <w:rPr>
          <w:rFonts w:ascii="GHEA Grapalat" w:hAnsi="GHEA Grapalat" w:cs="Sylfaen"/>
          <w:i/>
          <w:sz w:val="16"/>
          <w:szCs w:val="16"/>
          <w:lang w:val="af-ZA"/>
        </w:rPr>
        <w:t xml:space="preserve"> </w:t>
      </w:r>
      <w:r w:rsidRPr="00E6597C">
        <w:rPr>
          <w:rFonts w:ascii="GHEA Grapalat" w:hAnsi="GHEA Grapalat" w:cs="Sylfaen"/>
          <w:i/>
          <w:sz w:val="16"/>
          <w:szCs w:val="16"/>
          <w:lang w:val="en-US"/>
        </w:rPr>
        <w:t>նաև</w:t>
      </w:r>
      <w:r w:rsidRPr="0072275D">
        <w:rPr>
          <w:rFonts w:ascii="GHEA Grapalat" w:hAnsi="GHEA Grapalat" w:cs="Sylfaen"/>
          <w:i/>
          <w:sz w:val="16"/>
          <w:szCs w:val="16"/>
          <w:lang w:val="af-ZA"/>
        </w:rPr>
        <w:t xml:space="preserve"> </w:t>
      </w:r>
      <w:r w:rsidRPr="00E6597C">
        <w:rPr>
          <w:rFonts w:ascii="GHEA Grapalat" w:hAnsi="GHEA Grapalat" w:cs="Sylfaen"/>
          <w:i/>
          <w:sz w:val="16"/>
          <w:szCs w:val="16"/>
          <w:lang w:val="en-US"/>
        </w:rPr>
        <w:t>հրավերի</w:t>
      </w:r>
      <w:r w:rsidRPr="0072275D">
        <w:rPr>
          <w:rFonts w:ascii="GHEA Grapalat" w:hAnsi="GHEA Grapalat" w:cs="Sylfaen"/>
          <w:i/>
          <w:sz w:val="16"/>
          <w:szCs w:val="16"/>
          <w:lang w:val="af-ZA"/>
        </w:rPr>
        <w:t xml:space="preserve"> 1-</w:t>
      </w:r>
      <w:r w:rsidRPr="00E6597C">
        <w:rPr>
          <w:rFonts w:ascii="GHEA Grapalat" w:hAnsi="GHEA Grapalat" w:cs="Sylfaen"/>
          <w:i/>
          <w:sz w:val="16"/>
          <w:szCs w:val="16"/>
          <w:lang w:val="en-US"/>
        </w:rPr>
        <w:t>ին</w:t>
      </w:r>
      <w:r w:rsidRPr="0072275D">
        <w:rPr>
          <w:rFonts w:ascii="GHEA Grapalat" w:hAnsi="GHEA Grapalat" w:cs="Sylfaen"/>
          <w:i/>
          <w:sz w:val="16"/>
          <w:szCs w:val="16"/>
          <w:lang w:val="af-ZA"/>
        </w:rPr>
        <w:t xml:space="preserve"> </w:t>
      </w:r>
      <w:r w:rsidRPr="00E6597C">
        <w:rPr>
          <w:rFonts w:ascii="GHEA Grapalat" w:hAnsi="GHEA Grapalat" w:cs="Sylfaen"/>
          <w:i/>
          <w:sz w:val="16"/>
          <w:szCs w:val="16"/>
          <w:lang w:val="en-US"/>
        </w:rPr>
        <w:t>մասի</w:t>
      </w:r>
      <w:r w:rsidRPr="0072275D">
        <w:rPr>
          <w:rFonts w:ascii="GHEA Grapalat" w:hAnsi="GHEA Grapalat" w:cs="Sylfaen"/>
          <w:i/>
          <w:sz w:val="16"/>
          <w:szCs w:val="16"/>
          <w:lang w:val="af-ZA"/>
        </w:rPr>
        <w:t xml:space="preserve"> 7-</w:t>
      </w:r>
      <w:r w:rsidRPr="00E6597C">
        <w:rPr>
          <w:rFonts w:ascii="GHEA Grapalat" w:hAnsi="GHEA Grapalat" w:cs="Sylfaen"/>
          <w:i/>
          <w:sz w:val="16"/>
          <w:szCs w:val="16"/>
          <w:lang w:val="en-US"/>
        </w:rPr>
        <w:t>րդ</w:t>
      </w:r>
      <w:r w:rsidRPr="0072275D">
        <w:rPr>
          <w:rFonts w:ascii="GHEA Grapalat" w:hAnsi="GHEA Grapalat" w:cs="Sylfaen"/>
          <w:i/>
          <w:sz w:val="16"/>
          <w:szCs w:val="16"/>
          <w:lang w:val="af-ZA"/>
        </w:rPr>
        <w:t xml:space="preserve"> </w:t>
      </w:r>
      <w:r w:rsidRPr="00E6597C">
        <w:rPr>
          <w:rFonts w:ascii="GHEA Grapalat" w:hAnsi="GHEA Grapalat" w:cs="Sylfaen"/>
          <w:i/>
          <w:sz w:val="16"/>
          <w:szCs w:val="16"/>
          <w:lang w:val="en-US"/>
        </w:rPr>
        <w:t>բաժինը</w:t>
      </w:r>
      <w:r w:rsidRPr="0072275D">
        <w:rPr>
          <w:rFonts w:ascii="GHEA Grapalat" w:hAnsi="GHEA Grapalat" w:cs="Sylfaen"/>
          <w:i/>
          <w:sz w:val="16"/>
          <w:szCs w:val="16"/>
          <w:lang w:val="af-ZA"/>
        </w:rPr>
        <w:t xml:space="preserve"> </w:t>
      </w:r>
      <w:r w:rsidRPr="00E6597C">
        <w:rPr>
          <w:rFonts w:ascii="GHEA Grapalat" w:hAnsi="GHEA Grapalat" w:cs="Sylfaen"/>
          <w:i/>
          <w:sz w:val="16"/>
          <w:szCs w:val="16"/>
          <w:lang w:val="en-US"/>
        </w:rPr>
        <w:t>հրավերից</w:t>
      </w:r>
      <w:r w:rsidRPr="0072275D">
        <w:rPr>
          <w:rFonts w:ascii="GHEA Grapalat" w:hAnsi="GHEA Grapalat" w:cs="Sylfaen"/>
          <w:i/>
          <w:sz w:val="16"/>
          <w:szCs w:val="16"/>
          <w:lang w:val="af-ZA"/>
        </w:rPr>
        <w:t xml:space="preserve"> </w:t>
      </w:r>
      <w:r w:rsidRPr="00E6597C">
        <w:rPr>
          <w:rFonts w:ascii="GHEA Grapalat" w:hAnsi="GHEA Grapalat" w:cs="Sylfaen"/>
          <w:i/>
          <w:sz w:val="16"/>
          <w:szCs w:val="16"/>
          <w:lang w:val="en-US"/>
        </w:rPr>
        <w:t>հանվում</w:t>
      </w:r>
      <w:r w:rsidRPr="0072275D">
        <w:rPr>
          <w:rFonts w:ascii="GHEA Grapalat" w:hAnsi="GHEA Grapalat" w:cs="Sylfaen"/>
          <w:i/>
          <w:sz w:val="16"/>
          <w:szCs w:val="16"/>
          <w:lang w:val="af-ZA"/>
        </w:rPr>
        <w:t xml:space="preserve"> </w:t>
      </w:r>
      <w:r w:rsidRPr="00E6597C">
        <w:rPr>
          <w:rFonts w:ascii="GHEA Grapalat" w:hAnsi="GHEA Grapalat" w:cs="Sylfaen"/>
          <w:i/>
          <w:sz w:val="16"/>
          <w:szCs w:val="16"/>
          <w:lang w:val="en-US"/>
        </w:rPr>
        <w:t>է</w:t>
      </w:r>
      <w:r w:rsidRPr="0072275D">
        <w:rPr>
          <w:rFonts w:ascii="GHEA Grapalat" w:hAnsi="GHEA Grapalat" w:cs="Sylfaen"/>
          <w:i/>
          <w:sz w:val="16"/>
          <w:szCs w:val="16"/>
          <w:lang w:val="af-ZA"/>
        </w:rPr>
        <w:t xml:space="preserve">, </w:t>
      </w:r>
      <w:r w:rsidRPr="00E6597C">
        <w:rPr>
          <w:rFonts w:ascii="GHEA Grapalat" w:hAnsi="GHEA Grapalat" w:cs="Sylfaen"/>
          <w:i/>
          <w:sz w:val="16"/>
          <w:szCs w:val="16"/>
          <w:lang w:val="en-US"/>
        </w:rPr>
        <w:t>եթե՝</w:t>
      </w:r>
    </w:p>
    <w:p w:rsidR="00C9162A" w:rsidRPr="007062C3" w:rsidRDefault="00C9162A" w:rsidP="00C66BF2">
      <w:pPr>
        <w:pStyle w:val="af2"/>
        <w:jc w:val="both"/>
        <w:rPr>
          <w:rFonts w:ascii="GHEA Grapalat" w:hAnsi="GHEA Grapalat" w:cs="Sylfaen"/>
          <w:i/>
          <w:sz w:val="16"/>
          <w:szCs w:val="16"/>
          <w:lang w:val="af-ZA"/>
        </w:rPr>
      </w:pP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ընթացակարգը</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կազմակերպվում</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է</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Գնումների</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մասին</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ՀՀ</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օրենքի</w:t>
      </w:r>
      <w:r w:rsidRPr="007062C3">
        <w:rPr>
          <w:rFonts w:ascii="GHEA Grapalat" w:hAnsi="GHEA Grapalat" w:cs="Sylfaen"/>
          <w:i/>
          <w:sz w:val="16"/>
          <w:szCs w:val="16"/>
          <w:lang w:val="af-ZA"/>
        </w:rPr>
        <w:t xml:space="preserve"> 15-</w:t>
      </w:r>
      <w:r w:rsidRPr="00E6597C">
        <w:rPr>
          <w:rFonts w:ascii="GHEA Grapalat" w:hAnsi="GHEA Grapalat" w:cs="Sylfaen"/>
          <w:i/>
          <w:sz w:val="16"/>
          <w:szCs w:val="16"/>
          <w:lang w:val="en-US"/>
        </w:rPr>
        <w:t>րդ</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հոդվածի</w:t>
      </w:r>
      <w:r w:rsidRPr="007062C3">
        <w:rPr>
          <w:rFonts w:ascii="GHEA Grapalat" w:hAnsi="GHEA Grapalat" w:cs="Sylfaen"/>
          <w:i/>
          <w:sz w:val="16"/>
          <w:szCs w:val="16"/>
          <w:lang w:val="af-ZA"/>
        </w:rPr>
        <w:t xml:space="preserve"> 6-</w:t>
      </w:r>
      <w:r w:rsidRPr="00E6597C">
        <w:rPr>
          <w:rFonts w:ascii="GHEA Grapalat" w:hAnsi="GHEA Grapalat" w:cs="Sylfaen"/>
          <w:i/>
          <w:sz w:val="16"/>
          <w:szCs w:val="16"/>
          <w:lang w:val="en-US"/>
        </w:rPr>
        <w:t>րդ</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մասի</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հիման</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վրա</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բացառությամբ</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այն</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դեպքի</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երբ</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ընթացակարգը</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կազմակերպելու</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համար</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անհրաժեշտ</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գնման</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հայտը</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հաստատվելու</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օրվա</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դրությամբ</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նախատեսված</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ֆինանսական</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միջոցների</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չափը</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գերազանցում</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է</w:t>
      </w:r>
      <w:r w:rsidRPr="007062C3">
        <w:rPr>
          <w:rFonts w:ascii="GHEA Grapalat" w:hAnsi="GHEA Grapalat" w:cs="Sylfaen"/>
          <w:i/>
          <w:sz w:val="16"/>
          <w:szCs w:val="16"/>
          <w:lang w:val="af-ZA"/>
        </w:rPr>
        <w:t xml:space="preserve"> </w:t>
      </w:r>
      <w:r>
        <w:rPr>
          <w:rFonts w:ascii="GHEA Grapalat" w:hAnsi="GHEA Grapalat" w:cs="Sylfaen"/>
          <w:i/>
          <w:sz w:val="16"/>
          <w:szCs w:val="16"/>
          <w:lang w:val="hy-AM"/>
        </w:rPr>
        <w:t>25</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մլն</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ՀՀ</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դրամը</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և</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կնքվելիք</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պայմանագրի</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ամբողջական</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կատարման</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համար</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հետագայում</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ևս</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պահանջվելու</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են</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ֆինանսական</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միջոցներ</w:t>
      </w:r>
      <w:r w:rsidRPr="007062C3">
        <w:rPr>
          <w:rFonts w:ascii="GHEA Grapalat" w:hAnsi="GHEA Grapalat" w:cs="Sylfaen"/>
          <w:i/>
          <w:sz w:val="16"/>
          <w:szCs w:val="16"/>
          <w:lang w:val="af-ZA"/>
        </w:rPr>
        <w:t>.</w:t>
      </w:r>
    </w:p>
    <w:p w:rsidR="00C9162A" w:rsidRPr="007062C3" w:rsidRDefault="00C9162A" w:rsidP="00C66BF2">
      <w:pPr>
        <w:pStyle w:val="af2"/>
        <w:jc w:val="both"/>
        <w:rPr>
          <w:rFonts w:ascii="GHEA Grapalat" w:hAnsi="GHEA Grapalat" w:cs="Sylfaen"/>
          <w:i/>
          <w:sz w:val="16"/>
          <w:szCs w:val="16"/>
          <w:lang w:val="af-ZA"/>
        </w:rPr>
      </w:pP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գնման</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հայտով</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տվյալ</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ընթացակարգի</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շրջանակում</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գնվելիք</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աշխատանքների</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գինը</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չի</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գերազանցում</w:t>
      </w:r>
      <w:r w:rsidRPr="007062C3">
        <w:rPr>
          <w:rFonts w:ascii="GHEA Grapalat" w:hAnsi="GHEA Grapalat" w:cs="Sylfaen"/>
          <w:i/>
          <w:sz w:val="16"/>
          <w:szCs w:val="16"/>
          <w:lang w:val="af-ZA"/>
        </w:rPr>
        <w:t xml:space="preserve"> </w:t>
      </w:r>
      <w:r>
        <w:rPr>
          <w:rFonts w:ascii="GHEA Grapalat" w:hAnsi="GHEA Grapalat" w:cs="Sylfaen"/>
          <w:i/>
          <w:sz w:val="16"/>
          <w:szCs w:val="16"/>
          <w:lang w:val="hy-AM"/>
        </w:rPr>
        <w:t>25</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մլն</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ՀՀ</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դրամը</w:t>
      </w:r>
      <w:r w:rsidRPr="007062C3">
        <w:rPr>
          <w:rFonts w:ascii="GHEA Grapalat" w:hAnsi="GHEA Grapalat" w:cs="Sylfaen"/>
          <w:i/>
          <w:sz w:val="16"/>
          <w:szCs w:val="16"/>
          <w:lang w:val="af-ZA"/>
        </w:rPr>
        <w:t>.</w:t>
      </w:r>
    </w:p>
    <w:p w:rsidR="00C9162A" w:rsidRPr="007062C3" w:rsidRDefault="00C9162A" w:rsidP="00C66BF2">
      <w:pPr>
        <w:pStyle w:val="af2"/>
        <w:jc w:val="both"/>
        <w:rPr>
          <w:rFonts w:ascii="GHEA Grapalat" w:hAnsi="GHEA Grapalat" w:cs="Sylfaen"/>
          <w:i/>
          <w:sz w:val="16"/>
          <w:szCs w:val="16"/>
          <w:lang w:val="af-ZA"/>
        </w:rPr>
      </w:pP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գնումն</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իրականացվում</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է</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հրատապության</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հիմքով</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պայմանավորված</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մեկ</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անձից</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գնման</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ձևով</w:t>
      </w:r>
      <w:r w:rsidRPr="007062C3">
        <w:rPr>
          <w:rFonts w:ascii="GHEA Grapalat" w:hAnsi="GHEA Grapalat" w:cs="Sylfaen"/>
          <w:i/>
          <w:sz w:val="16"/>
          <w:szCs w:val="16"/>
          <w:lang w:val="af-ZA"/>
        </w:rPr>
        <w:t>:</w:t>
      </w:r>
    </w:p>
    <w:p w:rsidR="00C9162A" w:rsidRPr="007062C3" w:rsidRDefault="00C9162A" w:rsidP="00C66BF2">
      <w:pPr>
        <w:pStyle w:val="af2"/>
        <w:jc w:val="both"/>
        <w:rPr>
          <w:lang w:val="af-ZA"/>
        </w:rPr>
      </w:pPr>
      <w:r w:rsidRPr="00E6597C">
        <w:rPr>
          <w:rFonts w:ascii="GHEA Grapalat" w:hAnsi="GHEA Grapalat" w:cs="Sylfaen"/>
          <w:i/>
          <w:sz w:val="16"/>
          <w:szCs w:val="16"/>
          <w:lang w:val="en-US"/>
        </w:rPr>
        <w:t>Սույն</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պայմանի</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կիրառման</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դեպքում</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խմբագրվում</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են</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հրավերի</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կետերը</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բաժինները</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և</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դրանց</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կատարված</w:t>
      </w:r>
      <w:r w:rsidRPr="007062C3">
        <w:rPr>
          <w:rFonts w:ascii="GHEA Grapalat" w:hAnsi="GHEA Grapalat" w:cs="Sylfaen"/>
          <w:i/>
          <w:sz w:val="16"/>
          <w:szCs w:val="16"/>
          <w:lang w:val="af-ZA"/>
        </w:rPr>
        <w:t xml:space="preserve"> </w:t>
      </w:r>
      <w:r w:rsidRPr="00E6597C">
        <w:rPr>
          <w:rFonts w:ascii="GHEA Grapalat" w:hAnsi="GHEA Grapalat" w:cs="Sylfaen"/>
          <w:i/>
          <w:sz w:val="16"/>
          <w:szCs w:val="16"/>
          <w:lang w:val="en-US"/>
        </w:rPr>
        <w:t>հյղումները</w:t>
      </w:r>
      <w:r w:rsidRPr="007062C3">
        <w:rPr>
          <w:rFonts w:ascii="GHEA Grapalat" w:hAnsi="GHEA Grapalat" w:cs="Sylfaen"/>
          <w:i/>
          <w:sz w:val="16"/>
          <w:szCs w:val="16"/>
          <w:lang w:val="af-ZA"/>
        </w:rPr>
        <w:t>:</w:t>
      </w:r>
    </w:p>
  </w:footnote>
  <w:footnote w:id="2">
    <w:p w:rsidR="00C9162A" w:rsidRPr="00762340" w:rsidRDefault="00C9162A" w:rsidP="00C66BF2">
      <w:pPr>
        <w:pStyle w:val="af2"/>
        <w:rPr>
          <w:rFonts w:ascii="Calibri" w:hAnsi="Calibri"/>
        </w:rPr>
      </w:pPr>
      <w:r>
        <w:rPr>
          <w:rStyle w:val="af6"/>
        </w:rPr>
        <w:footnoteRef/>
      </w:r>
      <w:r w:rsidRPr="00E34136">
        <w:rPr>
          <w:rFonts w:ascii="Calibri" w:hAnsi="Calibri"/>
          <w:vertAlign w:val="superscript"/>
          <w:lang w:val="hy-AM"/>
        </w:rPr>
        <w:t>.1</w:t>
      </w:r>
      <w:r>
        <w:t xml:space="preserve"> </w:t>
      </w:r>
      <w:r w:rsidRPr="006D197A">
        <w:rPr>
          <w:rFonts w:ascii="GHEA Grapalat" w:hAnsi="GHEA Grapalat" w:cs="Sylfaen"/>
          <w:i/>
          <w:sz w:val="16"/>
          <w:szCs w:val="16"/>
          <w:lang w:val="en-US"/>
        </w:rPr>
        <w:t>Եթե</w:t>
      </w:r>
      <w:r w:rsidRPr="007062C3">
        <w:rPr>
          <w:rFonts w:ascii="GHEA Grapalat" w:hAnsi="GHEA Grapalat" w:cs="Sylfaen"/>
          <w:i/>
          <w:sz w:val="16"/>
          <w:szCs w:val="16"/>
          <w:lang w:val="af-ZA"/>
        </w:rPr>
        <w:t xml:space="preserve"> </w:t>
      </w:r>
      <w:r w:rsidRPr="006D197A">
        <w:rPr>
          <w:rFonts w:ascii="GHEA Grapalat" w:hAnsi="GHEA Grapalat" w:cs="Sylfaen"/>
          <w:i/>
          <w:sz w:val="16"/>
          <w:szCs w:val="16"/>
          <w:lang w:val="en-US"/>
        </w:rPr>
        <w:t>գնման</w:t>
      </w:r>
      <w:r w:rsidRPr="007062C3">
        <w:rPr>
          <w:rFonts w:ascii="GHEA Grapalat" w:hAnsi="GHEA Grapalat" w:cs="Sylfaen"/>
          <w:i/>
          <w:sz w:val="16"/>
          <w:szCs w:val="16"/>
          <w:lang w:val="af-ZA"/>
        </w:rPr>
        <w:t xml:space="preserve"> </w:t>
      </w:r>
      <w:r w:rsidRPr="006D197A">
        <w:rPr>
          <w:rFonts w:ascii="GHEA Grapalat" w:hAnsi="GHEA Grapalat" w:cs="Sylfaen"/>
          <w:i/>
          <w:sz w:val="16"/>
          <w:szCs w:val="16"/>
          <w:lang w:val="en-US"/>
        </w:rPr>
        <w:t>հայտով</w:t>
      </w:r>
      <w:r w:rsidRPr="007062C3">
        <w:rPr>
          <w:rFonts w:ascii="GHEA Grapalat" w:hAnsi="GHEA Grapalat" w:cs="Sylfaen"/>
          <w:i/>
          <w:sz w:val="16"/>
          <w:szCs w:val="16"/>
          <w:lang w:val="af-ZA"/>
        </w:rPr>
        <w:t xml:space="preserve"> </w:t>
      </w:r>
      <w:r w:rsidRPr="006D197A">
        <w:rPr>
          <w:rFonts w:ascii="GHEA Grapalat" w:hAnsi="GHEA Grapalat" w:cs="Sylfaen"/>
          <w:i/>
          <w:sz w:val="16"/>
          <w:szCs w:val="16"/>
          <w:lang w:val="en-US"/>
        </w:rPr>
        <w:t>տվյալ</w:t>
      </w:r>
      <w:r w:rsidRPr="007062C3">
        <w:rPr>
          <w:rFonts w:ascii="GHEA Grapalat" w:hAnsi="GHEA Grapalat" w:cs="Sylfaen"/>
          <w:i/>
          <w:sz w:val="16"/>
          <w:szCs w:val="16"/>
          <w:lang w:val="af-ZA"/>
        </w:rPr>
        <w:t xml:space="preserve"> </w:t>
      </w:r>
      <w:r w:rsidRPr="006D197A">
        <w:rPr>
          <w:rFonts w:ascii="GHEA Grapalat" w:hAnsi="GHEA Grapalat" w:cs="Sylfaen"/>
          <w:i/>
          <w:sz w:val="16"/>
          <w:szCs w:val="16"/>
          <w:lang w:val="en-US"/>
        </w:rPr>
        <w:t>ընթացակարգի</w:t>
      </w:r>
      <w:r w:rsidRPr="007062C3">
        <w:rPr>
          <w:rFonts w:ascii="GHEA Grapalat" w:hAnsi="GHEA Grapalat" w:cs="Sylfaen"/>
          <w:i/>
          <w:sz w:val="16"/>
          <w:szCs w:val="16"/>
          <w:lang w:val="af-ZA"/>
        </w:rPr>
        <w:t xml:space="preserve"> </w:t>
      </w:r>
      <w:r w:rsidRPr="006D197A">
        <w:rPr>
          <w:rFonts w:ascii="GHEA Grapalat" w:hAnsi="GHEA Grapalat" w:cs="Sylfaen"/>
          <w:i/>
          <w:sz w:val="16"/>
          <w:szCs w:val="16"/>
          <w:lang w:val="en-US"/>
        </w:rPr>
        <w:t>շրջանակում</w:t>
      </w:r>
      <w:r w:rsidRPr="007062C3">
        <w:rPr>
          <w:rFonts w:ascii="GHEA Grapalat" w:hAnsi="GHEA Grapalat" w:cs="Sylfaen"/>
          <w:i/>
          <w:sz w:val="16"/>
          <w:szCs w:val="16"/>
          <w:lang w:val="af-ZA"/>
        </w:rPr>
        <w:t xml:space="preserve"> </w:t>
      </w:r>
      <w:r w:rsidRPr="006D197A">
        <w:rPr>
          <w:rFonts w:ascii="GHEA Grapalat" w:hAnsi="GHEA Grapalat" w:cs="Sylfaen"/>
          <w:i/>
          <w:sz w:val="16"/>
          <w:szCs w:val="16"/>
          <w:lang w:val="en-US"/>
        </w:rPr>
        <w:t>գնվելիք</w:t>
      </w:r>
      <w:r w:rsidRPr="007062C3">
        <w:rPr>
          <w:rFonts w:ascii="GHEA Grapalat" w:hAnsi="GHEA Grapalat" w:cs="Sylfaen"/>
          <w:i/>
          <w:sz w:val="16"/>
          <w:szCs w:val="16"/>
          <w:lang w:val="af-ZA"/>
        </w:rPr>
        <w:t xml:space="preserve"> </w:t>
      </w:r>
      <w:r w:rsidRPr="006D197A">
        <w:rPr>
          <w:rFonts w:ascii="GHEA Grapalat" w:hAnsi="GHEA Grapalat" w:cs="Sylfaen"/>
          <w:i/>
          <w:sz w:val="16"/>
          <w:szCs w:val="16"/>
          <w:lang w:val="en-US"/>
        </w:rPr>
        <w:t>աշխատանքի</w:t>
      </w:r>
      <w:r w:rsidRPr="007062C3">
        <w:rPr>
          <w:rFonts w:ascii="GHEA Grapalat" w:hAnsi="GHEA Grapalat" w:cs="Sylfaen"/>
          <w:i/>
          <w:sz w:val="16"/>
          <w:szCs w:val="16"/>
          <w:lang w:val="af-ZA"/>
        </w:rPr>
        <w:t xml:space="preserve"> </w:t>
      </w:r>
      <w:r w:rsidRPr="006D197A">
        <w:rPr>
          <w:rFonts w:ascii="GHEA Grapalat" w:hAnsi="GHEA Grapalat" w:cs="Sylfaen"/>
          <w:i/>
          <w:sz w:val="16"/>
          <w:szCs w:val="16"/>
          <w:lang w:val="en-US"/>
        </w:rPr>
        <w:t>գինը</w:t>
      </w:r>
      <w:r w:rsidRPr="007062C3">
        <w:rPr>
          <w:rFonts w:ascii="GHEA Grapalat" w:hAnsi="GHEA Grapalat" w:cs="Sylfaen"/>
          <w:i/>
          <w:sz w:val="16"/>
          <w:szCs w:val="16"/>
          <w:lang w:val="af-ZA"/>
        </w:rPr>
        <w:t xml:space="preserve"> </w:t>
      </w:r>
      <w:r w:rsidRPr="006D197A">
        <w:rPr>
          <w:rFonts w:ascii="GHEA Grapalat" w:hAnsi="GHEA Grapalat" w:cs="Sylfaen"/>
          <w:i/>
          <w:sz w:val="16"/>
          <w:szCs w:val="16"/>
          <w:lang w:val="en-US"/>
        </w:rPr>
        <w:t>գերազանցում</w:t>
      </w:r>
      <w:r w:rsidRPr="007062C3">
        <w:rPr>
          <w:rFonts w:ascii="GHEA Grapalat" w:hAnsi="GHEA Grapalat" w:cs="Sylfaen"/>
          <w:i/>
          <w:sz w:val="16"/>
          <w:szCs w:val="16"/>
          <w:lang w:val="af-ZA"/>
        </w:rPr>
        <w:t xml:space="preserve"> </w:t>
      </w:r>
      <w:r w:rsidRPr="006D197A">
        <w:rPr>
          <w:rFonts w:ascii="GHEA Grapalat" w:hAnsi="GHEA Grapalat" w:cs="Sylfaen"/>
          <w:i/>
          <w:sz w:val="16"/>
          <w:szCs w:val="16"/>
          <w:lang w:val="en-US"/>
        </w:rPr>
        <w:t>է</w:t>
      </w:r>
      <w:r w:rsidRPr="007062C3">
        <w:rPr>
          <w:rFonts w:ascii="GHEA Grapalat" w:hAnsi="GHEA Grapalat" w:cs="Sylfaen"/>
          <w:i/>
          <w:sz w:val="16"/>
          <w:szCs w:val="16"/>
          <w:lang w:val="af-ZA"/>
        </w:rPr>
        <w:t xml:space="preserve"> </w:t>
      </w:r>
      <w:r w:rsidRPr="006D197A">
        <w:rPr>
          <w:rFonts w:ascii="GHEA Grapalat" w:hAnsi="GHEA Grapalat" w:cs="Sylfaen"/>
          <w:i/>
          <w:sz w:val="16"/>
          <w:szCs w:val="16"/>
          <w:lang w:val="en-US"/>
        </w:rPr>
        <w:t>գնումների</w:t>
      </w:r>
      <w:r w:rsidRPr="007062C3">
        <w:rPr>
          <w:rFonts w:ascii="GHEA Grapalat" w:hAnsi="GHEA Grapalat" w:cs="Sylfaen"/>
          <w:i/>
          <w:sz w:val="16"/>
          <w:szCs w:val="16"/>
          <w:lang w:val="af-ZA"/>
        </w:rPr>
        <w:t xml:space="preserve"> </w:t>
      </w:r>
      <w:r w:rsidRPr="006D197A">
        <w:rPr>
          <w:rFonts w:ascii="GHEA Grapalat" w:hAnsi="GHEA Grapalat" w:cs="Sylfaen"/>
          <w:i/>
          <w:sz w:val="16"/>
          <w:szCs w:val="16"/>
          <w:lang w:val="en-US"/>
        </w:rPr>
        <w:t>բազային</w:t>
      </w:r>
      <w:r w:rsidRPr="007062C3">
        <w:rPr>
          <w:rFonts w:ascii="GHEA Grapalat" w:hAnsi="GHEA Grapalat" w:cs="Sylfaen"/>
          <w:i/>
          <w:sz w:val="16"/>
          <w:szCs w:val="16"/>
          <w:lang w:val="af-ZA"/>
        </w:rPr>
        <w:t xml:space="preserve"> </w:t>
      </w:r>
      <w:r w:rsidRPr="006D197A">
        <w:rPr>
          <w:rFonts w:ascii="GHEA Grapalat" w:hAnsi="GHEA Grapalat" w:cs="Sylfaen"/>
          <w:i/>
          <w:sz w:val="16"/>
          <w:szCs w:val="16"/>
          <w:lang w:val="en-US"/>
        </w:rPr>
        <w:t>միավորի</w:t>
      </w:r>
      <w:r w:rsidRPr="007062C3">
        <w:rPr>
          <w:rFonts w:ascii="GHEA Grapalat" w:hAnsi="GHEA Grapalat" w:cs="Sylfaen"/>
          <w:i/>
          <w:sz w:val="16"/>
          <w:szCs w:val="16"/>
          <w:lang w:val="af-ZA"/>
        </w:rPr>
        <w:t xml:space="preserve"> </w:t>
      </w:r>
      <w:r w:rsidRPr="006D197A">
        <w:rPr>
          <w:rFonts w:ascii="GHEA Grapalat" w:hAnsi="GHEA Grapalat" w:cs="Sylfaen"/>
          <w:i/>
          <w:sz w:val="16"/>
          <w:szCs w:val="16"/>
          <w:lang w:val="en-US"/>
        </w:rPr>
        <w:t>յոթանասունապատիկը</w:t>
      </w:r>
      <w:r w:rsidRPr="007062C3">
        <w:rPr>
          <w:rFonts w:ascii="GHEA Grapalat" w:hAnsi="GHEA Grapalat" w:cs="Sylfaen"/>
          <w:i/>
          <w:sz w:val="16"/>
          <w:szCs w:val="16"/>
          <w:lang w:val="af-ZA"/>
        </w:rPr>
        <w:t xml:space="preserve"> &lt;&lt;15&gt;&gt; </w:t>
      </w:r>
      <w:r w:rsidRPr="006D197A">
        <w:rPr>
          <w:rFonts w:ascii="GHEA Grapalat" w:hAnsi="GHEA Grapalat" w:cs="Sylfaen"/>
          <w:i/>
          <w:sz w:val="16"/>
          <w:szCs w:val="16"/>
          <w:lang w:val="en-US"/>
        </w:rPr>
        <w:t>թիվը</w:t>
      </w:r>
      <w:r w:rsidRPr="007062C3">
        <w:rPr>
          <w:rFonts w:ascii="GHEA Grapalat" w:hAnsi="GHEA Grapalat" w:cs="Sylfaen"/>
          <w:i/>
          <w:sz w:val="16"/>
          <w:szCs w:val="16"/>
          <w:lang w:val="af-ZA"/>
        </w:rPr>
        <w:t xml:space="preserve"> </w:t>
      </w:r>
      <w:r w:rsidRPr="006D197A">
        <w:rPr>
          <w:rFonts w:ascii="GHEA Grapalat" w:hAnsi="GHEA Grapalat" w:cs="Sylfaen"/>
          <w:i/>
          <w:sz w:val="16"/>
          <w:szCs w:val="16"/>
          <w:lang w:val="en-US"/>
        </w:rPr>
        <w:t>փոխարինվում</w:t>
      </w:r>
      <w:r w:rsidRPr="007062C3">
        <w:rPr>
          <w:rFonts w:ascii="GHEA Grapalat" w:hAnsi="GHEA Grapalat" w:cs="Sylfaen"/>
          <w:i/>
          <w:sz w:val="16"/>
          <w:szCs w:val="16"/>
          <w:lang w:val="af-ZA"/>
        </w:rPr>
        <w:t xml:space="preserve"> </w:t>
      </w:r>
      <w:r w:rsidRPr="006D197A">
        <w:rPr>
          <w:rFonts w:ascii="GHEA Grapalat" w:hAnsi="GHEA Grapalat" w:cs="Sylfaen"/>
          <w:i/>
          <w:sz w:val="16"/>
          <w:szCs w:val="16"/>
          <w:lang w:val="en-US"/>
        </w:rPr>
        <w:t>է</w:t>
      </w:r>
      <w:r w:rsidRPr="007062C3">
        <w:rPr>
          <w:rFonts w:ascii="GHEA Grapalat" w:hAnsi="GHEA Grapalat" w:cs="Sylfaen"/>
          <w:i/>
          <w:sz w:val="16"/>
          <w:szCs w:val="16"/>
          <w:lang w:val="af-ZA"/>
        </w:rPr>
        <w:t xml:space="preserve"> &lt;&lt;30&gt;&gt;</w:t>
      </w:r>
      <w:r w:rsidRPr="006D197A">
        <w:rPr>
          <w:rFonts w:ascii="GHEA Grapalat" w:hAnsi="GHEA Grapalat" w:cs="Sylfaen"/>
          <w:i/>
          <w:sz w:val="16"/>
          <w:szCs w:val="16"/>
          <w:lang w:val="en-US"/>
        </w:rPr>
        <w:t>թվով։</w:t>
      </w:r>
    </w:p>
  </w:footnote>
  <w:footnote w:id="3">
    <w:p w:rsidR="00C9162A" w:rsidRPr="00E6597C" w:rsidRDefault="00C9162A" w:rsidP="00C66BF2">
      <w:pPr>
        <w:jc w:val="both"/>
        <w:rPr>
          <w:rFonts w:ascii="GHEA Grapalat" w:hAnsi="GHEA Grapalat" w:cs="Sylfaen"/>
          <w:i/>
          <w:sz w:val="16"/>
          <w:szCs w:val="16"/>
          <w:lang w:eastAsia="ru-RU"/>
        </w:rPr>
      </w:pPr>
      <w:r w:rsidRPr="00E6597C">
        <w:rPr>
          <w:rFonts w:ascii="GHEA Grapalat" w:hAnsi="GHEA Grapalat" w:cs="Sylfaen"/>
          <w:i/>
          <w:sz w:val="16"/>
          <w:szCs w:val="16"/>
          <w:vertAlign w:val="superscript"/>
          <w:lang w:eastAsia="ru-RU"/>
        </w:rPr>
        <w:t>5</w:t>
      </w:r>
      <w:r w:rsidRPr="00E6597C">
        <w:rPr>
          <w:rFonts w:ascii="GHEA Grapalat" w:hAnsi="GHEA Grapalat" w:cs="Sylfaen"/>
          <w:i/>
          <w:sz w:val="16"/>
          <w:szCs w:val="16"/>
          <w:lang w:eastAsia="ru-RU"/>
        </w:rPr>
        <w:t xml:space="preserve"> Եթե գնումն իրականացվում է հրատապության հիմքով պայմանավորված մեկ անձից գնման ձևով, ապա՝</w:t>
      </w:r>
    </w:p>
    <w:p w:rsidR="00C9162A" w:rsidRPr="00E6597C" w:rsidRDefault="00C9162A" w:rsidP="00C66BF2">
      <w:pPr>
        <w:jc w:val="both"/>
        <w:rPr>
          <w:rFonts w:ascii="GHEA Grapalat" w:hAnsi="GHEA Grapalat"/>
          <w:i/>
          <w:sz w:val="16"/>
          <w:szCs w:val="16"/>
          <w:lang w:val="af-ZA"/>
        </w:rPr>
      </w:pPr>
      <w:r w:rsidRPr="00E6597C">
        <w:rPr>
          <w:rFonts w:ascii="GHEA Grapalat" w:hAnsi="GHEA Grapalat" w:cs="Sylfaen"/>
          <w:i/>
          <w:sz w:val="16"/>
          <w:szCs w:val="16"/>
          <w:lang w:eastAsia="ru-RU"/>
        </w:rPr>
        <w:t>- 3.1 կետի 2-րդ պարբերությունը շարադրվում է հետևյալ խմբագրությամբ՝ «Մասնակիցն իրավունք ունի հայտերի ներկայացման վերջնաժամկետը լրանալուց առնվազն մեկ օրացուցային օր առաջ հանձնաժողովից պահանջելու հրավերի պարզաբանում։ Ընդ որում պարզաբանումը կարող է պահանջվել մինչև սույն կետում նշված օրվա ժամը 17:00-ն (Երևանի ժամանակով): Հանձնաժողովը հարցումը կատարած մասնակցին պարզաբանումը տրամադրում է հարցումը ստանալու օրվան հաջորդող օրացուցային օրվա ընթացքում, բայց ոչ ուշ, քան ընթացակարգի հայտերի ներկայացման վերջնաժամկետը լրանալուց առնվազն 3 ժամ առաջ: Սույն կետում նշված հարցումը մասնակիցը ներկայացնում է հանձնաժողովի քարտուղարի էլեկտրոնային փոստին ուղարկելու միջոցով: Հարցման մասին պարզաբանումն ուղարկվում է հանձնաժողովի քարտուղարի` սույն հրավերով նախատեսված էլեկտրոնային փոստից մասնակցի` հարցումը ստացված էլեկտրոնային փոստին ուղարկելու միջոցով:</w:t>
      </w:r>
      <w:r w:rsidRPr="00E6597C">
        <w:rPr>
          <w:rFonts w:ascii="GHEA Grapalat" w:hAnsi="GHEA Grapalat"/>
          <w:i/>
          <w:sz w:val="16"/>
          <w:szCs w:val="16"/>
          <w:lang w:val="af-ZA"/>
        </w:rPr>
        <w:t>».</w:t>
      </w:r>
    </w:p>
    <w:p w:rsidR="00C9162A" w:rsidRPr="00E6597C" w:rsidRDefault="00C9162A" w:rsidP="00C66BF2">
      <w:pPr>
        <w:jc w:val="both"/>
        <w:rPr>
          <w:rFonts w:ascii="GHEA Grapalat" w:hAnsi="GHEA Grapalat"/>
          <w:i/>
          <w:sz w:val="16"/>
          <w:szCs w:val="16"/>
          <w:lang w:val="af-ZA"/>
        </w:rPr>
      </w:pPr>
      <w:r w:rsidRPr="00E6597C">
        <w:rPr>
          <w:rFonts w:ascii="GHEA Grapalat" w:hAnsi="GHEA Grapalat"/>
          <w:i/>
          <w:sz w:val="16"/>
          <w:szCs w:val="16"/>
          <w:lang w:val="af-ZA"/>
        </w:rPr>
        <w:t xml:space="preserve">- 3.4 կետը շարադրվում է հետևյալ խմբագրությամբ՝ </w:t>
      </w:r>
      <w:r w:rsidRPr="00E6597C">
        <w:rPr>
          <w:rFonts w:ascii="GHEA Grapalat" w:hAnsi="GHEA Grapalat" w:cs="Sylfaen"/>
          <w:i/>
          <w:sz w:val="16"/>
          <w:szCs w:val="16"/>
          <w:lang w:val="af-ZA" w:eastAsia="ru-RU"/>
        </w:rPr>
        <w:t xml:space="preserve">«3.4 </w:t>
      </w:r>
      <w:r w:rsidRPr="00E6597C">
        <w:rPr>
          <w:rFonts w:ascii="GHEA Grapalat" w:hAnsi="GHEA Grapalat" w:cs="Sylfaen"/>
          <w:i/>
          <w:sz w:val="16"/>
          <w:szCs w:val="16"/>
          <w:lang w:eastAsia="ru-RU"/>
        </w:rPr>
        <w:t>Հայտերի</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ներկայացման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վերջնաժամկետը</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լրանալուց</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առնվազն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մեկ</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օրացուցային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առաջ</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հրավերում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կարող</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են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կատարվել</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փոփոխություններ։</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Փոփոխություն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կատարելու</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օրը</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փոփոխություն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կատարելու</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մասին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հայտարարություն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հրապարակվում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տեղեկագրում</w:t>
      </w:r>
      <w:r w:rsidRPr="00E6597C">
        <w:rPr>
          <w:rFonts w:ascii="GHEA Grapalat" w:hAnsi="GHEA Grapalat" w:cs="Sylfaen"/>
          <w:i/>
          <w:sz w:val="16"/>
          <w:szCs w:val="16"/>
          <w:lang w:val="af-ZA" w:eastAsia="ru-RU"/>
        </w:rPr>
        <w:t>:</w:t>
      </w:r>
      <w:r w:rsidRPr="00E6597C">
        <w:rPr>
          <w:rFonts w:ascii="GHEA Grapalat" w:hAnsi="GHEA Grapalat"/>
          <w:i/>
          <w:sz w:val="16"/>
          <w:szCs w:val="16"/>
          <w:lang w:val="af-ZA"/>
        </w:rPr>
        <w:t>».</w:t>
      </w:r>
    </w:p>
    <w:p w:rsidR="00C9162A" w:rsidRPr="00E6597C" w:rsidRDefault="00C9162A" w:rsidP="00C66BF2">
      <w:pPr>
        <w:jc w:val="both"/>
        <w:rPr>
          <w:rFonts w:ascii="GHEA Grapalat" w:hAnsi="GHEA Grapalat" w:cs="Sylfaen"/>
          <w:i/>
          <w:sz w:val="16"/>
          <w:szCs w:val="16"/>
          <w:lang w:eastAsia="ru-RU"/>
        </w:rPr>
      </w:pPr>
      <w:r w:rsidRPr="00E6597C">
        <w:rPr>
          <w:rFonts w:ascii="GHEA Grapalat" w:hAnsi="GHEA Grapalat" w:cs="Sylfaen"/>
          <w:i/>
          <w:sz w:val="16"/>
          <w:szCs w:val="16"/>
          <w:lang w:val="af-ZA" w:eastAsia="ru-RU"/>
        </w:rPr>
        <w:t xml:space="preserve">- 3.6 </w:t>
      </w:r>
      <w:r w:rsidRPr="00E6597C">
        <w:rPr>
          <w:rFonts w:ascii="GHEA Grapalat" w:hAnsi="GHEA Grapalat" w:cs="Sylfaen"/>
          <w:i/>
          <w:sz w:val="16"/>
          <w:szCs w:val="16"/>
          <w:lang w:eastAsia="ru-RU"/>
        </w:rPr>
        <w:t>կետը</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շարադրվում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հետևյալ</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խմբագրությամբ՝</w:t>
      </w:r>
      <w:r w:rsidRPr="00E6597C">
        <w:rPr>
          <w:rFonts w:ascii="GHEA Grapalat" w:hAnsi="GHEA Grapalat" w:cs="Sylfaen"/>
          <w:i/>
          <w:sz w:val="16"/>
          <w:szCs w:val="16"/>
          <w:lang w:val="af-ZA" w:eastAsia="ru-RU"/>
        </w:rPr>
        <w:t xml:space="preserve">  «3.6 </w:t>
      </w:r>
      <w:r w:rsidRPr="00E6597C">
        <w:rPr>
          <w:rFonts w:ascii="GHEA Grapalat" w:hAnsi="GHEA Grapalat" w:cs="Sylfaen"/>
          <w:i/>
          <w:sz w:val="16"/>
          <w:szCs w:val="16"/>
          <w:lang w:eastAsia="ru-RU"/>
        </w:rPr>
        <w:t>Հրավերում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փոփոխություններ</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կատարվելու</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դեպքում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հայտերը</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ներկայացնելու</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վերջնաժամկետը</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հաշվվում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է</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այդ</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փոփոխությունների</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մասին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տեղեկագրում</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հայտարարության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հրապարակման</w:t>
      </w:r>
      <w:r w:rsidRPr="00E6597C">
        <w:rPr>
          <w:rFonts w:ascii="GHEA Grapalat" w:hAnsi="GHEA Grapalat" w:cs="Sylfaen"/>
          <w:i/>
          <w:sz w:val="16"/>
          <w:szCs w:val="16"/>
          <w:lang w:val="af-ZA" w:eastAsia="ru-RU"/>
        </w:rPr>
        <w:t xml:space="preserve"> </w:t>
      </w:r>
      <w:r w:rsidRPr="00E6597C">
        <w:rPr>
          <w:rFonts w:ascii="GHEA Grapalat" w:hAnsi="GHEA Grapalat" w:cs="Sylfaen"/>
          <w:i/>
          <w:sz w:val="16"/>
          <w:szCs w:val="16"/>
          <w:lang w:eastAsia="ru-RU"/>
        </w:rPr>
        <w:t>օրվանից։</w:t>
      </w:r>
      <w:r w:rsidRPr="00E6597C">
        <w:rPr>
          <w:rFonts w:ascii="GHEA Grapalat" w:hAnsi="GHEA Grapalat"/>
          <w:i/>
          <w:sz w:val="16"/>
          <w:szCs w:val="16"/>
          <w:lang w:val="af-ZA"/>
        </w:rPr>
        <w:t>»</w:t>
      </w:r>
      <w:r w:rsidRPr="00E6597C">
        <w:rPr>
          <w:rFonts w:ascii="GHEA Grapalat" w:hAnsi="GHEA Grapalat" w:cs="Sylfaen"/>
          <w:i/>
          <w:sz w:val="16"/>
          <w:szCs w:val="16"/>
          <w:lang w:eastAsia="ru-RU"/>
        </w:rPr>
        <w:t xml:space="preserve"> </w:t>
      </w:r>
    </w:p>
    <w:p w:rsidR="00C9162A" w:rsidRPr="00E6597C" w:rsidRDefault="00C9162A" w:rsidP="00C66BF2">
      <w:pPr>
        <w:pStyle w:val="af2"/>
        <w:jc w:val="both"/>
        <w:rPr>
          <w:rFonts w:ascii="GHEA Grapalat" w:hAnsi="GHEA Grapalat" w:cs="Sylfaen"/>
          <w:i/>
          <w:sz w:val="16"/>
          <w:szCs w:val="16"/>
          <w:lang w:val="en-US"/>
        </w:rPr>
      </w:pPr>
      <w:r w:rsidRPr="00E6597C">
        <w:rPr>
          <w:vertAlign w:val="superscript"/>
          <w:lang w:val="en-US"/>
        </w:rPr>
        <w:t>6</w:t>
      </w:r>
      <w:r w:rsidRPr="00E6597C">
        <w:rPr>
          <w:rStyle w:val="af6"/>
          <w:color w:val="FFFFFF"/>
        </w:rPr>
        <w:footnoteRef/>
      </w:r>
      <w:r w:rsidRPr="00E6597C">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C9162A" w:rsidRPr="00E6597C" w:rsidRDefault="00C9162A" w:rsidP="00C66BF2">
      <w:pPr>
        <w:pStyle w:val="af2"/>
        <w:jc w:val="both"/>
        <w:rPr>
          <w:rFonts w:ascii="GHEA Grapalat" w:hAnsi="GHEA Grapalat" w:cs="Sylfaen"/>
          <w:i/>
          <w:sz w:val="16"/>
          <w:szCs w:val="16"/>
          <w:lang w:val="en-US"/>
        </w:rPr>
      </w:pPr>
      <w:r w:rsidRPr="00E6597C">
        <w:rPr>
          <w:rFonts w:ascii="GHEA Grapalat" w:hAnsi="GHEA Grapalat" w:cs="Sylfaen"/>
          <w:i/>
          <w:sz w:val="16"/>
          <w:szCs w:val="16"/>
          <w:lang w:val="en-US"/>
        </w:rPr>
        <w:t xml:space="preserve">- ընթացակարգը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Pr>
          <w:rFonts w:ascii="GHEA Grapalat" w:hAnsi="GHEA Grapalat" w:cs="Sylfaen"/>
          <w:i/>
          <w:sz w:val="16"/>
          <w:szCs w:val="16"/>
          <w:lang w:val="hy-AM"/>
        </w:rPr>
        <w:t>25</w:t>
      </w:r>
      <w:r w:rsidRPr="00E6597C">
        <w:rPr>
          <w:rFonts w:ascii="GHEA Grapalat" w:hAnsi="GHEA Grapalat" w:cs="Sylfaen"/>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C9162A" w:rsidRPr="003053EF" w:rsidRDefault="00C9162A" w:rsidP="00C66BF2">
      <w:pPr>
        <w:pStyle w:val="af2"/>
        <w:jc w:val="both"/>
        <w:rPr>
          <w:lang w:val="en-US"/>
        </w:rPr>
      </w:pPr>
      <w:r w:rsidRPr="00E6597C">
        <w:rPr>
          <w:rFonts w:ascii="GHEA Grapalat" w:hAnsi="GHEA Grapalat" w:cs="Sylfaen"/>
          <w:i/>
          <w:sz w:val="16"/>
          <w:szCs w:val="16"/>
          <w:lang w:val="en-US"/>
        </w:rPr>
        <w:t xml:space="preserve"> - գնման հայտով տվյալ ընթացակարգի շրջանակում գնվելիք աշխատանքի գինը չի գերազանցում </w:t>
      </w:r>
      <w:r>
        <w:rPr>
          <w:rFonts w:ascii="GHEA Grapalat" w:hAnsi="GHEA Grapalat" w:cs="Sylfaen"/>
          <w:i/>
          <w:sz w:val="16"/>
          <w:szCs w:val="16"/>
          <w:lang w:val="hy-AM"/>
        </w:rPr>
        <w:t>25</w:t>
      </w:r>
      <w:r w:rsidRPr="00E6597C">
        <w:rPr>
          <w:rFonts w:ascii="GHEA Grapalat" w:hAnsi="GHEA Grapalat" w:cs="Sylfaen"/>
          <w:i/>
          <w:sz w:val="16"/>
          <w:szCs w:val="16"/>
          <w:lang w:val="en-US"/>
        </w:rPr>
        <w:t xml:space="preserve"> մլն. ՀՀ դրամը</w:t>
      </w:r>
    </w:p>
  </w:footnote>
  <w:footnote w:id="4">
    <w:p w:rsidR="00C9162A" w:rsidRDefault="00C9162A" w:rsidP="00C66BF2">
      <w:pPr>
        <w:pStyle w:val="af2"/>
        <w:jc w:val="both"/>
        <w:rPr>
          <w:rFonts w:ascii="GHEA Grapalat" w:hAnsi="GHEA Grapalat" w:cs="Sylfaen"/>
          <w:i/>
          <w:sz w:val="16"/>
          <w:szCs w:val="16"/>
          <w:lang w:val="en-US"/>
        </w:rPr>
      </w:pPr>
      <w:r w:rsidRPr="00BC42E1">
        <w:rPr>
          <w:color w:val="000000"/>
          <w:vertAlign w:val="superscript"/>
          <w:lang w:val="en-US"/>
        </w:rPr>
        <w:t>7</w:t>
      </w:r>
      <w:r w:rsidRPr="00CC3A77">
        <w:rPr>
          <w:rStyle w:val="af6"/>
          <w:color w:val="FFFFFF"/>
        </w:rPr>
        <w:footnoteRef/>
      </w:r>
      <w:r w:rsidRPr="00CC3A77">
        <w:rPr>
          <w:color w:val="FFFFFF"/>
        </w:rPr>
        <w:t xml:space="preserve"> </w:t>
      </w:r>
      <w:r>
        <w:rPr>
          <w:rFonts w:ascii="GHEA Grapalat" w:hAnsi="GHEA Grapalat" w:cs="Sylfaen"/>
          <w:i/>
          <w:sz w:val="16"/>
          <w:szCs w:val="16"/>
          <w:lang w:val="en-US"/>
        </w:rPr>
        <w:t>Ենթակետը հանվում է, ե</w:t>
      </w:r>
      <w:r w:rsidRPr="003053EF">
        <w:rPr>
          <w:rFonts w:ascii="GHEA Grapalat" w:hAnsi="GHEA Grapalat" w:cs="Sylfaen"/>
          <w:i/>
          <w:sz w:val="16"/>
          <w:szCs w:val="16"/>
          <w:lang w:val="en-US"/>
        </w:rPr>
        <w:t>թե հայտի ապահով</w:t>
      </w:r>
      <w:r>
        <w:rPr>
          <w:rFonts w:ascii="GHEA Grapalat" w:hAnsi="GHEA Grapalat" w:cs="Sylfaen"/>
          <w:i/>
          <w:sz w:val="16"/>
          <w:szCs w:val="16"/>
          <w:lang w:val="en-US"/>
        </w:rPr>
        <w:t>ման պահանջ սահմանված չէ</w:t>
      </w:r>
      <w:r w:rsidRPr="003053EF">
        <w:rPr>
          <w:rFonts w:ascii="GHEA Grapalat" w:hAnsi="GHEA Grapalat" w:cs="Sylfaen"/>
          <w:i/>
          <w:sz w:val="16"/>
          <w:szCs w:val="16"/>
          <w:lang w:val="en-US"/>
        </w:rPr>
        <w:t>:</w:t>
      </w:r>
    </w:p>
    <w:p w:rsidR="00C9162A" w:rsidRPr="00EC6281" w:rsidRDefault="00C9162A" w:rsidP="00C66BF2">
      <w:pPr>
        <w:pStyle w:val="af2"/>
        <w:jc w:val="both"/>
        <w:rPr>
          <w:lang w:val="en-US"/>
        </w:rPr>
      </w:pPr>
      <w:r w:rsidRPr="00E6597C">
        <w:rPr>
          <w:rFonts w:ascii="GHEA Grapalat" w:hAnsi="GHEA Grapalat" w:cs="Sylfaen"/>
          <w:i/>
          <w:sz w:val="16"/>
          <w:szCs w:val="16"/>
          <w:vertAlign w:val="superscript"/>
          <w:lang w:val="en-US"/>
        </w:rPr>
        <w:t xml:space="preserve">8 </w:t>
      </w:r>
      <w:r w:rsidRPr="00E6597C">
        <w:rPr>
          <w:rFonts w:ascii="GHEA Grapalat" w:hAnsi="GHEA Grapalat" w:cs="Sylfaen"/>
          <w:i/>
          <w:sz w:val="16"/>
          <w:szCs w:val="16"/>
          <w:lang w:val="en-US"/>
        </w:rPr>
        <w:t>Ենթակետը հանվում է, եթե գնման առարկան չի հանդիսանում շինարարական աշխատանք</w:t>
      </w:r>
    </w:p>
  </w:footnote>
  <w:footnote w:id="5">
    <w:p w:rsidR="00C9162A" w:rsidRPr="006D197A" w:rsidRDefault="00C9162A" w:rsidP="00D06970">
      <w:pPr>
        <w:pStyle w:val="af2"/>
        <w:rPr>
          <w:rFonts w:ascii="GHEA Grapalat" w:hAnsi="GHEA Grapalat" w:cs="Sylfaen"/>
          <w:i/>
          <w:sz w:val="16"/>
          <w:szCs w:val="16"/>
          <w:lang w:val="hy-AM"/>
        </w:rPr>
      </w:pPr>
      <w:r>
        <w:rPr>
          <w:rStyle w:val="af6"/>
        </w:rPr>
        <w:footnoteRef/>
      </w:r>
      <w:r w:rsidRPr="00E34136">
        <w:rPr>
          <w:rFonts w:ascii="Calibri" w:hAnsi="Calibri"/>
          <w:vertAlign w:val="superscript"/>
          <w:lang w:val="hy-AM"/>
        </w:rPr>
        <w:t>.1</w:t>
      </w:r>
      <w:r w:rsidRPr="00E34136">
        <w:rPr>
          <w:vertAlign w:val="superscript"/>
        </w:rPr>
        <w:t xml:space="preserve"> </w:t>
      </w:r>
      <w:r w:rsidRPr="006D197A">
        <w:rPr>
          <w:rFonts w:ascii="GHEA Grapalat" w:hAnsi="GHEA Grapalat" w:cs="Sylfaen"/>
          <w:i/>
          <w:sz w:val="16"/>
          <w:szCs w:val="16"/>
          <w:lang w:val="hy-AM"/>
        </w:rPr>
        <w:t>Եթե գնման հայտով տվյալ չափաբաժնի գինը․</w:t>
      </w:r>
    </w:p>
    <w:p w:rsidR="00C9162A" w:rsidRPr="006D197A" w:rsidRDefault="00C9162A" w:rsidP="00D06970">
      <w:pPr>
        <w:pStyle w:val="af2"/>
        <w:rPr>
          <w:rFonts w:ascii="GHEA Grapalat" w:hAnsi="GHEA Grapalat" w:cs="Sylfaen"/>
          <w:i/>
          <w:sz w:val="16"/>
          <w:szCs w:val="16"/>
          <w:lang w:val="hy-AM"/>
        </w:rPr>
      </w:pPr>
      <w:r w:rsidRPr="006D197A">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կամ ապահովագրական կազմակերպությունների կողմից տրամադրված երաշխիքների &gt;&gt; բառերը․</w:t>
      </w:r>
    </w:p>
    <w:p w:rsidR="00C9162A" w:rsidRPr="006D197A" w:rsidRDefault="00C9162A" w:rsidP="00D06970">
      <w:pPr>
        <w:pStyle w:val="af2"/>
        <w:rPr>
          <w:rFonts w:ascii="GHEA Grapalat" w:hAnsi="GHEA Grapalat" w:cs="Sylfaen"/>
          <w:i/>
          <w:sz w:val="16"/>
          <w:szCs w:val="16"/>
          <w:lang w:val="hy-AM"/>
        </w:rPr>
      </w:pPr>
      <w:r w:rsidRPr="006D197A">
        <w:rPr>
          <w:rFonts w:ascii="GHEA Grapalat" w:hAnsi="GHEA Grapalat" w:cs="Sylfaen"/>
          <w:i/>
          <w:sz w:val="16"/>
          <w:szCs w:val="16"/>
          <w:lang w:val="hy-AM"/>
        </w:rPr>
        <w:t>-- չի գերազանցում գնումների բազային միավորի յոթանասունապատիկը,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C9162A" w:rsidRPr="006D197A" w:rsidRDefault="00C9162A" w:rsidP="00D06970">
      <w:pPr>
        <w:pStyle w:val="af2"/>
        <w:rPr>
          <w:rFonts w:ascii="GHEA Grapalat" w:hAnsi="GHEA Grapalat" w:cs="Sylfaen"/>
          <w:i/>
          <w:sz w:val="16"/>
          <w:szCs w:val="16"/>
          <w:lang w:val="hy-AM"/>
        </w:rPr>
      </w:pPr>
      <w:r w:rsidRPr="006D197A">
        <w:rPr>
          <w:rFonts w:ascii="GHEA Grapalat" w:hAnsi="GHEA Grapalat" w:cs="Sylfaen"/>
          <w:i/>
          <w:sz w:val="16"/>
          <w:szCs w:val="16"/>
          <w:lang w:val="hy-AM"/>
        </w:rPr>
        <w:t>- գերազանցում է գնումների բազային միավորի յոթանասունապատիկը,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rsidR="00C9162A" w:rsidRPr="006D197A" w:rsidRDefault="00C9162A" w:rsidP="00D06970">
      <w:pPr>
        <w:pStyle w:val="af2"/>
        <w:rPr>
          <w:rFonts w:ascii="GHEA Grapalat" w:hAnsi="GHEA Grapalat" w:cs="Sylfaen"/>
          <w:i/>
          <w:sz w:val="16"/>
          <w:szCs w:val="16"/>
          <w:lang w:val="hy-AM"/>
        </w:rPr>
      </w:pPr>
      <w:r w:rsidRPr="006D197A">
        <w:rPr>
          <w:rFonts w:ascii="GHEA Grapalat" w:hAnsi="GHEA Grapalat" w:cs="Sylfaen"/>
          <w:i/>
          <w:sz w:val="16"/>
          <w:szCs w:val="16"/>
          <w:lang w:val="hy-AM"/>
        </w:rPr>
        <w:t>12 Եթե ՝</w:t>
      </w:r>
    </w:p>
    <w:p w:rsidR="00C9162A" w:rsidRPr="006D197A" w:rsidRDefault="00C9162A" w:rsidP="00D06970">
      <w:pPr>
        <w:pStyle w:val="af2"/>
        <w:jc w:val="both"/>
        <w:rPr>
          <w:rFonts w:ascii="GHEA Grapalat" w:hAnsi="GHEA Grapalat" w:cs="Sylfaen"/>
          <w:i/>
          <w:sz w:val="16"/>
          <w:szCs w:val="16"/>
          <w:lang w:val="hy-AM"/>
        </w:rPr>
      </w:pPr>
      <w:r w:rsidRPr="006D197A">
        <w:rPr>
          <w:rFonts w:ascii="GHEA Grapalat" w:hAnsi="GHEA Grapalat" w:cs="Sylfaen"/>
          <w:i/>
          <w:sz w:val="16"/>
          <w:szCs w:val="16"/>
          <w:lang w:val="hy-AM"/>
        </w:rPr>
        <w:t xml:space="preserve">-  </w:t>
      </w:r>
      <w:r w:rsidRPr="004D640E">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6D197A">
        <w:rPr>
          <w:rFonts w:ascii="GHEA Grapalat" w:hAnsi="GHEA Grapalat" w:cs="Sylfaen"/>
          <w:i/>
          <w:sz w:val="16"/>
          <w:szCs w:val="16"/>
          <w:lang w:val="hy-AM"/>
        </w:rPr>
        <w:t>.</w:t>
      </w:r>
    </w:p>
    <w:p w:rsidR="00C9162A" w:rsidRDefault="00C9162A" w:rsidP="00D06970">
      <w:pPr>
        <w:pStyle w:val="af2"/>
        <w:jc w:val="both"/>
        <w:rPr>
          <w:rFonts w:ascii="GHEA Grapalat" w:hAnsi="GHEA Grapalat" w:cs="Sylfaen"/>
          <w:i/>
          <w:sz w:val="16"/>
          <w:szCs w:val="16"/>
          <w:lang w:val="hy-AM"/>
        </w:rPr>
      </w:pPr>
      <w:r w:rsidRPr="004D640E">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4D640E">
        <w:rPr>
          <w:rFonts w:ascii="GHEA Grapalat" w:hAnsi="GHEA Grapalat" w:cs="Sylfaen"/>
          <w:i/>
          <w:sz w:val="16"/>
          <w:szCs w:val="16"/>
          <w:lang w:val="hy-AM"/>
        </w:rPr>
        <w:t xml:space="preserve">: </w:t>
      </w:r>
      <w:r>
        <w:rPr>
          <w:rFonts w:ascii="GHEA Grapalat" w:hAnsi="GHEA Grapalat" w:cs="Sylfaen"/>
          <w:i/>
          <w:sz w:val="16"/>
          <w:szCs w:val="16"/>
          <w:lang w:val="hy-AM"/>
        </w:rPr>
        <w:t>Ե</w:t>
      </w:r>
      <w:r w:rsidRPr="004D640E">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rsidR="00C9162A" w:rsidRPr="00CF2915" w:rsidRDefault="00C9162A" w:rsidP="00D06970">
      <w:pPr>
        <w:pStyle w:val="af2"/>
        <w:rPr>
          <w:rFonts w:ascii="GHEA Grapalat" w:hAnsi="GHEA Grapalat" w:cs="Sylfaen"/>
          <w:i/>
          <w:sz w:val="16"/>
          <w:szCs w:val="16"/>
          <w:lang w:val="hy-AM"/>
        </w:rPr>
      </w:pPr>
      <w:r w:rsidRPr="006B19F7">
        <w:rPr>
          <w:rFonts w:ascii="GHEA Grapalat" w:hAnsi="GHEA Grapalat" w:cs="Sylfaen"/>
          <w:i/>
          <w:sz w:val="16"/>
          <w:szCs w:val="16"/>
          <w:vertAlign w:val="superscript"/>
          <w:lang w:val="hy-AM"/>
        </w:rPr>
        <w:t xml:space="preserve">13 </w:t>
      </w:r>
      <w:r w:rsidRPr="006B19F7">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6B19F7">
        <w:rPr>
          <w:rFonts w:ascii="GHEA Grapalat" w:hAnsi="GHEA Grapalat" w:cs="Sylfaen"/>
          <w:i/>
          <w:sz w:val="16"/>
          <w:szCs w:val="16"/>
          <w:lang w:val="hy-AM"/>
        </w:rPr>
        <w:t xml:space="preserve"> մլն. </w:t>
      </w:r>
      <w:r w:rsidRPr="00CF2915">
        <w:rPr>
          <w:rFonts w:ascii="GHEA Grapalat" w:hAnsi="GHEA Grapalat" w:cs="Sylfaen"/>
          <w:i/>
          <w:sz w:val="16"/>
          <w:szCs w:val="16"/>
          <w:lang w:val="hy-AM"/>
        </w:rPr>
        <w:t>ՀՀ դրամը, ապա</w:t>
      </w:r>
      <w:r w:rsidRPr="00CF2915">
        <w:rPr>
          <w:rFonts w:ascii="Times New Roman" w:hAnsi="Times New Roman"/>
          <w:lang w:val="hy-AM"/>
        </w:rPr>
        <w:t xml:space="preserve"> </w:t>
      </w:r>
      <w:r w:rsidRPr="00CF2915">
        <w:rPr>
          <w:rFonts w:ascii="GHEA Grapalat" w:hAnsi="GHEA Grapalat" w:cs="Sylfaen"/>
          <w:i/>
          <w:sz w:val="16"/>
          <w:szCs w:val="16"/>
          <w:lang w:val="hy-AM"/>
        </w:rPr>
        <w:t>“բանկային երաշխիքի կա</w:t>
      </w:r>
      <w:r w:rsidRPr="008B5A23">
        <w:rPr>
          <w:rFonts w:ascii="GHEA Grapalat" w:hAnsi="GHEA Grapalat" w:cs="Sylfaen"/>
          <w:i/>
          <w:sz w:val="16"/>
          <w:szCs w:val="16"/>
          <w:lang w:val="hy-AM"/>
        </w:rPr>
        <w:t>մ</w:t>
      </w:r>
      <w:r w:rsidRPr="00CF291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sidRPr="001D2074">
        <w:rPr>
          <w:rFonts w:ascii="GHEA Grapalat" w:hAnsi="GHEA Grapalat" w:cs="Sylfaen"/>
          <w:i/>
          <w:sz w:val="16"/>
          <w:szCs w:val="16"/>
          <w:lang w:val="hy-AM"/>
        </w:rPr>
        <w:t xml:space="preserve"> </w:t>
      </w:r>
      <w:r>
        <w:rPr>
          <w:rFonts w:ascii="GHEA Grapalat" w:hAnsi="GHEA Grapalat" w:cs="Sylfaen"/>
          <w:i/>
          <w:sz w:val="16"/>
          <w:szCs w:val="16"/>
          <w:lang w:val="hy-AM"/>
        </w:rPr>
        <w:t>իսկ 3-րդ պարբերության մեջ նշված &lt;&lt;90&gt;&gt; թիվը փոխարինվում է &lt;&lt;20 &gt;&gt; թվով</w:t>
      </w:r>
      <w:r w:rsidRPr="00CF2915">
        <w:rPr>
          <w:rFonts w:ascii="GHEA Grapalat" w:hAnsi="GHEA Grapalat" w:cs="Sylfaen"/>
          <w:i/>
          <w:sz w:val="16"/>
          <w:szCs w:val="16"/>
          <w:lang w:val="hy-AM"/>
        </w:rPr>
        <w:t>:</w:t>
      </w:r>
    </w:p>
    <w:p w:rsidR="00C9162A" w:rsidRPr="00CF2915" w:rsidRDefault="00C9162A" w:rsidP="00D06970">
      <w:pPr>
        <w:pStyle w:val="af2"/>
        <w:rPr>
          <w:rFonts w:ascii="Times New Roman" w:hAnsi="Times New Roman"/>
          <w:vertAlign w:val="superscript"/>
          <w:lang w:val="hy-AM"/>
        </w:rPr>
      </w:pPr>
    </w:p>
  </w:footnote>
  <w:footnote w:id="7">
    <w:p w:rsidR="00C9162A" w:rsidRPr="007062C3" w:rsidRDefault="00C9162A" w:rsidP="00C66BF2">
      <w:pPr>
        <w:pStyle w:val="af2"/>
        <w:rPr>
          <w:rFonts w:ascii="GHEA Grapalat" w:hAnsi="GHEA Grapalat"/>
          <w:lang w:val="hy-AM"/>
        </w:rPr>
      </w:pPr>
      <w:r w:rsidRPr="007062C3">
        <w:rPr>
          <w:rFonts w:ascii="GHEA Grapalat" w:hAnsi="GHEA Grapalat" w:cs="Sylfaen"/>
          <w:i/>
          <w:sz w:val="16"/>
          <w:szCs w:val="16"/>
          <w:vertAlign w:val="superscript"/>
          <w:lang w:val="hy-AM"/>
        </w:rPr>
        <w:t xml:space="preserve">14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7062C3">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7062C3">
        <w:rPr>
          <w:rFonts w:ascii="GHEA Grapalat" w:hAnsi="GHEA Grapalat"/>
          <w:lang w:val="hy-AM"/>
        </w:rPr>
        <w:t xml:space="preserve"> </w:t>
      </w:r>
    </w:p>
  </w:footnote>
  <w:footnote w:id="8">
    <w:p w:rsidR="00C9162A" w:rsidRPr="00EC2CDE" w:rsidRDefault="00C9162A" w:rsidP="00C66BF2">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9">
    <w:p w:rsidR="00C9162A" w:rsidRPr="004605D7" w:rsidRDefault="00C9162A" w:rsidP="00C66BF2">
      <w:pPr>
        <w:pStyle w:val="af2"/>
        <w:jc w:val="both"/>
        <w:rPr>
          <w:rFonts w:ascii="GHEA Grapalat" w:hAnsi="GHEA Grapalat" w:cs="Sylfaen"/>
          <w:i/>
          <w:sz w:val="16"/>
          <w:szCs w:val="16"/>
          <w:lang w:val="af-ZA"/>
        </w:rPr>
      </w:pPr>
      <w:r w:rsidRPr="004605D7">
        <w:rPr>
          <w:color w:val="000000"/>
          <w:vertAlign w:val="superscript"/>
          <w:lang w:val="af-ZA"/>
        </w:rPr>
        <w:t xml:space="preserve">16 </w:t>
      </w:r>
      <w:r w:rsidRPr="003053EF">
        <w:rPr>
          <w:rFonts w:ascii="GHEA Grapalat" w:hAnsi="GHEA Grapalat" w:cs="Sylfaen"/>
          <w:i/>
          <w:sz w:val="16"/>
          <w:szCs w:val="16"/>
          <w:lang w:val="en-US"/>
        </w:rPr>
        <w:t>Եթե</w:t>
      </w:r>
      <w:r w:rsidRPr="004605D7">
        <w:rPr>
          <w:rFonts w:ascii="GHEA Grapalat" w:hAnsi="GHEA Grapalat" w:cs="Sylfaen"/>
          <w:i/>
          <w:sz w:val="16"/>
          <w:szCs w:val="16"/>
          <w:lang w:val="af-ZA"/>
        </w:rPr>
        <w:t xml:space="preserve"> </w:t>
      </w:r>
      <w:r>
        <w:rPr>
          <w:rFonts w:ascii="GHEA Grapalat" w:hAnsi="GHEA Grapalat" w:cs="Sylfaen"/>
          <w:i/>
          <w:sz w:val="16"/>
          <w:szCs w:val="16"/>
          <w:lang w:val="en-US"/>
        </w:rPr>
        <w:t>հրավերով</w:t>
      </w:r>
      <w:r w:rsidRPr="004605D7">
        <w:rPr>
          <w:rFonts w:ascii="GHEA Grapalat" w:hAnsi="GHEA Grapalat" w:cs="Sylfaen"/>
          <w:i/>
          <w:sz w:val="16"/>
          <w:szCs w:val="16"/>
          <w:lang w:val="af-ZA"/>
        </w:rPr>
        <w:t xml:space="preserve"> </w:t>
      </w:r>
      <w:r>
        <w:rPr>
          <w:rFonts w:ascii="GHEA Grapalat" w:hAnsi="GHEA Grapalat" w:cs="Sylfaen"/>
          <w:i/>
          <w:sz w:val="16"/>
          <w:szCs w:val="16"/>
          <w:lang w:val="en-US"/>
        </w:rPr>
        <w:t>հայտի</w:t>
      </w:r>
      <w:r w:rsidRPr="004605D7">
        <w:rPr>
          <w:rFonts w:ascii="GHEA Grapalat" w:hAnsi="GHEA Grapalat" w:cs="Sylfaen"/>
          <w:i/>
          <w:sz w:val="16"/>
          <w:szCs w:val="16"/>
          <w:lang w:val="af-ZA"/>
        </w:rPr>
        <w:t xml:space="preserve"> </w:t>
      </w:r>
      <w:r>
        <w:rPr>
          <w:rFonts w:ascii="GHEA Grapalat" w:hAnsi="GHEA Grapalat" w:cs="Sylfaen"/>
          <w:i/>
          <w:sz w:val="16"/>
          <w:szCs w:val="16"/>
          <w:lang w:val="en-US"/>
        </w:rPr>
        <w:t>ապահովման</w:t>
      </w:r>
      <w:r w:rsidRPr="004605D7">
        <w:rPr>
          <w:rFonts w:ascii="GHEA Grapalat" w:hAnsi="GHEA Grapalat" w:cs="Sylfaen"/>
          <w:i/>
          <w:sz w:val="16"/>
          <w:szCs w:val="16"/>
          <w:lang w:val="af-ZA"/>
        </w:rPr>
        <w:t xml:space="preserve"> </w:t>
      </w:r>
      <w:r>
        <w:rPr>
          <w:rFonts w:ascii="GHEA Grapalat" w:hAnsi="GHEA Grapalat" w:cs="Sylfaen"/>
          <w:i/>
          <w:sz w:val="16"/>
          <w:szCs w:val="16"/>
          <w:lang w:val="en-US"/>
        </w:rPr>
        <w:t>ներկայացման</w:t>
      </w:r>
      <w:r w:rsidRPr="004605D7">
        <w:rPr>
          <w:rFonts w:ascii="GHEA Grapalat" w:hAnsi="GHEA Grapalat" w:cs="Sylfaen"/>
          <w:i/>
          <w:sz w:val="16"/>
          <w:szCs w:val="16"/>
          <w:lang w:val="af-ZA"/>
        </w:rPr>
        <w:t xml:space="preserve"> </w:t>
      </w:r>
      <w:r>
        <w:rPr>
          <w:rFonts w:ascii="GHEA Grapalat" w:hAnsi="GHEA Grapalat" w:cs="Sylfaen"/>
          <w:i/>
          <w:sz w:val="16"/>
          <w:szCs w:val="16"/>
          <w:lang w:val="en-US"/>
        </w:rPr>
        <w:t>պահանջ</w:t>
      </w:r>
      <w:r w:rsidRPr="004605D7">
        <w:rPr>
          <w:rFonts w:ascii="GHEA Grapalat" w:hAnsi="GHEA Grapalat" w:cs="Sylfaen"/>
          <w:i/>
          <w:sz w:val="16"/>
          <w:szCs w:val="16"/>
          <w:lang w:val="af-ZA"/>
        </w:rPr>
        <w:t xml:space="preserve"> </w:t>
      </w:r>
      <w:r>
        <w:rPr>
          <w:rFonts w:ascii="GHEA Grapalat" w:hAnsi="GHEA Grapalat" w:cs="Sylfaen"/>
          <w:i/>
          <w:sz w:val="16"/>
          <w:szCs w:val="16"/>
          <w:lang w:val="en-US"/>
        </w:rPr>
        <w:t>սահմանված</w:t>
      </w:r>
      <w:r w:rsidRPr="004605D7">
        <w:rPr>
          <w:rFonts w:ascii="GHEA Grapalat" w:hAnsi="GHEA Grapalat" w:cs="Sylfaen"/>
          <w:i/>
          <w:sz w:val="16"/>
          <w:szCs w:val="16"/>
          <w:lang w:val="af-ZA"/>
        </w:rPr>
        <w:t xml:space="preserve"> </w:t>
      </w:r>
      <w:r>
        <w:rPr>
          <w:rFonts w:ascii="GHEA Grapalat" w:hAnsi="GHEA Grapalat" w:cs="Sylfaen"/>
          <w:i/>
          <w:sz w:val="16"/>
          <w:szCs w:val="16"/>
          <w:lang w:val="en-US"/>
        </w:rPr>
        <w:t>չէ</w:t>
      </w:r>
      <w:r w:rsidRPr="004605D7">
        <w:rPr>
          <w:rFonts w:ascii="GHEA Grapalat" w:hAnsi="GHEA Grapalat" w:cs="Sylfaen"/>
          <w:i/>
          <w:sz w:val="16"/>
          <w:szCs w:val="16"/>
          <w:lang w:val="af-ZA"/>
        </w:rPr>
        <w:t xml:space="preserve">, </w:t>
      </w:r>
      <w:r>
        <w:rPr>
          <w:rFonts w:ascii="GHEA Grapalat" w:hAnsi="GHEA Grapalat" w:cs="Sylfaen"/>
          <w:i/>
          <w:sz w:val="16"/>
          <w:szCs w:val="16"/>
          <w:lang w:val="en-US"/>
        </w:rPr>
        <w:t>ապա</w:t>
      </w:r>
      <w:r w:rsidRPr="004605D7">
        <w:rPr>
          <w:rFonts w:ascii="GHEA Grapalat" w:hAnsi="GHEA Grapalat" w:cs="Sylfaen"/>
          <w:i/>
          <w:sz w:val="16"/>
          <w:szCs w:val="16"/>
          <w:lang w:val="af-ZA"/>
        </w:rPr>
        <w:t xml:space="preserve"> </w:t>
      </w:r>
      <w:r w:rsidRPr="003053EF">
        <w:rPr>
          <w:rFonts w:ascii="GHEA Grapalat" w:hAnsi="GHEA Grapalat" w:cs="Sylfaen"/>
          <w:i/>
          <w:sz w:val="16"/>
          <w:szCs w:val="16"/>
          <w:lang w:val="en-US"/>
        </w:rPr>
        <w:t>սույն</w:t>
      </w:r>
      <w:r w:rsidRPr="004605D7">
        <w:rPr>
          <w:rFonts w:ascii="GHEA Grapalat" w:hAnsi="GHEA Grapalat" w:cs="Sylfaen"/>
          <w:i/>
          <w:sz w:val="16"/>
          <w:szCs w:val="16"/>
          <w:lang w:val="af-ZA"/>
        </w:rPr>
        <w:t xml:space="preserve"> </w:t>
      </w:r>
      <w:r w:rsidRPr="003053EF">
        <w:rPr>
          <w:rFonts w:ascii="GHEA Grapalat" w:hAnsi="GHEA Grapalat" w:cs="Sylfaen"/>
          <w:i/>
          <w:sz w:val="16"/>
          <w:szCs w:val="16"/>
          <w:lang w:val="en-US"/>
        </w:rPr>
        <w:t>կետը</w:t>
      </w:r>
      <w:r w:rsidRPr="004605D7">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4605D7">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4605D7">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605D7">
        <w:rPr>
          <w:rFonts w:ascii="GHEA Grapalat" w:hAnsi="GHEA Grapalat" w:cs="Sylfaen"/>
          <w:i/>
          <w:sz w:val="16"/>
          <w:szCs w:val="16"/>
          <w:lang w:val="af-ZA"/>
        </w:rPr>
        <w:t>:</w:t>
      </w:r>
    </w:p>
    <w:p w:rsidR="00C9162A" w:rsidRPr="004605D7" w:rsidRDefault="00C9162A" w:rsidP="00C66BF2">
      <w:pPr>
        <w:pStyle w:val="af2"/>
        <w:jc w:val="both"/>
        <w:rPr>
          <w:vertAlign w:val="superscript"/>
          <w:lang w:val="af-ZA"/>
        </w:rPr>
      </w:pPr>
      <w:r w:rsidRPr="004605D7">
        <w:rPr>
          <w:rFonts w:ascii="GHEA Grapalat" w:hAnsi="GHEA Grapalat" w:cs="Sylfaen"/>
          <w:i/>
          <w:sz w:val="16"/>
          <w:szCs w:val="16"/>
          <w:vertAlign w:val="superscript"/>
          <w:lang w:val="af-ZA"/>
        </w:rPr>
        <w:t xml:space="preserve">17 </w:t>
      </w:r>
      <w:r w:rsidRPr="008747C6">
        <w:rPr>
          <w:vertAlign w:val="superscript"/>
          <w:lang w:val="af-ZA"/>
        </w:rPr>
        <w:t xml:space="preserve"> </w:t>
      </w:r>
      <w:r w:rsidRPr="008747C6">
        <w:rPr>
          <w:rFonts w:ascii="GHEA Grapalat" w:hAnsi="GHEA Grapalat" w:cs="Sylfaen"/>
          <w:i/>
          <w:sz w:val="16"/>
          <w:szCs w:val="16"/>
        </w:rPr>
        <w:t>Կետը հանվում է, եթե գնման առարկան չի հանդիսանում շինարարական աշխատանքներ</w:t>
      </w:r>
      <w:r w:rsidRPr="008747C6">
        <w:rPr>
          <w:rFonts w:ascii="GHEA Grapalat" w:hAnsi="GHEA Grapalat" w:cs="Sylfaen"/>
          <w:i/>
          <w:sz w:val="16"/>
          <w:szCs w:val="16"/>
          <w:lang w:val="af-ZA"/>
        </w:rPr>
        <w:t>:</w:t>
      </w:r>
    </w:p>
  </w:footnote>
  <w:footnote w:id="10">
    <w:p w:rsidR="00C9162A" w:rsidRPr="006D197A" w:rsidRDefault="00C9162A" w:rsidP="00C66BF2">
      <w:pPr>
        <w:pStyle w:val="af2"/>
        <w:rPr>
          <w:rFonts w:ascii="Calibri" w:hAnsi="Calibri"/>
        </w:rPr>
      </w:pPr>
      <w:r>
        <w:rPr>
          <w:rStyle w:val="af6"/>
        </w:rPr>
        <w:footnoteRef/>
      </w:r>
      <w:r>
        <w:t xml:space="preserve"> </w:t>
      </w:r>
      <w:r w:rsidRPr="006D197A">
        <w:rPr>
          <w:rFonts w:ascii="GHEA Grapalat" w:hAnsi="GHEA Grapalat"/>
          <w:i/>
          <w:sz w:val="16"/>
          <w:szCs w:val="16"/>
          <w:lang w:val="hy-AM"/>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6D197A">
          <w:rPr>
            <w:rFonts w:ascii="GHEA Grapalat" w:hAnsi="GHEA Grapalat"/>
            <w:i/>
            <w:sz w:val="16"/>
            <w:szCs w:val="16"/>
            <w:lang w:val="hy-AM"/>
          </w:rPr>
          <w:t>Standard &amp; Poor’s</w:t>
        </w:r>
      </w:hyperlink>
      <w:r w:rsidRPr="006D197A">
        <w:rPr>
          <w:rFonts w:ascii="GHEA Grapalat" w:hAnsi="GHEA Grapalat"/>
          <w:i/>
          <w:sz w:val="16"/>
          <w:szCs w:val="16"/>
          <w:lang w:val="hy-AM"/>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footnote>
  <w:footnote w:id="11">
    <w:p w:rsidR="00C9162A" w:rsidRPr="002A4619" w:rsidRDefault="00C9162A" w:rsidP="000C5A2D">
      <w:pPr>
        <w:pStyle w:val="af2"/>
        <w:rPr>
          <w:rFonts w:ascii="GHEA Grapalat" w:hAnsi="GHEA Grapalat"/>
          <w:i/>
          <w:sz w:val="16"/>
          <w:szCs w:val="16"/>
          <w:lang w:val="af-ZA"/>
        </w:rPr>
      </w:pPr>
      <w:r w:rsidRPr="00A65C38">
        <w:rPr>
          <w:rFonts w:ascii="GHEA Grapalat" w:hAnsi="GHEA Grapalat"/>
          <w:i/>
          <w:sz w:val="16"/>
          <w:szCs w:val="16"/>
          <w:lang w:val="hy-AM"/>
        </w:rPr>
        <w:t>*</w:t>
      </w:r>
      <w:r w:rsidRPr="00F6249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F62490">
        <w:rPr>
          <w:rFonts w:ascii="GHEA Grapalat" w:hAnsi="GHEA Grapalat"/>
          <w:i/>
          <w:sz w:val="16"/>
          <w:szCs w:val="16"/>
          <w:lang w:val="hy-AM"/>
        </w:rPr>
        <w:t>է</w:t>
      </w:r>
      <w:r w:rsidRPr="001E7733">
        <w:rPr>
          <w:rFonts w:ascii="GHEA Grapalat" w:hAnsi="GHEA Grapalat"/>
          <w:i/>
          <w:sz w:val="16"/>
          <w:szCs w:val="16"/>
          <w:lang w:val="af-ZA"/>
        </w:rPr>
        <w:t xml:space="preserve"> </w:t>
      </w:r>
      <w:r w:rsidRPr="00F6249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F6249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F6249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F62490">
        <w:rPr>
          <w:rFonts w:ascii="GHEA Grapalat" w:hAnsi="GHEA Grapalat"/>
          <w:i/>
          <w:sz w:val="16"/>
          <w:szCs w:val="16"/>
          <w:lang w:val="hy-AM"/>
        </w:rPr>
        <w:t>մինչև</w:t>
      </w:r>
      <w:r w:rsidRPr="001E7733">
        <w:rPr>
          <w:rFonts w:ascii="GHEA Grapalat" w:hAnsi="GHEA Grapalat"/>
          <w:i/>
          <w:sz w:val="16"/>
          <w:szCs w:val="16"/>
          <w:lang w:val="af-ZA"/>
        </w:rPr>
        <w:t xml:space="preserve"> </w:t>
      </w:r>
      <w:r w:rsidRPr="00F6249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F6249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F62490">
        <w:rPr>
          <w:rFonts w:ascii="GHEA Grapalat" w:hAnsi="GHEA Grapalat"/>
          <w:i/>
          <w:sz w:val="16"/>
          <w:szCs w:val="16"/>
          <w:lang w:val="hy-AM"/>
        </w:rPr>
        <w:t>հրապարակելը</w:t>
      </w:r>
      <w:r w:rsidRPr="00A65C38">
        <w:rPr>
          <w:rFonts w:ascii="GHEA Grapalat" w:hAnsi="GHEA Grapalat"/>
          <w:i/>
          <w:sz w:val="16"/>
          <w:szCs w:val="16"/>
          <w:lang w:val="hy-AM"/>
        </w:rPr>
        <w:t>:</w:t>
      </w:r>
    </w:p>
    <w:p w:rsidR="00C9162A" w:rsidRDefault="00C9162A" w:rsidP="000C5A2D">
      <w:pPr>
        <w:jc w:val="both"/>
        <w:rPr>
          <w:rFonts w:ascii="GHEA Grapalat" w:hAnsi="GHEA Grapalat"/>
          <w:i/>
          <w:sz w:val="16"/>
          <w:szCs w:val="16"/>
          <w:lang w:val="hy-AM" w:eastAsia="ru-RU"/>
        </w:rPr>
      </w:pPr>
      <w:r w:rsidRPr="001E7733">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p w:rsidR="00C9162A" w:rsidRPr="004605D7" w:rsidRDefault="00C9162A" w:rsidP="000C5A2D">
      <w:pPr>
        <w:jc w:val="both"/>
        <w:rPr>
          <w:rFonts w:ascii="GHEA Grapalat" w:hAnsi="GHEA Grapalat" w:cs="Sylfaen"/>
          <w:sz w:val="20"/>
          <w:lang w:val="hy-AM"/>
        </w:rPr>
      </w:pPr>
      <w:r w:rsidRPr="004605D7">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footnote>
  <w:footnote w:id="12">
    <w:p w:rsidR="00C9162A" w:rsidRPr="002A4619" w:rsidRDefault="00C9162A" w:rsidP="00C66BF2">
      <w:pPr>
        <w:pStyle w:val="af2"/>
        <w:rPr>
          <w:rFonts w:ascii="GHEA Grapalat" w:hAnsi="GHEA Grapalat"/>
          <w:i/>
          <w:sz w:val="16"/>
          <w:szCs w:val="16"/>
          <w:lang w:val="af-ZA"/>
        </w:rPr>
      </w:pPr>
      <w:r w:rsidRPr="00A65C38">
        <w:rPr>
          <w:rFonts w:ascii="GHEA Grapalat" w:hAnsi="GHEA Grapalat"/>
          <w:i/>
          <w:sz w:val="16"/>
          <w:szCs w:val="16"/>
          <w:lang w:val="hy-AM"/>
        </w:rPr>
        <w:t>*</w:t>
      </w:r>
      <w:r w:rsidRPr="007062C3">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7062C3">
        <w:rPr>
          <w:rFonts w:ascii="GHEA Grapalat" w:hAnsi="GHEA Grapalat"/>
          <w:i/>
          <w:sz w:val="16"/>
          <w:szCs w:val="16"/>
          <w:lang w:val="hy-AM"/>
        </w:rPr>
        <w:t>է</w:t>
      </w:r>
      <w:r w:rsidRPr="001E7733">
        <w:rPr>
          <w:rFonts w:ascii="GHEA Grapalat" w:hAnsi="GHEA Grapalat"/>
          <w:i/>
          <w:sz w:val="16"/>
          <w:szCs w:val="16"/>
          <w:lang w:val="af-ZA"/>
        </w:rPr>
        <w:t xml:space="preserve"> </w:t>
      </w:r>
      <w:r w:rsidRPr="007062C3">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7062C3">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7062C3">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7062C3">
        <w:rPr>
          <w:rFonts w:ascii="GHEA Grapalat" w:hAnsi="GHEA Grapalat"/>
          <w:i/>
          <w:sz w:val="16"/>
          <w:szCs w:val="16"/>
          <w:lang w:val="hy-AM"/>
        </w:rPr>
        <w:t>մինչև</w:t>
      </w:r>
      <w:r w:rsidRPr="001E7733">
        <w:rPr>
          <w:rFonts w:ascii="GHEA Grapalat" w:hAnsi="GHEA Grapalat"/>
          <w:i/>
          <w:sz w:val="16"/>
          <w:szCs w:val="16"/>
          <w:lang w:val="af-ZA"/>
        </w:rPr>
        <w:t xml:space="preserve"> </w:t>
      </w:r>
      <w:r w:rsidRPr="007062C3">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7062C3">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7062C3">
        <w:rPr>
          <w:rFonts w:ascii="GHEA Grapalat" w:hAnsi="GHEA Grapalat"/>
          <w:i/>
          <w:sz w:val="16"/>
          <w:szCs w:val="16"/>
          <w:lang w:val="hy-AM"/>
        </w:rPr>
        <w:t>հրապարակելը</w:t>
      </w:r>
      <w:r w:rsidRPr="00A65C38">
        <w:rPr>
          <w:rFonts w:ascii="GHEA Grapalat" w:hAnsi="GHEA Grapalat"/>
          <w:i/>
          <w:sz w:val="16"/>
          <w:szCs w:val="16"/>
          <w:lang w:val="hy-AM"/>
        </w:rPr>
        <w:t>:</w:t>
      </w:r>
    </w:p>
    <w:p w:rsidR="00C9162A" w:rsidRDefault="00C9162A" w:rsidP="00C66BF2">
      <w:pPr>
        <w:jc w:val="both"/>
        <w:rPr>
          <w:rFonts w:ascii="GHEA Grapalat" w:hAnsi="GHEA Grapalat"/>
          <w:i/>
          <w:sz w:val="16"/>
          <w:szCs w:val="16"/>
          <w:lang w:val="hy-AM" w:eastAsia="ru-RU"/>
        </w:rPr>
      </w:pPr>
      <w:r w:rsidRPr="001E7733">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p w:rsidR="00C9162A" w:rsidRPr="004605D7" w:rsidRDefault="00C9162A" w:rsidP="00C66BF2">
      <w:pPr>
        <w:jc w:val="both"/>
        <w:rPr>
          <w:rFonts w:ascii="GHEA Grapalat" w:hAnsi="GHEA Grapalat" w:cs="Sylfaen"/>
          <w:sz w:val="20"/>
          <w:lang w:val="hy-AM"/>
        </w:rPr>
      </w:pPr>
      <w:r w:rsidRPr="004605D7">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footnote>
  <w:footnote w:id="13">
    <w:p w:rsidR="00C9162A" w:rsidRPr="001E7733" w:rsidRDefault="00C9162A" w:rsidP="00C66BF2">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7062C3">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7062C3">
        <w:rPr>
          <w:rFonts w:ascii="GHEA Grapalat" w:hAnsi="GHEA Grapalat"/>
          <w:i/>
          <w:sz w:val="16"/>
          <w:szCs w:val="16"/>
          <w:lang w:val="hy-AM"/>
        </w:rPr>
        <w:t>է</w:t>
      </w:r>
      <w:r w:rsidRPr="001E7733">
        <w:rPr>
          <w:rFonts w:ascii="GHEA Grapalat" w:hAnsi="GHEA Grapalat"/>
          <w:i/>
          <w:sz w:val="16"/>
          <w:szCs w:val="16"/>
          <w:lang w:val="af-ZA"/>
        </w:rPr>
        <w:t xml:space="preserve"> </w:t>
      </w:r>
      <w:r w:rsidRPr="007062C3">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7062C3">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7062C3">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7062C3">
        <w:rPr>
          <w:rFonts w:ascii="GHEA Grapalat" w:hAnsi="GHEA Grapalat"/>
          <w:i/>
          <w:sz w:val="16"/>
          <w:szCs w:val="16"/>
          <w:lang w:val="hy-AM"/>
        </w:rPr>
        <w:t>մինչև</w:t>
      </w:r>
      <w:r w:rsidRPr="001E7733">
        <w:rPr>
          <w:rFonts w:ascii="GHEA Grapalat" w:hAnsi="GHEA Grapalat"/>
          <w:i/>
          <w:sz w:val="16"/>
          <w:szCs w:val="16"/>
          <w:lang w:val="af-ZA"/>
        </w:rPr>
        <w:t xml:space="preserve"> </w:t>
      </w:r>
      <w:r w:rsidRPr="007062C3">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7062C3">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7062C3">
        <w:rPr>
          <w:rFonts w:ascii="GHEA Grapalat" w:hAnsi="GHEA Grapalat"/>
          <w:i/>
          <w:sz w:val="16"/>
          <w:szCs w:val="16"/>
          <w:lang w:val="hy-AM"/>
        </w:rPr>
        <w:t>հրապարակելը</w:t>
      </w:r>
      <w:r w:rsidRPr="00A65C38">
        <w:rPr>
          <w:rFonts w:ascii="GHEA Grapalat" w:hAnsi="GHEA Grapalat"/>
          <w:i/>
          <w:sz w:val="16"/>
          <w:szCs w:val="16"/>
          <w:lang w:val="hy-AM"/>
        </w:rPr>
        <w:t>:</w:t>
      </w:r>
    </w:p>
    <w:p w:rsidR="00C9162A" w:rsidRPr="0015088E" w:rsidRDefault="00C9162A" w:rsidP="00C66BF2">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rsidR="00C9162A" w:rsidRPr="001E7733" w:rsidDel="00856FDE" w:rsidRDefault="00C9162A" w:rsidP="00C66BF2">
      <w:pPr>
        <w:pStyle w:val="af2"/>
        <w:rPr>
          <w:del w:id="13" w:author="User" w:date="2019-05-26T09:57:00Z"/>
          <w:i/>
          <w:lang w:val="af-ZA"/>
        </w:rPr>
      </w:pPr>
    </w:p>
  </w:footnote>
  <w:footnote w:id="14">
    <w:p w:rsidR="00C9162A" w:rsidRPr="009D643A" w:rsidRDefault="00C9162A" w:rsidP="00C66BF2">
      <w:pPr>
        <w:pStyle w:val="af2"/>
        <w:rPr>
          <w:lang w:val="hy-AM"/>
        </w:rPr>
      </w:pPr>
      <w:r w:rsidRPr="00812744">
        <w:rPr>
          <w:vertAlign w:val="superscript"/>
          <w:lang w:val="hy-AM"/>
        </w:rPr>
        <w:t>2</w:t>
      </w:r>
      <w:r w:rsidRPr="00D803FA">
        <w:rPr>
          <w:vertAlign w:val="superscript"/>
          <w:lang w:val="hy-AM"/>
        </w:rPr>
        <w:t>5</w:t>
      </w:r>
      <w:r w:rsidRPr="004605D7">
        <w:rPr>
          <w:vertAlign w:val="superscript"/>
          <w:lang w:val="hy-AM"/>
        </w:rPr>
        <w:t xml:space="preserve"> </w:t>
      </w:r>
      <w:r w:rsidRPr="000C5E1D">
        <w:rPr>
          <w:rFonts w:ascii="GHEA Grapalat" w:hAnsi="GHEA Grapalat"/>
          <w:i/>
          <w:sz w:val="16"/>
          <w:szCs w:val="24"/>
          <w:lang w:val="hy-AM" w:eastAsia="en-US"/>
        </w:rPr>
        <w:t>Սույն հավելվածը հրավերից հանվում է, եթե գնման առարկա</w:t>
      </w:r>
      <w:r w:rsidRPr="00FC4820">
        <w:rPr>
          <w:rFonts w:ascii="GHEA Grapalat" w:hAnsi="GHEA Grapalat"/>
          <w:i/>
          <w:sz w:val="16"/>
          <w:szCs w:val="24"/>
          <w:lang w:val="hy-AM" w:eastAsia="en-US"/>
        </w:rPr>
        <w:t xml:space="preserve"> </w:t>
      </w:r>
      <w:r w:rsidRPr="000C5E1D">
        <w:rPr>
          <w:rFonts w:ascii="GHEA Grapalat" w:hAnsi="GHEA Grapalat"/>
          <w:i/>
          <w:sz w:val="16"/>
          <w:szCs w:val="24"/>
          <w:lang w:val="hy-AM" w:eastAsia="en-US"/>
        </w:rPr>
        <w:t xml:space="preserve"> </w:t>
      </w:r>
      <w:r w:rsidRPr="009D643A">
        <w:rPr>
          <w:rFonts w:ascii="GHEA Grapalat" w:hAnsi="GHEA Grapalat"/>
          <w:i/>
          <w:sz w:val="16"/>
          <w:szCs w:val="24"/>
          <w:lang w:val="hy-AM" w:eastAsia="en-US"/>
        </w:rPr>
        <w:t xml:space="preserve">չեն </w:t>
      </w:r>
      <w:r w:rsidRPr="000C5E1D">
        <w:rPr>
          <w:rFonts w:ascii="GHEA Grapalat" w:hAnsi="GHEA Grapalat"/>
          <w:i/>
          <w:sz w:val="16"/>
          <w:szCs w:val="24"/>
          <w:lang w:val="hy-AM" w:eastAsia="en-US"/>
        </w:rPr>
        <w:t>հանդիսանում շինարա</w:t>
      </w:r>
      <w:r w:rsidRPr="009D643A">
        <w:rPr>
          <w:rFonts w:ascii="GHEA Grapalat" w:hAnsi="GHEA Grapalat"/>
          <w:i/>
          <w:sz w:val="16"/>
          <w:szCs w:val="24"/>
          <w:lang w:val="hy-AM" w:eastAsia="en-US"/>
        </w:rPr>
        <w:t>րա</w:t>
      </w:r>
      <w:r w:rsidRPr="000C5E1D">
        <w:rPr>
          <w:rFonts w:ascii="GHEA Grapalat" w:hAnsi="GHEA Grapalat"/>
          <w:i/>
          <w:sz w:val="16"/>
          <w:szCs w:val="24"/>
          <w:lang w:val="hy-AM" w:eastAsia="en-US"/>
        </w:rPr>
        <w:t>կան աշխատանք</w:t>
      </w:r>
      <w:r w:rsidRPr="009D643A">
        <w:rPr>
          <w:rFonts w:ascii="GHEA Grapalat" w:hAnsi="GHEA Grapalat"/>
          <w:i/>
          <w:sz w:val="16"/>
          <w:szCs w:val="24"/>
          <w:lang w:val="hy-AM" w:eastAsia="en-US"/>
        </w:rPr>
        <w:t>ները</w:t>
      </w:r>
      <w:r w:rsidRPr="000C5E1D">
        <w:rPr>
          <w:rFonts w:ascii="GHEA Grapalat" w:hAnsi="GHEA Grapalat"/>
          <w:i/>
          <w:sz w:val="16"/>
          <w:szCs w:val="24"/>
          <w:lang w:val="hy-AM" w:eastAsia="en-US"/>
        </w:rPr>
        <w:t>:</w:t>
      </w:r>
    </w:p>
    <w:p w:rsidR="00C9162A" w:rsidRPr="002F4827" w:rsidDel="004D0559" w:rsidRDefault="00C9162A" w:rsidP="00C66BF2">
      <w:pPr>
        <w:pStyle w:val="af2"/>
        <w:rPr>
          <w:del w:id="14" w:author="User" w:date="2019-05-26T13:15:00Z"/>
          <w:lang w:val="hy-AM"/>
        </w:rPr>
      </w:pPr>
    </w:p>
  </w:footnote>
  <w:footnote w:id="15">
    <w:p w:rsidR="00C9162A" w:rsidRPr="00342CD5" w:rsidDel="004D0559" w:rsidRDefault="00C9162A" w:rsidP="00C66BF2">
      <w:pPr>
        <w:pStyle w:val="af2"/>
        <w:jc w:val="both"/>
        <w:rPr>
          <w:del w:id="15" w:author="User" w:date="2019-05-26T13:16:00Z"/>
          <w:lang w:val="hy-AM"/>
        </w:rPr>
      </w:pPr>
      <w:r w:rsidRPr="00B24180">
        <w:rPr>
          <w:vertAlign w:val="superscript"/>
          <w:lang w:val="hy-AM"/>
        </w:rPr>
        <w:t>26</w:t>
      </w:r>
      <w:r w:rsidRPr="004605D7">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6">
    <w:p w:rsidR="00C9162A" w:rsidRPr="00EF5721" w:rsidDel="004D0559" w:rsidRDefault="00C9162A" w:rsidP="00C66BF2">
      <w:pPr>
        <w:pStyle w:val="af2"/>
        <w:rPr>
          <w:del w:id="16" w:author="User" w:date="2019-05-26T13:16:00Z"/>
          <w:lang w:val="hy-AM"/>
        </w:rPr>
      </w:pPr>
      <w:r w:rsidRPr="00060EA7">
        <w:rPr>
          <w:vertAlign w:val="superscript"/>
          <w:lang w:val="hy-AM"/>
        </w:rPr>
        <w:t>2</w:t>
      </w:r>
      <w:r w:rsidRPr="00C011CE">
        <w:rPr>
          <w:vertAlign w:val="superscript"/>
          <w:lang w:val="hy-AM"/>
        </w:rPr>
        <w:t>7</w:t>
      </w:r>
      <w:r w:rsidRPr="00605A6B">
        <w:rPr>
          <w:rFonts w:ascii="GHEA Grapalat" w:hAnsi="GHEA Grapalat"/>
          <w:i/>
          <w:sz w:val="16"/>
          <w:szCs w:val="24"/>
          <w:lang w:val="hy-AM" w:eastAsia="en-US"/>
        </w:rPr>
        <w:t>Սույն կետը հանվում է պայմանագրի նախագծից, եթե</w:t>
      </w:r>
      <w:r w:rsidRPr="00EF5721">
        <w:rPr>
          <w:rFonts w:ascii="GHEA Grapalat" w:hAnsi="GHEA Grapalat"/>
          <w:i/>
          <w:sz w:val="16"/>
          <w:szCs w:val="24"/>
          <w:lang w:val="hy-AM" w:eastAsia="en-US"/>
        </w:rPr>
        <w:t xml:space="preserve"> կիրառելի չէ:</w:t>
      </w:r>
    </w:p>
  </w:footnote>
  <w:footnote w:id="17">
    <w:p w:rsidR="00C9162A" w:rsidRPr="002F4827" w:rsidDel="004D0559" w:rsidRDefault="00C9162A" w:rsidP="00C66BF2">
      <w:pPr>
        <w:pStyle w:val="af2"/>
        <w:jc w:val="both"/>
        <w:rPr>
          <w:del w:id="17" w:author="User" w:date="2019-05-26T13:18:00Z"/>
          <w:lang w:val="hy-AM"/>
        </w:rPr>
      </w:pPr>
      <w:r w:rsidRPr="004303B8">
        <w:rPr>
          <w:rFonts w:ascii="GHEA Grapalat" w:hAnsi="GHEA Grapalat"/>
          <w:i/>
          <w:sz w:val="16"/>
          <w:szCs w:val="24"/>
          <w:vertAlign w:val="superscript"/>
          <w:lang w:val="hy-AM" w:eastAsia="en-US"/>
        </w:rPr>
        <w:t xml:space="preserve">28 </w:t>
      </w:r>
      <w:r>
        <w:rPr>
          <w:rFonts w:ascii="GHEA Grapalat" w:hAnsi="GHEA Grapalat"/>
          <w:i/>
          <w:sz w:val="16"/>
          <w:szCs w:val="24"/>
          <w:lang w:val="hy-AM" w:eastAsia="en-US"/>
        </w:rPr>
        <w:t xml:space="preserve">Եթե </w:t>
      </w:r>
      <w:r w:rsidRPr="002F4827">
        <w:rPr>
          <w:rFonts w:ascii="GHEA Grapalat" w:hAnsi="GHEA Grapalat"/>
          <w:i/>
          <w:sz w:val="16"/>
          <w:szCs w:val="24"/>
          <w:lang w:val="hy-AM" w:eastAsia="en-US"/>
        </w:rPr>
        <w:t>Կապալառու</w:t>
      </w:r>
      <w:r w:rsidRPr="009B3CA3">
        <w:rPr>
          <w:rFonts w:ascii="GHEA Grapalat" w:hAnsi="GHEA Grapalat"/>
          <w:i/>
          <w:sz w:val="16"/>
          <w:szCs w:val="24"/>
          <w:lang w:val="hy-AM" w:eastAsia="en-US"/>
        </w:rPr>
        <w:t>ի կողմից գնային ա</w:t>
      </w:r>
      <w:r w:rsidRPr="002F4827">
        <w:rPr>
          <w:rFonts w:ascii="GHEA Grapalat" w:hAnsi="GHEA Grapalat"/>
          <w:i/>
          <w:sz w:val="16"/>
          <w:szCs w:val="24"/>
          <w:lang w:val="hy-AM" w:eastAsia="en-US"/>
        </w:rPr>
        <w:t>ռաջարկը ներկայացվել է առանց ԱԱՀ-ի, ապա պայմանագիրը կնքելիս սույն կետից հանվում են «որից -------- (----------) ՀՀ դրամը` ԱԱՀ-ն» բառերը:</w:t>
      </w:r>
      <w:r w:rsidRPr="004678A5">
        <w:rPr>
          <w:rFonts w:ascii="GHEA Grapalat" w:hAnsi="GHEA Grapalat"/>
          <w:i/>
          <w:sz w:val="16"/>
          <w:szCs w:val="24"/>
          <w:vertAlign w:val="superscript"/>
          <w:lang w:val="hy-AM" w:eastAsia="en-US"/>
        </w:rPr>
        <w:t xml:space="preserve">29 </w:t>
      </w:r>
      <w:r w:rsidRPr="00524894">
        <w:rPr>
          <w:rFonts w:ascii="GHEA Grapalat" w:hAnsi="GHEA Grapalat"/>
          <w:i/>
          <w:sz w:val="16"/>
          <w:szCs w:val="24"/>
          <w:lang w:val="hy-AM" w:eastAsia="en-US"/>
        </w:rPr>
        <w:t>Կա</w:t>
      </w:r>
      <w:r w:rsidRPr="002F4827">
        <w:rPr>
          <w:rFonts w:ascii="GHEA Grapalat" w:hAnsi="GHEA Grapalat"/>
          <w:i/>
          <w:sz w:val="16"/>
          <w:szCs w:val="24"/>
          <w:lang w:val="hy-AM" w:eastAsia="en-US"/>
        </w:rPr>
        <w:t>պալառուն</w:t>
      </w:r>
      <w:r w:rsidRPr="00524894">
        <w:rPr>
          <w:rFonts w:ascii="GHEA Grapalat" w:hAnsi="GHEA Grapalat"/>
          <w:i/>
          <w:sz w:val="16"/>
          <w:szCs w:val="24"/>
          <w:lang w:val="hy-AM" w:eastAsia="en-US"/>
        </w:rPr>
        <w:t xml:space="preserve"> կարող է հրաժարվել առաջարկված կանխավճարից կամ դրա մի մասից: Ընդ որում </w:t>
      </w:r>
      <w:r w:rsidRPr="002F4827">
        <w:rPr>
          <w:rFonts w:ascii="GHEA Grapalat" w:hAnsi="GHEA Grapalat"/>
          <w:i/>
          <w:sz w:val="16"/>
          <w:szCs w:val="24"/>
          <w:lang w:val="hy-AM" w:eastAsia="en-US"/>
        </w:rPr>
        <w:t>կնքվելիք պ</w:t>
      </w:r>
      <w:r w:rsidRPr="00524894">
        <w:rPr>
          <w:rFonts w:ascii="GHEA Grapalat" w:hAnsi="GHEA Grapalat"/>
          <w:i/>
          <w:sz w:val="16"/>
          <w:szCs w:val="24"/>
          <w:lang w:val="hy-AM" w:eastAsia="en-US"/>
        </w:rPr>
        <w:t>այմանագր</w:t>
      </w:r>
      <w:r w:rsidRPr="002F4827">
        <w:rPr>
          <w:rFonts w:ascii="GHEA Grapalat" w:hAnsi="GHEA Grapalat"/>
          <w:i/>
          <w:sz w:val="16"/>
          <w:szCs w:val="24"/>
          <w:lang w:val="hy-AM" w:eastAsia="en-US"/>
        </w:rPr>
        <w:t>ում</w:t>
      </w:r>
      <w:r w:rsidRPr="00524894">
        <w:rPr>
          <w:rFonts w:ascii="GHEA Grapalat" w:hAnsi="GHEA Grapalat"/>
          <w:i/>
          <w:sz w:val="16"/>
          <w:szCs w:val="24"/>
          <w:lang w:val="hy-AM" w:eastAsia="en-US"/>
        </w:rPr>
        <w:t xml:space="preserve"> կանխավճարը սահմանվում է </w:t>
      </w:r>
      <w:r w:rsidRPr="002F4827">
        <w:rPr>
          <w:rFonts w:ascii="GHEA Grapalat" w:hAnsi="GHEA Grapalat"/>
          <w:i/>
          <w:sz w:val="16"/>
          <w:szCs w:val="24"/>
          <w:lang w:val="hy-AM" w:eastAsia="en-US"/>
        </w:rPr>
        <w:t>Պատվիրատու</w:t>
      </w:r>
      <w:r w:rsidRPr="00524894">
        <w:rPr>
          <w:rFonts w:ascii="GHEA Grapalat" w:hAnsi="GHEA Grapalat"/>
          <w:i/>
          <w:sz w:val="16"/>
          <w:szCs w:val="24"/>
          <w:lang w:val="hy-AM" w:eastAsia="en-US"/>
        </w:rPr>
        <w:t xml:space="preserve">ի և </w:t>
      </w:r>
      <w:r w:rsidRPr="002F4827">
        <w:rPr>
          <w:rFonts w:ascii="GHEA Grapalat" w:hAnsi="GHEA Grapalat"/>
          <w:i/>
          <w:sz w:val="16"/>
          <w:szCs w:val="24"/>
          <w:lang w:val="hy-AM" w:eastAsia="en-US"/>
        </w:rPr>
        <w:t>Կապալառու</w:t>
      </w:r>
      <w:r w:rsidRPr="00524894">
        <w:rPr>
          <w:rFonts w:ascii="GHEA Grapalat" w:hAnsi="GHEA Grapalat"/>
          <w:i/>
          <w:sz w:val="16"/>
          <w:szCs w:val="24"/>
          <w:lang w:val="hy-AM" w:eastAsia="en-US"/>
        </w:rPr>
        <w:t>ի միջև համաձայնեցված չափով:</w:t>
      </w:r>
      <w:r w:rsidRPr="002F4827">
        <w:rPr>
          <w:rFonts w:ascii="GHEA Grapalat" w:hAnsi="GHEA Grapalat"/>
          <w:i/>
          <w:sz w:val="16"/>
          <w:szCs w:val="24"/>
          <w:lang w:val="hy-AM" w:eastAsia="en-US"/>
        </w:rPr>
        <w:t xml:space="preserve"> Եթե պայմանագրով չի նախատեսվում կանխավճարի հատկացում, ապա սույն կետը հանվում է նախագծից:</w:t>
      </w:r>
    </w:p>
  </w:footnote>
  <w:footnote w:id="18">
    <w:p w:rsidR="00C9162A" w:rsidRPr="004605D7" w:rsidRDefault="00C9162A" w:rsidP="00C66BF2">
      <w:pPr>
        <w:pStyle w:val="af2"/>
        <w:jc w:val="both"/>
        <w:rPr>
          <w:rFonts w:ascii="GHEA Grapalat" w:hAnsi="GHEA Grapalat"/>
          <w:i/>
          <w:sz w:val="16"/>
          <w:szCs w:val="24"/>
          <w:lang w:val="hy-AM" w:eastAsia="en-US"/>
        </w:rPr>
      </w:pPr>
      <w:r w:rsidRPr="004605D7">
        <w:rPr>
          <w:vertAlign w:val="superscript"/>
          <w:lang w:val="hy-AM"/>
        </w:rPr>
        <w:t>3</w:t>
      </w:r>
      <w:r w:rsidRPr="00DA20F2">
        <w:rPr>
          <w:vertAlign w:val="superscript"/>
          <w:lang w:val="hy-AM"/>
        </w:rPr>
        <w:t>0</w:t>
      </w:r>
      <w:r w:rsidRPr="004605D7">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605D7">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C9162A" w:rsidRPr="003711BD" w:rsidDel="00AC0465" w:rsidRDefault="00C9162A" w:rsidP="00C66BF2">
      <w:pPr>
        <w:pStyle w:val="af2"/>
        <w:rPr>
          <w:del w:id="18" w:author="User" w:date="2019-05-26T13:21:00Z"/>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9">
    <w:p w:rsidR="00C9162A" w:rsidRPr="002F4827" w:rsidDel="001432D3" w:rsidRDefault="00C9162A" w:rsidP="00C66BF2">
      <w:pPr>
        <w:pStyle w:val="af2"/>
        <w:jc w:val="both"/>
        <w:rPr>
          <w:del w:id="19" w:author="User" w:date="2019-05-26T13:23:00Z"/>
          <w:sz w:val="16"/>
          <w:szCs w:val="16"/>
          <w:lang w:val="hy-AM"/>
        </w:rPr>
      </w:pPr>
      <w:r w:rsidRPr="005170DF">
        <w:rPr>
          <w:vertAlign w:val="superscript"/>
          <w:lang w:val="hy-AM"/>
        </w:rPr>
        <w:t>3</w:t>
      </w:r>
      <w:r w:rsidRPr="00DD03BB">
        <w:rPr>
          <w:vertAlign w:val="superscript"/>
          <w:lang w:val="hy-AM"/>
        </w:rPr>
        <w:t xml:space="preserve">1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0">
    <w:p w:rsidR="00C9162A" w:rsidRPr="00FC4820" w:rsidRDefault="00C9162A" w:rsidP="00C66BF2">
      <w:pPr>
        <w:pStyle w:val="af2"/>
        <w:jc w:val="both"/>
        <w:rPr>
          <w:lang w:val="hy-AM"/>
        </w:rPr>
      </w:pPr>
      <w:r w:rsidRPr="002D4481">
        <w:rPr>
          <w:vertAlign w:val="superscript"/>
          <w:lang w:val="hy-AM"/>
        </w:rPr>
        <w:t>3</w:t>
      </w:r>
      <w:r w:rsidRPr="00496062">
        <w:rPr>
          <w:vertAlign w:val="superscript"/>
          <w:lang w:val="hy-AM"/>
        </w:rPr>
        <w:t>2</w:t>
      </w:r>
      <w:r w:rsidRPr="004605D7">
        <w:rPr>
          <w:vertAlign w:val="superscript"/>
          <w:lang w:val="hy-AM"/>
        </w:rPr>
        <w:t xml:space="preserve"> </w:t>
      </w:r>
      <w:r w:rsidRPr="003B6FB5">
        <w:rPr>
          <w:rFonts w:ascii="GHEA Grapalat" w:hAnsi="GHEA Grapalat"/>
          <w:i/>
          <w:sz w:val="16"/>
          <w:szCs w:val="24"/>
          <w:lang w:val="hy-AM" w:eastAsia="en-US"/>
        </w:rPr>
        <w:t>Սույն</w:t>
      </w:r>
      <w:r w:rsidRPr="00FC4820">
        <w:rPr>
          <w:rFonts w:ascii="GHEA Grapalat" w:hAnsi="GHEA Grapalat"/>
          <w:i/>
          <w:sz w:val="16"/>
          <w:szCs w:val="24"/>
          <w:lang w:val="hy-AM" w:eastAsia="en-US"/>
        </w:rPr>
        <w:t xml:space="preserve"> կետը</w:t>
      </w:r>
      <w:r w:rsidRPr="003B6FB5">
        <w:rPr>
          <w:rFonts w:ascii="GHEA Grapalat" w:hAnsi="GHEA Grapalat"/>
          <w:i/>
          <w:sz w:val="16"/>
          <w:szCs w:val="24"/>
          <w:lang w:val="hy-AM" w:eastAsia="en-US"/>
        </w:rPr>
        <w:t xml:space="preserve"> հանվում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21">
    <w:p w:rsidR="00C9162A" w:rsidRPr="00FC4820" w:rsidDel="001432D3" w:rsidRDefault="00C9162A" w:rsidP="00C66BF2">
      <w:pPr>
        <w:pStyle w:val="af2"/>
        <w:jc w:val="both"/>
        <w:rPr>
          <w:del w:id="20" w:author="User" w:date="2019-05-26T13:24:00Z"/>
          <w:lang w:val="hy-AM"/>
        </w:rPr>
      </w:pPr>
      <w:r w:rsidRPr="002D4481">
        <w:rPr>
          <w:vertAlign w:val="superscript"/>
          <w:lang w:val="hy-AM"/>
        </w:rPr>
        <w:t>3</w:t>
      </w:r>
      <w:r w:rsidRPr="00496062">
        <w:rPr>
          <w:vertAlign w:val="superscript"/>
          <w:lang w:val="hy-AM"/>
        </w:rPr>
        <w:t>3</w:t>
      </w:r>
      <w:r w:rsidRPr="004605D7">
        <w:rPr>
          <w:vertAlign w:val="superscript"/>
          <w:lang w:val="hy-AM"/>
        </w:rPr>
        <w:t xml:space="preserve"> </w:t>
      </w:r>
      <w:r w:rsidRPr="00FC4820">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2">
    <w:p w:rsidR="00C9162A" w:rsidRPr="006B7F1F" w:rsidRDefault="00C9162A" w:rsidP="00C66BF2">
      <w:pPr>
        <w:pStyle w:val="af2"/>
      </w:pPr>
      <w:r>
        <w:rPr>
          <w:rStyle w:val="af6"/>
        </w:rPr>
        <w:t>34</w:t>
      </w:r>
      <w:r>
        <w:t xml:space="preserve"> </w:t>
      </w:r>
      <w:r w:rsidRPr="00E040F0">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sidRPr="001E7733">
        <w:rPr>
          <w:rFonts w:ascii="GHEA Grapalat" w:hAnsi="GHEA Grapalat"/>
          <w:i/>
          <w:sz w:val="16"/>
          <w:lang w:val="hy-AM"/>
        </w:rPr>
        <w:t>3</w:t>
      </w:r>
      <w:r w:rsidRPr="00E040F0">
        <w:rPr>
          <w:rFonts w:ascii="GHEA Grapalat" w:hAnsi="GHEA Grapalat"/>
          <w:i/>
          <w:sz w:val="16"/>
          <w:lang w:val="hy-AM"/>
        </w:rPr>
        <w:t>-րդ նախադասությունը</w:t>
      </w:r>
      <w:r w:rsidRPr="001E7733">
        <w:rPr>
          <w:rFonts w:ascii="GHEA Grapalat" w:hAnsi="GHEA Grapalat"/>
          <w:i/>
          <w:sz w:val="16"/>
          <w:lang w:val="hy-AM"/>
        </w:rPr>
        <w:t xml:space="preserve">, իսկ 4-րդ նախադասությունը խմբագրվում է` «, իսկ տուժանքի ձևով ներկայացված </w:t>
      </w:r>
      <w:r w:rsidRPr="004605D7">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605D7">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605D7">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7"/>
  </w:num>
  <w:num w:numId="2">
    <w:abstractNumId w:val="7"/>
  </w:num>
  <w:num w:numId="3">
    <w:abstractNumId w:val="15"/>
  </w:num>
  <w:num w:numId="4">
    <w:abstractNumId w:val="12"/>
  </w:num>
  <w:num w:numId="5">
    <w:abstractNumId w:val="19"/>
  </w:num>
  <w:num w:numId="6">
    <w:abstractNumId w:val="17"/>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4"/>
  </w:num>
  <w:num w:numId="11">
    <w:abstractNumId w:val="6"/>
  </w:num>
  <w:num w:numId="12">
    <w:abstractNumId w:val="23"/>
  </w:num>
  <w:num w:numId="13">
    <w:abstractNumId w:val="20"/>
  </w:num>
  <w:num w:numId="14">
    <w:abstractNumId w:val="9"/>
  </w:num>
  <w:num w:numId="15">
    <w:abstractNumId w:val="21"/>
  </w:num>
  <w:num w:numId="16">
    <w:abstractNumId w:val="11"/>
  </w:num>
  <w:num w:numId="17">
    <w:abstractNumId w:val="5"/>
  </w:num>
  <w:num w:numId="18">
    <w:abstractNumId w:val="1"/>
  </w:num>
  <w:num w:numId="19">
    <w:abstractNumId w:val="3"/>
  </w:num>
  <w:num w:numId="20">
    <w:abstractNumId w:val="2"/>
  </w:num>
  <w:num w:numId="21">
    <w:abstractNumId w:val="24"/>
  </w:num>
  <w:num w:numId="22">
    <w:abstractNumId w:val="22"/>
  </w:num>
  <w:num w:numId="23">
    <w:abstractNumId w:val="18"/>
  </w:num>
  <w:num w:numId="24">
    <w:abstractNumId w:val="0"/>
  </w:num>
  <w:num w:numId="25">
    <w:abstractNumId w:val="10"/>
  </w:num>
  <w:num w:numId="26">
    <w:abstractNumId w:val="13"/>
  </w:num>
  <w:num w:numId="27">
    <w:abstractNumId w:val="16"/>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E54"/>
    <w:rsid w:val="00000873"/>
    <w:rsid w:val="00007F0D"/>
    <w:rsid w:val="00022595"/>
    <w:rsid w:val="00026281"/>
    <w:rsid w:val="00036FE2"/>
    <w:rsid w:val="00040A00"/>
    <w:rsid w:val="00041103"/>
    <w:rsid w:val="000706D2"/>
    <w:rsid w:val="00075ED0"/>
    <w:rsid w:val="000A08BD"/>
    <w:rsid w:val="000A1774"/>
    <w:rsid w:val="000C5A2D"/>
    <w:rsid w:val="000E095D"/>
    <w:rsid w:val="000E25EF"/>
    <w:rsid w:val="000E26DF"/>
    <w:rsid w:val="000F01A8"/>
    <w:rsid w:val="00105269"/>
    <w:rsid w:val="001273DE"/>
    <w:rsid w:val="00127BDB"/>
    <w:rsid w:val="001303C4"/>
    <w:rsid w:val="00132E28"/>
    <w:rsid w:val="00134F92"/>
    <w:rsid w:val="001700AA"/>
    <w:rsid w:val="00177F9F"/>
    <w:rsid w:val="00191848"/>
    <w:rsid w:val="001930B8"/>
    <w:rsid w:val="001A1D72"/>
    <w:rsid w:val="001B628D"/>
    <w:rsid w:val="001D1A00"/>
    <w:rsid w:val="001D3E0A"/>
    <w:rsid w:val="001E75FA"/>
    <w:rsid w:val="001F56C9"/>
    <w:rsid w:val="00202F09"/>
    <w:rsid w:val="00212E73"/>
    <w:rsid w:val="00222B1A"/>
    <w:rsid w:val="00234D20"/>
    <w:rsid w:val="002405FA"/>
    <w:rsid w:val="002665B6"/>
    <w:rsid w:val="00266C99"/>
    <w:rsid w:val="00267179"/>
    <w:rsid w:val="002671A7"/>
    <w:rsid w:val="002671F7"/>
    <w:rsid w:val="00273A4F"/>
    <w:rsid w:val="00282D77"/>
    <w:rsid w:val="00283385"/>
    <w:rsid w:val="002930E7"/>
    <w:rsid w:val="002A3755"/>
    <w:rsid w:val="002A5DA7"/>
    <w:rsid w:val="002A60DA"/>
    <w:rsid w:val="002C36B6"/>
    <w:rsid w:val="002D09DA"/>
    <w:rsid w:val="002E17AB"/>
    <w:rsid w:val="002E250F"/>
    <w:rsid w:val="002E427E"/>
    <w:rsid w:val="003003CE"/>
    <w:rsid w:val="00304AF2"/>
    <w:rsid w:val="00317AE1"/>
    <w:rsid w:val="00332BFA"/>
    <w:rsid w:val="00336E11"/>
    <w:rsid w:val="00340627"/>
    <w:rsid w:val="00340888"/>
    <w:rsid w:val="00374F02"/>
    <w:rsid w:val="003872A7"/>
    <w:rsid w:val="003A22D9"/>
    <w:rsid w:val="003A24AF"/>
    <w:rsid w:val="003A52CD"/>
    <w:rsid w:val="003B7CD2"/>
    <w:rsid w:val="003D035C"/>
    <w:rsid w:val="003D668B"/>
    <w:rsid w:val="003D77AB"/>
    <w:rsid w:val="003E1F60"/>
    <w:rsid w:val="003F1D38"/>
    <w:rsid w:val="003F1E58"/>
    <w:rsid w:val="004303B8"/>
    <w:rsid w:val="004325CF"/>
    <w:rsid w:val="00440957"/>
    <w:rsid w:val="004453A1"/>
    <w:rsid w:val="004459C4"/>
    <w:rsid w:val="00451F6E"/>
    <w:rsid w:val="004528AA"/>
    <w:rsid w:val="00456CD6"/>
    <w:rsid w:val="00460E4F"/>
    <w:rsid w:val="00481275"/>
    <w:rsid w:val="004971B3"/>
    <w:rsid w:val="00497D83"/>
    <w:rsid w:val="004B687B"/>
    <w:rsid w:val="004C1509"/>
    <w:rsid w:val="004C50B2"/>
    <w:rsid w:val="004E5879"/>
    <w:rsid w:val="004E714C"/>
    <w:rsid w:val="004F1165"/>
    <w:rsid w:val="004F2496"/>
    <w:rsid w:val="005138F7"/>
    <w:rsid w:val="005242C9"/>
    <w:rsid w:val="00527D5C"/>
    <w:rsid w:val="0053546A"/>
    <w:rsid w:val="00546265"/>
    <w:rsid w:val="00552144"/>
    <w:rsid w:val="00574134"/>
    <w:rsid w:val="005773F9"/>
    <w:rsid w:val="00584E24"/>
    <w:rsid w:val="00586205"/>
    <w:rsid w:val="0059440F"/>
    <w:rsid w:val="005A6F19"/>
    <w:rsid w:val="005B3A5B"/>
    <w:rsid w:val="005C458D"/>
    <w:rsid w:val="005C669A"/>
    <w:rsid w:val="005D4801"/>
    <w:rsid w:val="005D4D93"/>
    <w:rsid w:val="005F40E9"/>
    <w:rsid w:val="005F76D5"/>
    <w:rsid w:val="00610CE5"/>
    <w:rsid w:val="006148F5"/>
    <w:rsid w:val="00615E15"/>
    <w:rsid w:val="00624F28"/>
    <w:rsid w:val="00626E54"/>
    <w:rsid w:val="006333D1"/>
    <w:rsid w:val="006340E4"/>
    <w:rsid w:val="00634A76"/>
    <w:rsid w:val="00636D5C"/>
    <w:rsid w:val="00637915"/>
    <w:rsid w:val="006449D2"/>
    <w:rsid w:val="00646D8F"/>
    <w:rsid w:val="00646E63"/>
    <w:rsid w:val="006534C3"/>
    <w:rsid w:val="00680D37"/>
    <w:rsid w:val="00684E5F"/>
    <w:rsid w:val="00692D6F"/>
    <w:rsid w:val="006A5F4D"/>
    <w:rsid w:val="006B2418"/>
    <w:rsid w:val="006C0B77"/>
    <w:rsid w:val="006F2A29"/>
    <w:rsid w:val="006F4942"/>
    <w:rsid w:val="006F5CB4"/>
    <w:rsid w:val="007062C3"/>
    <w:rsid w:val="00706AE8"/>
    <w:rsid w:val="007210C7"/>
    <w:rsid w:val="00724CC1"/>
    <w:rsid w:val="00727073"/>
    <w:rsid w:val="0073629B"/>
    <w:rsid w:val="00745BAA"/>
    <w:rsid w:val="00755AA0"/>
    <w:rsid w:val="007643A3"/>
    <w:rsid w:val="00773289"/>
    <w:rsid w:val="007761AE"/>
    <w:rsid w:val="007A3B92"/>
    <w:rsid w:val="007A6391"/>
    <w:rsid w:val="007B0AF0"/>
    <w:rsid w:val="007B63B1"/>
    <w:rsid w:val="007C094B"/>
    <w:rsid w:val="007D303F"/>
    <w:rsid w:val="007D3B7B"/>
    <w:rsid w:val="007F0C5E"/>
    <w:rsid w:val="008070DF"/>
    <w:rsid w:val="008242C3"/>
    <w:rsid w:val="008242FF"/>
    <w:rsid w:val="008259DB"/>
    <w:rsid w:val="00831DB7"/>
    <w:rsid w:val="008326A8"/>
    <w:rsid w:val="0084363A"/>
    <w:rsid w:val="00851F71"/>
    <w:rsid w:val="00852833"/>
    <w:rsid w:val="00870683"/>
    <w:rsid w:val="00870751"/>
    <w:rsid w:val="00883423"/>
    <w:rsid w:val="008A3A3D"/>
    <w:rsid w:val="008B0CB1"/>
    <w:rsid w:val="008B4DC2"/>
    <w:rsid w:val="008B69D9"/>
    <w:rsid w:val="008D4855"/>
    <w:rsid w:val="008E0253"/>
    <w:rsid w:val="008E17DE"/>
    <w:rsid w:val="008E28C1"/>
    <w:rsid w:val="0090103A"/>
    <w:rsid w:val="00903496"/>
    <w:rsid w:val="009206F5"/>
    <w:rsid w:val="00922C48"/>
    <w:rsid w:val="00925076"/>
    <w:rsid w:val="0094731C"/>
    <w:rsid w:val="00952158"/>
    <w:rsid w:val="009541FA"/>
    <w:rsid w:val="00986C4D"/>
    <w:rsid w:val="00991B34"/>
    <w:rsid w:val="009A0CEA"/>
    <w:rsid w:val="009A26CD"/>
    <w:rsid w:val="009A3575"/>
    <w:rsid w:val="009F3D00"/>
    <w:rsid w:val="00A02F95"/>
    <w:rsid w:val="00A22D51"/>
    <w:rsid w:val="00A41581"/>
    <w:rsid w:val="00A45405"/>
    <w:rsid w:val="00A51208"/>
    <w:rsid w:val="00A57835"/>
    <w:rsid w:val="00A57D55"/>
    <w:rsid w:val="00A6249E"/>
    <w:rsid w:val="00A63224"/>
    <w:rsid w:val="00A73DA0"/>
    <w:rsid w:val="00A76981"/>
    <w:rsid w:val="00A817DF"/>
    <w:rsid w:val="00A863E2"/>
    <w:rsid w:val="00A86D71"/>
    <w:rsid w:val="00A94FDC"/>
    <w:rsid w:val="00AA445C"/>
    <w:rsid w:val="00AA52EF"/>
    <w:rsid w:val="00AB5D7A"/>
    <w:rsid w:val="00AD3C19"/>
    <w:rsid w:val="00AE09D8"/>
    <w:rsid w:val="00AE55BF"/>
    <w:rsid w:val="00AF2D61"/>
    <w:rsid w:val="00B045D6"/>
    <w:rsid w:val="00B10CDC"/>
    <w:rsid w:val="00B154FB"/>
    <w:rsid w:val="00B4329F"/>
    <w:rsid w:val="00B71D35"/>
    <w:rsid w:val="00B73E80"/>
    <w:rsid w:val="00B747C3"/>
    <w:rsid w:val="00B74DDC"/>
    <w:rsid w:val="00B8391C"/>
    <w:rsid w:val="00B915B7"/>
    <w:rsid w:val="00BA6DC6"/>
    <w:rsid w:val="00BC40D1"/>
    <w:rsid w:val="00BC59C9"/>
    <w:rsid w:val="00BD2FF7"/>
    <w:rsid w:val="00BE015D"/>
    <w:rsid w:val="00C13FD2"/>
    <w:rsid w:val="00C1625A"/>
    <w:rsid w:val="00C50276"/>
    <w:rsid w:val="00C66BF2"/>
    <w:rsid w:val="00C85E4A"/>
    <w:rsid w:val="00C87B9A"/>
    <w:rsid w:val="00C9162A"/>
    <w:rsid w:val="00CA2AC6"/>
    <w:rsid w:val="00CA2ADB"/>
    <w:rsid w:val="00CA5DDB"/>
    <w:rsid w:val="00CB313A"/>
    <w:rsid w:val="00CC5832"/>
    <w:rsid w:val="00CF35C1"/>
    <w:rsid w:val="00D06970"/>
    <w:rsid w:val="00D06F3E"/>
    <w:rsid w:val="00D110A5"/>
    <w:rsid w:val="00D13860"/>
    <w:rsid w:val="00D26993"/>
    <w:rsid w:val="00D31562"/>
    <w:rsid w:val="00D35145"/>
    <w:rsid w:val="00D503A3"/>
    <w:rsid w:val="00D50EDB"/>
    <w:rsid w:val="00D56802"/>
    <w:rsid w:val="00D611F7"/>
    <w:rsid w:val="00D651B2"/>
    <w:rsid w:val="00D65E37"/>
    <w:rsid w:val="00D671ED"/>
    <w:rsid w:val="00D85477"/>
    <w:rsid w:val="00D979DB"/>
    <w:rsid w:val="00DB298B"/>
    <w:rsid w:val="00DD1D71"/>
    <w:rsid w:val="00DE70C6"/>
    <w:rsid w:val="00DF36A3"/>
    <w:rsid w:val="00E0274F"/>
    <w:rsid w:val="00E1239A"/>
    <w:rsid w:val="00E17BF5"/>
    <w:rsid w:val="00E20157"/>
    <w:rsid w:val="00E21116"/>
    <w:rsid w:val="00E3774F"/>
    <w:rsid w:val="00E40270"/>
    <w:rsid w:val="00E4102C"/>
    <w:rsid w:val="00E538A6"/>
    <w:rsid w:val="00E53AFC"/>
    <w:rsid w:val="00E600E3"/>
    <w:rsid w:val="00E656B4"/>
    <w:rsid w:val="00E728B0"/>
    <w:rsid w:val="00E729B9"/>
    <w:rsid w:val="00E95EF0"/>
    <w:rsid w:val="00EA0A62"/>
    <w:rsid w:val="00EA59DF"/>
    <w:rsid w:val="00EB6DBC"/>
    <w:rsid w:val="00EC3C67"/>
    <w:rsid w:val="00EC3E87"/>
    <w:rsid w:val="00EE0D84"/>
    <w:rsid w:val="00EE4070"/>
    <w:rsid w:val="00EE4168"/>
    <w:rsid w:val="00EE5168"/>
    <w:rsid w:val="00EE5972"/>
    <w:rsid w:val="00EF719C"/>
    <w:rsid w:val="00F011AB"/>
    <w:rsid w:val="00F12C76"/>
    <w:rsid w:val="00F3278F"/>
    <w:rsid w:val="00F406C4"/>
    <w:rsid w:val="00F5360D"/>
    <w:rsid w:val="00F66258"/>
    <w:rsid w:val="00F75B4F"/>
    <w:rsid w:val="00F83D76"/>
    <w:rsid w:val="00FA2E32"/>
    <w:rsid w:val="00FB3B44"/>
    <w:rsid w:val="00FB68BC"/>
    <w:rsid w:val="00FB71F7"/>
    <w:rsid w:val="00FC352A"/>
    <w:rsid w:val="00FD5438"/>
    <w:rsid w:val="00FE13A3"/>
    <w:rsid w:val="00FF3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86799"/>
  <w15:chartTrackingRefBased/>
  <w15:docId w15:val="{3F9E286E-D1EA-4FF4-99B4-779C1B267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6BF2"/>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C66BF2"/>
    <w:pPr>
      <w:keepNext/>
      <w:jc w:val="center"/>
      <w:outlineLvl w:val="0"/>
    </w:pPr>
    <w:rPr>
      <w:rFonts w:ascii="Arial Armenian" w:hAnsi="Arial Armenian"/>
      <w:sz w:val="28"/>
      <w:szCs w:val="20"/>
      <w:lang w:eastAsia="ru-RU"/>
    </w:rPr>
  </w:style>
  <w:style w:type="paragraph" w:styleId="2">
    <w:name w:val="heading 2"/>
    <w:basedOn w:val="a"/>
    <w:next w:val="a"/>
    <w:link w:val="20"/>
    <w:qFormat/>
    <w:rsid w:val="00C66BF2"/>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C66BF2"/>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C66BF2"/>
    <w:pPr>
      <w:keepNext/>
      <w:outlineLvl w:val="3"/>
    </w:pPr>
    <w:rPr>
      <w:rFonts w:ascii="Arial LatArm" w:hAnsi="Arial LatArm"/>
      <w:i/>
      <w:sz w:val="18"/>
      <w:szCs w:val="20"/>
    </w:rPr>
  </w:style>
  <w:style w:type="paragraph" w:styleId="5">
    <w:name w:val="heading 5"/>
    <w:basedOn w:val="a"/>
    <w:next w:val="a"/>
    <w:link w:val="50"/>
    <w:qFormat/>
    <w:rsid w:val="00C66BF2"/>
    <w:pPr>
      <w:keepNext/>
      <w:jc w:val="center"/>
      <w:outlineLvl w:val="4"/>
    </w:pPr>
    <w:rPr>
      <w:rFonts w:ascii="Arial LatArm" w:hAnsi="Arial LatArm"/>
      <w:b/>
      <w:sz w:val="26"/>
      <w:szCs w:val="20"/>
      <w:lang w:eastAsia="ru-RU"/>
    </w:rPr>
  </w:style>
  <w:style w:type="paragraph" w:styleId="6">
    <w:name w:val="heading 6"/>
    <w:basedOn w:val="a"/>
    <w:next w:val="a"/>
    <w:link w:val="60"/>
    <w:qFormat/>
    <w:rsid w:val="00C66BF2"/>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C66BF2"/>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C66BF2"/>
    <w:pPr>
      <w:keepNext/>
      <w:outlineLvl w:val="7"/>
    </w:pPr>
    <w:rPr>
      <w:rFonts w:ascii="Times Armenian" w:hAnsi="Times Armenian"/>
      <w:i/>
      <w:sz w:val="20"/>
      <w:szCs w:val="20"/>
      <w:lang w:val="nl-NL" w:eastAsia="x-none"/>
    </w:rPr>
  </w:style>
  <w:style w:type="paragraph" w:styleId="9">
    <w:name w:val="heading 9"/>
    <w:basedOn w:val="a"/>
    <w:next w:val="a"/>
    <w:link w:val="90"/>
    <w:qFormat/>
    <w:rsid w:val="00C66BF2"/>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66BF2"/>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C66BF2"/>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C66BF2"/>
    <w:rPr>
      <w:rFonts w:ascii="Arial LatArm" w:eastAsia="Times New Roman" w:hAnsi="Arial LatArm" w:cs="Times New Roman"/>
      <w:i/>
      <w:sz w:val="20"/>
      <w:szCs w:val="20"/>
      <w:lang w:val="en-AU"/>
    </w:rPr>
  </w:style>
  <w:style w:type="character" w:customStyle="1" w:styleId="40">
    <w:name w:val="Заголовок 4 Знак"/>
    <w:basedOn w:val="a0"/>
    <w:link w:val="4"/>
    <w:rsid w:val="00C66BF2"/>
    <w:rPr>
      <w:rFonts w:ascii="Arial LatArm" w:eastAsia="Times New Roman" w:hAnsi="Arial LatArm" w:cs="Times New Roman"/>
      <w:i/>
      <w:sz w:val="18"/>
      <w:szCs w:val="20"/>
      <w:lang w:val="en-US"/>
    </w:rPr>
  </w:style>
  <w:style w:type="character" w:customStyle="1" w:styleId="50">
    <w:name w:val="Заголовок 5 Знак"/>
    <w:basedOn w:val="a0"/>
    <w:link w:val="5"/>
    <w:rsid w:val="00C66BF2"/>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C66BF2"/>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C66BF2"/>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C66BF2"/>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C66BF2"/>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
    <w:basedOn w:val="a"/>
    <w:link w:val="a4"/>
    <w:rsid w:val="00C66BF2"/>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C66BF2"/>
    <w:rPr>
      <w:rFonts w:ascii="Arial LatArm" w:eastAsia="Times New Roman" w:hAnsi="Arial LatArm" w:cs="Times New Roman"/>
      <w:i/>
      <w:sz w:val="20"/>
      <w:szCs w:val="20"/>
      <w:lang w:val="en-AU"/>
    </w:rPr>
  </w:style>
  <w:style w:type="paragraph" w:styleId="a5">
    <w:name w:val="footer"/>
    <w:basedOn w:val="a"/>
    <w:link w:val="a6"/>
    <w:rsid w:val="00C66BF2"/>
    <w:pPr>
      <w:tabs>
        <w:tab w:val="center" w:pos="4320"/>
        <w:tab w:val="right" w:pos="8640"/>
      </w:tabs>
    </w:pPr>
    <w:rPr>
      <w:sz w:val="20"/>
      <w:szCs w:val="20"/>
    </w:rPr>
  </w:style>
  <w:style w:type="character" w:customStyle="1" w:styleId="a6">
    <w:name w:val="Нижний колонтитул Знак"/>
    <w:basedOn w:val="a0"/>
    <w:link w:val="a5"/>
    <w:rsid w:val="00C66BF2"/>
    <w:rPr>
      <w:rFonts w:ascii="Times New Roman" w:eastAsia="Times New Roman" w:hAnsi="Times New Roman" w:cs="Times New Roman"/>
      <w:sz w:val="20"/>
      <w:szCs w:val="20"/>
      <w:lang w:val="en-US"/>
    </w:rPr>
  </w:style>
  <w:style w:type="paragraph" w:styleId="31">
    <w:name w:val="Body Text Indent 3"/>
    <w:basedOn w:val="a"/>
    <w:link w:val="32"/>
    <w:rsid w:val="00C66BF2"/>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C66BF2"/>
    <w:rPr>
      <w:rFonts w:ascii="Times Armenian" w:eastAsia="Times New Roman" w:hAnsi="Times Armenian" w:cs="Times New Roman"/>
      <w:sz w:val="20"/>
      <w:szCs w:val="20"/>
      <w:lang w:val="en-US"/>
    </w:rPr>
  </w:style>
  <w:style w:type="paragraph" w:styleId="21">
    <w:name w:val="Body Text 2"/>
    <w:basedOn w:val="a"/>
    <w:link w:val="22"/>
    <w:rsid w:val="00C66BF2"/>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C66BF2"/>
    <w:rPr>
      <w:rFonts w:ascii="Arial LatArm" w:eastAsia="Times New Roman" w:hAnsi="Arial LatArm" w:cs="Times New Roman"/>
      <w:sz w:val="20"/>
      <w:szCs w:val="20"/>
      <w:lang w:val="en-US"/>
    </w:rPr>
  </w:style>
  <w:style w:type="paragraph" w:styleId="23">
    <w:name w:val="Body Text Indent 2"/>
    <w:basedOn w:val="a"/>
    <w:link w:val="24"/>
    <w:rsid w:val="00C66BF2"/>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C66BF2"/>
    <w:rPr>
      <w:rFonts w:ascii="Baltica" w:eastAsia="Times New Roman" w:hAnsi="Baltica" w:cs="Times New Roman"/>
      <w:sz w:val="20"/>
      <w:szCs w:val="20"/>
      <w:lang w:val="af-ZA"/>
    </w:rPr>
  </w:style>
  <w:style w:type="paragraph" w:customStyle="1" w:styleId="Char">
    <w:name w:val="Char"/>
    <w:basedOn w:val="a"/>
    <w:semiHidden/>
    <w:rsid w:val="00C66BF2"/>
    <w:pPr>
      <w:spacing w:after="160" w:line="360" w:lineRule="auto"/>
      <w:ind w:firstLine="709"/>
      <w:jc w:val="both"/>
    </w:pPr>
    <w:rPr>
      <w:rFonts w:ascii="Arial AMU" w:hAnsi="Arial AMU" w:cs="Arial"/>
      <w:sz w:val="22"/>
      <w:szCs w:val="20"/>
    </w:rPr>
  </w:style>
  <w:style w:type="paragraph" w:customStyle="1" w:styleId="Default">
    <w:name w:val="Default"/>
    <w:rsid w:val="00C66BF2"/>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C66BF2"/>
    <w:rPr>
      <w:rFonts w:ascii="Tahoma" w:hAnsi="Tahoma"/>
      <w:sz w:val="16"/>
      <w:szCs w:val="16"/>
      <w:lang w:val="x-none" w:eastAsia="x-none"/>
    </w:rPr>
  </w:style>
  <w:style w:type="character" w:customStyle="1" w:styleId="a8">
    <w:name w:val="Текст выноски Знак"/>
    <w:basedOn w:val="a0"/>
    <w:link w:val="a7"/>
    <w:rsid w:val="00C66BF2"/>
    <w:rPr>
      <w:rFonts w:ascii="Tahoma" w:eastAsia="Times New Roman" w:hAnsi="Tahoma" w:cs="Times New Roman"/>
      <w:sz w:val="16"/>
      <w:szCs w:val="16"/>
      <w:lang w:val="x-none" w:eastAsia="x-none"/>
    </w:rPr>
  </w:style>
  <w:style w:type="character" w:styleId="a9">
    <w:name w:val="Hyperlink"/>
    <w:uiPriority w:val="99"/>
    <w:rsid w:val="00C66BF2"/>
    <w:rPr>
      <w:color w:val="0000FF"/>
      <w:u w:val="single"/>
    </w:rPr>
  </w:style>
  <w:style w:type="character" w:customStyle="1" w:styleId="CharChar1">
    <w:name w:val="Char Char1"/>
    <w:locked/>
    <w:rsid w:val="00C66BF2"/>
    <w:rPr>
      <w:rFonts w:ascii="Arial LatArm" w:hAnsi="Arial LatArm"/>
      <w:i/>
      <w:lang w:val="en-AU" w:eastAsia="en-US" w:bidi="ar-SA"/>
    </w:rPr>
  </w:style>
  <w:style w:type="paragraph" w:styleId="aa">
    <w:name w:val="Body Text"/>
    <w:basedOn w:val="a"/>
    <w:link w:val="ab"/>
    <w:rsid w:val="00C66BF2"/>
    <w:pPr>
      <w:spacing w:after="120"/>
    </w:pPr>
  </w:style>
  <w:style w:type="character" w:customStyle="1" w:styleId="ab">
    <w:name w:val="Основной текст Знак"/>
    <w:basedOn w:val="a0"/>
    <w:link w:val="aa"/>
    <w:rsid w:val="00C66BF2"/>
    <w:rPr>
      <w:rFonts w:ascii="Times New Roman" w:eastAsia="Times New Roman" w:hAnsi="Times New Roman" w:cs="Times New Roman"/>
      <w:sz w:val="24"/>
      <w:szCs w:val="24"/>
      <w:lang w:val="en-US"/>
    </w:rPr>
  </w:style>
  <w:style w:type="paragraph" w:styleId="11">
    <w:name w:val="index 1"/>
    <w:basedOn w:val="a"/>
    <w:next w:val="a"/>
    <w:autoRedefine/>
    <w:semiHidden/>
    <w:rsid w:val="00C66BF2"/>
    <w:pPr>
      <w:ind w:left="240" w:hanging="240"/>
    </w:pPr>
  </w:style>
  <w:style w:type="paragraph" w:styleId="ac">
    <w:name w:val="index heading"/>
    <w:basedOn w:val="a"/>
    <w:next w:val="11"/>
    <w:semiHidden/>
    <w:rsid w:val="00C66BF2"/>
    <w:rPr>
      <w:sz w:val="20"/>
      <w:szCs w:val="20"/>
      <w:lang w:val="en-AU" w:eastAsia="ru-RU"/>
    </w:rPr>
  </w:style>
  <w:style w:type="paragraph" w:styleId="ad">
    <w:name w:val="header"/>
    <w:basedOn w:val="a"/>
    <w:link w:val="ae"/>
    <w:rsid w:val="00C66BF2"/>
    <w:pPr>
      <w:tabs>
        <w:tab w:val="center" w:pos="4153"/>
        <w:tab w:val="right" w:pos="8306"/>
      </w:tabs>
    </w:pPr>
    <w:rPr>
      <w:sz w:val="20"/>
      <w:szCs w:val="20"/>
      <w:lang w:val="en-AU" w:eastAsia="ru-RU"/>
    </w:rPr>
  </w:style>
  <w:style w:type="character" w:customStyle="1" w:styleId="ae">
    <w:name w:val="Верхний колонтитул Знак"/>
    <w:basedOn w:val="a0"/>
    <w:link w:val="ad"/>
    <w:rsid w:val="00C66BF2"/>
    <w:rPr>
      <w:rFonts w:ascii="Times New Roman" w:eastAsia="Times New Roman" w:hAnsi="Times New Roman" w:cs="Times New Roman"/>
      <w:sz w:val="20"/>
      <w:szCs w:val="20"/>
      <w:lang w:val="en-AU" w:eastAsia="ru-RU"/>
    </w:rPr>
  </w:style>
  <w:style w:type="paragraph" w:styleId="33">
    <w:name w:val="Body Text 3"/>
    <w:basedOn w:val="a"/>
    <w:link w:val="34"/>
    <w:rsid w:val="00C66BF2"/>
    <w:pPr>
      <w:jc w:val="both"/>
    </w:pPr>
    <w:rPr>
      <w:rFonts w:ascii="Arial LatArm" w:hAnsi="Arial LatArm"/>
      <w:sz w:val="20"/>
      <w:szCs w:val="20"/>
      <w:lang w:eastAsia="ru-RU"/>
    </w:rPr>
  </w:style>
  <w:style w:type="character" w:customStyle="1" w:styleId="34">
    <w:name w:val="Основной текст 3 Знак"/>
    <w:basedOn w:val="a0"/>
    <w:link w:val="33"/>
    <w:rsid w:val="00C66BF2"/>
    <w:rPr>
      <w:rFonts w:ascii="Arial LatArm" w:eastAsia="Times New Roman" w:hAnsi="Arial LatArm" w:cs="Times New Roman"/>
      <w:sz w:val="20"/>
      <w:szCs w:val="20"/>
      <w:lang w:val="en-US" w:eastAsia="ru-RU"/>
    </w:rPr>
  </w:style>
  <w:style w:type="paragraph" w:styleId="af">
    <w:name w:val="Title"/>
    <w:basedOn w:val="a"/>
    <w:link w:val="af0"/>
    <w:qFormat/>
    <w:rsid w:val="00C66BF2"/>
    <w:pPr>
      <w:jc w:val="center"/>
    </w:pPr>
    <w:rPr>
      <w:rFonts w:ascii="Arial Armenian" w:hAnsi="Arial Armenian"/>
      <w:szCs w:val="20"/>
    </w:rPr>
  </w:style>
  <w:style w:type="character" w:customStyle="1" w:styleId="af0">
    <w:name w:val="Заголовок Знак"/>
    <w:basedOn w:val="a0"/>
    <w:link w:val="af"/>
    <w:rsid w:val="00C66BF2"/>
    <w:rPr>
      <w:rFonts w:ascii="Arial Armenian" w:eastAsia="Times New Roman" w:hAnsi="Arial Armenian" w:cs="Times New Roman"/>
      <w:sz w:val="24"/>
      <w:szCs w:val="20"/>
      <w:lang w:val="en-US"/>
    </w:rPr>
  </w:style>
  <w:style w:type="character" w:styleId="af1">
    <w:name w:val="page number"/>
    <w:basedOn w:val="a0"/>
    <w:rsid w:val="00C66BF2"/>
  </w:style>
  <w:style w:type="paragraph" w:styleId="af2">
    <w:name w:val="footnote text"/>
    <w:basedOn w:val="a"/>
    <w:link w:val="af3"/>
    <w:semiHidden/>
    <w:rsid w:val="00C66BF2"/>
    <w:rPr>
      <w:rFonts w:ascii="Times Armenian" w:hAnsi="Times Armenian"/>
      <w:sz w:val="20"/>
      <w:szCs w:val="20"/>
      <w:lang w:val="x-none" w:eastAsia="ru-RU"/>
    </w:rPr>
  </w:style>
  <w:style w:type="character" w:customStyle="1" w:styleId="af3">
    <w:name w:val="Текст сноски Знак"/>
    <w:basedOn w:val="a0"/>
    <w:link w:val="af2"/>
    <w:semiHidden/>
    <w:rsid w:val="00C66BF2"/>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C66BF2"/>
    <w:pPr>
      <w:spacing w:after="160" w:line="240" w:lineRule="exact"/>
    </w:pPr>
    <w:rPr>
      <w:rFonts w:ascii="Arial" w:hAnsi="Arial" w:cs="Arial"/>
      <w:sz w:val="20"/>
      <w:szCs w:val="20"/>
    </w:rPr>
  </w:style>
  <w:style w:type="paragraph" w:customStyle="1" w:styleId="norm">
    <w:name w:val="norm"/>
    <w:basedOn w:val="a"/>
    <w:rsid w:val="00C66BF2"/>
    <w:pPr>
      <w:spacing w:line="480" w:lineRule="auto"/>
      <w:ind w:firstLine="709"/>
      <w:jc w:val="both"/>
    </w:pPr>
    <w:rPr>
      <w:rFonts w:ascii="Arial Armenian" w:hAnsi="Arial Armenian"/>
      <w:sz w:val="22"/>
      <w:szCs w:val="20"/>
      <w:lang w:eastAsia="ru-RU"/>
    </w:rPr>
  </w:style>
  <w:style w:type="character" w:customStyle="1" w:styleId="normChar">
    <w:name w:val="norm Char"/>
    <w:locked/>
    <w:rsid w:val="00C66BF2"/>
    <w:rPr>
      <w:rFonts w:ascii="Arial Armenian" w:hAnsi="Arial Armenian"/>
      <w:sz w:val="22"/>
      <w:lang w:val="en-US" w:eastAsia="ru-RU" w:bidi="ar-SA"/>
    </w:rPr>
  </w:style>
  <w:style w:type="character" w:customStyle="1" w:styleId="CharCharChar">
    <w:name w:val="Char Char Char"/>
    <w:rsid w:val="00C66BF2"/>
    <w:rPr>
      <w:rFonts w:ascii="Arial LatArm" w:hAnsi="Arial LatArm"/>
      <w:sz w:val="24"/>
      <w:lang w:eastAsia="ru-RU"/>
    </w:rPr>
  </w:style>
  <w:style w:type="paragraph" w:styleId="af4">
    <w:name w:val="Normal (Web)"/>
    <w:basedOn w:val="a"/>
    <w:uiPriority w:val="99"/>
    <w:rsid w:val="00C66BF2"/>
    <w:pPr>
      <w:spacing w:before="100" w:beforeAutospacing="1" w:after="100" w:afterAutospacing="1"/>
    </w:pPr>
  </w:style>
  <w:style w:type="character" w:styleId="af5">
    <w:name w:val="Strong"/>
    <w:uiPriority w:val="22"/>
    <w:qFormat/>
    <w:rsid w:val="00C66BF2"/>
    <w:rPr>
      <w:b/>
      <w:bCs/>
    </w:rPr>
  </w:style>
  <w:style w:type="character" w:styleId="af6">
    <w:name w:val="footnote reference"/>
    <w:semiHidden/>
    <w:rsid w:val="00C66BF2"/>
    <w:rPr>
      <w:vertAlign w:val="superscript"/>
    </w:rPr>
  </w:style>
  <w:style w:type="character" w:customStyle="1" w:styleId="CharChar22">
    <w:name w:val="Char Char22"/>
    <w:rsid w:val="00C66BF2"/>
    <w:rPr>
      <w:rFonts w:ascii="Arial Armenian" w:hAnsi="Arial Armenian"/>
      <w:sz w:val="28"/>
      <w:lang w:val="en-US"/>
    </w:rPr>
  </w:style>
  <w:style w:type="character" w:customStyle="1" w:styleId="CharChar20">
    <w:name w:val="Char Char20"/>
    <w:rsid w:val="00C66BF2"/>
    <w:rPr>
      <w:rFonts w:ascii="Times LatArm" w:hAnsi="Times LatArm"/>
      <w:b/>
      <w:sz w:val="28"/>
      <w:lang w:val="en-US"/>
    </w:rPr>
  </w:style>
  <w:style w:type="character" w:customStyle="1" w:styleId="CharChar16">
    <w:name w:val="Char Char16"/>
    <w:rsid w:val="00C66BF2"/>
    <w:rPr>
      <w:rFonts w:ascii="Times Armenian" w:hAnsi="Times Armenian"/>
      <w:b/>
      <w:lang w:val="hy-AM"/>
    </w:rPr>
  </w:style>
  <w:style w:type="character" w:customStyle="1" w:styleId="CharChar15">
    <w:name w:val="Char Char15"/>
    <w:rsid w:val="00C66BF2"/>
    <w:rPr>
      <w:rFonts w:ascii="Times Armenian" w:hAnsi="Times Armenian"/>
      <w:i/>
      <w:lang w:val="nl-NL"/>
    </w:rPr>
  </w:style>
  <w:style w:type="character" w:customStyle="1" w:styleId="CharChar13">
    <w:name w:val="Char Char13"/>
    <w:rsid w:val="00C66BF2"/>
    <w:rPr>
      <w:rFonts w:ascii="Arial Armenian" w:hAnsi="Arial Armenian"/>
      <w:lang w:val="en-US"/>
    </w:rPr>
  </w:style>
  <w:style w:type="character" w:styleId="af7">
    <w:name w:val="annotation reference"/>
    <w:semiHidden/>
    <w:rsid w:val="00C66BF2"/>
    <w:rPr>
      <w:sz w:val="16"/>
      <w:szCs w:val="16"/>
    </w:rPr>
  </w:style>
  <w:style w:type="paragraph" w:styleId="af8">
    <w:name w:val="annotation text"/>
    <w:basedOn w:val="a"/>
    <w:link w:val="af9"/>
    <w:semiHidden/>
    <w:rsid w:val="00C66BF2"/>
    <w:rPr>
      <w:rFonts w:ascii="Times Armenian" w:hAnsi="Times Armenian"/>
      <w:sz w:val="20"/>
      <w:szCs w:val="20"/>
      <w:lang w:eastAsia="ru-RU"/>
    </w:rPr>
  </w:style>
  <w:style w:type="character" w:customStyle="1" w:styleId="af9">
    <w:name w:val="Текст примечания Знак"/>
    <w:basedOn w:val="a0"/>
    <w:link w:val="af8"/>
    <w:semiHidden/>
    <w:rsid w:val="00C66BF2"/>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C66BF2"/>
    <w:rPr>
      <w:b/>
      <w:bCs/>
    </w:rPr>
  </w:style>
  <w:style w:type="character" w:customStyle="1" w:styleId="afb">
    <w:name w:val="Тема примечания Знак"/>
    <w:basedOn w:val="af9"/>
    <w:link w:val="afa"/>
    <w:semiHidden/>
    <w:rsid w:val="00C66BF2"/>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C66BF2"/>
    <w:rPr>
      <w:rFonts w:ascii="Times Armenian" w:hAnsi="Times Armenian"/>
      <w:sz w:val="20"/>
      <w:szCs w:val="20"/>
      <w:lang w:eastAsia="ru-RU"/>
    </w:rPr>
  </w:style>
  <w:style w:type="character" w:customStyle="1" w:styleId="afd">
    <w:name w:val="Текст концевой сноски Знак"/>
    <w:basedOn w:val="a0"/>
    <w:link w:val="afc"/>
    <w:semiHidden/>
    <w:rsid w:val="00C66BF2"/>
    <w:rPr>
      <w:rFonts w:ascii="Times Armenian" w:eastAsia="Times New Roman" w:hAnsi="Times Armenian" w:cs="Times New Roman"/>
      <w:sz w:val="20"/>
      <w:szCs w:val="20"/>
      <w:lang w:val="en-US" w:eastAsia="ru-RU"/>
    </w:rPr>
  </w:style>
  <w:style w:type="character" w:styleId="afe">
    <w:name w:val="endnote reference"/>
    <w:semiHidden/>
    <w:rsid w:val="00C66BF2"/>
    <w:rPr>
      <w:vertAlign w:val="superscript"/>
    </w:rPr>
  </w:style>
  <w:style w:type="paragraph" w:styleId="aff">
    <w:name w:val="Document Map"/>
    <w:basedOn w:val="a"/>
    <w:link w:val="aff0"/>
    <w:semiHidden/>
    <w:rsid w:val="00C66BF2"/>
    <w:pPr>
      <w:shd w:val="clear" w:color="auto" w:fill="000080"/>
    </w:pPr>
    <w:rPr>
      <w:rFonts w:ascii="Tahoma" w:hAnsi="Tahoma" w:cs="Tahoma"/>
      <w:sz w:val="20"/>
      <w:szCs w:val="20"/>
      <w:lang w:eastAsia="ru-RU"/>
    </w:rPr>
  </w:style>
  <w:style w:type="character" w:customStyle="1" w:styleId="aff0">
    <w:name w:val="Схема документа Знак"/>
    <w:basedOn w:val="a0"/>
    <w:link w:val="aff"/>
    <w:semiHidden/>
    <w:rsid w:val="00C66BF2"/>
    <w:rPr>
      <w:rFonts w:ascii="Tahoma" w:eastAsia="Times New Roman" w:hAnsi="Tahoma" w:cs="Tahoma"/>
      <w:sz w:val="20"/>
      <w:szCs w:val="20"/>
      <w:shd w:val="clear" w:color="auto" w:fill="000080"/>
      <w:lang w:val="en-US" w:eastAsia="ru-RU"/>
    </w:rPr>
  </w:style>
  <w:style w:type="paragraph" w:styleId="aff1">
    <w:name w:val="Revision"/>
    <w:hidden/>
    <w:semiHidden/>
    <w:rsid w:val="00C66BF2"/>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rsid w:val="00C66BF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C66BF2"/>
    <w:pPr>
      <w:spacing w:after="160" w:line="240" w:lineRule="exact"/>
    </w:pPr>
    <w:rPr>
      <w:rFonts w:ascii="Verdana" w:hAnsi="Verdana"/>
      <w:sz w:val="20"/>
      <w:szCs w:val="20"/>
    </w:rPr>
  </w:style>
  <w:style w:type="paragraph" w:customStyle="1" w:styleId="Style2">
    <w:name w:val="Style2"/>
    <w:basedOn w:val="a"/>
    <w:rsid w:val="00C66BF2"/>
    <w:pPr>
      <w:jc w:val="center"/>
    </w:pPr>
    <w:rPr>
      <w:rFonts w:ascii="Arial Armenian" w:hAnsi="Arial Armenian"/>
      <w:w w:val="90"/>
      <w:sz w:val="22"/>
      <w:szCs w:val="20"/>
      <w:lang w:eastAsia="ru-RU"/>
    </w:rPr>
  </w:style>
  <w:style w:type="character" w:customStyle="1" w:styleId="CharChar23">
    <w:name w:val="Char Char23"/>
    <w:rsid w:val="00C66BF2"/>
    <w:rPr>
      <w:rFonts w:ascii="Arial Armenian" w:hAnsi="Arial Armenian"/>
      <w:sz w:val="28"/>
      <w:lang w:val="en-US" w:eastAsia="ru-RU" w:bidi="ar-SA"/>
    </w:rPr>
  </w:style>
  <w:style w:type="character" w:customStyle="1" w:styleId="CharChar21">
    <w:name w:val="Char Char21"/>
    <w:rsid w:val="00C66BF2"/>
    <w:rPr>
      <w:rFonts w:ascii="Arial LatArm" w:hAnsi="Arial LatArm"/>
      <w:b/>
      <w:color w:val="0000FF"/>
      <w:lang w:val="en-US" w:eastAsia="ru-RU" w:bidi="ar-SA"/>
    </w:rPr>
  </w:style>
  <w:style w:type="paragraph" w:styleId="aff3">
    <w:name w:val="List Paragraph"/>
    <w:basedOn w:val="a"/>
    <w:link w:val="aff4"/>
    <w:uiPriority w:val="34"/>
    <w:qFormat/>
    <w:rsid w:val="00C66BF2"/>
    <w:pPr>
      <w:ind w:left="720"/>
    </w:pPr>
    <w:rPr>
      <w:rFonts w:ascii="Times Armenian" w:hAnsi="Times Armenian"/>
      <w:lang w:val="x-none" w:eastAsia="ru-RU"/>
    </w:rPr>
  </w:style>
  <w:style w:type="character" w:customStyle="1" w:styleId="aff4">
    <w:name w:val="Абзац списка Знак"/>
    <w:link w:val="aff3"/>
    <w:uiPriority w:val="34"/>
    <w:locked/>
    <w:rsid w:val="00C66BF2"/>
    <w:rPr>
      <w:rFonts w:ascii="Times Armenian" w:eastAsia="Times New Roman" w:hAnsi="Times Armenian" w:cs="Times New Roman"/>
      <w:sz w:val="24"/>
      <w:szCs w:val="24"/>
      <w:lang w:val="x-none" w:eastAsia="ru-RU"/>
    </w:rPr>
  </w:style>
  <w:style w:type="character" w:customStyle="1" w:styleId="CharChar25">
    <w:name w:val="Char Char25"/>
    <w:rsid w:val="00C66BF2"/>
    <w:rPr>
      <w:rFonts w:ascii="Arial Armenian" w:hAnsi="Arial Armenian"/>
      <w:sz w:val="28"/>
      <w:lang w:val="en-US" w:eastAsia="ru-RU" w:bidi="ar-SA"/>
    </w:rPr>
  </w:style>
  <w:style w:type="character" w:customStyle="1" w:styleId="CharChar24">
    <w:name w:val="Char Char24"/>
    <w:rsid w:val="00C66BF2"/>
    <w:rPr>
      <w:rFonts w:ascii="Arial LatArm" w:hAnsi="Arial LatArm"/>
      <w:b/>
      <w:color w:val="0000FF"/>
      <w:lang w:val="en-US" w:eastAsia="ru-RU" w:bidi="ar-SA"/>
    </w:rPr>
  </w:style>
  <w:style w:type="paragraph" w:styleId="aff5">
    <w:name w:val="Block Text"/>
    <w:basedOn w:val="a"/>
    <w:rsid w:val="00C66BF2"/>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C66BF2"/>
    <w:pPr>
      <w:autoSpaceDE w:val="0"/>
      <w:autoSpaceDN w:val="0"/>
      <w:adjustRightInd w:val="0"/>
    </w:pPr>
    <w:rPr>
      <w:rFonts w:ascii="Times Armenian" w:hAnsi="Times Armenian"/>
      <w:lang w:val="ru-RU" w:eastAsia="ru-RU"/>
    </w:rPr>
  </w:style>
  <w:style w:type="paragraph" w:customStyle="1" w:styleId="Normal2">
    <w:name w:val="Normal+2"/>
    <w:basedOn w:val="a"/>
    <w:next w:val="a"/>
    <w:rsid w:val="00C66BF2"/>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C66BF2"/>
    <w:pPr>
      <w:widowControl w:val="0"/>
      <w:bidi/>
      <w:adjustRightInd w:val="0"/>
      <w:spacing w:after="160" w:line="240" w:lineRule="exact"/>
    </w:pPr>
    <w:rPr>
      <w:sz w:val="20"/>
      <w:szCs w:val="20"/>
      <w:lang w:val="en-GB" w:eastAsia="ru-RU" w:bidi="he-IL"/>
    </w:rPr>
  </w:style>
  <w:style w:type="paragraph" w:customStyle="1" w:styleId="xl63">
    <w:name w:val="xl63"/>
    <w:basedOn w:val="a"/>
    <w:rsid w:val="00C66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C66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C66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C66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C66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C66BF2"/>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C66BF2"/>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C66BF2"/>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C66BF2"/>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C66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C66BF2"/>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C66BF2"/>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C66BF2"/>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C66BF2"/>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C66BF2"/>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C66BF2"/>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C66BF2"/>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C66BF2"/>
    <w:pPr>
      <w:spacing w:before="100" w:beforeAutospacing="1" w:after="100" w:afterAutospacing="1"/>
    </w:pPr>
    <w:rPr>
      <w:rFonts w:eastAsia="Arial Unicode MS"/>
      <w:sz w:val="16"/>
      <w:szCs w:val="16"/>
    </w:rPr>
  </w:style>
  <w:style w:type="paragraph" w:customStyle="1" w:styleId="font13">
    <w:name w:val="font13"/>
    <w:basedOn w:val="a"/>
    <w:rsid w:val="00C66BF2"/>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C66BF2"/>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C66BF2"/>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C66BF2"/>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C66BF2"/>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C66BF2"/>
    <w:pPr>
      <w:suppressAutoHyphens/>
      <w:spacing w:line="100" w:lineRule="atLeast"/>
    </w:pPr>
    <w:rPr>
      <w:kern w:val="1"/>
      <w:sz w:val="20"/>
      <w:szCs w:val="20"/>
      <w:lang w:val="en-AU" w:eastAsia="ar-SA"/>
    </w:rPr>
  </w:style>
  <w:style w:type="character" w:styleId="aff6">
    <w:name w:val="FollowedHyperlink"/>
    <w:uiPriority w:val="99"/>
    <w:rsid w:val="00C66BF2"/>
    <w:rPr>
      <w:color w:val="800080"/>
      <w:u w:val="single"/>
    </w:rPr>
  </w:style>
  <w:style w:type="character" w:customStyle="1" w:styleId="CharCharCharChar1">
    <w:name w:val="Char Char Char Char1"/>
    <w:aliases w:val=" Char Char Char Char Char Char"/>
    <w:rsid w:val="00C66BF2"/>
    <w:rPr>
      <w:rFonts w:ascii="Arial LatArm" w:hAnsi="Arial LatArm"/>
      <w:sz w:val="24"/>
      <w:lang w:val="en-US" w:eastAsia="ru-RU" w:bidi="ar-SA"/>
    </w:rPr>
  </w:style>
  <w:style w:type="character" w:customStyle="1" w:styleId="CharChar">
    <w:name w:val="Char Char"/>
    <w:locked/>
    <w:rsid w:val="00C66BF2"/>
    <w:rPr>
      <w:lang w:val="en-US" w:eastAsia="en-US" w:bidi="ar-SA"/>
    </w:rPr>
  </w:style>
  <w:style w:type="paragraph" w:customStyle="1" w:styleId="Char3CharCharChar">
    <w:name w:val="Char3 Char Char Char"/>
    <w:basedOn w:val="a"/>
    <w:next w:val="a"/>
    <w:semiHidden/>
    <w:rsid w:val="00C66BF2"/>
    <w:pPr>
      <w:spacing w:after="160" w:line="240" w:lineRule="exact"/>
      <w:jc w:val="both"/>
    </w:pPr>
    <w:rPr>
      <w:rFonts w:ascii="Arial" w:hAnsi="Arial" w:cs="Arial"/>
      <w:b/>
      <w:sz w:val="20"/>
      <w:szCs w:val="20"/>
      <w:lang w:val="en-GB"/>
    </w:rPr>
  </w:style>
  <w:style w:type="character" w:styleId="aff7">
    <w:name w:val="Emphasis"/>
    <w:qFormat/>
    <w:rsid w:val="00C66BF2"/>
    <w:rPr>
      <w:i/>
      <w:iCs/>
    </w:rPr>
  </w:style>
  <w:style w:type="character" w:customStyle="1" w:styleId="UnresolvedMention">
    <w:name w:val="Unresolved Mention"/>
    <w:uiPriority w:val="99"/>
    <w:semiHidden/>
    <w:unhideWhenUsed/>
    <w:rsid w:val="00C66BF2"/>
    <w:rPr>
      <w:color w:val="605E5C"/>
      <w:shd w:val="clear" w:color="auto" w:fill="E1DFDD"/>
    </w:rPr>
  </w:style>
  <w:style w:type="character" w:customStyle="1" w:styleId="CharChar4">
    <w:name w:val="Char Char4"/>
    <w:locked/>
    <w:rsid w:val="00C66BF2"/>
    <w:rPr>
      <w:sz w:val="24"/>
      <w:szCs w:val="24"/>
      <w:lang w:val="en-US" w:eastAsia="en-US" w:bidi="ar-SA"/>
    </w:rPr>
  </w:style>
  <w:style w:type="paragraph" w:customStyle="1" w:styleId="msonormalcxspmiddle">
    <w:name w:val="msonormalcxspmiddle"/>
    <w:basedOn w:val="a"/>
    <w:rsid w:val="00C66BF2"/>
    <w:pPr>
      <w:spacing w:before="100" w:beforeAutospacing="1" w:after="100" w:afterAutospacing="1"/>
    </w:pPr>
  </w:style>
  <w:style w:type="character" w:customStyle="1" w:styleId="CharChar5">
    <w:name w:val="Char Char5"/>
    <w:locked/>
    <w:rsid w:val="00C66BF2"/>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770203">
      <w:bodyDiv w:val="1"/>
      <w:marLeft w:val="0"/>
      <w:marRight w:val="0"/>
      <w:marTop w:val="0"/>
      <w:marBottom w:val="0"/>
      <w:divBdr>
        <w:top w:val="none" w:sz="0" w:space="0" w:color="auto"/>
        <w:left w:val="none" w:sz="0" w:space="0" w:color="auto"/>
        <w:bottom w:val="none" w:sz="0" w:space="0" w:color="auto"/>
        <w:right w:val="none" w:sz="0" w:space="0" w:color="auto"/>
      </w:divBdr>
    </w:div>
    <w:div w:id="1146237876">
      <w:bodyDiv w:val="1"/>
      <w:marLeft w:val="0"/>
      <w:marRight w:val="0"/>
      <w:marTop w:val="0"/>
      <w:marBottom w:val="0"/>
      <w:divBdr>
        <w:top w:val="none" w:sz="0" w:space="0" w:color="auto"/>
        <w:left w:val="none" w:sz="0" w:space="0" w:color="auto"/>
        <w:bottom w:val="none" w:sz="0" w:space="0" w:color="auto"/>
        <w:right w:val="none" w:sz="0" w:space="0" w:color="auto"/>
      </w:divBdr>
    </w:div>
    <w:div w:id="1695112701">
      <w:bodyDiv w:val="1"/>
      <w:marLeft w:val="0"/>
      <w:marRight w:val="0"/>
      <w:marTop w:val="0"/>
      <w:marBottom w:val="0"/>
      <w:divBdr>
        <w:top w:val="none" w:sz="0" w:space="0" w:color="auto"/>
        <w:left w:val="none" w:sz="0" w:space="0" w:color="auto"/>
        <w:bottom w:val="none" w:sz="0" w:space="0" w:color="auto"/>
        <w:right w:val="none" w:sz="0" w:space="0" w:color="auto"/>
      </w:divBdr>
    </w:div>
    <w:div w:id="1707218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35D8AC-678D-4BA4-A4A3-ABC331D5A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879</TotalTime>
  <Pages>64</Pages>
  <Words>23404</Words>
  <Characters>133407</Characters>
  <Application>Microsoft Office Word</Application>
  <DocSecurity>0</DocSecurity>
  <Lines>1111</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98</cp:revision>
  <dcterms:created xsi:type="dcterms:W3CDTF">2021-06-10T09:00:00Z</dcterms:created>
  <dcterms:modified xsi:type="dcterms:W3CDTF">2021-07-12T13:14:00Z</dcterms:modified>
</cp:coreProperties>
</file>