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275B73">
        <w:rPr>
          <w:rFonts w:ascii="GHEA Grapalat" w:hAnsi="GHEA Grapalat"/>
          <w:i w:val="0"/>
          <w:sz w:val="24"/>
          <w:szCs w:val="24"/>
          <w:lang w:val="hy-AM"/>
        </w:rPr>
        <w:t>08</w:t>
      </w:r>
      <w:r w:rsidRPr="009044F1">
        <w:rPr>
          <w:rFonts w:ascii="GHEA Grapalat" w:hAnsi="GHEA Grapalat"/>
          <w:i w:val="0"/>
          <w:sz w:val="24"/>
          <w:szCs w:val="24"/>
        </w:rPr>
        <w:t>" "</w:t>
      </w:r>
      <w:r w:rsidR="00275B73">
        <w:rPr>
          <w:rFonts w:ascii="GHEA Grapalat" w:hAnsi="GHEA Grapalat"/>
          <w:i w:val="0"/>
          <w:sz w:val="24"/>
          <w:szCs w:val="24"/>
          <w:lang w:val="hy-AM"/>
        </w:rPr>
        <w:t>07</w:t>
      </w:r>
      <w:r w:rsidRPr="009044F1">
        <w:rPr>
          <w:rFonts w:ascii="GHEA Grapalat" w:hAnsi="GHEA Grapalat"/>
          <w:i w:val="0"/>
          <w:sz w:val="24"/>
          <w:szCs w:val="24"/>
        </w:rPr>
        <w:t>" 20</w:t>
      </w:r>
      <w:r w:rsidR="00036E4A">
        <w:rPr>
          <w:rFonts w:ascii="GHEA Grapalat" w:hAnsi="GHEA Grapalat"/>
          <w:i w:val="0"/>
          <w:sz w:val="24"/>
          <w:szCs w:val="24"/>
          <w:lang w:val="hy-AM"/>
        </w:rPr>
        <w:t>21</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36E4A">
        <w:rPr>
          <w:rFonts w:ascii="GHEA Grapalat" w:hAnsi="GHEA Grapalat"/>
          <w:i w:val="0"/>
          <w:sz w:val="24"/>
          <w:szCs w:val="24"/>
          <w:lang w:val="hy-AM"/>
        </w:rPr>
        <w:t>1</w:t>
      </w:r>
      <w:r w:rsidRPr="009044F1">
        <w:rPr>
          <w:rFonts w:ascii="GHEA Grapalat" w:hAnsi="GHEA Grapalat"/>
          <w:i w:val="0"/>
          <w:sz w:val="24"/>
          <w:szCs w:val="24"/>
        </w:rPr>
        <w:t xml:space="preserve">" </w:t>
      </w:r>
    </w:p>
    <w:p w:rsidR="0091042F" w:rsidRPr="00275B73" w:rsidRDefault="0006703E" w:rsidP="00B46D58">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275B73">
        <w:rPr>
          <w:rFonts w:ascii="GHEA Grapalat" w:hAnsi="GHEA Grapalat"/>
          <w:i w:val="0"/>
          <w:sz w:val="24"/>
          <w:szCs w:val="24"/>
        </w:rPr>
        <w:t>ShМАН-SC-BMAShDzB-21/</w:t>
      </w:r>
      <w:r w:rsidR="00275B73">
        <w:rPr>
          <w:rFonts w:ascii="GHEA Grapalat" w:hAnsi="GHEA Grapalat"/>
          <w:i w:val="0"/>
          <w:sz w:val="24"/>
          <w:szCs w:val="24"/>
          <w:lang w:val="hy-AM"/>
        </w:rPr>
        <w:t>11</w:t>
      </w:r>
    </w:p>
    <w:p w:rsidR="0091042F" w:rsidRPr="002F5BC7" w:rsidRDefault="0091042F" w:rsidP="00B46D58">
      <w:pPr>
        <w:pStyle w:val="a3"/>
        <w:widowControl w:val="0"/>
        <w:spacing w:after="160" w:line="240" w:lineRule="auto"/>
        <w:rPr>
          <w:rFonts w:ascii="GHEA Grapalat" w:hAnsi="GHEA Grapalat"/>
          <w:i w:val="0"/>
          <w:sz w:val="24"/>
          <w:szCs w:val="24"/>
          <w:lang w:val="hy-AM"/>
        </w:rPr>
      </w:pPr>
    </w:p>
    <w:p w:rsidR="00347499" w:rsidRPr="008B7AAF" w:rsidRDefault="00642EFE" w:rsidP="008C6900">
      <w:pPr>
        <w:pStyle w:val="a3"/>
        <w:widowControl w:val="0"/>
        <w:spacing w:line="240" w:lineRule="auto"/>
        <w:ind w:firstLine="709"/>
        <w:jc w:val="left"/>
        <w:rPr>
          <w:rFonts w:ascii="Sylfaen" w:hAnsi="Sylfaen"/>
          <w:i w:val="0"/>
          <w:sz w:val="24"/>
          <w:szCs w:val="24"/>
        </w:rPr>
      </w:pPr>
      <w:r w:rsidRPr="008B7AAF">
        <w:rPr>
          <w:rFonts w:ascii="Sylfaen" w:hAnsi="Sylfaen"/>
          <w:i w:val="0"/>
          <w:sz w:val="24"/>
          <w:szCs w:val="24"/>
        </w:rPr>
        <w:t xml:space="preserve">Заказчик </w:t>
      </w:r>
      <w:r w:rsidR="008B7AAF" w:rsidRPr="008B7AAF">
        <w:rPr>
          <w:rFonts w:ascii="Sylfaen" w:hAnsi="Sylfaen"/>
          <w:i w:val="0"/>
          <w:sz w:val="24"/>
          <w:szCs w:val="24"/>
          <w:lang w:val="hy-AM"/>
        </w:rPr>
        <w:t>Ахурянский муниципалитет</w:t>
      </w:r>
      <w:r w:rsidRPr="008B7AAF">
        <w:rPr>
          <w:rFonts w:ascii="Sylfaen" w:hAnsi="Sylfaen"/>
          <w:i w:val="0"/>
          <w:sz w:val="24"/>
          <w:szCs w:val="24"/>
        </w:rPr>
        <w:t>, находящийся по адресу:</w:t>
      </w:r>
      <w:r w:rsidR="008B7AAF" w:rsidRPr="008B7AAF">
        <w:rPr>
          <w:rFonts w:ascii="Sylfaen" w:hAnsi="Sylfaen"/>
          <w:i w:val="0"/>
          <w:sz w:val="24"/>
          <w:szCs w:val="24"/>
        </w:rPr>
        <w:t xml:space="preserve"> находящийся по адресу Ширакский марз, Р.А. Ахурян, Гюмрийское шоссе 42</w:t>
      </w:r>
      <w:r w:rsidR="008C6900" w:rsidRPr="008C6900">
        <w:rPr>
          <w:rFonts w:ascii="Sylfaen" w:hAnsi="Sylfaen"/>
          <w:i w:val="0"/>
          <w:sz w:val="24"/>
          <w:szCs w:val="24"/>
        </w:rPr>
        <w:t xml:space="preserve"> </w:t>
      </w:r>
      <w:r w:rsidR="008C6900" w:rsidRPr="008B7AAF">
        <w:rPr>
          <w:rFonts w:ascii="Sylfaen" w:hAnsi="Sylfaen"/>
          <w:i w:val="0"/>
          <w:sz w:val="24"/>
          <w:szCs w:val="24"/>
        </w:rPr>
        <w:t>объявляет открытый</w:t>
      </w:r>
    </w:p>
    <w:p w:rsidR="00642EFE" w:rsidRPr="008B7AAF" w:rsidRDefault="00642EFE" w:rsidP="008C6900">
      <w:pPr>
        <w:pStyle w:val="a3"/>
        <w:widowControl w:val="0"/>
        <w:spacing w:line="240" w:lineRule="auto"/>
        <w:ind w:firstLine="0"/>
        <w:rPr>
          <w:rFonts w:ascii="Sylfaen" w:hAnsi="Sylfaen"/>
          <w:i w:val="0"/>
          <w:sz w:val="24"/>
          <w:szCs w:val="24"/>
          <w:lang w:val="hy-AM"/>
        </w:rPr>
      </w:pPr>
      <w:r w:rsidRPr="008B7AAF">
        <w:rPr>
          <w:rFonts w:ascii="Sylfaen" w:hAnsi="Sylfaen"/>
          <w:i w:val="0"/>
          <w:sz w:val="24"/>
          <w:szCs w:val="24"/>
        </w:rPr>
        <w:t>конкурс, который проводится одним этапом</w:t>
      </w:r>
      <w:r w:rsidR="00E13BA4" w:rsidRPr="008B7AAF">
        <w:rPr>
          <w:rFonts w:ascii="Sylfaen" w:hAnsi="Sylfaen"/>
          <w:i w:val="0"/>
          <w:sz w:val="24"/>
          <w:szCs w:val="24"/>
          <w:lang w:val="hy-AM"/>
        </w:rPr>
        <w:t>.</w:t>
      </w:r>
    </w:p>
    <w:p w:rsidR="00782D60" w:rsidRPr="008B7AAF" w:rsidRDefault="00A20B69" w:rsidP="008C6900">
      <w:pPr>
        <w:pStyle w:val="a3"/>
        <w:widowControl w:val="0"/>
        <w:spacing w:line="240" w:lineRule="auto"/>
        <w:ind w:firstLine="0"/>
        <w:rPr>
          <w:rFonts w:ascii="Sylfaen" w:hAnsi="Sylfaen"/>
          <w:i w:val="0"/>
          <w:spacing w:val="6"/>
          <w:sz w:val="24"/>
          <w:szCs w:val="24"/>
        </w:rPr>
      </w:pPr>
      <w:r w:rsidRPr="008B7AAF">
        <w:rPr>
          <w:rFonts w:ascii="Sylfaen" w:hAnsi="Sylfaen"/>
          <w:i w:val="0"/>
          <w:sz w:val="24"/>
          <w:szCs w:val="24"/>
        </w:rPr>
        <w:t xml:space="preserve">Участнику, отобранному по итогам </w:t>
      </w:r>
      <w:r w:rsidR="0041023E" w:rsidRPr="008B7AAF">
        <w:rPr>
          <w:rFonts w:ascii="Sylfaen" w:hAnsi="Sylfaen"/>
          <w:i w:val="0"/>
          <w:sz w:val="24"/>
          <w:szCs w:val="24"/>
        </w:rPr>
        <w:t>настоящей процедуры</w:t>
      </w:r>
      <w:r w:rsidRPr="008B7AAF">
        <w:rPr>
          <w:rFonts w:ascii="Sylfaen" w:hAnsi="Sylfaen"/>
          <w:i w:val="0"/>
          <w:sz w:val="24"/>
          <w:szCs w:val="24"/>
        </w:rPr>
        <w:t>, в</w:t>
      </w:r>
      <w:r w:rsidR="00782D60" w:rsidRPr="008B7AAF">
        <w:rPr>
          <w:rFonts w:ascii="Sylfaen" w:hAnsi="Sylfaen" w:cs="Courier New"/>
          <w:i w:val="0"/>
          <w:sz w:val="24"/>
          <w:szCs w:val="24"/>
          <w:lang w:val="en-US"/>
        </w:rPr>
        <w:t> </w:t>
      </w:r>
      <w:r w:rsidRPr="008B7AAF">
        <w:rPr>
          <w:rFonts w:ascii="Sylfaen" w:hAnsi="Sylfaen"/>
          <w:i w:val="0"/>
          <w:spacing w:val="6"/>
          <w:sz w:val="24"/>
          <w:szCs w:val="24"/>
        </w:rPr>
        <w:t>установленном</w:t>
      </w:r>
      <w:r w:rsidR="00782D60" w:rsidRPr="008B7AAF">
        <w:rPr>
          <w:rFonts w:ascii="Sylfaen" w:hAnsi="Sylfaen" w:cs="Courier New"/>
          <w:i w:val="0"/>
          <w:spacing w:val="6"/>
          <w:sz w:val="24"/>
          <w:szCs w:val="24"/>
          <w:lang w:val="en-US"/>
        </w:rPr>
        <w:t> </w:t>
      </w:r>
      <w:r w:rsidRPr="008B7AAF">
        <w:rPr>
          <w:rFonts w:ascii="Sylfaen" w:hAnsi="Sylfaen"/>
          <w:i w:val="0"/>
          <w:spacing w:val="6"/>
          <w:sz w:val="24"/>
          <w:szCs w:val="24"/>
        </w:rPr>
        <w:t xml:space="preserve">порядке будет предложено заключить договор на поставку </w:t>
      </w:r>
    </w:p>
    <w:p w:rsidR="00341A74" w:rsidRPr="003A1EBB" w:rsidRDefault="0038727D" w:rsidP="00B46D58">
      <w:pPr>
        <w:pStyle w:val="a3"/>
        <w:widowControl w:val="0"/>
        <w:spacing w:line="240" w:lineRule="auto"/>
        <w:ind w:firstLine="0"/>
        <w:rPr>
          <w:rFonts w:ascii="GHEA Grapalat" w:hAnsi="GHEA Grapalat"/>
          <w:i w:val="0"/>
          <w:sz w:val="24"/>
          <w:szCs w:val="24"/>
        </w:rPr>
      </w:pPr>
      <w:r w:rsidRPr="0038727D">
        <w:rPr>
          <w:rFonts w:ascii="Sylfaen" w:hAnsi="Sylfaen" w:cs="Courier New"/>
          <w:i w:val="0"/>
          <w:color w:val="202124"/>
          <w:sz w:val="24"/>
          <w:szCs w:val="24"/>
          <w:lang w:bidi="ar-SA"/>
        </w:rPr>
        <w:t xml:space="preserve">Строительство сервисного центра автостоянки </w:t>
      </w:r>
      <w:r>
        <w:rPr>
          <w:rFonts w:ascii="Sylfaen" w:hAnsi="Sylfaen" w:cs="Courier New"/>
          <w:i w:val="0"/>
          <w:color w:val="202124"/>
          <w:sz w:val="24"/>
          <w:szCs w:val="24"/>
          <w:lang w:val="hy-AM" w:bidi="ar-SA"/>
        </w:rPr>
        <w:t xml:space="preserve">для </w:t>
      </w:r>
      <w:r w:rsidRPr="0038727D">
        <w:rPr>
          <w:rFonts w:ascii="Sylfaen" w:hAnsi="Sylfaen" w:cs="Courier New"/>
          <w:i w:val="0"/>
          <w:color w:val="202124"/>
          <w:sz w:val="24"/>
          <w:szCs w:val="24"/>
          <w:lang w:val="hy-AM" w:bidi="ar-SA"/>
        </w:rPr>
        <w:t xml:space="preserve">парковки </w:t>
      </w:r>
      <w:r>
        <w:rPr>
          <w:rFonts w:ascii="Sylfaen" w:hAnsi="Sylfaen" w:cs="Courier New"/>
          <w:i w:val="0"/>
          <w:color w:val="202124"/>
          <w:sz w:val="24"/>
          <w:szCs w:val="24"/>
          <w:lang w:val="hy-AM" w:bidi="ar-SA"/>
        </w:rPr>
        <w:t>технического</w:t>
      </w:r>
      <w:r w:rsidRPr="0038727D">
        <w:rPr>
          <w:rFonts w:ascii="Sylfaen" w:hAnsi="Sylfaen" w:cs="Courier New"/>
          <w:i w:val="0"/>
          <w:color w:val="202124"/>
          <w:sz w:val="24"/>
          <w:szCs w:val="24"/>
          <w:lang w:val="hy-AM" w:bidi="ar-SA"/>
        </w:rPr>
        <w:t xml:space="preserve"> средства для инженерных сетей, дорог и ремонтных служб </w:t>
      </w:r>
      <w:r w:rsidR="005446BF" w:rsidRPr="005446BF">
        <w:rPr>
          <w:rFonts w:ascii="Sylfaen" w:hAnsi="Sylfaen" w:cs="Courier New"/>
          <w:i w:val="0"/>
          <w:color w:val="202124"/>
          <w:sz w:val="24"/>
          <w:szCs w:val="24"/>
          <w:lang w:val="hy-AM" w:bidi="ar-SA"/>
        </w:rPr>
        <w:t xml:space="preserve">расширенное сообщество </w:t>
      </w:r>
      <w:r w:rsidRPr="0038727D">
        <w:rPr>
          <w:rFonts w:ascii="Sylfaen" w:hAnsi="Sylfaen" w:cs="Courier New"/>
          <w:i w:val="0"/>
          <w:color w:val="202124"/>
          <w:sz w:val="24"/>
          <w:szCs w:val="24"/>
          <w:lang w:val="hy-AM" w:bidi="ar-SA"/>
        </w:rPr>
        <w:t xml:space="preserve">Ахурян Ширакской области, РА.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в бумажной форме необходим</w:t>
      </w:r>
      <w:r w:rsidR="00917867">
        <w:rPr>
          <w:rFonts w:ascii="GHEA Grapalat" w:hAnsi="GHEA Grapalat"/>
          <w:i w:val="0"/>
          <w:sz w:val="24"/>
          <w:szCs w:val="24"/>
        </w:rPr>
        <w:t>о обратиться к заказчику до 15</w:t>
      </w:r>
      <w:r w:rsidR="00917867" w:rsidRPr="00917867">
        <w:rPr>
          <w:rFonts w:ascii="GHEA Grapalat" w:hAnsi="GHEA Grapalat"/>
          <w:i w:val="0"/>
          <w:sz w:val="24"/>
          <w:szCs w:val="24"/>
        </w:rPr>
        <w:t>:00</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D1135F">
        <w:rPr>
          <w:rFonts w:ascii="GHEA Grapalat" w:hAnsi="GHEA Grapalat"/>
          <w:i w:val="0"/>
          <w:sz w:val="24"/>
          <w:szCs w:val="24"/>
        </w:rPr>
        <w:t>4</w:t>
      </w:r>
      <w:r w:rsidR="00C53CD2" w:rsidRPr="00C53CD2">
        <w:rPr>
          <w:rFonts w:ascii="GHEA Grapalat" w:hAnsi="GHEA Grapalat"/>
          <w:i w:val="0"/>
          <w:sz w:val="24"/>
          <w:szCs w:val="24"/>
        </w:rPr>
        <w:t>0</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F52E4" w:rsidRPr="00405711" w:rsidRDefault="00EF52E4" w:rsidP="00EF52E4">
      <w:pPr>
        <w:pStyle w:val="a3"/>
        <w:widowControl w:val="0"/>
        <w:spacing w:after="160"/>
        <w:ind w:firstLine="567"/>
        <w:rPr>
          <w:rFonts w:ascii="Sylfaen" w:hAnsi="Sylfaen"/>
          <w:i w:val="0"/>
          <w:spacing w:val="6"/>
          <w:sz w:val="28"/>
          <w:szCs w:val="28"/>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405711" w:rsidRPr="00405711">
        <w:rPr>
          <w:rFonts w:ascii="Sylfaen" w:hAnsi="Sylfaen"/>
          <w:i w:val="0"/>
          <w:sz w:val="28"/>
          <w:szCs w:val="28"/>
        </w:rPr>
        <w:t>Ширакский марз, Р.А. Ахурян, Гюмрийское шоссе 42</w:t>
      </w:r>
      <w:r w:rsidRPr="00405711">
        <w:rPr>
          <w:rFonts w:ascii="Sylfaen" w:hAnsi="Sylfaen"/>
          <w:i w:val="0"/>
          <w:sz w:val="28"/>
          <w:szCs w:val="28"/>
        </w:rPr>
        <w:t>,</w:t>
      </w:r>
    </w:p>
    <w:p w:rsidR="00EF52E4" w:rsidRPr="00BA5771" w:rsidRDefault="00EF52E4" w:rsidP="00EF52E4">
      <w:pPr>
        <w:pStyle w:val="a3"/>
        <w:widowControl w:val="0"/>
        <w:spacing w:line="240" w:lineRule="auto"/>
        <w:ind w:firstLine="0"/>
        <w:rPr>
          <w:rFonts w:ascii="GHEA Grapalat" w:hAnsi="GHEA Grapalat"/>
          <w:i w:val="0"/>
          <w:sz w:val="24"/>
          <w:szCs w:val="24"/>
        </w:rPr>
      </w:pPr>
      <w:r w:rsidRPr="00BA5771">
        <w:rPr>
          <w:rFonts w:ascii="GHEA Grapalat" w:hAnsi="GHEA Grapalat"/>
          <w:i w:val="0"/>
          <w:sz w:val="24"/>
          <w:szCs w:val="24"/>
        </w:rPr>
        <w:t>_________________________________________________________________________</w:t>
      </w:r>
    </w:p>
    <w:p w:rsidR="00EF52E4" w:rsidRPr="00BA5771" w:rsidRDefault="00EF52E4" w:rsidP="00EF52E4">
      <w:pPr>
        <w:pStyle w:val="a3"/>
        <w:widowControl w:val="0"/>
        <w:spacing w:after="160"/>
        <w:ind w:firstLine="0"/>
        <w:jc w:val="center"/>
        <w:rPr>
          <w:rFonts w:ascii="GHEA Grapalat" w:hAnsi="GHEA Grapalat"/>
          <w:i w:val="0"/>
          <w:sz w:val="16"/>
          <w:szCs w:val="24"/>
        </w:rPr>
      </w:pPr>
      <w:r w:rsidRPr="000F11E5">
        <w:rPr>
          <w:rFonts w:ascii="GHEA Grapalat" w:hAnsi="GHEA Grapalat"/>
          <w:i w:val="0"/>
          <w:sz w:val="16"/>
          <w:szCs w:val="24"/>
        </w:rPr>
        <w:t>(адрес заказчика)</w:t>
      </w:r>
    </w:p>
    <w:p w:rsidR="00EF52E4" w:rsidRDefault="00EF52E4" w:rsidP="00EF52E4">
      <w:pPr>
        <w:pStyle w:val="a3"/>
        <w:widowControl w:val="0"/>
        <w:spacing w:after="160"/>
        <w:ind w:firstLine="0"/>
        <w:rPr>
          <w:rFonts w:ascii="GHEA Grapalat" w:hAnsi="GHEA Grapalat"/>
          <w:i w:val="0"/>
          <w:sz w:val="24"/>
          <w:szCs w:val="24"/>
          <w:lang w:val="hy-AM"/>
        </w:rPr>
      </w:pPr>
      <w:r w:rsidRPr="000F0CA8">
        <w:rPr>
          <w:rFonts w:ascii="GHEA Grapalat" w:hAnsi="GHEA Grapalat"/>
          <w:i w:val="0"/>
          <w:sz w:val="24"/>
          <w:szCs w:val="24"/>
        </w:rPr>
        <w:lastRenderedPageBreak/>
        <w:t xml:space="preserve">в документарной форме, до </w:t>
      </w:r>
      <w:r w:rsidR="00CD45E5" w:rsidRPr="00CD45E5">
        <w:rPr>
          <w:rFonts w:ascii="GHEA Grapalat" w:hAnsi="GHEA Grapalat"/>
          <w:i w:val="0"/>
          <w:sz w:val="24"/>
          <w:szCs w:val="24"/>
        </w:rPr>
        <w:t xml:space="preserve">15:00 </w:t>
      </w:r>
      <w:r w:rsidRPr="000F0CA8">
        <w:rPr>
          <w:rFonts w:ascii="GHEA Grapalat" w:hAnsi="GHEA Grapalat"/>
          <w:i w:val="0"/>
          <w:sz w:val="24"/>
          <w:szCs w:val="24"/>
        </w:rPr>
        <w:t xml:space="preserve">часов </w:t>
      </w:r>
      <w:r w:rsidR="00D1135F">
        <w:rPr>
          <w:rFonts w:ascii="GHEA Grapalat" w:hAnsi="GHEA Grapalat"/>
          <w:i w:val="0"/>
          <w:sz w:val="24"/>
          <w:szCs w:val="24"/>
        </w:rPr>
        <w:t>4</w:t>
      </w:r>
      <w:r w:rsidR="00C53CD2" w:rsidRPr="00C53CD2">
        <w:rPr>
          <w:rFonts w:ascii="GHEA Grapalat" w:hAnsi="GHEA Grapalat"/>
          <w:i w:val="0"/>
          <w:sz w:val="24"/>
          <w:szCs w:val="24"/>
        </w:rPr>
        <w:t>0</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F52E4" w:rsidRPr="000F11E5" w:rsidRDefault="00EF52E4" w:rsidP="00EF52E4">
      <w:pPr>
        <w:pStyle w:val="a3"/>
        <w:widowControl w:val="0"/>
        <w:spacing w:after="160"/>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D45E5" w:rsidRPr="008B7AAF">
        <w:rPr>
          <w:rFonts w:ascii="Sylfaen" w:hAnsi="Sylfaen"/>
          <w:i w:val="0"/>
          <w:sz w:val="24"/>
          <w:szCs w:val="24"/>
        </w:rPr>
        <w:t>Ширакский марз, Р.А. Ахурян, Гюмрийское шоссе 42</w:t>
      </w:r>
      <w:r w:rsidRPr="000F0CA8">
        <w:rPr>
          <w:rFonts w:ascii="GHEA Grapalat" w:hAnsi="GHEA Grapalat"/>
          <w:i w:val="0"/>
          <w:sz w:val="24"/>
          <w:szCs w:val="24"/>
        </w:rPr>
        <w:t xml:space="preserve">, в </w:t>
      </w:r>
      <w:r w:rsidR="00CD45E5" w:rsidRPr="00CD45E5">
        <w:rPr>
          <w:rFonts w:ascii="GHEA Grapalat" w:hAnsi="GHEA Grapalat"/>
          <w:i w:val="0"/>
          <w:sz w:val="24"/>
          <w:szCs w:val="24"/>
        </w:rPr>
        <w:t>15:00</w:t>
      </w:r>
      <w:r>
        <w:rPr>
          <w:rFonts w:ascii="GHEA Grapalat" w:hAnsi="GHEA Grapalat"/>
          <w:i w:val="0"/>
          <w:sz w:val="24"/>
          <w:szCs w:val="24"/>
        </w:rPr>
        <w:t xml:space="preserve"> часов "</w:t>
      </w:r>
      <w:r w:rsidR="00AF6C14">
        <w:rPr>
          <w:rFonts w:ascii="GHEA Grapalat" w:hAnsi="GHEA Grapalat"/>
          <w:i w:val="0"/>
          <w:sz w:val="24"/>
          <w:szCs w:val="24"/>
        </w:rPr>
        <w:t>21</w:t>
      </w:r>
      <w:bookmarkStart w:id="0" w:name="_GoBack"/>
      <w:bookmarkEnd w:id="0"/>
      <w:r>
        <w:rPr>
          <w:rFonts w:ascii="GHEA Grapalat" w:hAnsi="GHEA Grapalat"/>
          <w:i w:val="0"/>
          <w:sz w:val="24"/>
          <w:szCs w:val="24"/>
        </w:rPr>
        <w:t>" "</w:t>
      </w:r>
      <w:r w:rsidR="00360A8F">
        <w:rPr>
          <w:rFonts w:ascii="GHEA Grapalat" w:hAnsi="GHEA Grapalat"/>
          <w:i w:val="0"/>
          <w:sz w:val="24"/>
          <w:szCs w:val="24"/>
        </w:rPr>
        <w:t>08</w:t>
      </w:r>
      <w:r>
        <w:rPr>
          <w:rFonts w:ascii="GHEA Grapalat" w:hAnsi="GHEA Grapalat"/>
          <w:i w:val="0"/>
          <w:sz w:val="24"/>
          <w:szCs w:val="24"/>
        </w:rPr>
        <w:t>" "</w:t>
      </w:r>
      <w:r w:rsidR="00CD45E5" w:rsidRPr="00CD45E5">
        <w:rPr>
          <w:rFonts w:ascii="GHEA Grapalat" w:hAnsi="GHEA Grapalat"/>
          <w:i w:val="0"/>
          <w:sz w:val="24"/>
          <w:szCs w:val="24"/>
        </w:rPr>
        <w:t>2021</w:t>
      </w:r>
      <w:r>
        <w:rPr>
          <w:rFonts w:ascii="GHEA Grapalat" w:hAnsi="GHEA Grapalat"/>
          <w:i w:val="0"/>
          <w:sz w:val="24"/>
          <w:szCs w:val="24"/>
        </w:rPr>
        <w:t>".</w:t>
      </w:r>
    </w:p>
    <w:p w:rsidR="00EF52E4"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EF52E4" w:rsidRDefault="00EF52E4">
      <w:pPr>
        <w:rPr>
          <w:rFonts w:ascii="GHEA Grapalat" w:hAnsi="GHEA Grapalat"/>
        </w:rPr>
      </w:pPr>
      <w:r>
        <w:rPr>
          <w:rFonts w:ascii="GHEA Grapalat" w:hAnsi="GHEA Grapalat"/>
          <w:i/>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754697" w:rsidRPr="00C351EF" w:rsidRDefault="00C351EF" w:rsidP="00B46D58">
      <w:pPr>
        <w:pStyle w:val="a3"/>
        <w:widowControl w:val="0"/>
        <w:spacing w:line="240" w:lineRule="auto"/>
        <w:ind w:firstLine="0"/>
        <w:rPr>
          <w:rFonts w:ascii="GHEA Grapalat" w:hAnsi="GHEA Grapalat"/>
          <w:i w:val="0"/>
          <w:sz w:val="24"/>
          <w:szCs w:val="24"/>
          <w:lang w:val="hy-AM"/>
        </w:rPr>
      </w:pPr>
      <w:r>
        <w:rPr>
          <w:rFonts w:ascii="GHEA Grapalat" w:hAnsi="GHEA Grapalat"/>
          <w:i w:val="0"/>
          <w:sz w:val="24"/>
          <w:szCs w:val="24"/>
          <w:lang w:val="hy-AM"/>
        </w:rPr>
        <w:t>Анаит Яврумян</w:t>
      </w:r>
    </w:p>
    <w:p w:rsidR="00754697" w:rsidRPr="00C351EF" w:rsidRDefault="00754697" w:rsidP="00B46D58">
      <w:pPr>
        <w:pStyle w:val="a3"/>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Телефон</w:t>
      </w:r>
      <w:r w:rsidR="00C351EF">
        <w:rPr>
          <w:rFonts w:ascii="GHEA Grapalat" w:hAnsi="GHEA Grapalat"/>
          <w:i w:val="0"/>
          <w:sz w:val="24"/>
          <w:szCs w:val="24"/>
          <w:lang w:val="hy-AM"/>
        </w:rPr>
        <w:t xml:space="preserve"> /0312/ 7-08-85</w:t>
      </w:r>
    </w:p>
    <w:p w:rsidR="00754697" w:rsidRPr="00C351EF"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sidR="00C351EF">
        <w:rPr>
          <w:rFonts w:ascii="GHEA Grapalat" w:hAnsi="GHEA Grapalat"/>
          <w:i w:val="0"/>
          <w:sz w:val="24"/>
          <w:szCs w:val="24"/>
          <w:lang w:val="en-US"/>
        </w:rPr>
        <w:t>anahit</w:t>
      </w:r>
      <w:r w:rsidR="00C351EF" w:rsidRPr="00C351EF">
        <w:rPr>
          <w:rFonts w:ascii="GHEA Grapalat" w:hAnsi="GHEA Grapalat"/>
          <w:i w:val="0"/>
          <w:sz w:val="24"/>
          <w:szCs w:val="24"/>
        </w:rPr>
        <w:t>.</w:t>
      </w:r>
      <w:r w:rsidR="00C351EF">
        <w:rPr>
          <w:rFonts w:ascii="GHEA Grapalat" w:hAnsi="GHEA Grapalat"/>
          <w:i w:val="0"/>
          <w:sz w:val="24"/>
          <w:szCs w:val="24"/>
          <w:lang w:val="en-US"/>
        </w:rPr>
        <w:t>yavrumyan</w:t>
      </w:r>
      <w:r w:rsidR="00C351EF" w:rsidRPr="00C351EF">
        <w:rPr>
          <w:rFonts w:ascii="GHEA Grapalat" w:hAnsi="GHEA Grapalat"/>
          <w:i w:val="0"/>
          <w:sz w:val="24"/>
          <w:szCs w:val="24"/>
        </w:rPr>
        <w:t>@</w:t>
      </w:r>
      <w:r w:rsidR="00C351EF">
        <w:rPr>
          <w:rFonts w:ascii="GHEA Grapalat" w:hAnsi="GHEA Grapalat"/>
          <w:i w:val="0"/>
          <w:sz w:val="24"/>
          <w:szCs w:val="24"/>
          <w:lang w:val="en-US"/>
        </w:rPr>
        <w:t>mail</w:t>
      </w:r>
      <w:r w:rsidR="00C351EF" w:rsidRPr="00C351EF">
        <w:rPr>
          <w:rFonts w:ascii="GHEA Grapalat" w:hAnsi="GHEA Grapalat"/>
          <w:i w:val="0"/>
          <w:sz w:val="24"/>
          <w:szCs w:val="24"/>
        </w:rPr>
        <w:t>.</w:t>
      </w:r>
      <w:r w:rsidR="00C351EF">
        <w:rPr>
          <w:rFonts w:ascii="GHEA Grapalat" w:hAnsi="GHEA Grapalat"/>
          <w:i w:val="0"/>
          <w:sz w:val="24"/>
          <w:szCs w:val="24"/>
          <w:lang w:val="en-US"/>
        </w:rPr>
        <w:t>ru</w:t>
      </w:r>
    </w:p>
    <w:p w:rsidR="00754697" w:rsidRPr="00C351EF" w:rsidRDefault="00754697" w:rsidP="00B46D58">
      <w:pPr>
        <w:pStyle w:val="a3"/>
        <w:widowControl w:val="0"/>
        <w:spacing w:line="240" w:lineRule="auto"/>
        <w:ind w:left="1701" w:firstLine="0"/>
        <w:jc w:val="left"/>
        <w:rPr>
          <w:rFonts w:ascii="GHEA Grapalat" w:hAnsi="GHEA Grapalat"/>
          <w:i w:val="0"/>
          <w:sz w:val="24"/>
          <w:szCs w:val="24"/>
          <w:u w:val="single"/>
          <w:lang w:val="hy-AM"/>
        </w:rPr>
      </w:pPr>
      <w:r w:rsidRPr="009044F1">
        <w:rPr>
          <w:rFonts w:ascii="GHEA Grapalat" w:hAnsi="GHEA Grapalat"/>
          <w:i w:val="0"/>
          <w:sz w:val="24"/>
          <w:szCs w:val="24"/>
        </w:rPr>
        <w:t xml:space="preserve">Заказчик </w:t>
      </w:r>
      <w:r w:rsidR="00C351EF">
        <w:rPr>
          <w:rFonts w:ascii="GHEA Grapalat" w:hAnsi="GHEA Grapalat"/>
          <w:i w:val="0"/>
          <w:sz w:val="24"/>
          <w:szCs w:val="24"/>
          <w:lang w:val="hy-AM"/>
        </w:rPr>
        <w:t>Ахурянский муниципалитет</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275B73">
        <w:rPr>
          <w:rFonts w:ascii="GHEA Grapalat" w:hAnsi="GHEA Grapalat"/>
          <w:i/>
        </w:rPr>
        <w:t>ShМАН-SC-BMAShDzB-21/11</w:t>
      </w:r>
      <w:r w:rsidR="00096865" w:rsidRPr="009044F1">
        <w:rPr>
          <w:rFonts w:ascii="GHEA Grapalat" w:hAnsi="GHEA Grapalat"/>
          <w:i/>
        </w:rPr>
        <w:t xml:space="preserve"> </w:t>
      </w:r>
      <w:r w:rsidR="001B32D9" w:rsidRPr="001B32D9">
        <w:rPr>
          <w:rFonts w:ascii="GHEA Grapalat" w:hAnsi="GHEA Grapalat" w:cs="Times Armenian"/>
          <w:i/>
        </w:rPr>
        <w:br/>
      </w:r>
      <w:r w:rsidR="00A46F92">
        <w:rPr>
          <w:rFonts w:ascii="GHEA Grapalat" w:hAnsi="GHEA Grapalat"/>
          <w:i/>
        </w:rPr>
        <w:t xml:space="preserve">№ </w:t>
      </w:r>
      <w:r w:rsidR="006A6D83">
        <w:rPr>
          <w:rFonts w:ascii="GHEA Grapalat" w:hAnsi="GHEA Grapalat"/>
          <w:i/>
          <w:lang w:val="hy-AM"/>
        </w:rPr>
        <w:t xml:space="preserve">1 </w:t>
      </w:r>
      <w:r w:rsidR="00096865" w:rsidRPr="009044F1">
        <w:rPr>
          <w:rFonts w:ascii="GHEA Grapalat" w:hAnsi="GHEA Grapalat"/>
          <w:i/>
        </w:rPr>
        <w:t xml:space="preserve"> от </w:t>
      </w:r>
      <w:r w:rsidR="00D63EBD">
        <w:rPr>
          <w:rFonts w:ascii="GHEA Grapalat" w:hAnsi="GHEA Grapalat"/>
          <w:i/>
          <w:lang w:val="hy-AM"/>
        </w:rPr>
        <w:t>08.07</w:t>
      </w:r>
      <w:r w:rsidR="006A6D83">
        <w:rPr>
          <w:rFonts w:ascii="GHEA Grapalat" w:hAnsi="GHEA Grapalat"/>
          <w:i/>
          <w:lang w:val="hy-AM"/>
        </w:rPr>
        <w:t>.</w:t>
      </w:r>
      <w:r w:rsidR="00096865" w:rsidRPr="009044F1">
        <w:rPr>
          <w:rFonts w:ascii="GHEA Grapalat" w:hAnsi="GHEA Grapalat"/>
          <w:i/>
        </w:rPr>
        <w:t>20</w:t>
      </w:r>
      <w:r w:rsidR="00C65089">
        <w:rPr>
          <w:rFonts w:ascii="GHEA Grapalat" w:hAnsi="GHEA Grapalat"/>
          <w:i/>
          <w:lang w:val="hy-AM"/>
        </w:rPr>
        <w:t>21</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r w:rsidR="005C5F3F">
        <w:rPr>
          <w:rFonts w:ascii="GHEA Grapalat" w:hAnsi="GHEA Grapalat"/>
          <w:i/>
          <w:lang w:val="hy-AM"/>
        </w:rPr>
        <w:t>Ахурянский муниципалитет</w:t>
      </w:r>
      <w:r w:rsidRPr="009044F1">
        <w:rPr>
          <w:rFonts w:ascii="GHEA Grapalat" w:hAnsi="GHEA Grapalat"/>
          <w:i/>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5736A5" w:rsidRDefault="002B32D6" w:rsidP="005736A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sidRPr="009044F1">
        <w:rPr>
          <w:rFonts w:ascii="GHEA Grapalat" w:hAnsi="GHEA Grapalat"/>
        </w:rPr>
        <w:t>НА ОТКРЫТЫЙ КОНКУРС, ОБЪЯВЛЕННЫЙ С ЦЕЛЬЮ ПРИОБРЕТЕНИЯ</w:t>
      </w:r>
    </w:p>
    <w:p w:rsidR="00096865" w:rsidRPr="00197AA2" w:rsidRDefault="00197AA2" w:rsidP="00197AA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bidi="ar-SA"/>
        </w:rPr>
      </w:pPr>
      <w:r>
        <w:rPr>
          <w:rFonts w:ascii="GHEA Grapalat" w:hAnsi="GHEA Grapalat"/>
        </w:rPr>
        <w:t>«СТРОИТЕЛЬСТВО СЕРВИСНОГО ЦЕНТРА АВТОСТОЯНКИ ДЛЯ ПАРКОВКИ ТЕХНИЧЕСКОГО СРЕДСТВА ДЛЯ ИНЖЕНЕРНЫХ СЕТЕЙ, ДОРОГ И РЕМОНТНЫХ СЛУЖБ РАСШИРЕННОЕ СООБЩЕСТВО АХУРЯН ШИРАКСКОЙ ОБЛАСТИ, РА»</w:t>
      </w:r>
      <w:r w:rsidR="002B32D6" w:rsidRPr="009044F1">
        <w:rPr>
          <w:rFonts w:ascii="GHEA Grapalat" w:hAnsi="GHEA Grapalat"/>
        </w:rPr>
        <w:t xml:space="preserve">ДЛЯ НУЖД </w:t>
      </w:r>
      <w:r w:rsidR="005736A5" w:rsidRPr="005736A5">
        <w:rPr>
          <w:rFonts w:ascii="GHEA Grapalat" w:hAnsi="GHEA Grapalat"/>
        </w:rPr>
        <w:t>"</w:t>
      </w:r>
      <w:r w:rsidR="005736A5" w:rsidRPr="005736A5">
        <w:rPr>
          <w:rFonts w:ascii="GHEA Grapalat" w:hAnsi="GHEA Grapalat"/>
          <w:lang w:val="hy-AM"/>
        </w:rPr>
        <w:t xml:space="preserve"> АХУРЯНСКИЙ МУНИЦИПАЛИТЕТ</w:t>
      </w:r>
      <w:r w:rsidR="005736A5" w:rsidRPr="009044F1">
        <w:rPr>
          <w:rFonts w:ascii="GHEA Grapalat" w:hAnsi="GHEA Grapalat"/>
        </w:rPr>
        <w:t xml:space="preserve"> </w:t>
      </w:r>
      <w:r w:rsidR="002B32D6"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9044F1" w:rsidRDefault="00160AE4" w:rsidP="00B46D58">
      <w:pPr>
        <w:widowControl w:val="0"/>
        <w:spacing w:after="160"/>
        <w:ind w:firstLine="567"/>
        <w:jc w:val="center"/>
        <w:rPr>
          <w:rFonts w:ascii="GHEA Grapalat" w:hAnsi="GHEA Grapalat"/>
          <w:i/>
        </w:rPr>
      </w:pPr>
    </w:p>
    <w:p w:rsidR="007A4E2D" w:rsidRDefault="007A4E2D" w:rsidP="007A4E2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rPr>
      </w:pPr>
      <w:r w:rsidRPr="009044F1">
        <w:rPr>
          <w:rFonts w:ascii="GHEA Grapalat" w:hAnsi="GHEA Grapalat"/>
        </w:rPr>
        <w:t>НА ОТКРЫТЫЙ КОНКУРС, ОБЪЯВЛЕННЫЙ С ЦЕЛЬЮ ПРИОБРЕТЕНИЯ</w:t>
      </w:r>
    </w:p>
    <w:p w:rsidR="007A4E2D" w:rsidRPr="00197AA2" w:rsidRDefault="007A4E2D" w:rsidP="007A4E2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bidi="ar-SA"/>
        </w:rPr>
      </w:pPr>
      <w:r>
        <w:rPr>
          <w:rFonts w:ascii="GHEA Grapalat" w:hAnsi="GHEA Grapalat"/>
        </w:rPr>
        <w:t>«СТРОИТЕЛЬСТВО СЕРВИСНОГО ЦЕНТРА АВТОСТОЯНКИ ДЛЯ ПАРКОВКИ ТЕХНИЧЕСКОГО СРЕДСТВА ДЛЯ ИНЖЕНЕРНЫХ СЕТЕЙ, ДОРОГ И РЕМОНТНЫХ СЛУЖБ РАСШИРЕННОЕ СООБЩЕСТВО АХУРЯН ШИРАКСКОЙ ОБЛАСТИ, РА»</w:t>
      </w:r>
      <w:r w:rsidRPr="009044F1">
        <w:rPr>
          <w:rFonts w:ascii="GHEA Grapalat" w:hAnsi="GHEA Grapalat"/>
        </w:rPr>
        <w:t xml:space="preserve">ДЛЯ НУЖД </w:t>
      </w:r>
      <w:r w:rsidRPr="005736A5">
        <w:rPr>
          <w:rFonts w:ascii="GHEA Grapalat" w:hAnsi="GHEA Grapalat"/>
        </w:rPr>
        <w:t>"</w:t>
      </w:r>
      <w:r w:rsidRPr="005736A5">
        <w:rPr>
          <w:rFonts w:ascii="GHEA Grapalat" w:hAnsi="GHEA Grapalat"/>
          <w:lang w:val="hy-AM"/>
        </w:rPr>
        <w:t xml:space="preserve"> АХУРЯНСКИЙ МУНИЦИПАЛИТЕТ</w:t>
      </w:r>
      <w:r w:rsidRPr="009044F1">
        <w:rPr>
          <w:rFonts w:ascii="GHEA Grapalat" w:hAnsi="GHEA Grapalat"/>
        </w:rPr>
        <w:t xml:space="preserve">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Настоящее Приглашение предоставляется в дополнение к объявлению об открытом ко</w:t>
      </w:r>
      <w:r w:rsidR="007B5E15">
        <w:rPr>
          <w:rFonts w:ascii="GHEA Grapalat" w:hAnsi="GHEA Grapalat"/>
          <w:spacing w:val="-6"/>
        </w:rPr>
        <w:t xml:space="preserve">нкурсе, проводимом под кодом </w:t>
      </w:r>
      <w:r w:rsidR="00275B73">
        <w:rPr>
          <w:rFonts w:ascii="GHEA Grapalat" w:hAnsi="GHEA Grapalat"/>
          <w:spacing w:val="-6"/>
        </w:rPr>
        <w:t>ShМАН-SC-BMAShDzB-21/11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134718">
        <w:rPr>
          <w:rFonts w:ascii="GHEA Grapalat" w:hAnsi="GHEA Grapalat"/>
          <w:lang w:val="hy-AM"/>
        </w:rPr>
        <w:t>Ахурянский муниципалитет</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E7A03" w:rsidRPr="00171FAC">
        <w:rPr>
          <w:rFonts w:ascii="GHEA Grapalat" w:hAnsi="GHEA Grapalat"/>
          <w:sz w:val="28"/>
          <w:szCs w:val="28"/>
        </w:rPr>
        <w:t>«</w:t>
      </w:r>
      <w:r w:rsidR="00DE7A03" w:rsidRPr="00171FAC">
        <w:rPr>
          <w:rFonts w:ascii="GHEA Grapalat" w:hAnsi="GHEA Grapalat"/>
          <w:sz w:val="28"/>
          <w:szCs w:val="28"/>
          <w:vertAlign w:val="subscript"/>
          <w:lang w:val="hy-AM"/>
        </w:rPr>
        <w:t>anahit.yavrumyan@mail.ru</w:t>
      </w:r>
      <w:r w:rsidR="00DE7A03" w:rsidRPr="00171FAC">
        <w:rPr>
          <w:rFonts w:ascii="GHEA Grapalat" w:hAnsi="GHEA Grapalat"/>
          <w:sz w:val="28"/>
          <w:szCs w:val="28"/>
        </w:rPr>
        <w:t>»</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325960" w:rsidRPr="00EE66F9" w:rsidRDefault="00845AA5" w:rsidP="0032596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b/>
          <w:color w:val="202124"/>
          <w:lang w:bidi="ar-SA"/>
        </w:rPr>
      </w:pPr>
      <w:r w:rsidRPr="009044F1">
        <w:rPr>
          <w:rFonts w:ascii="GHEA Grapalat" w:hAnsi="GHEA Grapalat"/>
          <w:i/>
        </w:rPr>
        <w:t>1.1</w:t>
      </w:r>
      <w:r w:rsidR="008E6E51" w:rsidRPr="008E6E51">
        <w:rPr>
          <w:rFonts w:ascii="GHEA Grapalat" w:hAnsi="GHEA Grapalat"/>
          <w:i/>
        </w:rPr>
        <w:t>.</w:t>
      </w:r>
      <w:r w:rsidR="00F63BBB" w:rsidRPr="00090699">
        <w:rPr>
          <w:rFonts w:ascii="GHEA Grapalat" w:hAnsi="GHEA Grapalat"/>
          <w:i/>
        </w:rPr>
        <w:tab/>
      </w:r>
      <w:r w:rsidRPr="009044F1">
        <w:rPr>
          <w:rFonts w:ascii="GHEA Grapalat" w:hAnsi="GHEA Grapalat"/>
          <w:i/>
        </w:rPr>
        <w:t xml:space="preserve">Предметом закупки является приобретение </w:t>
      </w:r>
      <w:r w:rsidR="00325960">
        <w:rPr>
          <w:rFonts w:asciiTheme="minorHAnsi" w:hAnsiTheme="minorHAnsi"/>
          <w:i/>
          <w:lang w:val="hy-AM"/>
        </w:rPr>
        <w:t>работ</w:t>
      </w:r>
      <w:r w:rsidR="00EE66F9" w:rsidRPr="00EE66F9">
        <w:rPr>
          <w:rFonts w:ascii="Sylfaen" w:hAnsi="Sylfaen"/>
          <w:b/>
        </w:rPr>
        <w:t>«строительство автостоянки для парковки технического средства</w:t>
      </w:r>
      <w:r w:rsidR="00EE66F9" w:rsidRPr="00EE66F9">
        <w:rPr>
          <w:rFonts w:ascii="Sylfaen" w:hAnsi="Sylfaen"/>
          <w:b/>
          <w:lang w:val="hy-AM"/>
        </w:rPr>
        <w:t xml:space="preserve"> для</w:t>
      </w:r>
      <w:r w:rsidR="00EE66F9" w:rsidRPr="00EE66F9">
        <w:rPr>
          <w:rFonts w:ascii="Sylfaen" w:hAnsi="Sylfaen"/>
          <w:b/>
        </w:rPr>
        <w:t xml:space="preserve"> коммунального хозяйства </w:t>
      </w:r>
      <w:r w:rsidR="00EE66F9" w:rsidRPr="00EE66F9">
        <w:rPr>
          <w:rFonts w:ascii="Sylfaen" w:hAnsi="Sylfaen"/>
          <w:b/>
          <w:lang w:val="hy-AM"/>
        </w:rPr>
        <w:t xml:space="preserve">и </w:t>
      </w:r>
      <w:r w:rsidR="00EE66F9" w:rsidRPr="00EE66F9">
        <w:rPr>
          <w:rFonts w:ascii="Sylfaen" w:hAnsi="Sylfaen"/>
          <w:b/>
        </w:rPr>
        <w:t>дорожно-технического обслуживания</w:t>
      </w:r>
      <w:r w:rsidR="00EE66F9" w:rsidRPr="00EE66F9">
        <w:rPr>
          <w:rFonts w:ascii="Sylfaen" w:hAnsi="Sylfaen"/>
          <w:b/>
          <w:lang w:val="hy-AM"/>
        </w:rPr>
        <w:t xml:space="preserve"> </w:t>
      </w:r>
      <w:r w:rsidR="00670C2D">
        <w:rPr>
          <w:rFonts w:ascii="Sylfaen" w:hAnsi="Sylfaen"/>
          <w:b/>
        </w:rPr>
        <w:t xml:space="preserve">расширенное сообщество </w:t>
      </w:r>
      <w:r w:rsidR="00670C2D">
        <w:rPr>
          <w:rFonts w:ascii="Sylfaen" w:hAnsi="Sylfaen"/>
          <w:b/>
          <w:lang w:val="hy-AM"/>
        </w:rPr>
        <w:t>А</w:t>
      </w:r>
      <w:r w:rsidR="00670C2D">
        <w:rPr>
          <w:rFonts w:ascii="Sylfaen" w:hAnsi="Sylfaen"/>
          <w:b/>
        </w:rPr>
        <w:t xml:space="preserve">хуряна </w:t>
      </w:r>
      <w:r w:rsidR="00670C2D">
        <w:rPr>
          <w:rFonts w:ascii="Sylfaen" w:hAnsi="Sylfaen"/>
          <w:b/>
          <w:lang w:val="hy-AM"/>
        </w:rPr>
        <w:t>Ш</w:t>
      </w:r>
      <w:r w:rsidR="00EE66F9" w:rsidRPr="00EE66F9">
        <w:rPr>
          <w:rFonts w:ascii="Sylfaen" w:hAnsi="Sylfaen"/>
          <w:b/>
        </w:rPr>
        <w:t xml:space="preserve">иракской области, </w:t>
      </w:r>
      <w:r w:rsidR="00670C2D">
        <w:rPr>
          <w:rFonts w:ascii="Sylfaen" w:hAnsi="Sylfaen"/>
          <w:b/>
          <w:lang w:val="hy-AM"/>
        </w:rPr>
        <w:t>РА</w:t>
      </w:r>
      <w:r w:rsidR="00EE66F9" w:rsidRPr="00EE66F9">
        <w:rPr>
          <w:rFonts w:ascii="Sylfaen" w:hAnsi="Sylfaen"/>
          <w:b/>
        </w:rPr>
        <w:t>»</w:t>
      </w:r>
      <w:r w:rsidR="00EE66F9">
        <w:rPr>
          <w:rFonts w:ascii="Sylfaen" w:hAnsi="Sylfaen"/>
          <w:b/>
          <w:lang w:val="hy-AM"/>
        </w:rPr>
        <w:t xml:space="preserve"> </w:t>
      </w:r>
      <w:r w:rsidR="00EE66F9" w:rsidRPr="00EE66F9">
        <w:rPr>
          <w:rFonts w:ascii="Sylfaen" w:hAnsi="Sylfaen"/>
          <w:b/>
        </w:rPr>
        <w:t>для нужд "</w:t>
      </w:r>
      <w:r w:rsidR="00EE66F9">
        <w:rPr>
          <w:rFonts w:ascii="Sylfaen" w:hAnsi="Sylfaen"/>
          <w:b/>
          <w:lang w:val="hy-AM"/>
        </w:rPr>
        <w:t xml:space="preserve"> Ахурянского</w:t>
      </w:r>
      <w:r w:rsidR="00EE66F9" w:rsidRPr="00EE66F9">
        <w:rPr>
          <w:rFonts w:ascii="Sylfaen" w:hAnsi="Sylfaen"/>
          <w:b/>
          <w:lang w:val="hy-AM"/>
        </w:rPr>
        <w:t xml:space="preserve"> муниципалитета</w:t>
      </w:r>
      <w:r w:rsidR="00EE66F9" w:rsidRPr="00EE66F9">
        <w:rPr>
          <w:rFonts w:ascii="Sylfaen" w:hAnsi="Sylfaen"/>
          <w:b/>
        </w:rPr>
        <w:t xml:space="preserve"> "</w:t>
      </w:r>
    </w:p>
    <w:p w:rsidR="00096865" w:rsidRPr="005026CC" w:rsidRDefault="00845AA5" w:rsidP="005026C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b/>
          <w:color w:val="202124"/>
          <w:lang w:bidi="ar-SA"/>
        </w:rPr>
      </w:pPr>
      <w:r w:rsidRPr="009044F1">
        <w:rPr>
          <w:rFonts w:ascii="GHEA Grapalat" w:hAnsi="GHEA Grapalat"/>
          <w:i/>
        </w:rPr>
        <w:t xml:space="preserve"> (далее — также </w:t>
      </w:r>
      <w:r w:rsidR="00EE6232">
        <w:rPr>
          <w:rFonts w:ascii="GHEA Grapalat" w:hAnsi="GHEA Grapalat"/>
          <w:i/>
        </w:rPr>
        <w:t>работа</w:t>
      </w:r>
      <w:r w:rsidRPr="009044F1">
        <w:rPr>
          <w:rFonts w:ascii="GHEA Grapalat" w:hAnsi="GHEA Grapalat"/>
          <w:i/>
        </w:rPr>
        <w:t>) для нужд "Наименование заказчика", которые сгруппированы в лоты "</w:t>
      </w:r>
      <w:r w:rsidR="005F3D51">
        <w:rPr>
          <w:rFonts w:ascii="GHEA Grapalat" w:hAnsi="GHEA Grapalat"/>
          <w:i/>
          <w:lang w:val="hy-AM"/>
        </w:rPr>
        <w:t>1</w:t>
      </w:r>
      <w:r w:rsidRPr="009044F1">
        <w:rPr>
          <w:rFonts w:ascii="GHEA Grapalat" w:hAnsi="GHEA Grapalat"/>
          <w:i/>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670C2D" w:rsidP="00B46D58">
            <w:pPr>
              <w:pStyle w:val="23"/>
              <w:widowControl w:val="0"/>
              <w:spacing w:after="120" w:line="240" w:lineRule="auto"/>
              <w:ind w:firstLine="0"/>
              <w:rPr>
                <w:rFonts w:ascii="GHEA Grapalat" w:hAnsi="GHEA Grapalat"/>
                <w:sz w:val="24"/>
                <w:szCs w:val="24"/>
                <w:u w:val="single"/>
                <w:vertAlign w:val="subscript"/>
              </w:rPr>
            </w:pPr>
            <w:r w:rsidRPr="00EE66F9">
              <w:rPr>
                <w:rFonts w:ascii="Sylfaen" w:hAnsi="Sylfaen"/>
                <w:b/>
                <w:sz w:val="24"/>
                <w:szCs w:val="24"/>
              </w:rPr>
              <w:t>«строительство автостоянки для парковки технического средства</w:t>
            </w:r>
            <w:r w:rsidRPr="00EE66F9">
              <w:rPr>
                <w:rFonts w:ascii="Sylfaen" w:hAnsi="Sylfaen"/>
                <w:b/>
                <w:sz w:val="24"/>
                <w:szCs w:val="24"/>
                <w:lang w:val="hy-AM"/>
              </w:rPr>
              <w:t xml:space="preserve"> для</w:t>
            </w:r>
            <w:r w:rsidRPr="00EE66F9">
              <w:rPr>
                <w:rFonts w:ascii="Sylfaen" w:hAnsi="Sylfaen"/>
                <w:b/>
                <w:sz w:val="24"/>
                <w:szCs w:val="24"/>
              </w:rPr>
              <w:t xml:space="preserve"> коммунального хозяйства </w:t>
            </w:r>
            <w:r w:rsidRPr="00EE66F9">
              <w:rPr>
                <w:rFonts w:ascii="Sylfaen" w:hAnsi="Sylfaen"/>
                <w:b/>
                <w:sz w:val="24"/>
                <w:szCs w:val="24"/>
                <w:lang w:val="hy-AM"/>
              </w:rPr>
              <w:t xml:space="preserve">и </w:t>
            </w:r>
            <w:r w:rsidRPr="00EE66F9">
              <w:rPr>
                <w:rFonts w:ascii="Sylfaen" w:hAnsi="Sylfaen"/>
                <w:b/>
                <w:sz w:val="24"/>
                <w:szCs w:val="24"/>
              </w:rPr>
              <w:t>дорожно-технического обслуживания</w:t>
            </w:r>
            <w:r w:rsidRPr="00EE66F9">
              <w:rPr>
                <w:rFonts w:ascii="Sylfaen" w:hAnsi="Sylfaen"/>
                <w:b/>
                <w:sz w:val="24"/>
                <w:szCs w:val="24"/>
                <w:lang w:val="hy-AM"/>
              </w:rPr>
              <w:t xml:space="preserve"> </w:t>
            </w:r>
            <w:r>
              <w:rPr>
                <w:rFonts w:ascii="Sylfaen" w:hAnsi="Sylfaen"/>
                <w:b/>
              </w:rPr>
              <w:t xml:space="preserve">расширенное сообщество </w:t>
            </w:r>
            <w:r>
              <w:rPr>
                <w:rFonts w:ascii="Sylfaen" w:hAnsi="Sylfaen"/>
                <w:b/>
                <w:lang w:val="hy-AM"/>
              </w:rPr>
              <w:t>А</w:t>
            </w:r>
            <w:r>
              <w:rPr>
                <w:rFonts w:ascii="Sylfaen" w:hAnsi="Sylfaen"/>
                <w:b/>
              </w:rPr>
              <w:t xml:space="preserve">хуряна </w:t>
            </w:r>
            <w:r>
              <w:rPr>
                <w:rFonts w:ascii="Sylfaen" w:hAnsi="Sylfaen"/>
                <w:b/>
                <w:lang w:val="hy-AM"/>
              </w:rPr>
              <w:t>Ш</w:t>
            </w:r>
            <w:r w:rsidRPr="00EE66F9">
              <w:rPr>
                <w:rFonts w:ascii="Sylfaen" w:hAnsi="Sylfaen"/>
                <w:b/>
                <w:sz w:val="24"/>
                <w:szCs w:val="24"/>
              </w:rPr>
              <w:t xml:space="preserve">иракской области, </w:t>
            </w:r>
            <w:r>
              <w:rPr>
                <w:rFonts w:ascii="Sylfaen" w:hAnsi="Sylfaen"/>
                <w:b/>
                <w:lang w:val="hy-AM"/>
              </w:rPr>
              <w:t>РА</w:t>
            </w:r>
            <w:r w:rsidRPr="00EE66F9">
              <w:rPr>
                <w:rFonts w:ascii="Sylfaen" w:hAnsi="Sylfaen"/>
                <w:b/>
                <w:sz w:val="24"/>
                <w:szCs w:val="24"/>
              </w:rPr>
              <w:t>»</w:t>
            </w:r>
          </w:p>
        </w:tc>
      </w:tr>
    </w:tbl>
    <w:p w:rsidR="00096865" w:rsidRPr="009177A5" w:rsidRDefault="00816505" w:rsidP="009177A5">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7662A7" w:rsidRDefault="007662A7">
      <w:pPr>
        <w:rPr>
          <w:rFonts w:ascii="GHEA Grapalat" w:hAnsi="GHEA Grapalat"/>
          <w:highlight w:val="yellow"/>
        </w:rPr>
      </w:pPr>
      <w:r>
        <w:rPr>
          <w:rFonts w:ascii="GHEA Grapalat" w:hAnsi="GHEA Grapalat"/>
          <w:highlight w:val="yellow"/>
        </w:rPr>
        <w:br w:type="page"/>
      </w:r>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0B3FB6">
        <w:rPr>
          <w:rFonts w:ascii="GHEA Grapalat" w:hAnsi="GHEA Grapalat"/>
          <w:b/>
        </w:rPr>
        <w:t>Участник</w:t>
      </w:r>
      <w:r w:rsidR="000C3F69" w:rsidRPr="000B3FB6">
        <w:rPr>
          <w:rFonts w:ascii="GHEA Grapalat" w:hAnsi="GHEA Grapalat"/>
          <w:b/>
        </w:rPr>
        <w:t>,</w:t>
      </w:r>
      <w:r w:rsidRPr="000B3FB6">
        <w:rPr>
          <w:rFonts w:ascii="GHEA Grapalat" w:hAnsi="GHEA Grapalat"/>
          <w:b/>
        </w:rPr>
        <w:t xml:space="preserve"> </w:t>
      </w:r>
      <w:r w:rsidR="002C1D72" w:rsidRPr="000B3FB6">
        <w:rPr>
          <w:rFonts w:ascii="GHEA Grapalat" w:hAnsi="GHEA Grapalat"/>
          <w:b/>
        </w:rPr>
        <w:t xml:space="preserve">в случае признания </w:t>
      </w:r>
      <w:r w:rsidR="00876D7D" w:rsidRPr="000B3FB6">
        <w:rPr>
          <w:rFonts w:ascii="GHEA Grapalat" w:hAnsi="GHEA Grapalat"/>
          <w:b/>
        </w:rPr>
        <w:t>ото</w:t>
      </w:r>
      <w:r w:rsidR="002C1D72" w:rsidRPr="000B3FB6">
        <w:rPr>
          <w:rFonts w:ascii="GHEA Grapalat" w:hAnsi="GHEA Grapalat"/>
          <w:b/>
        </w:rPr>
        <w:t>бранным участником</w:t>
      </w:r>
      <w:r w:rsidR="000C3F69" w:rsidRPr="000B3FB6">
        <w:rPr>
          <w:rFonts w:ascii="GHEA Grapalat" w:hAnsi="GHEA Grapalat"/>
          <w:b/>
        </w:rPr>
        <w:t>,</w:t>
      </w:r>
      <w:r w:rsidR="002C1D72" w:rsidRPr="000B3FB6">
        <w:rPr>
          <w:rFonts w:ascii="GHEA Grapalat" w:hAnsi="GHEA Grapalat"/>
          <w:b/>
        </w:rPr>
        <w:t xml:space="preserve"> в срок</w:t>
      </w:r>
      <w:r w:rsidR="00BB67B5" w:rsidRPr="000B3FB6">
        <w:rPr>
          <w:rFonts w:ascii="GHEA Grapalat" w:hAnsi="GHEA Grapalat"/>
          <w:b/>
        </w:rPr>
        <w:t>и</w:t>
      </w:r>
      <w:r w:rsidR="002C1D72" w:rsidRPr="000B3FB6">
        <w:rPr>
          <w:rFonts w:ascii="GHEA Grapalat" w:hAnsi="GHEA Grapalat"/>
          <w:b/>
        </w:rPr>
        <w:t xml:space="preserve"> и порядке, установленны</w:t>
      </w:r>
      <w:r w:rsidR="00180D64" w:rsidRPr="000B3FB6">
        <w:rPr>
          <w:rFonts w:ascii="GHEA Grapalat" w:hAnsi="GHEA Grapalat"/>
          <w:b/>
        </w:rPr>
        <w:t>ми</w:t>
      </w:r>
      <w:r w:rsidR="002C1D72" w:rsidRPr="000B3FB6">
        <w:rPr>
          <w:rFonts w:ascii="GHEA Grapalat" w:hAnsi="GHEA Grapalat"/>
          <w:b/>
        </w:rPr>
        <w:t xml:space="preserve"> статьей 35 </w:t>
      </w:r>
      <w:r w:rsidR="00876D7D" w:rsidRPr="000B3FB6">
        <w:rPr>
          <w:rFonts w:ascii="GHEA Grapalat" w:hAnsi="GHEA Grapalat"/>
          <w:b/>
        </w:rPr>
        <w:t>З</w:t>
      </w:r>
      <w:r w:rsidR="002C1D72" w:rsidRPr="000B3FB6">
        <w:rPr>
          <w:rFonts w:ascii="GHEA Grapalat" w:hAnsi="GHEA Grapalat"/>
          <w:b/>
        </w:rPr>
        <w:t xml:space="preserve">акона, </w:t>
      </w:r>
      <w:r w:rsidR="00466F7A" w:rsidRPr="000B3FB6">
        <w:rPr>
          <w:rFonts w:ascii="GHEA Grapalat" w:hAnsi="GHEA Grapalat"/>
          <w:b/>
        </w:rPr>
        <w:t xml:space="preserve">представляет </w:t>
      </w:r>
      <w:r w:rsidR="002C1D72" w:rsidRPr="000B3FB6">
        <w:rPr>
          <w:rFonts w:ascii="GHEA Grapalat" w:hAnsi="GHEA Grapalat"/>
          <w:b/>
        </w:rPr>
        <w:t>обеспеч</w:t>
      </w:r>
      <w:r w:rsidR="00466F7A" w:rsidRPr="000B3FB6">
        <w:rPr>
          <w:rFonts w:ascii="GHEA Grapalat" w:hAnsi="GHEA Grapalat"/>
          <w:b/>
        </w:rPr>
        <w:t>ение</w:t>
      </w:r>
      <w:r w:rsidR="002C1D72" w:rsidRPr="000B3FB6">
        <w:rPr>
          <w:rFonts w:ascii="GHEA Grapalat" w:hAnsi="GHEA Grapalat"/>
          <w:b/>
        </w:rPr>
        <w:t xml:space="preserve"> квалификаци</w:t>
      </w:r>
      <w:r w:rsidR="00466F7A" w:rsidRPr="000B3FB6">
        <w:rPr>
          <w:rFonts w:ascii="GHEA Grapalat" w:hAnsi="GHEA Grapalat"/>
          <w:b/>
        </w:rPr>
        <w:t>и</w:t>
      </w:r>
      <w:r w:rsidR="004272E3" w:rsidRPr="000B3FB6">
        <w:rPr>
          <w:rFonts w:ascii="GHEA Grapalat" w:hAnsi="GHEA Grapalat"/>
          <w:b/>
        </w:rPr>
        <w:t xml:space="preserve"> </w:t>
      </w:r>
      <w:r w:rsidR="002C1D72" w:rsidRPr="000B3FB6">
        <w:rPr>
          <w:rFonts w:ascii="GHEA Grapalat" w:hAnsi="GHEA Grapalat"/>
          <w:b/>
        </w:rPr>
        <w:t xml:space="preserve">в размере </w:t>
      </w:r>
      <w:r w:rsidR="004F291A" w:rsidRPr="000B3FB6">
        <w:rPr>
          <w:rFonts w:ascii="GHEA Grapalat" w:hAnsi="GHEA Grapalat"/>
          <w:b/>
          <w:lang w:val="hy-AM"/>
        </w:rPr>
        <w:t>30</w:t>
      </w:r>
      <w:r w:rsidR="004272E3" w:rsidRPr="000B3FB6">
        <w:rPr>
          <w:rFonts w:ascii="GHEA Grapalat" w:hAnsi="GHEA Grapalat"/>
          <w:b/>
        </w:rPr>
        <w:t xml:space="preserve"> процентов</w:t>
      </w:r>
      <w:r w:rsidR="004272E3" w:rsidRPr="000B3FB6">
        <w:rPr>
          <w:rFonts w:ascii="GHEA Grapalat" w:hAnsi="GHEA Grapalat"/>
          <w:b/>
          <w:vertAlign w:val="superscript"/>
        </w:rPr>
        <w:t>5</w:t>
      </w:r>
      <w:r w:rsidR="004272E3" w:rsidRPr="008C6669">
        <w:rPr>
          <w:rFonts w:ascii="GHEA Grapalat" w:hAnsi="GHEA Grapalat"/>
          <w:vertAlign w:val="superscript"/>
        </w:rPr>
        <w:t>,1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211FCB" w:rsidRPr="00211FCB">
        <w:rPr>
          <w:rFonts w:ascii="Sylfaen" w:hAnsi="Sylfaen"/>
          <w:i/>
          <w:sz w:val="24"/>
          <w:szCs w:val="24"/>
        </w:rPr>
        <w:t xml:space="preserve"> </w:t>
      </w:r>
      <w:r w:rsidR="00211FCB" w:rsidRPr="00211FCB">
        <w:rPr>
          <w:rFonts w:ascii="Sylfaen" w:hAnsi="Sylfaen"/>
          <w:sz w:val="24"/>
          <w:szCs w:val="24"/>
        </w:rPr>
        <w:t xml:space="preserve">Ширакский марз, Р.А. Ахурян, Гюмрийское шоссе 42 </w:t>
      </w:r>
      <w:r w:rsidRPr="00211FCB">
        <w:rPr>
          <w:rFonts w:ascii="GHEA Grapalat" w:hAnsi="GHEA Grapalat"/>
          <w:sz w:val="24"/>
          <w:szCs w:val="24"/>
        </w:rPr>
        <w:t>"</w:t>
      </w:r>
      <w:r>
        <w:rPr>
          <w:rFonts w:ascii="GHEA Grapalat" w:hAnsi="GHEA Grapalat"/>
          <w:sz w:val="24"/>
          <w:szCs w:val="24"/>
        </w:rPr>
        <w:t xml:space="preserve"> не позднее, чем "</w:t>
      </w:r>
      <w:r w:rsidR="00077CE2" w:rsidRPr="00077CE2">
        <w:rPr>
          <w:rFonts w:ascii="GHEA Grapalat" w:hAnsi="GHEA Grapalat"/>
          <w:sz w:val="24"/>
          <w:szCs w:val="24"/>
          <w:lang w:val="hy-AM"/>
        </w:rPr>
        <w:t>15:00</w:t>
      </w:r>
      <w:r>
        <w:rPr>
          <w:rFonts w:ascii="GHEA Grapalat" w:hAnsi="GHEA Grapalat"/>
          <w:sz w:val="24"/>
          <w:szCs w:val="24"/>
        </w:rPr>
        <w:t>" часов "</w:t>
      </w:r>
      <w:r w:rsidR="00C53CD2">
        <w:rPr>
          <w:rFonts w:ascii="GHEA Grapalat" w:hAnsi="GHEA Grapalat"/>
          <w:sz w:val="24"/>
          <w:szCs w:val="24"/>
          <w:lang w:val="hy-AM"/>
        </w:rPr>
        <w:t>40</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8063DA">
        <w:rPr>
          <w:rFonts w:ascii="GHEA Grapalat" w:hAnsi="GHEA Grapalat"/>
        </w:rPr>
        <w:t>"</w:t>
      </w:r>
      <w:r w:rsidR="008063DA" w:rsidRPr="008063DA">
        <w:rPr>
          <w:rFonts w:ascii="GHEA Grapalat" w:hAnsi="GHEA Grapalat"/>
          <w:sz w:val="22"/>
          <w:szCs w:val="22"/>
          <w:lang w:val="hy-AM"/>
        </w:rPr>
        <w:t>Анаит</w:t>
      </w:r>
      <w:r w:rsidR="008063DA">
        <w:rPr>
          <w:rFonts w:ascii="GHEA Grapalat" w:hAnsi="GHEA Grapalat"/>
          <w:sz w:val="22"/>
          <w:szCs w:val="22"/>
          <w:vertAlign w:val="subscript"/>
          <w:lang w:val="hy-AM"/>
        </w:rPr>
        <w:t xml:space="preserve"> </w:t>
      </w:r>
      <w:r w:rsidR="008063DA">
        <w:rPr>
          <w:rFonts w:ascii="GHEA Grapalat" w:hAnsi="GHEA Grapalat"/>
          <w:lang w:val="hy-AM"/>
        </w:rPr>
        <w:t>Яврумян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D6DD0" w:rsidRPr="000D6DD0" w:rsidRDefault="0062795D" w:rsidP="000D6DD0">
      <w:pPr>
        <w:widowControl w:val="0"/>
        <w:tabs>
          <w:tab w:val="left" w:pos="1134"/>
        </w:tabs>
        <w:spacing w:after="160"/>
        <w:ind w:firstLine="567"/>
        <w:jc w:val="both"/>
        <w:rPr>
          <w:rFonts w:ascii="GHEA Grapalat" w:hAnsi="GHEA Grapalat"/>
          <w:b/>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0D6DD0">
        <w:rPr>
          <w:rFonts w:ascii="GHEA Grapalat" w:hAnsi="GHEA Grapalat"/>
          <w:b/>
        </w:rPr>
        <w:t>обеспечение заявки</w:t>
      </w:r>
      <w:r w:rsidR="0067389F" w:rsidRPr="000D6DD0">
        <w:rPr>
          <w:rFonts w:ascii="GHEA Grapalat" w:hAnsi="GHEA Grapalat"/>
          <w:b/>
        </w:rPr>
        <w:t xml:space="preserve">- </w:t>
      </w:r>
      <w:r w:rsidR="00E326DD" w:rsidRPr="000D6DD0">
        <w:rPr>
          <w:rFonts w:ascii="GHEA Grapalat" w:hAnsi="GHEA Grapalat"/>
          <w:b/>
        </w:rPr>
        <w:t>в форме наличных денег или банковской гарантии</w:t>
      </w:r>
      <w:r w:rsidR="0067389F" w:rsidRPr="000D6DD0">
        <w:rPr>
          <w:rFonts w:ascii="GHEA Grapalat" w:hAnsi="GHEA Grapalat"/>
          <w:b/>
        </w:rPr>
        <w:t xml:space="preserve">. </w:t>
      </w:r>
      <w:r w:rsidR="000D6DD0" w:rsidRPr="000D6DD0">
        <w:rPr>
          <w:rStyle w:val="af6"/>
          <w:rFonts w:ascii="GHEA Grapalat" w:hAnsi="GHEA Grapalat"/>
          <w:b/>
        </w:rPr>
        <w:footnoteReference w:customMarkFollows="1" w:id="4"/>
        <w:t>7</w:t>
      </w:r>
    </w:p>
    <w:p w:rsidR="006C3115" w:rsidRPr="000D6DD0" w:rsidRDefault="006C3115" w:rsidP="00B46D58">
      <w:pPr>
        <w:widowControl w:val="0"/>
        <w:tabs>
          <w:tab w:val="left" w:pos="1134"/>
        </w:tabs>
        <w:spacing w:after="160"/>
        <w:ind w:firstLine="567"/>
        <w:jc w:val="both"/>
        <w:rPr>
          <w:rFonts w:ascii="GHEA Grapalat" w:hAnsi="GHEA Grapalat"/>
          <w:b/>
        </w:rPr>
      </w:pP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045911" w:rsidRDefault="008404E2" w:rsidP="008404E2">
      <w:pPr>
        <w:ind w:firstLine="567"/>
        <w:jc w:val="both"/>
        <w:rPr>
          <w:rFonts w:ascii="GHEA Grapalat" w:hAnsi="GHEA Grapalat"/>
          <w:b/>
        </w:rPr>
      </w:pPr>
      <w:r w:rsidRPr="00045911">
        <w:rPr>
          <w:rFonts w:ascii="GHEA Grapalat" w:hAnsi="GHEA Grapalat"/>
          <w:b/>
        </w:rPr>
        <w:t>- у</w:t>
      </w:r>
      <w:r w:rsidR="007A40C1" w:rsidRPr="00045911">
        <w:rPr>
          <w:rFonts w:ascii="GHEA Grapalat" w:hAnsi="GHEA Grapalat"/>
          <w:b/>
        </w:rPr>
        <w:t>твержденн</w:t>
      </w:r>
      <w:r w:rsidR="00424E1F" w:rsidRPr="00045911">
        <w:rPr>
          <w:rFonts w:ascii="GHEA Grapalat" w:hAnsi="GHEA Grapalat"/>
          <w:b/>
        </w:rPr>
        <w:t>ую</w:t>
      </w:r>
      <w:r w:rsidR="007A40C1" w:rsidRPr="00045911">
        <w:rPr>
          <w:rFonts w:ascii="GHEA Grapalat" w:hAnsi="GHEA Grapalat"/>
          <w:b/>
        </w:rPr>
        <w:t xml:space="preserve"> им</w:t>
      </w:r>
      <w:r w:rsidR="00424E1F" w:rsidRPr="00045911">
        <w:rPr>
          <w:rFonts w:ascii="GHEA Grapalat" w:hAnsi="GHEA Grapalat"/>
          <w:b/>
        </w:rPr>
        <w:t xml:space="preserve">, заполненную </w:t>
      </w:r>
      <w:r w:rsidR="00EF25F5" w:rsidRPr="00045911">
        <w:rPr>
          <w:rFonts w:ascii="GHEA Grapalat" w:hAnsi="GHEA Grapalat"/>
          <w:b/>
        </w:rPr>
        <w:t>объемн</w:t>
      </w:r>
      <w:r w:rsidR="00FD1288" w:rsidRPr="00045911">
        <w:rPr>
          <w:rFonts w:ascii="GHEA Grapalat" w:hAnsi="GHEA Grapalat"/>
          <w:b/>
        </w:rPr>
        <w:t>ую</w:t>
      </w:r>
      <w:r w:rsidR="00EF25F5" w:rsidRPr="00045911">
        <w:rPr>
          <w:rFonts w:ascii="GHEA Grapalat" w:hAnsi="GHEA Grapalat"/>
          <w:b/>
        </w:rPr>
        <w:t xml:space="preserve"> ведомость-</w:t>
      </w:r>
      <w:r w:rsidR="00F26B08" w:rsidRPr="00045911">
        <w:rPr>
          <w:rFonts w:ascii="GHEA Grapalat" w:hAnsi="GHEA Grapalat"/>
          <w:b/>
        </w:rPr>
        <w:t>смет</w:t>
      </w:r>
      <w:r w:rsidR="00424E1F" w:rsidRPr="00045911">
        <w:rPr>
          <w:rFonts w:ascii="GHEA Grapalat" w:hAnsi="GHEA Grapalat"/>
          <w:b/>
        </w:rPr>
        <w:t>у</w:t>
      </w:r>
      <w:r w:rsidR="00F26B08" w:rsidRPr="00045911">
        <w:rPr>
          <w:rFonts w:ascii="GHEA Grapalat" w:hAnsi="GHEA Grapalat"/>
          <w:b/>
        </w:rPr>
        <w:t xml:space="preserve">, </w:t>
      </w:r>
      <w:r w:rsidR="00F57E8E" w:rsidRPr="00045911">
        <w:rPr>
          <w:rFonts w:ascii="GHEA Grapalat" w:hAnsi="GHEA Grapalat"/>
          <w:b/>
        </w:rPr>
        <w:t>с учетом</w:t>
      </w:r>
      <w:r w:rsidR="00311C27" w:rsidRPr="00045911">
        <w:rPr>
          <w:rFonts w:ascii="GHEA Grapalat" w:hAnsi="GHEA Grapalat"/>
          <w:b/>
        </w:rPr>
        <w:t xml:space="preserve"> </w:t>
      </w:r>
      <w:r w:rsidR="00424E1F" w:rsidRPr="00045911">
        <w:rPr>
          <w:rFonts w:ascii="GHEA Grapalat" w:hAnsi="GHEA Grapalat"/>
          <w:b/>
        </w:rPr>
        <w:t xml:space="preserve">приложенной к данному приглашению объемной </w:t>
      </w:r>
      <w:r w:rsidR="00BA6FB2" w:rsidRPr="00045911">
        <w:rPr>
          <w:rFonts w:ascii="GHEA Grapalat" w:hAnsi="GHEA Grapalat"/>
          <w:b/>
        </w:rPr>
        <w:t>спецификации</w:t>
      </w:r>
      <w:r w:rsidR="00424E1F" w:rsidRPr="00045911">
        <w:rPr>
          <w:rFonts w:ascii="GHEA Grapalat" w:hAnsi="GHEA Grapalat"/>
          <w:b/>
        </w:rPr>
        <w:t xml:space="preserve"> по разделам работ, с указанием </w:t>
      </w:r>
      <w:r w:rsidR="004678B4" w:rsidRPr="00045911">
        <w:rPr>
          <w:rFonts w:ascii="GHEA Grapalat" w:hAnsi="GHEA Grapalat"/>
          <w:b/>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045911">
        <w:rPr>
          <w:rFonts w:ascii="GHEA Grapalat" w:hAnsi="GHEA Grapalat"/>
          <w:b/>
        </w:rPr>
        <w:t>спецификации</w:t>
      </w:r>
      <w:r w:rsidR="004678B4" w:rsidRPr="00045911">
        <w:rPr>
          <w:rFonts w:ascii="GHEA Grapalat" w:hAnsi="GHEA Grapalat"/>
          <w:b/>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r>
        <w:rPr>
          <w:rFonts w:ascii="GHEA Grapalat" w:hAnsi="GHEA Grapalat"/>
          <w:b/>
        </w:rPr>
        <w:br w:type="page"/>
      </w: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1210C3" w:rsidRDefault="001578D4" w:rsidP="00B46D58">
      <w:pPr>
        <w:widowControl w:val="0"/>
        <w:spacing w:after="160"/>
        <w:ind w:firstLine="567"/>
        <w:jc w:val="both"/>
        <w:rPr>
          <w:rFonts w:ascii="GHEA Grapalat" w:hAnsi="GHEA Grapalat" w:cs="Sylfaen"/>
          <w:b/>
        </w:rPr>
      </w:pPr>
      <w:r w:rsidRPr="001210C3">
        <w:rPr>
          <w:rFonts w:ascii="GHEA Grapalat" w:hAnsi="GHEA Grapalat"/>
          <w:b/>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BA1665" w:rsidRDefault="000A7528" w:rsidP="00B46D58">
      <w:pPr>
        <w:widowControl w:val="0"/>
        <w:tabs>
          <w:tab w:val="left" w:pos="1134"/>
        </w:tabs>
        <w:spacing w:after="160"/>
        <w:ind w:firstLine="567"/>
        <w:jc w:val="both"/>
        <w:rPr>
          <w:rFonts w:ascii="GHEA Grapalat" w:hAnsi="GHEA Grapalat"/>
        </w:rPr>
      </w:pPr>
      <w:r w:rsidRPr="00C12676">
        <w:rPr>
          <w:rFonts w:ascii="GHEA Grapalat" w:hAnsi="GHEA Grapalat"/>
        </w:rPr>
        <w:t>а.</w:t>
      </w:r>
      <w:r w:rsidR="003A6791" w:rsidRPr="00C12676">
        <w:rPr>
          <w:rFonts w:ascii="GHEA Grapalat" w:hAnsi="GHEA Grapalat"/>
        </w:rPr>
        <w:tab/>
      </w:r>
      <w:r w:rsidR="004834BA" w:rsidRPr="00C12676">
        <w:rPr>
          <w:rFonts w:ascii="GHEA Grapalat" w:hAnsi="GHEA Grapalat"/>
        </w:rPr>
        <w:t xml:space="preserve">если </w:t>
      </w:r>
      <w:r w:rsidRPr="00C12676">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C12676">
        <w:rPr>
          <w:rFonts w:ascii="Courier New" w:hAnsi="Courier New" w:cs="Courier New"/>
          <w:lang w:val="en-US"/>
        </w:rPr>
        <w:t> </w:t>
      </w:r>
      <w:r w:rsidRPr="00C12676">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sidRPr="00C12676">
        <w:rPr>
          <w:rFonts w:ascii="Courier New" w:hAnsi="Courier New" w:cs="Courier New"/>
          <w:lang w:val="en-US"/>
        </w:rPr>
        <w:t> </w:t>
      </w:r>
      <w:r w:rsidRPr="00C12676">
        <w:rPr>
          <w:rFonts w:ascii="GHEA Grapalat" w:hAnsi="GHEA Grapalat"/>
        </w:rPr>
        <w:t>представленным лотам.</w:t>
      </w:r>
      <w:r w:rsidRPr="009044F1">
        <w:rPr>
          <w:rFonts w:ascii="GHEA Grapalat" w:hAnsi="GHEA Grapalat"/>
        </w:rPr>
        <w:t xml:space="preserve">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af6"/>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0E21F2" w:rsidRPr="000F1DEC">
        <w:rPr>
          <w:rFonts w:ascii="GHEA Grapalat" w:hAnsi="GHEA Grapalat"/>
          <w:b/>
          <w:sz w:val="24"/>
          <w:szCs w:val="24"/>
        </w:rPr>
        <w:t>"</w:t>
      </w:r>
      <w:r w:rsidR="009F3711">
        <w:rPr>
          <w:rFonts w:ascii="GHEA Grapalat" w:hAnsi="GHEA Grapalat"/>
          <w:b/>
          <w:sz w:val="24"/>
          <w:szCs w:val="24"/>
          <w:lang w:val="hy-AM"/>
        </w:rPr>
        <w:t>40</w:t>
      </w:r>
      <w:r w:rsidR="000E21F2" w:rsidRPr="000F1DEC">
        <w:rPr>
          <w:rFonts w:ascii="GHEA Grapalat" w:hAnsi="GHEA Grapalat"/>
          <w:b/>
          <w:sz w:val="24"/>
          <w:szCs w:val="24"/>
        </w:rPr>
        <w:t>"-ый день в "</w:t>
      </w:r>
      <w:r w:rsidR="00483357" w:rsidRPr="000F1DEC">
        <w:rPr>
          <w:rFonts w:ascii="GHEA Grapalat" w:hAnsi="GHEA Grapalat"/>
          <w:b/>
          <w:sz w:val="24"/>
          <w:szCs w:val="24"/>
          <w:lang w:val="hy-AM"/>
        </w:rPr>
        <w:t>15:00</w:t>
      </w:r>
      <w:r w:rsidR="000E21F2" w:rsidRPr="000F1DEC">
        <w:rPr>
          <w:rFonts w:ascii="GHEA Grapalat" w:hAnsi="GHEA Grapalat"/>
          <w:b/>
          <w:sz w:val="24"/>
          <w:szCs w:val="24"/>
        </w:rPr>
        <w:t>"</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F1DEC" w:rsidRPr="0001747D" w:rsidRDefault="00FD2748" w:rsidP="000F1DEC">
      <w:pPr>
        <w:pStyle w:val="a3"/>
        <w:widowControl w:val="0"/>
        <w:tabs>
          <w:tab w:val="left" w:pos="1134"/>
        </w:tabs>
        <w:spacing w:after="160" w:line="240" w:lineRule="auto"/>
        <w:ind w:firstLine="567"/>
        <w:rPr>
          <w:rFonts w:ascii="Sylfaen" w:hAnsi="Sylfaen"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F1DEC" w:rsidRPr="004E361C">
        <w:rPr>
          <w:rFonts w:ascii="GHEA Grapalat" w:hAnsi="GHEA Grapalat"/>
          <w:i w:val="0"/>
          <w:sz w:val="24"/>
          <w:szCs w:val="24"/>
        </w:rPr>
        <w:t>установленному Центральным банком на дату открытия заявок</w:t>
      </w:r>
      <w:r w:rsidR="000F1DEC">
        <w:rPr>
          <w:rFonts w:ascii="GHEA Grapalat" w:hAnsi="GHEA Grapalat"/>
          <w:i w:val="0"/>
          <w:sz w:val="24"/>
          <w:szCs w:val="24"/>
        </w:rPr>
        <w:t xml:space="preserve"> </w:t>
      </w:r>
      <w:r w:rsidR="000F1DEC" w:rsidRPr="0001747D">
        <w:rPr>
          <w:rStyle w:val="af6"/>
          <w:rFonts w:ascii="Sylfaen" w:hAnsi="Sylfaen"/>
          <w:i w:val="0"/>
          <w:sz w:val="24"/>
          <w:szCs w:val="24"/>
        </w:rPr>
        <w:footnoteReference w:customMarkFollows="1" w:id="7"/>
        <w:t>10</w:t>
      </w:r>
      <w:r w:rsidR="000F1DEC" w:rsidRPr="0001747D">
        <w:rPr>
          <w:rFonts w:ascii="Sylfaen" w:hAnsi="Sylfaen"/>
          <w:i w:val="0"/>
          <w:sz w:val="24"/>
          <w:szCs w:val="24"/>
        </w:rPr>
        <w:t>.</w:t>
      </w:r>
    </w:p>
    <w:p w:rsidR="00096865" w:rsidRPr="00A01157" w:rsidRDefault="00A01157" w:rsidP="00B46D58">
      <w:pPr>
        <w:pStyle w:val="a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B2976">
      <w:pPr>
        <w:pStyle w:val="norm"/>
        <w:widowControl w:val="0"/>
        <w:tabs>
          <w:tab w:val="left" w:pos="1134"/>
        </w:tabs>
        <w:spacing w:after="160"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37338">
        <w:rPr>
          <w:rFonts w:ascii="GHEA Grapalat" w:hAnsi="GHEA Grapalat"/>
          <w:sz w:val="24"/>
          <w:szCs w:val="24"/>
          <w:lang w:val="hy-AM"/>
        </w:rPr>
        <w:t>10</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8A3CE7" w:rsidRPr="003B6812">
        <w:rPr>
          <w:rFonts w:ascii="GHEA Grapalat" w:hAnsi="GHEA Grapalat"/>
        </w:rPr>
        <w:t>Размер обеспечения квалиф</w:t>
      </w:r>
      <w:r w:rsidR="008C3426">
        <w:rPr>
          <w:rFonts w:ascii="GHEA Grapalat" w:hAnsi="GHEA Grapalat"/>
        </w:rPr>
        <w:t xml:space="preserve">икации равен </w:t>
      </w:r>
      <w:r w:rsidR="008C3426" w:rsidRPr="008C3426">
        <w:rPr>
          <w:rFonts w:ascii="GHEA Grapalat" w:hAnsi="GHEA Grapalat"/>
          <w:b/>
        </w:rPr>
        <w:t>30</w:t>
      </w:r>
      <w:r w:rsidR="008A3CE7" w:rsidRPr="003B6812">
        <w:rPr>
          <w:rFonts w:ascii="GHEA Grapalat" w:hAnsi="GHEA Grapalat"/>
        </w:rPr>
        <w:t xml:space="preserve">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w:t>
      </w:r>
      <w:r w:rsidR="008C3426">
        <w:rPr>
          <w:rFonts w:ascii="GHEA Grapalat" w:hAnsi="GHEA Grapalat"/>
        </w:rPr>
        <w:t xml:space="preserve">м как минимум включительно до </w:t>
      </w:r>
      <w:r w:rsidR="008C3426" w:rsidRPr="008C3426">
        <w:rPr>
          <w:rFonts w:ascii="GHEA Grapalat" w:hAnsi="GHEA Grapalat"/>
          <w:b/>
        </w:rPr>
        <w:t>90</w:t>
      </w:r>
      <w:r w:rsidR="008A3CE7" w:rsidRPr="008C3426">
        <w:rPr>
          <w:rFonts w:ascii="GHEA Grapalat" w:hAnsi="GHEA Grapalat"/>
          <w:b/>
        </w:rPr>
        <w:t>-го</w:t>
      </w:r>
      <w:r w:rsidR="008A3CE7" w:rsidRPr="003B6812">
        <w:rPr>
          <w:rFonts w:ascii="GHEA Grapalat" w:hAnsi="GHEA Grapalat"/>
        </w:rPr>
        <w:t xml:space="preserve">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Обеспечение квалификации в виде 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af6"/>
          <w:rFonts w:ascii="GHEA Grapalat" w:hAnsi="GHEA Grapalat"/>
        </w:rPr>
        <w:footnoteReference w:customMarkFollows="1" w:id="8"/>
        <w:t>12</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af6"/>
          <w:rFonts w:ascii="GHEA Grapalat" w:hAnsi="GHEA Grapalat"/>
        </w:rPr>
        <w:footnoteReference w:customMarkFollows="1" w:id="9"/>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2" w:author="Vardan" w:date="2020-06-03T18:32:00Z">
        <w:r w:rsidR="002C0665" w:rsidDel="00C14716">
          <w:rPr>
            <w:rFonts w:ascii="GHEA Grapalat" w:hAnsi="GHEA Grapalat"/>
          </w:rPr>
          <w:delText>,</w:delText>
        </w:r>
      </w:del>
      <w:ins w:id="3"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935A13" w:rsidRDefault="00D70ABA" w:rsidP="006F2D9C">
      <w:pPr>
        <w:ind w:firstLine="567"/>
        <w:jc w:val="both"/>
        <w:rPr>
          <w:rFonts w:ascii="GHEA Grapalat" w:hAnsi="GHEA Grapalat"/>
          <w:b/>
        </w:rPr>
      </w:pPr>
      <w:r w:rsidRPr="00935A13">
        <w:rPr>
          <w:rFonts w:ascii="GHEA Grapalat" w:hAnsi="GHEA Grapalat"/>
          <w:b/>
        </w:rPr>
        <w:t>-</w:t>
      </w:r>
      <w:r w:rsidR="006F2D9C" w:rsidRPr="00935A13">
        <w:rPr>
          <w:rFonts w:ascii="GHEA Grapalat" w:hAnsi="GHEA Grapalat"/>
          <w:b/>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3"/>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04FC9">
        <w:rPr>
          <w:rFonts w:ascii="GHEA Grapalat" w:hAnsi="GHEA Grapalat"/>
          <w:lang w:val="hy-AM"/>
        </w:rPr>
        <w:t>один</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0266AE" w:rsidRDefault="000266AE" w:rsidP="00B46D58">
      <w:pPr>
        <w:pStyle w:val="norm"/>
        <w:widowControl w:val="0"/>
        <w:spacing w:after="160" w:line="240" w:lineRule="auto"/>
        <w:ind w:firstLine="284"/>
        <w:jc w:val="right"/>
        <w:rPr>
          <w:rFonts w:ascii="GHEA Grapalat" w:hAnsi="GHEA Grapalat"/>
          <w:b/>
          <w:sz w:val="24"/>
          <w:szCs w:val="24"/>
        </w:rPr>
      </w:pPr>
    </w:p>
    <w:p w:rsidR="000266AE" w:rsidRDefault="000266AE" w:rsidP="00B46D58">
      <w:pPr>
        <w:pStyle w:val="norm"/>
        <w:widowControl w:val="0"/>
        <w:spacing w:after="160" w:line="240" w:lineRule="auto"/>
        <w:ind w:firstLine="284"/>
        <w:jc w:val="right"/>
        <w:rPr>
          <w:rFonts w:ascii="GHEA Grapalat" w:hAnsi="GHEA Grapalat"/>
          <w:b/>
          <w:sz w:val="24"/>
          <w:szCs w:val="24"/>
        </w:rPr>
      </w:pPr>
    </w:p>
    <w:p w:rsidR="000266AE" w:rsidRDefault="000266AE"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75B73">
        <w:rPr>
          <w:rFonts w:ascii="GHEA Grapalat" w:hAnsi="GHEA Grapalat"/>
          <w:b/>
          <w:sz w:val="24"/>
          <w:szCs w:val="24"/>
        </w:rPr>
        <w:t>ShМАН-SC-BMAShDzB-21/11</w:t>
      </w:r>
      <w:r w:rsidR="00B666FB">
        <w:rPr>
          <w:rStyle w:val="af6"/>
          <w:rFonts w:ascii="GHEA Grapalat" w:hAnsi="GHEA Grapalat"/>
          <w:b/>
          <w:sz w:val="24"/>
          <w:szCs w:val="24"/>
        </w:rPr>
        <w:footnoteReference w:customMarkFollows="1" w:id="14"/>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275B73">
        <w:rPr>
          <w:rFonts w:ascii="GHEA Grapalat" w:hAnsi="GHEA Grapalat"/>
        </w:rPr>
        <w:t>ShМАН-SC-BMAShDzB-21/11</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Pr="006B3E56">
        <w:rPr>
          <w:rFonts w:ascii="GHEA Grapalat" w:hAnsi="GHEA Grapalat"/>
        </w:rPr>
        <w:t xml:space="preserve"> </w:t>
      </w:r>
      <w:r w:rsidR="00275B73">
        <w:rPr>
          <w:rFonts w:ascii="GHEA Grapalat" w:hAnsi="GHEA Grapalat"/>
        </w:rPr>
        <w:t>ShМАН-SC-BMAShDzB-21/11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sidR="008108E5">
        <w:rPr>
          <w:rFonts w:ascii="GHEA Grapalat" w:hAnsi="GHEA Grapalat"/>
        </w:rPr>
        <w:t>под кодом "</w:t>
      </w:r>
      <w:r w:rsidR="00275B73">
        <w:rPr>
          <w:rFonts w:ascii="GHEA Grapalat" w:hAnsi="GHEA Grapalat"/>
        </w:rPr>
        <w:t>ShМАН-SC-BMAShDzB-21/11</w:t>
      </w:r>
      <w:r>
        <w:rPr>
          <w:rFonts w:ascii="GHEA Grapalat" w:hAnsi="GHEA Grapalat"/>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3"/>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5"/>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C44CF1" w:rsidRPr="000858EB" w:rsidRDefault="00C44CF1" w:rsidP="00C44CF1">
      <w:pPr>
        <w:ind w:firstLine="708"/>
        <w:jc w:val="both"/>
        <w:rPr>
          <w:rFonts w:ascii="GHEA Grapalat" w:hAnsi="GHEA Grapalat"/>
        </w:rPr>
      </w:pPr>
      <w:r w:rsidRPr="000858EB">
        <w:rPr>
          <w:rFonts w:ascii="GHEA Grapalat" w:hAnsi="GHEA Grapalat"/>
        </w:rPr>
        <w:t>Представляются технические характеристики, товарные знаки, фирменные наименования, марки, производители и гарантийные сроки соответствующего приборов</w:t>
      </w:r>
      <w:r>
        <w:rPr>
          <w:rFonts w:ascii="GHEA Grapalat" w:hAnsi="GHEA Grapalat"/>
        </w:rPr>
        <w:t xml:space="preserve"> и </w:t>
      </w:r>
      <w:r w:rsidRPr="000858EB">
        <w:rPr>
          <w:rFonts w:ascii="GHEA Grapalat" w:hAnsi="GHEA Grapalat"/>
        </w:rPr>
        <w:t>оборудования, определенных проектной документацией, приложенной к данному приглашению</w:t>
      </w:r>
      <w:r>
        <w:rPr>
          <w:rFonts w:ascii="GHEA Grapalat" w:hAnsi="GHEA Grapalat"/>
        </w:rPr>
        <w:t>.</w:t>
      </w:r>
      <w:r w:rsidRPr="000858EB">
        <w:footnoteReference w:customMarkFollows="1" w:id="16"/>
        <w:t>***</w:t>
      </w:r>
      <w:r w:rsidRPr="000858EB">
        <w:rPr>
          <w:rFonts w:ascii="GHEA Grapalat" w:hAnsi="GHEA Grapalat"/>
        </w:rPr>
        <w:t xml:space="preserve"> </w:t>
      </w:r>
    </w:p>
    <w:p w:rsidR="00C44CF1" w:rsidRDefault="00C44CF1" w:rsidP="00C44CF1">
      <w:pPr>
        <w:tabs>
          <w:tab w:val="left" w:pos="7371"/>
        </w:tabs>
        <w:spacing w:after="160"/>
        <w:ind w:left="3544" w:firstLine="3"/>
        <w:jc w:val="both"/>
        <w:rPr>
          <w:rFonts w:ascii="GHEA Grapalat" w:hAnsi="GHEA Grapalat"/>
          <w:sz w:val="16"/>
          <w:lang w:val="hy-AM"/>
        </w:rPr>
      </w:pPr>
    </w:p>
    <w:p w:rsidR="00923711" w:rsidRPr="00C44CF1" w:rsidRDefault="00923711">
      <w:pPr>
        <w:rPr>
          <w:rFonts w:ascii="GHEA Grapalat" w:hAnsi="GHEA Grapalat"/>
          <w:lang w:val="hy-AM"/>
        </w:rPr>
      </w:pPr>
    </w:p>
    <w:p w:rsidR="00F855BB" w:rsidRDefault="00F36AD3" w:rsidP="00F60AC1">
      <w:pPr>
        <w:jc w:val="both"/>
        <w:rPr>
          <w:rFonts w:ascii="GHEA Grapalat" w:hAnsi="GHEA Grapalat"/>
          <w:sz w:val="16"/>
          <w:lang w:val="hy-AM"/>
        </w:rPr>
      </w:pPr>
      <w:r>
        <w:rPr>
          <w:rFonts w:ascii="GHEA Grapalat" w:hAnsi="GHEA Grapalat"/>
        </w:rPr>
        <w:t xml:space="preserve"> </w:t>
      </w: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A46B2E" w:rsidRPr="009044F1" w:rsidRDefault="00A46B2E" w:rsidP="00A46B2E">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582B2A">
        <w:rPr>
          <w:rFonts w:ascii="GHEA Grapalat" w:hAnsi="GHEA Grapalat"/>
          <w:b/>
          <w:i w:val="0"/>
          <w:sz w:val="24"/>
          <w:szCs w:val="24"/>
        </w:rPr>
        <w:t>.</w:t>
      </w:r>
      <w:r w:rsidRPr="009044F1">
        <w:rPr>
          <w:rFonts w:ascii="GHEA Grapalat" w:hAnsi="GHEA Grapalat"/>
          <w:b/>
          <w:i w:val="0"/>
          <w:sz w:val="24"/>
          <w:szCs w:val="24"/>
        </w:rPr>
        <w:t>1</w:t>
      </w:r>
    </w:p>
    <w:p w:rsidR="00A46B2E" w:rsidRPr="009044F1" w:rsidRDefault="00A46B2E" w:rsidP="00A46B2E">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9B6895">
        <w:rPr>
          <w:rFonts w:ascii="GHEA Grapalat" w:hAnsi="GHEA Grapalat"/>
          <w:spacing w:val="-6"/>
        </w:rPr>
        <w:t>"ShМАН-SC-BMAShDzB-21/11"</w:t>
      </w:r>
      <w:r>
        <w:rPr>
          <w:rStyle w:val="af6"/>
          <w:rFonts w:ascii="GHEA Grapalat" w:hAnsi="GHEA Grapalat"/>
          <w:b/>
          <w:sz w:val="24"/>
          <w:szCs w:val="24"/>
        </w:rPr>
        <w:footnoteReference w:customMarkFollows="1" w:id="17"/>
        <w:t>*</w:t>
      </w:r>
    </w:p>
    <w:p w:rsidR="00A46B2E" w:rsidRPr="009044F1" w:rsidRDefault="00A46B2E" w:rsidP="00A46B2E">
      <w:pPr>
        <w:widowControl w:val="0"/>
        <w:spacing w:after="160"/>
        <w:ind w:left="567" w:right="565"/>
        <w:jc w:val="center"/>
        <w:rPr>
          <w:rFonts w:ascii="GHEA Grapalat" w:hAnsi="GHEA Grapalat"/>
          <w:b/>
        </w:rPr>
      </w:pPr>
    </w:p>
    <w:p w:rsidR="00A46B2E" w:rsidRPr="009044F1" w:rsidRDefault="00A46B2E" w:rsidP="00A46B2E">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A46B2E" w:rsidRPr="009044F1" w:rsidRDefault="00A46B2E" w:rsidP="00A46B2E">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A46B2E" w:rsidRPr="009044F1" w:rsidRDefault="00A46B2E" w:rsidP="00A46B2E">
      <w:pPr>
        <w:pStyle w:val="3"/>
        <w:keepNext w:val="0"/>
        <w:widowControl w:val="0"/>
        <w:spacing w:after="160" w:line="240" w:lineRule="auto"/>
        <w:ind w:left="567" w:right="565"/>
        <w:rPr>
          <w:rFonts w:ascii="GHEA Grapalat" w:hAnsi="GHEA Grapalat" w:cs="Arial"/>
          <w:sz w:val="24"/>
          <w:szCs w:val="24"/>
        </w:rPr>
      </w:pPr>
    </w:p>
    <w:p w:rsidR="00A46B2E" w:rsidRPr="00430541" w:rsidRDefault="00A46B2E" w:rsidP="00A46B2E">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A46B2E" w:rsidRPr="00430541" w:rsidRDefault="00A46B2E" w:rsidP="00A46B2E">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A46B2E" w:rsidRPr="009044F1" w:rsidRDefault="00A46B2E" w:rsidP="00A46B2E">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9B6895">
        <w:rPr>
          <w:rFonts w:ascii="GHEA Grapalat" w:hAnsi="GHEA Grapalat"/>
          <w:spacing w:val="-6"/>
        </w:rPr>
        <w:t>"ShМАН-SC-BMAShDzB-21/11"</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w:t>
      </w:r>
      <w:r>
        <w:rPr>
          <w:rFonts w:ascii="GHEA Grapalat" w:hAnsi="GHEA Grapalat"/>
          <w:lang w:val="hy-AM"/>
        </w:rPr>
        <w:t>ых</w:t>
      </w:r>
      <w:r w:rsidRPr="009044F1">
        <w:rPr>
          <w:rFonts w:ascii="GHEA Grapalat" w:hAnsi="GHEA Grapalat"/>
        </w:rPr>
        <w:t xml:space="preserve">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1663"/>
        <w:gridCol w:w="1320"/>
        <w:gridCol w:w="1201"/>
        <w:gridCol w:w="1752"/>
        <w:gridCol w:w="1782"/>
        <w:gridCol w:w="1512"/>
      </w:tblGrid>
      <w:tr w:rsidR="00A46B2E" w:rsidRPr="00206AF8" w:rsidTr="00297854">
        <w:tc>
          <w:tcPr>
            <w:tcW w:w="1042" w:type="dxa"/>
            <w:vMerge w:val="restart"/>
            <w:vAlign w:val="center"/>
          </w:tcPr>
          <w:p w:rsidR="00A46B2E" w:rsidRDefault="00A46B2E" w:rsidP="00297854">
            <w:pPr>
              <w:widowControl w:val="0"/>
              <w:jc w:val="center"/>
              <w:rPr>
                <w:rFonts w:ascii="GHEA Grapalat" w:hAnsi="GHEA Grapalat"/>
                <w:b/>
                <w:sz w:val="20"/>
                <w:szCs w:val="20"/>
              </w:rPr>
            </w:pPr>
          </w:p>
          <w:p w:rsidR="00A46B2E" w:rsidRPr="00206AF8" w:rsidRDefault="00A46B2E" w:rsidP="00297854">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rsidR="00A46B2E" w:rsidRPr="00753A6C" w:rsidRDefault="00A46B2E" w:rsidP="00297854">
            <w:pPr>
              <w:widowControl w:val="0"/>
              <w:jc w:val="center"/>
              <w:rPr>
                <w:rFonts w:ascii="GHEA Grapalat" w:hAnsi="GHEA Grapalat"/>
                <w:b/>
                <w:bCs/>
                <w:sz w:val="20"/>
                <w:szCs w:val="20"/>
                <w:lang w:val="hy-AM"/>
              </w:rPr>
            </w:pPr>
            <w:r w:rsidRPr="00206AF8">
              <w:rPr>
                <w:rFonts w:ascii="GHEA Grapalat" w:hAnsi="GHEA Grapalat"/>
                <w:b/>
                <w:sz w:val="20"/>
                <w:szCs w:val="20"/>
              </w:rPr>
              <w:t>Предлагаемы</w:t>
            </w:r>
            <w:r>
              <w:rPr>
                <w:rFonts w:ascii="GHEA Grapalat" w:hAnsi="GHEA Grapalat"/>
                <w:b/>
                <w:sz w:val="20"/>
                <w:szCs w:val="20"/>
                <w:lang w:val="hy-AM"/>
              </w:rPr>
              <w:t>е приборы и оборудование</w:t>
            </w:r>
          </w:p>
        </w:tc>
      </w:tr>
      <w:tr w:rsidR="00A46B2E" w:rsidRPr="00206AF8" w:rsidTr="00297854">
        <w:trPr>
          <w:trHeight w:val="696"/>
        </w:trPr>
        <w:tc>
          <w:tcPr>
            <w:tcW w:w="1042" w:type="dxa"/>
            <w:vMerge/>
            <w:vAlign w:val="center"/>
          </w:tcPr>
          <w:p w:rsidR="00A46B2E" w:rsidRPr="00206AF8" w:rsidRDefault="00A46B2E" w:rsidP="00297854">
            <w:pPr>
              <w:widowControl w:val="0"/>
              <w:jc w:val="center"/>
              <w:rPr>
                <w:rFonts w:ascii="GHEA Grapalat" w:hAnsi="GHEA Grapalat"/>
                <w:b/>
                <w:bCs/>
                <w:sz w:val="20"/>
                <w:szCs w:val="20"/>
              </w:rPr>
            </w:pPr>
          </w:p>
        </w:tc>
        <w:tc>
          <w:tcPr>
            <w:tcW w:w="1663" w:type="dxa"/>
            <w:vAlign w:val="center"/>
          </w:tcPr>
          <w:p w:rsidR="00A46B2E" w:rsidRDefault="00A46B2E" w:rsidP="00297854">
            <w:pPr>
              <w:widowControl w:val="0"/>
              <w:jc w:val="center"/>
              <w:rPr>
                <w:rFonts w:ascii="GHEA Grapalat" w:hAnsi="GHEA Grapalat"/>
                <w:b/>
                <w:sz w:val="20"/>
                <w:szCs w:val="20"/>
              </w:rPr>
            </w:pPr>
            <w:r>
              <w:rPr>
                <w:rFonts w:ascii="GHEA Grapalat" w:hAnsi="GHEA Grapalat"/>
                <w:b/>
                <w:sz w:val="20"/>
                <w:szCs w:val="20"/>
              </w:rPr>
              <w:t>фирменное</w:t>
            </w:r>
          </w:p>
          <w:p w:rsidR="00A46B2E" w:rsidRPr="00206AF8" w:rsidRDefault="00A46B2E" w:rsidP="00297854">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A46B2E" w:rsidRPr="00206AF8" w:rsidRDefault="00A46B2E" w:rsidP="00297854">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A46B2E" w:rsidRPr="00BF7253" w:rsidRDefault="00A46B2E" w:rsidP="00297854">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52" w:type="dxa"/>
            <w:vAlign w:val="center"/>
          </w:tcPr>
          <w:p w:rsidR="00A46B2E" w:rsidRPr="00206AF8" w:rsidRDefault="00A46B2E" w:rsidP="00297854">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rsidR="00A46B2E" w:rsidRPr="00206AF8" w:rsidRDefault="00A46B2E" w:rsidP="00297854">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rsidR="00A46B2E" w:rsidRPr="00206AF8" w:rsidRDefault="00A46B2E" w:rsidP="00297854">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A46B2E" w:rsidRPr="00206AF8" w:rsidTr="00297854">
        <w:tc>
          <w:tcPr>
            <w:tcW w:w="1042"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63" w:type="dxa"/>
          </w:tcPr>
          <w:p w:rsidR="00A46B2E" w:rsidRPr="00206AF8" w:rsidRDefault="00A46B2E" w:rsidP="00297854">
            <w:pPr>
              <w:pStyle w:val="3"/>
              <w:keepNext w:val="0"/>
              <w:widowControl w:val="0"/>
              <w:spacing w:line="240" w:lineRule="auto"/>
              <w:jc w:val="left"/>
              <w:rPr>
                <w:rFonts w:ascii="GHEA Grapalat" w:hAnsi="GHEA Grapalat"/>
                <w:b/>
              </w:rPr>
            </w:pPr>
          </w:p>
        </w:tc>
        <w:tc>
          <w:tcPr>
            <w:tcW w:w="1463"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99" w:type="dxa"/>
          </w:tcPr>
          <w:p w:rsidR="00A46B2E" w:rsidRPr="00206AF8" w:rsidRDefault="00A46B2E" w:rsidP="00297854">
            <w:pPr>
              <w:pStyle w:val="3"/>
              <w:keepNext w:val="0"/>
              <w:widowControl w:val="0"/>
              <w:spacing w:line="240" w:lineRule="auto"/>
              <w:jc w:val="left"/>
              <w:rPr>
                <w:rFonts w:ascii="GHEA Grapalat" w:hAnsi="GHEA Grapalat"/>
                <w:b/>
              </w:rPr>
            </w:pPr>
          </w:p>
        </w:tc>
        <w:tc>
          <w:tcPr>
            <w:tcW w:w="1752"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08" w:type="dxa"/>
          </w:tcPr>
          <w:p w:rsidR="00A46B2E" w:rsidRPr="00206AF8" w:rsidRDefault="00A46B2E" w:rsidP="00297854">
            <w:pPr>
              <w:pStyle w:val="3"/>
              <w:keepNext w:val="0"/>
              <w:widowControl w:val="0"/>
              <w:spacing w:line="240" w:lineRule="auto"/>
              <w:jc w:val="left"/>
              <w:rPr>
                <w:rFonts w:ascii="GHEA Grapalat" w:hAnsi="GHEA Grapalat"/>
                <w:b/>
              </w:rPr>
            </w:pPr>
          </w:p>
        </w:tc>
        <w:tc>
          <w:tcPr>
            <w:tcW w:w="946" w:type="dxa"/>
          </w:tcPr>
          <w:p w:rsidR="00A46B2E" w:rsidRPr="00206AF8" w:rsidRDefault="00A46B2E" w:rsidP="00297854">
            <w:pPr>
              <w:pStyle w:val="3"/>
              <w:keepNext w:val="0"/>
              <w:widowControl w:val="0"/>
              <w:spacing w:line="240" w:lineRule="auto"/>
              <w:jc w:val="left"/>
              <w:rPr>
                <w:rFonts w:ascii="GHEA Grapalat" w:hAnsi="GHEA Grapalat"/>
                <w:b/>
              </w:rPr>
            </w:pPr>
          </w:p>
        </w:tc>
      </w:tr>
      <w:tr w:rsidR="00A46B2E" w:rsidRPr="00206AF8" w:rsidTr="00297854">
        <w:tc>
          <w:tcPr>
            <w:tcW w:w="1042"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63" w:type="dxa"/>
          </w:tcPr>
          <w:p w:rsidR="00A46B2E" w:rsidRPr="00206AF8" w:rsidRDefault="00A46B2E" w:rsidP="00297854">
            <w:pPr>
              <w:pStyle w:val="3"/>
              <w:keepNext w:val="0"/>
              <w:widowControl w:val="0"/>
              <w:spacing w:line="240" w:lineRule="auto"/>
              <w:jc w:val="left"/>
              <w:rPr>
                <w:rFonts w:ascii="GHEA Grapalat" w:hAnsi="GHEA Grapalat"/>
                <w:b/>
              </w:rPr>
            </w:pPr>
          </w:p>
        </w:tc>
        <w:tc>
          <w:tcPr>
            <w:tcW w:w="1463"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99" w:type="dxa"/>
          </w:tcPr>
          <w:p w:rsidR="00A46B2E" w:rsidRPr="00206AF8" w:rsidRDefault="00A46B2E" w:rsidP="00297854">
            <w:pPr>
              <w:pStyle w:val="3"/>
              <w:keepNext w:val="0"/>
              <w:widowControl w:val="0"/>
              <w:spacing w:line="240" w:lineRule="auto"/>
              <w:jc w:val="left"/>
              <w:rPr>
                <w:rFonts w:ascii="GHEA Grapalat" w:hAnsi="GHEA Grapalat"/>
                <w:b/>
              </w:rPr>
            </w:pPr>
          </w:p>
        </w:tc>
        <w:tc>
          <w:tcPr>
            <w:tcW w:w="1752"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08" w:type="dxa"/>
          </w:tcPr>
          <w:p w:rsidR="00A46B2E" w:rsidRPr="00206AF8" w:rsidRDefault="00A46B2E" w:rsidP="00297854">
            <w:pPr>
              <w:pStyle w:val="3"/>
              <w:keepNext w:val="0"/>
              <w:widowControl w:val="0"/>
              <w:spacing w:line="240" w:lineRule="auto"/>
              <w:jc w:val="left"/>
              <w:rPr>
                <w:rFonts w:ascii="GHEA Grapalat" w:hAnsi="GHEA Grapalat"/>
                <w:b/>
              </w:rPr>
            </w:pPr>
          </w:p>
        </w:tc>
        <w:tc>
          <w:tcPr>
            <w:tcW w:w="946" w:type="dxa"/>
          </w:tcPr>
          <w:p w:rsidR="00A46B2E" w:rsidRPr="00206AF8" w:rsidRDefault="00A46B2E" w:rsidP="00297854">
            <w:pPr>
              <w:pStyle w:val="3"/>
              <w:keepNext w:val="0"/>
              <w:widowControl w:val="0"/>
              <w:spacing w:line="240" w:lineRule="auto"/>
              <w:jc w:val="left"/>
              <w:rPr>
                <w:rFonts w:ascii="GHEA Grapalat" w:hAnsi="GHEA Grapalat"/>
                <w:b/>
              </w:rPr>
            </w:pPr>
          </w:p>
        </w:tc>
      </w:tr>
      <w:tr w:rsidR="00A46B2E" w:rsidRPr="00206AF8" w:rsidTr="00297854">
        <w:tc>
          <w:tcPr>
            <w:tcW w:w="1042"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63" w:type="dxa"/>
          </w:tcPr>
          <w:p w:rsidR="00A46B2E" w:rsidRPr="00206AF8" w:rsidRDefault="00A46B2E" w:rsidP="00297854">
            <w:pPr>
              <w:pStyle w:val="3"/>
              <w:keepNext w:val="0"/>
              <w:widowControl w:val="0"/>
              <w:spacing w:line="240" w:lineRule="auto"/>
              <w:jc w:val="left"/>
              <w:rPr>
                <w:rFonts w:ascii="GHEA Grapalat" w:hAnsi="GHEA Grapalat"/>
                <w:b/>
              </w:rPr>
            </w:pPr>
          </w:p>
        </w:tc>
        <w:tc>
          <w:tcPr>
            <w:tcW w:w="1463"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99" w:type="dxa"/>
          </w:tcPr>
          <w:p w:rsidR="00A46B2E" w:rsidRPr="00206AF8" w:rsidRDefault="00A46B2E" w:rsidP="00297854">
            <w:pPr>
              <w:pStyle w:val="3"/>
              <w:keepNext w:val="0"/>
              <w:widowControl w:val="0"/>
              <w:spacing w:line="240" w:lineRule="auto"/>
              <w:jc w:val="left"/>
              <w:rPr>
                <w:rFonts w:ascii="GHEA Grapalat" w:hAnsi="GHEA Grapalat"/>
                <w:b/>
              </w:rPr>
            </w:pPr>
          </w:p>
        </w:tc>
        <w:tc>
          <w:tcPr>
            <w:tcW w:w="1752" w:type="dxa"/>
          </w:tcPr>
          <w:p w:rsidR="00A46B2E" w:rsidRPr="00206AF8" w:rsidRDefault="00A46B2E" w:rsidP="00297854">
            <w:pPr>
              <w:pStyle w:val="3"/>
              <w:keepNext w:val="0"/>
              <w:widowControl w:val="0"/>
              <w:spacing w:line="240" w:lineRule="auto"/>
              <w:jc w:val="left"/>
              <w:rPr>
                <w:rFonts w:ascii="GHEA Grapalat" w:hAnsi="GHEA Grapalat"/>
                <w:b/>
              </w:rPr>
            </w:pPr>
          </w:p>
        </w:tc>
        <w:tc>
          <w:tcPr>
            <w:tcW w:w="1608" w:type="dxa"/>
          </w:tcPr>
          <w:p w:rsidR="00A46B2E" w:rsidRPr="00206AF8" w:rsidRDefault="00A46B2E" w:rsidP="00297854">
            <w:pPr>
              <w:pStyle w:val="3"/>
              <w:keepNext w:val="0"/>
              <w:widowControl w:val="0"/>
              <w:spacing w:line="240" w:lineRule="auto"/>
              <w:jc w:val="left"/>
              <w:rPr>
                <w:rFonts w:ascii="GHEA Grapalat" w:hAnsi="GHEA Grapalat"/>
                <w:b/>
              </w:rPr>
            </w:pPr>
          </w:p>
        </w:tc>
        <w:tc>
          <w:tcPr>
            <w:tcW w:w="946" w:type="dxa"/>
          </w:tcPr>
          <w:p w:rsidR="00A46B2E" w:rsidRPr="00206AF8" w:rsidRDefault="00A46B2E" w:rsidP="00297854">
            <w:pPr>
              <w:pStyle w:val="3"/>
              <w:keepNext w:val="0"/>
              <w:widowControl w:val="0"/>
              <w:spacing w:line="240" w:lineRule="auto"/>
              <w:jc w:val="left"/>
              <w:rPr>
                <w:rFonts w:ascii="GHEA Grapalat" w:hAnsi="GHEA Grapalat"/>
                <w:b/>
              </w:rPr>
            </w:pPr>
          </w:p>
        </w:tc>
      </w:tr>
    </w:tbl>
    <w:p w:rsidR="00A46B2E" w:rsidRDefault="00A46B2E" w:rsidP="00A46B2E">
      <w:pPr>
        <w:widowControl w:val="0"/>
        <w:tabs>
          <w:tab w:val="left" w:pos="6804"/>
        </w:tabs>
        <w:jc w:val="center"/>
        <w:rPr>
          <w:rFonts w:ascii="GHEA Grapalat" w:hAnsi="GHEA Grapalat"/>
          <w:lang w:val="en-US"/>
        </w:rPr>
      </w:pPr>
    </w:p>
    <w:p w:rsidR="00A46B2E" w:rsidRPr="00DD2B43" w:rsidRDefault="00A46B2E" w:rsidP="00A46B2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A46B2E" w:rsidRPr="00567D3B" w:rsidRDefault="00A46B2E" w:rsidP="00A46B2E">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A46B2E" w:rsidRPr="008875C7" w:rsidRDefault="00A46B2E" w:rsidP="00A46B2E">
      <w:pPr>
        <w:widowControl w:val="0"/>
        <w:spacing w:after="160"/>
        <w:jc w:val="right"/>
        <w:rPr>
          <w:rFonts w:ascii="GHEA Grapalat" w:hAnsi="GHEA Grapalat"/>
        </w:rPr>
      </w:pPr>
    </w:p>
    <w:p w:rsidR="00A46B2E" w:rsidRPr="00D5443D" w:rsidRDefault="00A46B2E" w:rsidP="00A46B2E">
      <w:pPr>
        <w:widowControl w:val="0"/>
        <w:spacing w:after="160"/>
        <w:jc w:val="right"/>
        <w:rPr>
          <w:rFonts w:ascii="GHEA Grapalat" w:hAnsi="GHEA Grapalat"/>
        </w:rPr>
      </w:pPr>
      <w:r w:rsidRPr="009044F1">
        <w:rPr>
          <w:rFonts w:ascii="GHEA Grapalat" w:hAnsi="GHEA Grapalat"/>
        </w:rPr>
        <w:t>М. П.</w:t>
      </w:r>
    </w:p>
    <w:p w:rsidR="00A46B2E" w:rsidRDefault="00A46B2E" w:rsidP="00A46B2E">
      <w:pPr>
        <w:rPr>
          <w:rFonts w:ascii="GHEA Grapalat" w:hAnsi="GHEA Grapalat"/>
        </w:rPr>
      </w:pPr>
      <w:r>
        <w:rPr>
          <w:rFonts w:ascii="GHEA Grapalat" w:hAnsi="GHEA Grapalat"/>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75B73">
        <w:rPr>
          <w:rFonts w:ascii="GHEA Grapalat" w:hAnsi="GHEA Grapalat"/>
          <w:b/>
          <w:sz w:val="24"/>
          <w:szCs w:val="24"/>
        </w:rPr>
        <w:t>ShМАН-SC-BMAShDzB-21/11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8"/>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275B73">
        <w:rPr>
          <w:rFonts w:ascii="GHEA Grapalat" w:hAnsi="GHEA Grapalat"/>
          <w:spacing w:val="-6"/>
        </w:rPr>
        <w:t>ShМАН-SC-BMAShDzB-21/11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9"/>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75B73">
        <w:rPr>
          <w:rFonts w:ascii="GHEA Grapalat" w:hAnsi="GHEA Grapalat"/>
          <w:b/>
          <w:sz w:val="24"/>
          <w:szCs w:val="24"/>
        </w:rPr>
        <w:t>ShМАН-SC-BMAShDzB-21/11</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20"/>
        <w:t>*</w:t>
      </w:r>
    </w:p>
    <w:p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00D95F89" w:rsidRPr="005F2C25">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C062C"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p>
    <w:p w:rsidR="00BF7253" w:rsidRPr="00B138F3" w:rsidRDefault="00BC062C" w:rsidP="00BF7253">
      <w:pPr>
        <w:pStyle w:val="af4"/>
        <w:shd w:val="clear" w:color="auto" w:fill="FFFFFF"/>
        <w:spacing w:before="0" w:beforeAutospacing="0" w:after="0" w:afterAutospacing="0"/>
        <w:jc w:val="both"/>
        <w:rPr>
          <w:rFonts w:ascii="GHEA Grapalat" w:eastAsiaTheme="minorHAnsi" w:hAnsi="GHEA Grapalat" w:cstheme="minorBidi"/>
        </w:rPr>
      </w:pPr>
      <w:r w:rsidRPr="00177F9F">
        <w:rPr>
          <w:rStyle w:val="af5"/>
          <w:rFonts w:ascii="Sylfaen" w:hAnsi="Sylfaen"/>
          <w:u w:val="single"/>
          <w:lang w:val="hy-AM"/>
        </w:rPr>
        <w:t>900215302598</w:t>
      </w:r>
      <w:r w:rsidR="00BF7253" w:rsidRPr="00B138F3">
        <w:rPr>
          <w:rFonts w:ascii="GHEA Grapalat" w:eastAsiaTheme="minorHAnsi" w:hAnsi="GHEA Grapalat" w:cstheme="minorBidi"/>
        </w:rPr>
        <w:t xml:space="preserve"> бенефициара.</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7A4FB9" w:rsidRDefault="007A4FB9" w:rsidP="007A4FB9">
      <w:pPr>
        <w:pStyle w:val="af4"/>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Default="007A4FB9" w:rsidP="007A4FB9">
      <w:pPr>
        <w:pStyle w:val="af4"/>
        <w:shd w:val="clear" w:color="auto" w:fill="FFFFFF"/>
        <w:spacing w:before="0" w:beforeAutospacing="0" w:after="0" w:afterAutospacing="0"/>
        <w:ind w:firstLine="375"/>
        <w:jc w:val="both"/>
        <w:rPr>
          <w:rStyle w:val="af5"/>
          <w:b w:val="0"/>
          <w:bCs w:val="0"/>
          <w:sz w:val="20"/>
          <w:szCs w:val="20"/>
        </w:rPr>
      </w:pPr>
    </w:p>
    <w:p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BF7253" w:rsidRPr="009B09D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a3"/>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00F32996">
        <w:rPr>
          <w:rFonts w:ascii="GHEA Grapalat" w:hAnsi="GHEA Grapalat"/>
          <w:b/>
        </w:rPr>
        <w:t>под кодом "</w:t>
      </w:r>
      <w:r w:rsidR="00275B73">
        <w:rPr>
          <w:rFonts w:ascii="GHEA Grapalat" w:hAnsi="GHEA Grapalat"/>
          <w:b/>
        </w:rPr>
        <w:t>ShМАН-SC-BMAShDzB-21/11</w:t>
      </w:r>
      <w:r w:rsidRPr="00B138F3">
        <w:rPr>
          <w:rFonts w:ascii="GHEA Grapalat" w:hAnsi="GHEA Grapalat"/>
          <w:b/>
        </w:rPr>
        <w:t>"</w:t>
      </w:r>
      <w:r w:rsidRPr="00B138F3">
        <w:rPr>
          <w:rStyle w:val="af6"/>
          <w:rFonts w:ascii="GHEA Grapalat" w:hAnsi="GHEA Grapalat"/>
          <w:b/>
        </w:rPr>
        <w:footnoteReference w:customMarkFollows="1" w:id="21"/>
        <w:t>*</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r w:rsidR="00E004B7" w:rsidRPr="00B21A31">
        <w:rPr>
          <w:rFonts w:ascii="GHEA Grapalat" w:eastAsiaTheme="minorHAnsi" w:hAnsi="GHEA Grapalat" w:cstheme="minorBidi"/>
          <w:sz w:val="18"/>
          <w:szCs w:val="18"/>
        </w:rPr>
        <w:t>или страховой организации</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E96BCD"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p>
    <w:p w:rsidR="007B3F5F" w:rsidRPr="00B138F3" w:rsidRDefault="00E96BCD"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177F9F">
        <w:rPr>
          <w:rStyle w:val="af5"/>
          <w:rFonts w:ascii="Sylfaen" w:hAnsi="Sylfaen"/>
          <w:u w:val="single"/>
          <w:lang w:val="hy-AM"/>
        </w:rPr>
        <w:t>900215302598</w:t>
      </w:r>
      <w:r w:rsidR="007B3F5F" w:rsidRPr="00B138F3">
        <w:rPr>
          <w:rFonts w:ascii="GHEA Grapalat" w:eastAsiaTheme="minorHAnsi" w:hAnsi="GHEA Grapalat" w:cstheme="minorBidi"/>
        </w:rPr>
        <w:t xml:space="preserve">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af4"/>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Default="007723F7" w:rsidP="003D2FE2">
      <w:pPr>
        <w:widowControl w:val="0"/>
        <w:spacing w:after="160"/>
        <w:jc w:val="right"/>
        <w:rPr>
          <w:rFonts w:ascii="GHEA Grapalat" w:hAnsi="GHEA Grapalat"/>
          <w:i/>
          <w:sz w:val="22"/>
          <w:szCs w:val="22"/>
        </w:rPr>
      </w:pPr>
    </w:p>
    <w:p w:rsidR="00421B1D" w:rsidRDefault="00421B1D" w:rsidP="003D2FE2">
      <w:pPr>
        <w:widowControl w:val="0"/>
        <w:spacing w:after="160"/>
        <w:jc w:val="right"/>
        <w:rPr>
          <w:rFonts w:ascii="GHEA Grapalat" w:hAnsi="GHEA Grapalat"/>
          <w:i/>
          <w:sz w:val="22"/>
          <w:szCs w:val="22"/>
        </w:rPr>
      </w:pPr>
    </w:p>
    <w:p w:rsidR="00421B1D" w:rsidRDefault="00421B1D" w:rsidP="003D2FE2">
      <w:pPr>
        <w:widowControl w:val="0"/>
        <w:spacing w:after="160"/>
        <w:jc w:val="right"/>
        <w:rPr>
          <w:rFonts w:ascii="GHEA Grapalat" w:hAnsi="GHEA Grapalat"/>
          <w:i/>
          <w:sz w:val="22"/>
          <w:szCs w:val="22"/>
        </w:rPr>
      </w:pPr>
    </w:p>
    <w:p w:rsidR="00421B1D" w:rsidRDefault="00421B1D" w:rsidP="003D2FE2">
      <w:pPr>
        <w:widowControl w:val="0"/>
        <w:spacing w:after="160"/>
        <w:jc w:val="right"/>
        <w:rPr>
          <w:rFonts w:ascii="GHEA Grapalat" w:hAnsi="GHEA Grapalat"/>
          <w:i/>
          <w:sz w:val="22"/>
          <w:szCs w:val="22"/>
        </w:rPr>
      </w:pPr>
    </w:p>
    <w:p w:rsidR="00421B1D" w:rsidRDefault="00421B1D" w:rsidP="003D2FE2">
      <w:pPr>
        <w:widowControl w:val="0"/>
        <w:spacing w:after="160"/>
        <w:jc w:val="right"/>
        <w:rPr>
          <w:rFonts w:ascii="GHEA Grapalat" w:hAnsi="GHEA Grapalat"/>
          <w:i/>
          <w:sz w:val="22"/>
          <w:szCs w:val="22"/>
        </w:rPr>
      </w:pPr>
    </w:p>
    <w:p w:rsidR="00421B1D" w:rsidRPr="005F2C25" w:rsidRDefault="00421B1D" w:rsidP="003D2FE2">
      <w:pPr>
        <w:widowControl w:val="0"/>
        <w:spacing w:after="160"/>
        <w:jc w:val="right"/>
        <w:rPr>
          <w:rFonts w:ascii="GHEA Grapalat" w:hAnsi="GHEA Grapalat"/>
          <w:i/>
          <w:sz w:val="22"/>
          <w:szCs w:val="22"/>
        </w:rPr>
      </w:pPr>
    </w:p>
    <w:p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5BEC" w:rsidRPr="002E4BC5">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00503B3B">
        <w:rPr>
          <w:rFonts w:ascii="GHEA Grapalat" w:hAnsi="GHEA Grapalat"/>
          <w:i/>
          <w:sz w:val="22"/>
          <w:szCs w:val="22"/>
        </w:rPr>
        <w:t>под кодом "</w:t>
      </w:r>
      <w:r w:rsidR="00275B73">
        <w:rPr>
          <w:rFonts w:ascii="GHEA Grapalat" w:hAnsi="GHEA Grapalat"/>
          <w:i/>
          <w:sz w:val="22"/>
          <w:szCs w:val="22"/>
        </w:rPr>
        <w:t>ShМАН-SC-BMAShDzB-21/11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22"/>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0E6D6C" w:rsidRDefault="000E6D6C" w:rsidP="00B932B8">
            <w:pPr>
              <w:widowControl w:val="0"/>
              <w:spacing w:after="160"/>
              <w:rPr>
                <w:rFonts w:ascii="GHEA Grapalat" w:hAnsi="GHEA Grapalat" w:cs="GHEA Grapalat"/>
                <w:b/>
                <w:sz w:val="22"/>
                <w:szCs w:val="22"/>
                <w:lang w:val="hy-AM"/>
              </w:rPr>
            </w:pPr>
            <w:r>
              <w:rPr>
                <w:rFonts w:ascii="GHEA Grapalat" w:hAnsi="GHEA Grapalat"/>
                <w:sz w:val="22"/>
                <w:szCs w:val="22"/>
                <w:lang w:val="hy-AM"/>
              </w:rPr>
              <w:t>С.Ахурян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3"/>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A2AB3">
        <w:rPr>
          <w:rFonts w:ascii="GHEA Grapalat" w:hAnsi="GHEA Grapalat"/>
          <w:spacing w:val="-6"/>
          <w:sz w:val="22"/>
          <w:szCs w:val="22"/>
          <w:lang w:val="hy-AM"/>
        </w:rPr>
        <w:t>Ахурянский муниципалитет</w:t>
      </w:r>
      <w:r w:rsidRPr="00B138F3">
        <w:rPr>
          <w:rFonts w:ascii="GHEA Grapalat" w:hAnsi="GHEA Grapalat"/>
          <w:spacing w:val="-6"/>
          <w:sz w:val="22"/>
          <w:szCs w:val="22"/>
        </w:rPr>
        <w:t xml:space="preserve">*(далее — Заказчик) </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2A2AB3">
        <w:rPr>
          <w:rFonts w:ascii="GHEA Grapalat" w:hAnsi="GHEA Grapalat"/>
          <w:i/>
          <w:sz w:val="22"/>
          <w:szCs w:val="22"/>
        </w:rPr>
        <w:t>"</w:t>
      </w:r>
      <w:r w:rsidR="00275B73">
        <w:rPr>
          <w:rFonts w:ascii="GHEA Grapalat" w:hAnsi="GHEA Grapalat"/>
          <w:i/>
          <w:sz w:val="22"/>
          <w:szCs w:val="22"/>
        </w:rPr>
        <w:t>ShМАН-SC-BMAShDzB-21/11</w:t>
      </w:r>
      <w:r w:rsidR="002A2AB3" w:rsidRPr="00B138F3">
        <w:rPr>
          <w:rFonts w:ascii="GHEA Grapalat" w:hAnsi="GHEA Grapalat"/>
          <w:i/>
          <w:sz w:val="22"/>
          <w:szCs w:val="22"/>
        </w:rPr>
        <w:t>"</w:t>
      </w:r>
      <w:r w:rsidR="002A2AB3" w:rsidRPr="00B138F3">
        <w:rPr>
          <w:rStyle w:val="af6"/>
          <w:rFonts w:ascii="GHEA Grapalat" w:hAnsi="GHEA Grapalat"/>
          <w:i/>
          <w:sz w:val="22"/>
          <w:szCs w:val="22"/>
        </w:rPr>
        <w:footnoteReference w:customMarkFollows="1" w:id="24"/>
        <w:t>*</w:t>
      </w:r>
      <w:r w:rsidRPr="00B138F3">
        <w:rPr>
          <w:rFonts w:ascii="GHEA Grapalat" w:hAnsi="GHEA Grapalat"/>
          <w:sz w:val="22"/>
          <w:szCs w:val="22"/>
        </w:rPr>
        <w:t xml:space="preserve"> *.</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D5A1D"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5A1D" w:rsidRPr="004064B5" w:rsidRDefault="000D5A1D" w:rsidP="000D5A1D">
            <w:pPr>
              <w:widowControl w:val="0"/>
              <w:tabs>
                <w:tab w:val="left" w:pos="322"/>
              </w:tabs>
              <w:spacing w:after="120"/>
              <w:rPr>
                <w:rFonts w:ascii="Sylfaen" w:hAnsi="Sylfaen" w:cs="Arial"/>
                <w:sz w:val="22"/>
                <w:szCs w:val="22"/>
              </w:rPr>
            </w:pPr>
            <w:r w:rsidRPr="004064B5">
              <w:rPr>
                <w:rFonts w:ascii="Sylfaen" w:hAnsi="Sylfaen"/>
                <w:sz w:val="22"/>
                <w:szCs w:val="22"/>
              </w:rPr>
              <w:t xml:space="preserve">      9.</w:t>
            </w:r>
            <w:r w:rsidRPr="004064B5">
              <w:rPr>
                <w:rFonts w:ascii="Sylfaen" w:hAnsi="Sylfaen"/>
                <w:sz w:val="22"/>
                <w:szCs w:val="22"/>
              </w:rPr>
              <w:tab/>
              <w:t>Наименование или имя, фамилия бенефициара:</w:t>
            </w:r>
            <w:r w:rsidRPr="004064B5">
              <w:rPr>
                <w:rFonts w:ascii="Sylfaen" w:hAnsi="Sylfaen"/>
                <w:i/>
                <w:sz w:val="22"/>
                <w:szCs w:val="22"/>
              </w:rPr>
              <w:t xml:space="preserve"> Ахурянский  Муниципалитет</w:t>
            </w:r>
          </w:p>
        </w:tc>
      </w:tr>
      <w:tr w:rsidR="000D5A1D"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5A1D" w:rsidRPr="004064B5" w:rsidRDefault="000D5A1D" w:rsidP="000D5A1D">
            <w:pPr>
              <w:widowControl w:val="0"/>
              <w:tabs>
                <w:tab w:val="left" w:pos="322"/>
              </w:tabs>
              <w:spacing w:after="120"/>
              <w:rPr>
                <w:rFonts w:ascii="Sylfaen" w:hAnsi="Sylfaen" w:cs="Sylfaen"/>
                <w:sz w:val="22"/>
                <w:szCs w:val="22"/>
              </w:rPr>
            </w:pPr>
            <w:r w:rsidRPr="004064B5">
              <w:rPr>
                <w:rFonts w:ascii="Sylfaen" w:hAnsi="Sylfaen"/>
                <w:sz w:val="22"/>
                <w:szCs w:val="22"/>
              </w:rPr>
              <w:t xml:space="preserve">      10.</w:t>
            </w:r>
            <w:r w:rsidRPr="004064B5">
              <w:rPr>
                <w:rFonts w:ascii="Sylfaen" w:hAnsi="Sylfaen"/>
                <w:sz w:val="22"/>
                <w:szCs w:val="22"/>
                <w:lang w:val="en-US"/>
              </w:rPr>
              <w:tab/>
            </w:r>
            <w:r w:rsidRPr="004064B5">
              <w:rPr>
                <w:rFonts w:ascii="Sylfaen" w:hAnsi="Sylfaen"/>
                <w:sz w:val="22"/>
                <w:szCs w:val="22"/>
              </w:rPr>
              <w:t>НЗОУ бенефициара (не заполняется)</w:t>
            </w:r>
          </w:p>
        </w:tc>
      </w:tr>
      <w:tr w:rsidR="000D5A1D"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5A1D" w:rsidRPr="004064B5" w:rsidRDefault="000D5A1D" w:rsidP="000D5A1D">
            <w:pPr>
              <w:widowControl w:val="0"/>
              <w:tabs>
                <w:tab w:val="left" w:pos="322"/>
              </w:tabs>
              <w:spacing w:after="120"/>
              <w:rPr>
                <w:rFonts w:ascii="Sylfaen" w:hAnsi="Sylfaen" w:cs="Arial"/>
                <w:sz w:val="22"/>
                <w:szCs w:val="22"/>
              </w:rPr>
            </w:pPr>
            <w:r w:rsidRPr="004064B5">
              <w:rPr>
                <w:rFonts w:ascii="Sylfaen" w:hAnsi="Sylfaen"/>
                <w:sz w:val="22"/>
                <w:szCs w:val="22"/>
                <w:lang w:val="en-US"/>
              </w:rPr>
              <w:t xml:space="preserve">      </w:t>
            </w:r>
            <w:r w:rsidRPr="004064B5">
              <w:rPr>
                <w:rFonts w:ascii="Sylfaen" w:hAnsi="Sylfaen"/>
                <w:sz w:val="22"/>
                <w:szCs w:val="22"/>
              </w:rPr>
              <w:t>11.</w:t>
            </w:r>
            <w:r w:rsidRPr="004064B5">
              <w:rPr>
                <w:rFonts w:ascii="Sylfaen" w:hAnsi="Sylfaen"/>
                <w:sz w:val="22"/>
                <w:szCs w:val="22"/>
              </w:rPr>
              <w:tab/>
              <w:t>УНН бенефициара:</w:t>
            </w:r>
            <w:r w:rsidRPr="004064B5">
              <w:rPr>
                <w:rFonts w:ascii="Sylfaen" w:hAnsi="Sylfaen" w:cs="Arial"/>
                <w:sz w:val="22"/>
                <w:szCs w:val="22"/>
              </w:rPr>
              <w:t xml:space="preserve"> 05545973</w:t>
            </w:r>
          </w:p>
        </w:tc>
      </w:tr>
      <w:tr w:rsidR="000D5A1D"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5A1D" w:rsidRPr="004064B5" w:rsidRDefault="000D5A1D" w:rsidP="000D5A1D">
            <w:pPr>
              <w:widowControl w:val="0"/>
              <w:tabs>
                <w:tab w:val="left" w:pos="322"/>
              </w:tabs>
              <w:spacing w:after="120"/>
              <w:rPr>
                <w:rFonts w:ascii="Sylfaen" w:hAnsi="Sylfaen" w:cs="Arial"/>
                <w:sz w:val="22"/>
                <w:szCs w:val="22"/>
              </w:rPr>
            </w:pPr>
            <w:r w:rsidRPr="004064B5">
              <w:rPr>
                <w:rFonts w:ascii="Sylfaen" w:hAnsi="Sylfaen"/>
                <w:sz w:val="22"/>
                <w:szCs w:val="22"/>
              </w:rPr>
              <w:t xml:space="preserve">      12.</w:t>
            </w:r>
            <w:r w:rsidRPr="004064B5">
              <w:rPr>
                <w:rFonts w:ascii="Sylfaen" w:hAnsi="Sylfaen"/>
                <w:sz w:val="22"/>
                <w:szCs w:val="22"/>
              </w:rPr>
              <w:tab/>
              <w:t xml:space="preserve">Обслуживающая бенефициара Финансовая организация (банк): </w:t>
            </w:r>
            <w:r w:rsidRPr="004064B5">
              <w:rPr>
                <w:rFonts w:ascii="Sylfaen" w:hAnsi="Sylfaen"/>
              </w:rPr>
              <w:t xml:space="preserve"> </w:t>
            </w:r>
            <w:r w:rsidRPr="004064B5">
              <w:rPr>
                <w:rFonts w:ascii="Sylfaen" w:hAnsi="Sylfaen"/>
                <w:sz w:val="22"/>
                <w:szCs w:val="22"/>
              </w:rPr>
              <w:t>Оперативный департамент Министерства финансов РА</w:t>
            </w:r>
          </w:p>
        </w:tc>
      </w:tr>
      <w:tr w:rsidR="000D5A1D"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D5A1D" w:rsidRPr="004064B5" w:rsidRDefault="000D5A1D" w:rsidP="000D5A1D">
            <w:pPr>
              <w:widowControl w:val="0"/>
              <w:tabs>
                <w:tab w:val="left" w:pos="322"/>
              </w:tabs>
              <w:spacing w:after="120"/>
              <w:rPr>
                <w:rFonts w:ascii="Sylfaen" w:hAnsi="Sylfaen" w:cs="Arial"/>
                <w:sz w:val="22"/>
                <w:szCs w:val="22"/>
              </w:rPr>
            </w:pPr>
            <w:r w:rsidRPr="004064B5">
              <w:rPr>
                <w:rFonts w:ascii="Sylfaen" w:hAnsi="Sylfaen"/>
                <w:sz w:val="22"/>
                <w:szCs w:val="22"/>
              </w:rPr>
              <w:t xml:space="preserve">      13.</w:t>
            </w:r>
            <w:r w:rsidRPr="004064B5">
              <w:rPr>
                <w:rFonts w:ascii="Sylfaen" w:hAnsi="Sylfaen"/>
                <w:sz w:val="22"/>
                <w:szCs w:val="22"/>
                <w:lang w:val="en-US"/>
              </w:rPr>
              <w:tab/>
            </w:r>
            <w:r w:rsidRPr="004064B5">
              <w:rPr>
                <w:rFonts w:ascii="Sylfaen" w:hAnsi="Sylfaen"/>
                <w:sz w:val="22"/>
                <w:szCs w:val="22"/>
              </w:rPr>
              <w:t>Номер счета бенефициара (сч.№)</w:t>
            </w:r>
            <w:r w:rsidRPr="004064B5">
              <w:rPr>
                <w:rFonts w:ascii="Sylfaen" w:hAnsi="Sylfaen" w:cs="Arial"/>
                <w:sz w:val="22"/>
                <w:szCs w:val="22"/>
              </w:rPr>
              <w:t xml:space="preserve"> 900215302598</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00B13040">
        <w:rPr>
          <w:rFonts w:ascii="GHEA Grapalat" w:hAnsi="GHEA Grapalat"/>
          <w:b/>
          <w:sz w:val="24"/>
          <w:szCs w:val="24"/>
        </w:rPr>
        <w:t>под кодом "</w:t>
      </w:r>
      <w:r w:rsidR="00275B73">
        <w:rPr>
          <w:rFonts w:ascii="GHEA Grapalat" w:hAnsi="GHEA Grapalat"/>
          <w:b/>
          <w:sz w:val="24"/>
          <w:szCs w:val="24"/>
        </w:rPr>
        <w:t>ShМАН-SC-BMAShDzB-21/11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5"/>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F92BC8"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F92BC8">
        <w:rPr>
          <w:rFonts w:ascii="GHEA Grapalat" w:eastAsiaTheme="minorHAnsi" w:hAnsi="GHEA Grapalat" w:cstheme="minorBidi"/>
        </w:rPr>
        <w:t xml:space="preserve"> </w:t>
      </w:r>
    </w:p>
    <w:p w:rsidR="005B3A59" w:rsidRPr="00B138F3" w:rsidRDefault="00F92BC8" w:rsidP="005B3A59">
      <w:pPr>
        <w:pStyle w:val="af4"/>
        <w:shd w:val="clear" w:color="auto" w:fill="FFFFFF"/>
        <w:spacing w:before="0" w:beforeAutospacing="0" w:after="0" w:afterAutospacing="0"/>
        <w:jc w:val="both"/>
        <w:rPr>
          <w:rFonts w:ascii="GHEA Grapalat" w:eastAsiaTheme="minorHAnsi" w:hAnsi="GHEA Grapalat" w:cstheme="minorBidi"/>
        </w:rPr>
      </w:pPr>
      <w:r w:rsidRPr="006F4942">
        <w:rPr>
          <w:rStyle w:val="af5"/>
          <w:rFonts w:ascii="Sylfaen" w:hAnsi="Sylfaen"/>
          <w:u w:val="single"/>
          <w:lang w:val="hy-AM"/>
        </w:rPr>
        <w:t>900215302598</w:t>
      </w:r>
      <w:r w:rsidR="005B3A59" w:rsidRPr="00B138F3">
        <w:rPr>
          <w:rFonts w:ascii="GHEA Grapalat" w:eastAsiaTheme="minorHAnsi" w:hAnsi="GHEA Grapalat" w:cstheme="minorBidi"/>
        </w:rPr>
        <w:t xml:space="preserve">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af4"/>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Default="00D24392" w:rsidP="000A214C">
      <w:pPr>
        <w:widowControl w:val="0"/>
        <w:spacing w:after="160"/>
        <w:jc w:val="right"/>
        <w:rPr>
          <w:rFonts w:ascii="GHEA Grapalat" w:hAnsi="GHEA Grapalat"/>
          <w:i/>
        </w:rPr>
      </w:pPr>
    </w:p>
    <w:p w:rsidR="006103B4" w:rsidRDefault="006103B4" w:rsidP="000A214C">
      <w:pPr>
        <w:widowControl w:val="0"/>
        <w:spacing w:after="160"/>
        <w:jc w:val="right"/>
        <w:rPr>
          <w:rFonts w:ascii="GHEA Grapalat" w:hAnsi="GHEA Grapalat"/>
          <w:i/>
        </w:rPr>
      </w:pPr>
    </w:p>
    <w:p w:rsidR="006103B4" w:rsidRDefault="006103B4" w:rsidP="000A214C">
      <w:pPr>
        <w:widowControl w:val="0"/>
        <w:spacing w:after="160"/>
        <w:jc w:val="right"/>
        <w:rPr>
          <w:rFonts w:ascii="GHEA Grapalat" w:hAnsi="GHEA Grapalat"/>
          <w:i/>
        </w:rPr>
      </w:pPr>
    </w:p>
    <w:p w:rsidR="006103B4" w:rsidRDefault="006103B4" w:rsidP="000A214C">
      <w:pPr>
        <w:widowControl w:val="0"/>
        <w:spacing w:after="160"/>
        <w:jc w:val="right"/>
        <w:rPr>
          <w:rFonts w:ascii="GHEA Grapalat" w:hAnsi="GHEA Grapalat"/>
          <w:i/>
        </w:rPr>
      </w:pPr>
    </w:p>
    <w:p w:rsidR="006103B4" w:rsidRPr="005F2C25" w:rsidRDefault="006103B4"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006103B4">
        <w:rPr>
          <w:rFonts w:ascii="GHEA Grapalat" w:hAnsi="GHEA Grapalat"/>
          <w:i/>
        </w:rPr>
        <w:br/>
        <w:t>под кодом "</w:t>
      </w:r>
      <w:r w:rsidR="00275B73">
        <w:rPr>
          <w:rFonts w:ascii="GHEA Grapalat" w:hAnsi="GHEA Grapalat"/>
          <w:i/>
        </w:rPr>
        <w:t>ShМАН-SC-BMAShDzB-21/11</w:t>
      </w:r>
      <w:r w:rsidRPr="00B138F3">
        <w:rPr>
          <w:rFonts w:ascii="GHEA Grapalat" w:hAnsi="GHEA Grapalat"/>
          <w:i/>
        </w:rPr>
        <w:t>"</w:t>
      </w:r>
      <w:r w:rsidRPr="00B138F3">
        <w:rPr>
          <w:rStyle w:val="af6"/>
          <w:rFonts w:ascii="GHEA Grapalat" w:hAnsi="GHEA Grapalat"/>
          <w:i/>
        </w:rPr>
        <w:footnoteReference w:customMarkFollows="1" w:id="26"/>
        <w:t>*</w:t>
      </w:r>
    </w:p>
    <w:p w:rsidR="00AF4211" w:rsidRPr="002A4554"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432C09" w:rsidRDefault="00432C09" w:rsidP="003D2146">
            <w:pPr>
              <w:widowControl w:val="0"/>
              <w:spacing w:after="160"/>
              <w:rPr>
                <w:rFonts w:ascii="GHEA Grapalat" w:hAnsi="GHEA Grapalat" w:cs="GHEA Grapalat"/>
                <w:b/>
                <w:lang w:val="hy-AM"/>
              </w:rPr>
            </w:pPr>
            <w:r>
              <w:rPr>
                <w:rFonts w:ascii="GHEA Grapalat" w:hAnsi="GHEA Grapalat"/>
                <w:lang w:val="hy-AM"/>
              </w:rPr>
              <w:t>С.Ахурян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0B59AA" w:rsidRPr="000B59AA">
        <w:rPr>
          <w:rFonts w:ascii="GHEA Grapalat" w:hAnsi="GHEA Grapalat"/>
          <w:spacing w:val="-6"/>
          <w:u w:val="single"/>
          <w:lang w:val="hy-AM"/>
        </w:rPr>
        <w:t>Ахурянский муниципалитет</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0B59AA">
        <w:rPr>
          <w:rFonts w:ascii="GHEA Grapalat" w:hAnsi="GHEA Grapalat"/>
          <w:i/>
        </w:rPr>
        <w:t>"</w:t>
      </w:r>
      <w:r w:rsidR="00275B73">
        <w:rPr>
          <w:rFonts w:ascii="GHEA Grapalat" w:hAnsi="GHEA Grapalat"/>
          <w:i/>
        </w:rPr>
        <w:t>ShМАН-SC-BMAShDzB-21/11</w:t>
      </w:r>
      <w:r w:rsidR="000B59AA" w:rsidRPr="00B138F3">
        <w:rPr>
          <w:rFonts w:ascii="GHEA Grapalat" w:hAnsi="GHEA Grapalat"/>
          <w:i/>
        </w:rPr>
        <w:t>"</w:t>
      </w:r>
      <w:r w:rsidR="000B59AA" w:rsidRPr="00B138F3">
        <w:rPr>
          <w:rStyle w:val="af6"/>
          <w:rFonts w:ascii="GHEA Grapalat" w:hAnsi="GHEA Grapalat"/>
          <w:i/>
        </w:rPr>
        <w:footnoteReference w:customMarkFollows="1" w:id="28"/>
        <w:t>*</w:t>
      </w:r>
      <w:r w:rsidRPr="00B138F3">
        <w:rPr>
          <w:rFonts w:ascii="GHEA Grapalat" w:hAnsi="GHEA Grapalat"/>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F458C"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58C" w:rsidRPr="004064B5" w:rsidRDefault="005F458C" w:rsidP="005F458C">
            <w:pPr>
              <w:widowControl w:val="0"/>
              <w:tabs>
                <w:tab w:val="left" w:pos="322"/>
              </w:tabs>
              <w:spacing w:after="120"/>
              <w:rPr>
                <w:rFonts w:ascii="Sylfaen" w:hAnsi="Sylfaen" w:cs="Arial"/>
                <w:sz w:val="22"/>
                <w:szCs w:val="22"/>
              </w:rPr>
            </w:pPr>
            <w:r w:rsidRPr="004064B5">
              <w:rPr>
                <w:rFonts w:ascii="Sylfaen" w:hAnsi="Sylfaen"/>
                <w:sz w:val="22"/>
                <w:szCs w:val="22"/>
              </w:rPr>
              <w:t xml:space="preserve">      9.</w:t>
            </w:r>
            <w:r w:rsidRPr="004064B5">
              <w:rPr>
                <w:rFonts w:ascii="Sylfaen" w:hAnsi="Sylfaen"/>
                <w:sz w:val="22"/>
                <w:szCs w:val="22"/>
              </w:rPr>
              <w:tab/>
              <w:t>Наименование или имя, фамилия бенефициара:</w:t>
            </w:r>
            <w:r w:rsidRPr="004064B5">
              <w:rPr>
                <w:rFonts w:ascii="Sylfaen" w:hAnsi="Sylfaen"/>
                <w:i/>
                <w:sz w:val="22"/>
                <w:szCs w:val="22"/>
              </w:rPr>
              <w:t xml:space="preserve"> Ахурянский  Муниципалитет</w:t>
            </w:r>
          </w:p>
        </w:tc>
      </w:tr>
      <w:tr w:rsidR="005F458C"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58C" w:rsidRPr="004064B5" w:rsidRDefault="005F458C" w:rsidP="005F458C">
            <w:pPr>
              <w:widowControl w:val="0"/>
              <w:tabs>
                <w:tab w:val="left" w:pos="322"/>
              </w:tabs>
              <w:spacing w:after="120"/>
              <w:rPr>
                <w:rFonts w:ascii="Sylfaen" w:hAnsi="Sylfaen" w:cs="Sylfaen"/>
                <w:sz w:val="22"/>
                <w:szCs w:val="22"/>
              </w:rPr>
            </w:pPr>
            <w:r w:rsidRPr="004064B5">
              <w:rPr>
                <w:rFonts w:ascii="Sylfaen" w:hAnsi="Sylfaen"/>
                <w:sz w:val="22"/>
                <w:szCs w:val="22"/>
              </w:rPr>
              <w:t xml:space="preserve">      10.</w:t>
            </w:r>
            <w:r w:rsidRPr="004064B5">
              <w:rPr>
                <w:rFonts w:ascii="Sylfaen" w:hAnsi="Sylfaen"/>
                <w:sz w:val="22"/>
                <w:szCs w:val="22"/>
                <w:lang w:val="en-US"/>
              </w:rPr>
              <w:tab/>
            </w:r>
            <w:r w:rsidRPr="004064B5">
              <w:rPr>
                <w:rFonts w:ascii="Sylfaen" w:hAnsi="Sylfaen"/>
                <w:sz w:val="22"/>
                <w:szCs w:val="22"/>
              </w:rPr>
              <w:t>НЗОУ бенефициара (не заполняется)</w:t>
            </w:r>
          </w:p>
        </w:tc>
      </w:tr>
      <w:tr w:rsidR="005F458C"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58C" w:rsidRPr="004064B5" w:rsidRDefault="005F458C" w:rsidP="005F458C">
            <w:pPr>
              <w:widowControl w:val="0"/>
              <w:tabs>
                <w:tab w:val="left" w:pos="322"/>
              </w:tabs>
              <w:spacing w:after="120"/>
              <w:rPr>
                <w:rFonts w:ascii="Sylfaen" w:hAnsi="Sylfaen" w:cs="Arial"/>
                <w:sz w:val="22"/>
                <w:szCs w:val="22"/>
              </w:rPr>
            </w:pPr>
            <w:r w:rsidRPr="004064B5">
              <w:rPr>
                <w:rFonts w:ascii="Sylfaen" w:hAnsi="Sylfaen"/>
                <w:sz w:val="22"/>
                <w:szCs w:val="22"/>
                <w:lang w:val="en-US"/>
              </w:rPr>
              <w:t xml:space="preserve">      </w:t>
            </w:r>
            <w:r w:rsidRPr="004064B5">
              <w:rPr>
                <w:rFonts w:ascii="Sylfaen" w:hAnsi="Sylfaen"/>
                <w:sz w:val="22"/>
                <w:szCs w:val="22"/>
              </w:rPr>
              <w:t>11.</w:t>
            </w:r>
            <w:r w:rsidRPr="004064B5">
              <w:rPr>
                <w:rFonts w:ascii="Sylfaen" w:hAnsi="Sylfaen"/>
                <w:sz w:val="22"/>
                <w:szCs w:val="22"/>
              </w:rPr>
              <w:tab/>
              <w:t>УНН бенефициара:</w:t>
            </w:r>
            <w:r w:rsidRPr="004064B5">
              <w:rPr>
                <w:rFonts w:ascii="Sylfaen" w:hAnsi="Sylfaen" w:cs="Arial"/>
                <w:sz w:val="22"/>
                <w:szCs w:val="22"/>
              </w:rPr>
              <w:t xml:space="preserve"> 05545973</w:t>
            </w:r>
          </w:p>
        </w:tc>
      </w:tr>
      <w:tr w:rsidR="005F458C"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58C" w:rsidRPr="004064B5" w:rsidRDefault="005F458C" w:rsidP="005F458C">
            <w:pPr>
              <w:widowControl w:val="0"/>
              <w:tabs>
                <w:tab w:val="left" w:pos="322"/>
              </w:tabs>
              <w:spacing w:after="120"/>
              <w:rPr>
                <w:rFonts w:ascii="Sylfaen" w:hAnsi="Sylfaen" w:cs="Arial"/>
                <w:sz w:val="22"/>
                <w:szCs w:val="22"/>
              </w:rPr>
            </w:pPr>
            <w:r w:rsidRPr="004064B5">
              <w:rPr>
                <w:rFonts w:ascii="Sylfaen" w:hAnsi="Sylfaen"/>
                <w:sz w:val="22"/>
                <w:szCs w:val="22"/>
              </w:rPr>
              <w:t xml:space="preserve">      12.</w:t>
            </w:r>
            <w:r w:rsidRPr="004064B5">
              <w:rPr>
                <w:rFonts w:ascii="Sylfaen" w:hAnsi="Sylfaen"/>
                <w:sz w:val="22"/>
                <w:szCs w:val="22"/>
              </w:rPr>
              <w:tab/>
              <w:t xml:space="preserve">Обслуживающая бенефициара Финансовая организация (банк): </w:t>
            </w:r>
            <w:r w:rsidRPr="004064B5">
              <w:rPr>
                <w:rFonts w:ascii="Sylfaen" w:hAnsi="Sylfaen"/>
              </w:rPr>
              <w:t xml:space="preserve"> </w:t>
            </w:r>
            <w:r w:rsidRPr="004064B5">
              <w:rPr>
                <w:rFonts w:ascii="Sylfaen" w:hAnsi="Sylfaen"/>
                <w:sz w:val="22"/>
                <w:szCs w:val="22"/>
              </w:rPr>
              <w:t>Оперативный департамент Министерства финансов РА</w:t>
            </w:r>
          </w:p>
        </w:tc>
      </w:tr>
      <w:tr w:rsidR="005F458C"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F458C" w:rsidRPr="004064B5" w:rsidRDefault="005F458C" w:rsidP="005F458C">
            <w:pPr>
              <w:widowControl w:val="0"/>
              <w:tabs>
                <w:tab w:val="left" w:pos="322"/>
              </w:tabs>
              <w:spacing w:after="120"/>
              <w:rPr>
                <w:rFonts w:ascii="Sylfaen" w:hAnsi="Sylfaen" w:cs="Arial"/>
                <w:sz w:val="22"/>
                <w:szCs w:val="22"/>
              </w:rPr>
            </w:pPr>
            <w:r w:rsidRPr="004064B5">
              <w:rPr>
                <w:rFonts w:ascii="Sylfaen" w:hAnsi="Sylfaen"/>
                <w:sz w:val="22"/>
                <w:szCs w:val="22"/>
              </w:rPr>
              <w:t xml:space="preserve">      13.</w:t>
            </w:r>
            <w:r w:rsidRPr="004064B5">
              <w:rPr>
                <w:rFonts w:ascii="Sylfaen" w:hAnsi="Sylfaen"/>
                <w:sz w:val="22"/>
                <w:szCs w:val="22"/>
                <w:lang w:val="en-US"/>
              </w:rPr>
              <w:tab/>
            </w:r>
            <w:r w:rsidRPr="004064B5">
              <w:rPr>
                <w:rFonts w:ascii="Sylfaen" w:hAnsi="Sylfaen"/>
                <w:sz w:val="22"/>
                <w:szCs w:val="22"/>
              </w:rPr>
              <w:t>Номер счета бенефициара (сч.№)</w:t>
            </w:r>
            <w:r w:rsidRPr="004064B5">
              <w:rPr>
                <w:rFonts w:ascii="Sylfaen" w:hAnsi="Sylfaen" w:cs="Arial"/>
                <w:sz w:val="22"/>
                <w:szCs w:val="22"/>
              </w:rPr>
              <w:t xml:space="preserve"> 900215302598</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125F">
      <w:pPr>
        <w:widowControl w:val="0"/>
        <w:spacing w:after="160"/>
        <w:ind w:right="565"/>
        <w:rPr>
          <w:rFonts w:ascii="GHEA Grapalat" w:hAnsi="GHEA Grapalat"/>
          <w:b/>
        </w:rPr>
      </w:pPr>
    </w:p>
    <w:p w:rsidR="0059327C" w:rsidRDefault="0059327C" w:rsidP="00BE125F">
      <w:pPr>
        <w:widowControl w:val="0"/>
        <w:spacing w:after="160"/>
        <w:jc w:val="right"/>
        <w:rPr>
          <w:rFonts w:ascii="GHEA Grapalat" w:hAnsi="GHEA Grapalat"/>
          <w:b/>
        </w:rPr>
      </w:pPr>
    </w:p>
    <w:p w:rsidR="0059327C" w:rsidRDefault="0059327C" w:rsidP="00BE125F">
      <w:pPr>
        <w:widowControl w:val="0"/>
        <w:spacing w:after="160"/>
        <w:jc w:val="right"/>
        <w:rPr>
          <w:rFonts w:ascii="GHEA Grapalat" w:hAnsi="GHEA Grapalat"/>
          <w:b/>
        </w:rPr>
      </w:pPr>
    </w:p>
    <w:p w:rsidR="00BB28C8" w:rsidRPr="009F3DC7" w:rsidRDefault="00BB28C8" w:rsidP="00BE125F">
      <w:pPr>
        <w:widowControl w:val="0"/>
        <w:spacing w:after="160"/>
        <w:jc w:val="right"/>
        <w:rPr>
          <w:rFonts w:ascii="GHEA Grapalat" w:hAnsi="GHEA Grapalat" w:cs="Sylfaen"/>
          <w:b/>
        </w:rPr>
      </w:pPr>
      <w:r w:rsidRPr="009F3DC7">
        <w:rPr>
          <w:rFonts w:ascii="GHEA Grapalat" w:hAnsi="GHEA Grapalat"/>
          <w:b/>
        </w:rPr>
        <w:t>Приложение №</w:t>
      </w:r>
      <w:r w:rsidR="005B4254">
        <w:rPr>
          <w:rFonts w:ascii="GHEA Grapalat" w:hAnsi="GHEA Grapalat"/>
          <w:b/>
        </w:rPr>
        <w:t>7</w:t>
      </w:r>
      <w:r w:rsidR="00A97676">
        <w:rPr>
          <w:rStyle w:val="af6"/>
          <w:rFonts w:ascii="GHEA Grapalat" w:hAnsi="GHEA Grapalat" w:cs="Sylfaen"/>
          <w:b/>
        </w:rPr>
        <w:footnoteReference w:customMarkFollows="1" w:id="29"/>
        <w:t>25</w:t>
      </w:r>
    </w:p>
    <w:p w:rsidR="00B474CA" w:rsidRPr="00B138F3" w:rsidRDefault="00B474CA" w:rsidP="00B474CA">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75B73">
        <w:rPr>
          <w:rFonts w:ascii="GHEA Grapalat" w:hAnsi="GHEA Grapalat"/>
          <w:b/>
          <w:sz w:val="24"/>
          <w:szCs w:val="24"/>
        </w:rPr>
        <w:t>ShМАН-SC-BMAShDzB-21/11</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30"/>
        <w:t>*</w:t>
      </w:r>
    </w:p>
    <w:p w:rsidR="00B474CA" w:rsidRPr="00D75497" w:rsidRDefault="00D75497" w:rsidP="00B474CA">
      <w:pPr>
        <w:widowControl w:val="0"/>
        <w:spacing w:after="160" w:line="360" w:lineRule="auto"/>
        <w:jc w:val="center"/>
        <w:rPr>
          <w:rFonts w:ascii="Sylfaen" w:hAnsi="Sylfaen" w:cs="Times Armenian"/>
          <w:b/>
          <w:sz w:val="20"/>
          <w:szCs w:val="20"/>
          <w:lang w:val="hy-AM"/>
        </w:rPr>
      </w:pPr>
      <w:r w:rsidRPr="00D75497">
        <w:rPr>
          <w:rFonts w:ascii="Sylfaen" w:hAnsi="Sylfaen"/>
          <w:b/>
          <w:sz w:val="20"/>
          <w:szCs w:val="20"/>
        </w:rPr>
        <w:t xml:space="preserve">ДОГОВОР ЗАКУПКИ </w:t>
      </w:r>
      <w:r w:rsidRPr="00D75497">
        <w:rPr>
          <w:rFonts w:ascii="Sylfaen" w:hAnsi="Sylfaen"/>
          <w:b/>
          <w:sz w:val="20"/>
          <w:szCs w:val="20"/>
        </w:rPr>
        <w:br/>
        <w:t>НА ВЫПОЛНЕНИЕ</w:t>
      </w:r>
      <w:r w:rsidRPr="00D75497">
        <w:rPr>
          <w:rFonts w:ascii="Sylfaen" w:hAnsi="Sylfaen"/>
          <w:b/>
          <w:sz w:val="20"/>
          <w:szCs w:val="20"/>
          <w:lang w:val="hy-AM"/>
        </w:rPr>
        <w:t xml:space="preserve"> РАБОТ </w:t>
      </w:r>
      <w:r w:rsidRPr="00D75497">
        <w:rPr>
          <w:rFonts w:ascii="Sylfaen" w:hAnsi="Sylfaen"/>
          <w:b/>
          <w:sz w:val="20"/>
          <w:szCs w:val="20"/>
        </w:rPr>
        <w:t>«СТРОИТЕЛЬСТВО АВТОСТОЯНКИ ДЛЯ ПАРКОВКИ ТЕХНИЧЕСКОГО СРЕДСТВА</w:t>
      </w:r>
      <w:r w:rsidRPr="00D75497">
        <w:rPr>
          <w:rFonts w:ascii="Sylfaen" w:hAnsi="Sylfaen"/>
          <w:b/>
          <w:sz w:val="20"/>
          <w:szCs w:val="20"/>
          <w:lang w:val="hy-AM"/>
        </w:rPr>
        <w:t xml:space="preserve"> ДЛЯ</w:t>
      </w:r>
      <w:r w:rsidRPr="00D75497">
        <w:rPr>
          <w:rFonts w:ascii="Sylfaen" w:hAnsi="Sylfaen"/>
          <w:b/>
          <w:sz w:val="20"/>
          <w:szCs w:val="20"/>
        </w:rPr>
        <w:t xml:space="preserve"> КОММУНАЛЬНОГО ХОЗЯЙСТВА </w:t>
      </w:r>
      <w:r w:rsidRPr="00D75497">
        <w:rPr>
          <w:rFonts w:ascii="Sylfaen" w:hAnsi="Sylfaen"/>
          <w:b/>
          <w:sz w:val="20"/>
          <w:szCs w:val="20"/>
          <w:lang w:val="hy-AM"/>
        </w:rPr>
        <w:t xml:space="preserve">И </w:t>
      </w:r>
      <w:r w:rsidRPr="00D75497">
        <w:rPr>
          <w:rFonts w:ascii="Sylfaen" w:hAnsi="Sylfaen"/>
          <w:b/>
          <w:sz w:val="20"/>
          <w:szCs w:val="20"/>
        </w:rPr>
        <w:t>ДОРОЖНО-ТЕХНИЧЕСКОГО ОБСЛУЖИВАНИЯ</w:t>
      </w:r>
      <w:r w:rsidRPr="00D75497">
        <w:rPr>
          <w:rFonts w:ascii="Sylfaen" w:hAnsi="Sylfaen"/>
          <w:b/>
          <w:sz w:val="20"/>
          <w:szCs w:val="20"/>
          <w:lang w:val="hy-AM"/>
        </w:rPr>
        <w:t xml:space="preserve"> </w:t>
      </w:r>
      <w:r w:rsidRPr="00D75497">
        <w:rPr>
          <w:rFonts w:ascii="Sylfaen" w:hAnsi="Sylfaen"/>
          <w:b/>
          <w:sz w:val="20"/>
          <w:szCs w:val="20"/>
        </w:rPr>
        <w:t xml:space="preserve">РАСШИРЕННОЕ СООБЩЕСТВО </w:t>
      </w:r>
      <w:r w:rsidRPr="00D75497">
        <w:rPr>
          <w:rFonts w:ascii="Sylfaen" w:hAnsi="Sylfaen"/>
          <w:b/>
          <w:sz w:val="20"/>
          <w:szCs w:val="20"/>
          <w:lang w:val="hy-AM"/>
        </w:rPr>
        <w:t>А</w:t>
      </w:r>
      <w:r w:rsidRPr="00D75497">
        <w:rPr>
          <w:rFonts w:ascii="Sylfaen" w:hAnsi="Sylfaen"/>
          <w:b/>
          <w:sz w:val="20"/>
          <w:szCs w:val="20"/>
        </w:rPr>
        <w:t xml:space="preserve">ХУРЯНА </w:t>
      </w:r>
      <w:r w:rsidRPr="00D75497">
        <w:rPr>
          <w:rFonts w:ascii="Sylfaen" w:hAnsi="Sylfaen"/>
          <w:b/>
          <w:sz w:val="20"/>
          <w:szCs w:val="20"/>
          <w:lang w:val="hy-AM"/>
        </w:rPr>
        <w:t>Ш</w:t>
      </w:r>
      <w:r w:rsidRPr="00D75497">
        <w:rPr>
          <w:rFonts w:ascii="Sylfaen" w:hAnsi="Sylfaen"/>
          <w:b/>
          <w:sz w:val="20"/>
          <w:szCs w:val="20"/>
        </w:rPr>
        <w:t xml:space="preserve">ИРАКСКОЙ ОБЛАСТИ, </w:t>
      </w:r>
      <w:r w:rsidRPr="00D75497">
        <w:rPr>
          <w:rFonts w:ascii="Sylfaen" w:hAnsi="Sylfaen"/>
          <w:b/>
          <w:sz w:val="20"/>
          <w:szCs w:val="20"/>
          <w:lang w:val="hy-AM"/>
        </w:rPr>
        <w:t>РА</w:t>
      </w:r>
      <w:r w:rsidRPr="00D75497">
        <w:rPr>
          <w:rFonts w:ascii="Sylfaen" w:hAnsi="Sylfaen"/>
          <w:b/>
          <w:sz w:val="20"/>
          <w:szCs w:val="20"/>
        </w:rPr>
        <w:t xml:space="preserve">»ДЛЯ НУЖД </w:t>
      </w:r>
      <w:r w:rsidRPr="00D75497">
        <w:rPr>
          <w:rFonts w:ascii="Sylfaen" w:hAnsi="Sylfaen"/>
          <w:b/>
          <w:sz w:val="20"/>
          <w:szCs w:val="20"/>
          <w:lang w:val="hy-AM"/>
        </w:rPr>
        <w:t>АХУРЯНСКОГО МУНИЦИПАЛИТЕТА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2E17E5" w:rsidRDefault="002E17E5" w:rsidP="003D2146">
            <w:pPr>
              <w:widowControl w:val="0"/>
              <w:tabs>
                <w:tab w:val="left" w:pos="720"/>
                <w:tab w:val="left" w:pos="1440"/>
                <w:tab w:val="left" w:pos="8865"/>
              </w:tabs>
              <w:spacing w:after="160" w:line="360" w:lineRule="auto"/>
              <w:ind w:firstLine="567"/>
              <w:jc w:val="both"/>
              <w:rPr>
                <w:rFonts w:ascii="GHEA Grapalat" w:hAnsi="GHEA Grapalat"/>
              </w:rPr>
            </w:pPr>
            <w:r>
              <w:rPr>
                <w:rFonts w:ascii="GHEA Grapalat" w:hAnsi="GHEA Grapalat"/>
              </w:rPr>
              <w:t>c</w:t>
            </w:r>
            <w:r w:rsidR="00BB28C8" w:rsidRPr="009F3DC7">
              <w:rPr>
                <w:rFonts w:ascii="GHEA Grapalat" w:hAnsi="GHEA Grapalat"/>
              </w:rPr>
              <w:t>.</w:t>
            </w:r>
            <w:r>
              <w:rPr>
                <w:rFonts w:ascii="GHEA Grapalat" w:hAnsi="GHEA Grapalat"/>
                <w:lang w:val="hy-AM"/>
              </w:rPr>
              <w:t>Ахурян</w:t>
            </w:r>
            <w:r w:rsidR="00BB28C8" w:rsidRPr="009F3DC7">
              <w:rPr>
                <w:rFonts w:ascii="GHEA Grapalat" w:hAnsi="GHEA Grapalat"/>
              </w:rPr>
              <w:t xml:space="preserve"> </w:t>
            </w:r>
          </w:p>
        </w:tc>
        <w:tc>
          <w:tcPr>
            <w:tcW w:w="4784" w:type="dxa"/>
          </w:tcPr>
          <w:p w:rsidR="00BB28C8" w:rsidRPr="002E17E5"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rPr>
            </w:pPr>
            <w:r w:rsidRPr="009F3DC7">
              <w:rPr>
                <w:rFonts w:ascii="GHEA Grapalat" w:hAnsi="GHEA Grapalat"/>
              </w:rPr>
              <w:t>"</w:t>
            </w:r>
            <w:r w:rsidRPr="002E17E5">
              <w:rPr>
                <w:rFonts w:ascii="GHEA Grapalat" w:hAnsi="GHEA Grapalat"/>
              </w:rPr>
              <w:tab/>
            </w:r>
            <w:r w:rsidRPr="009F3DC7">
              <w:rPr>
                <w:rFonts w:ascii="GHEA Grapalat" w:hAnsi="GHEA Grapalat"/>
              </w:rPr>
              <w:t>"</w:t>
            </w:r>
            <w:r w:rsidRPr="002E17E5">
              <w:rPr>
                <w:rFonts w:ascii="GHEA Grapalat" w:hAnsi="GHEA Grapalat"/>
              </w:rPr>
              <w:tab/>
            </w:r>
            <w:r w:rsidRPr="009F3DC7">
              <w:rPr>
                <w:rFonts w:ascii="GHEA Grapalat" w:hAnsi="GHEA Grapalat"/>
              </w:rPr>
              <w:t>20</w:t>
            </w:r>
            <w:r w:rsidRPr="002E17E5">
              <w:rPr>
                <w:rFonts w:ascii="GHEA Grapalat" w:hAnsi="GHEA Grapalat"/>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9F3DC7" w:rsidRDefault="00BB28C8" w:rsidP="00E867D4">
      <w:pPr>
        <w:ind w:firstLine="708"/>
        <w:jc w:val="both"/>
        <w:rPr>
          <w:rFonts w:ascii="GHEA Grapalat" w:hAnsi="GHEA Grapalat"/>
          <w:vertAlign w:val="superscrip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w:t>
      </w:r>
      <w:r w:rsidR="00E867D4" w:rsidRPr="00E867D4">
        <w:rPr>
          <w:rFonts w:ascii="GHEA Grapalat" w:hAnsi="GHEA Grapalat"/>
          <w:spacing w:val="6"/>
        </w:rPr>
        <w:t>,</w:t>
      </w:r>
      <w:r w:rsidRPr="000A3450">
        <w:rPr>
          <w:rFonts w:ascii="GHEA Grapalat" w:hAnsi="GHEA Grapalat"/>
          <w:spacing w:val="6"/>
        </w:rPr>
        <w:t xml:space="preserve"> </w:t>
      </w:r>
      <w:r w:rsidR="00E867D4" w:rsidRPr="00B12000">
        <w:rPr>
          <w:rStyle w:val="y2iqfc"/>
          <w:rFonts w:ascii="Sylfaen" w:hAnsi="Sylfaen"/>
          <w:b/>
          <w:color w:val="202124"/>
        </w:rPr>
        <w:t>Субсидированные программы развития экономической и социальной инфраструктуры общин Республики Армения</w:t>
      </w:r>
      <w:r w:rsidR="00E867D4" w:rsidRPr="009F3DC7">
        <w:rPr>
          <w:rFonts w:ascii="GHEA Grapalat" w:hAnsi="GHEA Grapalat"/>
        </w:rPr>
        <w:t xml:space="preserve"> </w:t>
      </w:r>
      <w:r w:rsidR="00E867D4" w:rsidRPr="009044F1">
        <w:rPr>
          <w:rFonts w:ascii="GHEA Grapalat" w:hAnsi="GHEA Grapalat"/>
        </w:rPr>
        <w:t>"</w:t>
      </w:r>
      <w:r w:rsidR="00E867D4" w:rsidRPr="005736A5">
        <w:rPr>
          <w:rFonts w:ascii="Sylfaen" w:hAnsi="Sylfaen" w:cs="Courier New"/>
          <w:color w:val="202124"/>
          <w:lang w:bidi="ar-SA"/>
        </w:rPr>
        <w:t xml:space="preserve"> </w:t>
      </w:r>
      <w:r w:rsidR="007B123D" w:rsidRPr="00EE66F9">
        <w:rPr>
          <w:rFonts w:ascii="Sylfaen" w:hAnsi="Sylfaen"/>
          <w:b/>
        </w:rPr>
        <w:t>«строительство автостоянки для парковки технического средства</w:t>
      </w:r>
      <w:r w:rsidR="007B123D" w:rsidRPr="00EE66F9">
        <w:rPr>
          <w:rFonts w:ascii="Sylfaen" w:hAnsi="Sylfaen"/>
          <w:b/>
          <w:lang w:val="hy-AM"/>
        </w:rPr>
        <w:t xml:space="preserve"> для</w:t>
      </w:r>
      <w:r w:rsidR="007B123D" w:rsidRPr="00EE66F9">
        <w:rPr>
          <w:rFonts w:ascii="Sylfaen" w:hAnsi="Sylfaen"/>
          <w:b/>
        </w:rPr>
        <w:t xml:space="preserve"> коммунального хозяйства </w:t>
      </w:r>
      <w:r w:rsidR="007B123D" w:rsidRPr="00EE66F9">
        <w:rPr>
          <w:rFonts w:ascii="Sylfaen" w:hAnsi="Sylfaen"/>
          <w:b/>
          <w:lang w:val="hy-AM"/>
        </w:rPr>
        <w:t xml:space="preserve">и </w:t>
      </w:r>
      <w:r w:rsidR="007B123D" w:rsidRPr="00EE66F9">
        <w:rPr>
          <w:rFonts w:ascii="Sylfaen" w:hAnsi="Sylfaen"/>
          <w:b/>
        </w:rPr>
        <w:t>дорожно-технического обслуживания</w:t>
      </w:r>
      <w:r w:rsidR="007B123D" w:rsidRPr="00EE66F9">
        <w:rPr>
          <w:rFonts w:ascii="Sylfaen" w:hAnsi="Sylfaen"/>
          <w:b/>
          <w:lang w:val="hy-AM"/>
        </w:rPr>
        <w:t xml:space="preserve"> </w:t>
      </w:r>
      <w:r w:rsidR="007B123D">
        <w:rPr>
          <w:rFonts w:ascii="Sylfaen" w:hAnsi="Sylfaen"/>
          <w:b/>
        </w:rPr>
        <w:t xml:space="preserve">расширенное сообщество </w:t>
      </w:r>
      <w:r w:rsidR="007B123D">
        <w:rPr>
          <w:rFonts w:ascii="Sylfaen" w:hAnsi="Sylfaen"/>
          <w:b/>
          <w:lang w:val="hy-AM"/>
        </w:rPr>
        <w:t>А</w:t>
      </w:r>
      <w:r w:rsidR="007B123D">
        <w:rPr>
          <w:rFonts w:ascii="Sylfaen" w:hAnsi="Sylfaen"/>
          <w:b/>
        </w:rPr>
        <w:t xml:space="preserve">хуряна </w:t>
      </w:r>
      <w:r w:rsidR="007B123D">
        <w:rPr>
          <w:rFonts w:ascii="Sylfaen" w:hAnsi="Sylfaen"/>
          <w:b/>
          <w:lang w:val="hy-AM"/>
        </w:rPr>
        <w:t>Ш</w:t>
      </w:r>
      <w:r w:rsidR="007B123D" w:rsidRPr="00EE66F9">
        <w:rPr>
          <w:rFonts w:ascii="Sylfaen" w:hAnsi="Sylfaen"/>
          <w:b/>
        </w:rPr>
        <w:t xml:space="preserve">иракской области, </w:t>
      </w:r>
      <w:r w:rsidR="007B123D">
        <w:rPr>
          <w:rFonts w:ascii="Sylfaen" w:hAnsi="Sylfaen"/>
          <w:b/>
          <w:lang w:val="hy-AM"/>
        </w:rPr>
        <w:t>РА</w:t>
      </w:r>
      <w:r w:rsidR="007B123D" w:rsidRPr="00EE66F9">
        <w:rPr>
          <w:rFonts w:ascii="Sylfaen" w:hAnsi="Sylfaen"/>
          <w:b/>
        </w:rPr>
        <w:t>»</w:t>
      </w:r>
      <w:r w:rsidR="007B123D">
        <w:rPr>
          <w:rFonts w:ascii="Sylfaen" w:hAnsi="Sylfaen"/>
          <w:b/>
          <w:lang w:val="hy-AM"/>
        </w:rPr>
        <w:t xml:space="preserve"> </w:t>
      </w:r>
      <w:r w:rsidR="00E867D4" w:rsidRPr="009F3DC7">
        <w:rPr>
          <w:rFonts w:ascii="GHEA Grapalat" w:hAnsi="GHEA Grapalat"/>
        </w:rPr>
        <w:t xml:space="preserve">работ (далее — работа), </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BA46B3" w:rsidRDefault="00BB28C8" w:rsidP="00BB28C8">
      <w:pPr>
        <w:widowControl w:val="0"/>
        <w:tabs>
          <w:tab w:val="left" w:pos="1134"/>
        </w:tabs>
        <w:spacing w:after="160" w:line="360" w:lineRule="auto"/>
        <w:ind w:firstLine="567"/>
        <w:jc w:val="both"/>
        <w:rPr>
          <w:rFonts w:ascii="GHEA Grapalat" w:hAnsi="GHEA Grapalat"/>
          <w:b/>
        </w:rPr>
      </w:pPr>
      <w:r w:rsidRPr="00BA46B3">
        <w:rPr>
          <w:rFonts w:ascii="GHEA Grapalat" w:hAnsi="GHEA Grapalat"/>
          <w:b/>
        </w:rPr>
        <w:t>1.2.</w:t>
      </w:r>
      <w:r w:rsidRPr="00BA46B3">
        <w:rPr>
          <w:rFonts w:ascii="GHEA Grapalat" w:hAnsi="GHEA Grapalat"/>
          <w:b/>
        </w:rPr>
        <w:tab/>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A46B3">
        <w:rPr>
          <w:rFonts w:ascii="GHEA Grapalat" w:hAnsi="GHEA Grapalat"/>
          <w:b/>
        </w:rPr>
        <w:t>объемной ведомостью-</w:t>
      </w:r>
      <w:r w:rsidR="00104071" w:rsidRPr="00BA46B3">
        <w:rPr>
          <w:rFonts w:ascii="Courier New" w:hAnsi="Courier New" w:cs="Courier New"/>
          <w:b/>
        </w:rPr>
        <w:t> </w:t>
      </w:r>
      <w:r w:rsidR="00104071" w:rsidRPr="00BA46B3">
        <w:rPr>
          <w:rFonts w:ascii="GHEA Grapalat" w:hAnsi="GHEA Grapalat"/>
          <w:b/>
        </w:rPr>
        <w:t xml:space="preserve">сметой </w:t>
      </w:r>
      <w:r w:rsidRPr="00BA46B3">
        <w:rPr>
          <w:rFonts w:ascii="GHEA Grapalat" w:hAnsi="GHEA Grapalat"/>
          <w:b/>
        </w:rPr>
        <w:t>работы.</w:t>
      </w:r>
    </w:p>
    <w:p w:rsidR="00984DEA" w:rsidRPr="00984DEA" w:rsidRDefault="00984DEA" w:rsidP="00984DEA">
      <w:pPr>
        <w:pStyle w:val="HTML"/>
        <w:shd w:val="clear" w:color="auto" w:fill="F8F9FA"/>
        <w:rPr>
          <w:rStyle w:val="y2iqfc"/>
          <w:rFonts w:ascii="Sylfaen" w:hAnsi="Sylfaen"/>
          <w:b/>
          <w:color w:val="202124"/>
          <w:sz w:val="24"/>
          <w:szCs w:val="24"/>
        </w:rPr>
      </w:pPr>
      <w:r w:rsidRPr="00984DEA">
        <w:rPr>
          <w:rFonts w:ascii="Sylfaen" w:hAnsi="Sylfaen"/>
          <w:b/>
        </w:rPr>
        <w:t xml:space="preserve">          1.3.</w:t>
      </w:r>
      <w:r w:rsidRPr="00984DEA">
        <w:rPr>
          <w:rStyle w:val="70"/>
          <w:rFonts w:ascii="Sylfaen" w:hAnsi="Sylfaen"/>
          <w:b w:val="0"/>
          <w:color w:val="202124"/>
          <w:sz w:val="42"/>
          <w:szCs w:val="42"/>
        </w:rPr>
        <w:t xml:space="preserve"> </w:t>
      </w:r>
      <w:r w:rsidRPr="00984DEA">
        <w:rPr>
          <w:rStyle w:val="y2iqfc"/>
          <w:rFonts w:ascii="Sylfaen" w:hAnsi="Sylfaen"/>
          <w:b/>
          <w:color w:val="202124"/>
          <w:sz w:val="24"/>
          <w:szCs w:val="24"/>
        </w:rPr>
        <w:t>Предусмотренные договором работы начинаются после вступления договора в силу և Срок исполнения определен в Приложении № 2.</w:t>
      </w:r>
    </w:p>
    <w:p w:rsidR="00BB28C8" w:rsidRPr="00984DEA" w:rsidRDefault="00BB28C8" w:rsidP="00BB28C8">
      <w:pPr>
        <w:widowControl w:val="0"/>
        <w:tabs>
          <w:tab w:val="left" w:pos="1134"/>
        </w:tabs>
        <w:spacing w:after="160" w:line="360" w:lineRule="auto"/>
        <w:ind w:firstLine="567"/>
        <w:jc w:val="both"/>
        <w:rPr>
          <w:rFonts w:ascii="Sylfaen" w:hAnsi="Sylfaen"/>
          <w:b/>
        </w:rPr>
      </w:pPr>
      <w:r w:rsidRPr="00984DEA">
        <w:rPr>
          <w:rFonts w:ascii="Sylfaen" w:hAnsi="Sylfaen"/>
          <w:b/>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w:t>
      </w:r>
      <w:r w:rsidR="00737DCA">
        <w:rPr>
          <w:rFonts w:ascii="GHEA Grapalat" w:hAnsi="GHEA Grapalat"/>
          <w:lang w:val="hy-AM"/>
        </w:rPr>
        <w:t>100</w:t>
      </w:r>
      <w:r w:rsidRPr="009F3DC7">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C05C03" w:rsidRPr="00C05C03">
        <w:rPr>
          <w:rFonts w:ascii="GHEA Grapalat" w:hAnsi="GHEA Grapalat"/>
          <w:b/>
        </w:rPr>
        <w:t>1825</w:t>
      </w:r>
      <w:r w:rsidRPr="009F3DC7">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31"/>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af6"/>
          <w:rFonts w:ascii="GHEA Grapalat" w:hAnsi="GHEA Grapalat"/>
        </w:rPr>
        <w:footnoteReference w:customMarkFollows="1" w:id="32"/>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w:t>
      </w:r>
      <w:r w:rsidR="0020637C">
        <w:rPr>
          <w:rFonts w:ascii="GHEA Grapalat" w:hAnsi="GHEA Grapalat"/>
          <w:lang w:val="hy-AM"/>
        </w:rPr>
        <w:t>два</w:t>
      </w:r>
      <w:r>
        <w:rPr>
          <w:rFonts w:ascii="GHEA Grapalat" w:hAnsi="GHEA Grapalat"/>
        </w:rPr>
        <w:t xml:space="preserve">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w:t>
      </w:r>
      <w:r w:rsidR="004B1291" w:rsidRPr="00CE473F">
        <w:rPr>
          <w:rFonts w:ascii="GHEA Grapalat" w:hAnsi="GHEA Grapalat"/>
          <w:u w:val="single"/>
          <w:lang w:val="hy-AM"/>
        </w:rPr>
        <w:t>пять</w:t>
      </w:r>
      <w:r>
        <w:rPr>
          <w:rFonts w:ascii="GHEA Grapalat" w:hAnsi="GHEA Grapalat"/>
        </w:rPr>
        <w:t xml:space="preserve">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CE473F" w:rsidRPr="00CE473F" w:rsidRDefault="00BB28C8" w:rsidP="00CE473F">
      <w:pPr>
        <w:pStyle w:val="HTML"/>
        <w:shd w:val="clear" w:color="auto" w:fill="F8F9FA"/>
        <w:rPr>
          <w:rFonts w:ascii="Sylfaen" w:hAnsi="Sylfaen"/>
          <w:color w:val="202124"/>
          <w:sz w:val="22"/>
          <w:szCs w:val="22"/>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драмов РА, из которых (_______________) драмов РА составляют НДС. Цена включает все осу</w:t>
      </w:r>
      <w:r w:rsidR="00CE473F">
        <w:rPr>
          <w:rFonts w:ascii="GHEA Grapalat" w:hAnsi="GHEA Grapalat"/>
        </w:rPr>
        <w:t>ществляемые Подрядчиком расходы.</w:t>
      </w:r>
      <w:r w:rsidR="00CE473F" w:rsidRPr="00CE473F">
        <w:rPr>
          <w:rStyle w:val="70"/>
          <w:rFonts w:ascii="inherit" w:hAnsi="inherit"/>
          <w:color w:val="202124"/>
          <w:sz w:val="42"/>
          <w:szCs w:val="42"/>
        </w:rPr>
        <w:t xml:space="preserve"> </w:t>
      </w:r>
      <w:r w:rsidR="004D4207">
        <w:rPr>
          <w:rStyle w:val="y2iqfc"/>
          <w:rFonts w:ascii="Sylfaen" w:hAnsi="Sylfaen"/>
          <w:color w:val="202124"/>
          <w:sz w:val="22"/>
          <w:szCs w:val="22"/>
          <w:highlight w:val="yellow"/>
        </w:rPr>
        <w:t>45</w:t>
      </w:r>
      <w:r w:rsidR="00CE473F" w:rsidRPr="00CE473F">
        <w:rPr>
          <w:rStyle w:val="y2iqfc"/>
          <w:rFonts w:ascii="Sylfaen" w:hAnsi="Sylfaen"/>
          <w:color w:val="202124"/>
          <w:sz w:val="22"/>
          <w:szCs w:val="22"/>
          <w:highlight w:val="yellow"/>
        </w:rPr>
        <w:t xml:space="preserve">% стоимости контракта субсидируется Правительством Республики Армения, которая будет предоставлена </w:t>
      </w:r>
      <w:r w:rsidR="00CE473F" w:rsidRPr="00CE473F">
        <w:rPr>
          <w:rStyle w:val="y2iqfc"/>
          <w:rFonts w:ascii="Times New Roman" w:hAnsi="Times New Roman" w:cs="Times New Roman"/>
          <w:color w:val="202124"/>
          <w:sz w:val="22"/>
          <w:szCs w:val="22"/>
          <w:highlight w:val="yellow"/>
        </w:rPr>
        <w:t>​​</w:t>
      </w:r>
      <w:r w:rsidR="00CE473F" w:rsidRPr="00CE473F">
        <w:rPr>
          <w:rStyle w:val="y2iqfc"/>
          <w:rFonts w:ascii="Sylfaen" w:hAnsi="Sylfaen" w:cs="Sylfaen"/>
          <w:color w:val="202124"/>
          <w:sz w:val="22"/>
          <w:szCs w:val="22"/>
          <w:highlight w:val="yellow"/>
        </w:rPr>
        <w:t>после</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подписания</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итогового</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акта</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в</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соответствии</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с</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условиями</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процедуры</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предоставления</w:t>
      </w:r>
      <w:r w:rsidR="00CE473F" w:rsidRPr="00CE473F">
        <w:rPr>
          <w:rStyle w:val="y2iqfc"/>
          <w:rFonts w:ascii="Sylfaen" w:hAnsi="Sylfaen"/>
          <w:color w:val="202124"/>
          <w:sz w:val="22"/>
          <w:szCs w:val="22"/>
          <w:highlight w:val="yellow"/>
        </w:rPr>
        <w:t xml:space="preserve"> </w:t>
      </w:r>
      <w:r w:rsidR="00CE473F" w:rsidRPr="00CE473F">
        <w:rPr>
          <w:rStyle w:val="y2iqfc"/>
          <w:rFonts w:ascii="Sylfaen" w:hAnsi="Sylfaen" w:cs="Sylfaen"/>
          <w:color w:val="202124"/>
          <w:sz w:val="22"/>
          <w:szCs w:val="22"/>
          <w:highlight w:val="yellow"/>
        </w:rPr>
        <w:t>субс</w:t>
      </w:r>
      <w:r w:rsidR="00CE473F" w:rsidRPr="00CE473F">
        <w:rPr>
          <w:rStyle w:val="y2iqfc"/>
          <w:rFonts w:ascii="Sylfaen" w:hAnsi="Sylfaen"/>
          <w:color w:val="202124"/>
          <w:sz w:val="22"/>
          <w:szCs w:val="22"/>
          <w:highlight w:val="yellow"/>
        </w:rPr>
        <w:t>идий.</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BB28C8" w:rsidRPr="00975CDC" w:rsidRDefault="00BB28C8" w:rsidP="00BB28C8">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r w:rsidRPr="00975CDC">
        <w:rPr>
          <w:rFonts w:ascii="GHEA Grapalat" w:hAnsi="GHEA Grapalat"/>
        </w:rPr>
        <w:t xml:space="preserve">Перечисление денежных средств </w:t>
      </w:r>
      <w:r w:rsidR="00EB7335" w:rsidRPr="00975CDC">
        <w:rPr>
          <w:rFonts w:ascii="GHEA Grapalat" w:hAnsi="GHEA Grapalat"/>
          <w:lang w:val="hy-AM"/>
        </w:rPr>
        <w:t xml:space="preserve">60% </w:t>
      </w:r>
      <w:r w:rsidRPr="00975CDC">
        <w:rPr>
          <w:rFonts w:ascii="GHEA Grapalat" w:hAnsi="GHEA Grapalat"/>
        </w:rPr>
        <w:t xml:space="preserve">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C648E2" w:rsidRDefault="00C648E2">
      <w:pPr>
        <w:rPr>
          <w:rFonts w:ascii="GHEA Grapalat" w:hAnsi="GHEA Grapalat"/>
          <w:b/>
        </w:rPr>
      </w:pPr>
      <w:r>
        <w:rPr>
          <w:rFonts w:ascii="GHEA Grapalat" w:hAnsi="GHEA Grapalat"/>
          <w:b/>
        </w:rPr>
        <w:br w:type="page"/>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33"/>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DD46F6" w:rsidRDefault="00BB28C8" w:rsidP="00BB28C8">
      <w:pPr>
        <w:widowControl w:val="0"/>
        <w:tabs>
          <w:tab w:val="left" w:pos="1276"/>
        </w:tabs>
        <w:spacing w:after="160" w:line="360" w:lineRule="auto"/>
        <w:ind w:firstLine="567"/>
        <w:jc w:val="both"/>
        <w:rPr>
          <w:rFonts w:ascii="GHEA Grapalat" w:hAnsi="GHEA Grapalat" w:cs="Sylfaen"/>
          <w:b/>
        </w:rPr>
      </w:pPr>
      <w:r w:rsidRPr="00DD46F6">
        <w:rPr>
          <w:rFonts w:ascii="GHEA Grapalat" w:hAnsi="GHEA Grapalat"/>
          <w:b/>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DD46F6">
        <w:rPr>
          <w:rStyle w:val="af6"/>
          <w:rFonts w:ascii="GHEA Grapalat" w:hAnsi="GHEA Grapalat"/>
          <w:b/>
        </w:rPr>
        <w:t xml:space="preserve"> </w:t>
      </w:r>
      <w:r w:rsidR="00A102AD" w:rsidRPr="00DD46F6">
        <w:rPr>
          <w:rStyle w:val="af6"/>
          <w:rFonts w:ascii="GHEA Grapalat" w:hAnsi="GHEA Grapalat"/>
          <w:b/>
        </w:rPr>
        <w:footnoteReference w:customMarkFollows="1" w:id="34"/>
        <w:t>31</w:t>
      </w:r>
      <w:r w:rsidRPr="00DD46F6">
        <w:rPr>
          <w:rFonts w:ascii="GHEA Grapalat" w:hAnsi="GHEA Grapalat"/>
          <w:b/>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35"/>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36"/>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3241D1" w:rsidRPr="00DD46F6" w:rsidRDefault="00BB28C8" w:rsidP="00BB28C8">
      <w:pPr>
        <w:widowControl w:val="0"/>
        <w:tabs>
          <w:tab w:val="left" w:pos="1276"/>
        </w:tabs>
        <w:spacing w:after="160" w:line="353" w:lineRule="auto"/>
        <w:ind w:firstLine="567"/>
        <w:jc w:val="both"/>
        <w:rPr>
          <w:rFonts w:ascii="GHEA Grapalat" w:hAnsi="GHEA Grapalat"/>
          <w:b/>
        </w:rPr>
      </w:pPr>
      <w:r w:rsidRPr="00DD46F6">
        <w:rPr>
          <w:rFonts w:ascii="GHEA Grapalat" w:hAnsi="GHEA Grapalat"/>
          <w:b/>
        </w:rPr>
        <w:t>8.15.</w:t>
      </w:r>
      <w:r w:rsidRPr="00DD46F6">
        <w:rPr>
          <w:rFonts w:ascii="GHEA Grapalat" w:hAnsi="GHEA Grapalat"/>
          <w:b/>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sidRPr="00DD46F6">
        <w:rPr>
          <w:rFonts w:ascii="GHEA Grapalat" w:hAnsi="GHEA Grapalat"/>
          <w:b/>
        </w:rPr>
        <w:t xml:space="preserve">двадцатипятикратный </w:t>
      </w:r>
      <w:r w:rsidRPr="00DD46F6">
        <w:rPr>
          <w:rFonts w:ascii="GHEA Grapalat" w:hAnsi="GHEA Grapalat"/>
          <w:b/>
        </w:rPr>
        <w:t>кратный размер базовой единицы закупок, то Заказчиком будет заключенo соглашение в случае, если представленн</w:t>
      </w:r>
      <w:r w:rsidR="00F005EE" w:rsidRPr="00DD46F6">
        <w:rPr>
          <w:rFonts w:ascii="GHEA Grapalat" w:hAnsi="GHEA Grapalat"/>
          <w:b/>
        </w:rPr>
        <w:t>ые</w:t>
      </w:r>
      <w:r w:rsidRPr="00DD46F6">
        <w:rPr>
          <w:rFonts w:ascii="GHEA Grapalat" w:hAnsi="GHEA Grapalat"/>
          <w:b/>
        </w:rPr>
        <w:t xml:space="preserve"> Подрядчиком в виде неустойки обеспечени</w:t>
      </w:r>
      <w:r w:rsidR="00F005EE" w:rsidRPr="00DD46F6">
        <w:rPr>
          <w:rFonts w:ascii="GHEA Grapalat" w:hAnsi="GHEA Grapalat"/>
          <w:b/>
        </w:rPr>
        <w:t>я</w:t>
      </w:r>
      <w:r w:rsidRPr="00DD46F6">
        <w:rPr>
          <w:rFonts w:ascii="GHEA Grapalat" w:hAnsi="GHEA Grapalat"/>
          <w:b/>
        </w:rPr>
        <w:t xml:space="preserve"> </w:t>
      </w:r>
      <w:r w:rsidR="00F005EE" w:rsidRPr="00DD46F6">
        <w:rPr>
          <w:rFonts w:ascii="GHEA Grapalat" w:hAnsi="GHEA Grapalat"/>
          <w:b/>
        </w:rPr>
        <w:t xml:space="preserve">квалификации и </w:t>
      </w:r>
      <w:r w:rsidRPr="00DD46F6">
        <w:rPr>
          <w:rFonts w:ascii="GHEA Grapalat" w:hAnsi="GHEA Grapalat"/>
          <w:b/>
        </w:rPr>
        <w:t>договора в размере предусмотренных финансовых средств заменя</w:t>
      </w:r>
      <w:r w:rsidR="00C3050C" w:rsidRPr="00DD46F6">
        <w:rPr>
          <w:rFonts w:ascii="GHEA Grapalat" w:hAnsi="GHEA Grapalat"/>
          <w:b/>
        </w:rPr>
        <w:t>ю</w:t>
      </w:r>
      <w:r w:rsidRPr="00DD46F6">
        <w:rPr>
          <w:rFonts w:ascii="GHEA Grapalat" w:hAnsi="GHEA Grapalat"/>
          <w:b/>
        </w:rPr>
        <w:t>тся б гарантией или наличными деньгами, с учетом требований абзаца "б" подпункта 1</w:t>
      </w:r>
      <w:r w:rsidR="00F005EE" w:rsidRPr="00DD46F6">
        <w:rPr>
          <w:rFonts w:ascii="GHEA Grapalat" w:hAnsi="GHEA Grapalat"/>
          <w:b/>
        </w:rPr>
        <w:t>7</w:t>
      </w:r>
      <w:r w:rsidRPr="00DD46F6">
        <w:rPr>
          <w:rFonts w:ascii="GHEA Grapalat" w:hAnsi="GHEA Grapalat"/>
          <w:b/>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DD46F6">
        <w:rPr>
          <w:rFonts w:ascii="GHEA Grapalat" w:hAnsi="GHEA Grapalat"/>
          <w:b/>
        </w:rPr>
        <w:t>й квалификации и</w:t>
      </w:r>
      <w:r w:rsidRPr="00DD46F6">
        <w:rPr>
          <w:rFonts w:ascii="GHEA Grapalat" w:hAnsi="GHEA Grapalat"/>
          <w:b/>
        </w:rPr>
        <w:t xml:space="preserve"> договора представленн</w:t>
      </w:r>
      <w:r w:rsidR="00DD559B" w:rsidRPr="00DD46F6">
        <w:rPr>
          <w:rFonts w:ascii="GHEA Grapalat" w:hAnsi="GHEA Grapalat"/>
          <w:b/>
        </w:rPr>
        <w:t>ых</w:t>
      </w:r>
      <w:r w:rsidRPr="00DD46F6">
        <w:rPr>
          <w:rFonts w:ascii="GHEA Grapalat" w:hAnsi="GHEA Grapalat"/>
          <w:b/>
        </w:rPr>
        <w:t xml:space="preserve"> в виде неустойки, также представляет Заказчику нов</w:t>
      </w:r>
      <w:r w:rsidR="003937C5" w:rsidRPr="00DD46F6">
        <w:rPr>
          <w:rFonts w:ascii="GHEA Grapalat" w:hAnsi="GHEA Grapalat"/>
          <w:b/>
        </w:rPr>
        <w:t>ые</w:t>
      </w:r>
      <w:r w:rsidRPr="00DD46F6">
        <w:rPr>
          <w:rFonts w:ascii="GHEA Grapalat" w:hAnsi="GHEA Grapalat"/>
          <w:b/>
        </w:rPr>
        <w:t xml:space="preserve"> обеспечени</w:t>
      </w:r>
      <w:r w:rsidR="003937C5" w:rsidRPr="00DD46F6">
        <w:rPr>
          <w:rFonts w:ascii="GHEA Grapalat" w:hAnsi="GHEA Grapalat"/>
          <w:b/>
        </w:rPr>
        <w:t xml:space="preserve">я </w:t>
      </w:r>
      <w:r w:rsidRPr="00DD46F6">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3241D1" w:rsidRPr="00DD46F6">
        <w:rPr>
          <w:rStyle w:val="afe"/>
          <w:rFonts w:ascii="GHEA Grapalat" w:hAnsi="GHEA Grapalat"/>
          <w:b/>
        </w:rPr>
        <w:endnoteReference w:customMarkFollows="1" w:id="1"/>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tbl>
      <w:tblPr>
        <w:tblpPr w:leftFromText="180" w:rightFromText="180" w:vertAnchor="text" w:horzAnchor="margin" w:tblpXSpec="center" w:tblpY="-991"/>
        <w:tblW w:w="10795" w:type="dxa"/>
        <w:tblLayout w:type="fixed"/>
        <w:tblLook w:val="04A0" w:firstRow="1" w:lastRow="0" w:firstColumn="1" w:lastColumn="0" w:noHBand="0" w:noVBand="1"/>
      </w:tblPr>
      <w:tblGrid>
        <w:gridCol w:w="505"/>
        <w:gridCol w:w="1304"/>
        <w:gridCol w:w="5529"/>
        <w:gridCol w:w="880"/>
        <w:gridCol w:w="962"/>
        <w:gridCol w:w="1560"/>
        <w:gridCol w:w="55"/>
      </w:tblGrid>
      <w:tr w:rsidR="006143E9" w:rsidRPr="00DD46F6" w:rsidTr="00591F77">
        <w:trPr>
          <w:trHeight w:val="315"/>
        </w:trPr>
        <w:tc>
          <w:tcPr>
            <w:tcW w:w="505" w:type="dxa"/>
            <w:tcBorders>
              <w:top w:val="nil"/>
              <w:left w:val="nil"/>
              <w:bottom w:val="nil"/>
              <w:right w:val="nil"/>
            </w:tcBorders>
          </w:tcPr>
          <w:p w:rsidR="006143E9" w:rsidRDefault="006143E9" w:rsidP="00B41AE9">
            <w:pPr>
              <w:rPr>
                <w:rFonts w:asciiTheme="minorHAnsi" w:hAnsiTheme="minorHAnsi" w:cs="Calibri"/>
                <w:b/>
                <w:bCs/>
                <w:color w:val="000000"/>
                <w:lang w:bidi="ar-SA"/>
              </w:rPr>
            </w:pPr>
          </w:p>
        </w:tc>
        <w:tc>
          <w:tcPr>
            <w:tcW w:w="10290" w:type="dxa"/>
            <w:gridSpan w:val="6"/>
            <w:tcBorders>
              <w:top w:val="nil"/>
              <w:left w:val="nil"/>
              <w:bottom w:val="nil"/>
              <w:right w:val="nil"/>
            </w:tcBorders>
            <w:shd w:val="clear" w:color="auto" w:fill="auto"/>
            <w:vAlign w:val="bottom"/>
            <w:hideMark/>
          </w:tcPr>
          <w:p w:rsidR="006143E9" w:rsidRDefault="006143E9" w:rsidP="00B41AE9">
            <w:pPr>
              <w:rPr>
                <w:rFonts w:asciiTheme="minorHAnsi" w:hAnsiTheme="minorHAnsi" w:cs="Calibri"/>
                <w:b/>
                <w:bCs/>
                <w:color w:val="000000"/>
                <w:lang w:bidi="ar-SA"/>
              </w:rPr>
            </w:pPr>
          </w:p>
          <w:p w:rsidR="000266AE" w:rsidRPr="009F3DC7" w:rsidRDefault="000266AE" w:rsidP="000266AE">
            <w:pPr>
              <w:widowControl w:val="0"/>
              <w:spacing w:after="160" w:line="360" w:lineRule="auto"/>
              <w:ind w:firstLine="567"/>
              <w:jc w:val="right"/>
              <w:rPr>
                <w:rFonts w:ascii="GHEA Grapalat" w:hAnsi="GHEA Grapalat" w:cs="Arial"/>
                <w:i/>
              </w:rPr>
            </w:pPr>
            <w:r>
              <w:rPr>
                <w:rFonts w:ascii="GHEA Grapalat" w:hAnsi="GHEA Grapalat"/>
                <w:i/>
              </w:rPr>
              <w:t>Приложение № 1</w:t>
            </w:r>
          </w:p>
          <w:p w:rsidR="000266AE" w:rsidRPr="009F3DC7" w:rsidRDefault="000266AE" w:rsidP="008C75FA">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6143E9" w:rsidRPr="00152724" w:rsidRDefault="00152724" w:rsidP="00152724">
            <w:pPr>
              <w:jc w:val="center"/>
              <w:rPr>
                <w:rFonts w:asciiTheme="minorHAnsi" w:hAnsiTheme="minorHAnsi" w:cs="Calibri"/>
                <w:b/>
                <w:bCs/>
                <w:color w:val="000000"/>
                <w:sz w:val="32"/>
                <w:szCs w:val="32"/>
                <w:lang w:bidi="ar-SA"/>
              </w:rPr>
            </w:pPr>
            <w:r w:rsidRPr="00152724">
              <w:rPr>
                <w:rFonts w:ascii="GHEA Grapalat" w:hAnsi="GHEA Grapalat"/>
                <w:b/>
                <w:sz w:val="32"/>
                <w:szCs w:val="32"/>
              </w:rPr>
              <w:t>ведомость</w:t>
            </w:r>
          </w:p>
          <w:p w:rsidR="006143E9" w:rsidRDefault="006143E9" w:rsidP="00B41AE9">
            <w:pPr>
              <w:rPr>
                <w:rFonts w:asciiTheme="minorHAnsi" w:hAnsiTheme="minorHAnsi" w:cs="Calibri"/>
                <w:b/>
                <w:bCs/>
                <w:color w:val="000000"/>
                <w:lang w:bidi="ar-SA"/>
              </w:rPr>
            </w:pPr>
          </w:p>
          <w:p w:rsidR="006143E9" w:rsidRDefault="000266AE" w:rsidP="00B41AE9">
            <w:pPr>
              <w:rPr>
                <w:rFonts w:asciiTheme="minorHAnsi" w:hAnsiTheme="minorHAnsi" w:cs="Calibri"/>
                <w:b/>
                <w:bCs/>
                <w:color w:val="000000"/>
                <w:lang w:bidi="ar-SA"/>
              </w:rPr>
            </w:pPr>
            <w:r w:rsidRPr="0038727D">
              <w:rPr>
                <w:rFonts w:ascii="Sylfaen" w:hAnsi="Sylfaen" w:cs="Courier New"/>
                <w:color w:val="202124"/>
                <w:lang w:bidi="ar-SA"/>
              </w:rPr>
              <w:t xml:space="preserve">Строительство сервисного центра автостоянки </w:t>
            </w:r>
            <w:r>
              <w:rPr>
                <w:rFonts w:ascii="Sylfaen" w:hAnsi="Sylfaen" w:cs="Courier New"/>
                <w:color w:val="202124"/>
                <w:lang w:val="hy-AM" w:bidi="ar-SA"/>
              </w:rPr>
              <w:t xml:space="preserve">для </w:t>
            </w:r>
            <w:r w:rsidRPr="0038727D">
              <w:rPr>
                <w:rFonts w:ascii="Sylfaen" w:hAnsi="Sylfaen" w:cs="Courier New"/>
                <w:color w:val="202124"/>
                <w:lang w:val="hy-AM" w:bidi="ar-SA"/>
              </w:rPr>
              <w:t xml:space="preserve">парковки </w:t>
            </w:r>
            <w:r>
              <w:rPr>
                <w:rFonts w:ascii="Sylfaen" w:hAnsi="Sylfaen" w:cs="Courier New"/>
                <w:color w:val="202124"/>
                <w:lang w:val="hy-AM" w:bidi="ar-SA"/>
              </w:rPr>
              <w:t>технического</w:t>
            </w:r>
            <w:r w:rsidRPr="0038727D">
              <w:rPr>
                <w:rFonts w:ascii="Sylfaen" w:hAnsi="Sylfaen" w:cs="Courier New"/>
                <w:color w:val="202124"/>
                <w:lang w:val="hy-AM" w:bidi="ar-SA"/>
              </w:rPr>
              <w:t xml:space="preserve"> средства для инженерных сетей, дорог и ремонтных служб </w:t>
            </w:r>
            <w:r w:rsidRPr="005446BF">
              <w:rPr>
                <w:rFonts w:ascii="Sylfaen" w:hAnsi="Sylfaen" w:cs="Courier New"/>
                <w:color w:val="202124"/>
                <w:lang w:val="hy-AM" w:bidi="ar-SA"/>
              </w:rPr>
              <w:t xml:space="preserve">расширенное сообщество </w:t>
            </w:r>
            <w:r w:rsidRPr="0038727D">
              <w:rPr>
                <w:rFonts w:ascii="Sylfaen" w:hAnsi="Sylfaen" w:cs="Courier New"/>
                <w:color w:val="202124"/>
                <w:lang w:val="hy-AM" w:bidi="ar-SA"/>
              </w:rPr>
              <w:t>Ахурян Ширакской области, РА</w:t>
            </w:r>
          </w:p>
          <w:p w:rsidR="006143E9" w:rsidRDefault="006143E9" w:rsidP="00B41AE9">
            <w:pPr>
              <w:rPr>
                <w:rFonts w:asciiTheme="minorHAnsi" w:hAnsiTheme="minorHAnsi" w:cs="Calibri"/>
                <w:b/>
                <w:bCs/>
                <w:color w:val="000000"/>
                <w:lang w:bidi="ar-SA"/>
              </w:rPr>
            </w:pPr>
          </w:p>
          <w:p w:rsidR="006143E9" w:rsidRPr="00B41AE9" w:rsidRDefault="006143E9" w:rsidP="00B41AE9">
            <w:pPr>
              <w:rPr>
                <w:rFonts w:asciiTheme="minorHAnsi" w:hAnsiTheme="minorHAnsi" w:cs="Calibri"/>
                <w:b/>
                <w:bCs/>
                <w:color w:val="000000"/>
                <w:lang w:bidi="ar-SA"/>
              </w:rPr>
            </w:pPr>
          </w:p>
        </w:tc>
      </w:tr>
      <w:tr w:rsidR="00415C9B" w:rsidRPr="00DD46F6" w:rsidTr="00591F77">
        <w:trPr>
          <w:gridAfter w:val="1"/>
          <w:wAfter w:w="55" w:type="dxa"/>
          <w:trHeight w:val="330"/>
        </w:trPr>
        <w:tc>
          <w:tcPr>
            <w:tcW w:w="505" w:type="dxa"/>
            <w:tcBorders>
              <w:top w:val="double" w:sz="6" w:space="0" w:color="auto"/>
              <w:left w:val="double" w:sz="6" w:space="0" w:color="auto"/>
              <w:bottom w:val="double" w:sz="6" w:space="0" w:color="000000"/>
              <w:right w:val="double" w:sz="6" w:space="0" w:color="auto"/>
            </w:tcBorders>
            <w:vAlign w:val="center"/>
          </w:tcPr>
          <w:p w:rsidR="00415C9B" w:rsidRPr="00DD46F6" w:rsidRDefault="00415C9B" w:rsidP="00415C9B">
            <w:pPr>
              <w:jc w:val="center"/>
              <w:rPr>
                <w:sz w:val="20"/>
                <w:szCs w:val="20"/>
                <w:lang w:bidi="ar-SA"/>
              </w:rPr>
            </w:pPr>
            <w:r w:rsidRPr="00DD46F6">
              <w:rPr>
                <w:sz w:val="20"/>
                <w:szCs w:val="20"/>
                <w:lang w:bidi="ar-SA"/>
              </w:rPr>
              <w:t>NN</w:t>
            </w:r>
          </w:p>
        </w:tc>
        <w:tc>
          <w:tcPr>
            <w:tcW w:w="1304" w:type="dxa"/>
            <w:vMerge w:val="restart"/>
            <w:tcBorders>
              <w:top w:val="double" w:sz="6" w:space="0" w:color="auto"/>
              <w:left w:val="double" w:sz="6" w:space="0" w:color="auto"/>
              <w:bottom w:val="double" w:sz="6" w:space="0" w:color="000000"/>
              <w:right w:val="double" w:sz="6" w:space="0" w:color="auto"/>
            </w:tcBorders>
            <w:shd w:val="clear" w:color="auto" w:fill="auto"/>
            <w:vAlign w:val="center"/>
          </w:tcPr>
          <w:p w:rsidR="00415C9B" w:rsidRPr="00DD46F6" w:rsidRDefault="00415C9B" w:rsidP="00415C9B">
            <w:pPr>
              <w:jc w:val="center"/>
              <w:rPr>
                <w:sz w:val="20"/>
                <w:szCs w:val="20"/>
                <w:lang w:bidi="ar-SA"/>
              </w:rPr>
            </w:pPr>
          </w:p>
        </w:tc>
        <w:tc>
          <w:tcPr>
            <w:tcW w:w="5529"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415C9B" w:rsidRPr="00DD46F6" w:rsidRDefault="00415C9B" w:rsidP="00415C9B">
            <w:pPr>
              <w:jc w:val="center"/>
              <w:rPr>
                <w:rFonts w:ascii="Times Armenian" w:hAnsi="Times Armenian" w:cs="Calibri"/>
                <w:lang w:bidi="ar-SA"/>
              </w:rPr>
            </w:pPr>
            <w:r w:rsidRPr="00DD46F6">
              <w:rPr>
                <w:rFonts w:ascii="Cambria" w:hAnsi="Cambria" w:cs="Cambria"/>
                <w:lang w:bidi="ar-SA"/>
              </w:rPr>
              <w:t>Наименование</w:t>
            </w:r>
            <w:r w:rsidRPr="00DD46F6">
              <w:rPr>
                <w:rFonts w:ascii="Times Armenian" w:hAnsi="Times Armenian" w:cs="Calibri"/>
                <w:lang w:bidi="ar-SA"/>
              </w:rPr>
              <w:t xml:space="preserve"> </w:t>
            </w:r>
            <w:r w:rsidRPr="00DD46F6">
              <w:rPr>
                <w:rFonts w:ascii="Cambria" w:hAnsi="Cambria" w:cs="Cambria"/>
                <w:lang w:bidi="ar-SA"/>
              </w:rPr>
              <w:t>работ</w:t>
            </w:r>
          </w:p>
        </w:tc>
        <w:tc>
          <w:tcPr>
            <w:tcW w:w="880" w:type="dxa"/>
            <w:tcBorders>
              <w:top w:val="double" w:sz="6" w:space="0" w:color="auto"/>
              <w:left w:val="nil"/>
              <w:bottom w:val="nil"/>
              <w:right w:val="double" w:sz="6" w:space="0" w:color="auto"/>
            </w:tcBorders>
            <w:shd w:val="clear" w:color="auto" w:fill="auto"/>
            <w:vAlign w:val="center"/>
            <w:hideMark/>
          </w:tcPr>
          <w:p w:rsidR="00415C9B" w:rsidRPr="00DD46F6" w:rsidRDefault="00415C9B" w:rsidP="00415C9B">
            <w:pPr>
              <w:jc w:val="center"/>
              <w:rPr>
                <w:rFonts w:ascii="Times Armenian" w:hAnsi="Times Armenian" w:cs="Calibri"/>
                <w:lang w:bidi="ar-SA"/>
              </w:rPr>
            </w:pPr>
            <w:r w:rsidRPr="00DD46F6">
              <w:rPr>
                <w:rFonts w:ascii="Cambria" w:hAnsi="Cambria" w:cs="Cambria"/>
                <w:lang w:bidi="ar-SA"/>
              </w:rPr>
              <w:t>Ед</w:t>
            </w:r>
            <w:r w:rsidRPr="00DD46F6">
              <w:rPr>
                <w:rFonts w:ascii="Times Armenian" w:hAnsi="Times Armenian" w:cs="Calibri"/>
                <w:lang w:bidi="ar-SA"/>
              </w:rPr>
              <w:t>.</w:t>
            </w:r>
          </w:p>
        </w:tc>
        <w:tc>
          <w:tcPr>
            <w:tcW w:w="962"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rsidR="00415C9B" w:rsidRPr="00DD46F6" w:rsidRDefault="00415C9B" w:rsidP="00415C9B">
            <w:pPr>
              <w:jc w:val="center"/>
              <w:rPr>
                <w:rFonts w:ascii="Sylfaen" w:hAnsi="Sylfaen" w:cs="Calibri"/>
                <w:lang w:bidi="ar-SA"/>
              </w:rPr>
            </w:pPr>
            <w:r w:rsidRPr="00DD46F6">
              <w:rPr>
                <w:rFonts w:ascii="Sylfaen" w:hAnsi="Sylfaen" w:cs="Calibri"/>
                <w:lang w:bidi="ar-SA"/>
              </w:rPr>
              <w:t>Объем</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15C9B" w:rsidRPr="00DD46F6" w:rsidRDefault="00415C9B" w:rsidP="00415C9B">
            <w:pPr>
              <w:jc w:val="center"/>
              <w:rPr>
                <w:rFonts w:ascii="GHEA Grapalat" w:hAnsi="GHEA Grapalat" w:cs="Calibri"/>
                <w:b/>
                <w:bCs/>
                <w:sz w:val="20"/>
                <w:szCs w:val="20"/>
                <w:lang w:bidi="ar-SA"/>
              </w:rPr>
            </w:pPr>
            <w:r w:rsidRPr="00DD46F6">
              <w:rPr>
                <w:rFonts w:ascii="GHEA Grapalat" w:hAnsi="GHEA Grapalat" w:cs="Calibri"/>
                <w:b/>
                <w:bCs/>
                <w:sz w:val="20"/>
                <w:szCs w:val="20"/>
                <w:lang w:bidi="ar-SA"/>
              </w:rPr>
              <w:t>Общая стоимость   (процент)</w:t>
            </w:r>
          </w:p>
        </w:tc>
      </w:tr>
      <w:tr w:rsidR="00415C9B" w:rsidRPr="00DD46F6" w:rsidTr="00591F77">
        <w:trPr>
          <w:gridAfter w:val="1"/>
          <w:wAfter w:w="55" w:type="dxa"/>
          <w:trHeight w:val="630"/>
        </w:trPr>
        <w:tc>
          <w:tcPr>
            <w:tcW w:w="505" w:type="dxa"/>
            <w:tcBorders>
              <w:top w:val="double" w:sz="6" w:space="0" w:color="auto"/>
              <w:left w:val="double" w:sz="6" w:space="0" w:color="auto"/>
              <w:bottom w:val="double" w:sz="6" w:space="0" w:color="000000"/>
              <w:right w:val="double" w:sz="6" w:space="0" w:color="auto"/>
            </w:tcBorders>
            <w:vAlign w:val="center"/>
          </w:tcPr>
          <w:p w:rsidR="00415C9B" w:rsidRPr="00DD46F6" w:rsidRDefault="00415C9B" w:rsidP="00415C9B">
            <w:pPr>
              <w:rPr>
                <w:sz w:val="20"/>
                <w:szCs w:val="20"/>
                <w:lang w:bidi="ar-SA"/>
              </w:rPr>
            </w:pPr>
          </w:p>
        </w:tc>
        <w:tc>
          <w:tcPr>
            <w:tcW w:w="1304" w:type="dxa"/>
            <w:vMerge/>
            <w:tcBorders>
              <w:top w:val="double" w:sz="6" w:space="0" w:color="auto"/>
              <w:left w:val="double" w:sz="6" w:space="0" w:color="auto"/>
              <w:bottom w:val="double" w:sz="6" w:space="0" w:color="000000"/>
              <w:right w:val="double" w:sz="6" w:space="0" w:color="auto"/>
            </w:tcBorders>
            <w:vAlign w:val="center"/>
          </w:tcPr>
          <w:p w:rsidR="00415C9B" w:rsidRPr="00DD46F6" w:rsidRDefault="00415C9B" w:rsidP="00415C9B">
            <w:pPr>
              <w:rPr>
                <w:sz w:val="20"/>
                <w:szCs w:val="20"/>
                <w:lang w:bidi="ar-SA"/>
              </w:rPr>
            </w:pPr>
          </w:p>
        </w:tc>
        <w:tc>
          <w:tcPr>
            <w:tcW w:w="5529" w:type="dxa"/>
            <w:vMerge/>
            <w:tcBorders>
              <w:top w:val="double" w:sz="6" w:space="0" w:color="auto"/>
              <w:left w:val="double" w:sz="6" w:space="0" w:color="auto"/>
              <w:bottom w:val="double" w:sz="6" w:space="0" w:color="000000"/>
              <w:right w:val="double" w:sz="6" w:space="0" w:color="auto"/>
            </w:tcBorders>
            <w:vAlign w:val="center"/>
            <w:hideMark/>
          </w:tcPr>
          <w:p w:rsidR="00415C9B" w:rsidRPr="00DD46F6" w:rsidRDefault="00415C9B" w:rsidP="00415C9B">
            <w:pPr>
              <w:rPr>
                <w:rFonts w:ascii="Times Armenian" w:hAnsi="Times Armenian" w:cs="Calibri"/>
                <w:lang w:bidi="ar-SA"/>
              </w:rPr>
            </w:pPr>
          </w:p>
        </w:tc>
        <w:tc>
          <w:tcPr>
            <w:tcW w:w="880" w:type="dxa"/>
            <w:tcBorders>
              <w:top w:val="nil"/>
              <w:left w:val="nil"/>
              <w:bottom w:val="double" w:sz="6" w:space="0" w:color="auto"/>
              <w:right w:val="double" w:sz="6" w:space="0" w:color="auto"/>
            </w:tcBorders>
            <w:shd w:val="clear" w:color="auto" w:fill="auto"/>
            <w:vAlign w:val="center"/>
            <w:hideMark/>
          </w:tcPr>
          <w:p w:rsidR="00415C9B" w:rsidRPr="00DD46F6" w:rsidRDefault="00415C9B" w:rsidP="00415C9B">
            <w:pPr>
              <w:jc w:val="center"/>
              <w:rPr>
                <w:rFonts w:ascii="Times Armenian" w:hAnsi="Times Armenian" w:cs="Calibri"/>
                <w:lang w:bidi="ar-SA"/>
              </w:rPr>
            </w:pPr>
            <w:r w:rsidRPr="00DD46F6">
              <w:rPr>
                <w:rFonts w:ascii="Cambria" w:hAnsi="Cambria" w:cs="Cambria"/>
                <w:lang w:bidi="ar-SA"/>
              </w:rPr>
              <w:t>изм</w:t>
            </w:r>
            <w:r w:rsidRPr="00DD46F6">
              <w:rPr>
                <w:rFonts w:ascii="Times Armenian" w:hAnsi="Times Armenian" w:cs="Calibri"/>
                <w:lang w:bidi="ar-SA"/>
              </w:rPr>
              <w:t>.</w:t>
            </w:r>
          </w:p>
        </w:tc>
        <w:tc>
          <w:tcPr>
            <w:tcW w:w="962" w:type="dxa"/>
            <w:vMerge/>
            <w:tcBorders>
              <w:top w:val="double" w:sz="6" w:space="0" w:color="auto"/>
              <w:left w:val="double" w:sz="6" w:space="0" w:color="auto"/>
              <w:bottom w:val="double" w:sz="6" w:space="0" w:color="000000"/>
              <w:right w:val="double" w:sz="6" w:space="0" w:color="auto"/>
            </w:tcBorders>
            <w:vAlign w:val="center"/>
            <w:hideMark/>
          </w:tcPr>
          <w:p w:rsidR="00415C9B" w:rsidRPr="00DD46F6" w:rsidRDefault="00415C9B" w:rsidP="00415C9B">
            <w:pPr>
              <w:rPr>
                <w:rFonts w:ascii="Sylfaen" w:hAnsi="Sylfaen" w:cs="Calibri"/>
                <w:lang w:bidi="ar-SA"/>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15C9B" w:rsidRPr="00DD46F6" w:rsidRDefault="00415C9B" w:rsidP="00415C9B">
            <w:pPr>
              <w:rPr>
                <w:rFonts w:ascii="GHEA Grapalat" w:hAnsi="GHEA Grapalat" w:cs="Calibri"/>
                <w:b/>
                <w:bCs/>
                <w:sz w:val="20"/>
                <w:szCs w:val="20"/>
                <w:lang w:bidi="ar-SA"/>
              </w:rPr>
            </w:pPr>
          </w:p>
        </w:tc>
      </w:tr>
      <w:tr w:rsidR="00415C9B" w:rsidRPr="00DD46F6" w:rsidTr="00591F77">
        <w:trPr>
          <w:gridAfter w:val="1"/>
          <w:wAfter w:w="55" w:type="dxa"/>
          <w:trHeight w:val="289"/>
        </w:trPr>
        <w:tc>
          <w:tcPr>
            <w:tcW w:w="505" w:type="dxa"/>
            <w:tcBorders>
              <w:top w:val="nil"/>
              <w:left w:val="double" w:sz="6" w:space="0" w:color="auto"/>
              <w:bottom w:val="double" w:sz="6" w:space="0" w:color="auto"/>
              <w:right w:val="single" w:sz="4" w:space="0" w:color="auto"/>
            </w:tcBorders>
            <w:vAlign w:val="center"/>
          </w:tcPr>
          <w:p w:rsidR="00415C9B" w:rsidRPr="00DD46F6" w:rsidRDefault="00415C9B" w:rsidP="00415C9B">
            <w:pPr>
              <w:jc w:val="center"/>
              <w:rPr>
                <w:rFonts w:ascii="Calibri" w:hAnsi="Calibri" w:cs="Calibri"/>
                <w:sz w:val="22"/>
                <w:szCs w:val="22"/>
                <w:lang w:bidi="ar-SA"/>
              </w:rPr>
            </w:pPr>
            <w:r w:rsidRPr="00DD46F6">
              <w:rPr>
                <w:rFonts w:ascii="Calibri" w:hAnsi="Calibri" w:cs="Calibri"/>
                <w:sz w:val="22"/>
                <w:szCs w:val="22"/>
                <w:lang w:bidi="ar-SA"/>
              </w:rPr>
              <w:t>1</w:t>
            </w:r>
          </w:p>
        </w:tc>
        <w:tc>
          <w:tcPr>
            <w:tcW w:w="1304" w:type="dxa"/>
            <w:tcBorders>
              <w:top w:val="nil"/>
              <w:left w:val="double" w:sz="6" w:space="0" w:color="auto"/>
              <w:bottom w:val="double" w:sz="6" w:space="0" w:color="auto"/>
              <w:right w:val="single" w:sz="4" w:space="0" w:color="auto"/>
            </w:tcBorders>
            <w:shd w:val="clear" w:color="auto" w:fill="auto"/>
            <w:noWrap/>
            <w:vAlign w:val="center"/>
          </w:tcPr>
          <w:p w:rsidR="00415C9B" w:rsidRPr="00DD46F6" w:rsidRDefault="00415C9B" w:rsidP="00415C9B">
            <w:pPr>
              <w:jc w:val="center"/>
              <w:rPr>
                <w:rFonts w:ascii="Calibri" w:hAnsi="Calibri" w:cs="Calibri"/>
                <w:sz w:val="22"/>
                <w:szCs w:val="22"/>
                <w:lang w:bidi="ar-SA"/>
              </w:rPr>
            </w:pPr>
          </w:p>
        </w:tc>
        <w:tc>
          <w:tcPr>
            <w:tcW w:w="5529" w:type="dxa"/>
            <w:tcBorders>
              <w:top w:val="nil"/>
              <w:left w:val="nil"/>
              <w:bottom w:val="double" w:sz="6" w:space="0" w:color="auto"/>
              <w:right w:val="single" w:sz="4" w:space="0" w:color="auto"/>
            </w:tcBorders>
            <w:shd w:val="clear" w:color="auto" w:fill="auto"/>
            <w:noWrap/>
            <w:vAlign w:val="center"/>
            <w:hideMark/>
          </w:tcPr>
          <w:p w:rsidR="00415C9B" w:rsidRPr="00DD46F6" w:rsidRDefault="00415C9B" w:rsidP="00415C9B">
            <w:pPr>
              <w:jc w:val="center"/>
              <w:rPr>
                <w:rFonts w:ascii="Calibri" w:hAnsi="Calibri" w:cs="Calibri"/>
                <w:b/>
                <w:bCs/>
                <w:sz w:val="22"/>
                <w:szCs w:val="22"/>
                <w:lang w:bidi="ar-SA"/>
              </w:rPr>
            </w:pPr>
            <w:r w:rsidRPr="00DD46F6">
              <w:rPr>
                <w:rFonts w:ascii="Calibri" w:hAnsi="Calibri" w:cs="Calibri"/>
                <w:b/>
                <w:bCs/>
                <w:sz w:val="22"/>
                <w:szCs w:val="22"/>
                <w:lang w:bidi="ar-SA"/>
              </w:rPr>
              <w:t>2</w:t>
            </w:r>
          </w:p>
        </w:tc>
        <w:tc>
          <w:tcPr>
            <w:tcW w:w="880" w:type="dxa"/>
            <w:tcBorders>
              <w:top w:val="nil"/>
              <w:left w:val="nil"/>
              <w:bottom w:val="double" w:sz="6" w:space="0" w:color="auto"/>
              <w:right w:val="single" w:sz="4" w:space="0" w:color="auto"/>
            </w:tcBorders>
            <w:shd w:val="clear" w:color="auto" w:fill="auto"/>
            <w:noWrap/>
            <w:vAlign w:val="center"/>
            <w:hideMark/>
          </w:tcPr>
          <w:p w:rsidR="00415C9B" w:rsidRPr="00DD46F6" w:rsidRDefault="00415C9B" w:rsidP="00415C9B">
            <w:pPr>
              <w:jc w:val="center"/>
              <w:rPr>
                <w:rFonts w:ascii="Calibri" w:hAnsi="Calibri" w:cs="Calibri"/>
                <w:b/>
                <w:bCs/>
                <w:sz w:val="22"/>
                <w:szCs w:val="22"/>
                <w:lang w:bidi="ar-SA"/>
              </w:rPr>
            </w:pPr>
            <w:r w:rsidRPr="00DD46F6">
              <w:rPr>
                <w:rFonts w:ascii="Calibri" w:hAnsi="Calibri" w:cs="Calibri"/>
                <w:b/>
                <w:bCs/>
                <w:sz w:val="22"/>
                <w:szCs w:val="22"/>
                <w:lang w:bidi="ar-SA"/>
              </w:rPr>
              <w:t>3</w:t>
            </w:r>
          </w:p>
        </w:tc>
        <w:tc>
          <w:tcPr>
            <w:tcW w:w="962" w:type="dxa"/>
            <w:tcBorders>
              <w:top w:val="nil"/>
              <w:left w:val="nil"/>
              <w:bottom w:val="double" w:sz="6" w:space="0" w:color="auto"/>
              <w:right w:val="single" w:sz="4" w:space="0" w:color="auto"/>
            </w:tcBorders>
            <w:shd w:val="clear" w:color="auto" w:fill="auto"/>
            <w:noWrap/>
            <w:vAlign w:val="center"/>
            <w:hideMark/>
          </w:tcPr>
          <w:p w:rsidR="00415C9B" w:rsidRPr="00DD46F6" w:rsidRDefault="00415C9B" w:rsidP="00415C9B">
            <w:pPr>
              <w:jc w:val="center"/>
              <w:rPr>
                <w:rFonts w:ascii="Calibri" w:hAnsi="Calibri" w:cs="Calibri"/>
                <w:b/>
                <w:bCs/>
                <w:sz w:val="22"/>
                <w:szCs w:val="22"/>
                <w:lang w:bidi="ar-SA"/>
              </w:rPr>
            </w:pPr>
            <w:r w:rsidRPr="00DD46F6">
              <w:rPr>
                <w:rFonts w:ascii="Calibri" w:hAnsi="Calibri" w:cs="Calibri"/>
                <w:b/>
                <w:bCs/>
                <w:sz w:val="22"/>
                <w:szCs w:val="22"/>
                <w:lang w:bidi="ar-SA"/>
              </w:rPr>
              <w:t>4</w:t>
            </w:r>
          </w:p>
        </w:tc>
        <w:tc>
          <w:tcPr>
            <w:tcW w:w="1560" w:type="dxa"/>
            <w:tcBorders>
              <w:top w:val="double" w:sz="6" w:space="0" w:color="auto"/>
              <w:left w:val="nil"/>
              <w:bottom w:val="double" w:sz="6" w:space="0" w:color="auto"/>
              <w:right w:val="double" w:sz="6" w:space="0" w:color="auto"/>
            </w:tcBorders>
            <w:shd w:val="clear" w:color="auto" w:fill="auto"/>
            <w:noWrap/>
            <w:vAlign w:val="center"/>
            <w:hideMark/>
          </w:tcPr>
          <w:p w:rsidR="00415C9B" w:rsidRPr="00DD46F6" w:rsidRDefault="00415C9B" w:rsidP="00415C9B">
            <w:pPr>
              <w:jc w:val="center"/>
              <w:rPr>
                <w:rFonts w:ascii="Calibri" w:hAnsi="Calibri" w:cs="Calibri"/>
                <w:b/>
                <w:bCs/>
                <w:sz w:val="22"/>
                <w:szCs w:val="22"/>
                <w:lang w:bidi="ar-SA"/>
              </w:rPr>
            </w:pPr>
            <w:r w:rsidRPr="00DD46F6">
              <w:rPr>
                <w:rFonts w:ascii="Calibri" w:hAnsi="Calibri" w:cs="Calibri"/>
                <w:b/>
                <w:bCs/>
                <w:sz w:val="22"/>
                <w:szCs w:val="22"/>
                <w:lang w:bidi="ar-SA"/>
              </w:rPr>
              <w:t>5</w:t>
            </w:r>
          </w:p>
        </w:tc>
      </w:tr>
      <w:tr w:rsidR="00415C9B" w:rsidRPr="00DD46F6" w:rsidTr="00591F77">
        <w:trPr>
          <w:gridAfter w:val="1"/>
          <w:wAfter w:w="55" w:type="dxa"/>
          <w:trHeight w:val="375"/>
        </w:trPr>
        <w:tc>
          <w:tcPr>
            <w:tcW w:w="505" w:type="dxa"/>
            <w:tcBorders>
              <w:top w:val="single" w:sz="4" w:space="0" w:color="auto"/>
              <w:left w:val="single" w:sz="4" w:space="0" w:color="auto"/>
              <w:bottom w:val="single" w:sz="4" w:space="0" w:color="auto"/>
              <w:right w:val="single" w:sz="4" w:space="0" w:color="auto"/>
            </w:tcBorders>
            <w:vAlign w:val="center"/>
          </w:tcPr>
          <w:p w:rsidR="00415C9B" w:rsidRPr="00DD46F6" w:rsidRDefault="00415C9B" w:rsidP="00415C9B">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15C9B" w:rsidRPr="00DD46F6" w:rsidRDefault="00415C9B" w:rsidP="00415C9B">
            <w:pPr>
              <w:jc w:val="center"/>
              <w:rPr>
                <w:rFonts w:ascii="Times Armenian" w:hAnsi="Times Armenian" w:cs="Calibri"/>
                <w:sz w:val="22"/>
                <w:szCs w:val="22"/>
                <w:lang w:bidi="ar-SA"/>
              </w:rPr>
            </w:pP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rsidR="00415C9B" w:rsidRPr="00DD46F6" w:rsidRDefault="00415C9B" w:rsidP="00415C9B">
            <w:pPr>
              <w:jc w:val="center"/>
              <w:rPr>
                <w:rFonts w:ascii="Arial Armenian" w:hAnsi="Arial Armenian" w:cs="Calibri"/>
                <w:b/>
                <w:bCs/>
                <w:sz w:val="22"/>
                <w:szCs w:val="22"/>
                <w:lang w:bidi="ar-SA"/>
              </w:rPr>
            </w:pPr>
            <w:r w:rsidRPr="00DD46F6">
              <w:rPr>
                <w:rFonts w:ascii="Arial Armenian" w:hAnsi="Arial Armenian" w:cs="Calibri"/>
                <w:b/>
                <w:bCs/>
                <w:sz w:val="22"/>
                <w:szCs w:val="22"/>
                <w:lang w:bidi="ar-SA"/>
              </w:rPr>
              <w:t xml:space="preserve">I </w:t>
            </w:r>
            <w:r w:rsidRPr="00DD46F6">
              <w:rPr>
                <w:rFonts w:ascii="Calibri" w:hAnsi="Calibri" w:cs="Calibri"/>
                <w:b/>
                <w:bCs/>
                <w:sz w:val="22"/>
                <w:szCs w:val="22"/>
                <w:lang w:bidi="ar-SA"/>
              </w:rPr>
              <w:t>Земляные</w:t>
            </w:r>
            <w:r w:rsidRPr="00DD46F6">
              <w:rPr>
                <w:rFonts w:ascii="Arial Armenian" w:hAnsi="Arial Armenian" w:cs="Calibri"/>
                <w:b/>
                <w:bCs/>
                <w:sz w:val="22"/>
                <w:szCs w:val="22"/>
                <w:lang w:bidi="ar-SA"/>
              </w:rPr>
              <w:t xml:space="preserve"> </w:t>
            </w:r>
            <w:r w:rsidRPr="00DD46F6">
              <w:rPr>
                <w:rFonts w:ascii="Calibri" w:hAnsi="Calibri" w:cs="Calibri"/>
                <w:b/>
                <w:bCs/>
                <w:sz w:val="22"/>
                <w:szCs w:val="22"/>
                <w:lang w:bidi="ar-SA"/>
              </w:rPr>
              <w:t>работы</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415C9B" w:rsidRPr="00DD46F6" w:rsidRDefault="00415C9B" w:rsidP="00415C9B">
            <w:pPr>
              <w:rPr>
                <w:rFonts w:ascii="Times Armenian" w:hAnsi="Times Armenian" w:cs="Calibri"/>
                <w:sz w:val="22"/>
                <w:szCs w:val="22"/>
                <w:lang w:bidi="ar-SA"/>
              </w:rPr>
            </w:pPr>
            <w:r w:rsidRPr="00DD46F6">
              <w:rPr>
                <w:rFonts w:ascii="Times Armenian" w:hAnsi="Times Armenian" w:cs="Calibri"/>
                <w:sz w:val="22"/>
                <w:szCs w:val="22"/>
                <w:lang w:bidi="ar-SA"/>
              </w:rPr>
              <w:t> </w:t>
            </w:r>
          </w:p>
        </w:tc>
        <w:tc>
          <w:tcPr>
            <w:tcW w:w="962" w:type="dxa"/>
            <w:tcBorders>
              <w:top w:val="single" w:sz="4" w:space="0" w:color="auto"/>
              <w:left w:val="nil"/>
              <w:bottom w:val="single" w:sz="4" w:space="0" w:color="auto"/>
              <w:right w:val="single" w:sz="4" w:space="0" w:color="auto"/>
            </w:tcBorders>
            <w:shd w:val="clear" w:color="auto" w:fill="auto"/>
            <w:noWrap/>
            <w:vAlign w:val="center"/>
            <w:hideMark/>
          </w:tcPr>
          <w:p w:rsidR="00415C9B" w:rsidRPr="00DD46F6" w:rsidRDefault="00415C9B" w:rsidP="00415C9B">
            <w:pPr>
              <w:rPr>
                <w:rFonts w:ascii="Times Armenian" w:hAnsi="Times Armenian" w:cs="Calibri"/>
                <w:sz w:val="22"/>
                <w:szCs w:val="22"/>
                <w:lang w:bidi="ar-SA"/>
              </w:rPr>
            </w:pPr>
            <w:r w:rsidRPr="00DD46F6">
              <w:rPr>
                <w:rFonts w:ascii="Times Armenian" w:hAnsi="Times Armenian" w:cs="Calibri"/>
                <w:sz w:val="22"/>
                <w:szCs w:val="22"/>
                <w:lang w:bidi="ar-SA"/>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15C9B" w:rsidRPr="005713A6" w:rsidRDefault="00415C9B" w:rsidP="00415C9B">
            <w:pPr>
              <w:jc w:val="center"/>
              <w:rPr>
                <w:rFonts w:ascii="Times Armenian" w:hAnsi="Times Armenian" w:cs="Calibri"/>
                <w:sz w:val="22"/>
                <w:szCs w:val="22"/>
                <w:lang w:val="en-US" w:bidi="ar-SA"/>
              </w:rPr>
            </w:pPr>
            <w:r>
              <w:rPr>
                <w:rFonts w:ascii="Times Armenian" w:hAnsi="Times Armenian" w:cs="Calibri"/>
                <w:sz w:val="22"/>
                <w:szCs w:val="22"/>
                <w:lang w:val="en-US" w:bidi="ar-SA"/>
              </w:rPr>
              <w:t>0.90</w:t>
            </w:r>
          </w:p>
        </w:tc>
      </w:tr>
      <w:tr w:rsidR="00591F77" w:rsidRPr="00DD46F6" w:rsidTr="006F4303">
        <w:trPr>
          <w:gridAfter w:val="1"/>
          <w:wAfter w:w="55" w:type="dxa"/>
          <w:trHeight w:val="755"/>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Times Armenian" w:hAnsi="Times Armenian" w:cs="Calibri"/>
                <w:i/>
                <w:iCs/>
                <w:lang w:bidi="ar-SA"/>
              </w:rPr>
            </w:pPr>
            <w:r w:rsidRPr="00DD46F6">
              <w:rPr>
                <w:rFonts w:ascii="Times Armenian" w:hAnsi="Times Armenian" w:cs="Calibri"/>
                <w:i/>
                <w:iCs/>
                <w:lang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xml:space="preserve">E1-1130 </w:t>
            </w:r>
          </w:p>
        </w:tc>
        <w:tc>
          <w:tcPr>
            <w:tcW w:w="5529" w:type="dxa"/>
            <w:tcBorders>
              <w:top w:val="nil"/>
              <w:left w:val="nil"/>
              <w:bottom w:val="single" w:sz="4" w:space="0" w:color="auto"/>
              <w:right w:val="single" w:sz="4" w:space="0" w:color="auto"/>
            </w:tcBorders>
            <w:shd w:val="clear" w:color="auto" w:fill="auto"/>
            <w:hideMark/>
          </w:tcPr>
          <w:p w:rsidR="00591F77" w:rsidRPr="000F144D" w:rsidRDefault="00591F77" w:rsidP="00591F77">
            <w:r w:rsidRPr="000F144D">
              <w:t>Выравнивание участка механизмом</w:t>
            </w:r>
          </w:p>
        </w:tc>
        <w:tc>
          <w:tcPr>
            <w:tcW w:w="880" w:type="dxa"/>
            <w:tcBorders>
              <w:top w:val="nil"/>
              <w:left w:val="nil"/>
              <w:bottom w:val="single" w:sz="4" w:space="0" w:color="auto"/>
              <w:right w:val="single" w:sz="4" w:space="0" w:color="auto"/>
            </w:tcBorders>
            <w:shd w:val="clear" w:color="auto" w:fill="auto"/>
            <w:noWrap/>
            <w:hideMark/>
          </w:tcPr>
          <w:p w:rsidR="00591F77" w:rsidRPr="00BF1AF5" w:rsidRDefault="00591F77" w:rsidP="00591F77">
            <w:pPr>
              <w:jc w:val="center"/>
              <w:rPr>
                <w:rFonts w:ascii="Arial Armenian" w:hAnsi="Arial Armenian" w:cs="Arial"/>
                <w:sz w:val="20"/>
                <w:szCs w:val="20"/>
                <w:lang w:val="en-US"/>
              </w:rPr>
            </w:pPr>
            <w:r w:rsidRPr="00BF1AF5">
              <w:rPr>
                <w:rFonts w:ascii="Arial" w:hAnsi="Arial" w:cs="Arial"/>
                <w:sz w:val="20"/>
                <w:szCs w:val="20"/>
                <w:lang w:val="en-US"/>
              </w:rPr>
              <w:t>М</w:t>
            </w:r>
            <w:r w:rsidRPr="00BF1AF5">
              <w:rPr>
                <w:rFonts w:ascii="Arial" w:hAnsi="Arial" w:cs="Arial"/>
                <w:sz w:val="20"/>
                <w:szCs w:val="20"/>
                <w:vertAlign w:val="superscript"/>
                <w:lang w:val="en-US"/>
              </w:rPr>
              <w:t>2</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1800,0</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283"/>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Times Armenian" w:hAnsi="Times Armenian" w:cs="Calibri"/>
                <w:i/>
                <w:iCs/>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hideMark/>
          </w:tcPr>
          <w:p w:rsidR="00591F77" w:rsidRPr="000F144D" w:rsidRDefault="00591F77" w:rsidP="00591F77">
            <w:r w:rsidRPr="000F144D">
              <w:t xml:space="preserve"> </w:t>
            </w:r>
          </w:p>
        </w:tc>
        <w:tc>
          <w:tcPr>
            <w:tcW w:w="880"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1096"/>
        </w:trPr>
        <w:tc>
          <w:tcPr>
            <w:tcW w:w="505" w:type="dxa"/>
            <w:tcBorders>
              <w:top w:val="nil"/>
              <w:left w:val="single" w:sz="4" w:space="0" w:color="auto"/>
              <w:bottom w:val="single" w:sz="4" w:space="0" w:color="auto"/>
              <w:right w:val="single" w:sz="4" w:space="0" w:color="auto"/>
            </w:tcBorders>
            <w:vAlign w:val="center"/>
          </w:tcPr>
          <w:p w:rsidR="00591F77" w:rsidRPr="00965E7C" w:rsidRDefault="00591F77" w:rsidP="00591F77">
            <w:pPr>
              <w:jc w:val="center"/>
              <w:rPr>
                <w:rFonts w:ascii="Calibri" w:hAnsi="Calibri" w:cs="Calibri"/>
                <w:i/>
                <w:iCs/>
                <w:lang w:val="hy-AM" w:bidi="ar-SA"/>
              </w:rPr>
            </w:pPr>
            <w:r>
              <w:rPr>
                <w:rFonts w:ascii="Calibri" w:hAnsi="Calibri" w:cs="Calibri"/>
                <w:i/>
                <w:iCs/>
                <w:lang w:val="hy-AM"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xml:space="preserve">E1-1581 </w:t>
            </w:r>
          </w:p>
        </w:tc>
        <w:tc>
          <w:tcPr>
            <w:tcW w:w="5529" w:type="dxa"/>
            <w:tcBorders>
              <w:top w:val="nil"/>
              <w:left w:val="nil"/>
              <w:bottom w:val="single" w:sz="4" w:space="0" w:color="auto"/>
              <w:right w:val="single" w:sz="4" w:space="0" w:color="auto"/>
            </w:tcBorders>
            <w:shd w:val="clear" w:color="auto" w:fill="auto"/>
            <w:hideMark/>
          </w:tcPr>
          <w:p w:rsidR="00591F77" w:rsidRPr="000F144D" w:rsidRDefault="00591F77" w:rsidP="00591F77">
            <w:r w:rsidRPr="000F144D">
              <w:t>Существующая переработка существующего строительного мусора խմբի Наземный механизм 3-й группы, погрузка на автомобили</w:t>
            </w:r>
          </w:p>
        </w:tc>
        <w:tc>
          <w:tcPr>
            <w:tcW w:w="880"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sz w:val="20"/>
                <w:szCs w:val="20"/>
              </w:rPr>
            </w:pPr>
            <w:r w:rsidRPr="00BF1AF5">
              <w:rPr>
                <w:rFonts w:ascii="Arial" w:hAnsi="Arial" w:cs="Arial"/>
                <w:sz w:val="20"/>
                <w:szCs w:val="20"/>
                <w:lang w:val="en-US"/>
              </w:rPr>
              <w:t>М</w:t>
            </w:r>
            <w:r w:rsidRPr="00BF1AF5">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320,00</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276"/>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Times Armenian" w:hAnsi="Times Armenian" w:cs="Calibri"/>
                <w:i/>
                <w:iCs/>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hideMark/>
          </w:tcPr>
          <w:p w:rsidR="00591F77" w:rsidRPr="000F144D" w:rsidRDefault="00591F77" w:rsidP="00591F77">
            <w:r w:rsidRPr="000F144D">
              <w:t xml:space="preserve"> </w:t>
            </w:r>
          </w:p>
        </w:tc>
        <w:tc>
          <w:tcPr>
            <w:tcW w:w="880"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790"/>
        </w:trPr>
        <w:tc>
          <w:tcPr>
            <w:tcW w:w="505" w:type="dxa"/>
            <w:tcBorders>
              <w:top w:val="nil"/>
              <w:left w:val="single" w:sz="4" w:space="0" w:color="auto"/>
              <w:bottom w:val="single" w:sz="4" w:space="0" w:color="auto"/>
              <w:right w:val="single" w:sz="4" w:space="0" w:color="auto"/>
            </w:tcBorders>
            <w:vAlign w:val="center"/>
          </w:tcPr>
          <w:p w:rsidR="00591F77" w:rsidRPr="00965E7C" w:rsidRDefault="00591F77" w:rsidP="00591F77">
            <w:pPr>
              <w:jc w:val="center"/>
              <w:rPr>
                <w:rFonts w:ascii="Calibri" w:hAnsi="Calibri" w:cs="Calibri"/>
                <w:i/>
                <w:iCs/>
                <w:lang w:val="hy-AM" w:bidi="ar-SA"/>
              </w:rPr>
            </w:pPr>
            <w:r>
              <w:rPr>
                <w:rFonts w:ascii="Calibri" w:hAnsi="Calibri" w:cs="Calibri"/>
                <w:i/>
                <w:iCs/>
                <w:lang w:val="hy-AM" w:bidi="ar-SA"/>
              </w:rPr>
              <w:t>3</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xml:space="preserve">E1-1539 </w:t>
            </w:r>
          </w:p>
        </w:tc>
        <w:tc>
          <w:tcPr>
            <w:tcW w:w="5529" w:type="dxa"/>
            <w:tcBorders>
              <w:top w:val="nil"/>
              <w:left w:val="nil"/>
              <w:bottom w:val="single" w:sz="4" w:space="0" w:color="auto"/>
              <w:right w:val="single" w:sz="4" w:space="0" w:color="auto"/>
            </w:tcBorders>
            <w:shd w:val="clear" w:color="auto" w:fill="auto"/>
            <w:hideMark/>
          </w:tcPr>
          <w:p w:rsidR="00591F77" w:rsidRPr="000F144D" w:rsidRDefault="00591F77" w:rsidP="00591F77">
            <w:r w:rsidRPr="000F144D">
              <w:t>Обработка грунта группы 3, компост</w:t>
            </w:r>
          </w:p>
        </w:tc>
        <w:tc>
          <w:tcPr>
            <w:tcW w:w="880"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sz w:val="20"/>
                <w:szCs w:val="20"/>
              </w:rPr>
            </w:pPr>
            <w:r w:rsidRPr="00BF1AF5">
              <w:rPr>
                <w:rFonts w:ascii="Arial" w:hAnsi="Arial" w:cs="Arial"/>
                <w:sz w:val="20"/>
                <w:szCs w:val="20"/>
                <w:lang w:val="en-US"/>
              </w:rPr>
              <w:t>М</w:t>
            </w:r>
            <w:r w:rsidRPr="00BF1AF5">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70,00</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277"/>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Times Armenian" w:hAnsi="Times Armenian" w:cs="Calibri"/>
                <w:i/>
                <w:iCs/>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hideMark/>
          </w:tcPr>
          <w:p w:rsidR="00591F77" w:rsidRPr="000F144D" w:rsidRDefault="00591F77" w:rsidP="00591F77">
            <w:r w:rsidRPr="000F144D">
              <w:t xml:space="preserve"> </w:t>
            </w:r>
          </w:p>
        </w:tc>
        <w:tc>
          <w:tcPr>
            <w:tcW w:w="880"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693"/>
        </w:trPr>
        <w:tc>
          <w:tcPr>
            <w:tcW w:w="505" w:type="dxa"/>
            <w:tcBorders>
              <w:top w:val="nil"/>
              <w:left w:val="single" w:sz="4" w:space="0" w:color="auto"/>
              <w:bottom w:val="single" w:sz="4" w:space="0" w:color="auto"/>
              <w:right w:val="single" w:sz="4" w:space="0" w:color="auto"/>
            </w:tcBorders>
            <w:vAlign w:val="center"/>
          </w:tcPr>
          <w:p w:rsidR="00591F77" w:rsidRPr="00947CE4" w:rsidRDefault="00591F77" w:rsidP="00591F77">
            <w:pPr>
              <w:jc w:val="center"/>
              <w:rPr>
                <w:rFonts w:asciiTheme="minorHAnsi" w:hAnsiTheme="minorHAnsi" w:cs="Calibri"/>
                <w:i/>
                <w:iCs/>
                <w:lang w:val="hy-AM" w:bidi="ar-SA"/>
              </w:rPr>
            </w:pPr>
            <w:r>
              <w:rPr>
                <w:rFonts w:asciiTheme="minorHAnsi" w:hAnsiTheme="minorHAnsi" w:cs="Calibri"/>
                <w:i/>
                <w:iCs/>
                <w:lang w:val="hy-AM"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xml:space="preserve">E1-961 </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Обработка почвы группы 3 вручную</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BF1AF5">
              <w:rPr>
                <w:rFonts w:ascii="Arial" w:hAnsi="Arial" w:cs="Arial"/>
                <w:sz w:val="20"/>
                <w:szCs w:val="20"/>
                <w:lang w:val="en-US"/>
              </w:rPr>
              <w:t>М</w:t>
            </w:r>
            <w:r w:rsidRPr="00BF1AF5">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20,00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419"/>
        </w:trPr>
        <w:tc>
          <w:tcPr>
            <w:tcW w:w="505" w:type="dxa"/>
            <w:tcBorders>
              <w:top w:val="nil"/>
              <w:left w:val="single" w:sz="4" w:space="0" w:color="auto"/>
              <w:bottom w:val="single" w:sz="4" w:space="0" w:color="auto"/>
              <w:right w:val="single" w:sz="4" w:space="0" w:color="auto"/>
            </w:tcBorders>
            <w:vAlign w:val="center"/>
          </w:tcPr>
          <w:p w:rsidR="00591F77" w:rsidRPr="00947CE4" w:rsidRDefault="00591F77" w:rsidP="00591F77">
            <w:pPr>
              <w:jc w:val="center"/>
              <w:rPr>
                <w:rFonts w:asciiTheme="minorHAnsi" w:hAnsiTheme="minorHAnsi" w:cs="Calibri"/>
                <w:i/>
                <w:iCs/>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 xml:space="preserve"> </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695"/>
        </w:trPr>
        <w:tc>
          <w:tcPr>
            <w:tcW w:w="505" w:type="dxa"/>
            <w:tcBorders>
              <w:top w:val="nil"/>
              <w:left w:val="single" w:sz="4" w:space="0" w:color="auto"/>
              <w:bottom w:val="single" w:sz="4" w:space="0" w:color="auto"/>
              <w:right w:val="single" w:sz="4" w:space="0" w:color="auto"/>
            </w:tcBorders>
            <w:vAlign w:val="center"/>
          </w:tcPr>
          <w:p w:rsidR="00591F77" w:rsidRPr="00947CE4" w:rsidRDefault="00591F77" w:rsidP="00591F77">
            <w:pPr>
              <w:jc w:val="center"/>
              <w:rPr>
                <w:rFonts w:asciiTheme="minorHAnsi" w:hAnsiTheme="minorHAnsi" w:cs="Calibri"/>
                <w:i/>
                <w:iCs/>
                <w:lang w:val="hy-AM" w:bidi="ar-SA"/>
              </w:rPr>
            </w:pPr>
            <w:r>
              <w:rPr>
                <w:rFonts w:asciiTheme="minorHAnsi" w:hAnsiTheme="minorHAnsi" w:cs="Calibri"/>
                <w:i/>
                <w:iCs/>
                <w:lang w:val="hy-AM"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xml:space="preserve">E1-1637  </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Механизм заполнения грунта</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BF1AF5">
              <w:rPr>
                <w:rFonts w:ascii="Arial" w:hAnsi="Arial" w:cs="Arial"/>
                <w:sz w:val="20"/>
                <w:szCs w:val="20"/>
                <w:lang w:val="en-US"/>
              </w:rPr>
              <w:t>М</w:t>
            </w:r>
            <w:r w:rsidRPr="00BF1AF5">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80,00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279"/>
        </w:trPr>
        <w:tc>
          <w:tcPr>
            <w:tcW w:w="505" w:type="dxa"/>
            <w:tcBorders>
              <w:top w:val="nil"/>
              <w:left w:val="single" w:sz="4" w:space="0" w:color="auto"/>
              <w:bottom w:val="single" w:sz="4" w:space="0" w:color="auto"/>
              <w:right w:val="single" w:sz="4" w:space="0" w:color="auto"/>
            </w:tcBorders>
            <w:vAlign w:val="center"/>
          </w:tcPr>
          <w:p w:rsidR="00591F77" w:rsidRDefault="00591F77" w:rsidP="00591F77">
            <w:pPr>
              <w:jc w:val="center"/>
              <w:rPr>
                <w:rFonts w:asciiTheme="minorHAnsi" w:hAnsiTheme="minorHAnsi" w:cs="Calibri"/>
                <w:i/>
                <w:iCs/>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 xml:space="preserve"> </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539"/>
        </w:trPr>
        <w:tc>
          <w:tcPr>
            <w:tcW w:w="505" w:type="dxa"/>
            <w:tcBorders>
              <w:top w:val="nil"/>
              <w:left w:val="single" w:sz="4" w:space="0" w:color="auto"/>
              <w:bottom w:val="single" w:sz="4" w:space="0" w:color="auto"/>
              <w:right w:val="single" w:sz="4" w:space="0" w:color="auto"/>
            </w:tcBorders>
            <w:vAlign w:val="center"/>
          </w:tcPr>
          <w:p w:rsidR="00591F77" w:rsidRDefault="00591F77" w:rsidP="00591F77">
            <w:pPr>
              <w:jc w:val="center"/>
              <w:rPr>
                <w:rFonts w:asciiTheme="minorHAnsi" w:hAnsiTheme="minorHAnsi" w:cs="Calibri"/>
                <w:i/>
                <w:iCs/>
                <w:lang w:val="hy-AM" w:bidi="ar-SA"/>
              </w:rPr>
            </w:pPr>
            <w:r>
              <w:rPr>
                <w:rFonts w:asciiTheme="minorHAnsi" w:hAnsiTheme="minorHAnsi" w:cs="Calibri"/>
                <w:i/>
                <w:iCs/>
                <w:lang w:val="hy-AM"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xml:space="preserve">E1-968   </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Засыпка земли вручную</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BF1AF5">
              <w:rPr>
                <w:rFonts w:ascii="Arial" w:hAnsi="Arial" w:cs="Arial"/>
                <w:sz w:val="20"/>
                <w:szCs w:val="20"/>
                <w:lang w:val="en-US"/>
              </w:rPr>
              <w:t>М</w:t>
            </w:r>
            <w:r w:rsidRPr="00BF1AF5">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10,00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278"/>
        </w:trPr>
        <w:tc>
          <w:tcPr>
            <w:tcW w:w="505" w:type="dxa"/>
            <w:tcBorders>
              <w:top w:val="nil"/>
              <w:left w:val="single" w:sz="4" w:space="0" w:color="auto"/>
              <w:bottom w:val="single" w:sz="4" w:space="0" w:color="auto"/>
              <w:right w:val="single" w:sz="4" w:space="0" w:color="auto"/>
            </w:tcBorders>
            <w:vAlign w:val="center"/>
          </w:tcPr>
          <w:p w:rsidR="00591F77" w:rsidRDefault="00591F77" w:rsidP="00591F77">
            <w:pPr>
              <w:jc w:val="center"/>
              <w:rPr>
                <w:rFonts w:asciiTheme="minorHAnsi" w:hAnsiTheme="minorHAnsi" w:cs="Calibri"/>
                <w:i/>
                <w:iCs/>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 xml:space="preserve"> </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537"/>
        </w:trPr>
        <w:tc>
          <w:tcPr>
            <w:tcW w:w="505" w:type="dxa"/>
            <w:tcBorders>
              <w:top w:val="nil"/>
              <w:left w:val="single" w:sz="4" w:space="0" w:color="auto"/>
              <w:bottom w:val="single" w:sz="4" w:space="0" w:color="auto"/>
              <w:right w:val="single" w:sz="4" w:space="0" w:color="auto"/>
            </w:tcBorders>
            <w:vAlign w:val="center"/>
          </w:tcPr>
          <w:p w:rsidR="00591F77" w:rsidRDefault="00591F77" w:rsidP="00591F77">
            <w:pPr>
              <w:jc w:val="center"/>
              <w:rPr>
                <w:rFonts w:asciiTheme="minorHAnsi" w:hAnsiTheme="minorHAnsi" w:cs="Calibri"/>
                <w:i/>
                <w:iCs/>
                <w:lang w:val="hy-AM" w:bidi="ar-SA"/>
              </w:rPr>
            </w:pPr>
            <w:r>
              <w:rPr>
                <w:rFonts w:asciiTheme="minorHAnsi" w:hAnsiTheme="minorHAnsi" w:cs="Calibri"/>
                <w:i/>
                <w:iCs/>
                <w:lang w:val="hy-AM" w:bidi="ar-SA"/>
              </w:rPr>
              <w:t>7</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E1-1184</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Уплотнение грунта</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BF1AF5">
              <w:rPr>
                <w:rFonts w:ascii="Arial" w:hAnsi="Arial" w:cs="Arial"/>
                <w:sz w:val="20"/>
                <w:szCs w:val="20"/>
                <w:lang w:val="en-US"/>
              </w:rPr>
              <w:t>М</w:t>
            </w:r>
            <w:r w:rsidRPr="00BF1AF5">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90,00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960"/>
        </w:trPr>
        <w:tc>
          <w:tcPr>
            <w:tcW w:w="505" w:type="dxa"/>
            <w:tcBorders>
              <w:top w:val="nil"/>
              <w:left w:val="single" w:sz="4" w:space="0" w:color="auto"/>
              <w:bottom w:val="single" w:sz="4" w:space="0" w:color="auto"/>
              <w:right w:val="single" w:sz="4" w:space="0" w:color="auto"/>
            </w:tcBorders>
            <w:vAlign w:val="center"/>
          </w:tcPr>
          <w:p w:rsidR="00591F77" w:rsidRPr="00965E7C" w:rsidRDefault="00591F77" w:rsidP="00591F77">
            <w:pPr>
              <w:rPr>
                <w:rFonts w:asciiTheme="minorHAnsi" w:hAnsiTheme="minorHAnsi" w:cs="Calibri"/>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 xml:space="preserve"> </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960"/>
        </w:trPr>
        <w:tc>
          <w:tcPr>
            <w:tcW w:w="505" w:type="dxa"/>
            <w:tcBorders>
              <w:top w:val="nil"/>
              <w:left w:val="single" w:sz="4" w:space="0" w:color="auto"/>
              <w:bottom w:val="single" w:sz="4" w:space="0" w:color="auto"/>
              <w:right w:val="single" w:sz="4" w:space="0" w:color="auto"/>
            </w:tcBorders>
            <w:vAlign w:val="center"/>
          </w:tcPr>
          <w:p w:rsidR="00591F77" w:rsidRDefault="00591F77" w:rsidP="00591F77">
            <w:pPr>
              <w:jc w:val="center"/>
              <w:rPr>
                <w:rFonts w:asciiTheme="minorHAnsi" w:hAnsiTheme="minorHAnsi" w:cs="Calibri"/>
                <w:i/>
                <w:iCs/>
                <w:lang w:val="hy-AM" w:bidi="ar-SA"/>
              </w:rPr>
            </w:pPr>
            <w:r>
              <w:rPr>
                <w:rFonts w:asciiTheme="minorHAnsi" w:hAnsiTheme="minorHAnsi" w:cs="Calibri"/>
                <w:i/>
                <w:iCs/>
                <w:lang w:val="hy-AM" w:bidi="ar-SA"/>
              </w:rPr>
              <w:t>8</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4"/>
                <w:szCs w:val="14"/>
              </w:rPr>
            </w:pPr>
            <w:r w:rsidRPr="004459C4">
              <w:rPr>
                <w:rFonts w:ascii="Arial" w:hAnsi="Arial" w:cs="Arial"/>
                <w:b/>
                <w:bCs/>
                <w:sz w:val="14"/>
                <w:szCs w:val="14"/>
              </w:rPr>
              <w:t>շուկա</w:t>
            </w:r>
            <w:r w:rsidRPr="004459C4">
              <w:rPr>
                <w:rFonts w:ascii="Arial Armenian" w:hAnsi="Arial Armenian" w:cs="Arial"/>
                <w:b/>
                <w:bCs/>
                <w:sz w:val="14"/>
                <w:szCs w:val="14"/>
              </w:rPr>
              <w:t xml:space="preserve">                            1</w:t>
            </w:r>
            <w:r w:rsidRPr="004459C4">
              <w:rPr>
                <w:rFonts w:ascii="Arial" w:hAnsi="Arial" w:cs="Arial"/>
                <w:b/>
                <w:bCs/>
                <w:sz w:val="14"/>
                <w:szCs w:val="14"/>
              </w:rPr>
              <w:t>տկմ</w:t>
            </w:r>
            <w:r w:rsidRPr="004459C4">
              <w:rPr>
                <w:rFonts w:ascii="Arial Armenian" w:hAnsi="Arial Armenian" w:cs="Arial"/>
                <w:b/>
                <w:bCs/>
                <w:sz w:val="14"/>
                <w:szCs w:val="14"/>
              </w:rPr>
              <w:t>=100</w:t>
            </w:r>
            <w:r w:rsidRPr="004459C4">
              <w:rPr>
                <w:rFonts w:ascii="Arial" w:hAnsi="Arial" w:cs="Arial"/>
                <w:b/>
                <w:bCs/>
                <w:sz w:val="14"/>
                <w:szCs w:val="14"/>
              </w:rPr>
              <w:t>դր</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Перевозка сверхнормативным наземным транспортом автотранспортом до 3 км, разгрузка</w:t>
            </w:r>
          </w:p>
        </w:tc>
        <w:tc>
          <w:tcPr>
            <w:tcW w:w="880" w:type="dxa"/>
            <w:tcBorders>
              <w:top w:val="nil"/>
              <w:left w:val="nil"/>
              <w:bottom w:val="single" w:sz="4" w:space="0" w:color="auto"/>
              <w:right w:val="single" w:sz="4" w:space="0" w:color="auto"/>
            </w:tcBorders>
            <w:shd w:val="clear" w:color="auto" w:fill="auto"/>
            <w:noWrap/>
          </w:tcPr>
          <w:p w:rsidR="00591F77" w:rsidRPr="00282BFE" w:rsidRDefault="00591F77" w:rsidP="00591F77">
            <w:pPr>
              <w:jc w:val="center"/>
              <w:rPr>
                <w:rFonts w:ascii="Calibri" w:hAnsi="Calibri" w:cs="Calibri"/>
                <w:sz w:val="20"/>
                <w:szCs w:val="20"/>
              </w:rPr>
            </w:pPr>
            <w:r>
              <w:rPr>
                <w:rFonts w:ascii="Calibri" w:hAnsi="Calibri" w:cs="Calibri"/>
                <w:sz w:val="20"/>
                <w:szCs w:val="20"/>
              </w:rPr>
              <w:t>т</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512,0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960"/>
        </w:trPr>
        <w:tc>
          <w:tcPr>
            <w:tcW w:w="505" w:type="dxa"/>
            <w:tcBorders>
              <w:top w:val="nil"/>
              <w:left w:val="single" w:sz="4" w:space="0" w:color="auto"/>
              <w:bottom w:val="single" w:sz="4" w:space="0" w:color="auto"/>
              <w:right w:val="single" w:sz="4" w:space="0" w:color="auto"/>
            </w:tcBorders>
            <w:vAlign w:val="center"/>
          </w:tcPr>
          <w:p w:rsidR="00591F77" w:rsidRDefault="00591F77" w:rsidP="00591F77">
            <w:pPr>
              <w:jc w:val="center"/>
              <w:rPr>
                <w:rFonts w:asciiTheme="minorHAnsi" w:hAnsiTheme="minorHAnsi" w:cs="Calibri"/>
                <w:i/>
                <w:iCs/>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4"/>
                <w:szCs w:val="14"/>
              </w:rPr>
            </w:pPr>
            <w:r w:rsidRPr="004459C4">
              <w:rPr>
                <w:rFonts w:ascii="Arial Armenian" w:hAnsi="Arial Armenian" w:cs="Arial"/>
                <w:b/>
                <w:bCs/>
                <w:sz w:val="14"/>
                <w:szCs w:val="14"/>
              </w:rPr>
              <w:t> </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0F144D">
              <w:t xml:space="preserve"> </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960"/>
        </w:trPr>
        <w:tc>
          <w:tcPr>
            <w:tcW w:w="505" w:type="dxa"/>
            <w:tcBorders>
              <w:top w:val="nil"/>
              <w:left w:val="single" w:sz="4" w:space="0" w:color="auto"/>
              <w:bottom w:val="single" w:sz="4" w:space="0" w:color="auto"/>
              <w:right w:val="single" w:sz="4" w:space="0" w:color="auto"/>
            </w:tcBorders>
            <w:vAlign w:val="center"/>
          </w:tcPr>
          <w:p w:rsidR="00591F77" w:rsidRDefault="00591F77" w:rsidP="00591F77">
            <w:pPr>
              <w:jc w:val="center"/>
              <w:rPr>
                <w:rFonts w:asciiTheme="minorHAnsi" w:hAnsiTheme="minorHAnsi" w:cs="Calibri"/>
                <w:i/>
                <w:iCs/>
                <w:lang w:val="hy-AM" w:bidi="ar-SA"/>
              </w:rPr>
            </w:pPr>
            <w:r>
              <w:rPr>
                <w:rFonts w:asciiTheme="minorHAnsi" w:hAnsiTheme="minorHAnsi" w:cs="Calibri"/>
                <w:i/>
                <w:iCs/>
                <w:lang w:val="hy-AM" w:bidi="ar-SA"/>
              </w:rPr>
              <w:t>9</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E1-1139</w:t>
            </w:r>
          </w:p>
        </w:tc>
        <w:tc>
          <w:tcPr>
            <w:tcW w:w="5529" w:type="dxa"/>
            <w:tcBorders>
              <w:top w:val="nil"/>
              <w:left w:val="nil"/>
              <w:bottom w:val="single" w:sz="4" w:space="0" w:color="auto"/>
              <w:right w:val="single" w:sz="4" w:space="0" w:color="auto"/>
            </w:tcBorders>
            <w:shd w:val="clear" w:color="auto" w:fill="auto"/>
          </w:tcPr>
          <w:p w:rsidR="00591F77" w:rsidRPr="000F144D" w:rsidRDefault="00591F77" w:rsidP="00591F77">
            <w:r w:rsidRPr="00965E7C">
              <w:t>Работа на земле</w:t>
            </w:r>
          </w:p>
        </w:tc>
        <w:tc>
          <w:tcPr>
            <w:tcW w:w="880"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100</w:t>
            </w:r>
            <w:r w:rsidRPr="00BF1AF5">
              <w:rPr>
                <w:rFonts w:ascii="Arial" w:hAnsi="Arial" w:cs="Arial"/>
                <w:sz w:val="20"/>
                <w:szCs w:val="20"/>
                <w:lang w:val="en-US"/>
              </w:rPr>
              <w:t xml:space="preserve"> М</w:t>
            </w:r>
            <w:r w:rsidRPr="00BF1AF5">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3,2</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480"/>
        </w:trPr>
        <w:tc>
          <w:tcPr>
            <w:tcW w:w="505" w:type="dxa"/>
            <w:tcBorders>
              <w:top w:val="nil"/>
              <w:left w:val="nil"/>
              <w:bottom w:val="nil"/>
              <w:right w:val="single" w:sz="4" w:space="0" w:color="auto"/>
            </w:tcBorders>
            <w:vAlign w:val="center"/>
          </w:tcPr>
          <w:p w:rsidR="00591F77" w:rsidRPr="00DD46F6" w:rsidRDefault="00591F77" w:rsidP="00591F77">
            <w:pPr>
              <w:jc w:val="center"/>
              <w:rPr>
                <w:rFonts w:ascii="Calibri" w:hAnsi="Calibri" w:cs="Calibri"/>
                <w:lang w:bidi="ar-SA"/>
              </w:rPr>
            </w:pPr>
            <w:r w:rsidRPr="00DD46F6">
              <w:rPr>
                <w:rFonts w:ascii="Calibri" w:hAnsi="Calibri" w:cs="Calibri"/>
                <w:lang w:bidi="ar-SA"/>
              </w:rPr>
              <w:t> </w:t>
            </w:r>
          </w:p>
        </w:tc>
        <w:tc>
          <w:tcPr>
            <w:tcW w:w="1304" w:type="dxa"/>
            <w:tcBorders>
              <w:top w:val="nil"/>
              <w:left w:val="nil"/>
              <w:bottom w:val="nil"/>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nil"/>
              <w:right w:val="single" w:sz="4" w:space="0" w:color="auto"/>
            </w:tcBorders>
            <w:shd w:val="clear" w:color="auto" w:fill="auto"/>
            <w:noWrap/>
          </w:tcPr>
          <w:p w:rsidR="00591F77" w:rsidRPr="009172AB" w:rsidRDefault="00591F77" w:rsidP="00591F77">
            <w:r>
              <w:rPr>
                <w:lang w:val="hy-AM"/>
              </w:rPr>
              <w:t xml:space="preserve">                        </w:t>
            </w:r>
            <w:r w:rsidRPr="009C16C6">
              <w:rPr>
                <w:lang w:val="hy-AM"/>
              </w:rPr>
              <w:t>Основа</w:t>
            </w:r>
            <w:r>
              <w:rPr>
                <w:lang w:val="hy-AM"/>
              </w:rPr>
              <w:t xml:space="preserve"> </w:t>
            </w:r>
          </w:p>
        </w:tc>
        <w:tc>
          <w:tcPr>
            <w:tcW w:w="880" w:type="dxa"/>
            <w:tcBorders>
              <w:top w:val="nil"/>
              <w:left w:val="nil"/>
              <w:bottom w:val="nil"/>
              <w:right w:val="single" w:sz="4" w:space="0" w:color="auto"/>
            </w:tcBorders>
            <w:shd w:val="clear" w:color="auto" w:fill="auto"/>
            <w:noWrap/>
            <w:hideMark/>
          </w:tcPr>
          <w:p w:rsidR="00591F77" w:rsidRPr="004459C4" w:rsidRDefault="00591F77" w:rsidP="00591F77">
            <w:pPr>
              <w:jc w:val="center"/>
              <w:rPr>
                <w:rFonts w:ascii="Arial Armenian" w:hAnsi="Arial Armenian" w:cs="Arial"/>
                <w:sz w:val="22"/>
                <w:szCs w:val="22"/>
              </w:rPr>
            </w:pPr>
            <w:r w:rsidRPr="004459C4">
              <w:rPr>
                <w:rFonts w:ascii="Arial Armenian" w:hAnsi="Arial Armenian" w:cs="Arial"/>
                <w:sz w:val="22"/>
                <w:szCs w:val="22"/>
              </w:rPr>
              <w:t> </w:t>
            </w:r>
          </w:p>
        </w:tc>
        <w:tc>
          <w:tcPr>
            <w:tcW w:w="962" w:type="dxa"/>
            <w:tcBorders>
              <w:top w:val="nil"/>
              <w:left w:val="nil"/>
              <w:bottom w:val="nil"/>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786D06" w:rsidRDefault="00591F77" w:rsidP="00591F77">
            <w:pPr>
              <w:jc w:val="center"/>
              <w:rPr>
                <w:rFonts w:ascii="Times Armenian" w:hAnsi="Times Armenian" w:cs="Calibri"/>
                <w:sz w:val="22"/>
                <w:szCs w:val="22"/>
                <w:lang w:val="en-US" w:bidi="ar-SA"/>
              </w:rPr>
            </w:pPr>
            <w:r>
              <w:rPr>
                <w:rFonts w:ascii="Times Armenian" w:hAnsi="Times Armenian" w:cs="Calibri"/>
                <w:sz w:val="22"/>
                <w:szCs w:val="22"/>
                <w:lang w:val="en-US" w:bidi="ar-SA"/>
              </w:rPr>
              <w:t>20.67</w:t>
            </w:r>
          </w:p>
        </w:tc>
      </w:tr>
      <w:tr w:rsidR="00591F77" w:rsidRPr="00DD46F6" w:rsidTr="006F4303">
        <w:trPr>
          <w:gridAfter w:val="1"/>
          <w:wAfter w:w="55" w:type="dxa"/>
          <w:trHeight w:val="435"/>
        </w:trPr>
        <w:tc>
          <w:tcPr>
            <w:tcW w:w="505" w:type="dxa"/>
            <w:tcBorders>
              <w:top w:val="single" w:sz="4" w:space="0" w:color="auto"/>
              <w:left w:val="single" w:sz="4" w:space="0" w:color="auto"/>
              <w:bottom w:val="single" w:sz="4" w:space="0" w:color="auto"/>
              <w:right w:val="single" w:sz="4" w:space="0" w:color="auto"/>
            </w:tcBorders>
            <w:vAlign w:val="center"/>
          </w:tcPr>
          <w:p w:rsidR="00591F77" w:rsidRPr="00DD46F6" w:rsidRDefault="00591F77" w:rsidP="00591F77">
            <w:pPr>
              <w:jc w:val="center"/>
              <w:rPr>
                <w:rFonts w:ascii="Calibri" w:hAnsi="Calibri" w:cs="Calibri"/>
                <w:i/>
                <w:iCs/>
                <w:lang w:bidi="ar-SA"/>
              </w:rPr>
            </w:pPr>
            <w:r w:rsidRPr="00DD46F6">
              <w:rPr>
                <w:rFonts w:ascii="Calibri" w:hAnsi="Calibri" w:cs="Calibri"/>
                <w:i/>
                <w:iCs/>
                <w:lang w:bidi="ar-SA"/>
              </w:rPr>
              <w:t>1</w:t>
            </w:r>
          </w:p>
        </w:tc>
        <w:tc>
          <w:tcPr>
            <w:tcW w:w="1304" w:type="dxa"/>
            <w:tcBorders>
              <w:top w:val="single" w:sz="4" w:space="0" w:color="auto"/>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xml:space="preserve">E8-11-1       </w:t>
            </w:r>
          </w:p>
        </w:tc>
        <w:tc>
          <w:tcPr>
            <w:tcW w:w="5529" w:type="dxa"/>
            <w:tcBorders>
              <w:top w:val="single" w:sz="4" w:space="0" w:color="auto"/>
              <w:left w:val="nil"/>
              <w:bottom w:val="single" w:sz="4" w:space="0" w:color="auto"/>
              <w:right w:val="single" w:sz="4" w:space="0" w:color="auto"/>
            </w:tcBorders>
            <w:shd w:val="clear" w:color="auto" w:fill="auto"/>
          </w:tcPr>
          <w:p w:rsidR="00591F77" w:rsidRPr="009172AB" w:rsidRDefault="00591F77" w:rsidP="00591F77">
            <w:r w:rsidRPr="009172AB">
              <w:t>Подготовительный слой с базальтовым гравием под фундамент,</w:t>
            </w:r>
          </w:p>
        </w:tc>
        <w:tc>
          <w:tcPr>
            <w:tcW w:w="880" w:type="dxa"/>
            <w:tcBorders>
              <w:top w:val="single" w:sz="4" w:space="0" w:color="auto"/>
              <w:left w:val="nil"/>
              <w:bottom w:val="single" w:sz="4" w:space="0" w:color="auto"/>
              <w:right w:val="single" w:sz="4" w:space="0" w:color="auto"/>
            </w:tcBorders>
            <w:shd w:val="clear" w:color="auto" w:fill="auto"/>
            <w:noWrap/>
            <w:hideMark/>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single" w:sz="4" w:space="0" w:color="auto"/>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7,70</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435"/>
        </w:trPr>
        <w:tc>
          <w:tcPr>
            <w:tcW w:w="505" w:type="dxa"/>
            <w:tcBorders>
              <w:top w:val="single" w:sz="4" w:space="0" w:color="auto"/>
              <w:left w:val="single" w:sz="4" w:space="0" w:color="auto"/>
              <w:bottom w:val="single" w:sz="4" w:space="0" w:color="auto"/>
              <w:right w:val="single" w:sz="4" w:space="0" w:color="auto"/>
            </w:tcBorders>
            <w:vAlign w:val="center"/>
          </w:tcPr>
          <w:p w:rsidR="00591F77" w:rsidRPr="00DD46F6" w:rsidRDefault="00591F77" w:rsidP="00591F77">
            <w:pPr>
              <w:jc w:val="center"/>
              <w:rPr>
                <w:rFonts w:ascii="Calibri" w:hAnsi="Calibri" w:cs="Calibri"/>
                <w:i/>
                <w:iCs/>
                <w:lang w:bidi="ar-SA"/>
              </w:rPr>
            </w:pPr>
          </w:p>
        </w:tc>
        <w:tc>
          <w:tcPr>
            <w:tcW w:w="1304" w:type="dxa"/>
            <w:tcBorders>
              <w:top w:val="single" w:sz="4" w:space="0" w:color="auto"/>
              <w:left w:val="single" w:sz="4" w:space="0" w:color="auto"/>
              <w:bottom w:val="single" w:sz="4" w:space="0" w:color="auto"/>
              <w:right w:val="single" w:sz="4" w:space="0" w:color="auto"/>
            </w:tcBorders>
            <w:shd w:val="clear" w:color="auto" w:fill="auto"/>
            <w:noWrap/>
          </w:tcPr>
          <w:p w:rsidR="00591F77" w:rsidRPr="004459C4" w:rsidRDefault="00591F77" w:rsidP="00591F77">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single" w:sz="4" w:space="0" w:color="auto"/>
              <w:left w:val="nil"/>
              <w:bottom w:val="single" w:sz="4" w:space="0" w:color="auto"/>
              <w:right w:val="single" w:sz="4" w:space="0" w:color="auto"/>
            </w:tcBorders>
            <w:shd w:val="clear" w:color="auto" w:fill="auto"/>
          </w:tcPr>
          <w:p w:rsidR="00591F77" w:rsidRPr="009172AB" w:rsidRDefault="00591F77" w:rsidP="00591F77">
            <w:r w:rsidRPr="009172AB">
              <w:t xml:space="preserve"> </w:t>
            </w:r>
          </w:p>
        </w:tc>
        <w:tc>
          <w:tcPr>
            <w:tcW w:w="880" w:type="dxa"/>
            <w:tcBorders>
              <w:top w:val="single" w:sz="4" w:space="0" w:color="auto"/>
              <w:left w:val="nil"/>
              <w:bottom w:val="single" w:sz="4" w:space="0" w:color="auto"/>
              <w:right w:val="single" w:sz="4" w:space="0" w:color="auto"/>
            </w:tcBorders>
            <w:shd w:val="clear" w:color="auto" w:fill="auto"/>
            <w:noWrap/>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single" w:sz="4" w:space="0" w:color="auto"/>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675"/>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Sylfaen" w:hAnsi="Sylfaen" w:cs="Calibri"/>
                <w:i/>
                <w:iCs/>
                <w:lang w:bidi="ar-SA"/>
              </w:rPr>
            </w:pPr>
            <w:r w:rsidRPr="00DD46F6">
              <w:rPr>
                <w:rFonts w:ascii="Sylfaen" w:hAnsi="Sylfaen" w:cs="Calibri"/>
                <w:i/>
                <w:iCs/>
                <w:lang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E6-21</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Выполнение железобетонного ленточного фундамента из бетона класса В15 (200),</w:t>
            </w:r>
          </w:p>
        </w:tc>
        <w:tc>
          <w:tcPr>
            <w:tcW w:w="880" w:type="dxa"/>
            <w:tcBorders>
              <w:top w:val="nil"/>
              <w:left w:val="nil"/>
              <w:bottom w:val="single" w:sz="4" w:space="0" w:color="auto"/>
              <w:right w:val="single" w:sz="4" w:space="0" w:color="auto"/>
            </w:tcBorders>
            <w:shd w:val="clear" w:color="auto" w:fill="auto"/>
            <w:noWrap/>
            <w:hideMark/>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198,26</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675"/>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Sylfaen" w:hAnsi="Sylfaen" w:cs="Calibri"/>
                <w:i/>
                <w:iCs/>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 xml:space="preserve"> </w:t>
            </w:r>
          </w:p>
        </w:tc>
        <w:tc>
          <w:tcPr>
            <w:tcW w:w="880" w:type="dxa"/>
            <w:tcBorders>
              <w:top w:val="nil"/>
              <w:left w:val="nil"/>
              <w:bottom w:val="single" w:sz="4" w:space="0" w:color="auto"/>
              <w:right w:val="single" w:sz="4" w:space="0" w:color="auto"/>
            </w:tcBorders>
            <w:shd w:val="clear" w:color="auto" w:fill="auto"/>
            <w:noWrap/>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675"/>
        </w:trPr>
        <w:tc>
          <w:tcPr>
            <w:tcW w:w="505" w:type="dxa"/>
            <w:tcBorders>
              <w:top w:val="nil"/>
              <w:left w:val="single" w:sz="4" w:space="0" w:color="auto"/>
              <w:bottom w:val="single" w:sz="4" w:space="0" w:color="auto"/>
              <w:right w:val="single" w:sz="4" w:space="0" w:color="auto"/>
            </w:tcBorders>
            <w:vAlign w:val="center"/>
          </w:tcPr>
          <w:p w:rsidR="00591F77" w:rsidRPr="000E040E" w:rsidRDefault="00591F77" w:rsidP="00591F77">
            <w:pPr>
              <w:jc w:val="center"/>
              <w:rPr>
                <w:rFonts w:ascii="Sylfaen" w:hAnsi="Sylfaen" w:cs="Calibri"/>
                <w:i/>
                <w:iCs/>
                <w:lang w:val="en-US" w:bidi="ar-SA"/>
              </w:rPr>
            </w:pPr>
            <w:r>
              <w:rPr>
                <w:rFonts w:ascii="Sylfaen" w:hAnsi="Sylfaen" w:cs="Calibri"/>
                <w:i/>
                <w:iCs/>
                <w:lang w:val="en-US" w:bidi="ar-SA"/>
              </w:rPr>
              <w:t>3</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E6-14</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Выполнение газобетонных столбчатых фундаментов из бетона класса В15 (200),</w:t>
            </w:r>
          </w:p>
        </w:tc>
        <w:tc>
          <w:tcPr>
            <w:tcW w:w="880" w:type="dxa"/>
            <w:tcBorders>
              <w:top w:val="nil"/>
              <w:left w:val="nil"/>
              <w:bottom w:val="single" w:sz="4" w:space="0" w:color="auto"/>
              <w:right w:val="single" w:sz="4" w:space="0" w:color="auto"/>
            </w:tcBorders>
            <w:shd w:val="clear" w:color="auto" w:fill="auto"/>
            <w:noWrap/>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12,20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435"/>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Calibri" w:hAnsi="Calibri" w:cs="Calibri"/>
                <w:i/>
                <w:iCs/>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 xml:space="preserve"> </w:t>
            </w:r>
          </w:p>
        </w:tc>
        <w:tc>
          <w:tcPr>
            <w:tcW w:w="880" w:type="dxa"/>
            <w:tcBorders>
              <w:top w:val="nil"/>
              <w:left w:val="nil"/>
              <w:bottom w:val="single" w:sz="4" w:space="0" w:color="auto"/>
              <w:right w:val="single" w:sz="4" w:space="0" w:color="auto"/>
            </w:tcBorders>
            <w:shd w:val="clear" w:color="auto" w:fill="auto"/>
            <w:noWrap/>
            <w:hideMark/>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435"/>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Calibri" w:hAnsi="Calibri" w:cs="Calibri"/>
                <w:i/>
                <w:iCs/>
                <w:lang w:bidi="ar-SA"/>
              </w:rPr>
            </w:pPr>
            <w:r w:rsidRPr="00DD46F6">
              <w:rPr>
                <w:rFonts w:ascii="Calibri" w:hAnsi="Calibri" w:cs="Calibri"/>
                <w:i/>
                <w:iCs/>
                <w:lang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E6-20</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Исполнение анкера с бетоном класса В20 (250)</w:t>
            </w:r>
          </w:p>
        </w:tc>
        <w:tc>
          <w:tcPr>
            <w:tcW w:w="880" w:type="dxa"/>
            <w:tcBorders>
              <w:top w:val="nil"/>
              <w:left w:val="nil"/>
              <w:bottom w:val="single" w:sz="4" w:space="0" w:color="auto"/>
              <w:right w:val="single" w:sz="4" w:space="0" w:color="auto"/>
            </w:tcBorders>
            <w:shd w:val="clear" w:color="auto" w:fill="auto"/>
            <w:noWrap/>
            <w:hideMark/>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31,50</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435"/>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Calibri" w:hAnsi="Calibri" w:cs="Calibri"/>
                <w:i/>
                <w:iCs/>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 xml:space="preserve"> </w:t>
            </w:r>
          </w:p>
        </w:tc>
        <w:tc>
          <w:tcPr>
            <w:tcW w:w="880" w:type="dxa"/>
            <w:tcBorders>
              <w:top w:val="nil"/>
              <w:left w:val="nil"/>
              <w:bottom w:val="single" w:sz="4" w:space="0" w:color="auto"/>
              <w:right w:val="single" w:sz="4" w:space="0" w:color="auto"/>
            </w:tcBorders>
            <w:shd w:val="clear" w:color="auto" w:fill="auto"/>
            <w:noWrap/>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420"/>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Sylfaen" w:hAnsi="Sylfaen" w:cs="Calibri"/>
                <w:i/>
                <w:iCs/>
                <w:lang w:bidi="ar-SA"/>
              </w:rPr>
            </w:pPr>
            <w:r w:rsidRPr="00DD46F6">
              <w:rPr>
                <w:rFonts w:ascii="Sylfaen" w:hAnsi="Sylfaen" w:cs="Calibri"/>
                <w:i/>
                <w:iCs/>
                <w:lang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E6-20</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Бетонирование поверхности фундаментов колонн бетоном класса В20 (250).</w:t>
            </w:r>
          </w:p>
        </w:tc>
        <w:tc>
          <w:tcPr>
            <w:tcW w:w="880" w:type="dxa"/>
            <w:tcBorders>
              <w:top w:val="nil"/>
              <w:left w:val="nil"/>
              <w:bottom w:val="single" w:sz="4" w:space="0" w:color="auto"/>
              <w:right w:val="single" w:sz="4" w:space="0" w:color="auto"/>
            </w:tcBorders>
            <w:shd w:val="clear" w:color="auto" w:fill="auto"/>
            <w:noWrap/>
            <w:hideMark/>
          </w:tcPr>
          <w:p w:rsidR="00591F77" w:rsidRDefault="00591F77" w:rsidP="00591F77">
            <w:pPr>
              <w:jc w:val="center"/>
            </w:pPr>
            <w:r w:rsidRPr="00412940">
              <w:rPr>
                <w:rFonts w:ascii="Arial" w:hAnsi="Arial" w:cs="Arial"/>
                <w:sz w:val="20"/>
                <w:szCs w:val="20"/>
                <w:lang w:val="en-US"/>
              </w:rPr>
              <w:t>М</w:t>
            </w:r>
            <w:r w:rsidRPr="00412940">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2,70</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420"/>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Sylfaen" w:hAnsi="Sylfaen" w:cs="Calibri"/>
                <w:i/>
                <w:iCs/>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tc>
        <w:tc>
          <w:tcPr>
            <w:tcW w:w="880" w:type="dxa"/>
            <w:tcBorders>
              <w:top w:val="nil"/>
              <w:left w:val="nil"/>
              <w:bottom w:val="single" w:sz="4" w:space="0" w:color="auto"/>
              <w:right w:val="single" w:sz="4" w:space="0" w:color="auto"/>
            </w:tcBorders>
            <w:shd w:val="clear" w:color="auto" w:fill="auto"/>
            <w:noWrap/>
          </w:tcPr>
          <w:p w:rsidR="00591F77" w:rsidRPr="00412940" w:rsidRDefault="00591F77" w:rsidP="00591F77">
            <w:pPr>
              <w:jc w:val="center"/>
              <w:rPr>
                <w:rFonts w:ascii="Arial" w:hAnsi="Arial" w:cs="Arial"/>
                <w:sz w:val="20"/>
                <w:szCs w:val="20"/>
                <w:lang w:val="en-US"/>
              </w:rPr>
            </w:pPr>
          </w:p>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420"/>
        </w:trPr>
        <w:tc>
          <w:tcPr>
            <w:tcW w:w="505" w:type="dxa"/>
            <w:tcBorders>
              <w:top w:val="nil"/>
              <w:left w:val="single" w:sz="4" w:space="0" w:color="auto"/>
              <w:bottom w:val="single" w:sz="4" w:space="0" w:color="auto"/>
              <w:right w:val="single" w:sz="4" w:space="0" w:color="auto"/>
            </w:tcBorders>
            <w:vAlign w:val="center"/>
          </w:tcPr>
          <w:p w:rsidR="00591F77" w:rsidRPr="00B41AE9" w:rsidRDefault="00591F77" w:rsidP="00591F77">
            <w:pPr>
              <w:jc w:val="center"/>
              <w:rPr>
                <w:rFonts w:ascii="Sylfaen" w:hAnsi="Sylfaen" w:cs="Calibri"/>
                <w:i/>
                <w:iCs/>
                <w:lang w:val="en-US" w:bidi="ar-SA"/>
              </w:rPr>
            </w:pPr>
            <w:r>
              <w:rPr>
                <w:rFonts w:ascii="Sylfaen" w:hAnsi="Sylfaen" w:cs="Calibri"/>
                <w:i/>
                <w:iCs/>
                <w:lang w:val="en-US"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492BA0" w:rsidP="00591F77">
            <w:pPr>
              <w:jc w:val="center"/>
              <w:rPr>
                <w:rFonts w:ascii="Arial Armenian" w:hAnsi="Arial Armenian" w:cs="Arial"/>
                <w:b/>
                <w:bCs/>
                <w:sz w:val="20"/>
                <w:szCs w:val="20"/>
              </w:rPr>
            </w:pPr>
            <w:r w:rsidRPr="004459C4">
              <w:rPr>
                <w:rFonts w:ascii="Arial Armenian" w:hAnsi="Arial Armenian" w:cs="Arial"/>
                <w:b/>
                <w:bCs/>
                <w:sz w:val="20"/>
                <w:szCs w:val="20"/>
              </w:rPr>
              <w:t>E8-15</w:t>
            </w:r>
            <w:r w:rsidR="00591F77"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Горизонтальная гидроизоляция фундаментов 1 слоем рубероида</w:t>
            </w:r>
          </w:p>
        </w:tc>
        <w:tc>
          <w:tcPr>
            <w:tcW w:w="880" w:type="dxa"/>
            <w:tcBorders>
              <w:top w:val="nil"/>
              <w:left w:val="nil"/>
              <w:bottom w:val="single" w:sz="4" w:space="0" w:color="auto"/>
              <w:right w:val="single" w:sz="4" w:space="0" w:color="auto"/>
            </w:tcBorders>
            <w:shd w:val="clear" w:color="auto" w:fill="auto"/>
            <w:noWrap/>
          </w:tcPr>
          <w:p w:rsidR="00591F77" w:rsidRPr="00883D80" w:rsidRDefault="00591F77" w:rsidP="00591F77">
            <w:pPr>
              <w:jc w:val="center"/>
              <w:rPr>
                <w:rFonts w:asciiTheme="minorHAnsi" w:hAnsiTheme="minorHAnsi" w:cs="Arial"/>
                <w:sz w:val="20"/>
                <w:szCs w:val="20"/>
              </w:rPr>
            </w:pPr>
            <w:r>
              <w:rPr>
                <w:rFonts w:ascii="Arial Armenian" w:hAnsi="Arial Armenian" w:cs="Arial"/>
                <w:sz w:val="20"/>
                <w:szCs w:val="20"/>
              </w:rPr>
              <w:t>100</w:t>
            </w:r>
            <w:r w:rsidRPr="00BF1AF5">
              <w:rPr>
                <w:rFonts w:ascii="Arial" w:hAnsi="Arial" w:cs="Arial"/>
                <w:sz w:val="20"/>
                <w:szCs w:val="20"/>
                <w:lang w:val="en-US"/>
              </w:rPr>
              <w:t xml:space="preserve"> М</w:t>
            </w:r>
            <w:r>
              <w:rPr>
                <w:rFonts w:ascii="Arial" w:hAnsi="Arial" w:cs="Arial"/>
                <w:sz w:val="20"/>
                <w:szCs w:val="20"/>
                <w:vertAlign w:val="superscript"/>
                <w:lang w:val="en-US"/>
              </w:rPr>
              <w:t>2</w:t>
            </w:r>
          </w:p>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1,20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Sylfaen" w:hAnsi="Sylfaen" w:cs="Calibri"/>
                <w:i/>
                <w:iCs/>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9172AB">
              <w:t xml:space="preserve"> </w:t>
            </w:r>
          </w:p>
        </w:tc>
        <w:tc>
          <w:tcPr>
            <w:tcW w:w="880"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hideMark/>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591F77" w:rsidRPr="00DD46F6" w:rsidRDefault="00591F77" w:rsidP="00591F77">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591F77"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591F77" w:rsidRPr="00B41AE9" w:rsidRDefault="00591F77" w:rsidP="00591F77">
            <w:pPr>
              <w:jc w:val="center"/>
              <w:rPr>
                <w:rFonts w:ascii="Sylfaen" w:hAnsi="Sylfaen" w:cs="Calibri"/>
                <w:i/>
                <w:iCs/>
                <w:lang w:val="en-US" w:bidi="ar-SA"/>
              </w:rPr>
            </w:pPr>
            <w:r>
              <w:rPr>
                <w:rFonts w:ascii="Sylfaen" w:hAnsi="Sylfaen" w:cs="Calibri"/>
                <w:i/>
                <w:iCs/>
                <w:lang w:val="en-US" w:bidi="ar-SA"/>
              </w:rPr>
              <w:t>7</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492BA0" w:rsidP="00591F77">
            <w:pPr>
              <w:jc w:val="center"/>
              <w:rPr>
                <w:rFonts w:ascii="Arial Armenian" w:hAnsi="Arial Armenian" w:cs="Arial"/>
                <w:b/>
                <w:bCs/>
                <w:sz w:val="18"/>
                <w:szCs w:val="18"/>
              </w:rPr>
            </w:pPr>
            <w:r w:rsidRPr="004459C4">
              <w:rPr>
                <w:rFonts w:ascii="Arial Armenian" w:hAnsi="Arial Armenian" w:cs="Arial"/>
                <w:b/>
                <w:bCs/>
                <w:sz w:val="20"/>
                <w:szCs w:val="20"/>
              </w:rPr>
              <w:t>E8-7</w:t>
            </w:r>
            <w:r w:rsidR="00591F77"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591F77" w:rsidRDefault="00591F77" w:rsidP="00591F77">
            <w:r w:rsidRPr="009172AB">
              <w:t>Вертикальная гидроизоляция фундамента 2-мя слоями битума</w:t>
            </w:r>
          </w:p>
        </w:tc>
        <w:tc>
          <w:tcPr>
            <w:tcW w:w="880" w:type="dxa"/>
            <w:tcBorders>
              <w:top w:val="nil"/>
              <w:left w:val="nil"/>
              <w:bottom w:val="single" w:sz="4" w:space="0" w:color="auto"/>
              <w:right w:val="single" w:sz="4" w:space="0" w:color="auto"/>
            </w:tcBorders>
            <w:shd w:val="clear" w:color="auto" w:fill="auto"/>
            <w:noWrap/>
          </w:tcPr>
          <w:p w:rsidR="00591F77" w:rsidRPr="00883D80" w:rsidRDefault="00591F77" w:rsidP="00591F77">
            <w:pPr>
              <w:jc w:val="center"/>
              <w:rPr>
                <w:rFonts w:asciiTheme="minorHAnsi" w:hAnsiTheme="minorHAnsi" w:cs="Arial"/>
                <w:sz w:val="20"/>
                <w:szCs w:val="20"/>
              </w:rPr>
            </w:pPr>
            <w:r>
              <w:rPr>
                <w:rFonts w:ascii="Arial Armenian" w:hAnsi="Arial Armenian" w:cs="Arial"/>
                <w:sz w:val="20"/>
                <w:szCs w:val="20"/>
              </w:rPr>
              <w:t>100</w:t>
            </w:r>
            <w:r w:rsidRPr="00BF1AF5">
              <w:rPr>
                <w:rFonts w:ascii="Arial" w:hAnsi="Arial" w:cs="Arial"/>
                <w:sz w:val="20"/>
                <w:szCs w:val="20"/>
                <w:lang w:val="en-US"/>
              </w:rPr>
              <w:t xml:space="preserve"> М</w:t>
            </w:r>
            <w:r>
              <w:rPr>
                <w:rFonts w:ascii="Arial" w:hAnsi="Arial" w:cs="Arial"/>
                <w:sz w:val="20"/>
                <w:szCs w:val="20"/>
                <w:vertAlign w:val="superscript"/>
                <w:lang w:val="en-US"/>
              </w:rPr>
              <w:t>2</w:t>
            </w:r>
          </w:p>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0,90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720"/>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Sylfaen" w:hAnsi="Sylfaen" w:cs="Calibri"/>
                <w:lang w:bidi="ar-SA"/>
              </w:rPr>
            </w:pPr>
            <w:r w:rsidRPr="00DD46F6">
              <w:rPr>
                <w:rFonts w:ascii="Sylfaen" w:hAnsi="Sylfaen" w:cs="Calibri"/>
                <w:lang w:bidi="ar-SA"/>
              </w:rPr>
              <w:t> </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18"/>
                <w:szCs w:val="18"/>
              </w:rPr>
            </w:pPr>
          </w:p>
        </w:tc>
        <w:tc>
          <w:tcPr>
            <w:tcW w:w="5529" w:type="dxa"/>
            <w:tcBorders>
              <w:top w:val="nil"/>
              <w:left w:val="nil"/>
              <w:bottom w:val="single" w:sz="4" w:space="0" w:color="auto"/>
              <w:right w:val="single" w:sz="4" w:space="0" w:color="auto"/>
            </w:tcBorders>
            <w:shd w:val="clear" w:color="auto" w:fill="auto"/>
          </w:tcPr>
          <w:p w:rsidR="00591F77" w:rsidRPr="00EE42C6" w:rsidRDefault="00591F77" w:rsidP="00591F77">
            <w:pPr>
              <w:jc w:val="center"/>
            </w:pPr>
            <w:r w:rsidRPr="00EE42C6">
              <w:t>Стены:</w:t>
            </w:r>
          </w:p>
        </w:tc>
        <w:tc>
          <w:tcPr>
            <w:tcW w:w="880" w:type="dxa"/>
            <w:tcBorders>
              <w:top w:val="nil"/>
              <w:left w:val="nil"/>
              <w:bottom w:val="single" w:sz="4" w:space="0" w:color="auto"/>
              <w:right w:val="single" w:sz="4" w:space="0" w:color="auto"/>
            </w:tcBorders>
            <w:shd w:val="clear" w:color="auto" w:fill="auto"/>
            <w:noWrap/>
          </w:tcPr>
          <w:p w:rsidR="00591F77" w:rsidRDefault="00591F77" w:rsidP="00591F77"/>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591F77" w:rsidRPr="00786D06" w:rsidRDefault="00591F77" w:rsidP="00591F77">
            <w:pPr>
              <w:jc w:val="center"/>
              <w:rPr>
                <w:rFonts w:ascii="Times Armenian" w:hAnsi="Times Armenian" w:cs="Calibri"/>
                <w:sz w:val="22"/>
                <w:szCs w:val="22"/>
                <w:lang w:val="en-US" w:bidi="ar-SA"/>
              </w:rPr>
            </w:pPr>
            <w:r>
              <w:rPr>
                <w:rFonts w:ascii="Times Armenian" w:hAnsi="Times Armenian" w:cs="Calibri"/>
                <w:sz w:val="22"/>
                <w:szCs w:val="22"/>
                <w:lang w:val="en-US" w:bidi="ar-SA"/>
              </w:rPr>
              <w:t>17.78</w:t>
            </w:r>
          </w:p>
        </w:tc>
      </w:tr>
      <w:tr w:rsidR="00591F77" w:rsidRPr="00DD46F6" w:rsidTr="006F4303">
        <w:trPr>
          <w:gridAfter w:val="1"/>
          <w:wAfter w:w="55" w:type="dxa"/>
          <w:trHeight w:val="720"/>
        </w:trPr>
        <w:tc>
          <w:tcPr>
            <w:tcW w:w="505" w:type="dxa"/>
            <w:tcBorders>
              <w:top w:val="nil"/>
              <w:left w:val="single" w:sz="4" w:space="0" w:color="auto"/>
              <w:bottom w:val="single" w:sz="4" w:space="0" w:color="auto"/>
              <w:right w:val="single" w:sz="4" w:space="0" w:color="auto"/>
            </w:tcBorders>
            <w:vAlign w:val="center"/>
          </w:tcPr>
          <w:p w:rsidR="00591F77" w:rsidRPr="00786D06" w:rsidRDefault="00591F77" w:rsidP="00591F77">
            <w:pPr>
              <w:jc w:val="center"/>
              <w:rPr>
                <w:rFonts w:ascii="Sylfaen" w:hAnsi="Sylfaen" w:cs="Calibri"/>
                <w:i/>
                <w:iCs/>
                <w:lang w:val="en-US" w:bidi="ar-SA"/>
              </w:rPr>
            </w:pPr>
            <w:r>
              <w:rPr>
                <w:rFonts w:ascii="Sylfaen" w:hAnsi="Sylfaen" w:cs="Calibri"/>
                <w:i/>
                <w:iCs/>
                <w:lang w:val="en-US"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492BA0" w:rsidP="00591F77">
            <w:pPr>
              <w:jc w:val="center"/>
              <w:rPr>
                <w:rFonts w:ascii="Arial Armenian" w:hAnsi="Arial Armenian" w:cs="Arial"/>
                <w:b/>
                <w:bCs/>
                <w:sz w:val="18"/>
                <w:szCs w:val="18"/>
              </w:rPr>
            </w:pPr>
            <w:r w:rsidRPr="004459C4">
              <w:rPr>
                <w:rFonts w:ascii="Arial Armenian" w:hAnsi="Arial Armenian" w:cs="Arial"/>
                <w:b/>
                <w:bCs/>
                <w:sz w:val="18"/>
                <w:szCs w:val="18"/>
              </w:rPr>
              <w:t xml:space="preserve">E8-163    </w:t>
            </w:r>
            <w:r w:rsidR="00591F77"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591F77" w:rsidRPr="009172AB" w:rsidRDefault="00591F77" w:rsidP="00591F77">
            <w:r w:rsidRPr="00EE42C6">
              <w:t>Строительство стен из артефактных камней прямой огранки,</w:t>
            </w:r>
          </w:p>
        </w:tc>
        <w:tc>
          <w:tcPr>
            <w:tcW w:w="880" w:type="dxa"/>
            <w:tcBorders>
              <w:top w:val="nil"/>
              <w:left w:val="nil"/>
              <w:bottom w:val="single" w:sz="4" w:space="0" w:color="auto"/>
              <w:right w:val="single" w:sz="4" w:space="0" w:color="auto"/>
            </w:tcBorders>
            <w:shd w:val="clear" w:color="auto" w:fill="auto"/>
            <w:noWrap/>
          </w:tcPr>
          <w:p w:rsidR="00591F77" w:rsidRDefault="00591F77" w:rsidP="00591F77">
            <w:r w:rsidRPr="00833B22">
              <w:rPr>
                <w:rFonts w:ascii="Arial" w:hAnsi="Arial" w:cs="Arial"/>
                <w:sz w:val="20"/>
                <w:szCs w:val="20"/>
                <w:lang w:val="en-US"/>
              </w:rPr>
              <w:t>М</w:t>
            </w:r>
            <w:r w:rsidRPr="00833B22">
              <w:rPr>
                <w:rFonts w:ascii="Arial" w:hAnsi="Arial" w:cs="Arial"/>
                <w:sz w:val="20"/>
                <w:szCs w:val="20"/>
                <w:vertAlign w:val="superscript"/>
                <w:lang w:val="en-US"/>
              </w:rPr>
              <w:t>3</w:t>
            </w:r>
          </w:p>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r w:rsidRPr="004459C4">
              <w:rPr>
                <w:rFonts w:ascii="Arial Armenian" w:hAnsi="Arial Armenian" w:cs="Arial"/>
                <w:b/>
                <w:bCs/>
                <w:sz w:val="20"/>
                <w:szCs w:val="20"/>
              </w:rPr>
              <w:t>216,60</w:t>
            </w: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591F77"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591F77" w:rsidRPr="00DD46F6" w:rsidRDefault="00591F77" w:rsidP="00591F77">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p>
        </w:tc>
        <w:tc>
          <w:tcPr>
            <w:tcW w:w="5529" w:type="dxa"/>
            <w:tcBorders>
              <w:top w:val="nil"/>
              <w:left w:val="nil"/>
              <w:bottom w:val="nil"/>
              <w:right w:val="single" w:sz="4" w:space="0" w:color="auto"/>
            </w:tcBorders>
            <w:shd w:val="clear" w:color="auto" w:fill="auto"/>
            <w:noWrap/>
          </w:tcPr>
          <w:p w:rsidR="00591F77" w:rsidRPr="00EE42C6" w:rsidRDefault="00591F77" w:rsidP="00591F77"/>
        </w:tc>
        <w:tc>
          <w:tcPr>
            <w:tcW w:w="880" w:type="dxa"/>
            <w:tcBorders>
              <w:top w:val="nil"/>
              <w:left w:val="nil"/>
              <w:bottom w:val="single" w:sz="4" w:space="0" w:color="auto"/>
              <w:right w:val="single" w:sz="4" w:space="0" w:color="auto"/>
            </w:tcBorders>
            <w:shd w:val="clear" w:color="auto" w:fill="auto"/>
            <w:noWrap/>
          </w:tcPr>
          <w:p w:rsidR="00591F77" w:rsidRDefault="00591F77" w:rsidP="00591F77"/>
        </w:tc>
        <w:tc>
          <w:tcPr>
            <w:tcW w:w="962" w:type="dxa"/>
            <w:tcBorders>
              <w:top w:val="nil"/>
              <w:left w:val="nil"/>
              <w:bottom w:val="single" w:sz="4" w:space="0" w:color="auto"/>
              <w:right w:val="single" w:sz="4" w:space="0" w:color="auto"/>
            </w:tcBorders>
            <w:shd w:val="clear" w:color="auto" w:fill="auto"/>
            <w:noWrap/>
          </w:tcPr>
          <w:p w:rsidR="00591F77" w:rsidRPr="004459C4" w:rsidRDefault="00591F77" w:rsidP="00591F77">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591F77" w:rsidRPr="00DD46F6" w:rsidRDefault="00591F77" w:rsidP="00591F77">
            <w:pPr>
              <w:jc w:val="center"/>
              <w:rPr>
                <w:rFonts w:ascii="Times Armenian" w:hAnsi="Times Armenian" w:cs="Calibri"/>
                <w:sz w:val="22"/>
                <w:szCs w:val="22"/>
                <w:lang w:bidi="ar-SA"/>
              </w:rPr>
            </w:pPr>
          </w:p>
        </w:tc>
      </w:tr>
      <w:tr w:rsidR="00492BA0" w:rsidRPr="00DD46F6" w:rsidTr="006F4303">
        <w:trPr>
          <w:gridAfter w:val="1"/>
          <w:wAfter w:w="55" w:type="dxa"/>
          <w:trHeight w:val="360"/>
        </w:trPr>
        <w:tc>
          <w:tcPr>
            <w:tcW w:w="505" w:type="dxa"/>
            <w:tcBorders>
              <w:top w:val="single" w:sz="4" w:space="0" w:color="auto"/>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i/>
                <w:iCs/>
                <w:lang w:bidi="ar-SA"/>
              </w:rPr>
            </w:pPr>
            <w:r>
              <w:rPr>
                <w:rFonts w:ascii="Sylfaen" w:hAnsi="Sylfaen" w:cs="Calibri"/>
                <w:i/>
                <w:iCs/>
                <w:lang w:bidi="ar-SA"/>
              </w:rPr>
              <w:t>2</w:t>
            </w:r>
          </w:p>
        </w:tc>
        <w:tc>
          <w:tcPr>
            <w:tcW w:w="1304" w:type="dxa"/>
            <w:tcBorders>
              <w:top w:val="single" w:sz="4" w:space="0" w:color="auto"/>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E6-106</w:t>
            </w:r>
          </w:p>
        </w:tc>
        <w:tc>
          <w:tcPr>
            <w:tcW w:w="5529" w:type="dxa"/>
            <w:tcBorders>
              <w:top w:val="single" w:sz="4" w:space="0" w:color="auto"/>
              <w:left w:val="nil"/>
              <w:bottom w:val="single" w:sz="4" w:space="0" w:color="auto"/>
              <w:right w:val="single" w:sz="4" w:space="0" w:color="auto"/>
            </w:tcBorders>
            <w:shd w:val="clear" w:color="auto" w:fill="auto"/>
          </w:tcPr>
          <w:p w:rsidR="00492BA0" w:rsidRPr="00EE42C6" w:rsidRDefault="00492BA0" w:rsidP="00492BA0">
            <w:r w:rsidRPr="00EE42C6">
              <w:t>Выполнение монолитных колонн э / бетона из бетона класса В20 (250),</w:t>
            </w:r>
          </w:p>
        </w:tc>
        <w:tc>
          <w:tcPr>
            <w:tcW w:w="880" w:type="dxa"/>
            <w:tcBorders>
              <w:top w:val="single" w:sz="4" w:space="0" w:color="auto"/>
              <w:left w:val="nil"/>
              <w:bottom w:val="single" w:sz="4" w:space="0" w:color="auto"/>
              <w:right w:val="single" w:sz="4" w:space="0" w:color="auto"/>
            </w:tcBorders>
            <w:shd w:val="clear" w:color="auto" w:fill="auto"/>
            <w:hideMark/>
          </w:tcPr>
          <w:p w:rsidR="00492BA0" w:rsidRDefault="00492BA0" w:rsidP="00492BA0">
            <w:r w:rsidRPr="00833B22">
              <w:rPr>
                <w:rFonts w:ascii="Arial" w:hAnsi="Arial" w:cs="Arial"/>
                <w:sz w:val="20"/>
                <w:szCs w:val="20"/>
                <w:lang w:val="en-US"/>
              </w:rPr>
              <w:t>М</w:t>
            </w:r>
            <w:r w:rsidRPr="00833B22">
              <w:rPr>
                <w:rFonts w:ascii="Arial" w:hAnsi="Arial" w:cs="Arial"/>
                <w:sz w:val="20"/>
                <w:szCs w:val="20"/>
                <w:vertAlign w:val="superscript"/>
                <w:lang w:val="en-US"/>
              </w:rPr>
              <w:t>3</w:t>
            </w:r>
          </w:p>
        </w:tc>
        <w:tc>
          <w:tcPr>
            <w:tcW w:w="962" w:type="dxa"/>
            <w:tcBorders>
              <w:top w:val="single" w:sz="4" w:space="0" w:color="auto"/>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11,2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480"/>
        </w:trPr>
        <w:tc>
          <w:tcPr>
            <w:tcW w:w="505" w:type="dxa"/>
            <w:tcBorders>
              <w:top w:val="nil"/>
              <w:left w:val="single" w:sz="4" w:space="0" w:color="auto"/>
              <w:bottom w:val="nil"/>
              <w:right w:val="single" w:sz="4" w:space="0" w:color="auto"/>
            </w:tcBorders>
            <w:vAlign w:val="center"/>
          </w:tcPr>
          <w:p w:rsidR="00492BA0" w:rsidRPr="00DD46F6" w:rsidRDefault="00492BA0" w:rsidP="00492BA0">
            <w:pPr>
              <w:jc w:val="center"/>
              <w:rPr>
                <w:rFonts w:ascii="Sylfaen" w:hAnsi="Sylfaen" w:cs="Calibri"/>
                <w:lang w:bidi="ar-SA"/>
              </w:rPr>
            </w:pPr>
            <w:r w:rsidRPr="00DD46F6">
              <w:rPr>
                <w:rFonts w:ascii="Sylfaen" w:hAnsi="Sylfaen" w:cs="Calibri"/>
                <w:lang w:bidi="ar-SA"/>
              </w:rPr>
              <w:t> </w:t>
            </w:r>
          </w:p>
        </w:tc>
        <w:tc>
          <w:tcPr>
            <w:tcW w:w="1304" w:type="dxa"/>
            <w:tcBorders>
              <w:top w:val="nil"/>
              <w:left w:val="single" w:sz="4" w:space="0" w:color="auto"/>
              <w:bottom w:val="nil"/>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nil"/>
              <w:right w:val="single" w:sz="4" w:space="0" w:color="auto"/>
            </w:tcBorders>
            <w:shd w:val="clear" w:color="auto" w:fill="auto"/>
            <w:noWrap/>
          </w:tcPr>
          <w:p w:rsidR="00492BA0" w:rsidRPr="00EE42C6" w:rsidRDefault="00492BA0" w:rsidP="00492BA0">
            <w:r w:rsidRPr="00EE42C6">
              <w:t xml:space="preserve"> </w:t>
            </w:r>
          </w:p>
        </w:tc>
        <w:tc>
          <w:tcPr>
            <w:tcW w:w="880" w:type="dxa"/>
            <w:tcBorders>
              <w:top w:val="nil"/>
              <w:left w:val="nil"/>
              <w:bottom w:val="nil"/>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nil"/>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p>
        </w:tc>
      </w:tr>
      <w:tr w:rsidR="00492BA0" w:rsidRPr="00DD46F6" w:rsidTr="006F4303">
        <w:trPr>
          <w:gridAfter w:val="1"/>
          <w:wAfter w:w="55" w:type="dxa"/>
          <w:trHeight w:val="390"/>
        </w:trPr>
        <w:tc>
          <w:tcPr>
            <w:tcW w:w="505" w:type="dxa"/>
            <w:tcBorders>
              <w:top w:val="single" w:sz="4" w:space="0" w:color="auto"/>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r>
              <w:rPr>
                <w:rFonts w:ascii="Sylfaen" w:hAnsi="Sylfaen" w:cs="Calibri"/>
                <w:lang w:bidi="ar-SA"/>
              </w:rPr>
              <w:t>3</w:t>
            </w:r>
          </w:p>
        </w:tc>
        <w:tc>
          <w:tcPr>
            <w:tcW w:w="1304" w:type="dxa"/>
            <w:tcBorders>
              <w:top w:val="single" w:sz="4" w:space="0" w:color="auto"/>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C124-1-6</w:t>
            </w:r>
          </w:p>
        </w:tc>
        <w:tc>
          <w:tcPr>
            <w:tcW w:w="5529" w:type="dxa"/>
            <w:tcBorders>
              <w:top w:val="single" w:sz="4" w:space="0" w:color="auto"/>
              <w:left w:val="nil"/>
              <w:bottom w:val="single" w:sz="4" w:space="0" w:color="auto"/>
              <w:right w:val="single" w:sz="4" w:space="0" w:color="auto"/>
            </w:tcBorders>
            <w:shd w:val="clear" w:color="auto" w:fill="auto"/>
          </w:tcPr>
          <w:p w:rsidR="00492BA0" w:rsidRPr="00EE42C6" w:rsidRDefault="00492BA0" w:rsidP="00492BA0">
            <w:r w:rsidRPr="00EE42C6">
              <w:t>Класс армирования A-I, W 6 мм</w:t>
            </w:r>
          </w:p>
        </w:tc>
        <w:tc>
          <w:tcPr>
            <w:tcW w:w="880" w:type="dxa"/>
            <w:tcBorders>
              <w:top w:val="single" w:sz="4" w:space="0" w:color="auto"/>
              <w:left w:val="nil"/>
              <w:bottom w:val="single" w:sz="4" w:space="0" w:color="auto"/>
              <w:right w:val="single" w:sz="4" w:space="0" w:color="auto"/>
            </w:tcBorders>
            <w:shd w:val="clear" w:color="auto" w:fill="auto"/>
            <w:noWrap/>
            <w:hideMark/>
          </w:tcPr>
          <w:p w:rsidR="00492BA0" w:rsidRPr="001E456C" w:rsidRDefault="00492BA0" w:rsidP="00492BA0">
            <w:pPr>
              <w:jc w:val="center"/>
              <w:rPr>
                <w:rFonts w:ascii="Calibri" w:hAnsi="Calibri" w:cs="Calibri"/>
                <w:sz w:val="20"/>
                <w:szCs w:val="20"/>
              </w:rPr>
            </w:pPr>
            <w:r>
              <w:rPr>
                <w:rFonts w:ascii="Calibri" w:hAnsi="Calibri" w:cs="Calibri"/>
                <w:sz w:val="20"/>
                <w:szCs w:val="20"/>
              </w:rPr>
              <w:t>т</w:t>
            </w:r>
          </w:p>
        </w:tc>
        <w:tc>
          <w:tcPr>
            <w:tcW w:w="962" w:type="dxa"/>
            <w:tcBorders>
              <w:top w:val="single" w:sz="4" w:space="0" w:color="auto"/>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0,650</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rsidRPr="00EE42C6">
              <w:t xml:space="preserve"> </w:t>
            </w:r>
          </w:p>
        </w:tc>
        <w:tc>
          <w:tcPr>
            <w:tcW w:w="880"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1125"/>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r>
              <w:rPr>
                <w:rFonts w:ascii="Sylfaen" w:hAnsi="Sylfaen" w:cs="Calibri"/>
                <w:lang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C124-3-16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rsidRPr="00EE42C6">
              <w:t>Арматура A-III класса P16 мм</w:t>
            </w:r>
          </w:p>
        </w:tc>
        <w:tc>
          <w:tcPr>
            <w:tcW w:w="880" w:type="dxa"/>
            <w:tcBorders>
              <w:top w:val="nil"/>
              <w:left w:val="nil"/>
              <w:bottom w:val="single" w:sz="4" w:space="0" w:color="auto"/>
              <w:right w:val="single" w:sz="4" w:space="0" w:color="auto"/>
            </w:tcBorders>
            <w:shd w:val="clear" w:color="auto" w:fill="auto"/>
            <w:noWrap/>
            <w:hideMark/>
          </w:tcPr>
          <w:p w:rsidR="00492BA0" w:rsidRPr="001E456C" w:rsidRDefault="00492BA0" w:rsidP="00492BA0">
            <w:pPr>
              <w:jc w:val="center"/>
              <w:rPr>
                <w:rFonts w:ascii="Calibri" w:hAnsi="Calibri" w:cs="Calibri"/>
                <w:sz w:val="20"/>
                <w:szCs w:val="20"/>
              </w:rPr>
            </w:pPr>
            <w:r>
              <w:rPr>
                <w:rFonts w:ascii="Calibri" w:hAnsi="Calibri" w:cs="Calibri"/>
                <w:sz w:val="20"/>
                <w:szCs w:val="20"/>
              </w:rPr>
              <w:t>т</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0,7140</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1125"/>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tc>
        <w:tc>
          <w:tcPr>
            <w:tcW w:w="880" w:type="dxa"/>
            <w:tcBorders>
              <w:top w:val="nil"/>
              <w:left w:val="nil"/>
              <w:bottom w:val="single" w:sz="4" w:space="0" w:color="auto"/>
              <w:right w:val="single" w:sz="4" w:space="0" w:color="auto"/>
            </w:tcBorders>
            <w:shd w:val="clear" w:color="auto" w:fill="auto"/>
            <w:noWrap/>
          </w:tcPr>
          <w:p w:rsidR="00492BA0" w:rsidRDefault="00492BA0" w:rsidP="00492BA0">
            <w:pPr>
              <w:jc w:val="center"/>
              <w:rPr>
                <w:rFonts w:ascii="Calibri" w:hAnsi="Calibri" w:cs="Calibri"/>
                <w:sz w:val="20"/>
                <w:szCs w:val="20"/>
              </w:rPr>
            </w:pP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492BA0" w:rsidRPr="00DD46F6" w:rsidRDefault="00492BA0" w:rsidP="00492BA0">
            <w:pPr>
              <w:jc w:val="center"/>
              <w:rPr>
                <w:rFonts w:ascii="Times Armenian" w:hAnsi="Times Armenian" w:cs="Calibri"/>
                <w:sz w:val="22"/>
                <w:szCs w:val="22"/>
                <w:lang w:bidi="ar-SA"/>
              </w:rPr>
            </w:pPr>
          </w:p>
        </w:tc>
      </w:tr>
      <w:tr w:rsidR="00492BA0" w:rsidRPr="00DD46F6" w:rsidTr="006F4303">
        <w:trPr>
          <w:gridAfter w:val="1"/>
          <w:wAfter w:w="55" w:type="dxa"/>
          <w:trHeight w:val="1110"/>
        </w:trPr>
        <w:tc>
          <w:tcPr>
            <w:tcW w:w="505" w:type="dxa"/>
            <w:tcBorders>
              <w:top w:val="nil"/>
              <w:left w:val="single" w:sz="4" w:space="0" w:color="auto"/>
              <w:bottom w:val="single" w:sz="4" w:space="0" w:color="auto"/>
              <w:right w:val="single" w:sz="4" w:space="0" w:color="auto"/>
            </w:tcBorders>
            <w:vAlign w:val="center"/>
          </w:tcPr>
          <w:p w:rsidR="00492BA0" w:rsidRPr="00EF1C22" w:rsidRDefault="00492BA0" w:rsidP="00492BA0">
            <w:pPr>
              <w:jc w:val="center"/>
              <w:rPr>
                <w:rFonts w:ascii="Sylfaen" w:hAnsi="Sylfaen" w:cs="Calibri"/>
                <w:lang w:val="en-US" w:bidi="ar-SA"/>
              </w:rPr>
            </w:pPr>
            <w:r>
              <w:rPr>
                <w:rFonts w:ascii="Sylfaen" w:hAnsi="Sylfaen" w:cs="Calibri"/>
                <w:lang w:val="en-US"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E8-59</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rsidRPr="00EE42C6">
              <w:t>Сетка арматурная горизонтальная, Вр1 класс Р4 мм, 100/100 - 4/4, 125 м2 x1,8 кг = 225 кг</w:t>
            </w:r>
          </w:p>
        </w:tc>
        <w:tc>
          <w:tcPr>
            <w:tcW w:w="880" w:type="dxa"/>
            <w:tcBorders>
              <w:top w:val="nil"/>
              <w:left w:val="nil"/>
              <w:bottom w:val="single" w:sz="4" w:space="0" w:color="auto"/>
              <w:right w:val="single" w:sz="4" w:space="0" w:color="auto"/>
            </w:tcBorders>
            <w:shd w:val="clear" w:color="auto" w:fill="auto"/>
            <w:noWrap/>
            <w:hideMark/>
          </w:tcPr>
          <w:p w:rsidR="00492BA0" w:rsidRPr="00EF1C22" w:rsidRDefault="00492BA0" w:rsidP="00492BA0">
            <w:pPr>
              <w:jc w:val="center"/>
              <w:rPr>
                <w:rFonts w:ascii="Calibri" w:hAnsi="Calibri" w:cs="Calibri"/>
                <w:sz w:val="20"/>
                <w:szCs w:val="20"/>
              </w:rPr>
            </w:pPr>
            <w:r>
              <w:rPr>
                <w:rFonts w:ascii="Calibri" w:hAnsi="Calibri" w:cs="Calibri"/>
                <w:sz w:val="20"/>
                <w:szCs w:val="20"/>
              </w:rPr>
              <w:t>т</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0,225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rsidRPr="00EE42C6">
              <w:t xml:space="preserve"> </w:t>
            </w:r>
          </w:p>
        </w:tc>
        <w:tc>
          <w:tcPr>
            <w:tcW w:w="880" w:type="dxa"/>
            <w:tcBorders>
              <w:top w:val="nil"/>
              <w:left w:val="nil"/>
              <w:bottom w:val="single" w:sz="4" w:space="0" w:color="auto"/>
              <w:right w:val="single" w:sz="4" w:space="0" w:color="auto"/>
            </w:tcBorders>
            <w:shd w:val="clear" w:color="auto" w:fill="auto"/>
            <w:noWrap/>
            <w:vAlign w:val="center"/>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660"/>
        </w:trPr>
        <w:tc>
          <w:tcPr>
            <w:tcW w:w="505" w:type="dxa"/>
            <w:tcBorders>
              <w:top w:val="nil"/>
              <w:left w:val="single" w:sz="4" w:space="0" w:color="auto"/>
              <w:bottom w:val="single" w:sz="4" w:space="0" w:color="auto"/>
              <w:right w:val="single" w:sz="4" w:space="0" w:color="auto"/>
            </w:tcBorders>
            <w:vAlign w:val="center"/>
          </w:tcPr>
          <w:p w:rsidR="00492BA0" w:rsidRPr="00EF1C22" w:rsidRDefault="00492BA0" w:rsidP="00492BA0">
            <w:pPr>
              <w:jc w:val="center"/>
              <w:rPr>
                <w:rFonts w:ascii="Sylfaen" w:hAnsi="Sylfaen" w:cs="Calibri"/>
                <w:lang w:val="en-US" w:bidi="ar-SA"/>
              </w:rPr>
            </w:pPr>
            <w:r>
              <w:rPr>
                <w:rFonts w:ascii="Sylfaen" w:hAnsi="Sylfaen" w:cs="Calibri"/>
                <w:lang w:val="en-US"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E6-168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rsidRPr="00EE42C6">
              <w:t>Строительство монолитных участков э / бетонной зоны և из бетона класса В 20 (250), с решеткой</w:t>
            </w:r>
          </w:p>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Ù3</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19,50</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rsidRPr="00EE42C6">
              <w:t xml:space="preserve"> </w:t>
            </w:r>
          </w:p>
        </w:tc>
        <w:tc>
          <w:tcPr>
            <w:tcW w:w="880" w:type="dxa"/>
            <w:tcBorders>
              <w:top w:val="nil"/>
              <w:left w:val="nil"/>
              <w:bottom w:val="single" w:sz="4" w:space="0" w:color="auto"/>
              <w:right w:val="single" w:sz="4" w:space="0" w:color="auto"/>
            </w:tcBorders>
            <w:shd w:val="clear" w:color="auto" w:fill="auto"/>
            <w:noWrap/>
            <w:vAlign w:val="center"/>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EF1C22" w:rsidRDefault="00492BA0" w:rsidP="00492BA0">
            <w:pPr>
              <w:jc w:val="center"/>
              <w:rPr>
                <w:rFonts w:ascii="Sylfaen" w:hAnsi="Sylfaen" w:cs="Calibri"/>
                <w:lang w:val="en-US" w:bidi="ar-SA"/>
              </w:rPr>
            </w:pPr>
            <w:r>
              <w:rPr>
                <w:rFonts w:ascii="Sylfaen" w:hAnsi="Sylfaen" w:cs="Calibri"/>
                <w:lang w:val="en-US" w:bidi="ar-SA"/>
              </w:rPr>
              <w:t>7</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C124-1-6</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rsidRPr="00EE42C6">
              <w:t>Класс армирования A-I, W 6 мм</w:t>
            </w:r>
          </w:p>
        </w:tc>
        <w:tc>
          <w:tcPr>
            <w:tcW w:w="880" w:type="dxa"/>
            <w:tcBorders>
              <w:top w:val="nil"/>
              <w:left w:val="nil"/>
              <w:bottom w:val="single" w:sz="4" w:space="0" w:color="auto"/>
              <w:right w:val="single" w:sz="4" w:space="0" w:color="auto"/>
            </w:tcBorders>
            <w:shd w:val="clear" w:color="auto" w:fill="auto"/>
            <w:noWrap/>
          </w:tcPr>
          <w:p w:rsidR="00492BA0" w:rsidRPr="006E782D" w:rsidRDefault="00492BA0" w:rsidP="00492BA0">
            <w:pPr>
              <w:jc w:val="center"/>
              <w:rPr>
                <w:rFonts w:ascii="Calibri" w:hAnsi="Calibri" w:cs="Calibri"/>
                <w:sz w:val="20"/>
                <w:szCs w:val="20"/>
              </w:rPr>
            </w:pPr>
            <w:r>
              <w:rPr>
                <w:rFonts w:ascii="Calibri" w:hAnsi="Calibri" w:cs="Calibri"/>
                <w:sz w:val="20"/>
                <w:szCs w:val="20"/>
              </w:rPr>
              <w:t>т</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0,236</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i/>
                <w:iCs/>
                <w:lang w:bidi="ar-SA"/>
              </w:rPr>
            </w:pPr>
            <w:r w:rsidRPr="00DD46F6">
              <w:rPr>
                <w:rFonts w:ascii="Sylfaen" w:hAnsi="Sylfaen" w:cs="Calibri"/>
                <w:i/>
                <w:iCs/>
                <w:lang w:bidi="ar-SA"/>
              </w:rPr>
              <w:t> </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noWrap/>
          </w:tcPr>
          <w:p w:rsidR="00492BA0" w:rsidRPr="00EE42C6" w:rsidRDefault="00492BA0" w:rsidP="00492BA0">
            <w:r w:rsidRPr="00EE42C6">
              <w:t xml:space="preserve"> </w:t>
            </w:r>
          </w:p>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p>
        </w:tc>
      </w:tr>
      <w:tr w:rsidR="00492BA0" w:rsidRPr="00DD46F6" w:rsidTr="00333FA1">
        <w:trPr>
          <w:gridAfter w:val="1"/>
          <w:wAfter w:w="55" w:type="dxa"/>
          <w:trHeight w:val="765"/>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r>
              <w:rPr>
                <w:rFonts w:ascii="Sylfaen" w:hAnsi="Sylfaen" w:cs="Calibri"/>
                <w:lang w:bidi="ar-SA"/>
              </w:rPr>
              <w:t>8</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C124-3-12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t xml:space="preserve">Арматура A-III класс </w:t>
            </w:r>
            <w:r w:rsidRPr="006E782D">
              <w:t>Р</w:t>
            </w:r>
            <w:r w:rsidRPr="00EE42C6">
              <w:t>12 мм</w:t>
            </w:r>
          </w:p>
        </w:tc>
        <w:tc>
          <w:tcPr>
            <w:tcW w:w="880" w:type="dxa"/>
            <w:tcBorders>
              <w:top w:val="nil"/>
              <w:left w:val="nil"/>
              <w:bottom w:val="single" w:sz="4" w:space="0" w:color="auto"/>
              <w:right w:val="single" w:sz="4" w:space="0" w:color="auto"/>
            </w:tcBorders>
            <w:shd w:val="clear" w:color="auto" w:fill="auto"/>
            <w:noWrap/>
            <w:hideMark/>
          </w:tcPr>
          <w:p w:rsidR="00492BA0" w:rsidRPr="006E782D" w:rsidRDefault="00492BA0" w:rsidP="00492BA0">
            <w:pPr>
              <w:jc w:val="center"/>
              <w:rPr>
                <w:rFonts w:ascii="Calibri" w:hAnsi="Calibri" w:cs="Calibri"/>
                <w:sz w:val="20"/>
                <w:szCs w:val="20"/>
              </w:rPr>
            </w:pPr>
            <w:r>
              <w:rPr>
                <w:rFonts w:ascii="Calibri" w:hAnsi="Calibri" w:cs="Calibri"/>
                <w:sz w:val="20"/>
                <w:szCs w:val="20"/>
              </w:rPr>
              <w:t>т</w:t>
            </w:r>
          </w:p>
        </w:tc>
        <w:tc>
          <w:tcPr>
            <w:tcW w:w="962" w:type="dxa"/>
            <w:tcBorders>
              <w:top w:val="nil"/>
              <w:left w:val="nil"/>
              <w:bottom w:val="single" w:sz="4" w:space="0" w:color="auto"/>
              <w:right w:val="single" w:sz="4" w:space="0" w:color="auto"/>
            </w:tcBorders>
            <w:shd w:val="clear" w:color="auto" w:fill="auto"/>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0,3150</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8609C1" w:rsidRDefault="00492BA0" w:rsidP="00492BA0">
            <w:pPr>
              <w:jc w:val="center"/>
              <w:rPr>
                <w:rFonts w:asciiTheme="minorHAnsi" w:hAnsiTheme="minorHAnsi" w:cs="Calibri"/>
                <w:lang w:bidi="ar-SA"/>
              </w:rPr>
            </w:pPr>
            <w:r>
              <w:rPr>
                <w:rFonts w:ascii="Times Armenian" w:hAnsi="Times Armenian" w:cs="Calibri"/>
                <w:lang w:bidi="ar-SA"/>
              </w:rPr>
              <w:t>9</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C124-3-16  </w:t>
            </w:r>
          </w:p>
        </w:tc>
        <w:tc>
          <w:tcPr>
            <w:tcW w:w="5529" w:type="dxa"/>
            <w:tcBorders>
              <w:top w:val="nil"/>
              <w:left w:val="nil"/>
              <w:bottom w:val="single" w:sz="4" w:space="0" w:color="auto"/>
              <w:right w:val="single" w:sz="4" w:space="0" w:color="auto"/>
            </w:tcBorders>
            <w:shd w:val="clear" w:color="auto" w:fill="auto"/>
          </w:tcPr>
          <w:p w:rsidR="00492BA0" w:rsidRPr="00EE42C6" w:rsidRDefault="00492BA0" w:rsidP="00492BA0">
            <w:r w:rsidRPr="00EE42C6">
              <w:t>Арматура A-III класса P16 мм</w:t>
            </w:r>
          </w:p>
        </w:tc>
        <w:tc>
          <w:tcPr>
            <w:tcW w:w="880" w:type="dxa"/>
            <w:tcBorders>
              <w:top w:val="nil"/>
              <w:left w:val="nil"/>
              <w:bottom w:val="single" w:sz="4" w:space="0" w:color="auto"/>
              <w:right w:val="single" w:sz="4" w:space="0" w:color="auto"/>
            </w:tcBorders>
            <w:shd w:val="clear" w:color="auto" w:fill="auto"/>
            <w:noWrap/>
          </w:tcPr>
          <w:p w:rsidR="00492BA0" w:rsidRPr="006E782D" w:rsidRDefault="00492BA0" w:rsidP="00492BA0">
            <w:pPr>
              <w:jc w:val="center"/>
              <w:rPr>
                <w:rFonts w:ascii="Calibri" w:hAnsi="Calibri" w:cs="Calibri"/>
                <w:sz w:val="20"/>
                <w:szCs w:val="20"/>
              </w:rPr>
            </w:pPr>
            <w:r>
              <w:rPr>
                <w:rFonts w:ascii="Calibri" w:hAnsi="Calibri" w:cs="Calibri"/>
                <w:sz w:val="20"/>
                <w:szCs w:val="20"/>
              </w:rPr>
              <w:t>т</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0,7110</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292409" w:rsidRDefault="00492BA0" w:rsidP="00492BA0">
            <w:pPr>
              <w:jc w:val="center"/>
              <w:rPr>
                <w:b/>
              </w:rPr>
            </w:pPr>
            <w:r w:rsidRPr="00292409">
              <w:rPr>
                <w:b/>
              </w:rPr>
              <w:t>Автостоянки</w:t>
            </w:r>
          </w:p>
        </w:tc>
        <w:tc>
          <w:tcPr>
            <w:tcW w:w="880"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Pr>
                <w:rFonts w:ascii="Times Armenian" w:hAnsi="Times Armenian" w:cs="Calibri"/>
                <w:sz w:val="22"/>
                <w:szCs w:val="22"/>
                <w:lang w:val="en-US" w:bidi="ar-SA"/>
              </w:rPr>
              <w:t>20.62</w:t>
            </w:r>
            <w:r w:rsidRPr="00DD46F6">
              <w:rPr>
                <w:rFonts w:ascii="Times Armenian" w:hAnsi="Times Armenian" w:cs="Calibri"/>
                <w:sz w:val="22"/>
                <w:szCs w:val="22"/>
                <w:lang w:bidi="ar-SA"/>
              </w:rPr>
              <w:t> </w:t>
            </w:r>
          </w:p>
        </w:tc>
      </w:tr>
      <w:tr w:rsidR="00492BA0" w:rsidRPr="00DD46F6" w:rsidTr="00333FA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i/>
                <w:iCs/>
                <w:lang w:bidi="ar-SA"/>
              </w:rPr>
            </w:pPr>
            <w:r w:rsidRPr="00DD46F6">
              <w:rPr>
                <w:rFonts w:ascii="Sylfaen" w:hAnsi="Sylfaen" w:cs="Calibri"/>
                <w:i/>
                <w:iCs/>
                <w:lang w:bidi="ar-SA"/>
              </w:rPr>
              <w:t> </w:t>
            </w: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Pr>
                <w:lang w:val="en-US"/>
              </w:rPr>
              <w:t>каркас</w:t>
            </w:r>
            <w:r w:rsidRPr="00151FF8">
              <w:t>:</w:t>
            </w:r>
          </w:p>
        </w:tc>
        <w:tc>
          <w:tcPr>
            <w:tcW w:w="880" w:type="dxa"/>
            <w:tcBorders>
              <w:top w:val="nil"/>
              <w:left w:val="nil"/>
              <w:bottom w:val="single" w:sz="4" w:space="0" w:color="auto"/>
              <w:right w:val="single" w:sz="4" w:space="0" w:color="auto"/>
            </w:tcBorders>
            <w:shd w:val="clear" w:color="auto" w:fill="auto"/>
            <w:noWrap/>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p>
        </w:tc>
      </w:tr>
      <w:tr w:rsidR="00492BA0" w:rsidRPr="00DD46F6" w:rsidTr="00333FA1">
        <w:trPr>
          <w:gridAfter w:val="1"/>
          <w:wAfter w:w="55" w:type="dxa"/>
          <w:trHeight w:val="1254"/>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i/>
                <w:iCs/>
                <w:lang w:bidi="ar-SA"/>
              </w:rPr>
            </w:pPr>
            <w:r w:rsidRPr="00DD46F6">
              <w:rPr>
                <w:rFonts w:ascii="Sylfaen" w:hAnsi="Sylfaen" w:cs="Calibri"/>
                <w:i/>
                <w:iCs/>
                <w:lang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E9-51  </w:t>
            </w:r>
          </w:p>
        </w:tc>
        <w:tc>
          <w:tcPr>
            <w:tcW w:w="5529" w:type="dxa"/>
            <w:tcBorders>
              <w:top w:val="nil"/>
              <w:left w:val="nil"/>
              <w:bottom w:val="single" w:sz="4" w:space="0" w:color="auto"/>
              <w:right w:val="single" w:sz="4" w:space="0" w:color="auto"/>
            </w:tcBorders>
            <w:shd w:val="clear" w:color="auto" w:fill="auto"/>
          </w:tcPr>
          <w:p w:rsidR="00492BA0" w:rsidRDefault="00492BA0" w:rsidP="00492BA0">
            <w:r w:rsidRPr="00151FF8">
              <w:t xml:space="preserve">Изготовление и установка металлических колонн с металлическими трубами P 150 x 5 мм, 6 шт. X 4,96 м = 29,76 линий - 583 кг, 6 шт. X 5,62 м = 33,72 линий - 662 </w:t>
            </w:r>
          </w:p>
          <w:p w:rsidR="00492BA0" w:rsidRDefault="00492BA0" w:rsidP="00492BA0">
            <w:pPr>
              <w:rPr>
                <w:lang w:val="hy-AM"/>
              </w:rPr>
            </w:pPr>
            <w:r w:rsidRPr="006D6BAC">
              <w:t>Листовки</w:t>
            </w:r>
            <w:r w:rsidRPr="00843099">
              <w:t>,546</w:t>
            </w:r>
            <w:r>
              <w:rPr>
                <w:lang w:val="hy-AM"/>
              </w:rPr>
              <w:t>кг</w:t>
            </w:r>
          </w:p>
          <w:p w:rsidR="00492BA0" w:rsidRPr="00D8032D" w:rsidRDefault="00492BA0" w:rsidP="00492BA0">
            <w:pPr>
              <w:rPr>
                <w:lang w:val="hy-AM"/>
              </w:rPr>
            </w:pPr>
            <w:r>
              <w:t>Арматура A-I класса P20</w:t>
            </w:r>
            <w:r w:rsidRPr="00EE42C6">
              <w:t xml:space="preserve"> мм</w:t>
            </w:r>
            <w:r>
              <w:rPr>
                <w:lang w:val="hy-AM"/>
              </w:rPr>
              <w:t>-146кг</w:t>
            </w:r>
          </w:p>
        </w:tc>
        <w:tc>
          <w:tcPr>
            <w:tcW w:w="880" w:type="dxa"/>
            <w:tcBorders>
              <w:top w:val="nil"/>
              <w:left w:val="nil"/>
              <w:bottom w:val="single" w:sz="4" w:space="0" w:color="auto"/>
              <w:right w:val="single" w:sz="4" w:space="0" w:color="auto"/>
            </w:tcBorders>
            <w:shd w:val="clear" w:color="auto" w:fill="auto"/>
            <w:hideMark/>
          </w:tcPr>
          <w:p w:rsidR="00492BA0" w:rsidRPr="00155FCA" w:rsidRDefault="00492BA0" w:rsidP="00492BA0">
            <w:pPr>
              <w:jc w:val="center"/>
              <w:rPr>
                <w:rFonts w:ascii="Calibri" w:hAnsi="Calibri" w:cs="Calibri"/>
                <w:sz w:val="20"/>
                <w:szCs w:val="20"/>
                <w:lang w:val="hy-AM"/>
              </w:rPr>
            </w:pP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1,937</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92BA0" w:rsidRPr="00040D9B" w:rsidRDefault="00492BA0" w:rsidP="00492BA0">
            <w:pPr>
              <w:jc w:val="center"/>
              <w:rPr>
                <w:rFonts w:ascii="Sylfaen" w:hAnsi="Sylfaen" w:cs="Calibri"/>
                <w:lang w:val="hy-AM" w:bidi="ar-SA"/>
              </w:rPr>
            </w:pPr>
            <w:r>
              <w:rPr>
                <w:rFonts w:ascii="Sylfaen" w:hAnsi="Sylfaen" w:cs="Calibri"/>
                <w:lang w:val="hy-AM"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E9-51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Изготовление и установка металлических отводов из металлических труб 150 x 5 мм, 6 шт. X 2,76 м = 16,56 линий - 324 кг, 6 шт. X 3,22 м = 19,32 линий - 377 кг,</w:t>
            </w:r>
          </w:p>
        </w:tc>
        <w:tc>
          <w:tcPr>
            <w:tcW w:w="880" w:type="dxa"/>
            <w:tcBorders>
              <w:top w:val="nil"/>
              <w:left w:val="nil"/>
              <w:bottom w:val="single" w:sz="4" w:space="0" w:color="auto"/>
              <w:right w:val="single" w:sz="4" w:space="0" w:color="auto"/>
            </w:tcBorders>
            <w:shd w:val="clear" w:color="auto" w:fill="auto"/>
            <w:hideMark/>
          </w:tcPr>
          <w:p w:rsidR="00492BA0" w:rsidRPr="00040D9B" w:rsidRDefault="00492BA0" w:rsidP="00492BA0">
            <w:pPr>
              <w:jc w:val="center"/>
              <w:rPr>
                <w:rFonts w:ascii="Calibri" w:hAnsi="Calibri" w:cs="Calibri"/>
                <w:sz w:val="20"/>
                <w:szCs w:val="20"/>
                <w:lang w:val="hy-AM"/>
              </w:rPr>
            </w:pP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0,701</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92BA0" w:rsidRPr="00040D9B" w:rsidRDefault="00492BA0" w:rsidP="00492BA0">
            <w:pPr>
              <w:jc w:val="center"/>
              <w:rPr>
                <w:rFonts w:ascii="Sylfaen" w:hAnsi="Sylfaen" w:cs="Calibri"/>
                <w:lang w:val="hy-AM" w:bidi="ar-SA"/>
              </w:rPr>
            </w:pPr>
            <w:r>
              <w:rPr>
                <w:rFonts w:ascii="Sylfaen" w:hAnsi="Sylfaen" w:cs="Calibri"/>
                <w:lang w:val="hy-AM" w:bidi="ar-SA"/>
              </w:rPr>
              <w:t>3</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E9-51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Изготовление и монтаж несущих металлических элементов, из металлических труб П 150 х 5 мм, 6 шт. Х 9,6 рядов = 57,6 рядов - 1192 кг,</w:t>
            </w:r>
          </w:p>
        </w:tc>
        <w:tc>
          <w:tcPr>
            <w:tcW w:w="880" w:type="dxa"/>
            <w:tcBorders>
              <w:top w:val="nil"/>
              <w:left w:val="nil"/>
              <w:bottom w:val="single" w:sz="4" w:space="0" w:color="auto"/>
              <w:right w:val="single" w:sz="4" w:space="0" w:color="auto"/>
            </w:tcBorders>
            <w:shd w:val="clear" w:color="auto" w:fill="auto"/>
            <w:hideMark/>
          </w:tcPr>
          <w:p w:rsidR="00492BA0" w:rsidRPr="00040D9B" w:rsidRDefault="00492BA0" w:rsidP="00492BA0">
            <w:pPr>
              <w:jc w:val="center"/>
              <w:rPr>
                <w:rFonts w:ascii="Calibri" w:hAnsi="Calibri" w:cs="Calibri"/>
                <w:sz w:val="20"/>
                <w:szCs w:val="20"/>
                <w:lang w:val="hy-AM"/>
              </w:rPr>
            </w:pP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1,192</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Крыша և крыша</w:t>
            </w:r>
          </w:p>
        </w:tc>
        <w:tc>
          <w:tcPr>
            <w:tcW w:w="880" w:type="dxa"/>
            <w:tcBorders>
              <w:top w:val="nil"/>
              <w:left w:val="nil"/>
              <w:bottom w:val="single" w:sz="4" w:space="0" w:color="auto"/>
              <w:right w:val="single" w:sz="4" w:space="0" w:color="auto"/>
            </w:tcBorders>
            <w:shd w:val="clear" w:color="auto" w:fill="auto"/>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30"/>
        </w:trPr>
        <w:tc>
          <w:tcPr>
            <w:tcW w:w="505" w:type="dxa"/>
            <w:tcBorders>
              <w:top w:val="nil"/>
              <w:left w:val="single" w:sz="4" w:space="0" w:color="auto"/>
              <w:bottom w:val="single" w:sz="4" w:space="0" w:color="auto"/>
              <w:right w:val="single" w:sz="4" w:space="0" w:color="auto"/>
            </w:tcBorders>
            <w:vAlign w:val="center"/>
          </w:tcPr>
          <w:p w:rsidR="00492BA0" w:rsidRPr="00D828C1" w:rsidRDefault="00492BA0" w:rsidP="00492BA0">
            <w:pPr>
              <w:jc w:val="center"/>
              <w:rPr>
                <w:rFonts w:ascii="Sylfaen" w:hAnsi="Sylfaen" w:cs="Calibri"/>
                <w:lang w:val="hy-AM" w:bidi="ar-SA"/>
              </w:rPr>
            </w:pPr>
            <w:r>
              <w:rPr>
                <w:rFonts w:ascii="Sylfaen" w:hAnsi="Sylfaen" w:cs="Calibri"/>
                <w:lang w:val="hy-AM"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E9-88</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Вынос трубы с прямоугольной металлической трубкой, 80х60х4 мм, 915 строк, 7631 кг</w:t>
            </w:r>
          </w:p>
        </w:tc>
        <w:tc>
          <w:tcPr>
            <w:tcW w:w="880" w:type="dxa"/>
            <w:tcBorders>
              <w:top w:val="nil"/>
              <w:left w:val="nil"/>
              <w:bottom w:val="single" w:sz="4" w:space="0" w:color="auto"/>
              <w:right w:val="single" w:sz="4" w:space="0" w:color="auto"/>
            </w:tcBorders>
            <w:shd w:val="clear" w:color="auto" w:fill="auto"/>
            <w:noWrap/>
            <w:hideMark/>
          </w:tcPr>
          <w:p w:rsidR="00492BA0" w:rsidRPr="00925BB0" w:rsidRDefault="00492BA0" w:rsidP="00492BA0">
            <w:pPr>
              <w:jc w:val="center"/>
              <w:rPr>
                <w:rFonts w:ascii="Calibri" w:hAnsi="Calibri" w:cs="Calibri"/>
                <w:sz w:val="20"/>
                <w:szCs w:val="20"/>
                <w:lang w:val="hy-AM"/>
              </w:rPr>
            </w:pP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7,631</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75"/>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 xml:space="preserve"> </w:t>
            </w:r>
          </w:p>
        </w:tc>
        <w:tc>
          <w:tcPr>
            <w:tcW w:w="880" w:type="dxa"/>
            <w:tcBorders>
              <w:top w:val="nil"/>
              <w:left w:val="nil"/>
              <w:bottom w:val="single" w:sz="4" w:space="0" w:color="auto"/>
              <w:right w:val="single" w:sz="4" w:space="0" w:color="auto"/>
            </w:tcBorders>
            <w:shd w:val="clear" w:color="auto" w:fill="auto"/>
            <w:noWrap/>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75"/>
        </w:trPr>
        <w:tc>
          <w:tcPr>
            <w:tcW w:w="505" w:type="dxa"/>
            <w:tcBorders>
              <w:top w:val="nil"/>
              <w:left w:val="single" w:sz="4" w:space="0" w:color="auto"/>
              <w:bottom w:val="single" w:sz="4" w:space="0" w:color="auto"/>
              <w:right w:val="single" w:sz="4" w:space="0" w:color="auto"/>
            </w:tcBorders>
            <w:vAlign w:val="center"/>
          </w:tcPr>
          <w:p w:rsidR="00492BA0" w:rsidRPr="00D828C1" w:rsidRDefault="00492BA0" w:rsidP="00492BA0">
            <w:pPr>
              <w:jc w:val="center"/>
              <w:rPr>
                <w:rFonts w:ascii="Sylfaen" w:hAnsi="Sylfaen" w:cs="Calibri"/>
                <w:lang w:val="hy-AM" w:bidi="ar-SA"/>
              </w:rPr>
            </w:pPr>
            <w:r>
              <w:rPr>
                <w:rFonts w:ascii="Sylfaen" w:hAnsi="Sylfaen" w:cs="Calibri"/>
                <w:lang w:val="hy-AM"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E9-88</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Проведение трубы прямоугольными металлическими трубами 60х40х2 мм, 30 линий х5 ш = 150 линий, 234 кг 0,56 линий х 20 штук = 11,2 линий, 17,5 кг 1,82 линий х 20 штук = 36,4 линий, 56,4 кг 0,99 линий х 20 штук = 19,8 линий, 31,4 кг</w:t>
            </w:r>
          </w:p>
        </w:tc>
        <w:tc>
          <w:tcPr>
            <w:tcW w:w="880" w:type="dxa"/>
            <w:tcBorders>
              <w:top w:val="nil"/>
              <w:left w:val="nil"/>
              <w:bottom w:val="single" w:sz="4" w:space="0" w:color="auto"/>
              <w:right w:val="single" w:sz="4" w:space="0" w:color="auto"/>
            </w:tcBorders>
            <w:shd w:val="clear" w:color="auto" w:fill="auto"/>
            <w:noWrap/>
            <w:hideMark/>
          </w:tcPr>
          <w:p w:rsidR="00492BA0" w:rsidRPr="00340C8E" w:rsidRDefault="00492BA0" w:rsidP="00492BA0">
            <w:pPr>
              <w:jc w:val="center"/>
              <w:rPr>
                <w:rFonts w:asciiTheme="minorHAnsi" w:hAnsiTheme="minorHAnsi" w:cs="Arial"/>
                <w:sz w:val="20"/>
                <w:szCs w:val="20"/>
              </w:rPr>
            </w:pP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0,3393</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72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 xml:space="preserve"> </w:t>
            </w:r>
          </w:p>
        </w:tc>
        <w:tc>
          <w:tcPr>
            <w:tcW w:w="880" w:type="dxa"/>
            <w:tcBorders>
              <w:top w:val="nil"/>
              <w:left w:val="nil"/>
              <w:bottom w:val="single" w:sz="4" w:space="0" w:color="auto"/>
              <w:right w:val="single" w:sz="4" w:space="0" w:color="auto"/>
            </w:tcBorders>
            <w:shd w:val="clear" w:color="auto" w:fill="auto"/>
            <w:noWrap/>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750"/>
        </w:trPr>
        <w:tc>
          <w:tcPr>
            <w:tcW w:w="505" w:type="dxa"/>
            <w:tcBorders>
              <w:top w:val="nil"/>
              <w:left w:val="single" w:sz="4" w:space="0" w:color="auto"/>
              <w:bottom w:val="single" w:sz="4" w:space="0" w:color="auto"/>
              <w:right w:val="single" w:sz="4" w:space="0" w:color="auto"/>
            </w:tcBorders>
            <w:vAlign w:val="center"/>
          </w:tcPr>
          <w:p w:rsidR="00492BA0" w:rsidRPr="000E3BC0" w:rsidRDefault="00492BA0" w:rsidP="00492BA0">
            <w:pPr>
              <w:rPr>
                <w:rFonts w:ascii="Sylfaen" w:hAnsi="Sylfaen" w:cs="Calibri"/>
                <w:lang w:val="hy-AM" w:bidi="ar-SA"/>
              </w:rPr>
            </w:pPr>
            <w:r>
              <w:rPr>
                <w:rFonts w:ascii="Sylfaen" w:hAnsi="Sylfaen" w:cs="Calibri"/>
                <w:lang w:val="hy-AM" w:bidi="ar-SA"/>
              </w:rPr>
              <w:t>7</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E12-267  ÏÇñ³ñÏ</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Изготовление кровельного покрытия профилированным листом оцинкованным, КП-25, h = 0,55 мм, в комплекте с деревянным каркасом, деревянные четыре 50х50 мм -0,3 м3</w:t>
            </w:r>
          </w:p>
        </w:tc>
        <w:tc>
          <w:tcPr>
            <w:tcW w:w="880" w:type="dxa"/>
            <w:tcBorders>
              <w:top w:val="nil"/>
              <w:left w:val="nil"/>
              <w:bottom w:val="single" w:sz="4" w:space="0" w:color="auto"/>
              <w:right w:val="single" w:sz="4" w:space="0" w:color="auto"/>
            </w:tcBorders>
            <w:shd w:val="clear" w:color="auto" w:fill="auto"/>
            <w:noWrap/>
            <w:hideMark/>
          </w:tcPr>
          <w:p w:rsidR="00492BA0" w:rsidRPr="000E3BC0" w:rsidRDefault="00492BA0" w:rsidP="00492BA0">
            <w:pPr>
              <w:jc w:val="center"/>
              <w:rPr>
                <w:rFonts w:ascii="Calibri" w:hAnsi="Calibri" w:cs="Calibri"/>
                <w:sz w:val="20"/>
                <w:szCs w:val="20"/>
                <w:lang w:val="hy-AM"/>
              </w:rPr>
            </w:pPr>
            <w:r w:rsidRPr="004459C4">
              <w:rPr>
                <w:rFonts w:ascii="Arial Armenian" w:hAnsi="Arial Armenian" w:cs="Arial"/>
                <w:sz w:val="20"/>
                <w:szCs w:val="20"/>
              </w:rPr>
              <w:t>100</w:t>
            </w:r>
            <w:r>
              <w:rPr>
                <w:rFonts w:ascii="Calibri" w:hAnsi="Calibri" w:cs="Calibri"/>
                <w:sz w:val="20"/>
                <w:szCs w:val="20"/>
                <w:lang w:val="hy-AM"/>
              </w:rPr>
              <w:t>м</w:t>
            </w:r>
            <w:r w:rsidRPr="000E3BC0">
              <w:rPr>
                <w:rFonts w:ascii="Calibri" w:hAnsi="Calibri" w:cs="Calibri"/>
                <w:sz w:val="20"/>
                <w:szCs w:val="20"/>
                <w:vertAlign w:val="superscript"/>
                <w:lang w:val="hy-AM"/>
              </w:rPr>
              <w:t>2</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4,55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single" w:sz="4" w:space="0" w:color="auto"/>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single" w:sz="4" w:space="0" w:color="auto"/>
              <w:left w:val="single" w:sz="4" w:space="0" w:color="auto"/>
              <w:bottom w:val="single" w:sz="4" w:space="0" w:color="auto"/>
              <w:right w:val="single" w:sz="4" w:space="0" w:color="auto"/>
            </w:tcBorders>
            <w:shd w:val="clear" w:color="auto" w:fill="auto"/>
            <w:noWrap/>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single" w:sz="4" w:space="0" w:color="auto"/>
              <w:left w:val="nil"/>
              <w:bottom w:val="single" w:sz="4" w:space="0" w:color="auto"/>
              <w:right w:val="single" w:sz="4" w:space="0" w:color="auto"/>
            </w:tcBorders>
            <w:shd w:val="clear" w:color="auto" w:fill="auto"/>
          </w:tcPr>
          <w:p w:rsidR="00492BA0" w:rsidRPr="00151FF8" w:rsidRDefault="00492BA0" w:rsidP="00492BA0">
            <w:r w:rsidRPr="00151FF8">
              <w:t xml:space="preserve"> </w:t>
            </w:r>
          </w:p>
        </w:tc>
        <w:tc>
          <w:tcPr>
            <w:tcW w:w="880" w:type="dxa"/>
            <w:tcBorders>
              <w:top w:val="single" w:sz="4" w:space="0" w:color="auto"/>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single" w:sz="4" w:space="0" w:color="auto"/>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46169E" w:rsidRDefault="00492BA0" w:rsidP="00492BA0">
            <w:pPr>
              <w:jc w:val="center"/>
              <w:rPr>
                <w:rFonts w:ascii="Sylfaen" w:hAnsi="Sylfaen" w:cs="Calibri"/>
                <w:lang w:val="hy-AM" w:bidi="ar-SA"/>
              </w:rPr>
            </w:pPr>
            <w:r>
              <w:rPr>
                <w:rFonts w:ascii="Sylfaen" w:hAnsi="Sylfaen" w:cs="Calibri"/>
                <w:lang w:val="hy-AM" w:bidi="ar-SA"/>
              </w:rPr>
              <w:t>8</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E12-280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Облицовка листовым металлом, h = 0,55 мм</w:t>
            </w:r>
          </w:p>
        </w:tc>
        <w:tc>
          <w:tcPr>
            <w:tcW w:w="880" w:type="dxa"/>
            <w:tcBorders>
              <w:top w:val="nil"/>
              <w:left w:val="nil"/>
              <w:bottom w:val="single" w:sz="4" w:space="0" w:color="auto"/>
              <w:right w:val="single" w:sz="4" w:space="0" w:color="auto"/>
            </w:tcBorders>
            <w:shd w:val="clear" w:color="auto" w:fill="auto"/>
            <w:noWrap/>
            <w:hideMark/>
          </w:tcPr>
          <w:p w:rsidR="00492BA0" w:rsidRDefault="00492BA0" w:rsidP="00492BA0">
            <w:r w:rsidRPr="003D6BAC">
              <w:rPr>
                <w:rFonts w:ascii="Arial Armenian" w:hAnsi="Arial Armenian" w:cs="Arial"/>
                <w:sz w:val="20"/>
                <w:szCs w:val="20"/>
              </w:rPr>
              <w:t>100</w:t>
            </w:r>
            <w:r w:rsidRPr="003D6BAC">
              <w:rPr>
                <w:rFonts w:ascii="Calibri" w:hAnsi="Calibri" w:cs="Calibri"/>
                <w:sz w:val="20"/>
                <w:szCs w:val="20"/>
                <w:lang w:val="hy-AM"/>
              </w:rPr>
              <w:t>м</w:t>
            </w:r>
            <w:r w:rsidRPr="003D6BAC">
              <w:rPr>
                <w:rFonts w:ascii="Calibri" w:hAnsi="Calibri" w:cs="Calibri"/>
                <w:sz w:val="20"/>
                <w:szCs w:val="20"/>
                <w:vertAlign w:val="superscript"/>
                <w:lang w:val="hy-AM"/>
              </w:rPr>
              <w:t>2</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0,25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 xml:space="preserve"> </w:t>
            </w:r>
          </w:p>
        </w:tc>
        <w:tc>
          <w:tcPr>
            <w:tcW w:w="880" w:type="dxa"/>
            <w:tcBorders>
              <w:top w:val="nil"/>
              <w:left w:val="nil"/>
              <w:bottom w:val="single" w:sz="4" w:space="0" w:color="auto"/>
              <w:right w:val="single" w:sz="4" w:space="0" w:color="auto"/>
            </w:tcBorders>
            <w:shd w:val="clear" w:color="auto" w:fill="auto"/>
            <w:noWrap/>
            <w:hideMark/>
          </w:tcPr>
          <w:p w:rsidR="00492BA0" w:rsidRPr="00843099" w:rsidRDefault="00492BA0" w:rsidP="00492BA0">
            <w:pPr>
              <w:rPr>
                <w:rFonts w:asciiTheme="minorHAnsi" w:hAnsiTheme="minorHAnsi"/>
              </w:rPr>
            </w:pP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843099" w:rsidRDefault="00492BA0" w:rsidP="00492BA0">
            <w:pPr>
              <w:jc w:val="center"/>
              <w:rPr>
                <w:rFonts w:ascii="Sylfaen" w:hAnsi="Sylfaen" w:cs="Calibri"/>
                <w:lang w:val="hy-AM" w:bidi="ar-SA"/>
              </w:rPr>
            </w:pPr>
            <w:r>
              <w:rPr>
                <w:rFonts w:ascii="Sylfaen" w:hAnsi="Sylfaen" w:cs="Calibri"/>
                <w:lang w:val="hy-AM" w:bidi="ar-SA"/>
              </w:rPr>
              <w:t>9</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E15-615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Антикоррозийная покраска металлических деталей</w:t>
            </w:r>
          </w:p>
        </w:tc>
        <w:tc>
          <w:tcPr>
            <w:tcW w:w="880" w:type="dxa"/>
            <w:tcBorders>
              <w:top w:val="nil"/>
              <w:left w:val="nil"/>
              <w:bottom w:val="single" w:sz="4" w:space="0" w:color="auto"/>
              <w:right w:val="single" w:sz="4" w:space="0" w:color="auto"/>
            </w:tcBorders>
            <w:shd w:val="clear" w:color="auto" w:fill="auto"/>
            <w:noWrap/>
            <w:hideMark/>
          </w:tcPr>
          <w:p w:rsidR="00492BA0" w:rsidRDefault="00492BA0" w:rsidP="00492BA0">
            <w:r w:rsidRPr="003D6BAC">
              <w:rPr>
                <w:rFonts w:ascii="Arial Armenian" w:hAnsi="Arial Armenian" w:cs="Arial"/>
                <w:sz w:val="20"/>
                <w:szCs w:val="20"/>
              </w:rPr>
              <w:t>100</w:t>
            </w:r>
            <w:r w:rsidRPr="003D6BAC">
              <w:rPr>
                <w:rFonts w:ascii="Calibri" w:hAnsi="Calibri" w:cs="Calibri"/>
                <w:sz w:val="20"/>
                <w:szCs w:val="20"/>
                <w:lang w:val="hy-AM"/>
              </w:rPr>
              <w:t>м</w:t>
            </w:r>
            <w:r w:rsidRPr="003D6BAC">
              <w:rPr>
                <w:rFonts w:ascii="Calibri" w:hAnsi="Calibri" w:cs="Calibri"/>
                <w:sz w:val="20"/>
                <w:szCs w:val="20"/>
                <w:vertAlign w:val="superscript"/>
                <w:lang w:val="hy-AM"/>
              </w:rPr>
              <w:t>2</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1,50</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 xml:space="preserve"> </w:t>
            </w:r>
          </w:p>
        </w:tc>
        <w:tc>
          <w:tcPr>
            <w:tcW w:w="880" w:type="dxa"/>
            <w:tcBorders>
              <w:top w:val="nil"/>
              <w:left w:val="nil"/>
              <w:bottom w:val="single" w:sz="4" w:space="0" w:color="auto"/>
              <w:right w:val="single" w:sz="4" w:space="0" w:color="auto"/>
            </w:tcBorders>
            <w:shd w:val="clear" w:color="auto" w:fill="auto"/>
            <w:noWrap/>
            <w:hideMark/>
          </w:tcPr>
          <w:p w:rsidR="00492BA0" w:rsidRPr="00843099" w:rsidRDefault="00492BA0" w:rsidP="00492BA0">
            <w:pPr>
              <w:rPr>
                <w:rFonts w:asciiTheme="minorHAnsi" w:hAnsiTheme="minorHAnsi"/>
              </w:rPr>
            </w:pP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843099" w:rsidRDefault="00492BA0" w:rsidP="00492BA0">
            <w:pPr>
              <w:jc w:val="center"/>
              <w:rPr>
                <w:rFonts w:ascii="Sylfaen" w:hAnsi="Sylfaen" w:cs="Calibri"/>
                <w:lang w:val="hy-AM" w:bidi="ar-SA"/>
              </w:rPr>
            </w:pPr>
            <w:r>
              <w:rPr>
                <w:rFonts w:ascii="Sylfaen" w:hAnsi="Sylfaen" w:cs="Calibri"/>
                <w:lang w:val="hy-AM" w:bidi="ar-SA"/>
              </w:rPr>
              <w:t>10</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E12-289</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Пароизоляционная мембрана из каучукоида с 2-мя слоями полиэтиленовой пленки.</w:t>
            </w:r>
          </w:p>
        </w:tc>
        <w:tc>
          <w:tcPr>
            <w:tcW w:w="880" w:type="dxa"/>
            <w:tcBorders>
              <w:top w:val="nil"/>
              <w:left w:val="nil"/>
              <w:bottom w:val="single" w:sz="4" w:space="0" w:color="auto"/>
              <w:right w:val="single" w:sz="4" w:space="0" w:color="auto"/>
            </w:tcBorders>
            <w:shd w:val="clear" w:color="auto" w:fill="auto"/>
            <w:noWrap/>
            <w:hideMark/>
          </w:tcPr>
          <w:p w:rsidR="00492BA0" w:rsidRDefault="00492BA0" w:rsidP="00492BA0">
            <w:r w:rsidRPr="003D6BAC">
              <w:rPr>
                <w:rFonts w:ascii="Arial Armenian" w:hAnsi="Arial Armenian" w:cs="Arial"/>
                <w:sz w:val="20"/>
                <w:szCs w:val="20"/>
              </w:rPr>
              <w:t>100</w:t>
            </w:r>
            <w:r w:rsidRPr="003D6BAC">
              <w:rPr>
                <w:rFonts w:ascii="Calibri" w:hAnsi="Calibri" w:cs="Calibri"/>
                <w:sz w:val="20"/>
                <w:szCs w:val="20"/>
                <w:lang w:val="hy-AM"/>
              </w:rPr>
              <w:t>м</w:t>
            </w:r>
            <w:r w:rsidRPr="003D6BAC">
              <w:rPr>
                <w:rFonts w:ascii="Calibri" w:hAnsi="Calibri" w:cs="Calibri"/>
                <w:sz w:val="20"/>
                <w:szCs w:val="20"/>
                <w:vertAlign w:val="superscript"/>
                <w:lang w:val="hy-AM"/>
              </w:rPr>
              <w:t>2</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0,35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151FF8" w:rsidRDefault="00492BA0" w:rsidP="00492BA0">
            <w:r w:rsidRPr="00151FF8">
              <w:t xml:space="preserve"> </w:t>
            </w:r>
          </w:p>
        </w:tc>
        <w:tc>
          <w:tcPr>
            <w:tcW w:w="880" w:type="dxa"/>
            <w:tcBorders>
              <w:top w:val="nil"/>
              <w:left w:val="nil"/>
              <w:bottom w:val="single" w:sz="4" w:space="0" w:color="auto"/>
              <w:right w:val="single" w:sz="4" w:space="0" w:color="auto"/>
            </w:tcBorders>
            <w:shd w:val="clear" w:color="auto" w:fill="auto"/>
            <w:noWrap/>
            <w:vAlign w:val="center"/>
            <w:hideMark/>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843099" w:rsidRDefault="00492BA0" w:rsidP="00492BA0">
            <w:pPr>
              <w:jc w:val="center"/>
              <w:rPr>
                <w:rFonts w:ascii="Sylfaen" w:hAnsi="Sylfaen" w:cs="Calibri"/>
                <w:lang w:val="hy-AM" w:bidi="ar-SA"/>
              </w:rPr>
            </w:pPr>
            <w:r w:rsidRPr="00DD46F6">
              <w:rPr>
                <w:rFonts w:ascii="Sylfaen" w:hAnsi="Sylfaen" w:cs="Calibri"/>
                <w:lang w:bidi="ar-SA"/>
              </w:rPr>
              <w:t>1</w:t>
            </w:r>
            <w:r>
              <w:rPr>
                <w:rFonts w:ascii="Sylfaen" w:hAnsi="Sylfaen" w:cs="Calibri"/>
                <w:lang w:val="hy-AM"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E12-286</w:t>
            </w:r>
          </w:p>
        </w:tc>
        <w:tc>
          <w:tcPr>
            <w:tcW w:w="5529" w:type="dxa"/>
            <w:tcBorders>
              <w:top w:val="nil"/>
              <w:left w:val="nil"/>
              <w:bottom w:val="single" w:sz="4" w:space="0" w:color="auto"/>
              <w:right w:val="single" w:sz="4" w:space="0" w:color="auto"/>
            </w:tcBorders>
            <w:shd w:val="clear" w:color="auto" w:fill="auto"/>
          </w:tcPr>
          <w:p w:rsidR="00492BA0" w:rsidRDefault="00492BA0" w:rsidP="00492BA0">
            <w:r w:rsidRPr="00151FF8">
              <w:t>Слой теплоизоляции из пенопласта толщиной 10 см.</w:t>
            </w:r>
          </w:p>
        </w:tc>
        <w:tc>
          <w:tcPr>
            <w:tcW w:w="880" w:type="dxa"/>
            <w:tcBorders>
              <w:top w:val="nil"/>
              <w:left w:val="nil"/>
              <w:bottom w:val="single" w:sz="4" w:space="0" w:color="auto"/>
              <w:right w:val="single" w:sz="4" w:space="0" w:color="auto"/>
            </w:tcBorders>
            <w:shd w:val="clear" w:color="auto" w:fill="auto"/>
            <w:noWrap/>
            <w:hideMark/>
          </w:tcPr>
          <w:p w:rsidR="00492BA0" w:rsidRPr="0039443C" w:rsidRDefault="00492BA0" w:rsidP="00492BA0">
            <w:pPr>
              <w:jc w:val="center"/>
              <w:rPr>
                <w:rFonts w:ascii="Calibri" w:hAnsi="Calibri" w:cs="Calibri"/>
                <w:sz w:val="20"/>
                <w:szCs w:val="20"/>
                <w:lang w:val="hy-AM"/>
              </w:rPr>
            </w:pPr>
            <w:r>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3,5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EC62B9" w:rsidRDefault="00492BA0" w:rsidP="00492BA0">
            <w:pPr>
              <w:rPr>
                <w:rFonts w:asciiTheme="minorHAnsi" w:hAnsiTheme="minorHAnsi"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EC62B9" w:rsidRDefault="00492BA0" w:rsidP="00492BA0">
            <w:pPr>
              <w:jc w:val="center"/>
              <w:rPr>
                <w:b/>
              </w:rPr>
            </w:pPr>
            <w:r w:rsidRPr="00EC62B9">
              <w:rPr>
                <w:b/>
              </w:rPr>
              <w:t>Домик для охраны, санузел. узел</w:t>
            </w:r>
          </w:p>
        </w:tc>
        <w:tc>
          <w:tcPr>
            <w:tcW w:w="880"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hideMark/>
          </w:tcPr>
          <w:p w:rsidR="00492BA0" w:rsidRPr="004459C4" w:rsidRDefault="00492BA0" w:rsidP="00492BA0">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Pr>
                <w:rFonts w:asciiTheme="minorHAnsi" w:hAnsiTheme="minorHAnsi" w:cs="Calibri"/>
                <w:sz w:val="22"/>
                <w:szCs w:val="22"/>
                <w:lang w:val="hy-AM" w:bidi="ar-SA"/>
              </w:rPr>
              <w:t>6.44</w:t>
            </w:r>
            <w:r w:rsidRPr="00DD46F6">
              <w:rPr>
                <w:rFonts w:ascii="Times Armenian" w:hAnsi="Times Armenian" w:cs="Calibri"/>
                <w:sz w:val="22"/>
                <w:szCs w:val="22"/>
                <w:lang w:bidi="ar-SA"/>
              </w:rPr>
              <w:t> </w:t>
            </w:r>
          </w:p>
        </w:tc>
      </w:tr>
      <w:tr w:rsidR="00492BA0" w:rsidRPr="00DD46F6" w:rsidTr="00333FA1">
        <w:trPr>
          <w:gridAfter w:val="1"/>
          <w:wAfter w:w="55" w:type="dxa"/>
          <w:trHeight w:val="42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r>
              <w:rPr>
                <w:rFonts w:ascii="Sylfaen" w:hAnsi="Sylfaen" w:cs="Calibri"/>
                <w:sz w:val="22"/>
                <w:szCs w:val="22"/>
                <w:lang w:val="hy-AM" w:bidi="ar-SA"/>
              </w:rPr>
              <w:t>1</w:t>
            </w:r>
            <w:r w:rsidRPr="00DD46F6">
              <w:rPr>
                <w:rFonts w:ascii="Sylfaen" w:hAnsi="Sylfaen" w:cs="Calibri"/>
                <w:sz w:val="22"/>
                <w:szCs w:val="22"/>
                <w:lang w:bidi="ar-SA"/>
              </w:rPr>
              <w:t> </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E6-168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Строительство монолитных участков э / бетонной зоны և, бетон класса В 20 (250),</w:t>
            </w:r>
          </w:p>
        </w:tc>
        <w:tc>
          <w:tcPr>
            <w:tcW w:w="880"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Pr>
                <w:rFonts w:ascii="Calibri" w:hAnsi="Calibri" w:cs="Calibri"/>
                <w:sz w:val="20"/>
                <w:szCs w:val="20"/>
                <w:lang w:val="hy-AM"/>
              </w:rPr>
              <w:t>М3</w:t>
            </w: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Pr>
                <w:rFonts w:asciiTheme="minorHAnsi" w:hAnsiTheme="minorHAnsi" w:cs="Arial"/>
                <w:sz w:val="20"/>
                <w:szCs w:val="20"/>
                <w:lang w:val="hy-AM"/>
              </w:rPr>
              <w:t>1,20</w:t>
            </w: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p>
        </w:tc>
      </w:tr>
      <w:tr w:rsidR="00492BA0" w:rsidRPr="00DD46F6" w:rsidTr="00333FA1">
        <w:trPr>
          <w:gridAfter w:val="1"/>
          <w:wAfter w:w="55" w:type="dxa"/>
          <w:trHeight w:val="90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 xml:space="preserve"> </w:t>
            </w:r>
          </w:p>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60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r w:rsidRPr="00DD46F6">
              <w:rPr>
                <w:rFonts w:ascii="Sylfaen" w:hAnsi="Sylfaen" w:cs="Calibri"/>
                <w:sz w:val="22"/>
                <w:szCs w:val="22"/>
                <w:lang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C124-1-6</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Арматура класса А-I, Ш 6 мм</w:t>
            </w:r>
          </w:p>
        </w:tc>
        <w:tc>
          <w:tcPr>
            <w:tcW w:w="880" w:type="dxa"/>
            <w:tcBorders>
              <w:top w:val="nil"/>
              <w:left w:val="nil"/>
              <w:bottom w:val="single" w:sz="4" w:space="0" w:color="auto"/>
              <w:right w:val="single" w:sz="4" w:space="0" w:color="auto"/>
            </w:tcBorders>
            <w:shd w:val="clear" w:color="auto" w:fill="auto"/>
            <w:noWrap/>
            <w:hideMark/>
          </w:tcPr>
          <w:p w:rsidR="00492BA0" w:rsidRPr="003A26AD" w:rsidRDefault="00492BA0" w:rsidP="00492BA0">
            <w:pPr>
              <w:jc w:val="center"/>
              <w:rPr>
                <w:rFonts w:ascii="Calibri" w:hAnsi="Calibri" w:cs="Calibri"/>
                <w:sz w:val="20"/>
                <w:szCs w:val="20"/>
                <w:lang w:val="hy-AM"/>
              </w:rPr>
            </w:pPr>
            <w:r w:rsidRPr="004459C4">
              <w:rPr>
                <w:rFonts w:ascii="Arial Armenian" w:hAnsi="Arial Armenian" w:cs="Arial"/>
                <w:sz w:val="20"/>
                <w:szCs w:val="20"/>
              </w:rPr>
              <w:t> </w:t>
            </w: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hideMark/>
          </w:tcPr>
          <w:p w:rsidR="00492BA0" w:rsidRPr="004459C4" w:rsidRDefault="00492BA0" w:rsidP="00492BA0">
            <w:pPr>
              <w:jc w:val="center"/>
              <w:rPr>
                <w:rFonts w:ascii="Arial Armenian" w:hAnsi="Arial Armenian" w:cs="Arial"/>
                <w:sz w:val="20"/>
                <w:szCs w:val="20"/>
              </w:rPr>
            </w:pPr>
            <w:r>
              <w:rPr>
                <w:rFonts w:asciiTheme="minorHAnsi" w:hAnsiTheme="minorHAnsi" w:cs="Arial"/>
                <w:sz w:val="20"/>
                <w:szCs w:val="20"/>
                <w:lang w:val="hy-AM"/>
              </w:rPr>
              <w:t>0,04</w:t>
            </w: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60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492BA0" w:rsidRDefault="00492BA0" w:rsidP="00492BA0">
            <w:pPr>
              <w:jc w:val="center"/>
              <w:rPr>
                <w:rFonts w:asciiTheme="minorHAnsi" w:hAnsiTheme="minorHAnsi" w:cs="Arial"/>
                <w:sz w:val="20"/>
                <w:szCs w:val="20"/>
                <w:lang w:val="hy-AM"/>
              </w:rPr>
            </w:pPr>
          </w:p>
        </w:tc>
        <w:tc>
          <w:tcPr>
            <w:tcW w:w="1560" w:type="dxa"/>
            <w:tcBorders>
              <w:top w:val="nil"/>
              <w:left w:val="nil"/>
              <w:bottom w:val="single" w:sz="4" w:space="0" w:color="auto"/>
              <w:right w:val="single" w:sz="4" w:space="0" w:color="auto"/>
            </w:tcBorders>
            <w:shd w:val="clear" w:color="auto" w:fill="auto"/>
            <w:noWrap/>
            <w:vAlign w:val="center"/>
          </w:tcPr>
          <w:p w:rsidR="00492BA0" w:rsidRPr="00DD46F6" w:rsidRDefault="00492BA0" w:rsidP="00492BA0">
            <w:pPr>
              <w:jc w:val="center"/>
              <w:rPr>
                <w:rFonts w:ascii="Times Armenian" w:hAnsi="Times Armenian" w:cs="Calibri"/>
                <w:sz w:val="22"/>
                <w:szCs w:val="22"/>
                <w:lang w:bidi="ar-SA"/>
              </w:rPr>
            </w:pPr>
          </w:p>
        </w:tc>
      </w:tr>
      <w:tr w:rsidR="00492BA0" w:rsidRPr="00DD46F6" w:rsidTr="00333FA1">
        <w:trPr>
          <w:gridAfter w:val="1"/>
          <w:wAfter w:w="55" w:type="dxa"/>
          <w:trHeight w:val="102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r w:rsidRPr="00DD46F6">
              <w:rPr>
                <w:rFonts w:ascii="Sylfaen" w:hAnsi="Sylfaen" w:cs="Calibri"/>
                <w:sz w:val="22"/>
                <w:szCs w:val="22"/>
                <w:lang w:bidi="ar-SA"/>
              </w:rPr>
              <w:t>3</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C124-3-12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 xml:space="preserve">  Арматура класса A-III P 12 мм</w:t>
            </w:r>
          </w:p>
        </w:tc>
        <w:tc>
          <w:tcPr>
            <w:tcW w:w="880" w:type="dxa"/>
            <w:tcBorders>
              <w:top w:val="nil"/>
              <w:left w:val="nil"/>
              <w:bottom w:val="single" w:sz="4" w:space="0" w:color="auto"/>
              <w:right w:val="single" w:sz="4" w:space="0" w:color="auto"/>
            </w:tcBorders>
            <w:shd w:val="clear" w:color="auto" w:fill="auto"/>
            <w:noWrap/>
            <w:hideMark/>
          </w:tcPr>
          <w:p w:rsidR="00492BA0" w:rsidRPr="004736CF" w:rsidRDefault="00492BA0" w:rsidP="00492BA0">
            <w:pPr>
              <w:jc w:val="center"/>
              <w:rPr>
                <w:rFonts w:ascii="Calibri" w:hAnsi="Calibri" w:cs="Calibri"/>
                <w:sz w:val="20"/>
                <w:szCs w:val="20"/>
                <w:lang w:val="hy-AM"/>
              </w:rPr>
            </w:pP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hideMark/>
          </w:tcPr>
          <w:p w:rsidR="00492BA0" w:rsidRPr="004736CF" w:rsidRDefault="00492BA0" w:rsidP="00492BA0">
            <w:pPr>
              <w:jc w:val="center"/>
              <w:rPr>
                <w:rFonts w:asciiTheme="minorHAnsi" w:hAnsiTheme="minorHAnsi" w:cs="Arial"/>
                <w:b/>
                <w:bCs/>
                <w:sz w:val="20"/>
                <w:szCs w:val="20"/>
                <w:lang w:val="hy-AM"/>
              </w:rPr>
            </w:pPr>
            <w:r w:rsidRPr="004459C4">
              <w:rPr>
                <w:rFonts w:ascii="Arial Armenian" w:hAnsi="Arial Armenian" w:cs="Arial"/>
                <w:b/>
                <w:bCs/>
                <w:sz w:val="20"/>
                <w:szCs w:val="20"/>
              </w:rPr>
              <w:t>0</w:t>
            </w:r>
            <w:r>
              <w:rPr>
                <w:rFonts w:asciiTheme="minorHAnsi" w:hAnsiTheme="minorHAnsi" w:cs="Arial"/>
                <w:b/>
                <w:bCs/>
                <w:sz w:val="20"/>
                <w:szCs w:val="20"/>
                <w:lang w:val="hy-AM"/>
              </w:rPr>
              <w:t>,15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102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tc>
        <w:tc>
          <w:tcPr>
            <w:tcW w:w="880" w:type="dxa"/>
            <w:tcBorders>
              <w:top w:val="nil"/>
              <w:left w:val="nil"/>
              <w:bottom w:val="single" w:sz="4" w:space="0" w:color="auto"/>
              <w:right w:val="single" w:sz="4" w:space="0" w:color="auto"/>
            </w:tcBorders>
            <w:shd w:val="clear" w:color="auto" w:fill="auto"/>
            <w:noWrap/>
          </w:tcPr>
          <w:p w:rsidR="00492BA0" w:rsidRDefault="00492BA0" w:rsidP="00492BA0">
            <w:pPr>
              <w:jc w:val="center"/>
              <w:rPr>
                <w:rFonts w:ascii="Calibri" w:hAnsi="Calibri" w:cs="Calibri"/>
                <w:sz w:val="20"/>
                <w:szCs w:val="20"/>
                <w:lang w:val="hy-AM"/>
              </w:rPr>
            </w:pP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492BA0" w:rsidRPr="00DD46F6" w:rsidRDefault="00492BA0" w:rsidP="00492BA0">
            <w:pPr>
              <w:jc w:val="center"/>
              <w:rPr>
                <w:rFonts w:ascii="Times Armenian" w:hAnsi="Times Armenian" w:cs="Calibri"/>
                <w:sz w:val="22"/>
                <w:szCs w:val="22"/>
                <w:lang w:bidi="ar-SA"/>
              </w:rPr>
            </w:pPr>
          </w:p>
        </w:tc>
      </w:tr>
      <w:tr w:rsidR="00492BA0"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r w:rsidRPr="00DD46F6">
              <w:rPr>
                <w:rFonts w:ascii="Sylfaen" w:hAnsi="Sylfaen" w:cs="Calibri"/>
                <w:sz w:val="22"/>
                <w:szCs w:val="22"/>
                <w:lang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E7-180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Монтаж сборных плит кровли, до 10 м2, 4,2х1,5 м = 5 шт., 31,5 м2</w:t>
            </w:r>
          </w:p>
        </w:tc>
        <w:tc>
          <w:tcPr>
            <w:tcW w:w="880" w:type="dxa"/>
            <w:tcBorders>
              <w:top w:val="nil"/>
              <w:left w:val="nil"/>
              <w:bottom w:val="single" w:sz="4" w:space="0" w:color="auto"/>
              <w:right w:val="single" w:sz="4" w:space="0" w:color="auto"/>
            </w:tcBorders>
            <w:shd w:val="clear" w:color="auto" w:fill="auto"/>
            <w:noWrap/>
            <w:hideMark/>
          </w:tcPr>
          <w:p w:rsidR="00492BA0" w:rsidRPr="00685960" w:rsidRDefault="00492BA0" w:rsidP="00492BA0">
            <w:pPr>
              <w:jc w:val="center"/>
              <w:rPr>
                <w:rFonts w:ascii="Calibri" w:hAnsi="Calibri" w:cs="Calibri"/>
                <w:sz w:val="20"/>
                <w:szCs w:val="20"/>
                <w:lang w:val="hy-AM"/>
              </w:rPr>
            </w:pPr>
            <w:r>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hideMark/>
          </w:tcPr>
          <w:p w:rsidR="00492BA0" w:rsidRPr="00685960" w:rsidRDefault="00492BA0" w:rsidP="00492BA0">
            <w:pPr>
              <w:jc w:val="center"/>
              <w:rPr>
                <w:rFonts w:asciiTheme="minorHAnsi" w:hAnsiTheme="minorHAnsi" w:cs="Arial"/>
                <w:b/>
                <w:bCs/>
                <w:sz w:val="20"/>
                <w:szCs w:val="20"/>
                <w:lang w:val="hy-AM"/>
              </w:rPr>
            </w:pPr>
            <w:r>
              <w:rPr>
                <w:rFonts w:asciiTheme="minorHAnsi" w:hAnsiTheme="minorHAnsi" w:cs="Arial"/>
                <w:b/>
                <w:bCs/>
                <w:sz w:val="20"/>
                <w:szCs w:val="20"/>
                <w:lang w:val="hy-AM"/>
              </w:rPr>
              <w:t>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42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 xml:space="preserve"> </w:t>
            </w:r>
          </w:p>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42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r>
              <w:rPr>
                <w:rFonts w:ascii="Sylfaen" w:hAnsi="Sylfaen" w:cs="Calibri"/>
                <w:sz w:val="22"/>
                <w:szCs w:val="22"/>
                <w:lang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 xml:space="preserve">E12-299 E12-300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Разглаживающий слой цементно-песчаной поверхности толщиной 20 мм.</w:t>
            </w:r>
          </w:p>
        </w:tc>
        <w:tc>
          <w:tcPr>
            <w:tcW w:w="880" w:type="dxa"/>
            <w:tcBorders>
              <w:top w:val="nil"/>
              <w:left w:val="nil"/>
              <w:bottom w:val="single" w:sz="4" w:space="0" w:color="auto"/>
              <w:right w:val="single" w:sz="4" w:space="0" w:color="auto"/>
            </w:tcBorders>
            <w:shd w:val="clear" w:color="auto" w:fill="auto"/>
            <w:noWrap/>
          </w:tcPr>
          <w:p w:rsidR="00492BA0" w:rsidRPr="00B1180D" w:rsidRDefault="00492BA0" w:rsidP="00492BA0">
            <w:pPr>
              <w:jc w:val="center"/>
              <w:rPr>
                <w:rFonts w:ascii="Calibri" w:hAnsi="Calibri" w:cs="Calibri"/>
                <w:sz w:val="20"/>
                <w:szCs w:val="20"/>
                <w:lang w:val="hy-AM"/>
              </w:rPr>
            </w:pPr>
            <w:r>
              <w:rPr>
                <w:rFonts w:ascii="Calibri" w:hAnsi="Calibri" w:cs="Calibri"/>
                <w:sz w:val="20"/>
                <w:szCs w:val="20"/>
                <w:lang w:val="hy-AM"/>
              </w:rPr>
              <w:t>100м2</w:t>
            </w:r>
          </w:p>
        </w:tc>
        <w:tc>
          <w:tcPr>
            <w:tcW w:w="962" w:type="dxa"/>
            <w:tcBorders>
              <w:top w:val="nil"/>
              <w:left w:val="nil"/>
              <w:bottom w:val="single" w:sz="4" w:space="0" w:color="auto"/>
              <w:right w:val="single" w:sz="4" w:space="0" w:color="auto"/>
            </w:tcBorders>
            <w:shd w:val="clear" w:color="auto" w:fill="auto"/>
            <w:noWrap/>
          </w:tcPr>
          <w:p w:rsidR="00492BA0" w:rsidRPr="00B1180D" w:rsidRDefault="00492BA0" w:rsidP="00492BA0">
            <w:pPr>
              <w:jc w:val="center"/>
              <w:rPr>
                <w:rFonts w:asciiTheme="minorHAnsi" w:hAnsiTheme="minorHAnsi" w:cs="Arial"/>
                <w:b/>
                <w:bCs/>
                <w:sz w:val="20"/>
                <w:szCs w:val="20"/>
                <w:lang w:val="hy-AM"/>
              </w:rPr>
            </w:pPr>
            <w:r>
              <w:rPr>
                <w:rFonts w:asciiTheme="minorHAnsi" w:hAnsiTheme="minorHAnsi" w:cs="Arial"/>
                <w:b/>
                <w:bCs/>
                <w:sz w:val="20"/>
                <w:szCs w:val="20"/>
                <w:lang w:val="hy-AM"/>
              </w:rPr>
              <w:t>0,365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6F4303">
        <w:trPr>
          <w:gridAfter w:val="1"/>
          <w:wAfter w:w="55" w:type="dxa"/>
          <w:trHeight w:val="42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 xml:space="preserve"> </w:t>
            </w:r>
          </w:p>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720"/>
        </w:trPr>
        <w:tc>
          <w:tcPr>
            <w:tcW w:w="505" w:type="dxa"/>
            <w:tcBorders>
              <w:top w:val="nil"/>
              <w:left w:val="single" w:sz="4" w:space="0" w:color="auto"/>
              <w:bottom w:val="single" w:sz="4" w:space="0" w:color="auto"/>
              <w:right w:val="single" w:sz="4" w:space="0" w:color="auto"/>
            </w:tcBorders>
            <w:vAlign w:val="center"/>
          </w:tcPr>
          <w:p w:rsidR="00492BA0" w:rsidRPr="00B13287" w:rsidRDefault="00492BA0" w:rsidP="00492BA0">
            <w:pPr>
              <w:jc w:val="center"/>
              <w:rPr>
                <w:rFonts w:ascii="Sylfaen" w:hAnsi="Sylfaen" w:cs="Calibri"/>
                <w:lang w:val="hy-AM" w:bidi="ar-SA"/>
              </w:rPr>
            </w:pPr>
            <w:r w:rsidRPr="00DD46F6">
              <w:rPr>
                <w:rFonts w:ascii="Sylfaen" w:hAnsi="Sylfaen" w:cs="Calibri"/>
                <w:lang w:bidi="ar-SA"/>
              </w:rPr>
              <w:t> </w:t>
            </w:r>
            <w:r>
              <w:rPr>
                <w:rFonts w:ascii="Sylfaen" w:hAnsi="Sylfaen" w:cs="Calibri"/>
                <w:lang w:val="hy-AM"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E12-289</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Пароизоляция из каучукоида 1 слой битумной шпатлевки</w:t>
            </w:r>
          </w:p>
        </w:tc>
        <w:tc>
          <w:tcPr>
            <w:tcW w:w="880" w:type="dxa"/>
            <w:tcBorders>
              <w:top w:val="nil"/>
              <w:left w:val="nil"/>
              <w:bottom w:val="single" w:sz="4" w:space="0" w:color="auto"/>
              <w:right w:val="single" w:sz="4" w:space="0" w:color="auto"/>
            </w:tcBorders>
            <w:shd w:val="clear" w:color="auto" w:fill="auto"/>
            <w:noWrap/>
          </w:tcPr>
          <w:p w:rsidR="00492BA0" w:rsidRPr="00B1180D" w:rsidRDefault="00492BA0" w:rsidP="00492BA0">
            <w:pPr>
              <w:jc w:val="center"/>
              <w:rPr>
                <w:rFonts w:ascii="Calibri" w:hAnsi="Calibri" w:cs="Calibri"/>
                <w:sz w:val="20"/>
                <w:szCs w:val="20"/>
                <w:lang w:val="hy-AM"/>
              </w:rPr>
            </w:pPr>
            <w:r>
              <w:rPr>
                <w:rFonts w:ascii="Calibri" w:hAnsi="Calibri" w:cs="Calibri"/>
                <w:sz w:val="20"/>
                <w:szCs w:val="20"/>
                <w:lang w:val="hy-AM"/>
              </w:rPr>
              <w:t>100м2</w:t>
            </w:r>
          </w:p>
        </w:tc>
        <w:tc>
          <w:tcPr>
            <w:tcW w:w="962" w:type="dxa"/>
            <w:tcBorders>
              <w:top w:val="nil"/>
              <w:left w:val="nil"/>
              <w:bottom w:val="single" w:sz="4" w:space="0" w:color="auto"/>
              <w:right w:val="single" w:sz="4" w:space="0" w:color="auto"/>
            </w:tcBorders>
            <w:shd w:val="clear" w:color="auto" w:fill="auto"/>
            <w:noWrap/>
          </w:tcPr>
          <w:p w:rsidR="00492BA0" w:rsidRPr="00B1180D" w:rsidRDefault="00492BA0" w:rsidP="00492BA0">
            <w:pPr>
              <w:jc w:val="center"/>
              <w:rPr>
                <w:rFonts w:asciiTheme="minorHAnsi" w:hAnsiTheme="minorHAnsi" w:cs="Arial"/>
                <w:b/>
                <w:bCs/>
                <w:sz w:val="20"/>
                <w:szCs w:val="20"/>
                <w:lang w:val="hy-AM"/>
              </w:rPr>
            </w:pPr>
            <w:r>
              <w:rPr>
                <w:rFonts w:asciiTheme="minorHAnsi" w:hAnsiTheme="minorHAnsi" w:cs="Arial"/>
                <w:b/>
                <w:bCs/>
                <w:sz w:val="20"/>
                <w:szCs w:val="20"/>
                <w:lang w:val="hy-AM"/>
              </w:rPr>
              <w:t>0,365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72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r w:rsidRPr="00DD46F6">
              <w:rPr>
                <w:rFonts w:ascii="Sylfaen" w:hAnsi="Sylfaen" w:cs="Calibri"/>
                <w:lang w:bidi="ar-SA"/>
              </w:rPr>
              <w:t> </w:t>
            </w: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 xml:space="preserve"> </w:t>
            </w:r>
          </w:p>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lang w:bidi="ar-SA"/>
              </w:rPr>
            </w:pPr>
            <w:r>
              <w:rPr>
                <w:rFonts w:ascii="Sylfaen" w:hAnsi="Sylfaen" w:cs="Calibri"/>
                <w:lang w:val="hy-AM" w:bidi="ar-SA"/>
              </w:rPr>
              <w:t>7</w:t>
            </w:r>
            <w:r w:rsidRPr="00DD46F6">
              <w:rPr>
                <w:rFonts w:ascii="Sylfaen" w:hAnsi="Sylfaen" w:cs="Calibri"/>
                <w:lang w:bidi="ar-SA"/>
              </w:rPr>
              <w:t> </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r w:rsidRPr="004459C4">
              <w:rPr>
                <w:rFonts w:ascii="Arial Armenian" w:hAnsi="Arial Armenian" w:cs="Arial"/>
                <w:b/>
                <w:bCs/>
                <w:sz w:val="18"/>
                <w:szCs w:val="18"/>
              </w:rPr>
              <w:t>E12-288</w:t>
            </w:r>
            <w:r w:rsidRPr="004459C4">
              <w:rPr>
                <w:rFonts w:ascii="Arial Armenian" w:hAnsi="Arial Armenian" w:cs="Arial"/>
                <w:b/>
                <w:bCs/>
                <w:sz w:val="18"/>
                <w:szCs w:val="18"/>
              </w:rPr>
              <w:br/>
              <w:t>-1</w:t>
            </w: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r w:rsidRPr="00484ED2">
              <w:t>Слой теплоизоляции из шлака толщиной 15 см.</w:t>
            </w:r>
          </w:p>
        </w:tc>
        <w:tc>
          <w:tcPr>
            <w:tcW w:w="880" w:type="dxa"/>
            <w:tcBorders>
              <w:top w:val="nil"/>
              <w:left w:val="nil"/>
              <w:bottom w:val="single" w:sz="4" w:space="0" w:color="auto"/>
              <w:right w:val="single" w:sz="4" w:space="0" w:color="auto"/>
            </w:tcBorders>
            <w:shd w:val="clear" w:color="auto" w:fill="auto"/>
            <w:noWrap/>
          </w:tcPr>
          <w:p w:rsidR="00492BA0" w:rsidRPr="00FF324B" w:rsidRDefault="00492BA0" w:rsidP="00492BA0">
            <w:pPr>
              <w:jc w:val="center"/>
              <w:rPr>
                <w:rFonts w:ascii="Calibri" w:hAnsi="Calibri" w:cs="Calibri"/>
                <w:sz w:val="20"/>
                <w:szCs w:val="20"/>
                <w:lang w:val="hy-AM"/>
              </w:rPr>
            </w:pPr>
            <w:r>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492BA0" w:rsidRPr="00FF324B" w:rsidRDefault="00492BA0" w:rsidP="00492BA0">
            <w:pPr>
              <w:jc w:val="center"/>
              <w:rPr>
                <w:rFonts w:asciiTheme="minorHAnsi" w:hAnsiTheme="minorHAnsi" w:cs="Arial"/>
                <w:b/>
                <w:bCs/>
                <w:sz w:val="20"/>
                <w:szCs w:val="20"/>
                <w:lang w:val="hy-AM"/>
              </w:rPr>
            </w:pPr>
            <w:r>
              <w:rPr>
                <w:rFonts w:asciiTheme="minorHAnsi" w:hAnsiTheme="minorHAnsi" w:cs="Arial"/>
                <w:b/>
                <w:bCs/>
                <w:sz w:val="20"/>
                <w:szCs w:val="20"/>
                <w:lang w:val="hy-AM"/>
              </w:rPr>
              <w:t>5,475</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30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r w:rsidRPr="00DD46F6">
              <w:rPr>
                <w:rFonts w:ascii="Sylfaen" w:hAnsi="Sylfaen" w:cs="Calibri"/>
                <w:sz w:val="22"/>
                <w:szCs w:val="22"/>
                <w:lang w:bidi="ar-SA"/>
              </w:rPr>
              <w:t> </w:t>
            </w: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noWrap/>
          </w:tcPr>
          <w:p w:rsidR="00492BA0" w:rsidRPr="00484ED2" w:rsidRDefault="00492BA0" w:rsidP="00492BA0">
            <w:r w:rsidRPr="00484ED2">
              <w:t xml:space="preserve"> </w:t>
            </w:r>
          </w:p>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p>
        </w:tc>
      </w:tr>
      <w:tr w:rsidR="00492BA0" w:rsidRPr="00DD46F6" w:rsidTr="00333FA1">
        <w:trPr>
          <w:gridAfter w:val="1"/>
          <w:wAfter w:w="55" w:type="dxa"/>
          <w:trHeight w:val="300"/>
        </w:trPr>
        <w:tc>
          <w:tcPr>
            <w:tcW w:w="505" w:type="dxa"/>
            <w:tcBorders>
              <w:top w:val="nil"/>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r w:rsidRPr="00DD46F6">
              <w:rPr>
                <w:rFonts w:ascii="Sylfaen" w:hAnsi="Sylfaen" w:cs="Calibri"/>
                <w:sz w:val="22"/>
                <w:szCs w:val="22"/>
                <w:lang w:bidi="ar-SA"/>
              </w:rPr>
              <w:t> </w:t>
            </w:r>
          </w:p>
        </w:tc>
        <w:tc>
          <w:tcPr>
            <w:tcW w:w="1304" w:type="dxa"/>
            <w:tcBorders>
              <w:top w:val="nil"/>
              <w:left w:val="single" w:sz="4" w:space="0" w:color="auto"/>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18"/>
                <w:szCs w:val="18"/>
              </w:rPr>
            </w:pPr>
          </w:p>
        </w:tc>
        <w:tc>
          <w:tcPr>
            <w:tcW w:w="5529" w:type="dxa"/>
            <w:tcBorders>
              <w:top w:val="nil"/>
              <w:left w:val="nil"/>
              <w:bottom w:val="single" w:sz="4" w:space="0" w:color="auto"/>
              <w:right w:val="single" w:sz="4" w:space="0" w:color="auto"/>
            </w:tcBorders>
            <w:shd w:val="clear" w:color="auto" w:fill="auto"/>
          </w:tcPr>
          <w:p w:rsidR="00492BA0" w:rsidRPr="00484ED2" w:rsidRDefault="00492BA0" w:rsidP="00492BA0"/>
        </w:tc>
        <w:tc>
          <w:tcPr>
            <w:tcW w:w="880"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492BA0" w:rsidRPr="00DD46F6" w:rsidTr="00333FA1">
        <w:trPr>
          <w:gridAfter w:val="1"/>
          <w:wAfter w:w="55" w:type="dxa"/>
          <w:trHeight w:val="945"/>
        </w:trPr>
        <w:tc>
          <w:tcPr>
            <w:tcW w:w="505" w:type="dxa"/>
            <w:tcBorders>
              <w:top w:val="single" w:sz="4" w:space="0" w:color="auto"/>
              <w:left w:val="single" w:sz="4" w:space="0" w:color="auto"/>
              <w:bottom w:val="single" w:sz="4" w:space="0" w:color="auto"/>
              <w:right w:val="single" w:sz="4" w:space="0" w:color="auto"/>
            </w:tcBorders>
            <w:vAlign w:val="center"/>
          </w:tcPr>
          <w:p w:rsidR="00492BA0" w:rsidRPr="00DD46F6" w:rsidRDefault="00492BA0" w:rsidP="00492BA0">
            <w:pPr>
              <w:jc w:val="center"/>
              <w:rPr>
                <w:rFonts w:ascii="Sylfaen" w:hAnsi="Sylfaen" w:cs="Calibri"/>
                <w:sz w:val="22"/>
                <w:szCs w:val="22"/>
                <w:lang w:bidi="ar-SA"/>
              </w:rPr>
            </w:pPr>
          </w:p>
        </w:tc>
        <w:tc>
          <w:tcPr>
            <w:tcW w:w="13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BA0" w:rsidRPr="004459C4" w:rsidRDefault="00492BA0" w:rsidP="00492BA0">
            <w:pPr>
              <w:jc w:val="right"/>
              <w:rPr>
                <w:rFonts w:ascii="Arial Armenian" w:hAnsi="Arial Armenian" w:cs="Arial"/>
                <w:sz w:val="18"/>
                <w:szCs w:val="18"/>
              </w:rPr>
            </w:pPr>
          </w:p>
        </w:tc>
        <w:tc>
          <w:tcPr>
            <w:tcW w:w="5529" w:type="dxa"/>
            <w:tcBorders>
              <w:top w:val="single" w:sz="4" w:space="0" w:color="auto"/>
              <w:left w:val="nil"/>
              <w:bottom w:val="single" w:sz="4" w:space="0" w:color="auto"/>
              <w:right w:val="single" w:sz="4" w:space="0" w:color="auto"/>
            </w:tcBorders>
            <w:shd w:val="clear" w:color="auto" w:fill="auto"/>
          </w:tcPr>
          <w:p w:rsidR="00492BA0" w:rsidRPr="00484ED2" w:rsidRDefault="00492BA0" w:rsidP="00492BA0"/>
        </w:tc>
        <w:tc>
          <w:tcPr>
            <w:tcW w:w="880" w:type="dxa"/>
            <w:tcBorders>
              <w:top w:val="single" w:sz="4" w:space="0" w:color="auto"/>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sz w:val="20"/>
                <w:szCs w:val="20"/>
              </w:rPr>
            </w:pPr>
          </w:p>
        </w:tc>
        <w:tc>
          <w:tcPr>
            <w:tcW w:w="962" w:type="dxa"/>
            <w:tcBorders>
              <w:top w:val="single" w:sz="4" w:space="0" w:color="auto"/>
              <w:left w:val="nil"/>
              <w:bottom w:val="single" w:sz="4" w:space="0" w:color="auto"/>
              <w:right w:val="single" w:sz="4" w:space="0" w:color="auto"/>
            </w:tcBorders>
            <w:shd w:val="clear" w:color="auto" w:fill="auto"/>
            <w:noWrap/>
          </w:tcPr>
          <w:p w:rsidR="00492BA0" w:rsidRPr="004459C4" w:rsidRDefault="00492BA0" w:rsidP="00492BA0">
            <w:pPr>
              <w:jc w:val="center"/>
              <w:rPr>
                <w:rFonts w:ascii="Arial Armenian" w:hAnsi="Arial Armenian" w:cs="Arial"/>
                <w:b/>
                <w:bCs/>
                <w:sz w:val="20"/>
                <w:szCs w:val="20"/>
              </w:rPr>
            </w:pP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492BA0" w:rsidRPr="00DD46F6" w:rsidRDefault="00492BA0" w:rsidP="00492BA0">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r>
              <w:rPr>
                <w:rFonts w:ascii="Sylfaen" w:hAnsi="Sylfaen" w:cs="Calibri"/>
                <w:sz w:val="22"/>
                <w:szCs w:val="22"/>
                <w:lang w:bidi="ar-SA"/>
              </w:rPr>
              <w:t>8</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E10-70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Монтаж деревянных элементов кровли (сваи, кладка, трибуны, велосипеды, пандусы и т. Д.)</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Pr>
                <w:rFonts w:ascii="Calibri" w:hAnsi="Calibri" w:cs="Calibri"/>
                <w:sz w:val="20"/>
                <w:szCs w:val="20"/>
                <w:lang w:val="hy-AM"/>
              </w:rPr>
              <w:t>М3</w:t>
            </w: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Pr>
                <w:rFonts w:asciiTheme="minorHAnsi" w:hAnsiTheme="minorHAnsi" w:cs="Arial"/>
                <w:sz w:val="20"/>
                <w:szCs w:val="20"/>
                <w:lang w:val="hy-AM"/>
              </w:rPr>
              <w:t>0,62</w:t>
            </w: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5D1A3B">
        <w:trPr>
          <w:gridAfter w:val="1"/>
          <w:wAfter w:w="55" w:type="dxa"/>
          <w:trHeight w:val="60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Ù2</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19,84</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FF780B" w:rsidRDefault="00DD2BD6" w:rsidP="00DD2BD6">
            <w:pPr>
              <w:jc w:val="center"/>
              <w:rPr>
                <w:rFonts w:ascii="Sylfaen" w:hAnsi="Sylfaen" w:cs="Calibri"/>
                <w:sz w:val="22"/>
                <w:szCs w:val="22"/>
                <w:lang w:val="hy-AM" w:bidi="ar-SA"/>
              </w:rPr>
            </w:pPr>
            <w:r>
              <w:rPr>
                <w:rFonts w:ascii="Sylfaen" w:hAnsi="Sylfaen" w:cs="Calibri"/>
                <w:sz w:val="22"/>
                <w:szCs w:val="22"/>
                <w:lang w:val="hy-AM" w:bidi="ar-SA"/>
              </w:rPr>
              <w:t>9</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E12-267  ÏÇñ³ñÏ</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Изготовление кровельного покрытия профилированным оцинкованным листом КП-25, h = 0,55 мм, в комплекте с деревянным каркасом, деревянные четыре 50х50 мм-0,33 м3.</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Pr>
                <w:rFonts w:asciiTheme="minorHAnsi" w:hAnsiTheme="minorHAnsi" w:cs="Arial"/>
                <w:sz w:val="20"/>
                <w:szCs w:val="20"/>
                <w:lang w:val="hy-AM"/>
              </w:rPr>
              <w:t>100м2</w:t>
            </w: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Pr>
                <w:rFonts w:asciiTheme="minorHAnsi" w:hAnsiTheme="minorHAnsi" w:cs="Arial"/>
                <w:sz w:val="20"/>
                <w:szCs w:val="20"/>
                <w:lang w:val="hy-AM"/>
              </w:rPr>
              <w:t>0,46</w:t>
            </w: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Ù3</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1,14</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r>
              <w:rPr>
                <w:rFonts w:ascii="Sylfaen" w:hAnsi="Sylfaen" w:cs="Calibri"/>
                <w:sz w:val="22"/>
                <w:szCs w:val="22"/>
                <w:lang w:bidi="ar-SA"/>
              </w:rPr>
              <w:t>10</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E12-280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Кровельная труба кровельная, h = 0,5 мм</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Pr>
                <w:rFonts w:asciiTheme="minorHAnsi" w:hAnsiTheme="minorHAnsi" w:cs="Arial"/>
                <w:sz w:val="20"/>
                <w:szCs w:val="20"/>
                <w:lang w:val="hy-AM"/>
              </w:rPr>
              <w:t>100м2</w:t>
            </w: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Pr>
                <w:rFonts w:asciiTheme="minorHAnsi" w:hAnsiTheme="minorHAnsi" w:cs="Arial"/>
                <w:b/>
                <w:bCs/>
                <w:sz w:val="20"/>
                <w:szCs w:val="20"/>
                <w:lang w:val="hy-AM"/>
              </w:rPr>
              <w:t>0,037</w:t>
            </w: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60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r>
              <w:rPr>
                <w:rFonts w:ascii="Sylfaen" w:hAnsi="Sylfaen" w:cs="Calibri"/>
                <w:sz w:val="22"/>
                <w:szCs w:val="22"/>
                <w:lang w:bidi="ar-SA"/>
              </w:rPr>
              <w:t>11</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E10-32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Обшивка свисающих частей кровли коваными досками толщиной 20 мм.</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Pr>
                <w:rFonts w:ascii="Calibri" w:hAnsi="Calibri" w:cs="Calibri"/>
                <w:b/>
                <w:bCs/>
                <w:sz w:val="20"/>
                <w:szCs w:val="20"/>
                <w:lang w:val="hy-AM"/>
              </w:rPr>
              <w:t>М2</w:t>
            </w:r>
            <w:r w:rsidRPr="004459C4">
              <w:rPr>
                <w:rFonts w:ascii="Arial Armenian" w:hAnsi="Arial Armenian" w:cs="Arial"/>
                <w:b/>
                <w:bCs/>
                <w:sz w:val="20"/>
                <w:szCs w:val="20"/>
              </w:rPr>
              <w:t> </w:t>
            </w:r>
          </w:p>
        </w:tc>
        <w:tc>
          <w:tcPr>
            <w:tcW w:w="962" w:type="dxa"/>
            <w:tcBorders>
              <w:top w:val="nil"/>
              <w:left w:val="nil"/>
              <w:bottom w:val="single" w:sz="4" w:space="0" w:color="auto"/>
              <w:right w:val="single" w:sz="4" w:space="0" w:color="auto"/>
            </w:tcBorders>
            <w:shd w:val="clear" w:color="auto" w:fill="auto"/>
          </w:tcPr>
          <w:p w:rsidR="00DD2BD6" w:rsidRPr="004459C4" w:rsidRDefault="00DD2BD6" w:rsidP="00DD2BD6">
            <w:pPr>
              <w:jc w:val="center"/>
              <w:rPr>
                <w:rFonts w:ascii="Arial Armenian" w:hAnsi="Arial Armenian" w:cs="Arial"/>
                <w:b/>
                <w:bCs/>
                <w:sz w:val="20"/>
                <w:szCs w:val="20"/>
              </w:rPr>
            </w:pPr>
            <w:r>
              <w:rPr>
                <w:rFonts w:asciiTheme="minorHAnsi" w:hAnsiTheme="minorHAnsi" w:cs="Arial"/>
                <w:b/>
                <w:bCs/>
                <w:sz w:val="20"/>
                <w:szCs w:val="20"/>
                <w:lang w:val="hy-AM"/>
              </w:rPr>
              <w:t>5,00</w:t>
            </w: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333FA1">
        <w:trPr>
          <w:gridAfter w:val="1"/>
          <w:wAfter w:w="55" w:type="dxa"/>
          <w:trHeight w:val="300"/>
        </w:trPr>
        <w:tc>
          <w:tcPr>
            <w:tcW w:w="505" w:type="dxa"/>
            <w:tcBorders>
              <w:top w:val="nil"/>
              <w:left w:val="single" w:sz="4" w:space="0" w:color="auto"/>
              <w:bottom w:val="single" w:sz="4" w:space="0" w:color="auto"/>
              <w:right w:val="single" w:sz="4" w:space="0" w:color="auto"/>
            </w:tcBorders>
            <w:vAlign w:val="center"/>
          </w:tcPr>
          <w:p w:rsidR="00DD2BD6" w:rsidRPr="00D12A35" w:rsidRDefault="00DD2BD6" w:rsidP="00DD2BD6">
            <w:pPr>
              <w:jc w:val="center"/>
              <w:rPr>
                <w:rFonts w:ascii="Sylfaen" w:hAnsi="Sylfaen" w:cs="Calibri"/>
                <w:sz w:val="22"/>
                <w:szCs w:val="22"/>
                <w:lang w:val="hy-AM" w:bidi="ar-SA"/>
              </w:rPr>
            </w:pPr>
            <w:r w:rsidRPr="00DD46F6">
              <w:rPr>
                <w:rFonts w:ascii="Sylfaen" w:hAnsi="Sylfaen" w:cs="Calibri"/>
                <w:sz w:val="22"/>
                <w:szCs w:val="22"/>
                <w:lang w:bidi="ar-SA"/>
              </w:rPr>
              <w:t> </w:t>
            </w:r>
            <w:r>
              <w:rPr>
                <w:rFonts w:ascii="Sylfaen" w:hAnsi="Sylfaen" w:cs="Calibri"/>
                <w:sz w:val="22"/>
                <w:szCs w:val="22"/>
                <w:lang w:val="hy-AM" w:bidi="ar-SA"/>
              </w:rPr>
              <w:t>12</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E15-582</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Качественная масляная роспись досок</w:t>
            </w:r>
          </w:p>
        </w:tc>
        <w:tc>
          <w:tcPr>
            <w:tcW w:w="880" w:type="dxa"/>
            <w:tcBorders>
              <w:top w:val="nil"/>
              <w:left w:val="nil"/>
              <w:bottom w:val="single" w:sz="4" w:space="0" w:color="auto"/>
              <w:right w:val="single" w:sz="4" w:space="0" w:color="auto"/>
            </w:tcBorders>
            <w:shd w:val="clear" w:color="auto" w:fill="auto"/>
            <w:noWrap/>
          </w:tcPr>
          <w:p w:rsidR="00DD2BD6" w:rsidRPr="00894944" w:rsidRDefault="00DD2BD6" w:rsidP="00DD2BD6">
            <w:pPr>
              <w:jc w:val="center"/>
              <w:rPr>
                <w:rFonts w:ascii="Calibri" w:hAnsi="Calibri" w:cs="Calibri"/>
                <w:sz w:val="20"/>
                <w:szCs w:val="20"/>
                <w:lang w:val="hy-AM"/>
              </w:rPr>
            </w:pPr>
            <w:r>
              <w:rPr>
                <w:rFonts w:ascii="Calibri" w:hAnsi="Calibri" w:cs="Calibri"/>
                <w:sz w:val="20"/>
                <w:szCs w:val="20"/>
                <w:lang w:val="hy-AM"/>
              </w:rPr>
              <w:t>100м2</w:t>
            </w:r>
          </w:p>
        </w:tc>
        <w:tc>
          <w:tcPr>
            <w:tcW w:w="962" w:type="dxa"/>
            <w:tcBorders>
              <w:top w:val="nil"/>
              <w:left w:val="nil"/>
              <w:bottom w:val="single" w:sz="4" w:space="0" w:color="auto"/>
              <w:right w:val="single" w:sz="4" w:space="0" w:color="auto"/>
            </w:tcBorders>
            <w:shd w:val="clear" w:color="auto" w:fill="auto"/>
            <w:noWrap/>
          </w:tcPr>
          <w:p w:rsidR="00DD2BD6" w:rsidRPr="00894944" w:rsidRDefault="00DD2BD6" w:rsidP="00DD2BD6">
            <w:pPr>
              <w:jc w:val="center"/>
              <w:rPr>
                <w:rFonts w:asciiTheme="minorHAnsi" w:hAnsiTheme="minorHAnsi" w:cs="Arial"/>
                <w:sz w:val="20"/>
                <w:szCs w:val="20"/>
                <w:lang w:val="hy-AM"/>
              </w:rPr>
            </w:pPr>
            <w:r>
              <w:rPr>
                <w:rFonts w:asciiTheme="minorHAnsi" w:hAnsiTheme="minorHAnsi" w:cs="Arial"/>
                <w:sz w:val="20"/>
                <w:szCs w:val="20"/>
                <w:lang w:val="hy-AM"/>
              </w:rPr>
              <w:t>0,050</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5D1A3B">
        <w:trPr>
          <w:gridAfter w:val="1"/>
          <w:wAfter w:w="55" w:type="dxa"/>
          <w:trHeight w:val="94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r>
              <w:rPr>
                <w:rFonts w:ascii="Sylfaen" w:hAnsi="Sylfaen" w:cs="Calibri"/>
                <w:sz w:val="22"/>
                <w:szCs w:val="22"/>
                <w:lang w:bidi="ar-SA"/>
              </w:rPr>
              <w:t>13</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E10-201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Защитные меры для деревянных конструкций</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Pr>
                <w:rFonts w:ascii="Calibri" w:hAnsi="Calibri" w:cs="Calibri"/>
                <w:sz w:val="20"/>
                <w:szCs w:val="20"/>
                <w:lang w:val="hy-AM"/>
              </w:rPr>
              <w:t>М3</w:t>
            </w: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Pr>
                <w:rFonts w:asciiTheme="minorHAnsi" w:hAnsiTheme="minorHAnsi" w:cs="Arial"/>
                <w:sz w:val="20"/>
                <w:szCs w:val="20"/>
                <w:lang w:val="hy-AM"/>
              </w:rPr>
              <w:t>0,62</w:t>
            </w: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5D1A3B">
        <w:trPr>
          <w:gridAfter w:val="1"/>
          <w:wAfter w:w="55" w:type="dxa"/>
          <w:trHeight w:val="60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r>
              <w:rPr>
                <w:rFonts w:ascii="Sylfaen" w:hAnsi="Sylfaen" w:cs="Calibri"/>
                <w:sz w:val="22"/>
                <w:szCs w:val="22"/>
                <w:lang w:val="hy-AM" w:bidi="ar-SA"/>
              </w:rPr>
              <w:t>1</w:t>
            </w:r>
            <w:r w:rsidRPr="00DD46F6">
              <w:rPr>
                <w:rFonts w:ascii="Sylfaen" w:hAnsi="Sylfaen" w:cs="Calibri"/>
                <w:sz w:val="22"/>
                <w:szCs w:val="22"/>
                <w:lang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E10-203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Меры защиты крыши</w:t>
            </w:r>
          </w:p>
        </w:tc>
        <w:tc>
          <w:tcPr>
            <w:tcW w:w="880" w:type="dxa"/>
            <w:tcBorders>
              <w:top w:val="nil"/>
              <w:left w:val="nil"/>
              <w:bottom w:val="single" w:sz="4" w:space="0" w:color="auto"/>
              <w:right w:val="single" w:sz="4" w:space="0" w:color="auto"/>
            </w:tcBorders>
            <w:shd w:val="clear" w:color="auto" w:fill="auto"/>
            <w:noWrap/>
          </w:tcPr>
          <w:p w:rsidR="00DD2BD6" w:rsidRPr="00C5548E" w:rsidRDefault="00DD2BD6" w:rsidP="00DD2BD6">
            <w:pPr>
              <w:jc w:val="center"/>
              <w:rPr>
                <w:rFonts w:asciiTheme="minorHAnsi" w:hAnsiTheme="minorHAnsi" w:cs="Arial"/>
                <w:sz w:val="20"/>
                <w:szCs w:val="20"/>
                <w:lang w:val="en-US"/>
              </w:rPr>
            </w:pPr>
            <w:r>
              <w:rPr>
                <w:rFonts w:ascii="Arial Armenian" w:hAnsi="Arial Armenian" w:cs="Arial"/>
                <w:sz w:val="20"/>
                <w:szCs w:val="20"/>
              </w:rPr>
              <w:t>100</w:t>
            </w:r>
            <w:r>
              <w:rPr>
                <w:rFonts w:ascii="Calibri" w:hAnsi="Calibri" w:cs="Calibri"/>
                <w:sz w:val="20"/>
                <w:szCs w:val="20"/>
              </w:rPr>
              <w:t>м</w:t>
            </w:r>
            <w:r>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DD2BD6" w:rsidRPr="008F686F" w:rsidRDefault="00DD2BD6" w:rsidP="00DD2BD6">
            <w:pPr>
              <w:jc w:val="center"/>
              <w:rPr>
                <w:rFonts w:asciiTheme="minorHAnsi" w:hAnsiTheme="minorHAnsi" w:cs="Arial"/>
                <w:b/>
                <w:bCs/>
                <w:sz w:val="20"/>
                <w:szCs w:val="20"/>
                <w:lang w:val="hy-AM"/>
              </w:rPr>
            </w:pPr>
            <w:r>
              <w:rPr>
                <w:rFonts w:asciiTheme="minorHAnsi" w:hAnsiTheme="minorHAnsi" w:cs="Arial"/>
                <w:b/>
                <w:bCs/>
                <w:sz w:val="20"/>
                <w:szCs w:val="20"/>
                <w:lang w:val="hy-AM"/>
              </w:rPr>
              <w:t>0,46</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0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DD2BD6" w:rsidRPr="00C5548E" w:rsidRDefault="00DD2BD6" w:rsidP="00DD2BD6">
            <w:pPr>
              <w:jc w:val="center"/>
              <w:rPr>
                <w:b/>
              </w:rPr>
            </w:pPr>
            <w:r w:rsidRPr="00C5548E">
              <w:rPr>
                <w:b/>
              </w:rPr>
              <w:t>пол</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Pr>
                <w:lang w:val="hy-AM"/>
              </w:rPr>
              <w:t>пол</w:t>
            </w:r>
            <w:r w:rsidRPr="00484ED2">
              <w:t xml:space="preserve"> №2 - 19.842</w:t>
            </w:r>
          </w:p>
        </w:tc>
        <w:tc>
          <w:tcPr>
            <w:tcW w:w="880" w:type="dxa"/>
            <w:tcBorders>
              <w:top w:val="nil"/>
              <w:left w:val="nil"/>
              <w:bottom w:val="single" w:sz="4" w:space="0" w:color="auto"/>
              <w:right w:val="single" w:sz="4" w:space="0" w:color="auto"/>
            </w:tcBorders>
            <w:shd w:val="clear" w:color="auto" w:fill="auto"/>
            <w:noWrap/>
            <w:vAlign w:val="center"/>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DD2BD6" w:rsidRPr="00E34A41" w:rsidRDefault="00DD2BD6" w:rsidP="00DD2BD6">
            <w:pPr>
              <w:jc w:val="center"/>
              <w:rPr>
                <w:rFonts w:ascii="Sylfaen" w:hAnsi="Sylfaen" w:cs="Calibri"/>
                <w:sz w:val="22"/>
                <w:szCs w:val="22"/>
                <w:lang w:val="hy-AM" w:bidi="ar-SA"/>
              </w:rPr>
            </w:pPr>
            <w:r>
              <w:rPr>
                <w:rFonts w:ascii="Sylfaen" w:hAnsi="Sylfaen" w:cs="Calibri"/>
                <w:sz w:val="22"/>
                <w:szCs w:val="22"/>
                <w:lang w:val="hy-AM" w:bidi="ar-SA"/>
              </w:rPr>
              <w:t>15</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Подготовительный слой из базальтового щебня под перекрытия толщиной 15 см.</w:t>
            </w:r>
          </w:p>
        </w:tc>
        <w:tc>
          <w:tcPr>
            <w:tcW w:w="880" w:type="dxa"/>
            <w:tcBorders>
              <w:top w:val="nil"/>
              <w:left w:val="nil"/>
              <w:bottom w:val="single" w:sz="4" w:space="0" w:color="auto"/>
              <w:right w:val="single" w:sz="4" w:space="0" w:color="auto"/>
            </w:tcBorders>
            <w:shd w:val="clear" w:color="auto" w:fill="auto"/>
            <w:noWrap/>
          </w:tcPr>
          <w:p w:rsidR="00DD2BD6" w:rsidRPr="00E34A41" w:rsidRDefault="00DD2BD6" w:rsidP="00DD2BD6">
            <w:pPr>
              <w:jc w:val="center"/>
              <w:rPr>
                <w:rFonts w:ascii="Calibri" w:hAnsi="Calibri" w:cs="Calibri"/>
                <w:sz w:val="20"/>
                <w:szCs w:val="20"/>
                <w:lang w:val="hy-AM"/>
              </w:rPr>
            </w:pPr>
            <w:r>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2,98</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90"/>
        </w:trPr>
        <w:tc>
          <w:tcPr>
            <w:tcW w:w="505" w:type="dxa"/>
            <w:tcBorders>
              <w:top w:val="nil"/>
              <w:left w:val="single" w:sz="4" w:space="0" w:color="auto"/>
              <w:bottom w:val="single" w:sz="4" w:space="0" w:color="auto"/>
              <w:right w:val="single" w:sz="4" w:space="0" w:color="auto"/>
            </w:tcBorders>
            <w:vAlign w:val="bottom"/>
          </w:tcPr>
          <w:p w:rsidR="00DD2BD6" w:rsidRPr="00DD46F6" w:rsidRDefault="00DD2BD6" w:rsidP="00DD2BD6">
            <w:pPr>
              <w:rPr>
                <w:rFonts w:ascii="Calibri" w:hAnsi="Calibri" w:cs="Calibri"/>
                <w:lang w:bidi="ar-SA"/>
              </w:rPr>
            </w:pPr>
            <w:r w:rsidRPr="00DD46F6">
              <w:rPr>
                <w:rFonts w:ascii="Calibri" w:hAnsi="Calibri" w:cs="Calibri"/>
                <w:lang w:bidi="ar-SA"/>
              </w:rPr>
              <w:t> </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E34A41" w:rsidRDefault="00DD2BD6" w:rsidP="00DD2BD6">
            <w:pPr>
              <w:rPr>
                <w:lang w:val="hy-AM"/>
              </w:rPr>
            </w:pP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p>
        </w:tc>
      </w:tr>
      <w:tr w:rsidR="00DD2BD6" w:rsidRPr="00DD46F6" w:rsidTr="006F4303">
        <w:trPr>
          <w:gridAfter w:val="1"/>
          <w:wAfter w:w="55" w:type="dxa"/>
          <w:trHeight w:val="615"/>
        </w:trPr>
        <w:tc>
          <w:tcPr>
            <w:tcW w:w="505" w:type="dxa"/>
            <w:tcBorders>
              <w:top w:val="nil"/>
              <w:left w:val="single" w:sz="4" w:space="0" w:color="auto"/>
              <w:bottom w:val="single" w:sz="4" w:space="0" w:color="auto"/>
              <w:right w:val="single" w:sz="4" w:space="0" w:color="auto"/>
            </w:tcBorders>
            <w:vAlign w:val="center"/>
          </w:tcPr>
          <w:p w:rsidR="00DD2BD6" w:rsidRPr="00E34A41" w:rsidRDefault="00DD2BD6" w:rsidP="00DD2BD6">
            <w:pPr>
              <w:jc w:val="center"/>
              <w:rPr>
                <w:rFonts w:ascii="Calibri" w:hAnsi="Calibri" w:cs="Calibri"/>
                <w:lang w:val="hy-AM" w:bidi="ar-SA"/>
              </w:rPr>
            </w:pPr>
            <w:r w:rsidRPr="00DD46F6">
              <w:rPr>
                <w:rFonts w:ascii="Calibri" w:hAnsi="Calibri" w:cs="Calibri"/>
                <w:lang w:bidi="ar-SA"/>
              </w:rPr>
              <w:t>1</w:t>
            </w:r>
            <w:r>
              <w:rPr>
                <w:rFonts w:ascii="Calibri" w:hAnsi="Calibri" w:cs="Calibri"/>
                <w:lang w:val="hy-AM"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Армирование бетонного подготовительного слоя, Вр 3, 100х100 мм. 19,84 м2-23 кг:</w:t>
            </w:r>
          </w:p>
        </w:tc>
        <w:tc>
          <w:tcPr>
            <w:tcW w:w="880" w:type="dxa"/>
            <w:tcBorders>
              <w:top w:val="nil"/>
              <w:left w:val="nil"/>
              <w:bottom w:val="single" w:sz="4" w:space="0" w:color="auto"/>
              <w:right w:val="single" w:sz="4" w:space="0" w:color="auto"/>
            </w:tcBorders>
            <w:shd w:val="clear" w:color="auto" w:fill="auto"/>
            <w:noWrap/>
          </w:tcPr>
          <w:p w:rsidR="00DD2BD6" w:rsidRPr="00E34A41" w:rsidRDefault="00DD2BD6" w:rsidP="00DD2BD6">
            <w:pPr>
              <w:jc w:val="center"/>
              <w:rPr>
                <w:rFonts w:ascii="Calibri" w:hAnsi="Calibri" w:cs="Calibri"/>
                <w:sz w:val="20"/>
                <w:szCs w:val="20"/>
                <w:lang w:val="hy-AM"/>
              </w:rPr>
            </w:pP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0,023</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51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2"/>
                <w:szCs w:val="22"/>
              </w:rPr>
            </w:pPr>
            <w:r w:rsidRPr="004459C4">
              <w:rPr>
                <w:rFonts w:ascii="Arial Armenian" w:hAnsi="Arial Armenian" w:cs="Arial"/>
                <w:sz w:val="22"/>
                <w:szCs w:val="22"/>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2880"/>
        </w:trPr>
        <w:tc>
          <w:tcPr>
            <w:tcW w:w="505" w:type="dxa"/>
            <w:tcBorders>
              <w:top w:val="nil"/>
              <w:left w:val="single" w:sz="4" w:space="0" w:color="auto"/>
              <w:bottom w:val="single" w:sz="4" w:space="0" w:color="auto"/>
              <w:right w:val="single" w:sz="4" w:space="0" w:color="auto"/>
            </w:tcBorders>
            <w:vAlign w:val="center"/>
          </w:tcPr>
          <w:p w:rsidR="00DD2BD6" w:rsidRPr="009F0575" w:rsidRDefault="00DD2BD6" w:rsidP="00DD2BD6">
            <w:pPr>
              <w:jc w:val="center"/>
              <w:rPr>
                <w:rFonts w:ascii="Sylfaen" w:hAnsi="Sylfaen" w:cs="Calibri"/>
                <w:lang w:val="hy-AM" w:bidi="ar-SA"/>
              </w:rPr>
            </w:pPr>
            <w:r>
              <w:rPr>
                <w:rFonts w:ascii="Sylfaen" w:hAnsi="Sylfaen" w:cs="Calibri"/>
                <w:lang w:val="hy-AM" w:bidi="ar-SA"/>
              </w:rPr>
              <w:t>17</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Бетонный подготовительный слой, бетон В15 (200), толщиной 10 см,</w:t>
            </w:r>
          </w:p>
        </w:tc>
        <w:tc>
          <w:tcPr>
            <w:tcW w:w="880" w:type="dxa"/>
            <w:tcBorders>
              <w:top w:val="nil"/>
              <w:left w:val="nil"/>
              <w:bottom w:val="single" w:sz="4" w:space="0" w:color="auto"/>
              <w:right w:val="single" w:sz="4" w:space="0" w:color="auto"/>
            </w:tcBorders>
            <w:shd w:val="clear" w:color="auto" w:fill="auto"/>
          </w:tcPr>
          <w:p w:rsidR="00DD2BD6" w:rsidRPr="009F0575" w:rsidRDefault="00DD2BD6" w:rsidP="00DD2BD6">
            <w:pPr>
              <w:jc w:val="center"/>
              <w:rPr>
                <w:rFonts w:ascii="Calibri" w:hAnsi="Calibri" w:cs="Calibri"/>
                <w:sz w:val="20"/>
                <w:szCs w:val="20"/>
                <w:lang w:val="hy-AM"/>
              </w:rPr>
            </w:pPr>
            <w:r>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1,984</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120"/>
        </w:trPr>
        <w:tc>
          <w:tcPr>
            <w:tcW w:w="505" w:type="dxa"/>
            <w:tcBorders>
              <w:top w:val="single" w:sz="4" w:space="0" w:color="auto"/>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lang w:bidi="ar-SA"/>
              </w:rPr>
            </w:pPr>
          </w:p>
        </w:tc>
        <w:tc>
          <w:tcPr>
            <w:tcW w:w="1304" w:type="dxa"/>
            <w:tcBorders>
              <w:top w:val="single" w:sz="4" w:space="0" w:color="auto"/>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single" w:sz="4" w:space="0" w:color="auto"/>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single" w:sz="4" w:space="0" w:color="auto"/>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sz w:val="20"/>
                <w:szCs w:val="20"/>
              </w:rPr>
            </w:pPr>
          </w:p>
        </w:tc>
        <w:tc>
          <w:tcPr>
            <w:tcW w:w="962" w:type="dxa"/>
            <w:tcBorders>
              <w:top w:val="single" w:sz="4" w:space="0" w:color="auto"/>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75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Sylfaen" w:hAnsi="Sylfaen" w:cs="Calibri"/>
                <w:lang w:bidi="ar-SA"/>
              </w:rPr>
            </w:pPr>
            <w:r>
              <w:rPr>
                <w:rFonts w:ascii="Sylfaen" w:hAnsi="Sylfaen" w:cs="Calibri"/>
                <w:lang w:val="hy-AM" w:bidi="ar-SA"/>
              </w:rPr>
              <w:t>18</w:t>
            </w:r>
            <w:r w:rsidRPr="00DD46F6">
              <w:rPr>
                <w:rFonts w:ascii="Sylfaen" w:hAnsi="Sylfaen" w:cs="Calibri"/>
                <w:lang w:bidi="ar-SA"/>
              </w:rPr>
              <w:t> </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Разглаживающий слой цементно-песчаной поверхности толщиной 30 мм.</w:t>
            </w:r>
          </w:p>
        </w:tc>
        <w:tc>
          <w:tcPr>
            <w:tcW w:w="880"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sz w:val="20"/>
                <w:szCs w:val="20"/>
              </w:rPr>
            </w:pPr>
            <w:r>
              <w:rPr>
                <w:rFonts w:asciiTheme="minorHAnsi" w:hAnsiTheme="minorHAnsi" w:cs="Arial"/>
                <w:sz w:val="20"/>
                <w:szCs w:val="20"/>
                <w:lang w:val="hy-AM"/>
              </w:rPr>
              <w:t>100м2</w:t>
            </w: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0,1984</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p>
        </w:tc>
      </w:tr>
      <w:tr w:rsidR="00DD2BD6" w:rsidRPr="00DD46F6" w:rsidTr="006F4303">
        <w:trPr>
          <w:gridAfter w:val="1"/>
          <w:wAfter w:w="55" w:type="dxa"/>
          <w:trHeight w:val="30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85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r>
              <w:rPr>
                <w:rFonts w:ascii="Calibri" w:hAnsi="Calibri" w:cs="Calibri"/>
                <w:sz w:val="22"/>
                <w:szCs w:val="22"/>
                <w:lang w:bidi="ar-SA"/>
              </w:rPr>
              <w:t>19</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E5-115         ´ÎîØ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Слой напольного покрытия прессованной керамогранитной плиткой, битумной черепицей.</w:t>
            </w:r>
          </w:p>
        </w:tc>
        <w:tc>
          <w:tcPr>
            <w:tcW w:w="880" w:type="dxa"/>
            <w:tcBorders>
              <w:top w:val="nil"/>
              <w:left w:val="nil"/>
              <w:bottom w:val="single" w:sz="4" w:space="0" w:color="auto"/>
              <w:right w:val="single" w:sz="4" w:space="0" w:color="auto"/>
            </w:tcBorders>
            <w:shd w:val="clear" w:color="auto" w:fill="auto"/>
            <w:vAlign w:val="center"/>
            <w:hideMark/>
          </w:tcPr>
          <w:p w:rsidR="00DD2BD6" w:rsidRPr="000F0C71" w:rsidRDefault="00DD2BD6" w:rsidP="00DD2BD6">
            <w:pPr>
              <w:jc w:val="center"/>
              <w:rPr>
                <w:rFonts w:ascii="Calibri" w:hAnsi="Calibri" w:cs="Calibri"/>
                <w:sz w:val="20"/>
                <w:szCs w:val="20"/>
                <w:lang w:val="hy-AM"/>
              </w:rPr>
            </w:pPr>
            <w:r w:rsidRPr="004459C4">
              <w:rPr>
                <w:rFonts w:ascii="Arial Armenian" w:hAnsi="Arial Armenian" w:cs="Arial"/>
                <w:sz w:val="20"/>
                <w:szCs w:val="20"/>
              </w:rPr>
              <w:t> </w:t>
            </w:r>
            <w:r>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19,84</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97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Pr>
                <w:lang w:val="hy-AM"/>
              </w:rPr>
              <w:t>пол</w:t>
            </w:r>
            <w:r w:rsidRPr="00484ED2">
              <w:t xml:space="preserve"> № 6 - 7,6 м2</w:t>
            </w:r>
          </w:p>
        </w:tc>
        <w:tc>
          <w:tcPr>
            <w:tcW w:w="880"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1185"/>
        </w:trPr>
        <w:tc>
          <w:tcPr>
            <w:tcW w:w="505" w:type="dxa"/>
            <w:tcBorders>
              <w:top w:val="nil"/>
              <w:left w:val="single" w:sz="4" w:space="0" w:color="auto"/>
              <w:bottom w:val="single" w:sz="4" w:space="0" w:color="auto"/>
              <w:right w:val="single" w:sz="4" w:space="0" w:color="auto"/>
            </w:tcBorders>
            <w:vAlign w:val="center"/>
          </w:tcPr>
          <w:p w:rsidR="00DD2BD6" w:rsidRPr="003F2431" w:rsidRDefault="00DD2BD6" w:rsidP="00DD2BD6">
            <w:pPr>
              <w:jc w:val="center"/>
              <w:rPr>
                <w:rFonts w:ascii="Calibri" w:hAnsi="Calibri" w:cs="Calibri"/>
                <w:sz w:val="22"/>
                <w:szCs w:val="22"/>
                <w:lang w:val="hy-AM" w:bidi="ar-SA"/>
              </w:rPr>
            </w:pPr>
            <w:r>
              <w:rPr>
                <w:rFonts w:ascii="Calibri" w:hAnsi="Calibri" w:cs="Calibri"/>
                <w:sz w:val="22"/>
                <w:szCs w:val="22"/>
                <w:lang w:val="hy-AM" w:bidi="ar-SA"/>
              </w:rPr>
              <w:t>20</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Подготовительный слой из базальтового щебня под перекрытия толщиной 15 см.</w:t>
            </w:r>
          </w:p>
        </w:tc>
        <w:tc>
          <w:tcPr>
            <w:tcW w:w="880"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16"/>
                <w:szCs w:val="16"/>
              </w:rPr>
            </w:pPr>
            <w:r>
              <w:rPr>
                <w:rFonts w:ascii="Calibri" w:hAnsi="Calibri" w:cs="Calibri"/>
                <w:sz w:val="16"/>
                <w:szCs w:val="16"/>
                <w:lang w:val="hy-AM"/>
              </w:rPr>
              <w:t>М3</w:t>
            </w:r>
            <w:r w:rsidRPr="004459C4">
              <w:rPr>
                <w:rFonts w:ascii="Arial Armenian" w:hAnsi="Arial Armenian" w:cs="Arial"/>
                <w:sz w:val="16"/>
                <w:szCs w:val="16"/>
              </w:rPr>
              <w:t> </w:t>
            </w:r>
          </w:p>
        </w:tc>
        <w:tc>
          <w:tcPr>
            <w:tcW w:w="962"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1,14</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73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885"/>
        </w:trPr>
        <w:tc>
          <w:tcPr>
            <w:tcW w:w="505" w:type="dxa"/>
            <w:tcBorders>
              <w:top w:val="nil"/>
              <w:left w:val="single" w:sz="4" w:space="0" w:color="auto"/>
              <w:bottom w:val="single" w:sz="4" w:space="0" w:color="auto"/>
              <w:right w:val="single" w:sz="4" w:space="0" w:color="auto"/>
            </w:tcBorders>
            <w:vAlign w:val="center"/>
          </w:tcPr>
          <w:p w:rsidR="00DD2BD6" w:rsidRPr="001F4683" w:rsidRDefault="00DD2BD6" w:rsidP="00DD2BD6">
            <w:pPr>
              <w:jc w:val="center"/>
              <w:rPr>
                <w:rFonts w:ascii="Calibri" w:hAnsi="Calibri" w:cs="Calibri"/>
                <w:sz w:val="22"/>
                <w:szCs w:val="22"/>
                <w:lang w:val="hy-AM" w:bidi="ar-SA"/>
              </w:rPr>
            </w:pPr>
            <w:r>
              <w:rPr>
                <w:rFonts w:ascii="Calibri" w:hAnsi="Calibri" w:cs="Calibri"/>
                <w:sz w:val="22"/>
                <w:szCs w:val="22"/>
                <w:lang w:val="hy-AM" w:bidi="ar-SA"/>
              </w:rPr>
              <w:t>21</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Армирование бетонного подготовительного слоя, Вр 3, 100х100 мм. 7,6 м2-9 кг</w:t>
            </w:r>
          </w:p>
        </w:tc>
        <w:tc>
          <w:tcPr>
            <w:tcW w:w="880" w:type="dxa"/>
            <w:tcBorders>
              <w:top w:val="nil"/>
              <w:left w:val="nil"/>
              <w:bottom w:val="single" w:sz="4" w:space="0" w:color="auto"/>
              <w:right w:val="single" w:sz="4" w:space="0" w:color="auto"/>
            </w:tcBorders>
            <w:shd w:val="clear" w:color="auto" w:fill="auto"/>
            <w:hideMark/>
          </w:tcPr>
          <w:p w:rsidR="00DD2BD6" w:rsidRPr="001F4683" w:rsidRDefault="00DD2BD6" w:rsidP="00DD2BD6">
            <w:pPr>
              <w:jc w:val="center"/>
              <w:rPr>
                <w:rFonts w:ascii="Calibri" w:hAnsi="Calibri" w:cs="Calibri"/>
                <w:sz w:val="20"/>
                <w:szCs w:val="20"/>
                <w:lang w:val="hy-AM"/>
              </w:rPr>
            </w:pPr>
            <w:r w:rsidRPr="004459C4">
              <w:rPr>
                <w:rFonts w:ascii="Arial Armenian" w:hAnsi="Arial Armenian" w:cs="Arial"/>
                <w:sz w:val="20"/>
                <w:szCs w:val="20"/>
              </w:rPr>
              <w:t> </w:t>
            </w:r>
            <w:r>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0,009</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57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2"/>
                <w:szCs w:val="22"/>
              </w:rPr>
            </w:pPr>
            <w:r w:rsidRPr="004459C4">
              <w:rPr>
                <w:rFonts w:ascii="Arial Armenian" w:hAnsi="Arial Armenian" w:cs="Arial"/>
                <w:sz w:val="22"/>
                <w:szCs w:val="22"/>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15634C" w:rsidRDefault="00DD2BD6" w:rsidP="00DD2BD6">
            <w:pPr>
              <w:jc w:val="center"/>
              <w:rPr>
                <w:rFonts w:ascii="Calibri" w:hAnsi="Calibri" w:cs="Calibri"/>
                <w:sz w:val="22"/>
                <w:szCs w:val="22"/>
                <w:lang w:val="hy-AM" w:bidi="ar-SA"/>
              </w:rPr>
            </w:pPr>
            <w:r>
              <w:rPr>
                <w:rFonts w:ascii="Calibri" w:hAnsi="Calibri" w:cs="Calibri"/>
                <w:sz w:val="22"/>
                <w:szCs w:val="22"/>
                <w:lang w:val="hy-AM" w:bidi="ar-SA"/>
              </w:rPr>
              <w:t>22</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Бетонный подготовительный слой, бетон В15 (200), толщиной 10 см,</w:t>
            </w:r>
          </w:p>
        </w:tc>
        <w:tc>
          <w:tcPr>
            <w:tcW w:w="880"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20"/>
                <w:szCs w:val="20"/>
              </w:rPr>
            </w:pPr>
            <w:r>
              <w:rPr>
                <w:rFonts w:ascii="Calibri" w:hAnsi="Calibri" w:cs="Calibri"/>
                <w:sz w:val="20"/>
                <w:szCs w:val="20"/>
                <w:lang w:val="hy-AM"/>
              </w:rPr>
              <w:t>М3</w:t>
            </w: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0,760</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99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Ù2</w:t>
            </w:r>
          </w:p>
        </w:tc>
        <w:tc>
          <w:tcPr>
            <w:tcW w:w="962"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630"/>
        </w:trPr>
        <w:tc>
          <w:tcPr>
            <w:tcW w:w="505" w:type="dxa"/>
            <w:tcBorders>
              <w:top w:val="nil"/>
              <w:left w:val="single" w:sz="4" w:space="0" w:color="auto"/>
              <w:bottom w:val="single" w:sz="4" w:space="0" w:color="auto"/>
              <w:right w:val="single" w:sz="4" w:space="0" w:color="auto"/>
            </w:tcBorders>
            <w:vAlign w:val="center"/>
          </w:tcPr>
          <w:p w:rsidR="00DD2BD6" w:rsidRPr="008F4C86" w:rsidRDefault="00DD2BD6" w:rsidP="00DD2BD6">
            <w:pPr>
              <w:jc w:val="center"/>
              <w:rPr>
                <w:rFonts w:ascii="Calibri" w:hAnsi="Calibri" w:cs="Calibri"/>
                <w:sz w:val="22"/>
                <w:szCs w:val="22"/>
                <w:lang w:val="hy-AM" w:bidi="ar-SA"/>
              </w:rPr>
            </w:pPr>
            <w:r>
              <w:rPr>
                <w:rFonts w:ascii="Calibri" w:hAnsi="Calibri" w:cs="Calibri"/>
                <w:sz w:val="22"/>
                <w:szCs w:val="22"/>
                <w:lang w:val="hy-AM" w:bidi="ar-SA"/>
              </w:rPr>
              <w:t>23</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5529" w:type="dxa"/>
            <w:tcBorders>
              <w:top w:val="nil"/>
              <w:left w:val="nil"/>
              <w:bottom w:val="single" w:sz="4" w:space="0" w:color="auto"/>
              <w:right w:val="single" w:sz="4" w:space="0" w:color="auto"/>
            </w:tcBorders>
            <w:shd w:val="clear" w:color="auto" w:fill="auto"/>
          </w:tcPr>
          <w:p w:rsidR="00DD2BD6" w:rsidRPr="00484ED2" w:rsidRDefault="00DD2BD6" w:rsidP="00DD2BD6">
            <w:r w:rsidRPr="00484ED2">
              <w:t>Разглаживающий слой цементно-песчаной поверхности толщиной 30 мм.</w:t>
            </w:r>
          </w:p>
        </w:tc>
        <w:tc>
          <w:tcPr>
            <w:tcW w:w="880" w:type="dxa"/>
            <w:tcBorders>
              <w:top w:val="nil"/>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20"/>
                <w:szCs w:val="20"/>
              </w:rPr>
            </w:pPr>
            <w:r>
              <w:rPr>
                <w:rFonts w:asciiTheme="minorHAnsi" w:hAnsiTheme="minorHAnsi" w:cs="Arial"/>
                <w:sz w:val="20"/>
                <w:szCs w:val="20"/>
                <w:lang w:val="hy-AM"/>
              </w:rPr>
              <w:t>100м2</w:t>
            </w: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0,076</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6F4303">
        <w:trPr>
          <w:gridAfter w:val="1"/>
          <w:wAfter w:w="55" w:type="dxa"/>
          <w:trHeight w:val="2115"/>
        </w:trPr>
        <w:tc>
          <w:tcPr>
            <w:tcW w:w="505" w:type="dxa"/>
            <w:tcBorders>
              <w:top w:val="single" w:sz="4" w:space="0" w:color="auto"/>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single" w:sz="4" w:space="0" w:color="auto"/>
              <w:left w:val="single" w:sz="4" w:space="0" w:color="auto"/>
              <w:bottom w:val="single" w:sz="4" w:space="0" w:color="auto"/>
              <w:right w:val="single" w:sz="4" w:space="0" w:color="auto"/>
            </w:tcBorders>
            <w:shd w:val="clear" w:color="auto" w:fill="auto"/>
            <w:noWrap/>
          </w:tcPr>
          <w:p w:rsidR="00DD2BD6" w:rsidRPr="004459C4" w:rsidRDefault="00DD2BD6" w:rsidP="00DD2BD6">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single" w:sz="4" w:space="0" w:color="auto"/>
              <w:left w:val="nil"/>
              <w:bottom w:val="single" w:sz="4" w:space="0" w:color="auto"/>
              <w:right w:val="single" w:sz="4" w:space="0" w:color="auto"/>
            </w:tcBorders>
            <w:shd w:val="clear" w:color="auto" w:fill="auto"/>
          </w:tcPr>
          <w:p w:rsidR="00DD2BD6" w:rsidRPr="00484ED2" w:rsidRDefault="00DD2BD6" w:rsidP="00DD2BD6">
            <w:r w:rsidRPr="00484ED2">
              <w:t xml:space="preserve"> </w:t>
            </w:r>
          </w:p>
        </w:tc>
        <w:tc>
          <w:tcPr>
            <w:tcW w:w="880" w:type="dxa"/>
            <w:tcBorders>
              <w:top w:val="single" w:sz="4" w:space="0" w:color="auto"/>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Ù2</w:t>
            </w:r>
          </w:p>
        </w:tc>
        <w:tc>
          <w:tcPr>
            <w:tcW w:w="962" w:type="dxa"/>
            <w:tcBorders>
              <w:top w:val="single" w:sz="4" w:space="0" w:color="auto"/>
              <w:left w:val="nil"/>
              <w:bottom w:val="single" w:sz="4" w:space="0" w:color="auto"/>
              <w:right w:val="single" w:sz="4" w:space="0" w:color="auto"/>
            </w:tcBorders>
            <w:shd w:val="clear" w:color="auto" w:fill="auto"/>
            <w:noWrap/>
            <w:hideMark/>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333FA1">
        <w:trPr>
          <w:gridAfter w:val="1"/>
          <w:wAfter w:w="55" w:type="dxa"/>
          <w:trHeight w:val="345"/>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r>
              <w:rPr>
                <w:rFonts w:ascii="Calibri" w:hAnsi="Calibri" w:cs="Calibri"/>
                <w:sz w:val="22"/>
                <w:szCs w:val="22"/>
                <w:lang w:bidi="ar-SA"/>
              </w:rPr>
              <w:t>24</w:t>
            </w: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 xml:space="preserve">E5-115         ´ÎîØ                            </w:t>
            </w:r>
          </w:p>
        </w:tc>
        <w:tc>
          <w:tcPr>
            <w:tcW w:w="5529" w:type="dxa"/>
            <w:tcBorders>
              <w:top w:val="nil"/>
              <w:left w:val="nil"/>
              <w:bottom w:val="single" w:sz="4" w:space="0" w:color="auto"/>
              <w:right w:val="single" w:sz="4" w:space="0" w:color="auto"/>
            </w:tcBorders>
            <w:shd w:val="clear" w:color="auto" w:fill="auto"/>
          </w:tcPr>
          <w:p w:rsidR="00DD2BD6" w:rsidRDefault="00DD2BD6" w:rsidP="00DD2BD6">
            <w:r w:rsidRPr="00484ED2">
              <w:t>Слой напольного покрытия прессованной керамогранитной плиткой, битумной черепицей.</w:t>
            </w:r>
          </w:p>
        </w:tc>
        <w:tc>
          <w:tcPr>
            <w:tcW w:w="880" w:type="dxa"/>
            <w:tcBorders>
              <w:top w:val="nil"/>
              <w:left w:val="nil"/>
              <w:bottom w:val="single" w:sz="4" w:space="0" w:color="auto"/>
              <w:right w:val="single" w:sz="4" w:space="0" w:color="auto"/>
            </w:tcBorders>
            <w:shd w:val="clear" w:color="auto" w:fill="auto"/>
            <w:noWrap/>
            <w:hideMark/>
          </w:tcPr>
          <w:p w:rsidR="00DD2BD6" w:rsidRPr="00747C5A" w:rsidRDefault="00DD2BD6" w:rsidP="00DD2BD6">
            <w:pPr>
              <w:jc w:val="center"/>
              <w:rPr>
                <w:rFonts w:ascii="Calibri" w:hAnsi="Calibri" w:cs="Calibri"/>
                <w:sz w:val="20"/>
                <w:szCs w:val="20"/>
                <w:lang w:val="hy-AM"/>
              </w:rPr>
            </w:pPr>
            <w:r w:rsidRPr="004459C4">
              <w:rPr>
                <w:rFonts w:ascii="Arial Armenian" w:hAnsi="Arial Armenian" w:cs="Arial"/>
                <w:sz w:val="20"/>
                <w:szCs w:val="20"/>
              </w:rPr>
              <w:t> </w:t>
            </w:r>
            <w:r>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hideMark/>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7,60</w:t>
            </w:r>
          </w:p>
        </w:tc>
        <w:tc>
          <w:tcPr>
            <w:tcW w:w="1560" w:type="dxa"/>
            <w:tcBorders>
              <w:top w:val="nil"/>
              <w:left w:val="nil"/>
              <w:bottom w:val="single" w:sz="4" w:space="0" w:color="auto"/>
              <w:right w:val="single" w:sz="4" w:space="0" w:color="auto"/>
            </w:tcBorders>
            <w:shd w:val="clear" w:color="auto" w:fill="auto"/>
            <w:noWrap/>
            <w:vAlign w:val="center"/>
            <w:hideMark/>
          </w:tcPr>
          <w:p w:rsidR="00DD2BD6" w:rsidRPr="00DD46F6" w:rsidRDefault="00DD2BD6" w:rsidP="00DD2BD6">
            <w:pPr>
              <w:jc w:val="center"/>
              <w:rPr>
                <w:rFonts w:ascii="Times Armenian" w:hAnsi="Times Armenian" w:cs="Calibri"/>
                <w:sz w:val="22"/>
                <w:szCs w:val="22"/>
                <w:lang w:bidi="ar-SA"/>
              </w:rPr>
            </w:pPr>
            <w:r w:rsidRPr="00DD46F6">
              <w:rPr>
                <w:rFonts w:ascii="Times Armenian" w:hAnsi="Times Armenian" w:cs="Calibri"/>
                <w:sz w:val="22"/>
                <w:szCs w:val="22"/>
                <w:lang w:bidi="ar-SA"/>
              </w:rPr>
              <w:t> </w:t>
            </w:r>
          </w:p>
        </w:tc>
      </w:tr>
      <w:tr w:rsidR="00DD2BD6"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DD2BD6" w:rsidRPr="00A71640" w:rsidRDefault="00DD2BD6" w:rsidP="00DD2BD6">
            <w:r w:rsidRPr="00A71640">
              <w:t xml:space="preserve"> </w:t>
            </w:r>
          </w:p>
        </w:tc>
        <w:tc>
          <w:tcPr>
            <w:tcW w:w="880" w:type="dxa"/>
            <w:tcBorders>
              <w:top w:val="nil"/>
              <w:left w:val="nil"/>
              <w:bottom w:val="single" w:sz="4" w:space="0" w:color="auto"/>
              <w:right w:val="single" w:sz="4" w:space="0" w:color="auto"/>
            </w:tcBorders>
            <w:shd w:val="clear" w:color="auto" w:fill="auto"/>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DD2BD6" w:rsidRPr="00DD46F6" w:rsidRDefault="00DD2BD6" w:rsidP="00DD2BD6">
            <w:pPr>
              <w:jc w:val="center"/>
              <w:rPr>
                <w:rFonts w:ascii="Times Armenian" w:hAnsi="Times Armenian" w:cs="Calibri"/>
                <w:sz w:val="22"/>
                <w:szCs w:val="22"/>
                <w:lang w:bidi="ar-SA"/>
              </w:rPr>
            </w:pPr>
          </w:p>
        </w:tc>
      </w:tr>
      <w:tr w:rsidR="00DD2BD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p>
        </w:tc>
        <w:tc>
          <w:tcPr>
            <w:tcW w:w="5529" w:type="dxa"/>
            <w:tcBorders>
              <w:top w:val="nil"/>
              <w:left w:val="nil"/>
              <w:bottom w:val="single" w:sz="4" w:space="0" w:color="auto"/>
              <w:right w:val="single" w:sz="4" w:space="0" w:color="auto"/>
            </w:tcBorders>
            <w:shd w:val="clear" w:color="auto" w:fill="auto"/>
          </w:tcPr>
          <w:p w:rsidR="00DD2BD6" w:rsidRPr="004B5A6A" w:rsidRDefault="00DD2BD6" w:rsidP="00DD2BD6">
            <w:pPr>
              <w:jc w:val="center"/>
              <w:rPr>
                <w:b/>
              </w:rPr>
            </w:pPr>
            <w:r w:rsidRPr="004B5A6A">
              <w:rPr>
                <w:b/>
              </w:rPr>
              <w:t>Отделочные работы</w:t>
            </w:r>
          </w:p>
        </w:tc>
        <w:tc>
          <w:tcPr>
            <w:tcW w:w="880" w:type="dxa"/>
            <w:tcBorders>
              <w:top w:val="nil"/>
              <w:left w:val="nil"/>
              <w:bottom w:val="single" w:sz="4" w:space="0" w:color="auto"/>
              <w:right w:val="single" w:sz="4" w:space="0" w:color="auto"/>
            </w:tcBorders>
            <w:shd w:val="clear" w:color="auto" w:fill="auto"/>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sz w:val="20"/>
                <w:szCs w:val="20"/>
              </w:rPr>
            </w:pPr>
            <w:r w:rsidRPr="004459C4">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DD2BD6" w:rsidRPr="00DD46F6" w:rsidRDefault="00DD2BD6" w:rsidP="00DD2BD6">
            <w:pPr>
              <w:jc w:val="center"/>
              <w:rPr>
                <w:rFonts w:ascii="Times Armenian" w:hAnsi="Times Armenian" w:cs="Calibri"/>
                <w:sz w:val="22"/>
                <w:szCs w:val="22"/>
                <w:lang w:bidi="ar-SA"/>
              </w:rPr>
            </w:pPr>
          </w:p>
        </w:tc>
      </w:tr>
      <w:tr w:rsidR="00DD2BD6"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DD2BD6" w:rsidRPr="00DF3B49" w:rsidRDefault="00DD2BD6" w:rsidP="00DD2BD6">
            <w:pPr>
              <w:jc w:val="center"/>
              <w:rPr>
                <w:rFonts w:ascii="Calibri" w:hAnsi="Calibri" w:cs="Calibri"/>
                <w:sz w:val="22"/>
                <w:szCs w:val="22"/>
                <w:lang w:val="hy-AM" w:bidi="ar-SA"/>
              </w:rPr>
            </w:pPr>
            <w:r>
              <w:rPr>
                <w:rFonts w:ascii="Calibri" w:hAnsi="Calibri" w:cs="Calibri"/>
                <w:sz w:val="22"/>
                <w:szCs w:val="22"/>
                <w:lang w:val="en-US" w:bidi="ar-SA"/>
              </w:rPr>
              <w:t>25</w:t>
            </w: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DD2BD6" w:rsidRPr="004459C4" w:rsidRDefault="00C12064" w:rsidP="00DD2BD6">
            <w:pPr>
              <w:jc w:val="right"/>
              <w:rPr>
                <w:rFonts w:ascii="Arial Armenian" w:hAnsi="Arial Armenian" w:cs="Arial"/>
                <w:sz w:val="18"/>
                <w:szCs w:val="18"/>
              </w:rPr>
            </w:pPr>
            <w:r w:rsidRPr="004459C4">
              <w:rPr>
                <w:rFonts w:ascii="Arial Armenian" w:hAnsi="Arial Armenian" w:cs="Arial"/>
                <w:b/>
                <w:bCs/>
                <w:sz w:val="18"/>
                <w:szCs w:val="18"/>
              </w:rPr>
              <w:t>E15-250-1</w:t>
            </w:r>
            <w:r w:rsidR="00DD2BD6"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DD2BD6" w:rsidRPr="00FB0521" w:rsidRDefault="00DD2BD6" w:rsidP="00DD2BD6">
            <w:r w:rsidRPr="00FB0521">
              <w:t>Качественная штукатурка стен и потолка гипсом</w:t>
            </w:r>
          </w:p>
        </w:tc>
        <w:tc>
          <w:tcPr>
            <w:tcW w:w="880" w:type="dxa"/>
            <w:tcBorders>
              <w:top w:val="nil"/>
              <w:left w:val="nil"/>
              <w:bottom w:val="single" w:sz="4" w:space="0" w:color="auto"/>
              <w:right w:val="single" w:sz="4" w:space="0" w:color="auto"/>
            </w:tcBorders>
            <w:shd w:val="clear" w:color="auto" w:fill="auto"/>
          </w:tcPr>
          <w:p w:rsidR="00DD2BD6" w:rsidRPr="00981D50" w:rsidRDefault="00DD2BD6" w:rsidP="00DD2BD6">
            <w:pPr>
              <w:jc w:val="center"/>
              <w:rPr>
                <w:rFonts w:ascii="Calibri" w:hAnsi="Calibri" w:cs="Calibri"/>
                <w:sz w:val="20"/>
                <w:szCs w:val="20"/>
                <w:lang w:val="hy-AM"/>
              </w:rPr>
            </w:pPr>
            <w:r w:rsidRPr="00981D50">
              <w:rPr>
                <w:rFonts w:ascii="Arial Armenian" w:hAnsi="Arial Armenian" w:cs="Arial"/>
                <w:sz w:val="20"/>
                <w:szCs w:val="20"/>
              </w:rPr>
              <w:t>100</w:t>
            </w: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DD2BD6" w:rsidRPr="00981D50" w:rsidRDefault="00DD2BD6" w:rsidP="00DD2BD6">
            <w:pPr>
              <w:jc w:val="center"/>
              <w:rPr>
                <w:rFonts w:ascii="Arial Armenian" w:hAnsi="Arial Armenian" w:cs="Arial"/>
                <w:b/>
                <w:bCs/>
                <w:sz w:val="20"/>
                <w:szCs w:val="20"/>
              </w:rPr>
            </w:pPr>
            <w:r w:rsidRPr="00981D50">
              <w:rPr>
                <w:rFonts w:ascii="Arial Armenian" w:hAnsi="Arial Armenian" w:cs="Arial"/>
                <w:b/>
                <w:bCs/>
                <w:sz w:val="20"/>
                <w:szCs w:val="20"/>
              </w:rPr>
              <w:t>0,725</w:t>
            </w:r>
          </w:p>
        </w:tc>
        <w:tc>
          <w:tcPr>
            <w:tcW w:w="1560" w:type="dxa"/>
            <w:tcBorders>
              <w:top w:val="nil"/>
              <w:left w:val="nil"/>
              <w:bottom w:val="single" w:sz="4" w:space="0" w:color="auto"/>
              <w:right w:val="single" w:sz="4" w:space="0" w:color="auto"/>
            </w:tcBorders>
            <w:shd w:val="clear" w:color="auto" w:fill="auto"/>
            <w:noWrap/>
            <w:vAlign w:val="center"/>
          </w:tcPr>
          <w:p w:rsidR="00DD2BD6" w:rsidRPr="00DD46F6" w:rsidRDefault="00DD2BD6" w:rsidP="00DD2BD6">
            <w:pPr>
              <w:jc w:val="center"/>
              <w:rPr>
                <w:rFonts w:ascii="Times Armenian" w:hAnsi="Times Armenian" w:cs="Calibri"/>
                <w:sz w:val="22"/>
                <w:szCs w:val="22"/>
                <w:lang w:bidi="ar-SA"/>
              </w:rPr>
            </w:pPr>
          </w:p>
        </w:tc>
      </w:tr>
      <w:tr w:rsidR="00DD2BD6"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DD2BD6" w:rsidRPr="004459C4" w:rsidRDefault="00DD2BD6" w:rsidP="00DD2BD6">
            <w:pPr>
              <w:jc w:val="center"/>
              <w:rPr>
                <w:rFonts w:ascii="Arial Armenian" w:hAnsi="Arial Armenian" w:cs="Arial"/>
                <w:b/>
                <w:bCs/>
                <w:sz w:val="18"/>
                <w:szCs w:val="18"/>
              </w:rPr>
            </w:pPr>
            <w:r w:rsidRPr="004459C4">
              <w:rPr>
                <w:rFonts w:ascii="Arial Armenian" w:hAnsi="Arial Armenian" w:cs="Arial"/>
                <w:b/>
                <w:bCs/>
                <w:sz w:val="18"/>
                <w:szCs w:val="18"/>
              </w:rPr>
              <w:t>E15-258</w:t>
            </w:r>
          </w:p>
        </w:tc>
        <w:tc>
          <w:tcPr>
            <w:tcW w:w="5529" w:type="dxa"/>
            <w:tcBorders>
              <w:top w:val="nil"/>
              <w:left w:val="nil"/>
              <w:bottom w:val="single" w:sz="4" w:space="0" w:color="auto"/>
              <w:right w:val="single" w:sz="4" w:space="0" w:color="auto"/>
            </w:tcBorders>
            <w:shd w:val="clear" w:color="auto" w:fill="auto"/>
          </w:tcPr>
          <w:p w:rsidR="00DD2BD6" w:rsidRPr="00FB0521" w:rsidRDefault="00DD2BD6" w:rsidP="00DD2BD6">
            <w:r w:rsidRPr="00FB0521">
              <w:t xml:space="preserve"> </w:t>
            </w:r>
          </w:p>
        </w:tc>
        <w:tc>
          <w:tcPr>
            <w:tcW w:w="880" w:type="dxa"/>
            <w:tcBorders>
              <w:top w:val="nil"/>
              <w:left w:val="nil"/>
              <w:bottom w:val="single" w:sz="4" w:space="0" w:color="auto"/>
              <w:right w:val="single" w:sz="4" w:space="0" w:color="auto"/>
            </w:tcBorders>
            <w:shd w:val="clear" w:color="auto" w:fill="auto"/>
            <w:vAlign w:val="center"/>
          </w:tcPr>
          <w:p w:rsidR="00DD2BD6" w:rsidRPr="00981D50" w:rsidRDefault="00DD2BD6" w:rsidP="00DD2BD6">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981D50" w:rsidRDefault="00DD2BD6" w:rsidP="00DD2BD6">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DD2BD6" w:rsidRPr="00DD46F6" w:rsidRDefault="00DD2BD6" w:rsidP="00DD2BD6">
            <w:pPr>
              <w:jc w:val="center"/>
              <w:rPr>
                <w:rFonts w:ascii="Times Armenian" w:hAnsi="Times Armenian" w:cs="Calibri"/>
                <w:sz w:val="22"/>
                <w:szCs w:val="22"/>
                <w:lang w:bidi="ar-SA"/>
              </w:rPr>
            </w:pPr>
          </w:p>
        </w:tc>
      </w:tr>
      <w:tr w:rsidR="00DD2BD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DD2BD6" w:rsidRPr="00DF3B49" w:rsidRDefault="00DD2BD6" w:rsidP="00DD2BD6">
            <w:pPr>
              <w:jc w:val="center"/>
              <w:rPr>
                <w:rFonts w:ascii="Calibri" w:hAnsi="Calibri" w:cs="Calibri"/>
                <w:sz w:val="22"/>
                <w:szCs w:val="22"/>
                <w:lang w:val="hy-AM" w:bidi="ar-SA"/>
              </w:rPr>
            </w:pPr>
            <w:r>
              <w:rPr>
                <w:rFonts w:ascii="Calibri" w:hAnsi="Calibri" w:cs="Calibri"/>
                <w:sz w:val="22"/>
                <w:szCs w:val="22"/>
                <w:lang w:val="hy-AM" w:bidi="ar-SA"/>
              </w:rPr>
              <w:t>26</w:t>
            </w:r>
          </w:p>
        </w:tc>
        <w:tc>
          <w:tcPr>
            <w:tcW w:w="1304" w:type="dxa"/>
            <w:tcBorders>
              <w:top w:val="nil"/>
              <w:left w:val="single" w:sz="4" w:space="0" w:color="auto"/>
              <w:bottom w:val="single" w:sz="4" w:space="0" w:color="auto"/>
              <w:right w:val="single" w:sz="4" w:space="0" w:color="auto"/>
            </w:tcBorders>
            <w:shd w:val="clear" w:color="auto" w:fill="auto"/>
            <w:noWrap/>
          </w:tcPr>
          <w:p w:rsidR="00CD3DEB" w:rsidRDefault="00CD3DEB" w:rsidP="00DD2BD6">
            <w:pPr>
              <w:jc w:val="center"/>
              <w:rPr>
                <w:rFonts w:asciiTheme="minorHAnsi" w:hAnsiTheme="minorHAnsi" w:cs="Arial"/>
                <w:b/>
                <w:bCs/>
                <w:sz w:val="18"/>
                <w:szCs w:val="18"/>
              </w:rPr>
            </w:pPr>
            <w:r w:rsidRPr="004459C4">
              <w:rPr>
                <w:rFonts w:ascii="Arial Armenian" w:hAnsi="Arial Armenian" w:cs="Arial"/>
                <w:b/>
                <w:bCs/>
                <w:sz w:val="18"/>
                <w:szCs w:val="18"/>
              </w:rPr>
              <w:t>E15-250-1</w:t>
            </w:r>
          </w:p>
          <w:p w:rsidR="00DD2BD6" w:rsidRPr="004459C4" w:rsidRDefault="00DD2BD6" w:rsidP="00DD2BD6">
            <w:pPr>
              <w:jc w:val="center"/>
              <w:rPr>
                <w:rFonts w:ascii="Arial Armenian" w:hAnsi="Arial Armenian" w:cs="Arial"/>
                <w:b/>
                <w:bCs/>
                <w:sz w:val="18"/>
                <w:szCs w:val="18"/>
              </w:rPr>
            </w:pPr>
          </w:p>
        </w:tc>
        <w:tc>
          <w:tcPr>
            <w:tcW w:w="5529" w:type="dxa"/>
            <w:tcBorders>
              <w:top w:val="nil"/>
              <w:left w:val="nil"/>
              <w:bottom w:val="single" w:sz="4" w:space="0" w:color="auto"/>
              <w:right w:val="single" w:sz="4" w:space="0" w:color="auto"/>
            </w:tcBorders>
            <w:shd w:val="clear" w:color="auto" w:fill="auto"/>
          </w:tcPr>
          <w:p w:rsidR="00DD2BD6" w:rsidRPr="00FB0521" w:rsidRDefault="00DD2BD6" w:rsidP="00DD2BD6">
            <w:r w:rsidRPr="00FB0521">
              <w:t>Качественная цементно-песчаная штукатурка для стен</w:t>
            </w:r>
          </w:p>
        </w:tc>
        <w:tc>
          <w:tcPr>
            <w:tcW w:w="880" w:type="dxa"/>
            <w:tcBorders>
              <w:top w:val="nil"/>
              <w:left w:val="nil"/>
              <w:bottom w:val="single" w:sz="4" w:space="0" w:color="auto"/>
              <w:right w:val="single" w:sz="4" w:space="0" w:color="auto"/>
            </w:tcBorders>
            <w:shd w:val="clear" w:color="auto" w:fill="auto"/>
          </w:tcPr>
          <w:p w:rsidR="00DD2BD6" w:rsidRPr="00981D50" w:rsidRDefault="00DD2BD6" w:rsidP="00DD2BD6">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DD2BD6" w:rsidRPr="00981D50" w:rsidRDefault="00DD2BD6" w:rsidP="00DD2BD6">
            <w:pPr>
              <w:jc w:val="center"/>
              <w:rPr>
                <w:rFonts w:ascii="Arial Armenian" w:hAnsi="Arial Armenian" w:cs="Arial"/>
                <w:b/>
                <w:bCs/>
                <w:sz w:val="20"/>
                <w:szCs w:val="20"/>
              </w:rPr>
            </w:pPr>
            <w:r w:rsidRPr="00981D50">
              <w:rPr>
                <w:rFonts w:ascii="Arial Armenian" w:hAnsi="Arial Armenian" w:cs="Arial"/>
                <w:b/>
                <w:bCs/>
                <w:sz w:val="20"/>
                <w:szCs w:val="20"/>
              </w:rPr>
              <w:t>17,40</w:t>
            </w:r>
          </w:p>
        </w:tc>
        <w:tc>
          <w:tcPr>
            <w:tcW w:w="1560" w:type="dxa"/>
            <w:tcBorders>
              <w:top w:val="nil"/>
              <w:left w:val="nil"/>
              <w:bottom w:val="single" w:sz="4" w:space="0" w:color="auto"/>
              <w:right w:val="single" w:sz="4" w:space="0" w:color="auto"/>
            </w:tcBorders>
            <w:shd w:val="clear" w:color="auto" w:fill="auto"/>
            <w:noWrap/>
            <w:vAlign w:val="center"/>
          </w:tcPr>
          <w:p w:rsidR="00DD2BD6" w:rsidRPr="00DD46F6" w:rsidRDefault="00DD2BD6" w:rsidP="00DD2BD6">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Default="00CD3DEB" w:rsidP="00DD2BD6">
            <w:pPr>
              <w:jc w:val="center"/>
              <w:rPr>
                <w:rFonts w:ascii="Calibri" w:hAnsi="Calibri" w:cs="Calibri"/>
                <w:sz w:val="22"/>
                <w:szCs w:val="22"/>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DD2BD6">
            <w:pPr>
              <w:jc w:val="center"/>
              <w:rPr>
                <w:rFonts w:ascii="Arial Armenian" w:hAnsi="Arial Armenian" w:cs="Arial"/>
                <w:b/>
                <w:bCs/>
                <w:sz w:val="18"/>
                <w:szCs w:val="18"/>
              </w:rPr>
            </w:pP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DD2BD6"/>
        </w:tc>
        <w:tc>
          <w:tcPr>
            <w:tcW w:w="880" w:type="dxa"/>
            <w:tcBorders>
              <w:top w:val="nil"/>
              <w:left w:val="nil"/>
              <w:bottom w:val="single" w:sz="4" w:space="0" w:color="auto"/>
              <w:right w:val="single" w:sz="4" w:space="0" w:color="auto"/>
            </w:tcBorders>
            <w:shd w:val="clear" w:color="auto" w:fill="auto"/>
          </w:tcPr>
          <w:p w:rsidR="00CD3DEB" w:rsidRPr="00981D50" w:rsidRDefault="00CD3DEB" w:rsidP="00DD2BD6">
            <w:pPr>
              <w:jc w:val="center"/>
              <w:rPr>
                <w:rFonts w:ascii="Calibri" w:hAnsi="Calibri" w:cs="Calibri"/>
                <w:sz w:val="20"/>
                <w:szCs w:val="20"/>
                <w:lang w:val="hy-AM"/>
              </w:rPr>
            </w:pP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DD2BD6">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DD2BD6">
            <w:pPr>
              <w:jc w:val="center"/>
              <w:rPr>
                <w:rFonts w:ascii="Times Armenian" w:hAnsi="Times Armenian" w:cs="Calibri"/>
                <w:sz w:val="22"/>
                <w:szCs w:val="22"/>
                <w:lang w:bidi="ar-SA"/>
              </w:rPr>
            </w:pPr>
          </w:p>
        </w:tc>
      </w:tr>
      <w:tr w:rsidR="00DD2BD6"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DD2BD6" w:rsidRPr="00DD46F6" w:rsidRDefault="00DD2BD6" w:rsidP="00DD2BD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DD2BD6" w:rsidRPr="004459C4" w:rsidRDefault="00DD2BD6" w:rsidP="00DD2BD6">
            <w:pPr>
              <w:jc w:val="right"/>
              <w:rPr>
                <w:rFonts w:ascii="Arial Armenian" w:hAnsi="Arial Armenian" w:cs="Arial"/>
                <w:sz w:val="18"/>
                <w:szCs w:val="18"/>
              </w:rPr>
            </w:pPr>
          </w:p>
        </w:tc>
        <w:tc>
          <w:tcPr>
            <w:tcW w:w="5529" w:type="dxa"/>
            <w:tcBorders>
              <w:top w:val="nil"/>
              <w:left w:val="nil"/>
              <w:bottom w:val="single" w:sz="4" w:space="0" w:color="auto"/>
              <w:right w:val="single" w:sz="4" w:space="0" w:color="auto"/>
            </w:tcBorders>
            <w:shd w:val="clear" w:color="auto" w:fill="auto"/>
          </w:tcPr>
          <w:p w:rsidR="00DD2BD6" w:rsidRPr="00FB0521" w:rsidRDefault="00DD2BD6" w:rsidP="00DD2BD6">
            <w:r w:rsidRPr="00FB0521">
              <w:t xml:space="preserve"> </w:t>
            </w:r>
          </w:p>
        </w:tc>
        <w:tc>
          <w:tcPr>
            <w:tcW w:w="880" w:type="dxa"/>
            <w:tcBorders>
              <w:top w:val="nil"/>
              <w:left w:val="nil"/>
              <w:bottom w:val="single" w:sz="4" w:space="0" w:color="auto"/>
              <w:right w:val="single" w:sz="4" w:space="0" w:color="auto"/>
            </w:tcBorders>
            <w:shd w:val="clear" w:color="auto" w:fill="auto"/>
          </w:tcPr>
          <w:p w:rsidR="00DD2BD6" w:rsidRPr="00981D50" w:rsidRDefault="00DD2BD6" w:rsidP="00DD2BD6">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DD2BD6" w:rsidRPr="00981D50" w:rsidRDefault="00DD2BD6" w:rsidP="00DD2BD6">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DD2BD6" w:rsidRPr="00DD46F6" w:rsidRDefault="00DD2BD6" w:rsidP="00DD2BD6">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F3B49"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27</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E15-82</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Облицовка стен керамической плиткой - кафель</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17,40</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F3B49"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28</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E15-251-1</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Качественный гипсокартон для потолков</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0,344</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F3B49"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29</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xml:space="preserve">E15-664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Покраска стен и потолка латексной краской</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0,725</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vAlign w:val="center"/>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F3B49"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30</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E15-665</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Покраска потолков латексной краской</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0,344</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CD3DEB" w:rsidRPr="00136B78" w:rsidRDefault="00CD3DEB" w:rsidP="00CD3DEB">
            <w:pPr>
              <w:jc w:val="center"/>
              <w:rPr>
                <w:b/>
              </w:rPr>
            </w:pPr>
            <w:r w:rsidRPr="00136B78">
              <w:rPr>
                <w:b/>
              </w:rPr>
              <w:t>Двери, окна</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16"/>
                <w:szCs w:val="16"/>
              </w:rPr>
            </w:pPr>
            <w:r w:rsidRPr="00981D50">
              <w:rPr>
                <w:rFonts w:ascii="Arial Armenian" w:hAnsi="Arial Armenian" w:cs="Arial"/>
                <w:sz w:val="16"/>
                <w:szCs w:val="16"/>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16"/>
                <w:szCs w:val="16"/>
              </w:rPr>
            </w:pPr>
            <w:r w:rsidRPr="00981D50">
              <w:rPr>
                <w:rFonts w:ascii="Arial Armenian" w:hAnsi="Arial Armenian" w:cs="Arial"/>
                <w:b/>
                <w:bCs/>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C5584D"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31</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2700 (В) x1500 мм, размер 1 / размер монтаж наружной металлопластиковой двустворчатой ​​двери, с остеклением, белый, заграница</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4,05</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C5584D"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32</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2100 (В) x800 мм, 2 шт. / Установка ниппельных дверей из металлопластика, белого цвета,</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3,36</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C5584D"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33</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1500 (В) x1200 мм, 3 шт. / Монтаж металлопластиковых окон, стеклопакет, белый, открывающаяся часть за границу</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2,70</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C5584D"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34</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1500 (В) x1200 мм, 3 шт. / Монтаж металлопластиковых окон, с остеклением, белый, неоткрывающаяся часть за рубежом</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2,70</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C5584D"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35</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E10-103</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Установка пластиковых подоконников шириной 30 см, 4,2 линии</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М2</w:t>
            </w:r>
            <w:r w:rsidRPr="00981D50">
              <w:rPr>
                <w:rFonts w:ascii="Arial Armenian" w:hAnsi="Arial Armenian" w:cs="Arial"/>
                <w:sz w:val="20"/>
                <w:szCs w:val="20"/>
              </w:rPr>
              <w:t xml:space="preserve">    </w:t>
            </w:r>
            <w:r w:rsidRPr="00981D50">
              <w:rPr>
                <w:rFonts w:ascii="Calibri" w:hAnsi="Calibri" w:cs="Calibri"/>
                <w:sz w:val="20"/>
                <w:szCs w:val="20"/>
                <w:lang w:val="hy-AM"/>
              </w:rPr>
              <w:t>окно</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5,40</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16"/>
                <w:szCs w:val="16"/>
              </w:rPr>
            </w:pPr>
            <w:r w:rsidRPr="00981D50">
              <w:rPr>
                <w:rFonts w:ascii="Arial Armenian" w:hAnsi="Arial Armenian" w:cs="Arial"/>
                <w:sz w:val="16"/>
                <w:szCs w:val="16"/>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16"/>
                <w:szCs w:val="16"/>
              </w:rPr>
            </w:pPr>
            <w:r w:rsidRPr="00981D50">
              <w:rPr>
                <w:rFonts w:ascii="Arial Armenian" w:hAnsi="Arial Armenian" w:cs="Arial"/>
                <w:b/>
                <w:bCs/>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pPr>
              <w:jc w:val="center"/>
            </w:pPr>
            <w:r w:rsidRPr="00960D48">
              <w:rPr>
                <w:b/>
              </w:rPr>
              <w:t>Внутренний водопровод и канализаци</w:t>
            </w:r>
            <w:r w:rsidRPr="00FB0521">
              <w:t>я</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16"/>
                <w:szCs w:val="16"/>
              </w:rPr>
            </w:pPr>
            <w:r w:rsidRPr="00981D50">
              <w:rPr>
                <w:rFonts w:ascii="Arial Armenian" w:hAnsi="Arial Armenian" w:cs="Arial"/>
                <w:sz w:val="16"/>
                <w:szCs w:val="16"/>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16"/>
                <w:szCs w:val="16"/>
              </w:rPr>
            </w:pPr>
            <w:r w:rsidRPr="00981D50">
              <w:rPr>
                <w:rFonts w:ascii="Arial Armenian" w:hAnsi="Arial Armenian" w:cs="Arial"/>
                <w:b/>
                <w:bCs/>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960D48"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36</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E16-34          ÏÇñ³ñÏ.</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Труба холодного водоснабжения полипропиленовая Р 15 мм.</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м</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5,0</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960D48"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37</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E16-192</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Установка счетчика холодной воды, P 15 мм</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vAlign w:val="center"/>
          </w:tcPr>
          <w:p w:rsidR="00CD3DEB" w:rsidRPr="00981D50" w:rsidRDefault="00CD3DEB" w:rsidP="00CD3DEB">
            <w:pP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960D48"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38</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E18-212</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Установка фильтра холодной воды, Ш 15 мм</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960D48"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39</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E16-134</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r w:rsidRPr="00FB0521">
              <w:t xml:space="preserve"> Установка задвижек Р 15 мм</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Default="00CD3DEB" w:rsidP="00CD3DEB">
            <w:pPr>
              <w:jc w:val="center"/>
              <w:rPr>
                <w:rFonts w:ascii="Calibri" w:hAnsi="Calibri" w:cs="Calibri"/>
                <w:sz w:val="22"/>
                <w:szCs w:val="22"/>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FB0521" w:rsidRDefault="00CD3DEB" w:rsidP="00CD3DEB"/>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FE35A4"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40</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20"/>
                <w:szCs w:val="20"/>
              </w:rPr>
            </w:pPr>
            <w:r w:rsidRPr="004459C4">
              <w:rPr>
                <w:rFonts w:ascii="Arial Armenian" w:hAnsi="Arial Armenian" w:cs="Arial"/>
                <w:b/>
                <w:bCs/>
                <w:sz w:val="20"/>
                <w:szCs w:val="20"/>
              </w:rPr>
              <w:t>E22-365</w:t>
            </w:r>
          </w:p>
        </w:tc>
        <w:tc>
          <w:tcPr>
            <w:tcW w:w="5529" w:type="dxa"/>
            <w:tcBorders>
              <w:top w:val="nil"/>
              <w:left w:val="nil"/>
              <w:bottom w:val="single" w:sz="4" w:space="0" w:color="auto"/>
              <w:right w:val="single" w:sz="4" w:space="0" w:color="auto"/>
            </w:tcBorders>
            <w:shd w:val="clear" w:color="auto" w:fill="auto"/>
          </w:tcPr>
          <w:p w:rsidR="00CD3DEB" w:rsidRPr="00B82D9C" w:rsidRDefault="00CD3DEB" w:rsidP="00CD3DEB">
            <w:pPr>
              <w:rPr>
                <w:lang w:val="hy-AM"/>
              </w:rPr>
            </w:pPr>
            <w:r w:rsidRPr="00B82D9C">
              <w:t>Монтаж литых деталей</w:t>
            </w:r>
            <w:r>
              <w:rPr>
                <w:lang w:val="hy-AM"/>
              </w:rPr>
              <w:t xml:space="preserve"> Ф15</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Theme="minorHAnsi" w:hAnsiTheme="minorHAnsi" w:cs="Arial"/>
                <w:sz w:val="20"/>
                <w:szCs w:val="20"/>
              </w:rPr>
            </w:pPr>
            <w:r w:rsidRPr="00981D50">
              <w:rPr>
                <w:rFonts w:ascii="Arial Armenian" w:hAnsi="Arial Armenian" w:cs="Arial"/>
                <w:sz w:val="20"/>
                <w:szCs w:val="20"/>
              </w:rPr>
              <w:t>10</w:t>
            </w:r>
            <w:r w:rsidRPr="00981D50">
              <w:rPr>
                <w:rFonts w:ascii="Calibri" w:hAnsi="Calibri" w:cs="Calibri"/>
                <w:sz w:val="20"/>
                <w:szCs w:val="20"/>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0,7</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B82D9C"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41</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E17-87</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Керамическая мойка с педалью</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Theme="minorHAnsi" w:hAnsiTheme="minorHAnsi" w:cs="Arial"/>
                <w:sz w:val="20"/>
                <w:szCs w:val="20"/>
                <w:lang w:val="hy-AM"/>
              </w:rPr>
            </w:pPr>
            <w:r w:rsidRPr="00981D50">
              <w:rPr>
                <w:rFonts w:ascii="Calibri" w:hAnsi="Calibri" w:cs="Calibri"/>
                <w:sz w:val="20"/>
                <w:szCs w:val="20"/>
              </w:rPr>
              <w:t>К</w:t>
            </w:r>
            <w:r w:rsidRPr="00981D50">
              <w:rPr>
                <w:rFonts w:ascii="Arial Armenian" w:hAnsi="Arial Armenian" w:cs="Arial"/>
                <w:sz w:val="20"/>
                <w:szCs w:val="20"/>
              </w:rPr>
              <w:t>-</w:t>
            </w:r>
            <w:r w:rsidRPr="00981D50">
              <w:rPr>
                <w:rFonts w:asciiTheme="minorHAnsi" w:hAnsiTheme="minorHAnsi" w:cs="Arial"/>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Default="00CD3DEB" w:rsidP="00CD3DEB">
            <w:pPr>
              <w:jc w:val="center"/>
              <w:rPr>
                <w:rFonts w:ascii="Calibri" w:hAnsi="Calibri" w:cs="Calibri"/>
                <w:sz w:val="22"/>
                <w:szCs w:val="22"/>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070D3E"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42</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E17-53</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Установка смесителя для раковины</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4058F3"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43</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E16-34</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Монтаж труб поливинилхлоридных канализационных Р 110 мм</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Theme="minorHAnsi" w:hAnsiTheme="minorHAnsi" w:cs="Arial"/>
                <w:sz w:val="20"/>
                <w:szCs w:val="20"/>
              </w:rPr>
            </w:pPr>
            <w:r w:rsidRPr="00981D50">
              <w:rPr>
                <w:rFonts w:ascii="Calibri" w:hAnsi="Calibri" w:cs="Calibri"/>
                <w:sz w:val="20"/>
                <w:szCs w:val="20"/>
              </w:rPr>
              <w:t>м</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3</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21112B"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44</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E22-365</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Монтаж фасонных деталей из поливинилхлорида,</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Theme="minorHAnsi" w:hAnsiTheme="minorHAnsi" w:cs="Arial"/>
                <w:sz w:val="20"/>
                <w:szCs w:val="20"/>
              </w:rPr>
            </w:pPr>
            <w:r w:rsidRPr="00981D50">
              <w:rPr>
                <w:rFonts w:ascii="Arial Armenian" w:hAnsi="Arial Armenian" w:cs="Arial"/>
                <w:sz w:val="20"/>
                <w:szCs w:val="20"/>
              </w:rPr>
              <w:t>1</w:t>
            </w:r>
            <w:r w:rsidRPr="00981D50">
              <w:rPr>
                <w:rFonts w:ascii="Calibri" w:hAnsi="Calibri" w:cs="Calibri"/>
                <w:sz w:val="20"/>
                <w:szCs w:val="20"/>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1,0</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1620CB"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45</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E17-62</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Керамический унитаз с резервуаром для воды</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К-т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2</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0564C5" w:rsidRDefault="00CD3DEB" w:rsidP="00CD3DEB">
            <w:r w:rsidRPr="000564C5">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A028A7"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46</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E16-134</w:t>
            </w:r>
          </w:p>
        </w:tc>
        <w:tc>
          <w:tcPr>
            <w:tcW w:w="5529" w:type="dxa"/>
            <w:tcBorders>
              <w:top w:val="nil"/>
              <w:left w:val="nil"/>
              <w:bottom w:val="single" w:sz="4" w:space="0" w:color="auto"/>
              <w:right w:val="single" w:sz="4" w:space="0" w:color="auto"/>
            </w:tcBorders>
            <w:shd w:val="clear" w:color="auto" w:fill="auto"/>
          </w:tcPr>
          <w:p w:rsidR="00CD3DEB" w:rsidRDefault="00CD3DEB" w:rsidP="00CD3DEB">
            <w:r w:rsidRPr="000564C5">
              <w:t xml:space="preserve"> Установка задвижек Р 15 мм</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2</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8A1E49" w:rsidRDefault="00CD3DEB" w:rsidP="00CD3DEB">
            <w:pPr>
              <w:jc w:val="center"/>
              <w:rPr>
                <w:b/>
              </w:rPr>
            </w:pPr>
            <w:r w:rsidRPr="008A1E49">
              <w:rPr>
                <w:b/>
              </w:rPr>
              <w:t>Внутреннее Освещение</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475242"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75242" w:rsidRPr="000B3DBD" w:rsidRDefault="00475242" w:rsidP="00475242">
            <w:pPr>
              <w:jc w:val="center"/>
              <w:rPr>
                <w:rFonts w:ascii="Calibri" w:hAnsi="Calibri" w:cs="Calibri"/>
                <w:sz w:val="22"/>
                <w:szCs w:val="22"/>
                <w:lang w:val="hy-AM" w:bidi="ar-SA"/>
              </w:rPr>
            </w:pPr>
            <w:r>
              <w:rPr>
                <w:rFonts w:ascii="Calibri" w:hAnsi="Calibri" w:cs="Calibri"/>
                <w:sz w:val="22"/>
                <w:szCs w:val="22"/>
                <w:lang w:val="hy-AM" w:bidi="ar-SA"/>
              </w:rPr>
              <w:t>47</w:t>
            </w:r>
          </w:p>
        </w:tc>
        <w:tc>
          <w:tcPr>
            <w:tcW w:w="1304" w:type="dxa"/>
            <w:tcBorders>
              <w:top w:val="nil"/>
              <w:left w:val="single" w:sz="4" w:space="0" w:color="auto"/>
              <w:bottom w:val="single" w:sz="4" w:space="0" w:color="auto"/>
              <w:right w:val="single" w:sz="4" w:space="0" w:color="auto"/>
            </w:tcBorders>
            <w:shd w:val="clear" w:color="auto" w:fill="auto"/>
            <w:noWrap/>
          </w:tcPr>
          <w:p w:rsidR="00475242" w:rsidRPr="004459C4" w:rsidRDefault="00475242" w:rsidP="00475242">
            <w:pPr>
              <w:jc w:val="center"/>
              <w:rPr>
                <w:rFonts w:ascii="Arial Armenian" w:hAnsi="Arial Armenian" w:cs="Arial"/>
                <w:b/>
                <w:bCs/>
                <w:sz w:val="18"/>
                <w:szCs w:val="18"/>
              </w:rPr>
            </w:pPr>
            <w:r w:rsidRPr="004459C4">
              <w:rPr>
                <w:rFonts w:ascii="Arial Armenian" w:hAnsi="Arial Armenian" w:cs="Arial"/>
                <w:b/>
                <w:bCs/>
                <w:sz w:val="18"/>
                <w:szCs w:val="18"/>
              </w:rPr>
              <w:t>E8-402-2</w:t>
            </w:r>
          </w:p>
        </w:tc>
        <w:tc>
          <w:tcPr>
            <w:tcW w:w="5529" w:type="dxa"/>
            <w:tcBorders>
              <w:top w:val="nil"/>
              <w:left w:val="nil"/>
              <w:bottom w:val="single" w:sz="4" w:space="0" w:color="auto"/>
              <w:right w:val="single" w:sz="4" w:space="0" w:color="auto"/>
            </w:tcBorders>
            <w:shd w:val="clear" w:color="auto" w:fill="auto"/>
          </w:tcPr>
          <w:p w:rsidR="00475242" w:rsidRPr="00C4417A" w:rsidRDefault="00475242" w:rsidP="00475242">
            <w:pPr>
              <w:rPr>
                <w:lang w:val="hy-AM"/>
              </w:rPr>
            </w:pPr>
            <w:r w:rsidRPr="00142E70">
              <w:t>Скрытая кабельная разводка,</w:t>
            </w:r>
            <w:r>
              <w:rPr>
                <w:lang w:val="hy-AM"/>
              </w:rPr>
              <w:t>ппвг</w:t>
            </w:r>
            <w:r w:rsidRPr="00142E70">
              <w:t xml:space="preserve"> 2 х 4 мм</w:t>
            </w:r>
            <w:r>
              <w:rPr>
                <w:lang w:val="hy-AM"/>
              </w:rPr>
              <w:t>2</w:t>
            </w:r>
          </w:p>
        </w:tc>
        <w:tc>
          <w:tcPr>
            <w:tcW w:w="880" w:type="dxa"/>
            <w:tcBorders>
              <w:top w:val="nil"/>
              <w:left w:val="nil"/>
              <w:bottom w:val="single" w:sz="4" w:space="0" w:color="auto"/>
              <w:right w:val="single" w:sz="4" w:space="0" w:color="auto"/>
            </w:tcBorders>
            <w:shd w:val="clear" w:color="auto" w:fill="auto"/>
          </w:tcPr>
          <w:p w:rsidR="00475242" w:rsidRPr="00981D50" w:rsidRDefault="00475242" w:rsidP="00475242">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p>
        </w:tc>
        <w:tc>
          <w:tcPr>
            <w:tcW w:w="962" w:type="dxa"/>
            <w:tcBorders>
              <w:top w:val="nil"/>
              <w:left w:val="nil"/>
              <w:bottom w:val="single" w:sz="4" w:space="0" w:color="auto"/>
              <w:right w:val="single" w:sz="4" w:space="0" w:color="auto"/>
            </w:tcBorders>
            <w:shd w:val="clear" w:color="auto" w:fill="auto"/>
            <w:noWrap/>
          </w:tcPr>
          <w:p w:rsidR="00475242" w:rsidRPr="00981D50" w:rsidRDefault="00475242" w:rsidP="00475242">
            <w:pPr>
              <w:jc w:val="center"/>
              <w:rPr>
                <w:rFonts w:ascii="Arial Armenian" w:hAnsi="Arial Armenian" w:cs="Arial"/>
                <w:b/>
                <w:bCs/>
                <w:sz w:val="20"/>
                <w:szCs w:val="20"/>
              </w:rPr>
            </w:pPr>
            <w:r w:rsidRPr="00981D50">
              <w:rPr>
                <w:rFonts w:ascii="Arial Armenian" w:hAnsi="Arial Armenian" w:cs="Arial"/>
                <w:b/>
                <w:bCs/>
                <w:sz w:val="20"/>
                <w:szCs w:val="20"/>
              </w:rPr>
              <w:t>0,20</w:t>
            </w:r>
          </w:p>
        </w:tc>
        <w:tc>
          <w:tcPr>
            <w:tcW w:w="1560" w:type="dxa"/>
            <w:tcBorders>
              <w:top w:val="nil"/>
              <w:left w:val="nil"/>
              <w:bottom w:val="single" w:sz="4" w:space="0" w:color="auto"/>
              <w:right w:val="single" w:sz="4" w:space="0" w:color="auto"/>
            </w:tcBorders>
            <w:shd w:val="clear" w:color="auto" w:fill="auto"/>
            <w:noWrap/>
            <w:vAlign w:val="center"/>
          </w:tcPr>
          <w:p w:rsidR="00475242" w:rsidRPr="00DD46F6" w:rsidRDefault="00475242" w:rsidP="00475242">
            <w:pPr>
              <w:jc w:val="center"/>
              <w:rPr>
                <w:rFonts w:ascii="Times Armenian" w:hAnsi="Times Armenian" w:cs="Calibri"/>
                <w:sz w:val="22"/>
                <w:szCs w:val="22"/>
                <w:lang w:bidi="ar-SA"/>
              </w:rPr>
            </w:pPr>
          </w:p>
        </w:tc>
      </w:tr>
      <w:tr w:rsidR="00475242"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75242" w:rsidRPr="00DD46F6" w:rsidRDefault="00475242" w:rsidP="00475242">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475242" w:rsidRPr="004459C4" w:rsidRDefault="00475242" w:rsidP="00475242">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475242" w:rsidRPr="00142E70" w:rsidRDefault="00475242" w:rsidP="00475242">
            <w:r w:rsidRPr="00142E70">
              <w:t xml:space="preserve"> </w:t>
            </w:r>
          </w:p>
        </w:tc>
        <w:tc>
          <w:tcPr>
            <w:tcW w:w="880" w:type="dxa"/>
            <w:tcBorders>
              <w:top w:val="nil"/>
              <w:left w:val="nil"/>
              <w:bottom w:val="single" w:sz="4" w:space="0" w:color="auto"/>
              <w:right w:val="single" w:sz="4" w:space="0" w:color="auto"/>
            </w:tcBorders>
            <w:shd w:val="clear" w:color="auto" w:fill="auto"/>
          </w:tcPr>
          <w:p w:rsidR="00475242" w:rsidRPr="00981D50" w:rsidRDefault="00475242" w:rsidP="00475242">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475242" w:rsidRPr="00981D50" w:rsidRDefault="00475242" w:rsidP="00475242">
            <w:pP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475242" w:rsidRPr="00DD46F6" w:rsidRDefault="00475242" w:rsidP="00475242">
            <w:pPr>
              <w:jc w:val="center"/>
              <w:rPr>
                <w:rFonts w:ascii="Times Armenian" w:hAnsi="Times Armenian" w:cs="Calibri"/>
                <w:sz w:val="22"/>
                <w:szCs w:val="22"/>
                <w:lang w:bidi="ar-SA"/>
              </w:rPr>
            </w:pPr>
          </w:p>
        </w:tc>
      </w:tr>
      <w:tr w:rsidR="00475242"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475242" w:rsidRPr="00C4417A" w:rsidRDefault="00475242" w:rsidP="00475242">
            <w:pPr>
              <w:jc w:val="center"/>
              <w:rPr>
                <w:rFonts w:ascii="Calibri" w:hAnsi="Calibri" w:cs="Calibri"/>
                <w:sz w:val="22"/>
                <w:szCs w:val="22"/>
                <w:lang w:val="hy-AM" w:bidi="ar-SA"/>
              </w:rPr>
            </w:pPr>
            <w:r>
              <w:rPr>
                <w:rFonts w:ascii="Calibri" w:hAnsi="Calibri" w:cs="Calibri"/>
                <w:sz w:val="22"/>
                <w:szCs w:val="22"/>
                <w:lang w:val="hy-AM" w:bidi="ar-SA"/>
              </w:rPr>
              <w:t>48</w:t>
            </w:r>
          </w:p>
        </w:tc>
        <w:tc>
          <w:tcPr>
            <w:tcW w:w="1304" w:type="dxa"/>
            <w:tcBorders>
              <w:top w:val="nil"/>
              <w:left w:val="single" w:sz="4" w:space="0" w:color="auto"/>
              <w:bottom w:val="single" w:sz="4" w:space="0" w:color="auto"/>
              <w:right w:val="single" w:sz="4" w:space="0" w:color="auto"/>
            </w:tcBorders>
            <w:shd w:val="clear" w:color="auto" w:fill="auto"/>
            <w:noWrap/>
          </w:tcPr>
          <w:p w:rsidR="00475242" w:rsidRPr="004459C4" w:rsidRDefault="00475242" w:rsidP="00475242">
            <w:pPr>
              <w:jc w:val="center"/>
              <w:rPr>
                <w:rFonts w:ascii="Arial Armenian" w:hAnsi="Arial Armenian" w:cs="Arial"/>
                <w:b/>
                <w:bCs/>
                <w:sz w:val="18"/>
                <w:szCs w:val="18"/>
              </w:rPr>
            </w:pPr>
            <w:r w:rsidRPr="004459C4">
              <w:rPr>
                <w:rFonts w:ascii="Arial Armenian" w:hAnsi="Arial Armenian" w:cs="Arial"/>
                <w:b/>
                <w:bCs/>
                <w:sz w:val="18"/>
                <w:szCs w:val="18"/>
              </w:rPr>
              <w:t>E8-402-2</w:t>
            </w:r>
          </w:p>
        </w:tc>
        <w:tc>
          <w:tcPr>
            <w:tcW w:w="5529" w:type="dxa"/>
            <w:tcBorders>
              <w:top w:val="nil"/>
              <w:left w:val="nil"/>
              <w:bottom w:val="single" w:sz="4" w:space="0" w:color="auto"/>
              <w:right w:val="single" w:sz="4" w:space="0" w:color="auto"/>
            </w:tcBorders>
            <w:shd w:val="clear" w:color="auto" w:fill="auto"/>
          </w:tcPr>
          <w:p w:rsidR="00475242" w:rsidRPr="00C4417A" w:rsidRDefault="00475242" w:rsidP="00475242">
            <w:pPr>
              <w:rPr>
                <w:lang w:val="hy-AM"/>
              </w:rPr>
            </w:pPr>
            <w:r>
              <w:t>Скрытая разводка кабеля</w:t>
            </w:r>
            <w:r w:rsidRPr="00142E70">
              <w:t xml:space="preserve">, </w:t>
            </w:r>
            <w:r>
              <w:rPr>
                <w:lang w:val="hy-AM"/>
              </w:rPr>
              <w:t>ппвг</w:t>
            </w:r>
            <w:r w:rsidRPr="00142E70">
              <w:t>2 x 1,5 мм</w:t>
            </w:r>
            <w:r>
              <w:rPr>
                <w:lang w:val="hy-AM"/>
              </w:rPr>
              <w:t>2</w:t>
            </w:r>
          </w:p>
        </w:tc>
        <w:tc>
          <w:tcPr>
            <w:tcW w:w="880" w:type="dxa"/>
            <w:tcBorders>
              <w:top w:val="nil"/>
              <w:left w:val="nil"/>
              <w:bottom w:val="single" w:sz="4" w:space="0" w:color="auto"/>
              <w:right w:val="single" w:sz="4" w:space="0" w:color="auto"/>
            </w:tcBorders>
            <w:shd w:val="clear" w:color="auto" w:fill="auto"/>
          </w:tcPr>
          <w:p w:rsidR="00475242" w:rsidRPr="00981D50" w:rsidRDefault="00475242" w:rsidP="00475242">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p>
        </w:tc>
        <w:tc>
          <w:tcPr>
            <w:tcW w:w="962" w:type="dxa"/>
            <w:tcBorders>
              <w:top w:val="nil"/>
              <w:left w:val="nil"/>
              <w:bottom w:val="single" w:sz="4" w:space="0" w:color="auto"/>
              <w:right w:val="single" w:sz="4" w:space="0" w:color="auto"/>
            </w:tcBorders>
            <w:shd w:val="clear" w:color="auto" w:fill="auto"/>
            <w:noWrap/>
          </w:tcPr>
          <w:p w:rsidR="00475242" w:rsidRPr="00981D50" w:rsidRDefault="00475242" w:rsidP="00475242">
            <w:pPr>
              <w:jc w:val="center"/>
              <w:rPr>
                <w:rFonts w:ascii="Arial Armenian" w:hAnsi="Arial Armenian" w:cs="Arial"/>
                <w:b/>
                <w:bCs/>
                <w:sz w:val="20"/>
                <w:szCs w:val="20"/>
              </w:rPr>
            </w:pPr>
            <w:r w:rsidRPr="00981D50">
              <w:rPr>
                <w:rFonts w:ascii="Arial Armenian" w:hAnsi="Arial Armenian" w:cs="Arial"/>
                <w:b/>
                <w:bCs/>
                <w:sz w:val="20"/>
                <w:szCs w:val="20"/>
              </w:rPr>
              <w:t>0,10</w:t>
            </w:r>
          </w:p>
        </w:tc>
        <w:tc>
          <w:tcPr>
            <w:tcW w:w="1560" w:type="dxa"/>
            <w:tcBorders>
              <w:top w:val="nil"/>
              <w:left w:val="nil"/>
              <w:bottom w:val="single" w:sz="4" w:space="0" w:color="auto"/>
              <w:right w:val="single" w:sz="4" w:space="0" w:color="auto"/>
            </w:tcBorders>
            <w:shd w:val="clear" w:color="auto" w:fill="auto"/>
            <w:noWrap/>
            <w:vAlign w:val="center"/>
          </w:tcPr>
          <w:p w:rsidR="00475242" w:rsidRPr="00DD46F6" w:rsidRDefault="00475242" w:rsidP="00475242">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p>
        </w:tc>
        <w:tc>
          <w:tcPr>
            <w:tcW w:w="5529" w:type="dxa"/>
            <w:tcBorders>
              <w:top w:val="nil"/>
              <w:left w:val="nil"/>
              <w:bottom w:val="single" w:sz="4" w:space="0" w:color="auto"/>
              <w:right w:val="single" w:sz="4" w:space="0" w:color="auto"/>
            </w:tcBorders>
            <w:shd w:val="clear" w:color="auto" w:fill="auto"/>
          </w:tcPr>
          <w:p w:rsidR="00CD3DEB" w:rsidRPr="00142E70" w:rsidRDefault="00CD3DEB" w:rsidP="00CD3DEB">
            <w:r w:rsidRPr="00142E70">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CD3DEB" w:rsidRPr="00981D50" w:rsidRDefault="00CD3DEB" w:rsidP="00CD3DEB">
            <w:pP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C4417A"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49</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CD3DEB" w:rsidRPr="00142E70" w:rsidRDefault="00CD3DEB" w:rsidP="00CD3DEB">
            <w:r w:rsidRPr="00142E70">
              <w:t>Разделитель коробки</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CD3DEB" w:rsidRPr="00142E70" w:rsidRDefault="00CD3DEB" w:rsidP="00CD3DEB">
            <w:r w:rsidRPr="00142E70">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B7509F" w:rsidRDefault="00CD3DEB" w:rsidP="00CD3DEB">
            <w:pPr>
              <w:jc w:val="center"/>
              <w:rPr>
                <w:rFonts w:ascii="Calibri" w:hAnsi="Calibri" w:cs="Calibri"/>
                <w:sz w:val="22"/>
                <w:szCs w:val="22"/>
                <w:lang w:val="hy-AM" w:bidi="ar-SA"/>
              </w:rPr>
            </w:pPr>
            <w:r>
              <w:rPr>
                <w:rFonts w:ascii="Calibri" w:hAnsi="Calibri" w:cs="Calibri"/>
                <w:sz w:val="22"/>
                <w:szCs w:val="22"/>
                <w:lang w:val="hy-AM" w:bidi="ar-SA"/>
              </w:rPr>
              <w:t>50</w:t>
            </w: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CD3DEB" w:rsidRPr="00142E70" w:rsidRDefault="00CD3DEB" w:rsidP="00CD3DEB">
            <w:r w:rsidRPr="00142E70">
              <w:t>Установка коробки:</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10</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CD3DEB"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CD3DEB" w:rsidRPr="00DD46F6" w:rsidRDefault="00CD3DEB" w:rsidP="00CD3DEB">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CD3DEB" w:rsidRPr="004459C4" w:rsidRDefault="00CD3DEB" w:rsidP="00CD3DEB">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CD3DEB" w:rsidRPr="00142E70" w:rsidRDefault="00CD3DEB" w:rsidP="00CD3DEB">
            <w:r w:rsidRPr="00142E70">
              <w:t xml:space="preserve"> </w:t>
            </w:r>
          </w:p>
        </w:tc>
        <w:tc>
          <w:tcPr>
            <w:tcW w:w="880" w:type="dxa"/>
            <w:tcBorders>
              <w:top w:val="nil"/>
              <w:left w:val="nil"/>
              <w:bottom w:val="single" w:sz="4" w:space="0" w:color="auto"/>
              <w:right w:val="single" w:sz="4" w:space="0" w:color="auto"/>
            </w:tcBorders>
            <w:shd w:val="clear" w:color="auto" w:fill="auto"/>
          </w:tcPr>
          <w:p w:rsidR="00CD3DEB" w:rsidRPr="00981D50" w:rsidRDefault="00CD3DEB" w:rsidP="00CD3DEB">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CD3DEB" w:rsidRPr="00981D50" w:rsidRDefault="00CD3DEB" w:rsidP="00CD3DEB">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CD3DEB" w:rsidRPr="00DD46F6" w:rsidRDefault="00CD3DEB" w:rsidP="00CD3DEB">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7509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E8-591-2</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2-клавишный переключатель</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4</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vAlign w:val="center"/>
          </w:tcPr>
          <w:p w:rsidR="001C629E" w:rsidRPr="00981D50" w:rsidRDefault="001C629E" w:rsidP="001C629E">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7509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E8-591-7</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Розетка, заземленный контакт, 250 В. 16 А,</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Theme="minorHAnsi" w:hAnsiTheme="minorHAnsi" w:cs="Arial"/>
                <w:b/>
                <w:bCs/>
                <w:sz w:val="20"/>
                <w:szCs w:val="20"/>
                <w:lang w:val="hy-AM"/>
              </w:rPr>
            </w:pPr>
            <w:r w:rsidRPr="00981D50">
              <w:rPr>
                <w:rFonts w:asciiTheme="minorHAnsi" w:hAnsiTheme="minorHAnsi" w:cs="Arial"/>
                <w:b/>
                <w:bCs/>
                <w:sz w:val="20"/>
                <w:szCs w:val="20"/>
                <w:lang w:val="hy-AM"/>
              </w:rPr>
              <w:t>6</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7509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E8-599-2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Осветительная установка, LED 24 Вт</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Theme="minorHAnsi" w:hAnsiTheme="minorHAnsi" w:cs="Arial"/>
                <w:b/>
                <w:bCs/>
                <w:sz w:val="20"/>
                <w:szCs w:val="20"/>
                <w:lang w:val="hy-AM"/>
              </w:rPr>
            </w:pPr>
            <w:r w:rsidRPr="00981D50">
              <w:rPr>
                <w:rFonts w:asciiTheme="minorHAnsi" w:hAnsiTheme="minorHAnsi" w:cs="Arial"/>
                <w:b/>
                <w:bCs/>
                <w:sz w:val="20"/>
                <w:szCs w:val="20"/>
                <w:lang w:val="hy-AM"/>
              </w:rPr>
              <w:t>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5D1F97" w:rsidRDefault="001C629E" w:rsidP="001C629E">
            <w:pPr>
              <w:jc w:val="center"/>
              <w:rPr>
                <w:b/>
              </w:rPr>
            </w:pPr>
            <w:r w:rsidRPr="005D1F97">
              <w:rPr>
                <w:b/>
              </w:rPr>
              <w:t>Комната отдыха, гаражи</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2F4135" w:rsidRDefault="001C629E" w:rsidP="001C629E">
            <w:pPr>
              <w:jc w:val="center"/>
              <w:rPr>
                <w:rFonts w:ascii="Times Armenian" w:hAnsi="Times Armenian" w:cs="Calibri"/>
                <w:sz w:val="22"/>
                <w:szCs w:val="22"/>
                <w:lang w:val="en-US" w:bidi="ar-SA"/>
              </w:rPr>
            </w:pPr>
            <w:r>
              <w:rPr>
                <w:rFonts w:ascii="Times Armenian" w:hAnsi="Times Armenian" w:cs="Calibri"/>
                <w:sz w:val="22"/>
                <w:szCs w:val="22"/>
                <w:lang w:val="en-US" w:bidi="ar-SA"/>
              </w:rPr>
              <w:t>22.69</w:t>
            </w: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F14AE"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E6-168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Строительство монолитных участков э / бетонной зоны և, бетон класса В 20 (250),</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1,70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F14AE"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C124-1-6</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Арматура класса А-I, Ш 6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0,11</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51FA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C124-3-12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Класс армирования A-III P 12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0,15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51FA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E7-180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Монтаж сборных кровельных плит до 10 м2, 3,36х1,2 м = 6 шт., 24192 м2</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6</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51FA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E12-299 E12-300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Разглаживающий слой цементно-песчаной поверхности толщиной 20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Arial Armenian" w:hAnsi="Arial Armenian" w:cs="Arial"/>
                <w:sz w:val="20"/>
                <w:szCs w:val="20"/>
              </w:rPr>
              <w:t>100</w:t>
            </w: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0,660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51FA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E12-289</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Пароизоляция из каучукоида 1 слой битумной шпатлевки</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0,675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1D2FF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7</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E12-288</w:t>
            </w:r>
            <w:r w:rsidRPr="004459C4">
              <w:rPr>
                <w:rFonts w:ascii="Arial Armenian" w:hAnsi="Arial Armenian" w:cs="Arial"/>
                <w:b/>
                <w:bCs/>
                <w:sz w:val="18"/>
                <w:szCs w:val="18"/>
              </w:rPr>
              <w:br/>
              <w:t>-1</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Слой теплоизоляции из шлака толщиной 15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9,90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023C64"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8</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E10-70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Монтаж деревянных элементов кровли (сваи, кладка, трибуны, велосипеды, пандусы и др.) С твердым покрытием.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0,986</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023C64"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9</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E12-267  ÏÇñ³ñÏ</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r w:rsidRPr="00142E70">
              <w:t>Изготовление кровельного покрытия профилированным оцинкованным листом КП-25, h = 0,55 мм, в комплекте с деревянным каркасом, деревянные четыре 50х50 мм -0,69 м3.</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Arial Armenian" w:hAnsi="Arial Armenian" w:cs="Arial"/>
                <w:sz w:val="20"/>
                <w:szCs w:val="20"/>
              </w:rPr>
              <w:t>100</w:t>
            </w: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0,50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Default="001C629E" w:rsidP="001C629E">
            <w:pPr>
              <w:jc w:val="center"/>
              <w:rPr>
                <w:rFonts w:ascii="Calibri" w:hAnsi="Calibri" w:cs="Calibri"/>
                <w:sz w:val="22"/>
                <w:szCs w:val="22"/>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42E70" w:rsidRDefault="001C629E" w:rsidP="001C629E"/>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04CDD"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10</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E12-280  </w:t>
            </w:r>
          </w:p>
        </w:tc>
        <w:tc>
          <w:tcPr>
            <w:tcW w:w="5529" w:type="dxa"/>
            <w:tcBorders>
              <w:top w:val="nil"/>
              <w:left w:val="nil"/>
              <w:bottom w:val="single" w:sz="4" w:space="0" w:color="auto"/>
              <w:right w:val="single" w:sz="4" w:space="0" w:color="auto"/>
            </w:tcBorders>
            <w:shd w:val="clear" w:color="auto" w:fill="auto"/>
          </w:tcPr>
          <w:p w:rsidR="001C629E" w:rsidRPr="00860257" w:rsidRDefault="001C629E" w:rsidP="001C629E">
            <w:r w:rsidRPr="00860257">
              <w:t>Кровельная труба кровельная, h = 0,55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0,075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860257" w:rsidRDefault="001C629E" w:rsidP="001C629E"/>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04CDD"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E10-32    </w:t>
            </w:r>
          </w:p>
        </w:tc>
        <w:tc>
          <w:tcPr>
            <w:tcW w:w="5529" w:type="dxa"/>
            <w:tcBorders>
              <w:top w:val="nil"/>
              <w:left w:val="nil"/>
              <w:bottom w:val="single" w:sz="4" w:space="0" w:color="auto"/>
              <w:right w:val="single" w:sz="4" w:space="0" w:color="auto"/>
            </w:tcBorders>
            <w:shd w:val="clear" w:color="auto" w:fill="auto"/>
          </w:tcPr>
          <w:p w:rsidR="001C629E" w:rsidRPr="00860257" w:rsidRDefault="001C629E" w:rsidP="001C629E">
            <w:r w:rsidRPr="00860257">
              <w:t>Обшивка свисающих частей кровли коваными досками толщиной 20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6,00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860257" w:rsidRDefault="001C629E" w:rsidP="001C629E">
            <w:r w:rsidRPr="0086025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04CDD"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E15-582</w:t>
            </w:r>
          </w:p>
        </w:tc>
        <w:tc>
          <w:tcPr>
            <w:tcW w:w="5529" w:type="dxa"/>
            <w:tcBorders>
              <w:top w:val="nil"/>
              <w:left w:val="nil"/>
              <w:bottom w:val="single" w:sz="4" w:space="0" w:color="auto"/>
              <w:right w:val="single" w:sz="4" w:space="0" w:color="auto"/>
            </w:tcBorders>
            <w:shd w:val="clear" w:color="auto" w:fill="auto"/>
          </w:tcPr>
          <w:p w:rsidR="001C629E" w:rsidRPr="00860257" w:rsidRDefault="001C629E" w:rsidP="001C629E">
            <w:r w:rsidRPr="00860257">
              <w:t>Качественная масляная роспись досок</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Arial Armenian" w:hAnsi="Arial Armenian" w:cs="Arial"/>
                <w:sz w:val="20"/>
                <w:szCs w:val="20"/>
              </w:rPr>
              <w:t>100</w:t>
            </w: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0,060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860257" w:rsidRDefault="001C629E" w:rsidP="001C629E">
            <w:r w:rsidRPr="0086025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04CDD"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E10-201   </w:t>
            </w:r>
          </w:p>
        </w:tc>
        <w:tc>
          <w:tcPr>
            <w:tcW w:w="5529" w:type="dxa"/>
            <w:tcBorders>
              <w:top w:val="nil"/>
              <w:left w:val="nil"/>
              <w:bottom w:val="single" w:sz="4" w:space="0" w:color="auto"/>
              <w:right w:val="single" w:sz="4" w:space="0" w:color="auto"/>
            </w:tcBorders>
            <w:shd w:val="clear" w:color="auto" w:fill="auto"/>
          </w:tcPr>
          <w:p w:rsidR="001C629E" w:rsidRPr="00860257" w:rsidRDefault="001C629E" w:rsidP="001C629E">
            <w:r w:rsidRPr="00860257">
              <w:t>Защитные меры для деревянных конструкций</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1,52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860257" w:rsidRDefault="001C629E" w:rsidP="001C629E">
            <w:r w:rsidRPr="00860257">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04CDD"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14</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E10-203   </w:t>
            </w:r>
          </w:p>
        </w:tc>
        <w:tc>
          <w:tcPr>
            <w:tcW w:w="5529" w:type="dxa"/>
            <w:tcBorders>
              <w:top w:val="nil"/>
              <w:left w:val="nil"/>
              <w:bottom w:val="single" w:sz="4" w:space="0" w:color="auto"/>
              <w:right w:val="single" w:sz="4" w:space="0" w:color="auto"/>
            </w:tcBorders>
            <w:shd w:val="clear" w:color="auto" w:fill="auto"/>
          </w:tcPr>
          <w:p w:rsidR="001C629E" w:rsidRDefault="001C629E" w:rsidP="001C629E">
            <w:r w:rsidRPr="00860257">
              <w:t>Меры защиты крыши</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0,90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021924" w:rsidRDefault="001C629E" w:rsidP="001C629E">
            <w:pPr>
              <w:jc w:val="center"/>
              <w:rPr>
                <w:b/>
              </w:rPr>
            </w:pPr>
            <w:r w:rsidRPr="00021924">
              <w:rPr>
                <w:b/>
                <w:lang w:val="hy-AM"/>
              </w:rPr>
              <w:t>пол</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6E55A9" w:rsidRDefault="001C629E" w:rsidP="001C629E">
            <w:pPr>
              <w:jc w:val="center"/>
              <w:rPr>
                <w:b/>
              </w:rPr>
            </w:pPr>
            <w:r w:rsidRPr="006E55A9">
              <w:rPr>
                <w:b/>
              </w:rPr>
              <w:t>пол No. 1-2702</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6E55A9"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15</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E27-67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Внутренний слой базальтового напольного покрытия толщиной 15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2,70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89224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16</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E27-64     E27-64-1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Верхний слой базальтового напольного покрытия толщиной 10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2,70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6C7AFB" w:rsidRDefault="001C629E" w:rsidP="001C629E">
            <w:pPr>
              <w:jc w:val="center"/>
              <w:rPr>
                <w:b/>
              </w:rPr>
            </w:pPr>
            <w:r w:rsidRPr="006C7AFB">
              <w:rPr>
                <w:b/>
                <w:lang w:val="hy-AM"/>
              </w:rPr>
              <w:t>пол</w:t>
            </w:r>
            <w:r w:rsidRPr="006C7AFB">
              <w:rPr>
                <w:b/>
              </w:rPr>
              <w:t xml:space="preserve"> № 3 - 27,62 м2</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F770D"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17</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Подготовительный слой из базальтового щебня под перекрытия толщиной 15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lang w:val="hy-AM"/>
              </w:rPr>
            </w:pPr>
            <w:r w:rsidRPr="00981D50">
              <w:rPr>
                <w:rFonts w:ascii="Calibri" w:hAnsi="Calibri" w:cs="Calibri"/>
                <w:sz w:val="20"/>
                <w:szCs w:val="20"/>
              </w:rPr>
              <w:t>М</w:t>
            </w:r>
            <w:r w:rsidRPr="00981D50">
              <w:rPr>
                <w:rFonts w:asciiTheme="minorHAnsi" w:hAnsiTheme="minorHAnsi" w:cs="Arial"/>
                <w:sz w:val="20"/>
                <w:szCs w:val="20"/>
                <w:lang w:val="hy-AM"/>
              </w:rPr>
              <w:t>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4,14</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CC5524"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18</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Армирование бетонного подготовительного слоя, Вр 3, 100х100 мм. 27,62 м2 - 31 кг:</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w:hAnsi="Arial" w:cs="Arial"/>
                <w:sz w:val="20"/>
                <w:szCs w:val="20"/>
                <w:lang w:val="hy-AM"/>
              </w:rPr>
            </w:pPr>
            <w:r w:rsidRPr="00981D50">
              <w:rPr>
                <w:rFonts w:ascii="Arial" w:hAnsi="Arial" w:cs="Arial"/>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0,031</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sz w:val="22"/>
                <w:szCs w:val="22"/>
              </w:rPr>
            </w:pPr>
            <w:r w:rsidRPr="004459C4">
              <w:rPr>
                <w:rFonts w:ascii="Arial Armenian" w:hAnsi="Arial Armenian" w:cs="Arial"/>
                <w:sz w:val="22"/>
                <w:szCs w:val="22"/>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5746C5"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19</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Бетонный подготовительный слой, бетон В15 (200), толщиной 10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2,762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5746C5"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20</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Разглаживающий слой цементно-песчаной поверхности толщиной 30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0,2762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5746C5"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E5-115         ´ÎîØ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Слой напольного покрытия прессованной керамогранитной плиткой, битумной черепицей.</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27,62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4D1AAC" w:rsidRDefault="001C629E" w:rsidP="001C629E">
            <w:pPr>
              <w:jc w:val="center"/>
              <w:rPr>
                <w:b/>
              </w:rPr>
            </w:pPr>
            <w:r>
              <w:rPr>
                <w:b/>
              </w:rPr>
              <w:t>пол</w:t>
            </w:r>
            <w:r w:rsidRPr="004D1AAC">
              <w:rPr>
                <w:b/>
              </w:rPr>
              <w:t xml:space="preserve"> 4 - 90 м2</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5080C"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Подготовительный слой из базальтового щебня под перекрытия толщиной 15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13,50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5080C"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Армирование бетонного подготовительного слоя, Вр 3, 100х100 мм. 90 м2-101 кг</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0,101</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sz w:val="22"/>
                <w:szCs w:val="22"/>
              </w:rPr>
            </w:pPr>
            <w:r w:rsidRPr="004459C4">
              <w:rPr>
                <w:rFonts w:ascii="Arial Armenian" w:hAnsi="Arial Armenian" w:cs="Arial"/>
                <w:sz w:val="22"/>
                <w:szCs w:val="22"/>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5080C"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24</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Бетонный подготовительный слой, бетон В15 (200), толщиной 12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10,80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B6563"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25</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Разглаживающий слой цементно-песчаной поверхности толщиной 30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0,90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7736C2" w:rsidRDefault="001C629E" w:rsidP="001C629E">
            <w:pPr>
              <w:jc w:val="center"/>
              <w:rPr>
                <w:b/>
              </w:rPr>
            </w:pPr>
            <w:r w:rsidRPr="007736C2">
              <w:rPr>
                <w:b/>
                <w:lang w:val="hy-AM"/>
              </w:rPr>
              <w:t>пол</w:t>
            </w:r>
            <w:r w:rsidRPr="007736C2">
              <w:rPr>
                <w:b/>
              </w:rPr>
              <w:t xml:space="preserve"> 5 - 32 м2</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FA1E0C"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26</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Подготовительный слой из базальтового щебня под перекрытия толщиной 15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320,15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E3EBD"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27</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Армирование бетонного подготовительного слоя, Вр 3, 100х100 мм. 32 м2 - 36 кг</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0,036</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sz w:val="22"/>
                <w:szCs w:val="22"/>
              </w:rPr>
            </w:pPr>
            <w:r w:rsidRPr="004459C4">
              <w:rPr>
                <w:rFonts w:ascii="Arial Armenian" w:hAnsi="Arial Armenian" w:cs="Arial"/>
                <w:sz w:val="22"/>
                <w:szCs w:val="22"/>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FC5B7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28</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Бетонный подготовительный слой, бетон В15 (200), толщиной 12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3,84</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1F7D8A" w:rsidRDefault="001C629E" w:rsidP="001C629E">
            <w:r w:rsidRPr="001F7D8A">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FC5B7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29</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5529" w:type="dxa"/>
            <w:tcBorders>
              <w:top w:val="nil"/>
              <w:left w:val="nil"/>
              <w:bottom w:val="single" w:sz="4" w:space="0" w:color="auto"/>
              <w:right w:val="single" w:sz="4" w:space="0" w:color="auto"/>
            </w:tcBorders>
            <w:shd w:val="clear" w:color="auto" w:fill="auto"/>
          </w:tcPr>
          <w:p w:rsidR="001C629E" w:rsidRDefault="001C629E" w:rsidP="001C629E">
            <w:r w:rsidRPr="001F7D8A">
              <w:t>Разглаживающий слой цементно-песчаной поверхности толщиной 30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Arial Armenian" w:hAnsi="Arial Armenian" w:cs="Arial"/>
                <w:sz w:val="20"/>
                <w:szCs w:val="20"/>
              </w:rPr>
              <w:t>100</w:t>
            </w: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0,32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864B7C" w:rsidRDefault="001C629E" w:rsidP="001C629E">
            <w:pPr>
              <w:jc w:val="center"/>
              <w:rPr>
                <w:b/>
              </w:rPr>
            </w:pPr>
            <w:r w:rsidRPr="00864B7C">
              <w:rPr>
                <w:b/>
              </w:rPr>
              <w:t>Перегородки:</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864B7C"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30</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E8-169</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Облицовка перегородки блоком пемзы, 390х190х90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4,2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864B7C"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xml:space="preserve">E8-150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Заполнение ям легким бетоном класса В 12,5</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0,13</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32C9A"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C124-1-8</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Класс армирования A-I P 8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0,002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32C9A"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C124-3-12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Класс армирования A-III P 12 мм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0,01</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E72169" w:rsidRDefault="001C629E" w:rsidP="001C629E">
            <w:pPr>
              <w:jc w:val="center"/>
              <w:rPr>
                <w:b/>
              </w:rPr>
            </w:pPr>
            <w:r w:rsidRPr="00E72169">
              <w:rPr>
                <w:b/>
              </w:rPr>
              <w:t>Отделочные работы</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855BCC"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34</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E15-250-1</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Качественная штукатурка стен и потолка гипсом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1,450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855BCC"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35</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E15-251-1</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Качественный гипсокартон для потолков</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0,555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7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354D50"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36</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E15-664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Покраска стен и потолка латексной краской</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1,450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606480"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37</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E15-665</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Покраска потолков латексной краской</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0,555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692380" w:rsidRDefault="001C629E" w:rsidP="001C629E">
            <w:pPr>
              <w:jc w:val="center"/>
              <w:rPr>
                <w:b/>
              </w:rPr>
            </w:pPr>
            <w:r w:rsidRPr="00692380">
              <w:rPr>
                <w:b/>
              </w:rPr>
              <w:t>Двери, окна, ворота</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16"/>
                <w:szCs w:val="16"/>
              </w:rPr>
            </w:pPr>
            <w:r w:rsidRPr="00981D50">
              <w:rPr>
                <w:rFonts w:ascii="Arial Armenian" w:hAnsi="Arial Armenian" w:cs="Arial"/>
                <w:sz w:val="16"/>
                <w:szCs w:val="16"/>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16"/>
                <w:szCs w:val="16"/>
              </w:rPr>
            </w:pPr>
            <w:r w:rsidRPr="00981D50">
              <w:rPr>
                <w:rFonts w:ascii="Arial Armenian" w:hAnsi="Arial Armenian" w:cs="Arial"/>
                <w:b/>
                <w:bCs/>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3C3DF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38</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2100 (В) x1000 мм, 3 шт / установка наружной металлопластиковой двери, с остеклением, белый, заграница</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6,30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3C3DF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39</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2100 (В) x800 мм, 1 шт. / Монтаж ниппельных дверок из металлопластика, белого цвета,</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1,68</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3C3DF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40</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1500 (В) x1200 мм, 5 шт / установка металлопластиковых окон, с остеклением, белого цвета, открывающаяся часть за границу</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5,80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912122"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1500 (В) x1200 мм, 5 шт / Монтаж металлопластиковых окон, с остеклением, белый, неоткрывающаяся часть за рубежом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3,20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182759"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E10-103</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Установка пластиковых подоконников шириной 30 см, 7 линий</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Arial Armenian" w:hAnsi="Arial Armenian" w:cs="Arial"/>
                <w:sz w:val="20"/>
                <w:szCs w:val="20"/>
              </w:rPr>
              <w:t xml:space="preserve">Ù2    </w:t>
            </w:r>
            <w:r w:rsidRPr="00981D50">
              <w:rPr>
                <w:rFonts w:ascii="Calibri" w:hAnsi="Calibri" w:cs="Calibri"/>
                <w:sz w:val="20"/>
                <w:szCs w:val="20"/>
                <w:lang w:val="hy-AM"/>
              </w:rPr>
              <w:t>окно</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9,00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16"/>
                <w:szCs w:val="16"/>
              </w:rPr>
            </w:pPr>
            <w:r w:rsidRPr="00981D50">
              <w:rPr>
                <w:rFonts w:ascii="Arial Armenian" w:hAnsi="Arial Armenian" w:cs="Arial"/>
                <w:sz w:val="16"/>
                <w:szCs w:val="16"/>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16"/>
                <w:szCs w:val="16"/>
              </w:rPr>
            </w:pPr>
            <w:r w:rsidRPr="00981D50">
              <w:rPr>
                <w:rFonts w:ascii="Arial Armenian" w:hAnsi="Arial Armenian" w:cs="Arial"/>
                <w:b/>
                <w:bCs/>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034C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E9-69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Изготовление и установка металлических ворот, 2950 (В) x 3520 мм (3 шт.) Труба прямоугольная 60x 40x2 мм, 159 линий, 496 кг Лист стальной толщиной 2 мм, 21,6 м2, 337 кг Петли - 30 шт.</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0,833</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034C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44</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E9-69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Изготовление и установка металлических ворот, 2100 (В) x 5352 мм (1 шт.) Трубка прямоугольная 60x 40x2 мм, 24 линии, 75 кг Лист стальной толщиной 2 мм, 11,5 м2, 179 кг Петли - 6 шт.</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0,254</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034C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45</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E9-69  </w:t>
            </w:r>
          </w:p>
        </w:tc>
        <w:tc>
          <w:tcPr>
            <w:tcW w:w="5529" w:type="dxa"/>
            <w:tcBorders>
              <w:top w:val="nil"/>
              <w:left w:val="nil"/>
              <w:bottom w:val="single" w:sz="4" w:space="0" w:color="auto"/>
              <w:right w:val="single" w:sz="4" w:space="0" w:color="auto"/>
            </w:tcBorders>
            <w:shd w:val="clear" w:color="auto" w:fill="auto"/>
          </w:tcPr>
          <w:p w:rsidR="001C629E" w:rsidRPr="00455DA9" w:rsidRDefault="001C629E" w:rsidP="001C629E">
            <w:r w:rsidRPr="00455DA9">
              <w:t>Изготовление и установка металлических дверей, 2100 (В) x 1150 мм (2 шт.) Трубка прямоугольная 60x 40x2 мм, 15 линий, 46 кг Лист стальной толщиной 2 мм, 5 м2, 78 кг Петли - 12 шт.</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0,124</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4034CF"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46</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E15-615  </w:t>
            </w:r>
          </w:p>
        </w:tc>
        <w:tc>
          <w:tcPr>
            <w:tcW w:w="5529" w:type="dxa"/>
            <w:tcBorders>
              <w:top w:val="nil"/>
              <w:left w:val="nil"/>
              <w:bottom w:val="single" w:sz="4" w:space="0" w:color="auto"/>
              <w:right w:val="single" w:sz="4" w:space="0" w:color="auto"/>
            </w:tcBorders>
            <w:shd w:val="clear" w:color="auto" w:fill="auto"/>
          </w:tcPr>
          <w:p w:rsidR="001C629E" w:rsidRDefault="001C629E" w:rsidP="001C629E">
            <w:r w:rsidRPr="00455DA9">
              <w:t>Антикоррозийная покраска металлических деталей</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0,990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B016DE" w:rsidRDefault="001C629E" w:rsidP="001C629E">
            <w:pPr>
              <w:jc w:val="center"/>
              <w:rPr>
                <w:b/>
              </w:rPr>
            </w:pPr>
            <w:r w:rsidRPr="00B016DE">
              <w:rPr>
                <w:b/>
              </w:rPr>
              <w:t>Внутреннее Освещение</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16"/>
                <w:szCs w:val="16"/>
              </w:rPr>
            </w:pPr>
            <w:r w:rsidRPr="00981D50">
              <w:rPr>
                <w:rFonts w:ascii="Arial Armenian" w:hAnsi="Arial Armenian" w:cs="Arial"/>
                <w:sz w:val="16"/>
                <w:szCs w:val="16"/>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16"/>
                <w:szCs w:val="16"/>
              </w:rPr>
            </w:pPr>
            <w:r w:rsidRPr="00981D50">
              <w:rPr>
                <w:rFonts w:ascii="Arial Armenian" w:hAnsi="Arial Armenian" w:cs="Arial"/>
                <w:b/>
                <w:bCs/>
                <w:sz w:val="16"/>
                <w:szCs w:val="16"/>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51746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47</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E8-402-2</w:t>
            </w:r>
          </w:p>
        </w:tc>
        <w:tc>
          <w:tcPr>
            <w:tcW w:w="5529" w:type="dxa"/>
            <w:tcBorders>
              <w:top w:val="nil"/>
              <w:left w:val="nil"/>
              <w:bottom w:val="single" w:sz="4" w:space="0" w:color="auto"/>
              <w:right w:val="single" w:sz="4" w:space="0" w:color="auto"/>
            </w:tcBorders>
            <w:shd w:val="clear" w:color="auto" w:fill="auto"/>
          </w:tcPr>
          <w:p w:rsidR="001C629E" w:rsidRPr="00517468" w:rsidRDefault="001C629E" w:rsidP="001C629E">
            <w:pPr>
              <w:rPr>
                <w:lang w:val="hy-AM"/>
              </w:rPr>
            </w:pPr>
            <w:r w:rsidRPr="009B1F87">
              <w:t xml:space="preserve">Скрытая кабельная разводка, </w:t>
            </w:r>
            <w:r>
              <w:rPr>
                <w:lang w:val="hy-AM"/>
              </w:rPr>
              <w:t>ппвг</w:t>
            </w:r>
            <w:r w:rsidRPr="009B1F87">
              <w:t>, 2 x 4 мм</w:t>
            </w:r>
            <w:r>
              <w:rPr>
                <w:lang w:val="hy-AM"/>
              </w:rPr>
              <w:t>2</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Arial Armenian" w:hAnsi="Arial Armenian" w:cs="Arial"/>
                <w:sz w:val="20"/>
                <w:szCs w:val="20"/>
              </w:rPr>
              <w:t>100</w:t>
            </w:r>
            <w:r w:rsidRPr="00981D50">
              <w:rPr>
                <w:rFonts w:ascii="Calibri" w:hAnsi="Calibri" w:cs="Calibri"/>
                <w:sz w:val="20"/>
                <w:szCs w:val="20"/>
                <w:lang w:val="hy-AM"/>
              </w:rPr>
              <w:t>м</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1C629E" w:rsidRPr="00981D50" w:rsidRDefault="001C629E" w:rsidP="001C629E">
            <w:pPr>
              <w:rPr>
                <w:rFonts w:ascii="Arial Armenian" w:hAnsi="Arial Armenian" w:cs="Arial"/>
                <w:sz w:val="20"/>
                <w:szCs w:val="20"/>
              </w:rPr>
            </w:pPr>
            <w:r w:rsidRPr="00981D5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F62C6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48</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E8-402-2</w:t>
            </w:r>
          </w:p>
        </w:tc>
        <w:tc>
          <w:tcPr>
            <w:tcW w:w="5529" w:type="dxa"/>
            <w:tcBorders>
              <w:top w:val="nil"/>
              <w:left w:val="nil"/>
              <w:bottom w:val="single" w:sz="4" w:space="0" w:color="auto"/>
              <w:right w:val="single" w:sz="4" w:space="0" w:color="auto"/>
            </w:tcBorders>
            <w:shd w:val="clear" w:color="auto" w:fill="auto"/>
          </w:tcPr>
          <w:p w:rsidR="001C629E" w:rsidRPr="00517468" w:rsidRDefault="001C629E" w:rsidP="001C629E">
            <w:pPr>
              <w:rPr>
                <w:lang w:val="hy-AM"/>
              </w:rPr>
            </w:pPr>
            <w:r w:rsidRPr="009B1F87">
              <w:t xml:space="preserve">Скрытая разводка кабеля, </w:t>
            </w:r>
            <w:r>
              <w:rPr>
                <w:lang w:val="hy-AM"/>
              </w:rPr>
              <w:t>ппвг</w:t>
            </w:r>
            <w:r w:rsidRPr="009B1F87">
              <w:t>, 2 x 2,5 мм</w:t>
            </w:r>
            <w:r>
              <w:rPr>
                <w:lang w:val="hy-AM"/>
              </w:rPr>
              <w:t>2</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Arial Armenian" w:hAnsi="Arial Armenian" w:cs="Arial"/>
                <w:sz w:val="20"/>
                <w:szCs w:val="20"/>
              </w:rPr>
              <w:t>100</w:t>
            </w:r>
            <w:r w:rsidRPr="00981D50">
              <w:rPr>
                <w:rFonts w:ascii="Calibri" w:hAnsi="Calibri" w:cs="Calibri"/>
                <w:sz w:val="20"/>
                <w:szCs w:val="20"/>
                <w:lang w:val="hy-AM"/>
              </w:rPr>
              <w:t>м</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0,20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F62C6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49</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Разделитель коробки</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F62C6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50</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Установка коробки:</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11</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vAlign w:val="center"/>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3F25AD"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E8-591-2</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2-клавишный переключатель</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3</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D5912"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E8-591-7</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Розетка, заземленный контакт, 250 В. 16 А,</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8</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C2AE2"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E8-599-2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Осветительная установка, LED 24 Вт</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B24488" w:rsidRDefault="001C629E" w:rsidP="001C629E">
            <w:pPr>
              <w:jc w:val="center"/>
              <w:rPr>
                <w:b/>
              </w:rPr>
            </w:pPr>
            <w:r w:rsidRPr="00B24488">
              <w:rPr>
                <w:b/>
              </w:rPr>
              <w:t>Улучшение</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286527" w:rsidRDefault="001C629E" w:rsidP="001C629E">
            <w:pPr>
              <w:jc w:val="center"/>
              <w:rPr>
                <w:rFonts w:ascii="Times Armenian" w:hAnsi="Times Armenian" w:cs="Calibri"/>
                <w:sz w:val="22"/>
                <w:szCs w:val="22"/>
                <w:lang w:val="en-US" w:bidi="ar-SA"/>
              </w:rPr>
            </w:pPr>
            <w:r>
              <w:rPr>
                <w:rFonts w:ascii="Times Armenian" w:hAnsi="Times Armenian" w:cs="Calibri"/>
                <w:sz w:val="22"/>
                <w:szCs w:val="22"/>
                <w:lang w:val="en-US" w:bidi="ar-SA"/>
              </w:rPr>
              <w:t>6.45</w:t>
            </w: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2448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E27-67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Внутренний слой базальтового напольного покрытия толщиной 15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12,15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137C0"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E27-64     E27-64-1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Верхний слой базальтового напольного покрытия толщиной 10 см.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Theme="minorHAnsi" w:hAnsiTheme="minorHAnsi" w:cs="Arial"/>
                <w:sz w:val="20"/>
                <w:szCs w:val="20"/>
              </w:rPr>
            </w:pPr>
            <w:r w:rsidRPr="00981D50">
              <w:rPr>
                <w:rFonts w:ascii="Arial Armenian" w:hAnsi="Arial Armenian" w:cs="Arial"/>
                <w:sz w:val="20"/>
                <w:szCs w:val="20"/>
              </w:rPr>
              <w:t>100</w:t>
            </w:r>
            <w:r w:rsidRPr="00981D50">
              <w:rPr>
                <w:rFonts w:ascii="Calibri" w:hAnsi="Calibri" w:cs="Calibri"/>
                <w:sz w:val="20"/>
                <w:szCs w:val="20"/>
              </w:rPr>
              <w:t>м</w:t>
            </w:r>
            <w:r w:rsidRPr="00981D50">
              <w:rPr>
                <w:rFonts w:ascii="Arial Armenian" w:hAnsi="Arial Armenian" w:cs="Arial"/>
                <w:sz w:val="20"/>
                <w:szCs w:val="20"/>
              </w:rPr>
              <w:t>2</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12,15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E95C45" w:rsidRDefault="001C629E" w:rsidP="001C629E">
            <w:pPr>
              <w:jc w:val="center"/>
              <w:rPr>
                <w:b/>
              </w:rPr>
            </w:pPr>
            <w:r w:rsidRPr="00E95C45">
              <w:rPr>
                <w:b/>
              </w:rPr>
              <w:t>Внешняя канализационная линия</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286527" w:rsidRDefault="001C629E" w:rsidP="001C629E">
            <w:pPr>
              <w:jc w:val="center"/>
              <w:rPr>
                <w:rFonts w:ascii="Times Armenian" w:hAnsi="Times Armenian" w:cs="Calibri"/>
                <w:sz w:val="22"/>
                <w:szCs w:val="22"/>
                <w:lang w:val="en-US" w:bidi="ar-SA"/>
              </w:rPr>
            </w:pPr>
            <w:r>
              <w:rPr>
                <w:rFonts w:ascii="Times Armenian" w:hAnsi="Times Armenian" w:cs="Calibri"/>
                <w:sz w:val="22"/>
                <w:szCs w:val="22"/>
                <w:lang w:val="en-US" w:bidi="ar-SA"/>
              </w:rPr>
              <w:t>2.08</w:t>
            </w: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E95C45"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E1-1551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Механизм обработки почвы группы 3, компост</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70,00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E95C45"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E1-961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Обработка почвы группы 3 вручную</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5,00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E95C45"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E1-1634   E1-1645</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Нагрузка на грунт с бульдозерами, перемещение до 10 м.</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Arial Armenian" w:hAnsi="Arial Armenian" w:cs="Arial"/>
                <w:sz w:val="20"/>
                <w:szCs w:val="20"/>
              </w:rPr>
              <w:t>1000</w:t>
            </w: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0,070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981D50" w:rsidRDefault="001C629E" w:rsidP="001C629E">
            <w:pPr>
              <w:jc w:val="center"/>
              <w:rPr>
                <w:rFonts w:ascii="Arial Armenian" w:hAnsi="Arial Armenian" w:cs="Arial"/>
                <w:sz w:val="20"/>
                <w:szCs w:val="20"/>
              </w:rPr>
            </w:pPr>
            <w:r w:rsidRPr="00981D5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E95C45"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E1-968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Засыпка земли вручную</w:t>
            </w:r>
          </w:p>
        </w:tc>
        <w:tc>
          <w:tcPr>
            <w:tcW w:w="880" w:type="dxa"/>
            <w:tcBorders>
              <w:top w:val="nil"/>
              <w:left w:val="nil"/>
              <w:bottom w:val="single" w:sz="4" w:space="0" w:color="auto"/>
              <w:right w:val="single" w:sz="4" w:space="0" w:color="auto"/>
            </w:tcBorders>
            <w:shd w:val="clear" w:color="auto" w:fill="auto"/>
          </w:tcPr>
          <w:p w:rsidR="001C629E" w:rsidRPr="00981D50" w:rsidRDefault="001C629E" w:rsidP="001C629E">
            <w:pPr>
              <w:jc w:val="center"/>
              <w:rPr>
                <w:rFonts w:ascii="Calibri" w:hAnsi="Calibri" w:cs="Calibri"/>
                <w:sz w:val="20"/>
                <w:szCs w:val="20"/>
                <w:lang w:val="hy-AM"/>
              </w:rPr>
            </w:pPr>
            <w:r w:rsidRPr="00981D5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981D50" w:rsidRDefault="001C629E" w:rsidP="001C629E">
            <w:pPr>
              <w:jc w:val="center"/>
              <w:rPr>
                <w:rFonts w:ascii="Arial Armenian" w:hAnsi="Arial Armenian" w:cs="Arial"/>
                <w:b/>
                <w:bCs/>
                <w:sz w:val="20"/>
                <w:szCs w:val="20"/>
              </w:rPr>
            </w:pPr>
            <w:r w:rsidRPr="00981D50">
              <w:rPr>
                <w:rFonts w:ascii="Arial Armenian" w:hAnsi="Arial Armenian" w:cs="Arial"/>
                <w:b/>
                <w:bCs/>
                <w:sz w:val="20"/>
                <w:szCs w:val="20"/>
              </w:rPr>
              <w:t>5,00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33355A"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E1-1184</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Уплотнение грунта</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75,00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33355A"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E23-1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Разглаживающий слой песка</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4,05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02232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7</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E16-34   </w:t>
            </w:r>
            <w:r w:rsidRPr="004459C4">
              <w:rPr>
                <w:rFonts w:ascii="Arial Armenian" w:hAnsi="Arial Armenian" w:cs="Arial"/>
                <w:b/>
                <w:bCs/>
                <w:sz w:val="18"/>
                <w:szCs w:val="18"/>
              </w:rPr>
              <w:br/>
              <w:t>ÏÇñ³ñÏ.</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Монтаж труб поливинилхлоридных Р 110 мм</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Calibri" w:hAnsi="Calibri" w:cs="Calibri"/>
                <w:sz w:val="20"/>
                <w:szCs w:val="20"/>
                <w:lang w:val="hy-AM"/>
              </w:rPr>
              <w:t>м</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85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C1F69"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8</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E22-365</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Монтаж фасонных деталей, П110</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Theme="minorHAnsi" w:hAnsiTheme="minorHAnsi" w:cs="Arial"/>
                <w:sz w:val="20"/>
                <w:szCs w:val="20"/>
              </w:rPr>
            </w:pPr>
            <w:r w:rsidRPr="008F57C0">
              <w:rPr>
                <w:rFonts w:ascii="Arial Armenian" w:hAnsi="Arial Armenian" w:cs="Arial"/>
                <w:sz w:val="20"/>
                <w:szCs w:val="20"/>
              </w:rPr>
              <w:t>10</w:t>
            </w:r>
            <w:r w:rsidRPr="008F57C0">
              <w:rPr>
                <w:rFonts w:ascii="Calibri" w:hAnsi="Calibri" w:cs="Calibri"/>
                <w:sz w:val="20"/>
                <w:szCs w:val="20"/>
              </w:rPr>
              <w:t>шт</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0,5</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7C1F69"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9</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E23-155</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Подключение трубопровода к действующей линии</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lang w:val="hy-AM"/>
              </w:rPr>
            </w:pPr>
            <w:r w:rsidRPr="008F57C0">
              <w:rPr>
                <w:rFonts w:ascii="Calibri" w:hAnsi="Calibri" w:cs="Calibri"/>
                <w:sz w:val="20"/>
                <w:szCs w:val="20"/>
              </w:rPr>
              <w:t>Присоед</w:t>
            </w:r>
            <w:r w:rsidRPr="008F57C0">
              <w:rPr>
                <w:rFonts w:ascii="Calibri" w:hAnsi="Calibri" w:cs="Calibri"/>
                <w:sz w:val="20"/>
                <w:szCs w:val="20"/>
                <w:lang w:val="hy-AM"/>
              </w:rPr>
              <w:t>.</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285F4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10</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E23-109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Сборные колодцы D = 1000 мм, 3 шт.</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w:hAnsi="Arial" w:cs="Arial"/>
                <w:sz w:val="20"/>
                <w:szCs w:val="20"/>
                <w:lang w:val="hy-AM"/>
              </w:rPr>
            </w:pPr>
            <w:r w:rsidRPr="008F57C0">
              <w:rPr>
                <w:rFonts w:ascii="Arial" w:hAnsi="Arial" w:cs="Arial"/>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3,42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285F4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E6-1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Фундаменты люков бетонные, бетон Б-15, (М200)</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1,32</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285F47"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E8-27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Двухслойное битумное покрытие стенок колодцев.</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Arial Armenian" w:hAnsi="Arial Armenian" w:cs="Arial"/>
                <w:sz w:val="20"/>
                <w:szCs w:val="20"/>
              </w:rPr>
              <w:t>100</w:t>
            </w:r>
            <w:r w:rsidRPr="008F57C0">
              <w:rPr>
                <w:rFonts w:ascii="Calibri" w:hAnsi="Calibri" w:cs="Calibri"/>
                <w:sz w:val="20"/>
                <w:szCs w:val="20"/>
                <w:lang w:val="hy-AM"/>
              </w:rPr>
              <w:t>м2</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0,30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BA1AA8" w:rsidRDefault="001C629E" w:rsidP="001C629E">
            <w:pPr>
              <w:jc w:val="center"/>
              <w:rPr>
                <w:b/>
              </w:rPr>
            </w:pPr>
            <w:r w:rsidRPr="00BA1AA8">
              <w:rPr>
                <w:b/>
              </w:rPr>
              <w:t>Внешнее водоснабжение</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0C0D1B" w:rsidRDefault="001C629E" w:rsidP="001C629E">
            <w:pPr>
              <w:jc w:val="center"/>
              <w:rPr>
                <w:rFonts w:ascii="Times Armenian" w:hAnsi="Times Armenian" w:cs="Calibri"/>
                <w:sz w:val="22"/>
                <w:szCs w:val="22"/>
                <w:lang w:val="en-US" w:bidi="ar-SA"/>
              </w:rPr>
            </w:pPr>
            <w:r>
              <w:rPr>
                <w:rFonts w:ascii="Times Armenian" w:hAnsi="Times Armenian" w:cs="Calibri"/>
                <w:sz w:val="22"/>
                <w:szCs w:val="22"/>
                <w:lang w:val="en-US" w:bidi="ar-SA"/>
              </w:rPr>
              <w:t>0.78</w:t>
            </w: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A1AA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E1-1551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Механизм обработки почвы группы 3, компост</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36,00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5D1A3B">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A1AA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E1-961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Обработка почвы группы 3 вручную</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5,00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8224FE">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BA1AA8"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3</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E1-1634   E1-1645</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Дозаправка грунта бульдозерами, перемещение до 10 м.</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Arial Armenian" w:hAnsi="Arial Armenian" w:cs="Arial"/>
                <w:sz w:val="20"/>
                <w:szCs w:val="20"/>
              </w:rPr>
              <w:t>1000</w:t>
            </w: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0,037</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DD46F6"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vAlign w:val="center"/>
          </w:tcPr>
          <w:p w:rsidR="001C629E" w:rsidRPr="004459C4" w:rsidRDefault="001C629E" w:rsidP="001C629E">
            <w:pPr>
              <w:jc w:val="right"/>
              <w:rPr>
                <w:rFonts w:ascii="Arial Armenian" w:hAnsi="Arial Armenian" w:cs="Arial"/>
                <w:sz w:val="18"/>
                <w:szCs w:val="18"/>
              </w:rPr>
            </w:pPr>
            <w:r w:rsidRPr="004459C4">
              <w:rPr>
                <w:rFonts w:ascii="Arial Armenian" w:hAnsi="Arial Armenian" w:cs="Arial"/>
                <w:sz w:val="18"/>
                <w:szCs w:val="18"/>
              </w:rPr>
              <w:t>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 xml:space="preserve"> </w:t>
            </w:r>
          </w:p>
        </w:tc>
        <w:tc>
          <w:tcPr>
            <w:tcW w:w="880" w:type="dxa"/>
            <w:tcBorders>
              <w:top w:val="nil"/>
              <w:left w:val="nil"/>
              <w:bottom w:val="single" w:sz="4" w:space="0" w:color="auto"/>
              <w:right w:val="single" w:sz="4" w:space="0" w:color="auto"/>
            </w:tcBorders>
            <w:shd w:val="clear" w:color="auto" w:fill="auto"/>
            <w:vAlign w:val="center"/>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F07101">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6A21CB" w:rsidRDefault="001C629E" w:rsidP="001C629E">
            <w:pPr>
              <w:jc w:val="center"/>
              <w:rPr>
                <w:rFonts w:ascii="Calibri" w:hAnsi="Calibri" w:cs="Calibri"/>
                <w:sz w:val="22"/>
                <w:szCs w:val="22"/>
                <w:lang w:val="hy-AM" w:bidi="ar-SA"/>
              </w:rPr>
            </w:pPr>
            <w:r>
              <w:rPr>
                <w:rFonts w:ascii="Calibri" w:hAnsi="Calibri" w:cs="Calibri"/>
                <w:sz w:val="22"/>
                <w:szCs w:val="22"/>
                <w:lang w:val="hy-AM"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18"/>
                <w:szCs w:val="18"/>
              </w:rPr>
            </w:pPr>
            <w:r w:rsidRPr="004459C4">
              <w:rPr>
                <w:rFonts w:ascii="Arial Armenian" w:hAnsi="Arial Armenian" w:cs="Arial"/>
                <w:b/>
                <w:bCs/>
                <w:sz w:val="18"/>
                <w:szCs w:val="18"/>
              </w:rPr>
              <w:t xml:space="preserve">E1-968   </w:t>
            </w: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r w:rsidRPr="009B1F87">
              <w:t>Засыпка земли вручную</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4,00</w:t>
            </w: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1C629E"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Default="001C629E" w:rsidP="001C629E">
            <w:pPr>
              <w:jc w:val="center"/>
              <w:rPr>
                <w:rFonts w:ascii="Calibri" w:hAnsi="Calibri" w:cs="Calibri"/>
                <w:sz w:val="22"/>
                <w:szCs w:val="22"/>
                <w:lang w:val="hy-AM"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p>
        </w:tc>
        <w:tc>
          <w:tcPr>
            <w:tcW w:w="5529" w:type="dxa"/>
            <w:tcBorders>
              <w:top w:val="nil"/>
              <w:left w:val="nil"/>
              <w:bottom w:val="single" w:sz="4" w:space="0" w:color="auto"/>
              <w:right w:val="single" w:sz="4" w:space="0" w:color="auto"/>
            </w:tcBorders>
            <w:shd w:val="clear" w:color="auto" w:fill="auto"/>
          </w:tcPr>
          <w:p w:rsidR="001C629E" w:rsidRPr="009B1F87" w:rsidRDefault="001C629E" w:rsidP="001C629E"/>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1C629E" w:rsidRPr="00DD46F6" w:rsidRDefault="001C629E" w:rsidP="001C629E">
            <w:pPr>
              <w:jc w:val="center"/>
              <w:rPr>
                <w:rFonts w:ascii="Times Armenian" w:hAnsi="Times Armenian" w:cs="Calibri"/>
                <w:sz w:val="22"/>
                <w:szCs w:val="22"/>
                <w:lang w:bidi="ar-SA"/>
              </w:rPr>
            </w:pPr>
          </w:p>
        </w:tc>
      </w:tr>
      <w:tr w:rsidR="00870DF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6A21CB" w:rsidRDefault="00870DF6" w:rsidP="00870DF6">
            <w:pPr>
              <w:jc w:val="center"/>
              <w:rPr>
                <w:rFonts w:ascii="Calibri" w:hAnsi="Calibri" w:cs="Calibri"/>
                <w:sz w:val="22"/>
                <w:szCs w:val="22"/>
                <w:lang w:val="hy-AM" w:bidi="ar-SA"/>
              </w:rPr>
            </w:pPr>
            <w:r>
              <w:rPr>
                <w:rFonts w:ascii="Calibri" w:hAnsi="Calibri" w:cs="Calibri"/>
                <w:sz w:val="22"/>
                <w:szCs w:val="22"/>
                <w:lang w:val="hy-AM"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20"/>
                <w:szCs w:val="20"/>
              </w:rPr>
            </w:pPr>
            <w:r w:rsidRPr="004459C4">
              <w:rPr>
                <w:rFonts w:ascii="Arial Armenian" w:hAnsi="Arial Armenian" w:cs="Arial"/>
                <w:b/>
                <w:bCs/>
                <w:sz w:val="20"/>
                <w:szCs w:val="20"/>
              </w:rPr>
              <w:t>E1-1184</w:t>
            </w:r>
          </w:p>
        </w:tc>
        <w:tc>
          <w:tcPr>
            <w:tcW w:w="5529" w:type="dxa"/>
            <w:tcBorders>
              <w:top w:val="nil"/>
              <w:left w:val="nil"/>
              <w:bottom w:val="single" w:sz="4" w:space="0" w:color="auto"/>
              <w:right w:val="single" w:sz="4" w:space="0" w:color="auto"/>
            </w:tcBorders>
            <w:shd w:val="clear" w:color="auto" w:fill="auto"/>
          </w:tcPr>
          <w:p w:rsidR="00870DF6" w:rsidRPr="009B1F87" w:rsidRDefault="00870DF6" w:rsidP="00870DF6">
            <w:r w:rsidRPr="009B1F87">
              <w:t>Уплотнение грунта</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41,00</w:t>
            </w:r>
          </w:p>
        </w:tc>
        <w:tc>
          <w:tcPr>
            <w:tcW w:w="1560" w:type="dxa"/>
            <w:tcBorders>
              <w:top w:val="nil"/>
              <w:left w:val="nil"/>
              <w:bottom w:val="single" w:sz="4" w:space="0" w:color="auto"/>
              <w:right w:val="single" w:sz="4" w:space="0" w:color="auto"/>
            </w:tcBorders>
            <w:shd w:val="clear" w:color="auto" w:fill="auto"/>
            <w:noWrap/>
            <w:vAlign w:val="center"/>
          </w:tcPr>
          <w:p w:rsidR="00870DF6" w:rsidRPr="00DD46F6" w:rsidRDefault="00870DF6" w:rsidP="00870DF6">
            <w:pPr>
              <w:jc w:val="center"/>
              <w:rPr>
                <w:rFonts w:ascii="Times Armenian" w:hAnsi="Times Armenian" w:cs="Calibri"/>
                <w:sz w:val="22"/>
                <w:szCs w:val="22"/>
                <w:lang w:bidi="ar-SA"/>
              </w:rPr>
            </w:pPr>
          </w:p>
        </w:tc>
      </w:tr>
      <w:tr w:rsidR="00870DF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DD46F6" w:rsidRDefault="00870DF6" w:rsidP="00870DF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right"/>
              <w:rPr>
                <w:rFonts w:ascii="Arial Armenian" w:hAnsi="Arial Armenian" w:cs="Arial"/>
                <w:sz w:val="20"/>
                <w:szCs w:val="20"/>
              </w:rPr>
            </w:pPr>
            <w:r w:rsidRPr="004459C4">
              <w:rPr>
                <w:rFonts w:ascii="Arial Armenian" w:hAnsi="Arial Armenian" w:cs="Arial"/>
                <w:sz w:val="20"/>
                <w:szCs w:val="20"/>
              </w:rPr>
              <w:t> </w:t>
            </w:r>
          </w:p>
        </w:tc>
        <w:tc>
          <w:tcPr>
            <w:tcW w:w="5529" w:type="dxa"/>
            <w:tcBorders>
              <w:top w:val="nil"/>
              <w:left w:val="nil"/>
              <w:bottom w:val="single" w:sz="4" w:space="0" w:color="auto"/>
              <w:right w:val="single" w:sz="4" w:space="0" w:color="auto"/>
            </w:tcBorders>
            <w:shd w:val="clear" w:color="auto" w:fill="auto"/>
          </w:tcPr>
          <w:p w:rsidR="00870DF6" w:rsidRPr="009B1F87" w:rsidRDefault="00870DF6" w:rsidP="00870DF6">
            <w:r w:rsidRPr="009B1F87">
              <w:t xml:space="preserve"> </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sz w:val="20"/>
                <w:szCs w:val="20"/>
              </w:rPr>
            </w:pPr>
            <w:r w:rsidRPr="008F57C0">
              <w:rPr>
                <w:rFonts w:ascii="Arial Armenian" w:hAnsi="Arial Armenian" w:cs="Arial"/>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870DF6" w:rsidRPr="00DD46F6" w:rsidRDefault="00870DF6" w:rsidP="00870DF6">
            <w:pPr>
              <w:jc w:val="center"/>
              <w:rPr>
                <w:rFonts w:ascii="Times Armenian" w:hAnsi="Times Armenian" w:cs="Calibri"/>
                <w:sz w:val="22"/>
                <w:szCs w:val="22"/>
                <w:lang w:bidi="ar-SA"/>
              </w:rPr>
            </w:pPr>
          </w:p>
        </w:tc>
      </w:tr>
      <w:tr w:rsidR="00870DF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6A21CB" w:rsidRDefault="00870DF6" w:rsidP="00870DF6">
            <w:pPr>
              <w:jc w:val="center"/>
              <w:rPr>
                <w:rFonts w:ascii="Calibri" w:hAnsi="Calibri" w:cs="Calibri"/>
                <w:sz w:val="22"/>
                <w:szCs w:val="22"/>
                <w:lang w:val="hy-AM" w:bidi="ar-SA"/>
              </w:rPr>
            </w:pPr>
            <w:r>
              <w:rPr>
                <w:rFonts w:ascii="Calibri" w:hAnsi="Calibri" w:cs="Calibri"/>
                <w:sz w:val="22"/>
                <w:szCs w:val="22"/>
                <w:lang w:val="hy-AM"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 xml:space="preserve">E23-1          </w:t>
            </w:r>
          </w:p>
        </w:tc>
        <w:tc>
          <w:tcPr>
            <w:tcW w:w="5529" w:type="dxa"/>
            <w:tcBorders>
              <w:top w:val="nil"/>
              <w:left w:val="nil"/>
              <w:bottom w:val="single" w:sz="4" w:space="0" w:color="auto"/>
              <w:right w:val="single" w:sz="4" w:space="0" w:color="auto"/>
            </w:tcBorders>
            <w:shd w:val="clear" w:color="auto" w:fill="auto"/>
          </w:tcPr>
          <w:p w:rsidR="00870DF6" w:rsidRPr="009B1F87" w:rsidRDefault="00870DF6" w:rsidP="00870DF6">
            <w:r w:rsidRPr="009B1F87">
              <w:t>Разглаживающий слой песка</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Theme="minorHAnsi" w:hAnsiTheme="minorHAnsi" w:cs="Arial"/>
                <w:sz w:val="20"/>
                <w:szCs w:val="20"/>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3,00</w:t>
            </w:r>
          </w:p>
        </w:tc>
        <w:tc>
          <w:tcPr>
            <w:tcW w:w="1560" w:type="dxa"/>
            <w:tcBorders>
              <w:top w:val="nil"/>
              <w:left w:val="nil"/>
              <w:bottom w:val="single" w:sz="4" w:space="0" w:color="auto"/>
              <w:right w:val="single" w:sz="4" w:space="0" w:color="auto"/>
            </w:tcBorders>
            <w:shd w:val="clear" w:color="auto" w:fill="auto"/>
            <w:noWrap/>
            <w:vAlign w:val="center"/>
          </w:tcPr>
          <w:p w:rsidR="00870DF6" w:rsidRPr="00DD46F6" w:rsidRDefault="00870DF6" w:rsidP="00870DF6">
            <w:pPr>
              <w:jc w:val="center"/>
              <w:rPr>
                <w:rFonts w:ascii="Times Armenian" w:hAnsi="Times Armenian" w:cs="Calibri"/>
                <w:sz w:val="22"/>
                <w:szCs w:val="22"/>
                <w:lang w:bidi="ar-SA"/>
              </w:rPr>
            </w:pPr>
          </w:p>
        </w:tc>
      </w:tr>
      <w:tr w:rsidR="00870DF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DD46F6" w:rsidRDefault="00870DF6" w:rsidP="00870DF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870DF6" w:rsidRPr="009B1F87" w:rsidRDefault="00870DF6" w:rsidP="00870DF6">
            <w:r w:rsidRPr="009B1F87">
              <w:t xml:space="preserve"> </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870DF6" w:rsidRPr="00DD46F6" w:rsidRDefault="00870DF6" w:rsidP="00870DF6">
            <w:pPr>
              <w:jc w:val="center"/>
              <w:rPr>
                <w:rFonts w:ascii="Times Armenian" w:hAnsi="Times Armenian" w:cs="Calibri"/>
                <w:sz w:val="22"/>
                <w:szCs w:val="22"/>
                <w:lang w:bidi="ar-SA"/>
              </w:rPr>
            </w:pPr>
          </w:p>
        </w:tc>
      </w:tr>
      <w:tr w:rsidR="00870DF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B76AE9" w:rsidRDefault="00870DF6" w:rsidP="00870DF6">
            <w:pPr>
              <w:jc w:val="center"/>
              <w:rPr>
                <w:rFonts w:ascii="Calibri" w:hAnsi="Calibri" w:cs="Calibri"/>
                <w:sz w:val="22"/>
                <w:szCs w:val="22"/>
                <w:lang w:val="hy-AM" w:bidi="ar-SA"/>
              </w:rPr>
            </w:pPr>
            <w:r>
              <w:rPr>
                <w:rFonts w:ascii="Calibri" w:hAnsi="Calibri" w:cs="Calibri"/>
                <w:sz w:val="22"/>
                <w:szCs w:val="22"/>
                <w:lang w:val="hy-AM" w:bidi="ar-SA"/>
              </w:rPr>
              <w:t>7</w:t>
            </w: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E16-35          ÏÇñ³ñÏ.</w:t>
            </w:r>
          </w:p>
        </w:tc>
        <w:tc>
          <w:tcPr>
            <w:tcW w:w="5529" w:type="dxa"/>
            <w:tcBorders>
              <w:top w:val="nil"/>
              <w:left w:val="nil"/>
              <w:bottom w:val="single" w:sz="4" w:space="0" w:color="auto"/>
              <w:right w:val="single" w:sz="4" w:space="0" w:color="auto"/>
            </w:tcBorders>
            <w:shd w:val="clear" w:color="auto" w:fill="auto"/>
          </w:tcPr>
          <w:p w:rsidR="00870DF6" w:rsidRPr="009B1F87" w:rsidRDefault="00870DF6" w:rsidP="00870DF6">
            <w:r w:rsidRPr="009B1F87">
              <w:t>Труба полипропиленовая, Ш 32 мм</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Calibri" w:hAnsi="Calibri" w:cs="Calibri"/>
                <w:sz w:val="20"/>
                <w:szCs w:val="20"/>
                <w:lang w:val="hy-AM"/>
              </w:rPr>
            </w:pPr>
            <w:r w:rsidRPr="008F57C0">
              <w:rPr>
                <w:rFonts w:ascii="Calibri" w:hAnsi="Calibri" w:cs="Calibri"/>
                <w:sz w:val="20"/>
                <w:szCs w:val="20"/>
                <w:lang w:val="hy-AM"/>
              </w:rPr>
              <w:t>м</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50,0</w:t>
            </w:r>
          </w:p>
        </w:tc>
        <w:tc>
          <w:tcPr>
            <w:tcW w:w="1560" w:type="dxa"/>
            <w:tcBorders>
              <w:top w:val="nil"/>
              <w:left w:val="nil"/>
              <w:bottom w:val="single" w:sz="4" w:space="0" w:color="auto"/>
              <w:right w:val="single" w:sz="4" w:space="0" w:color="auto"/>
            </w:tcBorders>
            <w:shd w:val="clear" w:color="auto" w:fill="auto"/>
            <w:noWrap/>
            <w:vAlign w:val="center"/>
          </w:tcPr>
          <w:p w:rsidR="00870DF6" w:rsidRPr="00DD46F6" w:rsidRDefault="00870DF6" w:rsidP="00870DF6">
            <w:pPr>
              <w:jc w:val="center"/>
              <w:rPr>
                <w:rFonts w:ascii="Times Armenian" w:hAnsi="Times Armenian" w:cs="Calibri"/>
                <w:sz w:val="22"/>
                <w:szCs w:val="22"/>
                <w:lang w:bidi="ar-SA"/>
              </w:rPr>
            </w:pPr>
          </w:p>
        </w:tc>
      </w:tr>
      <w:tr w:rsidR="00870DF6" w:rsidRPr="00DD46F6"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DD46F6" w:rsidRDefault="00870DF6" w:rsidP="00870DF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870DF6" w:rsidRPr="009B1F87" w:rsidRDefault="00870DF6" w:rsidP="00870DF6">
            <w:r w:rsidRPr="009B1F87">
              <w:t xml:space="preserve"> </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870DF6" w:rsidRPr="00DD46F6" w:rsidRDefault="00870DF6" w:rsidP="00870DF6">
            <w:pPr>
              <w:jc w:val="center"/>
              <w:rPr>
                <w:rFonts w:ascii="Times Armenian" w:hAnsi="Times Armenian" w:cs="Calibri"/>
                <w:sz w:val="22"/>
                <w:szCs w:val="22"/>
                <w:lang w:bidi="ar-SA"/>
              </w:rPr>
            </w:pPr>
          </w:p>
        </w:tc>
      </w:tr>
      <w:tr w:rsidR="00870DF6"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8F57C0" w:rsidRDefault="00870DF6" w:rsidP="00870DF6">
            <w:pPr>
              <w:jc w:val="center"/>
              <w:rPr>
                <w:rFonts w:ascii="Calibri" w:hAnsi="Calibri" w:cs="Calibri"/>
                <w:sz w:val="22"/>
                <w:szCs w:val="22"/>
                <w:lang w:val="hy-AM" w:bidi="ar-SA"/>
              </w:rPr>
            </w:pPr>
            <w:r w:rsidRPr="008F57C0">
              <w:rPr>
                <w:rFonts w:ascii="Calibri" w:hAnsi="Calibri" w:cs="Calibri"/>
                <w:sz w:val="22"/>
                <w:szCs w:val="22"/>
                <w:lang w:val="hy-AM" w:bidi="ar-SA"/>
              </w:rPr>
              <w:t>8</w:t>
            </w: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20"/>
                <w:szCs w:val="20"/>
              </w:rPr>
            </w:pPr>
            <w:r w:rsidRPr="004459C4">
              <w:rPr>
                <w:rFonts w:ascii="Arial Armenian" w:hAnsi="Arial Armenian" w:cs="Arial"/>
                <w:b/>
                <w:bCs/>
                <w:sz w:val="20"/>
                <w:szCs w:val="20"/>
              </w:rPr>
              <w:t>E22-365</w:t>
            </w:r>
          </w:p>
        </w:tc>
        <w:tc>
          <w:tcPr>
            <w:tcW w:w="5529" w:type="dxa"/>
            <w:tcBorders>
              <w:top w:val="nil"/>
              <w:left w:val="nil"/>
              <w:bottom w:val="single" w:sz="4" w:space="0" w:color="auto"/>
              <w:right w:val="single" w:sz="4" w:space="0" w:color="auto"/>
            </w:tcBorders>
            <w:shd w:val="clear" w:color="auto" w:fill="auto"/>
          </w:tcPr>
          <w:p w:rsidR="00870DF6" w:rsidRPr="008F57C0" w:rsidRDefault="00870DF6" w:rsidP="00870DF6">
            <w:r w:rsidRPr="008F57C0">
              <w:t>Монтаж фасонных деталей, П25</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Calibri" w:hAnsi="Calibri" w:cs="Calibri"/>
                <w:sz w:val="20"/>
                <w:szCs w:val="20"/>
                <w:lang w:val="hy-AM"/>
              </w:rPr>
            </w:pPr>
            <w:r w:rsidRPr="008F57C0">
              <w:rPr>
                <w:rFonts w:ascii="Arial Armenian" w:hAnsi="Arial Armenian" w:cs="Arial"/>
                <w:sz w:val="20"/>
                <w:szCs w:val="20"/>
              </w:rPr>
              <w:t>10</w:t>
            </w:r>
            <w:r w:rsidRPr="008F57C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2,0</w:t>
            </w:r>
          </w:p>
        </w:tc>
        <w:tc>
          <w:tcPr>
            <w:tcW w:w="1560" w:type="dxa"/>
            <w:tcBorders>
              <w:top w:val="nil"/>
              <w:left w:val="nil"/>
              <w:bottom w:val="single" w:sz="4" w:space="0" w:color="auto"/>
              <w:right w:val="single" w:sz="4" w:space="0" w:color="auto"/>
            </w:tcBorders>
            <w:shd w:val="clear" w:color="auto" w:fill="auto"/>
            <w:noWrap/>
            <w:vAlign w:val="center"/>
          </w:tcPr>
          <w:p w:rsidR="00870DF6" w:rsidRPr="008F57C0" w:rsidRDefault="00870DF6" w:rsidP="00870DF6">
            <w:pPr>
              <w:jc w:val="center"/>
              <w:rPr>
                <w:rFonts w:ascii="Times Armenian" w:hAnsi="Times Armenian" w:cs="Calibri"/>
                <w:sz w:val="22"/>
                <w:szCs w:val="22"/>
                <w:lang w:bidi="ar-SA"/>
              </w:rPr>
            </w:pPr>
          </w:p>
        </w:tc>
      </w:tr>
      <w:tr w:rsidR="00870DF6"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8F57C0" w:rsidRDefault="00870DF6" w:rsidP="00870DF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5529" w:type="dxa"/>
            <w:tcBorders>
              <w:top w:val="nil"/>
              <w:left w:val="nil"/>
              <w:bottom w:val="single" w:sz="4" w:space="0" w:color="auto"/>
              <w:right w:val="single" w:sz="4" w:space="0" w:color="auto"/>
            </w:tcBorders>
            <w:shd w:val="clear" w:color="auto" w:fill="auto"/>
          </w:tcPr>
          <w:p w:rsidR="00870DF6" w:rsidRPr="008F57C0" w:rsidRDefault="00870DF6" w:rsidP="00870DF6">
            <w:r w:rsidRPr="008F57C0">
              <w:t xml:space="preserve"> </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870DF6" w:rsidRPr="008F57C0" w:rsidRDefault="00870DF6" w:rsidP="00870DF6">
            <w:pPr>
              <w:jc w:val="center"/>
              <w:rPr>
                <w:rFonts w:ascii="Times Armenian" w:hAnsi="Times Armenian" w:cs="Calibri"/>
                <w:sz w:val="22"/>
                <w:szCs w:val="22"/>
                <w:lang w:bidi="ar-SA"/>
              </w:rPr>
            </w:pPr>
          </w:p>
        </w:tc>
      </w:tr>
      <w:tr w:rsidR="00870DF6"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8F57C0" w:rsidRDefault="00870DF6" w:rsidP="00870DF6">
            <w:pPr>
              <w:jc w:val="center"/>
              <w:rPr>
                <w:rFonts w:ascii="Calibri" w:hAnsi="Calibri" w:cs="Calibri"/>
                <w:sz w:val="22"/>
                <w:szCs w:val="22"/>
                <w:lang w:val="hy-AM" w:bidi="ar-SA"/>
              </w:rPr>
            </w:pPr>
            <w:r w:rsidRPr="008F57C0">
              <w:rPr>
                <w:rFonts w:ascii="Calibri" w:hAnsi="Calibri" w:cs="Calibri"/>
                <w:sz w:val="22"/>
                <w:szCs w:val="22"/>
                <w:lang w:val="hy-AM" w:bidi="ar-SA"/>
              </w:rPr>
              <w:t>9</w:t>
            </w: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E23-155</w:t>
            </w:r>
          </w:p>
        </w:tc>
        <w:tc>
          <w:tcPr>
            <w:tcW w:w="5529" w:type="dxa"/>
            <w:tcBorders>
              <w:top w:val="nil"/>
              <w:left w:val="nil"/>
              <w:bottom w:val="single" w:sz="4" w:space="0" w:color="auto"/>
              <w:right w:val="single" w:sz="4" w:space="0" w:color="auto"/>
            </w:tcBorders>
            <w:shd w:val="clear" w:color="auto" w:fill="auto"/>
          </w:tcPr>
          <w:p w:rsidR="00870DF6" w:rsidRPr="008F57C0" w:rsidRDefault="00870DF6" w:rsidP="00870DF6">
            <w:r w:rsidRPr="008F57C0">
              <w:t>Подключение трубопровода к действующей линии</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Arial Armenian" w:hAnsi="Arial Armenian" w:cs="Arial"/>
                <w:sz w:val="20"/>
                <w:szCs w:val="20"/>
              </w:rPr>
            </w:pPr>
            <w:r w:rsidRPr="008F57C0">
              <w:rPr>
                <w:rFonts w:ascii="Calibri" w:hAnsi="Calibri" w:cs="Calibri"/>
                <w:sz w:val="20"/>
                <w:szCs w:val="20"/>
              </w:rPr>
              <w:t>Присоед</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870DF6" w:rsidRPr="008F57C0" w:rsidRDefault="00870DF6" w:rsidP="00870DF6">
            <w:pPr>
              <w:jc w:val="center"/>
              <w:rPr>
                <w:rFonts w:ascii="Times Armenian" w:hAnsi="Times Armenian" w:cs="Calibri"/>
                <w:sz w:val="22"/>
                <w:szCs w:val="22"/>
                <w:lang w:bidi="ar-SA"/>
              </w:rPr>
            </w:pPr>
          </w:p>
        </w:tc>
      </w:tr>
      <w:tr w:rsidR="00870DF6"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8F57C0" w:rsidRDefault="00870DF6" w:rsidP="00870DF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870DF6" w:rsidRPr="008F57C0" w:rsidRDefault="00870DF6" w:rsidP="00870DF6">
            <w:r w:rsidRPr="008F57C0">
              <w:t xml:space="preserve"> </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Arial Armenian" w:hAnsi="Arial Armenian" w:cs="Arial"/>
                <w:sz w:val="20"/>
                <w:szCs w:val="20"/>
              </w:rPr>
            </w:pP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p>
        </w:tc>
        <w:tc>
          <w:tcPr>
            <w:tcW w:w="1560" w:type="dxa"/>
            <w:tcBorders>
              <w:top w:val="nil"/>
              <w:left w:val="nil"/>
              <w:bottom w:val="single" w:sz="4" w:space="0" w:color="auto"/>
              <w:right w:val="single" w:sz="4" w:space="0" w:color="auto"/>
            </w:tcBorders>
            <w:shd w:val="clear" w:color="auto" w:fill="auto"/>
            <w:noWrap/>
            <w:vAlign w:val="center"/>
          </w:tcPr>
          <w:p w:rsidR="00870DF6" w:rsidRPr="008F57C0" w:rsidRDefault="00870DF6" w:rsidP="00870DF6">
            <w:pPr>
              <w:jc w:val="center"/>
              <w:rPr>
                <w:rFonts w:ascii="Times Armenian" w:hAnsi="Times Armenian" w:cs="Calibri"/>
                <w:sz w:val="22"/>
                <w:szCs w:val="22"/>
                <w:lang w:bidi="ar-SA"/>
              </w:rPr>
            </w:pPr>
          </w:p>
        </w:tc>
      </w:tr>
      <w:tr w:rsidR="00870DF6"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8F57C0" w:rsidRDefault="00870DF6" w:rsidP="00870DF6">
            <w:pPr>
              <w:jc w:val="center"/>
              <w:rPr>
                <w:rFonts w:ascii="Calibri" w:hAnsi="Calibri" w:cs="Calibri"/>
                <w:sz w:val="22"/>
                <w:szCs w:val="22"/>
                <w:lang w:val="hy-AM" w:bidi="ar-SA"/>
              </w:rPr>
            </w:pPr>
            <w:r w:rsidRPr="008F57C0">
              <w:rPr>
                <w:rFonts w:ascii="Calibri" w:hAnsi="Calibri" w:cs="Calibri"/>
                <w:sz w:val="22"/>
                <w:szCs w:val="22"/>
                <w:lang w:val="hy-AM" w:bidi="ar-SA"/>
              </w:rPr>
              <w:t>10</w:t>
            </w: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E22-365.</w:t>
            </w:r>
          </w:p>
        </w:tc>
        <w:tc>
          <w:tcPr>
            <w:tcW w:w="5529" w:type="dxa"/>
            <w:tcBorders>
              <w:top w:val="nil"/>
              <w:left w:val="nil"/>
              <w:bottom w:val="single" w:sz="4" w:space="0" w:color="auto"/>
              <w:right w:val="single" w:sz="4" w:space="0" w:color="auto"/>
            </w:tcBorders>
            <w:shd w:val="clear" w:color="auto" w:fill="auto"/>
          </w:tcPr>
          <w:p w:rsidR="00870DF6" w:rsidRPr="008F57C0" w:rsidRDefault="00870DF6" w:rsidP="00870DF6">
            <w:r w:rsidRPr="008F57C0">
              <w:t>Монтаж пожарных гидрантов</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Calibri" w:hAnsi="Calibri" w:cs="Calibri"/>
                <w:sz w:val="20"/>
                <w:szCs w:val="20"/>
                <w:lang w:val="hy-AM"/>
              </w:rPr>
            </w:pPr>
            <w:r w:rsidRPr="008F57C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2</w:t>
            </w:r>
          </w:p>
        </w:tc>
        <w:tc>
          <w:tcPr>
            <w:tcW w:w="1560" w:type="dxa"/>
            <w:tcBorders>
              <w:top w:val="nil"/>
              <w:left w:val="nil"/>
              <w:bottom w:val="single" w:sz="4" w:space="0" w:color="auto"/>
              <w:right w:val="single" w:sz="4" w:space="0" w:color="auto"/>
            </w:tcBorders>
            <w:shd w:val="clear" w:color="auto" w:fill="auto"/>
            <w:noWrap/>
            <w:vAlign w:val="center"/>
          </w:tcPr>
          <w:p w:rsidR="00870DF6" w:rsidRPr="008F57C0" w:rsidRDefault="00870DF6" w:rsidP="00870DF6">
            <w:pPr>
              <w:jc w:val="center"/>
              <w:rPr>
                <w:rFonts w:ascii="Times Armenian" w:hAnsi="Times Armenian" w:cs="Calibri"/>
                <w:sz w:val="22"/>
                <w:szCs w:val="22"/>
                <w:lang w:bidi="ar-SA"/>
              </w:rPr>
            </w:pPr>
          </w:p>
        </w:tc>
      </w:tr>
      <w:tr w:rsidR="00870DF6"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8F57C0" w:rsidRDefault="00870DF6" w:rsidP="00870DF6">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nil"/>
              <w:bottom w:val="single" w:sz="4" w:space="0" w:color="auto"/>
              <w:right w:val="single" w:sz="4" w:space="0" w:color="auto"/>
            </w:tcBorders>
            <w:shd w:val="clear" w:color="auto" w:fill="auto"/>
          </w:tcPr>
          <w:p w:rsidR="00870DF6" w:rsidRPr="008F57C0" w:rsidRDefault="00870DF6" w:rsidP="00870DF6">
            <w:r w:rsidRPr="008F57C0">
              <w:t xml:space="preserve"> </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870DF6" w:rsidRPr="008F57C0" w:rsidRDefault="00870DF6" w:rsidP="00870DF6">
            <w:pPr>
              <w:jc w:val="center"/>
              <w:rPr>
                <w:rFonts w:ascii="Times Armenian" w:hAnsi="Times Armenian" w:cs="Calibri"/>
                <w:sz w:val="22"/>
                <w:szCs w:val="22"/>
                <w:lang w:bidi="ar-SA"/>
              </w:rPr>
            </w:pPr>
          </w:p>
        </w:tc>
      </w:tr>
      <w:tr w:rsidR="00870DF6"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870DF6" w:rsidRPr="008F57C0" w:rsidRDefault="00870DF6" w:rsidP="00870DF6">
            <w:pPr>
              <w:jc w:val="center"/>
              <w:rPr>
                <w:rFonts w:ascii="Calibri" w:hAnsi="Calibri" w:cs="Calibri"/>
                <w:sz w:val="22"/>
                <w:szCs w:val="22"/>
                <w:lang w:val="hy-AM" w:bidi="ar-SA"/>
              </w:rPr>
            </w:pPr>
            <w:r w:rsidRPr="008F57C0">
              <w:rPr>
                <w:rFonts w:ascii="Calibri" w:hAnsi="Calibri" w:cs="Calibri"/>
                <w:sz w:val="22"/>
                <w:szCs w:val="22"/>
                <w:lang w:val="hy-AM" w:bidi="ar-SA"/>
              </w:rPr>
              <w:t>11</w:t>
            </w:r>
          </w:p>
        </w:tc>
        <w:tc>
          <w:tcPr>
            <w:tcW w:w="1304" w:type="dxa"/>
            <w:tcBorders>
              <w:top w:val="nil"/>
              <w:left w:val="single" w:sz="4" w:space="0" w:color="auto"/>
              <w:bottom w:val="single" w:sz="4" w:space="0" w:color="auto"/>
              <w:right w:val="single" w:sz="4" w:space="0" w:color="auto"/>
            </w:tcBorders>
            <w:shd w:val="clear" w:color="auto" w:fill="auto"/>
            <w:noWrap/>
          </w:tcPr>
          <w:p w:rsidR="00870DF6" w:rsidRPr="004459C4" w:rsidRDefault="00870DF6" w:rsidP="00870DF6">
            <w:pPr>
              <w:jc w:val="center"/>
              <w:rPr>
                <w:rFonts w:ascii="Arial Armenian" w:hAnsi="Arial Armenian" w:cs="Arial"/>
                <w:b/>
                <w:bCs/>
                <w:sz w:val="18"/>
                <w:szCs w:val="18"/>
              </w:rPr>
            </w:pPr>
            <w:r w:rsidRPr="004459C4">
              <w:rPr>
                <w:rFonts w:ascii="Arial Armenian" w:hAnsi="Arial Armenian" w:cs="Arial"/>
                <w:b/>
                <w:bCs/>
                <w:sz w:val="18"/>
                <w:szCs w:val="18"/>
              </w:rPr>
              <w:t>E18-165</w:t>
            </w:r>
          </w:p>
        </w:tc>
        <w:tc>
          <w:tcPr>
            <w:tcW w:w="5529" w:type="dxa"/>
            <w:tcBorders>
              <w:top w:val="nil"/>
              <w:left w:val="nil"/>
              <w:bottom w:val="single" w:sz="4" w:space="0" w:color="auto"/>
              <w:right w:val="single" w:sz="4" w:space="0" w:color="auto"/>
            </w:tcBorders>
            <w:shd w:val="clear" w:color="auto" w:fill="auto"/>
          </w:tcPr>
          <w:p w:rsidR="00870DF6" w:rsidRPr="008F57C0" w:rsidRDefault="00870DF6" w:rsidP="00870DF6">
            <w:r w:rsidRPr="008F57C0">
              <w:t>Установка водяного насоса мощностью 1 кВт</w:t>
            </w:r>
          </w:p>
        </w:tc>
        <w:tc>
          <w:tcPr>
            <w:tcW w:w="880" w:type="dxa"/>
            <w:tcBorders>
              <w:top w:val="nil"/>
              <w:left w:val="nil"/>
              <w:bottom w:val="single" w:sz="4" w:space="0" w:color="auto"/>
              <w:right w:val="single" w:sz="4" w:space="0" w:color="auto"/>
            </w:tcBorders>
            <w:shd w:val="clear" w:color="auto" w:fill="auto"/>
          </w:tcPr>
          <w:p w:rsidR="00870DF6" w:rsidRPr="008F57C0" w:rsidRDefault="00870DF6" w:rsidP="00870DF6">
            <w:pPr>
              <w:jc w:val="center"/>
              <w:rPr>
                <w:rFonts w:ascii="Calibri" w:hAnsi="Calibri" w:cs="Calibri"/>
                <w:sz w:val="20"/>
                <w:szCs w:val="20"/>
                <w:lang w:val="hy-AM"/>
              </w:rPr>
            </w:pPr>
            <w:r w:rsidRPr="008F57C0">
              <w:rPr>
                <w:rFonts w:ascii="Calibri" w:hAnsi="Calibri" w:cs="Calibri"/>
                <w:sz w:val="20"/>
                <w:szCs w:val="20"/>
                <w:lang w:val="hy-AM"/>
              </w:rPr>
              <w:t>шт</w:t>
            </w:r>
          </w:p>
        </w:tc>
        <w:tc>
          <w:tcPr>
            <w:tcW w:w="962" w:type="dxa"/>
            <w:tcBorders>
              <w:top w:val="nil"/>
              <w:left w:val="nil"/>
              <w:bottom w:val="single" w:sz="4" w:space="0" w:color="auto"/>
              <w:right w:val="single" w:sz="4" w:space="0" w:color="auto"/>
            </w:tcBorders>
            <w:shd w:val="clear" w:color="auto" w:fill="auto"/>
            <w:noWrap/>
          </w:tcPr>
          <w:p w:rsidR="00870DF6" w:rsidRPr="008F57C0" w:rsidRDefault="00870DF6" w:rsidP="00870DF6">
            <w:pPr>
              <w:jc w:val="center"/>
              <w:rPr>
                <w:rFonts w:ascii="Arial Armenian" w:hAnsi="Arial Armenian" w:cs="Arial"/>
                <w:b/>
                <w:bCs/>
                <w:sz w:val="20"/>
                <w:szCs w:val="20"/>
              </w:rPr>
            </w:pPr>
            <w:r w:rsidRPr="008F57C0">
              <w:rPr>
                <w:rFonts w:ascii="Arial Armenian" w:hAnsi="Arial Armenian" w:cs="Arial"/>
                <w:b/>
                <w:bCs/>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870DF6" w:rsidRPr="008F57C0" w:rsidRDefault="00870DF6" w:rsidP="00870DF6">
            <w:pPr>
              <w:jc w:val="center"/>
              <w:rPr>
                <w:rFonts w:ascii="Times Armenian" w:hAnsi="Times Armenian" w:cs="Calibri"/>
                <w:sz w:val="22"/>
                <w:szCs w:val="22"/>
                <w:lang w:bidi="ar-SA"/>
              </w:rPr>
            </w:pPr>
          </w:p>
        </w:tc>
      </w:tr>
      <w:tr w:rsidR="001C629E"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1C629E" w:rsidRPr="008F57C0" w:rsidRDefault="001C629E" w:rsidP="001C629E">
            <w:pPr>
              <w:jc w:val="center"/>
              <w:rPr>
                <w:rFonts w:ascii="Calibri" w:hAnsi="Calibri" w:cs="Calibri"/>
                <w:sz w:val="22"/>
                <w:szCs w:val="22"/>
                <w:lang w:bidi="ar-SA"/>
              </w:rPr>
            </w:pPr>
          </w:p>
        </w:tc>
        <w:tc>
          <w:tcPr>
            <w:tcW w:w="1304" w:type="dxa"/>
            <w:tcBorders>
              <w:top w:val="nil"/>
              <w:left w:val="single" w:sz="4" w:space="0" w:color="auto"/>
              <w:bottom w:val="single" w:sz="4" w:space="0" w:color="auto"/>
              <w:right w:val="single" w:sz="4" w:space="0" w:color="auto"/>
            </w:tcBorders>
            <w:shd w:val="clear" w:color="auto" w:fill="auto"/>
            <w:noWrap/>
          </w:tcPr>
          <w:p w:rsidR="001C629E" w:rsidRPr="004459C4" w:rsidRDefault="001C629E" w:rsidP="001C629E">
            <w:pPr>
              <w:jc w:val="center"/>
              <w:rPr>
                <w:rFonts w:ascii="Arial Armenian" w:hAnsi="Arial Armenian" w:cs="Arial"/>
                <w:b/>
                <w:bCs/>
                <w:sz w:val="20"/>
                <w:szCs w:val="20"/>
              </w:rPr>
            </w:pPr>
          </w:p>
        </w:tc>
        <w:tc>
          <w:tcPr>
            <w:tcW w:w="5529" w:type="dxa"/>
            <w:tcBorders>
              <w:top w:val="nil"/>
              <w:left w:val="nil"/>
              <w:bottom w:val="single" w:sz="4" w:space="0" w:color="auto"/>
              <w:right w:val="single" w:sz="4" w:space="0" w:color="auto"/>
            </w:tcBorders>
            <w:shd w:val="clear" w:color="auto" w:fill="auto"/>
          </w:tcPr>
          <w:p w:rsidR="001C629E" w:rsidRPr="008F57C0" w:rsidRDefault="001C629E" w:rsidP="001C629E">
            <w:pPr>
              <w:jc w:val="center"/>
            </w:pPr>
            <w:r w:rsidRPr="008F57C0">
              <w:rPr>
                <w:b/>
              </w:rPr>
              <w:t>Источник питания</w:t>
            </w:r>
          </w:p>
        </w:tc>
        <w:tc>
          <w:tcPr>
            <w:tcW w:w="880" w:type="dxa"/>
            <w:tcBorders>
              <w:top w:val="nil"/>
              <w:left w:val="nil"/>
              <w:bottom w:val="single" w:sz="4" w:space="0" w:color="auto"/>
              <w:right w:val="single" w:sz="4" w:space="0" w:color="auto"/>
            </w:tcBorders>
            <w:shd w:val="clear" w:color="auto" w:fill="auto"/>
          </w:tcPr>
          <w:p w:rsidR="001C629E" w:rsidRPr="008F57C0" w:rsidRDefault="001C629E" w:rsidP="001C629E">
            <w:pPr>
              <w:jc w:val="center"/>
              <w:rPr>
                <w:rFonts w:ascii="Arial Armenian" w:hAnsi="Arial Armenian" w:cs="Arial"/>
                <w:sz w:val="20"/>
                <w:szCs w:val="20"/>
              </w:rPr>
            </w:pPr>
            <w:r w:rsidRPr="008F57C0">
              <w:rPr>
                <w:rFonts w:ascii="Arial Armenian" w:hAnsi="Arial Armenian" w:cs="Arial"/>
                <w:sz w:val="20"/>
                <w:szCs w:val="20"/>
              </w:rPr>
              <w:t> </w:t>
            </w:r>
          </w:p>
        </w:tc>
        <w:tc>
          <w:tcPr>
            <w:tcW w:w="962" w:type="dxa"/>
            <w:tcBorders>
              <w:top w:val="nil"/>
              <w:left w:val="nil"/>
              <w:bottom w:val="single" w:sz="4" w:space="0" w:color="auto"/>
              <w:right w:val="single" w:sz="4" w:space="0" w:color="auto"/>
            </w:tcBorders>
            <w:shd w:val="clear" w:color="auto" w:fill="auto"/>
            <w:noWrap/>
          </w:tcPr>
          <w:p w:rsidR="001C629E" w:rsidRPr="008F57C0" w:rsidRDefault="001C629E" w:rsidP="001C629E">
            <w:pPr>
              <w:jc w:val="center"/>
              <w:rPr>
                <w:rFonts w:ascii="Arial Armenian" w:hAnsi="Arial Armenian" w:cs="Arial"/>
                <w:b/>
                <w:bCs/>
                <w:sz w:val="20"/>
                <w:szCs w:val="20"/>
              </w:rPr>
            </w:pPr>
            <w:r w:rsidRPr="008F57C0">
              <w:rPr>
                <w:rFonts w:ascii="Arial Armenian" w:hAnsi="Arial Armenian" w:cs="Arial"/>
                <w:b/>
                <w:bCs/>
                <w:sz w:val="20"/>
                <w:szCs w:val="20"/>
              </w:rPr>
              <w:t> </w:t>
            </w:r>
          </w:p>
        </w:tc>
        <w:tc>
          <w:tcPr>
            <w:tcW w:w="1560" w:type="dxa"/>
            <w:tcBorders>
              <w:top w:val="nil"/>
              <w:left w:val="nil"/>
              <w:bottom w:val="single" w:sz="4" w:space="0" w:color="auto"/>
              <w:right w:val="single" w:sz="4" w:space="0" w:color="auto"/>
            </w:tcBorders>
            <w:shd w:val="clear" w:color="auto" w:fill="auto"/>
            <w:noWrap/>
            <w:vAlign w:val="center"/>
          </w:tcPr>
          <w:p w:rsidR="001C629E" w:rsidRPr="008F57C0" w:rsidRDefault="001C629E" w:rsidP="001C629E">
            <w:pPr>
              <w:jc w:val="center"/>
              <w:rPr>
                <w:rFonts w:ascii="Times Armenian" w:hAnsi="Times Armenian" w:cs="Calibri"/>
                <w:sz w:val="22"/>
                <w:szCs w:val="22"/>
                <w:lang w:val="en-US" w:bidi="ar-SA"/>
              </w:rPr>
            </w:pPr>
            <w:r w:rsidRPr="008F57C0">
              <w:rPr>
                <w:rFonts w:ascii="Times Armenian" w:hAnsi="Times Armenian" w:cs="Calibri"/>
                <w:sz w:val="22"/>
                <w:szCs w:val="22"/>
                <w:lang w:val="en-US" w:bidi="ar-SA"/>
              </w:rPr>
              <w:t>1.60</w:t>
            </w: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hy-AM" w:bidi="ar-SA"/>
              </w:rPr>
            </w:pPr>
            <w:r w:rsidRPr="008F57C0">
              <w:rPr>
                <w:rFonts w:ascii="Calibri" w:hAnsi="Calibri" w:cs="Calibri"/>
                <w:sz w:val="22"/>
                <w:szCs w:val="22"/>
                <w:lang w:val="hy-AM" w:bidi="ar-SA"/>
              </w:rPr>
              <w:t>1</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E1-965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Копание земли вручную</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2,03</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hy-AM" w:bidi="ar-SA"/>
              </w:rPr>
            </w:pPr>
            <w:r w:rsidRPr="008F57C0">
              <w:rPr>
                <w:rFonts w:ascii="Calibri" w:hAnsi="Calibri" w:cs="Calibri"/>
                <w:sz w:val="22"/>
                <w:szCs w:val="22"/>
                <w:lang w:val="hy-AM" w:bidi="ar-SA"/>
              </w:rPr>
              <w:t>2</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E1-968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Пополнить вручную</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0,32</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hy-AM" w:bidi="ar-SA"/>
              </w:rPr>
            </w:pPr>
            <w:r w:rsidRPr="008F57C0">
              <w:rPr>
                <w:rFonts w:ascii="Calibri" w:hAnsi="Calibri" w:cs="Calibri"/>
                <w:sz w:val="22"/>
                <w:szCs w:val="22"/>
                <w:lang w:val="hy-AM" w:bidi="ar-SA"/>
              </w:rPr>
              <w:t>3</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E1-1184</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Почвопокровное</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Calibri" w:hAnsi="Calibri" w:cs="Calibri"/>
                <w:sz w:val="20"/>
                <w:szCs w:val="20"/>
                <w:lang w:val="hy-AM"/>
              </w:rPr>
            </w:pPr>
            <w:r w:rsidRPr="008F57C0">
              <w:rPr>
                <w:rFonts w:ascii="Calibri" w:hAnsi="Calibri" w:cs="Calibri"/>
                <w:sz w:val="20"/>
                <w:szCs w:val="20"/>
                <w:lang w:val="hy-AM"/>
              </w:rPr>
              <w:t>М3</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0,32</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hy-AM" w:bidi="ar-SA"/>
              </w:rPr>
            </w:pPr>
            <w:r w:rsidRPr="008F57C0">
              <w:rPr>
                <w:rFonts w:ascii="Calibri" w:hAnsi="Calibri" w:cs="Calibri"/>
                <w:sz w:val="22"/>
                <w:szCs w:val="22"/>
                <w:lang w:val="hy-AM" w:bidi="ar-SA"/>
              </w:rPr>
              <w:t>4</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E23-229 ´ÎîØ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Чрезмерная нагрузка на грунт на самосвалы</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Calibri" w:hAnsi="Calibri" w:cs="Calibri"/>
                <w:sz w:val="20"/>
                <w:szCs w:val="20"/>
                <w:lang w:val="hy-AM"/>
              </w:rPr>
            </w:pPr>
            <w:r w:rsidRPr="008F57C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2,16</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hy-AM" w:bidi="ar-SA"/>
              </w:rPr>
              <w:t>5</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E310-3</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Переезд 3 км.</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Calibri" w:hAnsi="Calibri" w:cs="Calibri"/>
                <w:sz w:val="20"/>
                <w:szCs w:val="20"/>
                <w:lang w:val="hy-AM"/>
              </w:rPr>
            </w:pPr>
            <w:r w:rsidRPr="008F57C0">
              <w:rPr>
                <w:rFonts w:ascii="Calibri" w:hAnsi="Calibri" w:cs="Calibri"/>
                <w:sz w:val="20"/>
                <w:szCs w:val="20"/>
                <w:lang w:val="hy-AM"/>
              </w:rPr>
              <w:t>т</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2,16</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6</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E23-3                 </w:t>
            </w:r>
            <w:r w:rsidRPr="004459C4">
              <w:rPr>
                <w:rFonts w:ascii="Arial Armenian" w:hAnsi="Arial Armenian" w:cs="Arial"/>
                <w:b/>
                <w:bCs/>
                <w:sz w:val="18"/>
                <w:szCs w:val="18"/>
              </w:rPr>
              <w:br/>
              <w:t xml:space="preserve">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Под слоем песка основания h = 10 см.</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Arial Armenian" w:hAnsi="Arial Armenian" w:cs="Arial"/>
                <w:sz w:val="22"/>
                <w:szCs w:val="22"/>
                <w:lang w:val="en-US"/>
              </w:rPr>
            </w:pPr>
            <w:r w:rsidRPr="008F57C0">
              <w:rPr>
                <w:rFonts w:ascii="Arial" w:hAnsi="Arial" w:cs="Arial"/>
                <w:sz w:val="22"/>
                <w:szCs w:val="22"/>
                <w:lang w:val="en-US"/>
              </w:rPr>
              <w:t>М3</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0,15</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7</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E6-2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Фундамент бетонный под столб, бетон В15</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Calibri" w:hAnsi="Calibri" w:cs="Calibri"/>
                <w:sz w:val="20"/>
                <w:szCs w:val="20"/>
                <w:lang w:val="en-US"/>
              </w:rPr>
            </w:pPr>
            <w:r w:rsidRPr="008F57C0">
              <w:rPr>
                <w:rFonts w:ascii="Calibri" w:hAnsi="Calibri" w:cs="Calibri"/>
                <w:sz w:val="20"/>
                <w:szCs w:val="20"/>
              </w:rPr>
              <w:t>М3</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1,35</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8</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E21-267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Монтаж металлических столбов (d = 108х4 мм, L = 6,0 м), 6 шт, 6 * 10 кг * 6 линий = 360 кг - Широкоугольный -50x50x5 мм, L = 0,6 м, 6 x0,6 м = 3,6 линий, 13,8 кг - Утеплитель - 6 шт. - С верхней частью. крышка d = 110x4 мм, 6x0,3 кг = 1,8 кг</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Calibri" w:hAnsi="Calibri" w:cs="Calibri"/>
                <w:sz w:val="20"/>
                <w:szCs w:val="20"/>
                <w:lang w:val="en-US"/>
              </w:rPr>
            </w:pPr>
            <w:r w:rsidRPr="008F57C0">
              <w:rPr>
                <w:rFonts w:ascii="Calibri" w:hAnsi="Calibri" w:cs="Calibri"/>
                <w:sz w:val="20"/>
                <w:szCs w:val="20"/>
                <w:lang w:val="en-US"/>
              </w:rPr>
              <w:t>т</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0,3756</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9</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E8-363-1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Одноотвод: d = 48x3 мм L = 1,8 м), 6 шт.</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Arial Armenian" w:hAnsi="Arial Armenian" w:cs="Arial"/>
                <w:sz w:val="20"/>
                <w:szCs w:val="20"/>
                <w:lang w:val="en-US"/>
              </w:rPr>
            </w:pPr>
            <w:r w:rsidRPr="008F57C0">
              <w:rPr>
                <w:rFonts w:ascii="Arial" w:hAnsi="Arial" w:cs="Arial"/>
                <w:sz w:val="20"/>
                <w:szCs w:val="20"/>
                <w:lang w:val="en-US"/>
              </w:rPr>
              <w:t>шт</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6</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10</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E8-288-1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АВВГ, 2х4 мм 2, проводимость по воздуху</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Arial Armenian" w:hAnsi="Arial Armenian" w:cs="Arial"/>
                <w:sz w:val="20"/>
                <w:szCs w:val="20"/>
                <w:lang w:val="en-US"/>
              </w:rPr>
            </w:pPr>
            <w:r w:rsidRPr="008F57C0">
              <w:rPr>
                <w:rFonts w:ascii="Arial" w:hAnsi="Arial" w:cs="Arial"/>
                <w:sz w:val="20"/>
                <w:szCs w:val="20"/>
                <w:lang w:val="en-US"/>
              </w:rPr>
              <w:t>П.м</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320</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11</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E8-149-1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Прокладка кабеля АВВГ 3x2,5 мм 2 в трубе</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Arial Armenian" w:hAnsi="Arial Armenian" w:cs="Arial"/>
                <w:sz w:val="20"/>
                <w:szCs w:val="20"/>
                <w:lang w:val="en-US"/>
              </w:rPr>
            </w:pPr>
            <w:r w:rsidRPr="008F57C0">
              <w:rPr>
                <w:rFonts w:ascii="Arial" w:hAnsi="Arial" w:cs="Arial"/>
                <w:sz w:val="20"/>
                <w:szCs w:val="20"/>
                <w:lang w:val="en-US"/>
              </w:rPr>
              <w:t>П.м</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12</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12</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18"/>
                <w:szCs w:val="18"/>
              </w:rPr>
            </w:pPr>
            <w:r w:rsidRPr="004459C4">
              <w:rPr>
                <w:rFonts w:ascii="Arial Armenian" w:hAnsi="Arial Armenian" w:cs="Arial"/>
                <w:b/>
                <w:bCs/>
                <w:sz w:val="18"/>
                <w:szCs w:val="18"/>
              </w:rPr>
              <w:t xml:space="preserve">E8-594-1   </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Освещение LED 60w, IP66 с защитным стеклом</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Arial Armenian" w:hAnsi="Arial Armenian" w:cs="Arial"/>
                <w:sz w:val="20"/>
                <w:szCs w:val="20"/>
                <w:lang w:val="en-US"/>
              </w:rPr>
            </w:pPr>
            <w:r w:rsidRPr="008F57C0">
              <w:rPr>
                <w:rFonts w:ascii="Arial" w:hAnsi="Arial" w:cs="Arial"/>
                <w:sz w:val="20"/>
                <w:szCs w:val="20"/>
                <w:lang w:val="en-US"/>
              </w:rPr>
              <w:t>шт</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4</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13</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spacing w:after="240"/>
              <w:jc w:val="center"/>
              <w:rPr>
                <w:rFonts w:ascii="Arial Armenian" w:hAnsi="Arial Armenian" w:cs="Arial"/>
                <w:b/>
                <w:bCs/>
                <w:sz w:val="20"/>
                <w:szCs w:val="20"/>
              </w:rPr>
            </w:pPr>
            <w:r w:rsidRPr="004459C4">
              <w:rPr>
                <w:rFonts w:ascii="Arial Armenian" w:hAnsi="Arial Armenian" w:cs="Arial"/>
                <w:b/>
                <w:bCs/>
                <w:sz w:val="20"/>
                <w:szCs w:val="20"/>
              </w:rPr>
              <w:t xml:space="preserve">E15-614   </w:t>
            </w:r>
            <w:r w:rsidRPr="004459C4">
              <w:rPr>
                <w:rFonts w:ascii="Arial Armenian" w:hAnsi="Arial Armenian" w:cs="Arial"/>
                <w:b/>
                <w:bCs/>
                <w:sz w:val="20"/>
                <w:szCs w:val="20"/>
              </w:rPr>
              <w:br/>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Покраска металлических опор алюминиевой порошковой краской.</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Calibri" w:hAnsi="Calibri" w:cs="Calibri"/>
                <w:sz w:val="20"/>
                <w:szCs w:val="20"/>
                <w:lang w:val="en-US"/>
              </w:rPr>
            </w:pPr>
            <w:r w:rsidRPr="008F57C0">
              <w:rPr>
                <w:rFonts w:ascii="Calibri" w:hAnsi="Calibri" w:cs="Calibri"/>
                <w:sz w:val="20"/>
                <w:szCs w:val="20"/>
              </w:rPr>
              <w:t>М2</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10,00</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962ED9" w:rsidRPr="008F57C0" w:rsidTr="006F4303">
        <w:trPr>
          <w:gridAfter w:val="1"/>
          <w:wAfter w:w="55" w:type="dxa"/>
          <w:trHeight w:val="360"/>
        </w:trPr>
        <w:tc>
          <w:tcPr>
            <w:tcW w:w="505" w:type="dxa"/>
            <w:tcBorders>
              <w:top w:val="nil"/>
              <w:left w:val="single" w:sz="4" w:space="0" w:color="auto"/>
              <w:bottom w:val="single" w:sz="4" w:space="0" w:color="auto"/>
              <w:right w:val="single" w:sz="4" w:space="0" w:color="auto"/>
            </w:tcBorders>
            <w:vAlign w:val="center"/>
          </w:tcPr>
          <w:p w:rsidR="00962ED9" w:rsidRPr="008F57C0" w:rsidRDefault="00962ED9" w:rsidP="00962ED9">
            <w:pPr>
              <w:jc w:val="center"/>
              <w:rPr>
                <w:rFonts w:ascii="Calibri" w:hAnsi="Calibri" w:cs="Calibri"/>
                <w:sz w:val="22"/>
                <w:szCs w:val="22"/>
                <w:lang w:val="en-US" w:bidi="ar-SA"/>
              </w:rPr>
            </w:pPr>
            <w:r w:rsidRPr="008F57C0">
              <w:rPr>
                <w:rFonts w:ascii="Calibri" w:hAnsi="Calibri" w:cs="Calibri"/>
                <w:sz w:val="22"/>
                <w:szCs w:val="22"/>
                <w:lang w:val="en-US" w:bidi="ar-SA"/>
              </w:rPr>
              <w:t>14</w:t>
            </w:r>
          </w:p>
        </w:tc>
        <w:tc>
          <w:tcPr>
            <w:tcW w:w="1304" w:type="dxa"/>
            <w:tcBorders>
              <w:top w:val="nil"/>
              <w:left w:val="single" w:sz="4" w:space="0" w:color="auto"/>
              <w:bottom w:val="single" w:sz="4" w:space="0" w:color="auto"/>
              <w:right w:val="single" w:sz="4" w:space="0" w:color="auto"/>
            </w:tcBorders>
            <w:shd w:val="clear" w:color="auto" w:fill="auto"/>
            <w:noWrap/>
          </w:tcPr>
          <w:p w:rsidR="00962ED9" w:rsidRPr="004459C4" w:rsidRDefault="00962ED9" w:rsidP="00962ED9">
            <w:pPr>
              <w:jc w:val="center"/>
              <w:rPr>
                <w:rFonts w:ascii="Arial Armenian" w:hAnsi="Arial Armenian" w:cs="Arial"/>
                <w:b/>
                <w:bCs/>
                <w:sz w:val="20"/>
                <w:szCs w:val="20"/>
              </w:rPr>
            </w:pPr>
            <w:r w:rsidRPr="004459C4">
              <w:rPr>
                <w:rFonts w:ascii="Arial Armenian" w:hAnsi="Arial Armenian" w:cs="Arial"/>
                <w:b/>
                <w:bCs/>
                <w:sz w:val="20"/>
                <w:szCs w:val="20"/>
              </w:rPr>
              <w:t>ÞáõÏ³</w:t>
            </w:r>
          </w:p>
        </w:tc>
        <w:tc>
          <w:tcPr>
            <w:tcW w:w="5529" w:type="dxa"/>
            <w:tcBorders>
              <w:top w:val="nil"/>
              <w:left w:val="nil"/>
              <w:bottom w:val="single" w:sz="4" w:space="0" w:color="auto"/>
              <w:right w:val="single" w:sz="4" w:space="0" w:color="auto"/>
            </w:tcBorders>
            <w:shd w:val="clear" w:color="auto" w:fill="auto"/>
          </w:tcPr>
          <w:p w:rsidR="00962ED9" w:rsidRPr="008F57C0" w:rsidRDefault="00962ED9" w:rsidP="00962ED9">
            <w:r w:rsidRPr="008F57C0">
              <w:t>Установка камер</w:t>
            </w:r>
          </w:p>
        </w:tc>
        <w:tc>
          <w:tcPr>
            <w:tcW w:w="880" w:type="dxa"/>
            <w:tcBorders>
              <w:top w:val="nil"/>
              <w:left w:val="nil"/>
              <w:bottom w:val="single" w:sz="4" w:space="0" w:color="auto"/>
              <w:right w:val="single" w:sz="4" w:space="0" w:color="auto"/>
            </w:tcBorders>
            <w:shd w:val="clear" w:color="auto" w:fill="auto"/>
          </w:tcPr>
          <w:p w:rsidR="00962ED9" w:rsidRPr="008F57C0" w:rsidRDefault="00962ED9" w:rsidP="00962ED9">
            <w:pPr>
              <w:jc w:val="center"/>
              <w:rPr>
                <w:rFonts w:ascii="Arial Armenian" w:hAnsi="Arial Armenian" w:cs="Arial"/>
                <w:sz w:val="20"/>
                <w:szCs w:val="20"/>
                <w:lang w:val="en-US"/>
              </w:rPr>
            </w:pPr>
            <w:r w:rsidRPr="008F57C0">
              <w:rPr>
                <w:rFonts w:ascii="Arial" w:hAnsi="Arial" w:cs="Arial"/>
                <w:sz w:val="20"/>
                <w:szCs w:val="20"/>
                <w:lang w:val="en-US"/>
              </w:rPr>
              <w:t>шт</w:t>
            </w:r>
          </w:p>
        </w:tc>
        <w:tc>
          <w:tcPr>
            <w:tcW w:w="962" w:type="dxa"/>
            <w:tcBorders>
              <w:top w:val="nil"/>
              <w:left w:val="nil"/>
              <w:bottom w:val="single" w:sz="4" w:space="0" w:color="auto"/>
              <w:right w:val="single" w:sz="4" w:space="0" w:color="auto"/>
            </w:tcBorders>
            <w:shd w:val="clear" w:color="auto" w:fill="auto"/>
            <w:noWrap/>
          </w:tcPr>
          <w:p w:rsidR="00962ED9" w:rsidRPr="008F57C0" w:rsidRDefault="00962ED9" w:rsidP="00962ED9">
            <w:pPr>
              <w:jc w:val="center"/>
              <w:rPr>
                <w:rFonts w:ascii="Arial Armenian" w:hAnsi="Arial Armenian" w:cs="Arial"/>
                <w:b/>
                <w:bCs/>
                <w:sz w:val="20"/>
                <w:szCs w:val="20"/>
              </w:rPr>
            </w:pPr>
            <w:r w:rsidRPr="008F57C0">
              <w:rPr>
                <w:rFonts w:ascii="Arial Armenian" w:hAnsi="Arial Armenian" w:cs="Arial"/>
                <w:b/>
                <w:bCs/>
                <w:sz w:val="20"/>
                <w:szCs w:val="20"/>
              </w:rPr>
              <w:t>3</w:t>
            </w:r>
          </w:p>
        </w:tc>
        <w:tc>
          <w:tcPr>
            <w:tcW w:w="1560" w:type="dxa"/>
            <w:tcBorders>
              <w:top w:val="nil"/>
              <w:left w:val="nil"/>
              <w:bottom w:val="single" w:sz="4" w:space="0" w:color="auto"/>
              <w:right w:val="single" w:sz="4" w:space="0" w:color="auto"/>
            </w:tcBorders>
            <w:shd w:val="clear" w:color="auto" w:fill="auto"/>
            <w:noWrap/>
            <w:vAlign w:val="center"/>
          </w:tcPr>
          <w:p w:rsidR="00962ED9" w:rsidRPr="008F57C0" w:rsidRDefault="00962ED9" w:rsidP="00962ED9">
            <w:pPr>
              <w:jc w:val="center"/>
              <w:rPr>
                <w:rFonts w:ascii="Times Armenian" w:hAnsi="Times Armenian" w:cs="Calibri"/>
                <w:sz w:val="22"/>
                <w:szCs w:val="22"/>
                <w:lang w:bidi="ar-SA"/>
              </w:rPr>
            </w:pPr>
          </w:p>
        </w:tc>
      </w:tr>
      <w:tr w:rsidR="00591F77" w:rsidRPr="008F57C0" w:rsidTr="00DD2BD6">
        <w:trPr>
          <w:gridAfter w:val="1"/>
          <w:wAfter w:w="55" w:type="dxa"/>
          <w:trHeight w:val="330"/>
        </w:trPr>
        <w:tc>
          <w:tcPr>
            <w:tcW w:w="505" w:type="dxa"/>
            <w:tcBorders>
              <w:top w:val="nil"/>
              <w:left w:val="single" w:sz="4" w:space="0" w:color="auto"/>
              <w:bottom w:val="single" w:sz="4" w:space="0" w:color="auto"/>
              <w:right w:val="nil"/>
            </w:tcBorders>
            <w:vAlign w:val="center"/>
          </w:tcPr>
          <w:p w:rsidR="00591F77" w:rsidRPr="00DD46F6" w:rsidRDefault="00591F77" w:rsidP="00DD2BD6">
            <w:pPr>
              <w:rPr>
                <w:sz w:val="20"/>
                <w:szCs w:val="20"/>
                <w:lang w:bidi="ar-SA"/>
              </w:rPr>
            </w:pPr>
          </w:p>
        </w:tc>
        <w:tc>
          <w:tcPr>
            <w:tcW w:w="1304" w:type="dxa"/>
            <w:tcBorders>
              <w:top w:val="nil"/>
              <w:left w:val="single" w:sz="4" w:space="0" w:color="auto"/>
              <w:bottom w:val="single" w:sz="4" w:space="0" w:color="auto"/>
              <w:right w:val="nil"/>
            </w:tcBorders>
            <w:shd w:val="clear" w:color="auto" w:fill="auto"/>
            <w:noWrap/>
          </w:tcPr>
          <w:p w:rsidR="00591F77" w:rsidRPr="004459C4" w:rsidRDefault="00591F77" w:rsidP="00591F77">
            <w:pPr>
              <w:jc w:val="center"/>
              <w:rPr>
                <w:rFonts w:ascii="Arial Armenian" w:hAnsi="Arial Armenian" w:cs="Arial"/>
                <w:b/>
                <w:bCs/>
                <w:sz w:val="18"/>
                <w:szCs w:val="18"/>
              </w:rPr>
            </w:pPr>
          </w:p>
        </w:tc>
        <w:tc>
          <w:tcPr>
            <w:tcW w:w="5529" w:type="dxa"/>
            <w:tcBorders>
              <w:top w:val="single" w:sz="8" w:space="0" w:color="auto"/>
              <w:left w:val="single" w:sz="8" w:space="0" w:color="auto"/>
              <w:bottom w:val="single" w:sz="8" w:space="0" w:color="auto"/>
              <w:right w:val="single" w:sz="8" w:space="0" w:color="auto"/>
            </w:tcBorders>
            <w:shd w:val="clear" w:color="auto" w:fill="auto"/>
            <w:noWrap/>
          </w:tcPr>
          <w:p w:rsidR="00591F77" w:rsidRPr="008F57C0" w:rsidRDefault="00591F77" w:rsidP="00591F77">
            <w:r w:rsidRPr="008F57C0">
              <w:t>Итого / проценты /</w:t>
            </w:r>
          </w:p>
        </w:tc>
        <w:tc>
          <w:tcPr>
            <w:tcW w:w="880" w:type="dxa"/>
            <w:tcBorders>
              <w:top w:val="nil"/>
              <w:left w:val="nil"/>
              <w:bottom w:val="single" w:sz="4" w:space="0" w:color="auto"/>
              <w:right w:val="nil"/>
            </w:tcBorders>
            <w:shd w:val="clear" w:color="auto" w:fill="auto"/>
            <w:noWrap/>
            <w:vAlign w:val="center"/>
            <w:hideMark/>
          </w:tcPr>
          <w:p w:rsidR="00591F77" w:rsidRPr="008F57C0" w:rsidRDefault="00591F77" w:rsidP="00591F77">
            <w:pPr>
              <w:jc w:val="center"/>
              <w:rPr>
                <w:rFonts w:ascii="Calibri" w:hAnsi="Calibri" w:cs="Calibri"/>
                <w:color w:val="000000"/>
                <w:lang w:bidi="ar-SA"/>
              </w:rPr>
            </w:pPr>
          </w:p>
        </w:tc>
        <w:tc>
          <w:tcPr>
            <w:tcW w:w="962" w:type="dxa"/>
            <w:tcBorders>
              <w:top w:val="nil"/>
              <w:left w:val="nil"/>
              <w:bottom w:val="single" w:sz="4" w:space="0" w:color="auto"/>
              <w:right w:val="nil"/>
            </w:tcBorders>
            <w:shd w:val="clear" w:color="auto" w:fill="auto"/>
            <w:noWrap/>
            <w:vAlign w:val="center"/>
            <w:hideMark/>
          </w:tcPr>
          <w:p w:rsidR="00591F77" w:rsidRPr="008F57C0" w:rsidRDefault="00591F77" w:rsidP="00591F77">
            <w:pPr>
              <w:jc w:val="center"/>
              <w:rPr>
                <w:sz w:val="20"/>
                <w:szCs w:val="20"/>
                <w:lang w:bidi="ar-SA"/>
              </w:rPr>
            </w:pPr>
          </w:p>
        </w:tc>
        <w:tc>
          <w:tcPr>
            <w:tcW w:w="15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91F77" w:rsidRPr="008F57C0" w:rsidRDefault="00591F77" w:rsidP="00591F77">
            <w:pPr>
              <w:jc w:val="center"/>
              <w:rPr>
                <w:rFonts w:ascii="Calibri" w:hAnsi="Calibri" w:cs="Calibri"/>
                <w:color w:val="000000"/>
                <w:lang w:val="en-US" w:bidi="ar-SA"/>
              </w:rPr>
            </w:pPr>
            <w:r w:rsidRPr="008F57C0">
              <w:rPr>
                <w:rFonts w:ascii="Calibri" w:hAnsi="Calibri" w:cs="Calibri"/>
                <w:color w:val="000000"/>
                <w:lang w:bidi="ar-SA"/>
              </w:rPr>
              <w:t>100</w:t>
            </w:r>
            <w:r w:rsidRPr="008F57C0">
              <w:rPr>
                <w:rFonts w:ascii="Calibri" w:hAnsi="Calibri" w:cs="Calibri"/>
                <w:color w:val="000000"/>
                <w:lang w:val="en-US" w:bidi="ar-SA"/>
              </w:rPr>
              <w:t>%</w:t>
            </w:r>
          </w:p>
        </w:tc>
      </w:tr>
      <w:tr w:rsidR="00591F77" w:rsidRPr="008F57C0" w:rsidTr="006F4303">
        <w:trPr>
          <w:gridAfter w:val="1"/>
          <w:wAfter w:w="55" w:type="dxa"/>
          <w:trHeight w:val="402"/>
        </w:trPr>
        <w:tc>
          <w:tcPr>
            <w:tcW w:w="505" w:type="dxa"/>
            <w:tcBorders>
              <w:top w:val="single" w:sz="4" w:space="0" w:color="auto"/>
              <w:left w:val="single" w:sz="4" w:space="0" w:color="auto"/>
              <w:bottom w:val="single" w:sz="4" w:space="0" w:color="auto"/>
              <w:right w:val="nil"/>
            </w:tcBorders>
            <w:vAlign w:val="center"/>
          </w:tcPr>
          <w:p w:rsidR="00591F77" w:rsidRPr="00DD46F6" w:rsidRDefault="00591F77" w:rsidP="00591F77">
            <w:pPr>
              <w:jc w:val="center"/>
              <w:rPr>
                <w:sz w:val="20"/>
                <w:szCs w:val="20"/>
                <w:lang w:bidi="ar-SA"/>
              </w:rPr>
            </w:pPr>
          </w:p>
        </w:tc>
        <w:tc>
          <w:tcPr>
            <w:tcW w:w="1304" w:type="dxa"/>
            <w:tcBorders>
              <w:top w:val="single" w:sz="4" w:space="0" w:color="auto"/>
              <w:left w:val="single" w:sz="4" w:space="0" w:color="auto"/>
              <w:bottom w:val="single" w:sz="4" w:space="0" w:color="auto"/>
              <w:right w:val="nil"/>
            </w:tcBorders>
            <w:shd w:val="clear" w:color="auto" w:fill="auto"/>
            <w:noWrap/>
            <w:hideMark/>
          </w:tcPr>
          <w:p w:rsidR="00591F77" w:rsidRPr="004459C4" w:rsidRDefault="00591F77" w:rsidP="00591F77">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5529" w:type="dxa"/>
            <w:tcBorders>
              <w:top w:val="nil"/>
              <w:left w:val="single" w:sz="8" w:space="0" w:color="auto"/>
              <w:bottom w:val="single" w:sz="8" w:space="0" w:color="auto"/>
              <w:right w:val="single" w:sz="8" w:space="0" w:color="auto"/>
            </w:tcBorders>
            <w:shd w:val="clear" w:color="auto" w:fill="auto"/>
            <w:noWrap/>
          </w:tcPr>
          <w:p w:rsidR="00591F77" w:rsidRPr="008F57C0" w:rsidRDefault="00591F77" w:rsidP="00591F77">
            <w:r w:rsidRPr="008F57C0">
              <w:t xml:space="preserve">  Итого (тыс. Драмов), включая прибыль 11%, накладные расходы, НДС</w:t>
            </w:r>
          </w:p>
        </w:tc>
        <w:tc>
          <w:tcPr>
            <w:tcW w:w="880" w:type="dxa"/>
            <w:tcBorders>
              <w:top w:val="single" w:sz="4" w:space="0" w:color="auto"/>
              <w:left w:val="nil"/>
              <w:bottom w:val="single" w:sz="4" w:space="0" w:color="auto"/>
              <w:right w:val="nil"/>
            </w:tcBorders>
            <w:shd w:val="clear" w:color="auto" w:fill="auto"/>
            <w:noWrap/>
            <w:vAlign w:val="center"/>
            <w:hideMark/>
          </w:tcPr>
          <w:p w:rsidR="00591F77" w:rsidRPr="008F57C0" w:rsidRDefault="00591F77" w:rsidP="00591F77">
            <w:pPr>
              <w:jc w:val="center"/>
              <w:rPr>
                <w:rFonts w:ascii="Calibri" w:hAnsi="Calibri" w:cs="Calibri"/>
                <w:color w:val="000000"/>
                <w:sz w:val="22"/>
                <w:szCs w:val="22"/>
                <w:lang w:bidi="ar-SA"/>
              </w:rPr>
            </w:pPr>
          </w:p>
        </w:tc>
        <w:tc>
          <w:tcPr>
            <w:tcW w:w="962" w:type="dxa"/>
            <w:tcBorders>
              <w:top w:val="single" w:sz="4" w:space="0" w:color="auto"/>
              <w:left w:val="nil"/>
              <w:bottom w:val="single" w:sz="4" w:space="0" w:color="auto"/>
              <w:right w:val="nil"/>
            </w:tcBorders>
            <w:shd w:val="clear" w:color="auto" w:fill="auto"/>
            <w:noWrap/>
            <w:vAlign w:val="center"/>
            <w:hideMark/>
          </w:tcPr>
          <w:p w:rsidR="00591F77" w:rsidRPr="008F57C0" w:rsidRDefault="00591F77" w:rsidP="00591F77">
            <w:pPr>
              <w:jc w:val="center"/>
              <w:rPr>
                <w:sz w:val="20"/>
                <w:szCs w:val="20"/>
                <w:lang w:bidi="ar-SA"/>
              </w:rPr>
            </w:pPr>
          </w:p>
        </w:tc>
        <w:tc>
          <w:tcPr>
            <w:tcW w:w="1560" w:type="dxa"/>
            <w:tcBorders>
              <w:top w:val="nil"/>
              <w:left w:val="single" w:sz="8" w:space="0" w:color="auto"/>
              <w:bottom w:val="single" w:sz="8" w:space="0" w:color="auto"/>
              <w:right w:val="single" w:sz="8" w:space="0" w:color="auto"/>
            </w:tcBorders>
            <w:shd w:val="clear" w:color="auto" w:fill="auto"/>
            <w:noWrap/>
            <w:vAlign w:val="bottom"/>
            <w:hideMark/>
          </w:tcPr>
          <w:p w:rsidR="00591F77" w:rsidRPr="008F57C0" w:rsidRDefault="00591F77" w:rsidP="00591F77">
            <w:pPr>
              <w:jc w:val="right"/>
              <w:rPr>
                <w:rFonts w:ascii="Calibri" w:hAnsi="Calibri" w:cs="Calibri"/>
                <w:b/>
                <w:bCs/>
                <w:color w:val="000000"/>
                <w:lang w:bidi="ar-SA"/>
              </w:rPr>
            </w:pPr>
            <w:r w:rsidRPr="008F57C0">
              <w:rPr>
                <w:rFonts w:ascii="Calibri" w:hAnsi="Calibri" w:cs="Calibri"/>
                <w:b/>
                <w:bCs/>
              </w:rPr>
              <w:t>70946.270</w:t>
            </w:r>
          </w:p>
        </w:tc>
      </w:tr>
    </w:tbl>
    <w:p w:rsidR="00DD46F6" w:rsidRPr="008F57C0" w:rsidRDefault="00DD46F6" w:rsidP="00BB28C8">
      <w:pPr>
        <w:widowControl w:val="0"/>
        <w:spacing w:after="160" w:line="360" w:lineRule="auto"/>
        <w:ind w:firstLine="567"/>
        <w:jc w:val="right"/>
        <w:rPr>
          <w:rFonts w:ascii="GHEA Grapalat" w:hAnsi="GHEA Grapalat"/>
          <w:i/>
        </w:rPr>
      </w:pPr>
    </w:p>
    <w:p w:rsidR="004A3515" w:rsidRPr="008F57C0" w:rsidRDefault="004A3515" w:rsidP="004A3515">
      <w:pPr>
        <w:pStyle w:val="HTML"/>
        <w:shd w:val="clear" w:color="auto" w:fill="F8F9FA"/>
        <w:rPr>
          <w:rStyle w:val="y2iqfc"/>
          <w:rFonts w:ascii="Sylfaen" w:hAnsi="Sylfaen"/>
          <w:b/>
          <w:color w:val="202124"/>
          <w:sz w:val="22"/>
          <w:szCs w:val="22"/>
          <w:u w:val="single"/>
        </w:rPr>
      </w:pPr>
      <w:r w:rsidRPr="008F57C0">
        <w:rPr>
          <w:rStyle w:val="y2iqfc"/>
          <w:rFonts w:ascii="Sylfaen" w:hAnsi="Sylfaen"/>
          <w:b/>
          <w:color w:val="202124"/>
          <w:sz w:val="22"/>
          <w:szCs w:val="22"/>
          <w:lang w:val="hy-AM"/>
        </w:rPr>
        <w:t xml:space="preserve">                </w:t>
      </w:r>
      <w:r w:rsidR="004B50B6" w:rsidRPr="008F57C0">
        <w:rPr>
          <w:rStyle w:val="y2iqfc"/>
          <w:rFonts w:ascii="Sylfaen" w:hAnsi="Sylfaen"/>
          <w:b/>
          <w:color w:val="202124"/>
          <w:sz w:val="22"/>
          <w:szCs w:val="22"/>
          <w:lang w:val="hy-AM"/>
        </w:rPr>
        <w:t xml:space="preserve">                              </w:t>
      </w:r>
      <w:r w:rsidRPr="008F57C0">
        <w:rPr>
          <w:rStyle w:val="y2iqfc"/>
          <w:rFonts w:ascii="Sylfaen" w:hAnsi="Sylfaen"/>
          <w:b/>
          <w:color w:val="202124"/>
          <w:sz w:val="22"/>
          <w:szCs w:val="22"/>
          <w:u w:val="single"/>
        </w:rPr>
        <w:t>ТЕХНИЧЕСКОЕ ЗАДАНИЕ</w:t>
      </w:r>
    </w:p>
    <w:p w:rsidR="004A3515" w:rsidRPr="008F57C0" w:rsidRDefault="004A3515" w:rsidP="004A3515">
      <w:pPr>
        <w:pStyle w:val="HTML"/>
        <w:shd w:val="clear" w:color="auto" w:fill="F8F9FA"/>
        <w:rPr>
          <w:rStyle w:val="y2iqfc"/>
          <w:rFonts w:ascii="Sylfaen" w:hAnsi="Sylfaen"/>
          <w:b/>
          <w:color w:val="202124"/>
          <w:sz w:val="22"/>
          <w:szCs w:val="22"/>
        </w:rPr>
      </w:pPr>
      <w:r w:rsidRPr="008F57C0">
        <w:rPr>
          <w:rStyle w:val="y2iqfc"/>
          <w:rFonts w:ascii="Sylfaen" w:hAnsi="Sylfaen"/>
          <w:b/>
          <w:color w:val="202124"/>
          <w:sz w:val="22"/>
          <w:szCs w:val="22"/>
        </w:rPr>
        <w:t>1. Выполнять работы согласно строительным нормам, правилам и техническим условиям,</w:t>
      </w:r>
    </w:p>
    <w:p w:rsidR="004A3515" w:rsidRPr="008F57C0" w:rsidRDefault="004A3515" w:rsidP="004A3515">
      <w:pPr>
        <w:pStyle w:val="HTML"/>
        <w:shd w:val="clear" w:color="auto" w:fill="F8F9FA"/>
        <w:rPr>
          <w:rStyle w:val="y2iqfc"/>
          <w:rFonts w:ascii="Sylfaen" w:hAnsi="Sylfaen"/>
          <w:b/>
          <w:color w:val="202124"/>
          <w:sz w:val="22"/>
          <w:szCs w:val="22"/>
        </w:rPr>
      </w:pPr>
      <w:r w:rsidRPr="008F57C0">
        <w:rPr>
          <w:rStyle w:val="y2iqfc"/>
          <w:rFonts w:ascii="Sylfaen" w:hAnsi="Sylfaen"/>
          <w:b/>
          <w:color w:val="202124"/>
          <w:sz w:val="22"/>
          <w:szCs w:val="22"/>
        </w:rPr>
        <w:t>2. Обеспечить наличие документов, подтверждающих качество строительных материалов, используемых при строительстве (технические паспорта и др.) Их соответствие стандартам, техническим и другим нормативным требованиям.</w:t>
      </w:r>
    </w:p>
    <w:p w:rsidR="004A3515" w:rsidRPr="008F57C0" w:rsidRDefault="00F129F2" w:rsidP="004A3515">
      <w:pPr>
        <w:pStyle w:val="HTML"/>
        <w:shd w:val="clear" w:color="auto" w:fill="F8F9FA"/>
        <w:rPr>
          <w:rFonts w:ascii="Sylfaen" w:hAnsi="Sylfaen"/>
          <w:b/>
          <w:color w:val="202124"/>
          <w:sz w:val="22"/>
          <w:szCs w:val="22"/>
        </w:rPr>
      </w:pPr>
      <w:r>
        <w:rPr>
          <w:rStyle w:val="y2iqfc"/>
          <w:rFonts w:ascii="Sylfaen" w:hAnsi="Sylfaen"/>
          <w:b/>
          <w:color w:val="202124"/>
          <w:sz w:val="22"/>
          <w:szCs w:val="22"/>
        </w:rPr>
        <w:t>3</w:t>
      </w:r>
      <w:r w:rsidR="004A3515" w:rsidRPr="008F57C0">
        <w:rPr>
          <w:rStyle w:val="y2iqfc"/>
          <w:rFonts w:ascii="Sylfaen" w:hAnsi="Sylfaen"/>
          <w:b/>
          <w:color w:val="202124"/>
          <w:sz w:val="22"/>
          <w:szCs w:val="22"/>
        </w:rPr>
        <w:t>. Подрядчик обязан строго соблюдать график работ.</w:t>
      </w:r>
    </w:p>
    <w:p w:rsidR="004A3515" w:rsidRPr="008F57C0" w:rsidRDefault="004A3515" w:rsidP="004B50B6">
      <w:pPr>
        <w:pStyle w:val="HTML"/>
        <w:shd w:val="clear" w:color="auto" w:fill="F8F9FA"/>
        <w:rPr>
          <w:rStyle w:val="y2iqfc"/>
          <w:rFonts w:ascii="Sylfaen" w:hAnsi="Sylfaen"/>
          <w:b/>
          <w:color w:val="202124"/>
          <w:sz w:val="22"/>
          <w:szCs w:val="22"/>
        </w:rPr>
      </w:pPr>
      <w:r w:rsidRPr="008F57C0">
        <w:rPr>
          <w:rStyle w:val="y2iqfc"/>
          <w:rFonts w:ascii="Sylfaen" w:hAnsi="Sylfaen"/>
          <w:b/>
          <w:color w:val="202124"/>
          <w:sz w:val="22"/>
          <w:szCs w:val="22"/>
        </w:rPr>
        <w:t xml:space="preserve">Прилагается </w:t>
      </w:r>
      <w:r w:rsidR="00F129F2">
        <w:rPr>
          <w:rStyle w:val="y2iqfc"/>
          <w:rFonts w:ascii="Sylfaen" w:hAnsi="Sylfaen"/>
          <w:b/>
          <w:color w:val="202124"/>
          <w:sz w:val="22"/>
          <w:szCs w:val="22"/>
          <w:lang w:val="hy-AM"/>
        </w:rPr>
        <w:t>п</w:t>
      </w:r>
      <w:r w:rsidRPr="008F57C0">
        <w:rPr>
          <w:rStyle w:val="y2iqfc"/>
          <w:rFonts w:ascii="Sylfaen" w:hAnsi="Sylfaen"/>
          <w:b/>
          <w:color w:val="202124"/>
          <w:sz w:val="22"/>
          <w:szCs w:val="22"/>
        </w:rPr>
        <w:t>редназначен для выполнения работы трудовыми ресурсами.</w:t>
      </w:r>
    </w:p>
    <w:p w:rsidR="004A3515" w:rsidRPr="004B50B6" w:rsidRDefault="004A3515" w:rsidP="004B50B6">
      <w:pPr>
        <w:pStyle w:val="HTML"/>
        <w:shd w:val="clear" w:color="auto" w:fill="F8F9FA"/>
        <w:rPr>
          <w:rFonts w:ascii="Sylfaen" w:hAnsi="Sylfaen"/>
          <w:b/>
          <w:color w:val="202124"/>
          <w:sz w:val="22"/>
          <w:szCs w:val="22"/>
        </w:rPr>
      </w:pPr>
      <w:r w:rsidRPr="008F57C0">
        <w:rPr>
          <w:rStyle w:val="y2iqfc"/>
          <w:rFonts w:ascii="Sylfaen" w:hAnsi="Sylfaen"/>
          <w:b/>
          <w:color w:val="202124"/>
          <w:sz w:val="22"/>
          <w:szCs w:val="22"/>
        </w:rPr>
        <w:t>Минимальные требования технических средств</w:t>
      </w:r>
    </w:p>
    <w:p w:rsidR="00DD46F6" w:rsidRDefault="00DD46F6" w:rsidP="00BB28C8">
      <w:pPr>
        <w:widowControl w:val="0"/>
        <w:spacing w:after="160" w:line="360" w:lineRule="auto"/>
        <w:ind w:firstLine="567"/>
        <w:jc w:val="right"/>
        <w:rPr>
          <w:rFonts w:ascii="GHEA Grapalat" w:hAnsi="GHEA Grapalat"/>
          <w:i/>
        </w:rPr>
      </w:pPr>
    </w:p>
    <w:p w:rsidR="00DD46F6" w:rsidRDefault="00DD46F6"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Pr="00C73AC1" w:rsidRDefault="0080362B" w:rsidP="0080362B">
      <w:pPr>
        <w:pStyle w:val="HTML"/>
        <w:shd w:val="clear" w:color="auto" w:fill="F8F9FA"/>
        <w:spacing w:line="540" w:lineRule="atLeast"/>
        <w:rPr>
          <w:rFonts w:ascii="Sylfaen" w:hAnsi="Sylfaen"/>
          <w:color w:val="202124"/>
          <w:sz w:val="22"/>
          <w:szCs w:val="22"/>
        </w:rPr>
      </w:pPr>
      <w:r w:rsidRPr="009F3DC7">
        <w:rPr>
          <w:rFonts w:ascii="GHEA Grapalat" w:hAnsi="GHEA Grapalat"/>
        </w:rPr>
        <w:t>* Подрядчик выполняет работы по адресу</w:t>
      </w:r>
      <w:r w:rsidRPr="00517562">
        <w:rPr>
          <w:rFonts w:ascii="GHEA Grapalat" w:hAnsi="GHEA Grapalat"/>
        </w:rPr>
        <w:t xml:space="preserve"> </w:t>
      </w:r>
      <w:r w:rsidRPr="0017009D">
        <w:rPr>
          <w:rStyle w:val="70"/>
          <w:rFonts w:ascii="inherit" w:hAnsi="inherit"/>
          <w:color w:val="202124"/>
          <w:sz w:val="42"/>
          <w:szCs w:val="42"/>
        </w:rPr>
        <w:t xml:space="preserve"> </w:t>
      </w:r>
      <w:r w:rsidRPr="00C73AC1">
        <w:rPr>
          <w:rStyle w:val="y2iqfc"/>
          <w:rFonts w:ascii="Sylfaen" w:hAnsi="Sylfaen"/>
          <w:color w:val="202124"/>
          <w:sz w:val="22"/>
          <w:szCs w:val="22"/>
        </w:rPr>
        <w:t xml:space="preserve">Поселок </w:t>
      </w:r>
      <w:r w:rsidR="009B55DB">
        <w:rPr>
          <w:rStyle w:val="y2iqfc"/>
          <w:rFonts w:ascii="Sylfaen" w:hAnsi="Sylfaen"/>
          <w:color w:val="202124"/>
          <w:sz w:val="22"/>
          <w:szCs w:val="22"/>
          <w:lang w:val="hy-AM"/>
        </w:rPr>
        <w:t>Ахурян</w:t>
      </w:r>
      <w:r w:rsidRPr="00C73AC1">
        <w:rPr>
          <w:rStyle w:val="y2iqfc"/>
          <w:rFonts w:ascii="Sylfaen" w:hAnsi="Sylfaen"/>
          <w:color w:val="202124"/>
          <w:sz w:val="22"/>
          <w:szCs w:val="22"/>
        </w:rPr>
        <w:t xml:space="preserve"> Ахурянской общины</w:t>
      </w:r>
    </w:p>
    <w:p w:rsidR="0080362B" w:rsidRPr="009F3DC7" w:rsidRDefault="0080362B" w:rsidP="0080362B">
      <w:pPr>
        <w:widowControl w:val="0"/>
        <w:spacing w:after="160" w:line="360" w:lineRule="auto"/>
        <w:ind w:firstLine="567"/>
        <w:rPr>
          <w:rFonts w:ascii="GHEA Grapalat" w:hAnsi="GHEA Grapalat"/>
          <w:i/>
        </w:rPr>
      </w:pPr>
      <w:r w:rsidRPr="009F3DC7">
        <w:rPr>
          <w:rFonts w:ascii="GHEA Grapalat" w:hAnsi="GHEA Grapalat"/>
        </w:rPr>
        <w:t>.</w:t>
      </w:r>
    </w:p>
    <w:p w:rsidR="0080362B" w:rsidRPr="009F3DC7" w:rsidRDefault="0080362B" w:rsidP="0080362B">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80362B" w:rsidRPr="009F3DC7" w:rsidTr="00CB1FE5">
        <w:trPr>
          <w:jc w:val="center"/>
        </w:trPr>
        <w:tc>
          <w:tcPr>
            <w:tcW w:w="4536" w:type="dxa"/>
          </w:tcPr>
          <w:p w:rsidR="0080362B" w:rsidRPr="009F3DC7" w:rsidRDefault="0080362B" w:rsidP="00CB1FE5">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80362B" w:rsidRPr="008C1A9F" w:rsidRDefault="0080362B" w:rsidP="00CB1FE5">
            <w:pPr>
              <w:widowControl w:val="0"/>
              <w:ind w:firstLine="34"/>
              <w:jc w:val="center"/>
              <w:rPr>
                <w:rFonts w:ascii="GHEA Grapalat" w:hAnsi="GHEA Grapalat"/>
                <w:lang w:val="en-US"/>
              </w:rPr>
            </w:pPr>
            <w:r>
              <w:rPr>
                <w:rFonts w:ascii="GHEA Grapalat" w:hAnsi="GHEA Grapalat"/>
                <w:lang w:val="en-US"/>
              </w:rPr>
              <w:t>_______________________</w:t>
            </w:r>
          </w:p>
          <w:p w:rsidR="0080362B" w:rsidRPr="008C1A9F" w:rsidRDefault="0080362B" w:rsidP="00CB1FE5">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80362B" w:rsidRPr="009F3DC7" w:rsidRDefault="0080362B" w:rsidP="00CB1FE5">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80362B" w:rsidRPr="009F3DC7" w:rsidRDefault="0080362B" w:rsidP="00CB1FE5">
            <w:pPr>
              <w:widowControl w:val="0"/>
              <w:spacing w:after="160" w:line="360" w:lineRule="auto"/>
              <w:ind w:firstLine="34"/>
              <w:jc w:val="center"/>
              <w:rPr>
                <w:rFonts w:ascii="GHEA Grapalat" w:hAnsi="GHEA Grapalat"/>
              </w:rPr>
            </w:pPr>
          </w:p>
        </w:tc>
        <w:tc>
          <w:tcPr>
            <w:tcW w:w="4343" w:type="dxa"/>
          </w:tcPr>
          <w:p w:rsidR="0080362B" w:rsidRPr="009F3DC7" w:rsidRDefault="0080362B" w:rsidP="00CB1FE5">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80362B" w:rsidRPr="008C1A9F" w:rsidRDefault="0080362B" w:rsidP="00CB1FE5">
            <w:pPr>
              <w:widowControl w:val="0"/>
              <w:ind w:firstLine="34"/>
              <w:jc w:val="center"/>
              <w:rPr>
                <w:rFonts w:ascii="GHEA Grapalat" w:hAnsi="GHEA Grapalat"/>
                <w:lang w:val="en-US"/>
              </w:rPr>
            </w:pPr>
            <w:r>
              <w:rPr>
                <w:rFonts w:ascii="GHEA Grapalat" w:hAnsi="GHEA Grapalat"/>
                <w:lang w:val="en-US"/>
              </w:rPr>
              <w:t>___________________</w:t>
            </w:r>
          </w:p>
          <w:p w:rsidR="0080362B" w:rsidRPr="008C1A9F" w:rsidRDefault="0080362B" w:rsidP="00CB1FE5">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80362B" w:rsidRPr="009F3DC7" w:rsidRDefault="0080362B" w:rsidP="00CB1FE5">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80362B" w:rsidRDefault="0080362B" w:rsidP="00BB28C8">
      <w:pPr>
        <w:widowControl w:val="0"/>
        <w:spacing w:after="160" w:line="360" w:lineRule="auto"/>
        <w:ind w:firstLine="567"/>
        <w:jc w:val="right"/>
        <w:rPr>
          <w:rFonts w:ascii="GHEA Grapalat" w:hAnsi="GHEA Grapalat"/>
          <w:i/>
        </w:rPr>
      </w:pPr>
    </w:p>
    <w:p w:rsidR="002F6BAF" w:rsidRDefault="002F6BAF" w:rsidP="00BB28C8">
      <w:pPr>
        <w:widowControl w:val="0"/>
        <w:spacing w:after="160" w:line="360" w:lineRule="auto"/>
        <w:ind w:firstLine="567"/>
        <w:jc w:val="right"/>
        <w:rPr>
          <w:rFonts w:ascii="GHEA Grapalat" w:hAnsi="GHEA Grapalat"/>
          <w:i/>
        </w:rPr>
      </w:pPr>
    </w:p>
    <w:p w:rsidR="002F6BAF" w:rsidRDefault="002F6BAF" w:rsidP="00BB28C8">
      <w:pPr>
        <w:widowControl w:val="0"/>
        <w:spacing w:after="160" w:line="360" w:lineRule="auto"/>
        <w:ind w:firstLine="567"/>
        <w:jc w:val="right"/>
        <w:rPr>
          <w:rFonts w:ascii="GHEA Grapalat" w:hAnsi="GHEA Grapalat"/>
          <w:i/>
        </w:r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2F6BAF" w:rsidRDefault="00BB28C8" w:rsidP="002F6BAF">
      <w:pPr>
        <w:rPr>
          <w:rFonts w:asciiTheme="minorHAnsi" w:hAnsiTheme="minorHAnsi" w:cs="Calibri"/>
          <w:b/>
          <w:bCs/>
          <w:color w:val="000000"/>
          <w:lang w:bidi="ar-SA"/>
        </w:rPr>
      </w:pPr>
      <w:r w:rsidRPr="009F3DC7">
        <w:rPr>
          <w:rFonts w:ascii="GHEA Grapalat" w:hAnsi="GHEA Grapalat"/>
          <w:b/>
        </w:rPr>
        <w:t>ВЫПОЛНЕНИЯ РАБОТ</w:t>
      </w:r>
      <w:r w:rsidRPr="009F3DC7">
        <w:rPr>
          <w:rFonts w:ascii="GHEA Grapalat" w:hAnsi="GHEA Grapalat"/>
        </w:rPr>
        <w:t xml:space="preserve"> </w:t>
      </w:r>
      <w:r w:rsidR="00EC3E6A" w:rsidRPr="009F3DC7">
        <w:rPr>
          <w:rFonts w:ascii="GHEA Grapalat" w:hAnsi="GHEA Grapalat"/>
        </w:rPr>
        <w:t>"</w:t>
      </w:r>
      <w:r w:rsidR="00EC3E6A" w:rsidRPr="00EC3E6A">
        <w:rPr>
          <w:rFonts w:ascii="Cambria" w:hAnsi="Cambria" w:cs="Cambria"/>
          <w:b/>
          <w:bCs/>
          <w:color w:val="000000"/>
          <w:lang w:bidi="ar-SA"/>
        </w:rPr>
        <w:t xml:space="preserve"> </w:t>
      </w:r>
      <w:r w:rsidR="002F6BAF" w:rsidRPr="002F6BAF">
        <w:rPr>
          <w:rFonts w:ascii="Sylfaen" w:hAnsi="Sylfaen" w:cs="Courier New"/>
          <w:b/>
          <w:color w:val="202124"/>
          <w:sz w:val="20"/>
          <w:szCs w:val="20"/>
          <w:lang w:bidi="ar-SA"/>
        </w:rPr>
        <w:t xml:space="preserve">СТРОИТЕЛЬСТВО СЕРВИСНОГО ЦЕНТРА АВТОСТОЯНКИ </w:t>
      </w:r>
      <w:r w:rsidR="002F6BAF" w:rsidRPr="002F6BAF">
        <w:rPr>
          <w:rFonts w:ascii="Sylfaen" w:hAnsi="Sylfaen" w:cs="Courier New"/>
          <w:b/>
          <w:color w:val="202124"/>
          <w:sz w:val="20"/>
          <w:szCs w:val="20"/>
          <w:lang w:val="hy-AM" w:bidi="ar-SA"/>
        </w:rPr>
        <w:t>ДЛЯ ПАРКОВКИ ТЕХНИЧЕСКОГО СРЕДСТВА ДЛЯ ИНЖЕНЕРНЫХ СЕТЕЙ, ДОРОГ И РЕМОНТНЫХ СЛУЖБ РАСШИРЕННОЕ СООБЩЕСТВО АХУРЯН ШИРАКСКОЙ ОБЛАСТИ, РА</w:t>
      </w:r>
      <w:r w:rsidR="00EC3E6A" w:rsidRPr="009F3DC7">
        <w:rPr>
          <w:rFonts w:ascii="GHEA Grapalat" w:hAnsi="GHEA Grapala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37"/>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GHEA Grapalat" w:hAnsi="GHEA Grapalat"/>
                <w:sz w:val="20"/>
                <w:szCs w:val="20"/>
                <w:lang w:val="hy-AM"/>
              </w:rPr>
              <w:t>1</w:t>
            </w:r>
          </w:p>
        </w:tc>
        <w:tc>
          <w:tcPr>
            <w:tcW w:w="4962" w:type="dxa"/>
          </w:tcPr>
          <w:p w:rsidR="00CA23DD" w:rsidRPr="0042457B" w:rsidRDefault="00CA23DD" w:rsidP="00CA23DD">
            <w:r w:rsidRPr="0042457B">
              <w:t>Земляные работы</w:t>
            </w:r>
          </w:p>
        </w:tc>
        <w:tc>
          <w:tcPr>
            <w:tcW w:w="1216" w:type="dxa"/>
            <w:vAlign w:val="center"/>
          </w:tcPr>
          <w:p w:rsidR="00CA23DD" w:rsidRPr="005234A1" w:rsidRDefault="00CA23DD" w:rsidP="00CA23DD">
            <w:pPr>
              <w:pStyle w:val="HTML"/>
              <w:shd w:val="clear" w:color="auto" w:fill="F8F9FA"/>
              <w:rPr>
                <w:rFonts w:ascii="Sylfaen" w:hAnsi="Sylfaen"/>
                <w:color w:val="202124"/>
                <w:sz w:val="22"/>
                <w:szCs w:val="22"/>
              </w:rPr>
            </w:pPr>
            <w:r w:rsidRPr="005234A1">
              <w:rPr>
                <w:rStyle w:val="y2iqfc"/>
                <w:rFonts w:ascii="Sylfaen" w:hAnsi="Sylfaen"/>
                <w:color w:val="202124"/>
                <w:sz w:val="22"/>
                <w:szCs w:val="22"/>
              </w:rPr>
              <w:t xml:space="preserve">Дата вступления в силу договора </w:t>
            </w:r>
          </w:p>
          <w:p w:rsidR="00CA23DD" w:rsidRPr="00517562" w:rsidRDefault="00CA23DD" w:rsidP="00CA23DD">
            <w:pPr>
              <w:widowControl w:val="0"/>
              <w:spacing w:after="120"/>
              <w:jc w:val="center"/>
              <w:rPr>
                <w:rFonts w:ascii="GHEA Grapalat" w:hAnsi="GHEA Grapalat"/>
                <w:sz w:val="20"/>
                <w:szCs w:val="20"/>
              </w:rPr>
            </w:pP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15день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2</w:t>
            </w:r>
          </w:p>
        </w:tc>
        <w:tc>
          <w:tcPr>
            <w:tcW w:w="4962" w:type="dxa"/>
          </w:tcPr>
          <w:p w:rsidR="00CA23DD" w:rsidRPr="0042457B" w:rsidRDefault="00CA23DD" w:rsidP="00CA23DD">
            <w:r w:rsidRPr="0042457B">
              <w:t>Основные работы:</w:t>
            </w:r>
          </w:p>
        </w:tc>
        <w:tc>
          <w:tcPr>
            <w:tcW w:w="1216" w:type="dxa"/>
          </w:tcPr>
          <w:p w:rsidR="00CA23DD" w:rsidRDefault="00CA23DD" w:rsidP="00CA23DD">
            <w:r w:rsidRPr="006C5DC1">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20 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3</w:t>
            </w:r>
          </w:p>
        </w:tc>
        <w:tc>
          <w:tcPr>
            <w:tcW w:w="4962" w:type="dxa"/>
          </w:tcPr>
          <w:p w:rsidR="00CA23DD" w:rsidRPr="0042457B" w:rsidRDefault="00CA23DD" w:rsidP="00CA23DD">
            <w:r w:rsidRPr="0042457B">
              <w:t>Стены:</w:t>
            </w:r>
          </w:p>
        </w:tc>
        <w:tc>
          <w:tcPr>
            <w:tcW w:w="1216" w:type="dxa"/>
          </w:tcPr>
          <w:p w:rsidR="00CA23DD" w:rsidRDefault="00CA23DD" w:rsidP="00CA23DD">
            <w:r w:rsidRPr="006C5DC1">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70 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4</w:t>
            </w:r>
          </w:p>
        </w:tc>
        <w:tc>
          <w:tcPr>
            <w:tcW w:w="4962" w:type="dxa"/>
          </w:tcPr>
          <w:p w:rsidR="00CA23DD" w:rsidRPr="0042457B" w:rsidRDefault="00CA23DD" w:rsidP="00CA23DD">
            <w:r w:rsidRPr="0042457B">
              <w:t>Автостоянки</w:t>
            </w:r>
          </w:p>
        </w:tc>
        <w:tc>
          <w:tcPr>
            <w:tcW w:w="1216" w:type="dxa"/>
          </w:tcPr>
          <w:p w:rsidR="00CA23DD" w:rsidRDefault="00CA23DD" w:rsidP="00CA23DD">
            <w:r w:rsidRPr="006C5DC1">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95 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5</w:t>
            </w:r>
          </w:p>
        </w:tc>
        <w:tc>
          <w:tcPr>
            <w:tcW w:w="4962" w:type="dxa"/>
          </w:tcPr>
          <w:p w:rsidR="00CA23DD" w:rsidRPr="0042457B" w:rsidRDefault="00CA23DD" w:rsidP="00CA23DD">
            <w:r w:rsidRPr="0042457B">
              <w:t>Санузел для охраны</w:t>
            </w:r>
          </w:p>
        </w:tc>
        <w:tc>
          <w:tcPr>
            <w:tcW w:w="1216" w:type="dxa"/>
          </w:tcPr>
          <w:p w:rsidR="00CA23DD" w:rsidRDefault="00CA23DD" w:rsidP="00CA23DD">
            <w:r w:rsidRPr="006C5DC1">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60 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6</w:t>
            </w:r>
          </w:p>
        </w:tc>
        <w:tc>
          <w:tcPr>
            <w:tcW w:w="4962" w:type="dxa"/>
          </w:tcPr>
          <w:p w:rsidR="00CA23DD" w:rsidRPr="0042457B" w:rsidRDefault="00CA23DD" w:rsidP="00CA23DD">
            <w:r w:rsidRPr="0042457B">
              <w:t>Комната отдыха, гараж</w:t>
            </w:r>
          </w:p>
        </w:tc>
        <w:tc>
          <w:tcPr>
            <w:tcW w:w="1216" w:type="dxa"/>
          </w:tcPr>
          <w:p w:rsidR="00CA23DD" w:rsidRDefault="00CA23DD" w:rsidP="00CA23DD">
            <w:r w:rsidRPr="006F7E12">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60 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7</w:t>
            </w:r>
          </w:p>
        </w:tc>
        <w:tc>
          <w:tcPr>
            <w:tcW w:w="4962" w:type="dxa"/>
          </w:tcPr>
          <w:p w:rsidR="00CA23DD" w:rsidRPr="0042457B" w:rsidRDefault="00CA23DD" w:rsidP="00CA23DD">
            <w:r w:rsidRPr="0042457B">
              <w:t>Внешняя канализация</w:t>
            </w:r>
          </w:p>
        </w:tc>
        <w:tc>
          <w:tcPr>
            <w:tcW w:w="1216" w:type="dxa"/>
          </w:tcPr>
          <w:p w:rsidR="00CA23DD" w:rsidRDefault="00CA23DD" w:rsidP="00CA23DD">
            <w:r w:rsidRPr="006F7E12">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15 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8</w:t>
            </w:r>
          </w:p>
        </w:tc>
        <w:tc>
          <w:tcPr>
            <w:tcW w:w="4962" w:type="dxa"/>
          </w:tcPr>
          <w:p w:rsidR="00CA23DD" w:rsidRPr="0042457B" w:rsidRDefault="00CA23DD" w:rsidP="00CA23DD">
            <w:r w:rsidRPr="0042457B">
              <w:t>Водоснабжение</w:t>
            </w:r>
          </w:p>
        </w:tc>
        <w:tc>
          <w:tcPr>
            <w:tcW w:w="1216" w:type="dxa"/>
          </w:tcPr>
          <w:p w:rsidR="00CA23DD" w:rsidRDefault="00CA23DD" w:rsidP="00CA23DD">
            <w:r w:rsidRPr="006F7E12">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10 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9</w:t>
            </w:r>
          </w:p>
        </w:tc>
        <w:tc>
          <w:tcPr>
            <w:tcW w:w="4962" w:type="dxa"/>
          </w:tcPr>
          <w:p w:rsidR="00CA23DD" w:rsidRPr="0042457B" w:rsidRDefault="00CA23DD" w:rsidP="00CA23DD">
            <w:r w:rsidRPr="0042457B">
              <w:t>электрическое освещение</w:t>
            </w:r>
          </w:p>
        </w:tc>
        <w:tc>
          <w:tcPr>
            <w:tcW w:w="1216" w:type="dxa"/>
          </w:tcPr>
          <w:p w:rsidR="00CA23DD" w:rsidRDefault="00CA23DD" w:rsidP="00CA23DD">
            <w:r w:rsidRPr="006F7E12">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50 день</w:t>
            </w:r>
          </w:p>
        </w:tc>
      </w:tr>
      <w:tr w:rsidR="00CA23DD" w:rsidRPr="009F3DC7" w:rsidTr="0038727D">
        <w:trPr>
          <w:trHeight w:val="586"/>
          <w:jc w:val="center"/>
        </w:trPr>
        <w:tc>
          <w:tcPr>
            <w:tcW w:w="816" w:type="dxa"/>
            <w:vAlign w:val="center"/>
          </w:tcPr>
          <w:p w:rsidR="00CA23DD" w:rsidRPr="008A079E" w:rsidRDefault="00CA23DD" w:rsidP="00CA23DD">
            <w:pPr>
              <w:widowControl w:val="0"/>
              <w:spacing w:after="120"/>
              <w:jc w:val="center"/>
              <w:rPr>
                <w:rFonts w:asciiTheme="minorHAnsi" w:hAnsiTheme="minorHAnsi"/>
                <w:sz w:val="20"/>
                <w:szCs w:val="20"/>
                <w:lang w:val="hy-AM"/>
              </w:rPr>
            </w:pPr>
            <w:r>
              <w:rPr>
                <w:rFonts w:asciiTheme="minorHAnsi" w:hAnsiTheme="minorHAnsi"/>
                <w:sz w:val="20"/>
                <w:szCs w:val="20"/>
                <w:lang w:val="hy-AM"/>
              </w:rPr>
              <w:t>10</w:t>
            </w:r>
          </w:p>
        </w:tc>
        <w:tc>
          <w:tcPr>
            <w:tcW w:w="4962" w:type="dxa"/>
          </w:tcPr>
          <w:p w:rsidR="00CA23DD" w:rsidRDefault="00CA23DD" w:rsidP="00CA23DD">
            <w:r w:rsidRPr="0042457B">
              <w:t>Улучшение</w:t>
            </w:r>
          </w:p>
        </w:tc>
        <w:tc>
          <w:tcPr>
            <w:tcW w:w="1216" w:type="dxa"/>
          </w:tcPr>
          <w:p w:rsidR="00CA23DD" w:rsidRDefault="00CA23DD" w:rsidP="00CA23DD">
            <w:r w:rsidRPr="00537625">
              <w:rPr>
                <w:rStyle w:val="y2iqfc"/>
                <w:rFonts w:ascii="Sylfaen" w:hAnsi="Sylfaen"/>
                <w:color w:val="202124"/>
                <w:sz w:val="22"/>
                <w:szCs w:val="22"/>
              </w:rPr>
              <w:t xml:space="preserve">Дата вступления в силу договора </w:t>
            </w:r>
          </w:p>
        </w:tc>
        <w:tc>
          <w:tcPr>
            <w:tcW w:w="1440" w:type="dxa"/>
            <w:vAlign w:val="center"/>
          </w:tcPr>
          <w:p w:rsidR="00CA23DD" w:rsidRPr="00552144" w:rsidRDefault="00CA23DD" w:rsidP="00CA23DD">
            <w:pPr>
              <w:jc w:val="center"/>
              <w:rPr>
                <w:rFonts w:ascii="Sylfaen" w:hAnsi="Sylfaen" w:cs="Calibri"/>
                <w:color w:val="000000"/>
                <w:sz w:val="20"/>
                <w:szCs w:val="20"/>
                <w:lang w:val="hy-AM"/>
              </w:rPr>
            </w:pPr>
            <w:r>
              <w:rPr>
                <w:rFonts w:ascii="Sylfaen" w:hAnsi="Sylfaen" w:cs="Calibri"/>
                <w:color w:val="000000"/>
                <w:sz w:val="20"/>
                <w:szCs w:val="20"/>
                <w:lang w:val="hy-AM"/>
              </w:rPr>
              <w:t>90 день</w:t>
            </w:r>
          </w:p>
        </w:tc>
      </w:tr>
      <w:tr w:rsidR="00BB28C8" w:rsidRPr="009F3DC7" w:rsidTr="003D2146">
        <w:trPr>
          <w:cantSplit/>
          <w:trHeight w:val="586"/>
          <w:jc w:val="center"/>
        </w:trPr>
        <w:tc>
          <w:tcPr>
            <w:tcW w:w="5778" w:type="dxa"/>
            <w:gridSpan w:val="2"/>
            <w:vAlign w:val="center"/>
          </w:tcPr>
          <w:p w:rsidR="00BB28C8" w:rsidRPr="00C55AAE" w:rsidRDefault="00C55AAE" w:rsidP="003D2146">
            <w:pPr>
              <w:widowControl w:val="0"/>
              <w:spacing w:after="120"/>
              <w:rPr>
                <w:rFonts w:ascii="GHEA Grapalat" w:hAnsi="GHEA Grapalat"/>
                <w:b/>
                <w:sz w:val="20"/>
                <w:szCs w:val="20"/>
                <w:lang w:val="hy-AM"/>
              </w:rPr>
            </w:pPr>
            <w:r>
              <w:rPr>
                <w:rFonts w:ascii="GHEA Grapalat" w:hAnsi="GHEA Grapalat"/>
                <w:b/>
                <w:sz w:val="20"/>
                <w:szCs w:val="20"/>
                <w:lang w:val="hy-AM"/>
              </w:rPr>
              <w:t xml:space="preserve">                  </w:t>
            </w:r>
            <w:r w:rsidR="00BB28C8" w:rsidRPr="00517562">
              <w:rPr>
                <w:rFonts w:ascii="GHEA Grapalat" w:hAnsi="GHEA Grapalat"/>
                <w:b/>
                <w:sz w:val="20"/>
                <w:szCs w:val="20"/>
              </w:rPr>
              <w:t>ВСЕГО</w:t>
            </w:r>
            <w:r>
              <w:rPr>
                <w:rFonts w:ascii="GHEA Grapalat" w:hAnsi="GHEA Grapalat"/>
                <w:b/>
                <w:sz w:val="20"/>
                <w:szCs w:val="20"/>
                <w:lang w:val="hy-AM"/>
              </w:rPr>
              <w:t xml:space="preserve"> </w:t>
            </w:r>
          </w:p>
        </w:tc>
        <w:tc>
          <w:tcPr>
            <w:tcW w:w="1216" w:type="dxa"/>
            <w:vAlign w:val="center"/>
          </w:tcPr>
          <w:p w:rsidR="00BB28C8" w:rsidRPr="00517562" w:rsidRDefault="002A36CC" w:rsidP="003D2146">
            <w:pPr>
              <w:widowControl w:val="0"/>
              <w:spacing w:after="120"/>
              <w:jc w:val="center"/>
              <w:rPr>
                <w:rFonts w:ascii="GHEA Grapalat" w:hAnsi="GHEA Grapalat"/>
                <w:b/>
                <w:sz w:val="20"/>
                <w:szCs w:val="20"/>
              </w:rPr>
            </w:pPr>
            <w:r w:rsidRPr="00537625">
              <w:rPr>
                <w:rStyle w:val="y2iqfc"/>
                <w:rFonts w:ascii="Sylfaen" w:hAnsi="Sylfaen"/>
                <w:color w:val="202124"/>
                <w:sz w:val="22"/>
                <w:szCs w:val="22"/>
              </w:rPr>
              <w:t>Дата вступления в силу договора</w:t>
            </w:r>
          </w:p>
        </w:tc>
        <w:tc>
          <w:tcPr>
            <w:tcW w:w="1440" w:type="dxa"/>
            <w:vAlign w:val="center"/>
          </w:tcPr>
          <w:p w:rsidR="002A36CC" w:rsidRPr="002A36CC" w:rsidRDefault="00CA23DD" w:rsidP="002A36CC">
            <w:pPr>
              <w:pStyle w:val="HTML"/>
              <w:shd w:val="clear" w:color="auto" w:fill="F8F9FA"/>
              <w:rPr>
                <w:rFonts w:ascii="Sylfaen" w:hAnsi="Sylfaen"/>
                <w:color w:val="202124"/>
                <w:sz w:val="22"/>
                <w:szCs w:val="22"/>
              </w:rPr>
            </w:pPr>
            <w:r>
              <w:rPr>
                <w:rStyle w:val="y2iqfc"/>
                <w:rFonts w:ascii="Sylfaen" w:hAnsi="Sylfaen"/>
                <w:color w:val="202124"/>
                <w:sz w:val="22"/>
                <w:szCs w:val="22"/>
                <w:lang w:val="hy-AM"/>
              </w:rPr>
              <w:t>95</w:t>
            </w:r>
            <w:r w:rsidR="002A36CC" w:rsidRPr="002A36CC">
              <w:rPr>
                <w:rStyle w:val="y2iqfc"/>
                <w:rFonts w:ascii="Sylfaen" w:hAnsi="Sylfaen"/>
                <w:color w:val="202124"/>
                <w:sz w:val="22"/>
                <w:szCs w:val="22"/>
              </w:rPr>
              <w:t xml:space="preserve"> дней, но не позднее 10 декабря 2021 г.</w:t>
            </w:r>
          </w:p>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8"/>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238"/>
        <w:gridCol w:w="1598"/>
        <w:gridCol w:w="425"/>
        <w:gridCol w:w="425"/>
        <w:gridCol w:w="426"/>
        <w:gridCol w:w="425"/>
        <w:gridCol w:w="425"/>
        <w:gridCol w:w="473"/>
        <w:gridCol w:w="477"/>
        <w:gridCol w:w="531"/>
        <w:gridCol w:w="507"/>
        <w:gridCol w:w="567"/>
        <w:gridCol w:w="594"/>
        <w:gridCol w:w="644"/>
        <w:gridCol w:w="597"/>
      </w:tblGrid>
      <w:tr w:rsidR="00BB28C8" w:rsidRPr="00685FDC" w:rsidTr="00B639DF">
        <w:trPr>
          <w:jc w:val="center"/>
        </w:trPr>
        <w:tc>
          <w:tcPr>
            <w:tcW w:w="10010"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B639DF">
        <w:trPr>
          <w:jc w:val="center"/>
        </w:trPr>
        <w:tc>
          <w:tcPr>
            <w:tcW w:w="65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59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6516"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431587">
              <w:rPr>
                <w:rFonts w:ascii="GHEA Grapalat" w:hAnsi="GHEA Grapalat"/>
                <w:sz w:val="14"/>
                <w:szCs w:val="16"/>
                <w:lang w:val="hy-AM"/>
              </w:rPr>
              <w:t>21</w:t>
            </w:r>
            <w:r w:rsidRPr="00685FDC">
              <w:rPr>
                <w:rFonts w:ascii="GHEA Grapalat" w:hAnsi="GHEA Grapalat"/>
                <w:sz w:val="14"/>
                <w:szCs w:val="16"/>
              </w:rPr>
              <w:t xml:space="preserve"> г., по месяцам, в том числе</w:t>
            </w:r>
            <w:r w:rsidRPr="00685FDC">
              <w:rPr>
                <w:rStyle w:val="af6"/>
                <w:rFonts w:ascii="GHEA Grapalat" w:hAnsi="GHEA Grapalat"/>
                <w:sz w:val="14"/>
                <w:szCs w:val="16"/>
              </w:rPr>
              <w:footnoteReference w:customMarkFollows="1" w:id="39"/>
              <w:t>**</w:t>
            </w:r>
          </w:p>
        </w:tc>
      </w:tr>
      <w:tr w:rsidR="00BB28C8" w:rsidRPr="00685FDC" w:rsidTr="00B639DF">
        <w:trPr>
          <w:cantSplit/>
          <w:trHeight w:val="1134"/>
          <w:jc w:val="center"/>
        </w:trPr>
        <w:tc>
          <w:tcPr>
            <w:tcW w:w="658"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598" w:type="dxa"/>
          </w:tcPr>
          <w:p w:rsidR="00BB28C8" w:rsidRPr="00685FDC" w:rsidRDefault="00BB28C8" w:rsidP="003D2146">
            <w:pPr>
              <w:widowControl w:val="0"/>
              <w:spacing w:after="120"/>
              <w:jc w:val="center"/>
              <w:rPr>
                <w:rFonts w:ascii="GHEA Grapalat" w:hAnsi="GHEA Grapalat"/>
                <w:sz w:val="14"/>
                <w:szCs w:val="16"/>
              </w:rPr>
            </w:pPr>
          </w:p>
        </w:tc>
        <w:tc>
          <w:tcPr>
            <w:tcW w:w="42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425"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2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425"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2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47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50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56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97"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431587" w:rsidRPr="00685FDC" w:rsidTr="00B639DF">
        <w:trPr>
          <w:cantSplit/>
          <w:trHeight w:val="1134"/>
          <w:jc w:val="center"/>
        </w:trPr>
        <w:tc>
          <w:tcPr>
            <w:tcW w:w="658" w:type="dxa"/>
          </w:tcPr>
          <w:p w:rsidR="00431587" w:rsidRPr="00E6597C" w:rsidRDefault="00431587" w:rsidP="00431587">
            <w:pPr>
              <w:jc w:val="center"/>
              <w:rPr>
                <w:rFonts w:ascii="GHEA Grapalat" w:hAnsi="GHEA Grapalat"/>
                <w:sz w:val="20"/>
                <w:lang w:val="es-ES"/>
              </w:rPr>
            </w:pPr>
            <w:r>
              <w:rPr>
                <w:rFonts w:ascii="GHEA Grapalat" w:hAnsi="GHEA Grapalat"/>
                <w:sz w:val="20"/>
                <w:lang w:val="es-ES"/>
              </w:rPr>
              <w:t>1</w:t>
            </w:r>
          </w:p>
        </w:tc>
        <w:tc>
          <w:tcPr>
            <w:tcW w:w="1238" w:type="dxa"/>
          </w:tcPr>
          <w:p w:rsidR="00431587" w:rsidRPr="006A686A" w:rsidRDefault="006A686A" w:rsidP="00431587">
            <w:pPr>
              <w:jc w:val="center"/>
              <w:rPr>
                <w:rFonts w:asciiTheme="minorHAnsi" w:hAnsiTheme="minorHAnsi"/>
                <w:sz w:val="20"/>
                <w:lang w:val="es-ES"/>
              </w:rPr>
            </w:pPr>
            <w:r>
              <w:rPr>
                <w:rFonts w:asciiTheme="minorHAnsi" w:hAnsiTheme="minorHAnsi"/>
                <w:sz w:val="20"/>
                <w:szCs w:val="20"/>
                <w:lang w:val="hy-AM"/>
              </w:rPr>
              <w:t>45221145</w:t>
            </w:r>
          </w:p>
        </w:tc>
        <w:tc>
          <w:tcPr>
            <w:tcW w:w="1598" w:type="dxa"/>
          </w:tcPr>
          <w:p w:rsidR="00431587" w:rsidRPr="002A4691" w:rsidRDefault="002A4691" w:rsidP="00431587">
            <w:pPr>
              <w:widowControl w:val="0"/>
              <w:spacing w:after="120"/>
              <w:jc w:val="center"/>
              <w:rPr>
                <w:rFonts w:ascii="Sylfaen" w:hAnsi="Sylfaen"/>
                <w:color w:val="000000" w:themeColor="text1"/>
                <w:sz w:val="18"/>
                <w:szCs w:val="18"/>
              </w:rPr>
            </w:pPr>
            <w:r w:rsidRPr="002A4691">
              <w:rPr>
                <w:rFonts w:ascii="Sylfaen" w:hAnsi="Sylfaen" w:cs="Courier New"/>
                <w:b/>
                <w:color w:val="000000" w:themeColor="text1"/>
                <w:sz w:val="18"/>
                <w:szCs w:val="18"/>
                <w:lang w:bidi="ar-SA"/>
              </w:rPr>
              <w:t xml:space="preserve">строительство сервисного центра автостоянки </w:t>
            </w:r>
            <w:r w:rsidRPr="002A4691">
              <w:rPr>
                <w:rFonts w:ascii="Sylfaen" w:hAnsi="Sylfaen" w:cs="Courier New"/>
                <w:b/>
                <w:color w:val="000000" w:themeColor="text1"/>
                <w:sz w:val="18"/>
                <w:szCs w:val="18"/>
                <w:lang w:val="hy-AM" w:bidi="ar-SA"/>
              </w:rPr>
              <w:t>для парковки технического средства для инженерных сетей, дорог и ремонтных служб расширенное сообщество ахурян ширакской области, ра</w:t>
            </w:r>
          </w:p>
        </w:tc>
        <w:tc>
          <w:tcPr>
            <w:tcW w:w="425" w:type="dxa"/>
            <w:vAlign w:val="center"/>
          </w:tcPr>
          <w:p w:rsidR="00431587" w:rsidRPr="00685FDC" w:rsidRDefault="00431587" w:rsidP="00431587">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25" w:type="dxa"/>
            <w:vAlign w:val="center"/>
          </w:tcPr>
          <w:p w:rsidR="00431587" w:rsidRPr="00685FDC" w:rsidRDefault="00431587" w:rsidP="00431587">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26" w:type="dxa"/>
            <w:vAlign w:val="center"/>
          </w:tcPr>
          <w:p w:rsidR="00431587" w:rsidRPr="00685FDC" w:rsidRDefault="00431587" w:rsidP="00431587">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25" w:type="dxa"/>
            <w:vAlign w:val="center"/>
          </w:tcPr>
          <w:p w:rsidR="00431587" w:rsidRPr="00685FDC" w:rsidRDefault="00431587" w:rsidP="00431587">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25" w:type="dxa"/>
            <w:vAlign w:val="center"/>
          </w:tcPr>
          <w:p w:rsidR="00431587" w:rsidRPr="00685FDC" w:rsidRDefault="00431587" w:rsidP="00431587">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3" w:type="dxa"/>
            <w:vAlign w:val="center"/>
          </w:tcPr>
          <w:p w:rsidR="00431587" w:rsidRPr="00685FDC" w:rsidRDefault="00431587" w:rsidP="00431587">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431587" w:rsidRPr="00685FDC" w:rsidRDefault="00431587" w:rsidP="00431587">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431587" w:rsidRPr="00685FDC" w:rsidRDefault="000D5025" w:rsidP="00431587">
            <w:pPr>
              <w:widowControl w:val="0"/>
              <w:spacing w:after="120"/>
              <w:ind w:left="-95" w:right="-88"/>
              <w:jc w:val="center"/>
              <w:rPr>
                <w:rFonts w:ascii="GHEA Grapalat" w:hAnsi="GHEA Grapalat" w:cs="Arial"/>
                <w:sz w:val="14"/>
                <w:szCs w:val="16"/>
              </w:rPr>
            </w:pPr>
            <w:r>
              <w:rPr>
                <w:rFonts w:ascii="GHEA Grapalat" w:hAnsi="GHEA Grapalat"/>
                <w:sz w:val="14"/>
                <w:szCs w:val="16"/>
              </w:rPr>
              <w:t>…</w:t>
            </w:r>
            <w:r w:rsidR="00431587" w:rsidRPr="00685FDC">
              <w:rPr>
                <w:rFonts w:ascii="GHEA Grapalat" w:hAnsi="GHEA Grapalat"/>
                <w:sz w:val="14"/>
                <w:szCs w:val="16"/>
              </w:rPr>
              <w:t xml:space="preserve"> %</w:t>
            </w:r>
          </w:p>
        </w:tc>
        <w:tc>
          <w:tcPr>
            <w:tcW w:w="507" w:type="dxa"/>
            <w:vAlign w:val="center"/>
          </w:tcPr>
          <w:p w:rsidR="00431587" w:rsidRPr="00685FDC" w:rsidRDefault="000D5025" w:rsidP="00431587">
            <w:pPr>
              <w:widowControl w:val="0"/>
              <w:spacing w:after="120"/>
              <w:ind w:left="-95" w:right="-88"/>
              <w:jc w:val="center"/>
              <w:rPr>
                <w:rFonts w:ascii="GHEA Grapalat" w:hAnsi="GHEA Grapalat" w:cs="Arial"/>
                <w:sz w:val="14"/>
                <w:szCs w:val="16"/>
              </w:rPr>
            </w:pPr>
            <w:r w:rsidRPr="000D5025">
              <w:rPr>
                <w:rFonts w:ascii="GHEA Grapalat" w:hAnsi="GHEA Grapalat"/>
                <w:sz w:val="14"/>
                <w:szCs w:val="16"/>
              </w:rPr>
              <w:t>50</w:t>
            </w:r>
            <w:r w:rsidR="00431587" w:rsidRPr="00685FDC">
              <w:rPr>
                <w:rFonts w:ascii="GHEA Grapalat" w:hAnsi="GHEA Grapalat"/>
                <w:sz w:val="14"/>
                <w:szCs w:val="16"/>
              </w:rPr>
              <w:t xml:space="preserve"> %</w:t>
            </w:r>
          </w:p>
        </w:tc>
        <w:tc>
          <w:tcPr>
            <w:tcW w:w="567" w:type="dxa"/>
            <w:vAlign w:val="center"/>
          </w:tcPr>
          <w:p w:rsidR="00431587" w:rsidRPr="00685FDC" w:rsidRDefault="000D5025" w:rsidP="000D5025">
            <w:pPr>
              <w:widowControl w:val="0"/>
              <w:spacing w:after="120"/>
              <w:ind w:left="-95" w:right="-88"/>
              <w:rPr>
                <w:rFonts w:ascii="GHEA Grapalat" w:hAnsi="GHEA Grapalat" w:cs="Arial"/>
                <w:sz w:val="14"/>
                <w:szCs w:val="16"/>
              </w:rPr>
            </w:pPr>
            <w:r w:rsidRPr="000D5025">
              <w:rPr>
                <w:rFonts w:ascii="GHEA Grapalat" w:hAnsi="GHEA Grapalat"/>
                <w:sz w:val="14"/>
                <w:szCs w:val="16"/>
              </w:rPr>
              <w:t>50</w:t>
            </w:r>
            <w:r w:rsidR="00431587" w:rsidRPr="00685FDC">
              <w:rPr>
                <w:rFonts w:ascii="GHEA Grapalat" w:hAnsi="GHEA Grapalat"/>
                <w:sz w:val="14"/>
                <w:szCs w:val="16"/>
              </w:rPr>
              <w:t xml:space="preserve"> %</w:t>
            </w:r>
          </w:p>
        </w:tc>
        <w:tc>
          <w:tcPr>
            <w:tcW w:w="594" w:type="dxa"/>
            <w:vAlign w:val="center"/>
          </w:tcPr>
          <w:p w:rsidR="00431587" w:rsidRPr="00685FDC" w:rsidRDefault="000D5025" w:rsidP="00431587">
            <w:pPr>
              <w:widowControl w:val="0"/>
              <w:spacing w:after="120"/>
              <w:ind w:left="-95" w:right="-88"/>
              <w:jc w:val="center"/>
              <w:rPr>
                <w:rFonts w:ascii="GHEA Grapalat" w:hAnsi="GHEA Grapalat" w:cs="Arial"/>
                <w:sz w:val="14"/>
                <w:szCs w:val="16"/>
              </w:rPr>
            </w:pPr>
            <w:r w:rsidRPr="000D5025">
              <w:rPr>
                <w:rFonts w:ascii="GHEA Grapalat" w:hAnsi="GHEA Grapalat"/>
                <w:sz w:val="14"/>
                <w:szCs w:val="16"/>
              </w:rPr>
              <w:t>50</w:t>
            </w:r>
            <w:r w:rsidR="00431587" w:rsidRPr="00685FDC">
              <w:rPr>
                <w:rFonts w:ascii="GHEA Grapalat" w:hAnsi="GHEA Grapalat"/>
                <w:sz w:val="14"/>
                <w:szCs w:val="16"/>
              </w:rPr>
              <w:t xml:space="preserve"> %</w:t>
            </w:r>
          </w:p>
        </w:tc>
        <w:tc>
          <w:tcPr>
            <w:tcW w:w="644" w:type="dxa"/>
            <w:vAlign w:val="center"/>
          </w:tcPr>
          <w:p w:rsidR="00431587" w:rsidRPr="00685FDC" w:rsidRDefault="000D5025" w:rsidP="00431587">
            <w:pPr>
              <w:widowControl w:val="0"/>
              <w:spacing w:after="120"/>
              <w:ind w:left="-95" w:right="-88"/>
              <w:jc w:val="center"/>
              <w:rPr>
                <w:rFonts w:ascii="GHEA Grapalat" w:hAnsi="GHEA Grapalat" w:cs="Arial"/>
                <w:sz w:val="14"/>
                <w:szCs w:val="16"/>
              </w:rPr>
            </w:pPr>
            <w:r w:rsidRPr="000D5025">
              <w:rPr>
                <w:rFonts w:ascii="GHEA Grapalat" w:hAnsi="GHEA Grapalat"/>
                <w:sz w:val="14"/>
                <w:szCs w:val="16"/>
              </w:rPr>
              <w:t>50</w:t>
            </w:r>
            <w:r w:rsidR="00431587" w:rsidRPr="00685FDC">
              <w:rPr>
                <w:rFonts w:ascii="GHEA Grapalat" w:hAnsi="GHEA Grapalat"/>
                <w:sz w:val="14"/>
                <w:szCs w:val="16"/>
              </w:rPr>
              <w:t xml:space="preserve"> %</w:t>
            </w:r>
          </w:p>
        </w:tc>
        <w:tc>
          <w:tcPr>
            <w:tcW w:w="597" w:type="dxa"/>
            <w:vAlign w:val="center"/>
          </w:tcPr>
          <w:p w:rsidR="00431587" w:rsidRPr="00685FDC" w:rsidRDefault="000D5025" w:rsidP="00431587">
            <w:pPr>
              <w:widowControl w:val="0"/>
              <w:spacing w:after="120"/>
              <w:ind w:left="-95" w:right="-88"/>
              <w:jc w:val="center"/>
              <w:rPr>
                <w:rFonts w:ascii="GHEA Grapalat" w:hAnsi="GHEA Grapalat"/>
                <w:b/>
                <w:sz w:val="14"/>
                <w:szCs w:val="16"/>
              </w:rPr>
            </w:pPr>
            <w:r w:rsidRPr="000D5025">
              <w:rPr>
                <w:rFonts w:ascii="GHEA Grapalat" w:hAnsi="GHEA Grapalat"/>
                <w:sz w:val="14"/>
                <w:szCs w:val="16"/>
              </w:rPr>
              <w:t>50</w:t>
            </w:r>
            <w:r w:rsidR="00431587" w:rsidRPr="00685FDC">
              <w:rPr>
                <w:rFonts w:ascii="GHEA Grapalat" w:hAnsi="GHEA Grapalat"/>
                <w:sz w:val="14"/>
                <w:szCs w:val="16"/>
              </w:rPr>
              <w:t xml:space="preserve"> %</w:t>
            </w:r>
          </w:p>
        </w:tc>
      </w:tr>
    </w:tbl>
    <w:p w:rsidR="00BB28C8" w:rsidRPr="00B639DF"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B639DF" w:rsidRDefault="00BB28C8" w:rsidP="003D2146">
            <w:pPr>
              <w:widowControl w:val="0"/>
              <w:spacing w:after="160" w:line="360" w:lineRule="auto"/>
              <w:jc w:val="center"/>
              <w:rPr>
                <w:rFonts w:ascii="GHEA Grapalat" w:hAnsi="GHEA Grapalat"/>
              </w:rPr>
            </w:pPr>
            <w:r w:rsidRPr="00B639DF">
              <w:rPr>
                <w:rFonts w:ascii="GHEA Grapalat" w:hAnsi="GHEA Grapalat"/>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B639DF" w:rsidRDefault="00BB28C8" w:rsidP="003D2146">
            <w:pPr>
              <w:widowControl w:val="0"/>
              <w:spacing w:after="160" w:line="360" w:lineRule="auto"/>
              <w:jc w:val="center"/>
              <w:rPr>
                <w:rFonts w:ascii="GHEA Grapalat" w:hAnsi="GHEA Grapalat"/>
              </w:rPr>
            </w:pPr>
            <w:r w:rsidRPr="00B639DF">
              <w:rPr>
                <w:rFonts w:ascii="GHEA Grapalat" w:hAnsi="GHEA Grapalat"/>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3241D1">
          <w:footerReference w:type="default" r:id="rId11"/>
          <w:footnotePr>
            <w:pos w:val="beneathText"/>
          </w:footnotePr>
          <w:type w:val="nextColumn"/>
          <w:pgSz w:w="11907" w:h="16840" w:code="9"/>
          <w:pgMar w:top="993" w:right="1418" w:bottom="0"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AB1" w:rsidRDefault="00F94AB1">
      <w:r>
        <w:separator/>
      </w:r>
    </w:p>
  </w:endnote>
  <w:endnote w:type="continuationSeparator" w:id="0">
    <w:p w:rsidR="00F94AB1" w:rsidRDefault="00F94AB1">
      <w:r>
        <w:continuationSeparator/>
      </w:r>
    </w:p>
  </w:endnote>
  <w:endnote w:id="1">
    <w:p w:rsidR="006143E9" w:rsidRPr="00124BE9" w:rsidRDefault="006143E9" w:rsidP="00BB28C8">
      <w:pPr>
        <w:pStyle w:val="afc"/>
        <w:widowControl w:val="0"/>
        <w:jc w:val="both"/>
        <w:rPr>
          <w:rFonts w:ascii="GHEA Grapalat" w:hAnsi="GHEA Grapalat"/>
          <w:i/>
          <w:lang w:val="hy-AM" w:eastAsia="en-US"/>
        </w:rPr>
      </w:pPr>
      <w:r>
        <w:rPr>
          <w:rStyle w:val="af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6143E9" w:rsidRDefault="006143E9" w:rsidP="00BB28C8">
      <w:pPr>
        <w:pStyle w:val="afc"/>
        <w:widowControl w:val="0"/>
        <w:jc w:val="both"/>
        <w:rPr>
          <w:rFonts w:ascii="GHEA Grapalat" w:hAnsi="GHEA Grapalat"/>
          <w:i/>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w:t>
      </w:r>
    </w:p>
    <w:p w:rsidR="006143E9" w:rsidRPr="00124BE9" w:rsidRDefault="006143E9" w:rsidP="00BB28C8">
      <w:pPr>
        <w:pStyle w:val="afc"/>
        <w:widowControl w:val="0"/>
        <w:jc w:val="both"/>
        <w:rPr>
          <w:rFonts w:ascii="GHEA Grapalat" w:hAnsi="GHEA Grapalat"/>
          <w:i/>
          <w:lang w:val="hy-AM" w:eastAsia="en-US"/>
        </w:rPr>
      </w:pPr>
      <w:r w:rsidRPr="00124BE9">
        <w:rPr>
          <w:rFonts w:ascii="GHEA Grapalat" w:hAnsi="GHEA Grapalat"/>
          <w:i/>
        </w:rPr>
        <w:t>ах".</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4812428"/>
      <w:docPartObj>
        <w:docPartGallery w:val="Page Numbers (Bottom of Page)"/>
        <w:docPartUnique/>
      </w:docPartObj>
    </w:sdtPr>
    <w:sdtEndPr>
      <w:rPr>
        <w:rFonts w:ascii="GHEA Grapalat" w:hAnsi="GHEA Grapalat"/>
        <w:sz w:val="24"/>
        <w:szCs w:val="24"/>
      </w:rPr>
    </w:sdtEndPr>
    <w:sdtContent>
      <w:p w:rsidR="006143E9" w:rsidRDefault="006143E9">
        <w:pPr>
          <w:pStyle w:val="a5"/>
          <w:jc w:val="center"/>
        </w:pPr>
      </w:p>
      <w:p w:rsidR="006143E9" w:rsidRPr="003E450C" w:rsidRDefault="006143E9">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AF6C14">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AB1" w:rsidRDefault="00F94AB1">
      <w:r>
        <w:separator/>
      </w:r>
    </w:p>
  </w:footnote>
  <w:footnote w:type="continuationSeparator" w:id="0">
    <w:p w:rsidR="00F94AB1" w:rsidRDefault="00F94AB1">
      <w:r>
        <w:continuationSeparator/>
      </w:r>
    </w:p>
  </w:footnote>
  <w:footnote w:id="1">
    <w:p w:rsidR="006143E9" w:rsidRPr="00803069" w:rsidRDefault="006143E9"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rsidR="006143E9" w:rsidRPr="00803069" w:rsidRDefault="006143E9" w:rsidP="00541313">
      <w:pPr>
        <w:widowControl w:val="0"/>
        <w:ind w:firstLine="142"/>
        <w:jc w:val="both"/>
        <w:rPr>
          <w:rFonts w:ascii="GHEA Grapalat" w:hAnsi="GHEA Grapalat"/>
          <w:i/>
          <w:sz w:val="20"/>
          <w:szCs w:val="20"/>
        </w:rPr>
      </w:pPr>
      <w:r w:rsidRPr="00803069">
        <w:rPr>
          <w:rFonts w:ascii="GHEA Grapalat" w:hAnsi="GHEA Grapalat"/>
          <w:i/>
          <w:sz w:val="20"/>
          <w:szCs w:val="20"/>
        </w:rPr>
        <w:t>- процедура закупки организована на основании части 6 статьи 15 Закона РА "О закупках</w:t>
      </w:r>
      <w:r w:rsidRPr="00803069">
        <w:rPr>
          <w:rFonts w:ascii="GHEA Grapalat" w:hAnsi="GHEA Grapalat"/>
          <w:i/>
        </w:rPr>
        <w:t>"</w:t>
      </w:r>
      <w:r w:rsidRPr="00803069">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6143E9" w:rsidRPr="00803069" w:rsidRDefault="006143E9"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803069">
        <w:t xml:space="preserve">  </w:t>
      </w:r>
      <w:r w:rsidRPr="00803069">
        <w:rPr>
          <w:rFonts w:ascii="GHEA Grapalat" w:hAnsi="GHEA Grapalat"/>
          <w:i/>
          <w:sz w:val="20"/>
          <w:szCs w:val="20"/>
        </w:rPr>
        <w:t>цена закупаемой  работы по заявке на закупку в рамках данной процедуры не превышает 25 млн. драмов РА</w:t>
      </w:r>
    </w:p>
    <w:p w:rsidR="006143E9" w:rsidRPr="00803069" w:rsidRDefault="006143E9"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803069">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rsidR="006143E9" w:rsidRPr="00D3436F" w:rsidRDefault="006143E9" w:rsidP="00541313">
      <w:pPr>
        <w:widowControl w:val="0"/>
        <w:ind w:firstLine="142"/>
        <w:jc w:val="both"/>
        <w:rPr>
          <w:rFonts w:ascii="GHEA Grapalat" w:hAnsi="GHEA Grapalat"/>
          <w:i/>
          <w:sz w:val="20"/>
          <w:szCs w:val="20"/>
        </w:rPr>
      </w:pPr>
      <w:r w:rsidRPr="00803069">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rsidR="006143E9" w:rsidRPr="008842CE" w:rsidRDefault="006143E9" w:rsidP="001831C4">
      <w:pPr>
        <w:pStyle w:val="af2"/>
        <w:widowControl w:val="0"/>
        <w:jc w:val="both"/>
        <w:rPr>
          <w:rFonts w:ascii="GHEA Grapalat" w:hAnsi="GHEA Grapalat"/>
          <w:lang w:val="af-ZA"/>
        </w:rPr>
      </w:pPr>
    </w:p>
    <w:p w:rsidR="006143E9" w:rsidRPr="008842CE" w:rsidRDefault="006143E9" w:rsidP="008842CE">
      <w:pPr>
        <w:pStyle w:val="af2"/>
        <w:widowControl w:val="0"/>
        <w:jc w:val="both"/>
        <w:rPr>
          <w:rFonts w:ascii="GHEA Grapalat" w:hAnsi="GHEA Grapalat"/>
          <w:lang w:val="af-ZA"/>
        </w:rPr>
      </w:pPr>
    </w:p>
  </w:footnote>
  <w:footnote w:id="2">
    <w:p w:rsidR="006143E9" w:rsidRPr="005C6670" w:rsidRDefault="006143E9" w:rsidP="007662A7">
      <w:pPr>
        <w:pStyle w:val="af2"/>
        <w:jc w:val="both"/>
        <w:rPr>
          <w:rFonts w:asciiTheme="minorHAnsi" w:hAnsiTheme="minorHAnsi"/>
        </w:rPr>
      </w:pPr>
      <w:r w:rsidRPr="005C6670">
        <w:rPr>
          <w:rFonts w:asciiTheme="minorHAnsi" w:hAnsiTheme="minorHAnsi"/>
        </w:rPr>
        <w:t xml:space="preserve">5.1 </w:t>
      </w:r>
      <w:r w:rsidRPr="005C6670">
        <w:rPr>
          <w:rFonts w:ascii="GHEA Grapalat" w:hAnsi="GHEA Grapalat"/>
          <w:i/>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6143E9" w:rsidRPr="005C6670" w:rsidRDefault="006143E9" w:rsidP="00FC69A8">
      <w:pPr>
        <w:pStyle w:val="af2"/>
        <w:jc w:val="both"/>
        <w:rPr>
          <w:rFonts w:asciiTheme="minorHAnsi" w:hAnsiTheme="minorHAnsi"/>
        </w:rPr>
      </w:pPr>
    </w:p>
    <w:p w:rsidR="006143E9" w:rsidRPr="00CD6B60" w:rsidRDefault="006143E9"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143E9" w:rsidRPr="00CD6B60" w:rsidRDefault="006143E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143E9" w:rsidRPr="002E4BC5" w:rsidRDefault="006143E9"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143E9" w:rsidRPr="003F2273" w:rsidRDefault="006143E9"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rsidR="006143E9" w:rsidRDefault="006143E9"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6143E9" w:rsidRPr="00831D6D" w:rsidRDefault="006143E9"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6143E9" w:rsidRPr="00831D6D" w:rsidRDefault="006143E9"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цена закупаемой работы по заявке на закупку в рамках данной процедуры не превышает 25 млн. драмов РА</w:t>
      </w:r>
    </w:p>
  </w:footnote>
  <w:footnote w:id="4">
    <w:p w:rsidR="006143E9" w:rsidRPr="00D3436F" w:rsidRDefault="006143E9" w:rsidP="000D6DD0">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143E9" w:rsidRPr="000811C1" w:rsidRDefault="006143E9" w:rsidP="000D6DD0">
      <w:pPr>
        <w:pStyle w:val="af2"/>
        <w:rPr>
          <w:rFonts w:asciiTheme="minorHAnsi" w:hAnsiTheme="minorHAnsi"/>
        </w:rPr>
      </w:pPr>
    </w:p>
  </w:footnote>
  <w:footnote w:id="5">
    <w:p w:rsidR="006143E9" w:rsidRPr="00810F23" w:rsidRDefault="006143E9">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6">
    <w:p w:rsidR="006143E9" w:rsidRPr="002C2499" w:rsidRDefault="006143E9"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6143E9" w:rsidRPr="000811C1" w:rsidRDefault="006143E9">
      <w:pPr>
        <w:pStyle w:val="af2"/>
        <w:rPr>
          <w:rFonts w:asciiTheme="minorHAnsi" w:hAnsiTheme="minorHAnsi"/>
        </w:rPr>
      </w:pPr>
    </w:p>
  </w:footnote>
  <w:footnote w:id="7">
    <w:p w:rsidR="006143E9" w:rsidRPr="00FE2AA4" w:rsidRDefault="006143E9" w:rsidP="000F1DEC">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6143E9" w:rsidRPr="00D44813" w:rsidRDefault="006143E9" w:rsidP="00C457A7">
      <w:pPr>
        <w:pStyle w:val="af2"/>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6143E9" w:rsidRPr="00D44813" w:rsidRDefault="006143E9" w:rsidP="00C457A7">
      <w:pPr>
        <w:pStyle w:val="af2"/>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6143E9" w:rsidRPr="00D44813" w:rsidRDefault="006143E9" w:rsidP="00C457A7">
      <w:pPr>
        <w:pStyle w:val="af2"/>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6143E9" w:rsidRPr="00D44813" w:rsidRDefault="006143E9" w:rsidP="00C457A7">
      <w:pPr>
        <w:pStyle w:val="af2"/>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6143E9" w:rsidRDefault="006143E9" w:rsidP="00C67FAB">
      <w:pPr>
        <w:pStyle w:val="af2"/>
        <w:jc w:val="both"/>
        <w:rPr>
          <w:rFonts w:asciiTheme="minorHAnsi" w:hAnsiTheme="minorHAnsi"/>
        </w:rPr>
      </w:pPr>
    </w:p>
    <w:p w:rsidR="006143E9" w:rsidRPr="005C22AE" w:rsidRDefault="006143E9" w:rsidP="00C67FAB">
      <w:pPr>
        <w:pStyle w:val="af2"/>
        <w:jc w:val="both"/>
        <w:rPr>
          <w:ins w:id="1" w:author="Vardan" w:date="2020-06-03T18:23:00Z"/>
          <w:rFonts w:ascii="GHEA Grapalat" w:hAnsi="GHEA Grapalat"/>
          <w:i/>
        </w:rPr>
      </w:pPr>
      <w:r w:rsidRPr="005C22AE">
        <w:rPr>
          <w:rStyle w:val="af6"/>
        </w:rPr>
        <w:t>12</w:t>
      </w:r>
      <w:r w:rsidRPr="005C22AE">
        <w:rPr>
          <w:rFonts w:ascii="GHEA Grapalat" w:hAnsi="GHEA Grapalat"/>
          <w:i/>
        </w:rPr>
        <w:t xml:space="preserve"> Если:</w:t>
      </w:r>
    </w:p>
    <w:p w:rsidR="006143E9" w:rsidRPr="005C22AE" w:rsidRDefault="006143E9" w:rsidP="008F43E8">
      <w:pPr>
        <w:pStyle w:val="af2"/>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6143E9" w:rsidRPr="0092041F" w:rsidRDefault="006143E9" w:rsidP="008F43E8">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6143E9" w:rsidRPr="008F43E8" w:rsidRDefault="006143E9" w:rsidP="00C67FAB">
      <w:pPr>
        <w:pStyle w:val="af2"/>
        <w:jc w:val="both"/>
        <w:rPr>
          <w:rFonts w:ascii="GHEA Grapalat" w:hAnsi="GHEA Grapalat"/>
          <w:i/>
        </w:rPr>
      </w:pPr>
    </w:p>
  </w:footnote>
  <w:footnote w:id="9">
    <w:p w:rsidR="006143E9" w:rsidRPr="00511966" w:rsidRDefault="006143E9" w:rsidP="00C67FAB">
      <w:pPr>
        <w:pStyle w:val="af2"/>
        <w:jc w:val="both"/>
        <w:rPr>
          <w:rFonts w:ascii="GHEA Grapalat" w:hAnsi="GHEA Grapalat"/>
          <w:i/>
        </w:rPr>
      </w:pPr>
      <w:r w:rsidRPr="000D07A9">
        <w:rPr>
          <w:rStyle w:val="af6"/>
        </w:rPr>
        <w:t>13</w:t>
      </w:r>
      <w:r w:rsidRPr="000D07A9">
        <w:rPr>
          <w:rFonts w:ascii="GHEA Grapalat" w:hAnsi="GHEA Grapalat"/>
          <w:i/>
        </w:rPr>
        <w:t xml:space="preserve"> Если цена закупаемой по заявке на закупку работы не превышает 25 млн. драмов РА, то слова </w:t>
      </w:r>
      <w:r w:rsidRPr="000D07A9">
        <w:rPr>
          <w:rFonts w:ascii="GHEA Grapalat" w:hAnsi="GHEA Grapalat" w:cs="Times Armenian"/>
          <w:i/>
        </w:rPr>
        <w:t>”</w:t>
      </w:r>
      <w:r w:rsidRPr="000D07A9">
        <w:rPr>
          <w:rFonts w:ascii="GHEA Grapalat" w:hAnsi="GHEA Grapalat"/>
          <w:i/>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10">
    <w:p w:rsidR="006143E9" w:rsidRPr="008E4439" w:rsidRDefault="006143E9"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143E9" w:rsidRPr="000811C1" w:rsidRDefault="006143E9" w:rsidP="0027573B">
      <w:pPr>
        <w:pStyle w:val="af2"/>
        <w:rPr>
          <w:rFonts w:ascii="Sylfaen" w:hAnsi="Sylfaen"/>
          <w:sz w:val="18"/>
          <w:szCs w:val="18"/>
        </w:rPr>
      </w:pPr>
    </w:p>
  </w:footnote>
  <w:footnote w:id="11">
    <w:p w:rsidR="006143E9" w:rsidRPr="00A31673" w:rsidRDefault="006143E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6143E9" w:rsidRPr="00900E5A" w:rsidRDefault="006143E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3">
    <w:p w:rsidR="006143E9" w:rsidRPr="00810F23" w:rsidRDefault="006143E9"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6143E9" w:rsidRPr="005F2C25" w:rsidRDefault="006143E9">
      <w:pPr>
        <w:pStyle w:val="af2"/>
        <w:rPr>
          <w:rFonts w:ascii="Times New Roman" w:hAnsi="Times New Roman"/>
        </w:rPr>
      </w:pPr>
    </w:p>
  </w:footnote>
  <w:footnote w:id="14">
    <w:p w:rsidR="006143E9" w:rsidRDefault="006143E9">
      <w:pPr>
        <w:pStyle w:val="af2"/>
        <w:rPr>
          <w:rFonts w:asciiTheme="minorHAnsi" w:hAnsiTheme="minorHAnsi"/>
        </w:rPr>
      </w:pPr>
    </w:p>
    <w:p w:rsidR="006143E9" w:rsidRPr="00B666FB" w:rsidRDefault="006143E9">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rsidR="006143E9" w:rsidRDefault="006143E9" w:rsidP="006B3E56">
      <w:pPr>
        <w:jc w:val="both"/>
      </w:pPr>
    </w:p>
    <w:p w:rsidR="006143E9" w:rsidRPr="00FC561F" w:rsidRDefault="006143E9" w:rsidP="00D15F26">
      <w:pPr>
        <w:pStyle w:val="af2"/>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6143E9" w:rsidRPr="00FC561F" w:rsidRDefault="006143E9" w:rsidP="006B3E56">
      <w:pPr>
        <w:jc w:val="both"/>
        <w:rPr>
          <w:rFonts w:ascii="GHEA Grapalat" w:hAnsi="GHEA Grapalat"/>
          <w:i/>
          <w:sz w:val="20"/>
          <w:szCs w:val="20"/>
        </w:rPr>
      </w:pPr>
    </w:p>
    <w:p w:rsidR="006143E9" w:rsidRDefault="006143E9"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143E9" w:rsidRDefault="006143E9" w:rsidP="006B3E56">
      <w:pPr>
        <w:pStyle w:val="af2"/>
        <w:rPr>
          <w:rFonts w:asciiTheme="minorHAnsi" w:hAnsiTheme="minorHAnsi"/>
          <w:lang w:val="af-ZA"/>
        </w:rPr>
      </w:pPr>
    </w:p>
  </w:footnote>
  <w:footnote w:id="16">
    <w:p w:rsidR="00C44CF1" w:rsidRPr="00990559" w:rsidRDefault="00C44CF1" w:rsidP="00C44CF1">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7">
    <w:p w:rsidR="00A46B2E" w:rsidRPr="00A25D1B" w:rsidRDefault="00A46B2E" w:rsidP="00A46B2E">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6143E9" w:rsidRPr="00DC619D" w:rsidRDefault="006143E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9">
    <w:p w:rsidR="006143E9" w:rsidRPr="00D3436F" w:rsidRDefault="006143E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6143E9" w:rsidRPr="00D3436F" w:rsidRDefault="006143E9">
      <w:pPr>
        <w:pStyle w:val="af2"/>
        <w:rPr>
          <w:lang w:val="es-ES"/>
        </w:rPr>
      </w:pPr>
    </w:p>
  </w:footnote>
  <w:footnote w:id="20">
    <w:p w:rsidR="006143E9" w:rsidRPr="00217344" w:rsidRDefault="006143E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rsidR="006143E9" w:rsidRPr="00217344" w:rsidRDefault="006143E9"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rsidR="006143E9" w:rsidRPr="008842CE" w:rsidRDefault="006143E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143E9" w:rsidRPr="008842CE" w:rsidRDefault="006143E9" w:rsidP="003D2FE2">
      <w:pPr>
        <w:pStyle w:val="af2"/>
        <w:jc w:val="both"/>
        <w:rPr>
          <w:rFonts w:ascii="GHEA Grapalat" w:hAnsi="GHEA Grapalat"/>
        </w:rPr>
      </w:pPr>
    </w:p>
  </w:footnote>
  <w:footnote w:id="23">
    <w:p w:rsidR="006143E9" w:rsidRPr="008842CE" w:rsidRDefault="006143E9" w:rsidP="003D2FE2">
      <w:pPr>
        <w:pStyle w:val="af2"/>
        <w:jc w:val="both"/>
      </w:pPr>
    </w:p>
  </w:footnote>
  <w:footnote w:id="24">
    <w:p w:rsidR="006143E9" w:rsidRPr="008842CE" w:rsidRDefault="006143E9" w:rsidP="002A2AB3">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143E9" w:rsidRPr="008842CE" w:rsidRDefault="006143E9" w:rsidP="002A2AB3">
      <w:pPr>
        <w:pStyle w:val="af2"/>
        <w:jc w:val="both"/>
        <w:rPr>
          <w:rFonts w:ascii="GHEA Grapalat" w:hAnsi="GHEA Grapalat"/>
        </w:rPr>
      </w:pPr>
    </w:p>
  </w:footnote>
  <w:footnote w:id="25">
    <w:p w:rsidR="006143E9" w:rsidRPr="00217344" w:rsidRDefault="006143E9"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rsidR="006143E9" w:rsidRPr="008842CE" w:rsidRDefault="006143E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143E9" w:rsidRPr="008842CE" w:rsidRDefault="006143E9" w:rsidP="000A214C">
      <w:pPr>
        <w:pStyle w:val="af2"/>
        <w:jc w:val="both"/>
        <w:rPr>
          <w:rFonts w:ascii="GHEA Grapalat" w:hAnsi="GHEA Grapalat"/>
        </w:rPr>
      </w:pPr>
    </w:p>
  </w:footnote>
  <w:footnote w:id="27">
    <w:p w:rsidR="006143E9" w:rsidRPr="008842CE" w:rsidRDefault="006143E9" w:rsidP="000A214C">
      <w:pPr>
        <w:pStyle w:val="af2"/>
        <w:jc w:val="both"/>
      </w:pPr>
    </w:p>
  </w:footnote>
  <w:footnote w:id="28">
    <w:p w:rsidR="006143E9" w:rsidRPr="008842CE" w:rsidRDefault="006143E9" w:rsidP="000B59AA">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143E9" w:rsidRPr="008842CE" w:rsidRDefault="006143E9" w:rsidP="000B59AA">
      <w:pPr>
        <w:pStyle w:val="af2"/>
        <w:jc w:val="both"/>
        <w:rPr>
          <w:rFonts w:ascii="GHEA Grapalat" w:hAnsi="GHEA Grapalat"/>
        </w:rPr>
      </w:pPr>
    </w:p>
  </w:footnote>
  <w:footnote w:id="29">
    <w:p w:rsidR="006143E9" w:rsidRPr="00124BE9" w:rsidRDefault="006143E9"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6143E9" w:rsidRPr="00124BE9" w:rsidRDefault="006143E9" w:rsidP="00BB28C8">
      <w:pPr>
        <w:pStyle w:val="af2"/>
        <w:widowControl w:val="0"/>
        <w:jc w:val="both"/>
        <w:rPr>
          <w:rFonts w:ascii="GHEA Grapalat" w:hAnsi="GHEA Grapalat"/>
          <w:lang w:val="hy-AM"/>
        </w:rPr>
      </w:pPr>
    </w:p>
  </w:footnote>
  <w:footnote w:id="30">
    <w:p w:rsidR="006143E9" w:rsidRPr="008842CE" w:rsidRDefault="006143E9" w:rsidP="00B474CA">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1">
    <w:p w:rsidR="006143E9" w:rsidRPr="00124BE9" w:rsidRDefault="006143E9"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2">
    <w:p w:rsidR="006143E9" w:rsidRPr="00124BE9" w:rsidRDefault="006143E9"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6143E9" w:rsidRPr="00124BE9" w:rsidRDefault="006143E9" w:rsidP="00BB28C8">
      <w:pPr>
        <w:pStyle w:val="af2"/>
        <w:widowControl w:val="0"/>
        <w:jc w:val="both"/>
        <w:rPr>
          <w:rFonts w:ascii="GHEA Grapalat" w:hAnsi="GHEA Grapalat"/>
          <w:lang w:val="hy-AM"/>
        </w:rPr>
      </w:pPr>
    </w:p>
  </w:footnote>
  <w:footnote w:id="33">
    <w:p w:rsidR="006143E9" w:rsidRPr="00AC7DC5" w:rsidRDefault="006143E9"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6143E9" w:rsidRPr="00552088" w:rsidRDefault="006143E9"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143E9" w:rsidRPr="004078D0" w:rsidRDefault="006143E9" w:rsidP="00BB28C8">
      <w:pPr>
        <w:pStyle w:val="af2"/>
        <w:widowControl w:val="0"/>
        <w:jc w:val="both"/>
        <w:rPr>
          <w:rFonts w:ascii="GHEA Grapalat" w:hAnsi="GHEA Grapalat"/>
          <w:sz w:val="2"/>
          <w:szCs w:val="2"/>
          <w:lang w:val="hy-AM"/>
        </w:rPr>
      </w:pPr>
    </w:p>
    <w:p w:rsidR="006143E9" w:rsidRPr="004078D0" w:rsidRDefault="006143E9" w:rsidP="00BB28C8">
      <w:pPr>
        <w:pStyle w:val="af2"/>
        <w:widowControl w:val="0"/>
        <w:jc w:val="both"/>
        <w:rPr>
          <w:rFonts w:ascii="GHEA Grapalat" w:hAnsi="GHEA Grapalat"/>
          <w:sz w:val="2"/>
          <w:szCs w:val="2"/>
          <w:lang w:val="hy-AM"/>
        </w:rPr>
      </w:pPr>
    </w:p>
  </w:footnote>
  <w:footnote w:id="34">
    <w:p w:rsidR="006143E9" w:rsidRPr="00124BE9" w:rsidRDefault="006143E9"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5">
    <w:p w:rsidR="006143E9" w:rsidRPr="00124BE9" w:rsidRDefault="006143E9"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6">
    <w:p w:rsidR="006143E9" w:rsidRPr="00124BE9" w:rsidRDefault="006143E9"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143E9" w:rsidRPr="001C4E24" w:rsidRDefault="006143E9" w:rsidP="00BB28C8">
      <w:pPr>
        <w:pStyle w:val="af2"/>
        <w:rPr>
          <w:lang w:val="hy-AM"/>
        </w:rPr>
      </w:pPr>
    </w:p>
  </w:footnote>
  <w:footnote w:id="37">
    <w:p w:rsidR="006143E9" w:rsidRPr="00124BE9" w:rsidRDefault="006143E9" w:rsidP="00BB28C8">
      <w:pPr>
        <w:pStyle w:val="af2"/>
        <w:widowControl w:val="0"/>
      </w:pPr>
      <w:r w:rsidRPr="00124BE9">
        <w:rPr>
          <w:rStyle w:val="af6"/>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8">
    <w:p w:rsidR="006143E9" w:rsidRPr="00124BE9" w:rsidRDefault="006143E9"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9">
    <w:p w:rsidR="006143E9" w:rsidRPr="00124BE9" w:rsidRDefault="006143E9"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3BC"/>
    <w:rsid w:val="00000958"/>
    <w:rsid w:val="000013D6"/>
    <w:rsid w:val="000016BB"/>
    <w:rsid w:val="00001BDF"/>
    <w:rsid w:val="000029F1"/>
    <w:rsid w:val="00002C23"/>
    <w:rsid w:val="000031E3"/>
    <w:rsid w:val="000033BC"/>
    <w:rsid w:val="00003DF0"/>
    <w:rsid w:val="000045AE"/>
    <w:rsid w:val="000058CF"/>
    <w:rsid w:val="00005D30"/>
    <w:rsid w:val="0000622A"/>
    <w:rsid w:val="00006A31"/>
    <w:rsid w:val="000075A6"/>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924"/>
    <w:rsid w:val="00021C2E"/>
    <w:rsid w:val="00021D75"/>
    <w:rsid w:val="00022328"/>
    <w:rsid w:val="00023384"/>
    <w:rsid w:val="000238FE"/>
    <w:rsid w:val="000239B5"/>
    <w:rsid w:val="00023B6C"/>
    <w:rsid w:val="00023C64"/>
    <w:rsid w:val="00023F8F"/>
    <w:rsid w:val="000246E6"/>
    <w:rsid w:val="00025353"/>
    <w:rsid w:val="00025A85"/>
    <w:rsid w:val="00026351"/>
    <w:rsid w:val="00026426"/>
    <w:rsid w:val="000266AE"/>
    <w:rsid w:val="00027166"/>
    <w:rsid w:val="000275BF"/>
    <w:rsid w:val="00030728"/>
    <w:rsid w:val="00030D40"/>
    <w:rsid w:val="000312D9"/>
    <w:rsid w:val="000313A6"/>
    <w:rsid w:val="000316DF"/>
    <w:rsid w:val="000320D9"/>
    <w:rsid w:val="000330A3"/>
    <w:rsid w:val="00033946"/>
    <w:rsid w:val="00033B20"/>
    <w:rsid w:val="00034C3A"/>
    <w:rsid w:val="00034CED"/>
    <w:rsid w:val="00036C98"/>
    <w:rsid w:val="00036E4A"/>
    <w:rsid w:val="00037117"/>
    <w:rsid w:val="00037126"/>
    <w:rsid w:val="00037977"/>
    <w:rsid w:val="00037DDE"/>
    <w:rsid w:val="000408D8"/>
    <w:rsid w:val="00040D9B"/>
    <w:rsid w:val="0004111D"/>
    <w:rsid w:val="000424BA"/>
    <w:rsid w:val="00042BD4"/>
    <w:rsid w:val="00042FC8"/>
    <w:rsid w:val="00043225"/>
    <w:rsid w:val="0004387F"/>
    <w:rsid w:val="00045911"/>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4D9E"/>
    <w:rsid w:val="00065C3B"/>
    <w:rsid w:val="0006703E"/>
    <w:rsid w:val="000702A0"/>
    <w:rsid w:val="000704B9"/>
    <w:rsid w:val="00070D3E"/>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6731"/>
    <w:rsid w:val="00077036"/>
    <w:rsid w:val="00077062"/>
    <w:rsid w:val="00077BB9"/>
    <w:rsid w:val="00077CE2"/>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B3E"/>
    <w:rsid w:val="00094F5C"/>
    <w:rsid w:val="00095885"/>
    <w:rsid w:val="00095EB1"/>
    <w:rsid w:val="000964F1"/>
    <w:rsid w:val="00096865"/>
    <w:rsid w:val="0009758F"/>
    <w:rsid w:val="000976D7"/>
    <w:rsid w:val="00097DE8"/>
    <w:rsid w:val="000A15F9"/>
    <w:rsid w:val="000A214C"/>
    <w:rsid w:val="000A323C"/>
    <w:rsid w:val="000A359E"/>
    <w:rsid w:val="000A37CE"/>
    <w:rsid w:val="000A3B50"/>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3DBD"/>
    <w:rsid w:val="000B3FB6"/>
    <w:rsid w:val="000B59AA"/>
    <w:rsid w:val="000B6A70"/>
    <w:rsid w:val="000B700B"/>
    <w:rsid w:val="000B751B"/>
    <w:rsid w:val="000B7641"/>
    <w:rsid w:val="000B7C54"/>
    <w:rsid w:val="000C062F"/>
    <w:rsid w:val="000C0A9D"/>
    <w:rsid w:val="000C0D1B"/>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025"/>
    <w:rsid w:val="000D5766"/>
    <w:rsid w:val="000D590A"/>
    <w:rsid w:val="000D5A1D"/>
    <w:rsid w:val="000D6018"/>
    <w:rsid w:val="000D6919"/>
    <w:rsid w:val="000D6A89"/>
    <w:rsid w:val="000D6C21"/>
    <w:rsid w:val="000D6DD0"/>
    <w:rsid w:val="000D701E"/>
    <w:rsid w:val="000D77C1"/>
    <w:rsid w:val="000E040E"/>
    <w:rsid w:val="000E1C31"/>
    <w:rsid w:val="000E21F2"/>
    <w:rsid w:val="000E2427"/>
    <w:rsid w:val="000E267C"/>
    <w:rsid w:val="000E308B"/>
    <w:rsid w:val="000E30B9"/>
    <w:rsid w:val="000E3BC0"/>
    <w:rsid w:val="000E3D1E"/>
    <w:rsid w:val="000E3F9A"/>
    <w:rsid w:val="000E4039"/>
    <w:rsid w:val="000E426E"/>
    <w:rsid w:val="000E4C35"/>
    <w:rsid w:val="000E5A91"/>
    <w:rsid w:val="000E5C19"/>
    <w:rsid w:val="000E624C"/>
    <w:rsid w:val="000E6D6C"/>
    <w:rsid w:val="000E7612"/>
    <w:rsid w:val="000E79BD"/>
    <w:rsid w:val="000F0C71"/>
    <w:rsid w:val="000F109E"/>
    <w:rsid w:val="000F1DEC"/>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6F2A"/>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10C3"/>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718"/>
    <w:rsid w:val="00134D6E"/>
    <w:rsid w:val="00134DC5"/>
    <w:rsid w:val="00134FE3"/>
    <w:rsid w:val="0013537D"/>
    <w:rsid w:val="001355F9"/>
    <w:rsid w:val="00135840"/>
    <w:rsid w:val="0013598D"/>
    <w:rsid w:val="00135EF7"/>
    <w:rsid w:val="001361B2"/>
    <w:rsid w:val="001369CB"/>
    <w:rsid w:val="00136A6F"/>
    <w:rsid w:val="00136B78"/>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24"/>
    <w:rsid w:val="00152788"/>
    <w:rsid w:val="00153A85"/>
    <w:rsid w:val="00153B9F"/>
    <w:rsid w:val="00153C87"/>
    <w:rsid w:val="00155366"/>
    <w:rsid w:val="0015583C"/>
    <w:rsid w:val="0015589E"/>
    <w:rsid w:val="00155C35"/>
    <w:rsid w:val="00155FCA"/>
    <w:rsid w:val="001561A5"/>
    <w:rsid w:val="0015634C"/>
    <w:rsid w:val="001578A1"/>
    <w:rsid w:val="001578D4"/>
    <w:rsid w:val="0016001A"/>
    <w:rsid w:val="001600FF"/>
    <w:rsid w:val="0016055A"/>
    <w:rsid w:val="001609F6"/>
    <w:rsid w:val="00160AE4"/>
    <w:rsid w:val="00160BB4"/>
    <w:rsid w:val="001611D8"/>
    <w:rsid w:val="00161428"/>
    <w:rsid w:val="0016152F"/>
    <w:rsid w:val="00161B32"/>
    <w:rsid w:val="001620CB"/>
    <w:rsid w:val="0016213E"/>
    <w:rsid w:val="00163324"/>
    <w:rsid w:val="0016336E"/>
    <w:rsid w:val="001647D2"/>
    <w:rsid w:val="00164BBC"/>
    <w:rsid w:val="0016519F"/>
    <w:rsid w:val="00165A51"/>
    <w:rsid w:val="00166832"/>
    <w:rsid w:val="001679A6"/>
    <w:rsid w:val="00167BD0"/>
    <w:rsid w:val="0017009D"/>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759"/>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2D24"/>
    <w:rsid w:val="001932A7"/>
    <w:rsid w:val="00193871"/>
    <w:rsid w:val="00194598"/>
    <w:rsid w:val="00195F24"/>
    <w:rsid w:val="00196487"/>
    <w:rsid w:val="00196CE4"/>
    <w:rsid w:val="00196F14"/>
    <w:rsid w:val="00197AA2"/>
    <w:rsid w:val="001A070B"/>
    <w:rsid w:val="001A109D"/>
    <w:rsid w:val="001A23A6"/>
    <w:rsid w:val="001A2579"/>
    <w:rsid w:val="001A2B0A"/>
    <w:rsid w:val="001A2F72"/>
    <w:rsid w:val="001A3195"/>
    <w:rsid w:val="001A3F67"/>
    <w:rsid w:val="001A3FEC"/>
    <w:rsid w:val="001A4306"/>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64"/>
    <w:rsid w:val="001C1570"/>
    <w:rsid w:val="001C3D83"/>
    <w:rsid w:val="001C3F6C"/>
    <w:rsid w:val="001C629E"/>
    <w:rsid w:val="001C6688"/>
    <w:rsid w:val="001C76F7"/>
    <w:rsid w:val="001C7EB3"/>
    <w:rsid w:val="001D0249"/>
    <w:rsid w:val="001D0644"/>
    <w:rsid w:val="001D129F"/>
    <w:rsid w:val="001D1A03"/>
    <w:rsid w:val="001D1D00"/>
    <w:rsid w:val="001D2058"/>
    <w:rsid w:val="001D209D"/>
    <w:rsid w:val="001D2D62"/>
    <w:rsid w:val="001D2FF7"/>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2EBD"/>
    <w:rsid w:val="001E3D3F"/>
    <w:rsid w:val="001E456C"/>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4683"/>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37C"/>
    <w:rsid w:val="00206890"/>
    <w:rsid w:val="002069C9"/>
    <w:rsid w:val="00206AF8"/>
    <w:rsid w:val="0020701A"/>
    <w:rsid w:val="00207490"/>
    <w:rsid w:val="002100B3"/>
    <w:rsid w:val="002101F2"/>
    <w:rsid w:val="00210F0C"/>
    <w:rsid w:val="0021112B"/>
    <w:rsid w:val="00211425"/>
    <w:rsid w:val="00211FCB"/>
    <w:rsid w:val="002137E6"/>
    <w:rsid w:val="00213830"/>
    <w:rsid w:val="00213EB8"/>
    <w:rsid w:val="00214462"/>
    <w:rsid w:val="00216143"/>
    <w:rsid w:val="002166CE"/>
    <w:rsid w:val="00217344"/>
    <w:rsid w:val="00217710"/>
    <w:rsid w:val="00220ACB"/>
    <w:rsid w:val="00220C7C"/>
    <w:rsid w:val="002218FE"/>
    <w:rsid w:val="00221C7B"/>
    <w:rsid w:val="00221EED"/>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1F5"/>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32E5"/>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CB5"/>
    <w:rsid w:val="00265D18"/>
    <w:rsid w:val="00266522"/>
    <w:rsid w:val="002665A4"/>
    <w:rsid w:val="002674D5"/>
    <w:rsid w:val="00267C19"/>
    <w:rsid w:val="002704F9"/>
    <w:rsid w:val="0027052A"/>
    <w:rsid w:val="00270D59"/>
    <w:rsid w:val="002716CA"/>
    <w:rsid w:val="00271DF6"/>
    <w:rsid w:val="0027256A"/>
    <w:rsid w:val="002737E0"/>
    <w:rsid w:val="00273A88"/>
    <w:rsid w:val="00273B4F"/>
    <w:rsid w:val="00274353"/>
    <w:rsid w:val="002748DE"/>
    <w:rsid w:val="0027499F"/>
    <w:rsid w:val="00274F0E"/>
    <w:rsid w:val="002754C4"/>
    <w:rsid w:val="0027573B"/>
    <w:rsid w:val="00275B73"/>
    <w:rsid w:val="00276441"/>
    <w:rsid w:val="00276B03"/>
    <w:rsid w:val="0027775F"/>
    <w:rsid w:val="00277F14"/>
    <w:rsid w:val="00280E91"/>
    <w:rsid w:val="00281D16"/>
    <w:rsid w:val="00282BFE"/>
    <w:rsid w:val="00283198"/>
    <w:rsid w:val="00283E26"/>
    <w:rsid w:val="00283F0A"/>
    <w:rsid w:val="002845EA"/>
    <w:rsid w:val="002846B1"/>
    <w:rsid w:val="002849A6"/>
    <w:rsid w:val="00284C6E"/>
    <w:rsid w:val="00285F47"/>
    <w:rsid w:val="00286527"/>
    <w:rsid w:val="00286CDB"/>
    <w:rsid w:val="0028726A"/>
    <w:rsid w:val="00291919"/>
    <w:rsid w:val="00291EFF"/>
    <w:rsid w:val="00292409"/>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2AB3"/>
    <w:rsid w:val="002A36CC"/>
    <w:rsid w:val="002A3785"/>
    <w:rsid w:val="002A3FC1"/>
    <w:rsid w:val="002A4554"/>
    <w:rsid w:val="002A464D"/>
    <w:rsid w:val="002A4691"/>
    <w:rsid w:val="002A4BE0"/>
    <w:rsid w:val="002A665D"/>
    <w:rsid w:val="002A7380"/>
    <w:rsid w:val="002A76C6"/>
    <w:rsid w:val="002A7783"/>
    <w:rsid w:val="002A7A40"/>
    <w:rsid w:val="002A7F67"/>
    <w:rsid w:val="002B05FA"/>
    <w:rsid w:val="002B0631"/>
    <w:rsid w:val="002B0AEA"/>
    <w:rsid w:val="002B103D"/>
    <w:rsid w:val="002B121D"/>
    <w:rsid w:val="002B155B"/>
    <w:rsid w:val="002B1ABE"/>
    <w:rsid w:val="002B24A4"/>
    <w:rsid w:val="002B24E8"/>
    <w:rsid w:val="002B32D6"/>
    <w:rsid w:val="002B372D"/>
    <w:rsid w:val="002B3E53"/>
    <w:rsid w:val="002B4AAE"/>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416"/>
    <w:rsid w:val="002E069D"/>
    <w:rsid w:val="002E0768"/>
    <w:rsid w:val="002E0877"/>
    <w:rsid w:val="002E17E5"/>
    <w:rsid w:val="002E30B8"/>
    <w:rsid w:val="002E3165"/>
    <w:rsid w:val="002E3D24"/>
    <w:rsid w:val="002E4305"/>
    <w:rsid w:val="002E477F"/>
    <w:rsid w:val="002E4BC5"/>
    <w:rsid w:val="002E50C9"/>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431"/>
    <w:rsid w:val="002F35FE"/>
    <w:rsid w:val="002F4135"/>
    <w:rsid w:val="002F427B"/>
    <w:rsid w:val="002F5BC7"/>
    <w:rsid w:val="002F6164"/>
    <w:rsid w:val="002F6BAF"/>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41D1"/>
    <w:rsid w:val="00324F4B"/>
    <w:rsid w:val="00325043"/>
    <w:rsid w:val="00325546"/>
    <w:rsid w:val="00325960"/>
    <w:rsid w:val="003259C5"/>
    <w:rsid w:val="00325CC0"/>
    <w:rsid w:val="00326507"/>
    <w:rsid w:val="003267C8"/>
    <w:rsid w:val="003270A4"/>
    <w:rsid w:val="00327436"/>
    <w:rsid w:val="00331472"/>
    <w:rsid w:val="0033253D"/>
    <w:rsid w:val="003325FD"/>
    <w:rsid w:val="00333314"/>
    <w:rsid w:val="0033355A"/>
    <w:rsid w:val="00333B85"/>
    <w:rsid w:val="00334564"/>
    <w:rsid w:val="003347CE"/>
    <w:rsid w:val="0033571F"/>
    <w:rsid w:val="00335C2A"/>
    <w:rsid w:val="00335DAA"/>
    <w:rsid w:val="00336709"/>
    <w:rsid w:val="00336F9A"/>
    <w:rsid w:val="0033740E"/>
    <w:rsid w:val="00337C99"/>
    <w:rsid w:val="00340083"/>
    <w:rsid w:val="00340659"/>
    <w:rsid w:val="00340C8E"/>
    <w:rsid w:val="003414F9"/>
    <w:rsid w:val="00341747"/>
    <w:rsid w:val="00341A74"/>
    <w:rsid w:val="00341D7A"/>
    <w:rsid w:val="00341ED4"/>
    <w:rsid w:val="003427DF"/>
    <w:rsid w:val="003436A5"/>
    <w:rsid w:val="00345253"/>
    <w:rsid w:val="00345909"/>
    <w:rsid w:val="003468B8"/>
    <w:rsid w:val="00347499"/>
    <w:rsid w:val="003475E1"/>
    <w:rsid w:val="0034777A"/>
    <w:rsid w:val="003477F4"/>
    <w:rsid w:val="00347F0A"/>
    <w:rsid w:val="003500D1"/>
    <w:rsid w:val="00350210"/>
    <w:rsid w:val="003529EA"/>
    <w:rsid w:val="00352DB8"/>
    <w:rsid w:val="0035482E"/>
    <w:rsid w:val="00354AEF"/>
    <w:rsid w:val="00354D50"/>
    <w:rsid w:val="0035555B"/>
    <w:rsid w:val="00355B51"/>
    <w:rsid w:val="0035631F"/>
    <w:rsid w:val="00356463"/>
    <w:rsid w:val="003572A0"/>
    <w:rsid w:val="003572EA"/>
    <w:rsid w:val="00357647"/>
    <w:rsid w:val="003579C1"/>
    <w:rsid w:val="00357A33"/>
    <w:rsid w:val="00357AA2"/>
    <w:rsid w:val="00357D48"/>
    <w:rsid w:val="00357E1B"/>
    <w:rsid w:val="003605D5"/>
    <w:rsid w:val="00360A8F"/>
    <w:rsid w:val="0036230B"/>
    <w:rsid w:val="003629F7"/>
    <w:rsid w:val="00363298"/>
    <w:rsid w:val="00363335"/>
    <w:rsid w:val="00363627"/>
    <w:rsid w:val="00363E98"/>
    <w:rsid w:val="003642DD"/>
    <w:rsid w:val="00364E7A"/>
    <w:rsid w:val="003650C5"/>
    <w:rsid w:val="0036520F"/>
    <w:rsid w:val="003653B7"/>
    <w:rsid w:val="003655BE"/>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070"/>
    <w:rsid w:val="0038517B"/>
    <w:rsid w:val="00385C27"/>
    <w:rsid w:val="00386E4B"/>
    <w:rsid w:val="003871DA"/>
    <w:rsid w:val="0038727D"/>
    <w:rsid w:val="00391276"/>
    <w:rsid w:val="0039134D"/>
    <w:rsid w:val="00391E56"/>
    <w:rsid w:val="00391F90"/>
    <w:rsid w:val="00392525"/>
    <w:rsid w:val="0039338D"/>
    <w:rsid w:val="003937C5"/>
    <w:rsid w:val="0039443C"/>
    <w:rsid w:val="003946B4"/>
    <w:rsid w:val="00394990"/>
    <w:rsid w:val="003949A5"/>
    <w:rsid w:val="00395D6D"/>
    <w:rsid w:val="003960EA"/>
    <w:rsid w:val="0039646A"/>
    <w:rsid w:val="00396D60"/>
    <w:rsid w:val="003972CC"/>
    <w:rsid w:val="00397DC0"/>
    <w:rsid w:val="003A0A31"/>
    <w:rsid w:val="003A145D"/>
    <w:rsid w:val="003A1EBB"/>
    <w:rsid w:val="003A26AD"/>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DF7"/>
    <w:rsid w:val="003C3E7A"/>
    <w:rsid w:val="003C4278"/>
    <w:rsid w:val="003C53D4"/>
    <w:rsid w:val="003C574C"/>
    <w:rsid w:val="003C5795"/>
    <w:rsid w:val="003C5E16"/>
    <w:rsid w:val="003C61D5"/>
    <w:rsid w:val="003C6316"/>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431"/>
    <w:rsid w:val="003F25AD"/>
    <w:rsid w:val="003F264A"/>
    <w:rsid w:val="003F28E4"/>
    <w:rsid w:val="003F300B"/>
    <w:rsid w:val="003F3560"/>
    <w:rsid w:val="003F35A5"/>
    <w:rsid w:val="003F4583"/>
    <w:rsid w:val="003F4C5E"/>
    <w:rsid w:val="003F658E"/>
    <w:rsid w:val="003F66A5"/>
    <w:rsid w:val="003F6CF8"/>
    <w:rsid w:val="003F762C"/>
    <w:rsid w:val="003F78A5"/>
    <w:rsid w:val="003F7B41"/>
    <w:rsid w:val="003F7F2F"/>
    <w:rsid w:val="0040112D"/>
    <w:rsid w:val="00401B30"/>
    <w:rsid w:val="00401BA5"/>
    <w:rsid w:val="00402443"/>
    <w:rsid w:val="00402941"/>
    <w:rsid w:val="00402BC3"/>
    <w:rsid w:val="00402C45"/>
    <w:rsid w:val="00403109"/>
    <w:rsid w:val="004031C1"/>
    <w:rsid w:val="0040346A"/>
    <w:rsid w:val="004034CF"/>
    <w:rsid w:val="00405194"/>
    <w:rsid w:val="004055C1"/>
    <w:rsid w:val="00405711"/>
    <w:rsid w:val="004058F3"/>
    <w:rsid w:val="00405996"/>
    <w:rsid w:val="004060E5"/>
    <w:rsid w:val="004068F5"/>
    <w:rsid w:val="004072C8"/>
    <w:rsid w:val="0040761D"/>
    <w:rsid w:val="0041023E"/>
    <w:rsid w:val="004106FE"/>
    <w:rsid w:val="004110AC"/>
    <w:rsid w:val="004116A0"/>
    <w:rsid w:val="00411D9D"/>
    <w:rsid w:val="00412165"/>
    <w:rsid w:val="00413390"/>
    <w:rsid w:val="00413595"/>
    <w:rsid w:val="00415C9B"/>
    <w:rsid w:val="00416F1E"/>
    <w:rsid w:val="0041739A"/>
    <w:rsid w:val="004175B6"/>
    <w:rsid w:val="00417E48"/>
    <w:rsid w:val="00417F33"/>
    <w:rsid w:val="00421AEB"/>
    <w:rsid w:val="00421B1D"/>
    <w:rsid w:val="00422802"/>
    <w:rsid w:val="00424E1F"/>
    <w:rsid w:val="004272E3"/>
    <w:rsid w:val="00427AEC"/>
    <w:rsid w:val="00427CB1"/>
    <w:rsid w:val="00427DE7"/>
    <w:rsid w:val="00427EAA"/>
    <w:rsid w:val="00431587"/>
    <w:rsid w:val="00431998"/>
    <w:rsid w:val="004320F2"/>
    <w:rsid w:val="00432C09"/>
    <w:rsid w:val="00432C9A"/>
    <w:rsid w:val="00434D1C"/>
    <w:rsid w:val="0043558D"/>
    <w:rsid w:val="004361D6"/>
    <w:rsid w:val="0043641B"/>
    <w:rsid w:val="0043662A"/>
    <w:rsid w:val="004369A8"/>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6D12"/>
    <w:rsid w:val="00447808"/>
    <w:rsid w:val="00447B76"/>
    <w:rsid w:val="00447FFD"/>
    <w:rsid w:val="004504F0"/>
    <w:rsid w:val="00450C30"/>
    <w:rsid w:val="00451FA7"/>
    <w:rsid w:val="004521BB"/>
    <w:rsid w:val="00452896"/>
    <w:rsid w:val="00454D73"/>
    <w:rsid w:val="0045525D"/>
    <w:rsid w:val="004553CA"/>
    <w:rsid w:val="0045669A"/>
    <w:rsid w:val="00456B02"/>
    <w:rsid w:val="00457745"/>
    <w:rsid w:val="00460CA5"/>
    <w:rsid w:val="0046169E"/>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6CF"/>
    <w:rsid w:val="00473CF5"/>
    <w:rsid w:val="004749BD"/>
    <w:rsid w:val="00475242"/>
    <w:rsid w:val="00475591"/>
    <w:rsid w:val="0047567E"/>
    <w:rsid w:val="00475DA7"/>
    <w:rsid w:val="0047619C"/>
    <w:rsid w:val="004763CF"/>
    <w:rsid w:val="00476A47"/>
    <w:rsid w:val="004775ED"/>
    <w:rsid w:val="00477E9F"/>
    <w:rsid w:val="00477F1C"/>
    <w:rsid w:val="00480162"/>
    <w:rsid w:val="0048059F"/>
    <w:rsid w:val="00481297"/>
    <w:rsid w:val="004813B3"/>
    <w:rsid w:val="00483357"/>
    <w:rsid w:val="004834BA"/>
    <w:rsid w:val="00483944"/>
    <w:rsid w:val="0048419C"/>
    <w:rsid w:val="00484C86"/>
    <w:rsid w:val="00484FED"/>
    <w:rsid w:val="00485531"/>
    <w:rsid w:val="004859E2"/>
    <w:rsid w:val="00486B55"/>
    <w:rsid w:val="00487402"/>
    <w:rsid w:val="004874EC"/>
    <w:rsid w:val="00490743"/>
    <w:rsid w:val="004907EC"/>
    <w:rsid w:val="004929E4"/>
    <w:rsid w:val="00492BA0"/>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515"/>
    <w:rsid w:val="004A3859"/>
    <w:rsid w:val="004A51CE"/>
    <w:rsid w:val="004A6204"/>
    <w:rsid w:val="004A712A"/>
    <w:rsid w:val="004A7722"/>
    <w:rsid w:val="004A798D"/>
    <w:rsid w:val="004B1291"/>
    <w:rsid w:val="004B1ADC"/>
    <w:rsid w:val="004B2363"/>
    <w:rsid w:val="004B2714"/>
    <w:rsid w:val="004B28E1"/>
    <w:rsid w:val="004B2F56"/>
    <w:rsid w:val="004B383E"/>
    <w:rsid w:val="004B4580"/>
    <w:rsid w:val="004B4A95"/>
    <w:rsid w:val="004B4B72"/>
    <w:rsid w:val="004B50B6"/>
    <w:rsid w:val="004B5371"/>
    <w:rsid w:val="004B5522"/>
    <w:rsid w:val="004B5A6A"/>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AAC"/>
    <w:rsid w:val="004D1C32"/>
    <w:rsid w:val="004D1E87"/>
    <w:rsid w:val="004D2727"/>
    <w:rsid w:val="004D28BA"/>
    <w:rsid w:val="004D2B0B"/>
    <w:rsid w:val="004D2B4B"/>
    <w:rsid w:val="004D4207"/>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91A"/>
    <w:rsid w:val="004F2E2A"/>
    <w:rsid w:val="004F2EEC"/>
    <w:rsid w:val="004F30DA"/>
    <w:rsid w:val="004F3B83"/>
    <w:rsid w:val="004F3C4E"/>
    <w:rsid w:val="004F4D14"/>
    <w:rsid w:val="004F5190"/>
    <w:rsid w:val="004F5518"/>
    <w:rsid w:val="004F5616"/>
    <w:rsid w:val="004F709A"/>
    <w:rsid w:val="004F78B4"/>
    <w:rsid w:val="004F78EF"/>
    <w:rsid w:val="004F7933"/>
    <w:rsid w:val="00500539"/>
    <w:rsid w:val="00501516"/>
    <w:rsid w:val="0050161D"/>
    <w:rsid w:val="005020A2"/>
    <w:rsid w:val="00502397"/>
    <w:rsid w:val="005024D2"/>
    <w:rsid w:val="005026CC"/>
    <w:rsid w:val="00503288"/>
    <w:rsid w:val="00503B3B"/>
    <w:rsid w:val="00503BFB"/>
    <w:rsid w:val="00504133"/>
    <w:rsid w:val="00506832"/>
    <w:rsid w:val="00507338"/>
    <w:rsid w:val="00507FEA"/>
    <w:rsid w:val="00510110"/>
    <w:rsid w:val="00510176"/>
    <w:rsid w:val="0051063A"/>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5E15"/>
    <w:rsid w:val="005162B1"/>
    <w:rsid w:val="005167C7"/>
    <w:rsid w:val="005169CF"/>
    <w:rsid w:val="00516DDC"/>
    <w:rsid w:val="005170F3"/>
    <w:rsid w:val="00517468"/>
    <w:rsid w:val="00520445"/>
    <w:rsid w:val="0052057E"/>
    <w:rsid w:val="00520BDB"/>
    <w:rsid w:val="00520F57"/>
    <w:rsid w:val="005215E3"/>
    <w:rsid w:val="005216EB"/>
    <w:rsid w:val="00521B22"/>
    <w:rsid w:val="00521B59"/>
    <w:rsid w:val="00522917"/>
    <w:rsid w:val="00522932"/>
    <w:rsid w:val="005230A8"/>
    <w:rsid w:val="005234A1"/>
    <w:rsid w:val="00523563"/>
    <w:rsid w:val="0052367F"/>
    <w:rsid w:val="005236FD"/>
    <w:rsid w:val="00524982"/>
    <w:rsid w:val="00524B2E"/>
    <w:rsid w:val="00524D3D"/>
    <w:rsid w:val="00524DDF"/>
    <w:rsid w:val="00524EFA"/>
    <w:rsid w:val="005250B5"/>
    <w:rsid w:val="005250C2"/>
    <w:rsid w:val="0052546C"/>
    <w:rsid w:val="00525658"/>
    <w:rsid w:val="00525BD2"/>
    <w:rsid w:val="0052601D"/>
    <w:rsid w:val="00526C15"/>
    <w:rsid w:val="00527D4B"/>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6BF"/>
    <w:rsid w:val="00544728"/>
    <w:rsid w:val="00544D9F"/>
    <w:rsid w:val="005457B4"/>
    <w:rsid w:val="00545F4E"/>
    <w:rsid w:val="005473A5"/>
    <w:rsid w:val="0054752B"/>
    <w:rsid w:val="0054772C"/>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1D54"/>
    <w:rsid w:val="00562EB1"/>
    <w:rsid w:val="0056331A"/>
    <w:rsid w:val="00563671"/>
    <w:rsid w:val="005639B0"/>
    <w:rsid w:val="005646FC"/>
    <w:rsid w:val="0056625A"/>
    <w:rsid w:val="00567040"/>
    <w:rsid w:val="00567893"/>
    <w:rsid w:val="005713A6"/>
    <w:rsid w:val="005716B8"/>
    <w:rsid w:val="00571702"/>
    <w:rsid w:val="00571F29"/>
    <w:rsid w:val="005736A5"/>
    <w:rsid w:val="0057372A"/>
    <w:rsid w:val="005739AB"/>
    <w:rsid w:val="00573BD6"/>
    <w:rsid w:val="00574057"/>
    <w:rsid w:val="005744FC"/>
    <w:rsid w:val="005746C5"/>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1F77"/>
    <w:rsid w:val="00592A50"/>
    <w:rsid w:val="00592F35"/>
    <w:rsid w:val="0059327C"/>
    <w:rsid w:val="005939DE"/>
    <w:rsid w:val="00593B80"/>
    <w:rsid w:val="00593E76"/>
    <w:rsid w:val="00594C31"/>
    <w:rsid w:val="00594FEE"/>
    <w:rsid w:val="00595177"/>
    <w:rsid w:val="005953F4"/>
    <w:rsid w:val="005960B4"/>
    <w:rsid w:val="0059636E"/>
    <w:rsid w:val="00596658"/>
    <w:rsid w:val="0059697A"/>
    <w:rsid w:val="00597353"/>
    <w:rsid w:val="005A090F"/>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0AA"/>
    <w:rsid w:val="005B6B3E"/>
    <w:rsid w:val="005B6B51"/>
    <w:rsid w:val="005B6DCF"/>
    <w:rsid w:val="005B6F10"/>
    <w:rsid w:val="005C01C2"/>
    <w:rsid w:val="005C0666"/>
    <w:rsid w:val="005C0D39"/>
    <w:rsid w:val="005C1BF7"/>
    <w:rsid w:val="005C1C00"/>
    <w:rsid w:val="005C1C99"/>
    <w:rsid w:val="005C20A6"/>
    <w:rsid w:val="005C22AE"/>
    <w:rsid w:val="005C3733"/>
    <w:rsid w:val="005C4C12"/>
    <w:rsid w:val="005C5F3F"/>
    <w:rsid w:val="005C6159"/>
    <w:rsid w:val="005C6670"/>
    <w:rsid w:val="005D00A5"/>
    <w:rsid w:val="005D00D6"/>
    <w:rsid w:val="005D07B2"/>
    <w:rsid w:val="005D0BF1"/>
    <w:rsid w:val="005D0D93"/>
    <w:rsid w:val="005D111E"/>
    <w:rsid w:val="005D13A9"/>
    <w:rsid w:val="005D191A"/>
    <w:rsid w:val="005D1A14"/>
    <w:rsid w:val="005D1ACD"/>
    <w:rsid w:val="005D1F97"/>
    <w:rsid w:val="005D26DF"/>
    <w:rsid w:val="005D27D0"/>
    <w:rsid w:val="005D2EDB"/>
    <w:rsid w:val="005D3674"/>
    <w:rsid w:val="005D3786"/>
    <w:rsid w:val="005D42B5"/>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5E5"/>
    <w:rsid w:val="005E3CB8"/>
    <w:rsid w:val="005E3FC4"/>
    <w:rsid w:val="005E4A2F"/>
    <w:rsid w:val="005E4C8D"/>
    <w:rsid w:val="005E52ED"/>
    <w:rsid w:val="005E573E"/>
    <w:rsid w:val="005E6606"/>
    <w:rsid w:val="005E6791"/>
    <w:rsid w:val="005E6D42"/>
    <w:rsid w:val="005E7AC1"/>
    <w:rsid w:val="005F0715"/>
    <w:rsid w:val="005F09CE"/>
    <w:rsid w:val="005F156A"/>
    <w:rsid w:val="005F1793"/>
    <w:rsid w:val="005F1DBB"/>
    <w:rsid w:val="005F1F95"/>
    <w:rsid w:val="005F25EF"/>
    <w:rsid w:val="005F2C25"/>
    <w:rsid w:val="005F2DEE"/>
    <w:rsid w:val="005F2F3B"/>
    <w:rsid w:val="005F33EE"/>
    <w:rsid w:val="005F3C58"/>
    <w:rsid w:val="005F3D51"/>
    <w:rsid w:val="005F40EC"/>
    <w:rsid w:val="005F458C"/>
    <w:rsid w:val="005F53F2"/>
    <w:rsid w:val="005F581A"/>
    <w:rsid w:val="005F7B34"/>
    <w:rsid w:val="005F7C1D"/>
    <w:rsid w:val="0060038D"/>
    <w:rsid w:val="0060526C"/>
    <w:rsid w:val="0060591F"/>
    <w:rsid w:val="00605E16"/>
    <w:rsid w:val="00605F9B"/>
    <w:rsid w:val="00606328"/>
    <w:rsid w:val="00606480"/>
    <w:rsid w:val="0060652B"/>
    <w:rsid w:val="00606B84"/>
    <w:rsid w:val="00607120"/>
    <w:rsid w:val="00607F7B"/>
    <w:rsid w:val="006103B4"/>
    <w:rsid w:val="006105DA"/>
    <w:rsid w:val="00611998"/>
    <w:rsid w:val="00611BAA"/>
    <w:rsid w:val="006121FF"/>
    <w:rsid w:val="006132ED"/>
    <w:rsid w:val="006143E9"/>
    <w:rsid w:val="00614934"/>
    <w:rsid w:val="0061522D"/>
    <w:rsid w:val="006154C5"/>
    <w:rsid w:val="00615570"/>
    <w:rsid w:val="00615B35"/>
    <w:rsid w:val="0061684A"/>
    <w:rsid w:val="00617764"/>
    <w:rsid w:val="00617A6E"/>
    <w:rsid w:val="00621255"/>
    <w:rsid w:val="00621D3B"/>
    <w:rsid w:val="006220CA"/>
    <w:rsid w:val="00622891"/>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0AF0"/>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818"/>
    <w:rsid w:val="00661E7D"/>
    <w:rsid w:val="00662165"/>
    <w:rsid w:val="00662623"/>
    <w:rsid w:val="0066349B"/>
    <w:rsid w:val="006650C4"/>
    <w:rsid w:val="00665120"/>
    <w:rsid w:val="00665605"/>
    <w:rsid w:val="006657A3"/>
    <w:rsid w:val="006657EE"/>
    <w:rsid w:val="0066621D"/>
    <w:rsid w:val="00666548"/>
    <w:rsid w:val="006672BA"/>
    <w:rsid w:val="006672E6"/>
    <w:rsid w:val="00667A56"/>
    <w:rsid w:val="00667C83"/>
    <w:rsid w:val="0067066B"/>
    <w:rsid w:val="00670C2D"/>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0"/>
    <w:rsid w:val="00685962"/>
    <w:rsid w:val="00685A30"/>
    <w:rsid w:val="00685C48"/>
    <w:rsid w:val="00687302"/>
    <w:rsid w:val="00687381"/>
    <w:rsid w:val="00687E34"/>
    <w:rsid w:val="00690473"/>
    <w:rsid w:val="006906E8"/>
    <w:rsid w:val="00691009"/>
    <w:rsid w:val="006912BB"/>
    <w:rsid w:val="00692380"/>
    <w:rsid w:val="00692C09"/>
    <w:rsid w:val="00692FA3"/>
    <w:rsid w:val="00693101"/>
    <w:rsid w:val="00693C4E"/>
    <w:rsid w:val="00694A65"/>
    <w:rsid w:val="006953B6"/>
    <w:rsid w:val="00695D7D"/>
    <w:rsid w:val="0069672D"/>
    <w:rsid w:val="006968E8"/>
    <w:rsid w:val="00697C38"/>
    <w:rsid w:val="006A0D8B"/>
    <w:rsid w:val="006A132A"/>
    <w:rsid w:val="006A134C"/>
    <w:rsid w:val="006A13FB"/>
    <w:rsid w:val="006A14B3"/>
    <w:rsid w:val="006A1922"/>
    <w:rsid w:val="006A1F61"/>
    <w:rsid w:val="006A202F"/>
    <w:rsid w:val="006A21CB"/>
    <w:rsid w:val="006A26BE"/>
    <w:rsid w:val="006A3C8A"/>
    <w:rsid w:val="006A3DED"/>
    <w:rsid w:val="006A475C"/>
    <w:rsid w:val="006A4AFC"/>
    <w:rsid w:val="006A5026"/>
    <w:rsid w:val="006A584F"/>
    <w:rsid w:val="006A686A"/>
    <w:rsid w:val="006A6D19"/>
    <w:rsid w:val="006A6D83"/>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AFB"/>
    <w:rsid w:val="006C7FD7"/>
    <w:rsid w:val="006D0B02"/>
    <w:rsid w:val="006D0D6F"/>
    <w:rsid w:val="006D0E83"/>
    <w:rsid w:val="006D1826"/>
    <w:rsid w:val="006D1BA0"/>
    <w:rsid w:val="006D2DF7"/>
    <w:rsid w:val="006D4448"/>
    <w:rsid w:val="006D4E1D"/>
    <w:rsid w:val="006D5516"/>
    <w:rsid w:val="006D6150"/>
    <w:rsid w:val="006D61E8"/>
    <w:rsid w:val="006D6BAC"/>
    <w:rsid w:val="006D7219"/>
    <w:rsid w:val="006E0048"/>
    <w:rsid w:val="006E15CD"/>
    <w:rsid w:val="006E1E8F"/>
    <w:rsid w:val="006E35A0"/>
    <w:rsid w:val="006E43D9"/>
    <w:rsid w:val="006E49D7"/>
    <w:rsid w:val="006E50E4"/>
    <w:rsid w:val="006E55A9"/>
    <w:rsid w:val="006E5601"/>
    <w:rsid w:val="006E5904"/>
    <w:rsid w:val="006E5CC5"/>
    <w:rsid w:val="006E6903"/>
    <w:rsid w:val="006E732A"/>
    <w:rsid w:val="006E73AC"/>
    <w:rsid w:val="006E782D"/>
    <w:rsid w:val="006E7900"/>
    <w:rsid w:val="006E7947"/>
    <w:rsid w:val="006E7F44"/>
    <w:rsid w:val="006F012B"/>
    <w:rsid w:val="006F02F7"/>
    <w:rsid w:val="006F090A"/>
    <w:rsid w:val="006F0F00"/>
    <w:rsid w:val="006F1467"/>
    <w:rsid w:val="006F1542"/>
    <w:rsid w:val="006F1805"/>
    <w:rsid w:val="006F1A8E"/>
    <w:rsid w:val="006F246F"/>
    <w:rsid w:val="006F2702"/>
    <w:rsid w:val="006F2817"/>
    <w:rsid w:val="006F297B"/>
    <w:rsid w:val="006F299A"/>
    <w:rsid w:val="006F2D9C"/>
    <w:rsid w:val="006F2EF5"/>
    <w:rsid w:val="006F3372"/>
    <w:rsid w:val="006F3B78"/>
    <w:rsid w:val="006F49AA"/>
    <w:rsid w:val="006F58E6"/>
    <w:rsid w:val="006F5C0C"/>
    <w:rsid w:val="006F6029"/>
    <w:rsid w:val="006F6413"/>
    <w:rsid w:val="006F69A0"/>
    <w:rsid w:val="00700C81"/>
    <w:rsid w:val="00701157"/>
    <w:rsid w:val="007014DE"/>
    <w:rsid w:val="007017E0"/>
    <w:rsid w:val="007019EA"/>
    <w:rsid w:val="00702A06"/>
    <w:rsid w:val="007032AC"/>
    <w:rsid w:val="007035C9"/>
    <w:rsid w:val="00704898"/>
    <w:rsid w:val="00704CDD"/>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3BE"/>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37DCA"/>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C5A"/>
    <w:rsid w:val="00747E00"/>
    <w:rsid w:val="0075009B"/>
    <w:rsid w:val="00750406"/>
    <w:rsid w:val="0075061D"/>
    <w:rsid w:val="0075067F"/>
    <w:rsid w:val="0075080C"/>
    <w:rsid w:val="00750AED"/>
    <w:rsid w:val="00750B38"/>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6C2"/>
    <w:rsid w:val="00773841"/>
    <w:rsid w:val="007739D9"/>
    <w:rsid w:val="00773BD2"/>
    <w:rsid w:val="00773E7C"/>
    <w:rsid w:val="00774C67"/>
    <w:rsid w:val="0077504D"/>
    <w:rsid w:val="00775FAF"/>
    <w:rsid w:val="00776E6C"/>
    <w:rsid w:val="00780D44"/>
    <w:rsid w:val="007811AE"/>
    <w:rsid w:val="007813EB"/>
    <w:rsid w:val="00781688"/>
    <w:rsid w:val="007817BD"/>
    <w:rsid w:val="007827C7"/>
    <w:rsid w:val="00782D3C"/>
    <w:rsid w:val="00782D60"/>
    <w:rsid w:val="0078387F"/>
    <w:rsid w:val="007839E7"/>
    <w:rsid w:val="00784CB7"/>
    <w:rsid w:val="007854B2"/>
    <w:rsid w:val="0078681E"/>
    <w:rsid w:val="00786A78"/>
    <w:rsid w:val="00786D06"/>
    <w:rsid w:val="00786EB3"/>
    <w:rsid w:val="007874CB"/>
    <w:rsid w:val="0078774A"/>
    <w:rsid w:val="00787A1B"/>
    <w:rsid w:val="00787B55"/>
    <w:rsid w:val="00790064"/>
    <w:rsid w:val="00790715"/>
    <w:rsid w:val="00791764"/>
    <w:rsid w:val="00791FE4"/>
    <w:rsid w:val="0079282B"/>
    <w:rsid w:val="007930E2"/>
    <w:rsid w:val="00793108"/>
    <w:rsid w:val="00793343"/>
    <w:rsid w:val="007938B0"/>
    <w:rsid w:val="007939CF"/>
    <w:rsid w:val="00793E8B"/>
    <w:rsid w:val="00793EBD"/>
    <w:rsid w:val="00794790"/>
    <w:rsid w:val="0079574B"/>
    <w:rsid w:val="00796008"/>
    <w:rsid w:val="00796076"/>
    <w:rsid w:val="007961A6"/>
    <w:rsid w:val="00796586"/>
    <w:rsid w:val="007968A3"/>
    <w:rsid w:val="00796D4A"/>
    <w:rsid w:val="00796ECC"/>
    <w:rsid w:val="00797886"/>
    <w:rsid w:val="007A0413"/>
    <w:rsid w:val="007A12AE"/>
    <w:rsid w:val="007A16FB"/>
    <w:rsid w:val="007A1BF0"/>
    <w:rsid w:val="007A2020"/>
    <w:rsid w:val="007A2B76"/>
    <w:rsid w:val="007A2E03"/>
    <w:rsid w:val="007A2FC9"/>
    <w:rsid w:val="007A3487"/>
    <w:rsid w:val="007A34A6"/>
    <w:rsid w:val="007A3EE6"/>
    <w:rsid w:val="007A40C1"/>
    <w:rsid w:val="007A4BB9"/>
    <w:rsid w:val="007A4E2D"/>
    <w:rsid w:val="007A4FB9"/>
    <w:rsid w:val="007A5F50"/>
    <w:rsid w:val="007A6841"/>
    <w:rsid w:val="007A724D"/>
    <w:rsid w:val="007A7DEB"/>
    <w:rsid w:val="007B00E3"/>
    <w:rsid w:val="007B0562"/>
    <w:rsid w:val="007B0862"/>
    <w:rsid w:val="007B0CBD"/>
    <w:rsid w:val="007B123D"/>
    <w:rsid w:val="007B188A"/>
    <w:rsid w:val="007B207A"/>
    <w:rsid w:val="007B2EA4"/>
    <w:rsid w:val="007B36E4"/>
    <w:rsid w:val="007B3F5F"/>
    <w:rsid w:val="007B5DE4"/>
    <w:rsid w:val="007B5E15"/>
    <w:rsid w:val="007B6563"/>
    <w:rsid w:val="007B6811"/>
    <w:rsid w:val="007C081F"/>
    <w:rsid w:val="007C0837"/>
    <w:rsid w:val="007C13B3"/>
    <w:rsid w:val="007C15C5"/>
    <w:rsid w:val="007C1825"/>
    <w:rsid w:val="007C1D08"/>
    <w:rsid w:val="007C1F69"/>
    <w:rsid w:val="007C26FB"/>
    <w:rsid w:val="007C274E"/>
    <w:rsid w:val="007C2A31"/>
    <w:rsid w:val="007C2EE2"/>
    <w:rsid w:val="007C3D16"/>
    <w:rsid w:val="007C3FF3"/>
    <w:rsid w:val="007C4876"/>
    <w:rsid w:val="007C49D4"/>
    <w:rsid w:val="007C4E0B"/>
    <w:rsid w:val="007C4EF7"/>
    <w:rsid w:val="007C55BD"/>
    <w:rsid w:val="007C58C3"/>
    <w:rsid w:val="007C5F44"/>
    <w:rsid w:val="007C6487"/>
    <w:rsid w:val="007C6CF3"/>
    <w:rsid w:val="007C6F4D"/>
    <w:rsid w:val="007C7140"/>
    <w:rsid w:val="007C7CEB"/>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6B94"/>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62B"/>
    <w:rsid w:val="00803ED8"/>
    <w:rsid w:val="008040A9"/>
    <w:rsid w:val="0080437A"/>
    <w:rsid w:val="008055DB"/>
    <w:rsid w:val="008063DA"/>
    <w:rsid w:val="00806EF0"/>
    <w:rsid w:val="00807146"/>
    <w:rsid w:val="00807178"/>
    <w:rsid w:val="0080777B"/>
    <w:rsid w:val="00807F1E"/>
    <w:rsid w:val="00807F3B"/>
    <w:rsid w:val="008105B4"/>
    <w:rsid w:val="008106C0"/>
    <w:rsid w:val="008108E5"/>
    <w:rsid w:val="00810F23"/>
    <w:rsid w:val="008111A5"/>
    <w:rsid w:val="00811D16"/>
    <w:rsid w:val="00812A3C"/>
    <w:rsid w:val="00813F3D"/>
    <w:rsid w:val="00814DBD"/>
    <w:rsid w:val="0081568C"/>
    <w:rsid w:val="008159EB"/>
    <w:rsid w:val="00816505"/>
    <w:rsid w:val="0081738C"/>
    <w:rsid w:val="00820257"/>
    <w:rsid w:val="0082102B"/>
    <w:rsid w:val="008218B4"/>
    <w:rsid w:val="00821921"/>
    <w:rsid w:val="008223F5"/>
    <w:rsid w:val="00822942"/>
    <w:rsid w:val="008229D3"/>
    <w:rsid w:val="00822E50"/>
    <w:rsid w:val="0082440E"/>
    <w:rsid w:val="00824D3D"/>
    <w:rsid w:val="00824F68"/>
    <w:rsid w:val="008258A1"/>
    <w:rsid w:val="00825AAE"/>
    <w:rsid w:val="00826193"/>
    <w:rsid w:val="008264EB"/>
    <w:rsid w:val="00830036"/>
    <w:rsid w:val="00830445"/>
    <w:rsid w:val="00830AD3"/>
    <w:rsid w:val="00831C52"/>
    <w:rsid w:val="00831D6D"/>
    <w:rsid w:val="00831DC3"/>
    <w:rsid w:val="008326D8"/>
    <w:rsid w:val="00832925"/>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099"/>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BCC"/>
    <w:rsid w:val="00855F55"/>
    <w:rsid w:val="008568E9"/>
    <w:rsid w:val="00857BF8"/>
    <w:rsid w:val="0086004A"/>
    <w:rsid w:val="008601B2"/>
    <w:rsid w:val="008602B6"/>
    <w:rsid w:val="0086059D"/>
    <w:rsid w:val="008609C1"/>
    <w:rsid w:val="00860B3B"/>
    <w:rsid w:val="008617BA"/>
    <w:rsid w:val="00861BEB"/>
    <w:rsid w:val="00861EC8"/>
    <w:rsid w:val="00862230"/>
    <w:rsid w:val="008626E5"/>
    <w:rsid w:val="008628CD"/>
    <w:rsid w:val="00863197"/>
    <w:rsid w:val="00863E4D"/>
    <w:rsid w:val="00864B7C"/>
    <w:rsid w:val="00865E9B"/>
    <w:rsid w:val="00867FC3"/>
    <w:rsid w:val="008700E3"/>
    <w:rsid w:val="008702CB"/>
    <w:rsid w:val="00870DF6"/>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3D80"/>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24F"/>
    <w:rsid w:val="00892B95"/>
    <w:rsid w:val="00893487"/>
    <w:rsid w:val="00893F09"/>
    <w:rsid w:val="00894944"/>
    <w:rsid w:val="00895E05"/>
    <w:rsid w:val="00895E2E"/>
    <w:rsid w:val="00896212"/>
    <w:rsid w:val="0089622B"/>
    <w:rsid w:val="00896485"/>
    <w:rsid w:val="00896AAF"/>
    <w:rsid w:val="008974A5"/>
    <w:rsid w:val="008979EB"/>
    <w:rsid w:val="00897EBC"/>
    <w:rsid w:val="008A079E"/>
    <w:rsid w:val="008A0AF2"/>
    <w:rsid w:val="008A120F"/>
    <w:rsid w:val="008A1E49"/>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AAF"/>
    <w:rsid w:val="008B7BE2"/>
    <w:rsid w:val="008C0D09"/>
    <w:rsid w:val="008C0EEA"/>
    <w:rsid w:val="008C16C2"/>
    <w:rsid w:val="008C17DA"/>
    <w:rsid w:val="008C1F72"/>
    <w:rsid w:val="008C208B"/>
    <w:rsid w:val="008C3426"/>
    <w:rsid w:val="008C343E"/>
    <w:rsid w:val="008C3509"/>
    <w:rsid w:val="008C353D"/>
    <w:rsid w:val="008C417C"/>
    <w:rsid w:val="008C5F2A"/>
    <w:rsid w:val="008C5FC1"/>
    <w:rsid w:val="008C6669"/>
    <w:rsid w:val="008C6800"/>
    <w:rsid w:val="008C6886"/>
    <w:rsid w:val="008C6900"/>
    <w:rsid w:val="008C6A78"/>
    <w:rsid w:val="008C750C"/>
    <w:rsid w:val="008C75FA"/>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E72DF"/>
    <w:rsid w:val="008F0732"/>
    <w:rsid w:val="008F0977"/>
    <w:rsid w:val="008F1F9B"/>
    <w:rsid w:val="008F2148"/>
    <w:rsid w:val="008F2225"/>
    <w:rsid w:val="008F2365"/>
    <w:rsid w:val="008F2B76"/>
    <w:rsid w:val="008F3E68"/>
    <w:rsid w:val="008F43E8"/>
    <w:rsid w:val="008F4537"/>
    <w:rsid w:val="008F4C86"/>
    <w:rsid w:val="008F527F"/>
    <w:rsid w:val="008F57C0"/>
    <w:rsid w:val="008F686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122"/>
    <w:rsid w:val="009123CA"/>
    <w:rsid w:val="009134AF"/>
    <w:rsid w:val="00914B4A"/>
    <w:rsid w:val="00915104"/>
    <w:rsid w:val="00915337"/>
    <w:rsid w:val="00915A97"/>
    <w:rsid w:val="009160C2"/>
    <w:rsid w:val="00916A53"/>
    <w:rsid w:val="00916E77"/>
    <w:rsid w:val="00917234"/>
    <w:rsid w:val="009177A5"/>
    <w:rsid w:val="00917867"/>
    <w:rsid w:val="00917F6A"/>
    <w:rsid w:val="00917FAA"/>
    <w:rsid w:val="00920009"/>
    <w:rsid w:val="0092041F"/>
    <w:rsid w:val="00921F3B"/>
    <w:rsid w:val="009229DF"/>
    <w:rsid w:val="009230C2"/>
    <w:rsid w:val="00923711"/>
    <w:rsid w:val="00924434"/>
    <w:rsid w:val="00925BB0"/>
    <w:rsid w:val="009266B6"/>
    <w:rsid w:val="00926875"/>
    <w:rsid w:val="0092717E"/>
    <w:rsid w:val="00927888"/>
    <w:rsid w:val="00927E55"/>
    <w:rsid w:val="009302D2"/>
    <w:rsid w:val="00931A1F"/>
    <w:rsid w:val="00932115"/>
    <w:rsid w:val="0093354D"/>
    <w:rsid w:val="009335A0"/>
    <w:rsid w:val="0093396A"/>
    <w:rsid w:val="0093460D"/>
    <w:rsid w:val="00934B33"/>
    <w:rsid w:val="00934FCC"/>
    <w:rsid w:val="00935003"/>
    <w:rsid w:val="0093509D"/>
    <w:rsid w:val="009354D8"/>
    <w:rsid w:val="00935A13"/>
    <w:rsid w:val="00936000"/>
    <w:rsid w:val="0093610F"/>
    <w:rsid w:val="009365B5"/>
    <w:rsid w:val="00936DF5"/>
    <w:rsid w:val="0093713C"/>
    <w:rsid w:val="009374A0"/>
    <w:rsid w:val="00937B6A"/>
    <w:rsid w:val="00940C2A"/>
    <w:rsid w:val="009412DE"/>
    <w:rsid w:val="009414B2"/>
    <w:rsid w:val="00941728"/>
    <w:rsid w:val="009418AC"/>
    <w:rsid w:val="00941924"/>
    <w:rsid w:val="00941E17"/>
    <w:rsid w:val="00944C2A"/>
    <w:rsid w:val="0094684E"/>
    <w:rsid w:val="009471C4"/>
    <w:rsid w:val="00947B00"/>
    <w:rsid w:val="00947CE4"/>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0D48"/>
    <w:rsid w:val="009619D8"/>
    <w:rsid w:val="00962791"/>
    <w:rsid w:val="009627B3"/>
    <w:rsid w:val="00962ED9"/>
    <w:rsid w:val="00963403"/>
    <w:rsid w:val="009639DF"/>
    <w:rsid w:val="009639FF"/>
    <w:rsid w:val="00963E00"/>
    <w:rsid w:val="009647B3"/>
    <w:rsid w:val="009648D5"/>
    <w:rsid w:val="00965350"/>
    <w:rsid w:val="0096578E"/>
    <w:rsid w:val="00965901"/>
    <w:rsid w:val="00965B76"/>
    <w:rsid w:val="00965E05"/>
    <w:rsid w:val="00965E7C"/>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5CDC"/>
    <w:rsid w:val="00976255"/>
    <w:rsid w:val="009771B9"/>
    <w:rsid w:val="009775DB"/>
    <w:rsid w:val="00981214"/>
    <w:rsid w:val="009813C4"/>
    <w:rsid w:val="00981540"/>
    <w:rsid w:val="00981D50"/>
    <w:rsid w:val="0098244A"/>
    <w:rsid w:val="00983AF5"/>
    <w:rsid w:val="00984456"/>
    <w:rsid w:val="00984BDB"/>
    <w:rsid w:val="00984DE5"/>
    <w:rsid w:val="00984DEA"/>
    <w:rsid w:val="00985291"/>
    <w:rsid w:val="00985A25"/>
    <w:rsid w:val="009865B0"/>
    <w:rsid w:val="009873F3"/>
    <w:rsid w:val="00987E76"/>
    <w:rsid w:val="00990375"/>
    <w:rsid w:val="0099052C"/>
    <w:rsid w:val="00990559"/>
    <w:rsid w:val="00990561"/>
    <w:rsid w:val="00990C42"/>
    <w:rsid w:val="009911A0"/>
    <w:rsid w:val="009918C0"/>
    <w:rsid w:val="009919A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5DB"/>
    <w:rsid w:val="009B5889"/>
    <w:rsid w:val="009B58F7"/>
    <w:rsid w:val="009B5ED1"/>
    <w:rsid w:val="009B6191"/>
    <w:rsid w:val="009B6895"/>
    <w:rsid w:val="009B6D58"/>
    <w:rsid w:val="009C0ABA"/>
    <w:rsid w:val="009C16C6"/>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227"/>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E7302"/>
    <w:rsid w:val="009F0575"/>
    <w:rsid w:val="009F0660"/>
    <w:rsid w:val="009F06BA"/>
    <w:rsid w:val="009F0AB3"/>
    <w:rsid w:val="009F0E95"/>
    <w:rsid w:val="009F10E4"/>
    <w:rsid w:val="009F18D0"/>
    <w:rsid w:val="009F1FF7"/>
    <w:rsid w:val="009F2C5D"/>
    <w:rsid w:val="009F30E4"/>
    <w:rsid w:val="009F310F"/>
    <w:rsid w:val="009F337A"/>
    <w:rsid w:val="009F3711"/>
    <w:rsid w:val="009F4638"/>
    <w:rsid w:val="009F4D9F"/>
    <w:rsid w:val="009F5D9B"/>
    <w:rsid w:val="009F64A7"/>
    <w:rsid w:val="009F7683"/>
    <w:rsid w:val="009F7BD5"/>
    <w:rsid w:val="009F7C54"/>
    <w:rsid w:val="009F7D78"/>
    <w:rsid w:val="00A00A1F"/>
    <w:rsid w:val="00A00BCA"/>
    <w:rsid w:val="00A00E74"/>
    <w:rsid w:val="00A01157"/>
    <w:rsid w:val="00A0285A"/>
    <w:rsid w:val="00A028A7"/>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51"/>
    <w:rsid w:val="00A34587"/>
    <w:rsid w:val="00A3469E"/>
    <w:rsid w:val="00A34DFE"/>
    <w:rsid w:val="00A35FB1"/>
    <w:rsid w:val="00A36591"/>
    <w:rsid w:val="00A369EB"/>
    <w:rsid w:val="00A36EEB"/>
    <w:rsid w:val="00A37070"/>
    <w:rsid w:val="00A4028C"/>
    <w:rsid w:val="00A40446"/>
    <w:rsid w:val="00A412F1"/>
    <w:rsid w:val="00A41F94"/>
    <w:rsid w:val="00A421B9"/>
    <w:rsid w:val="00A42E71"/>
    <w:rsid w:val="00A43166"/>
    <w:rsid w:val="00A4360B"/>
    <w:rsid w:val="00A43D3A"/>
    <w:rsid w:val="00A4426D"/>
    <w:rsid w:val="00A45414"/>
    <w:rsid w:val="00A45471"/>
    <w:rsid w:val="00A45662"/>
    <w:rsid w:val="00A4566B"/>
    <w:rsid w:val="00A45946"/>
    <w:rsid w:val="00A45D0A"/>
    <w:rsid w:val="00A46B2E"/>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01"/>
    <w:rsid w:val="00AB36B8"/>
    <w:rsid w:val="00AB3FFE"/>
    <w:rsid w:val="00AB4EAB"/>
    <w:rsid w:val="00AB5AF2"/>
    <w:rsid w:val="00AB5D5B"/>
    <w:rsid w:val="00AB5E50"/>
    <w:rsid w:val="00AB64C0"/>
    <w:rsid w:val="00AB65DB"/>
    <w:rsid w:val="00AB77E2"/>
    <w:rsid w:val="00AB7D2E"/>
    <w:rsid w:val="00AC0541"/>
    <w:rsid w:val="00AC082E"/>
    <w:rsid w:val="00AC0E56"/>
    <w:rsid w:val="00AC17BB"/>
    <w:rsid w:val="00AC30D5"/>
    <w:rsid w:val="00AC3B57"/>
    <w:rsid w:val="00AC3F2F"/>
    <w:rsid w:val="00AC4D70"/>
    <w:rsid w:val="00AC4EAF"/>
    <w:rsid w:val="00AC5807"/>
    <w:rsid w:val="00AC6523"/>
    <w:rsid w:val="00AC6F53"/>
    <w:rsid w:val="00AC743C"/>
    <w:rsid w:val="00AC7A2E"/>
    <w:rsid w:val="00AD025B"/>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4816"/>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109"/>
    <w:rsid w:val="00AF4211"/>
    <w:rsid w:val="00AF4339"/>
    <w:rsid w:val="00AF4E1A"/>
    <w:rsid w:val="00AF564E"/>
    <w:rsid w:val="00AF582B"/>
    <w:rsid w:val="00AF591C"/>
    <w:rsid w:val="00AF5B0F"/>
    <w:rsid w:val="00AF5CA3"/>
    <w:rsid w:val="00AF6C14"/>
    <w:rsid w:val="00AF7BE8"/>
    <w:rsid w:val="00B00003"/>
    <w:rsid w:val="00B011DF"/>
    <w:rsid w:val="00B01495"/>
    <w:rsid w:val="00B01568"/>
    <w:rsid w:val="00B016DE"/>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80D"/>
    <w:rsid w:val="00B11B38"/>
    <w:rsid w:val="00B12000"/>
    <w:rsid w:val="00B12288"/>
    <w:rsid w:val="00B12330"/>
    <w:rsid w:val="00B12C72"/>
    <w:rsid w:val="00B13040"/>
    <w:rsid w:val="00B13287"/>
    <w:rsid w:val="00B1352B"/>
    <w:rsid w:val="00B137C0"/>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488"/>
    <w:rsid w:val="00B25447"/>
    <w:rsid w:val="00B2561E"/>
    <w:rsid w:val="00B2572B"/>
    <w:rsid w:val="00B25FC0"/>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AE9"/>
    <w:rsid w:val="00B41F31"/>
    <w:rsid w:val="00B425F0"/>
    <w:rsid w:val="00B4364F"/>
    <w:rsid w:val="00B4373B"/>
    <w:rsid w:val="00B4374E"/>
    <w:rsid w:val="00B437D0"/>
    <w:rsid w:val="00B43E45"/>
    <w:rsid w:val="00B4489A"/>
    <w:rsid w:val="00B44A67"/>
    <w:rsid w:val="00B45B39"/>
    <w:rsid w:val="00B461DF"/>
    <w:rsid w:val="00B46279"/>
    <w:rsid w:val="00B46D58"/>
    <w:rsid w:val="00B470E7"/>
    <w:rsid w:val="00B474CA"/>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39DF"/>
    <w:rsid w:val="00B64118"/>
    <w:rsid w:val="00B64BF8"/>
    <w:rsid w:val="00B64C48"/>
    <w:rsid w:val="00B64ECA"/>
    <w:rsid w:val="00B6601D"/>
    <w:rsid w:val="00B666FB"/>
    <w:rsid w:val="00B66AB9"/>
    <w:rsid w:val="00B66C0B"/>
    <w:rsid w:val="00B67BCF"/>
    <w:rsid w:val="00B67CCD"/>
    <w:rsid w:val="00B70817"/>
    <w:rsid w:val="00B70DF8"/>
    <w:rsid w:val="00B71540"/>
    <w:rsid w:val="00B716B0"/>
    <w:rsid w:val="00B71D73"/>
    <w:rsid w:val="00B71FA8"/>
    <w:rsid w:val="00B73AB8"/>
    <w:rsid w:val="00B73CEE"/>
    <w:rsid w:val="00B73DE0"/>
    <w:rsid w:val="00B744F6"/>
    <w:rsid w:val="00B74B63"/>
    <w:rsid w:val="00B74BB0"/>
    <w:rsid w:val="00B74CE0"/>
    <w:rsid w:val="00B7509F"/>
    <w:rsid w:val="00B75687"/>
    <w:rsid w:val="00B76AE9"/>
    <w:rsid w:val="00B80C17"/>
    <w:rsid w:val="00B81AD3"/>
    <w:rsid w:val="00B82711"/>
    <w:rsid w:val="00B82D9C"/>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AA8"/>
    <w:rsid w:val="00BA1E9F"/>
    <w:rsid w:val="00BA20A5"/>
    <w:rsid w:val="00BA2853"/>
    <w:rsid w:val="00BA3554"/>
    <w:rsid w:val="00BA46B3"/>
    <w:rsid w:val="00BA4929"/>
    <w:rsid w:val="00BA632C"/>
    <w:rsid w:val="00BA6B85"/>
    <w:rsid w:val="00BA6E63"/>
    <w:rsid w:val="00BA6FB2"/>
    <w:rsid w:val="00BA7128"/>
    <w:rsid w:val="00BA7C2B"/>
    <w:rsid w:val="00BB1C9B"/>
    <w:rsid w:val="00BB28C8"/>
    <w:rsid w:val="00BB3575"/>
    <w:rsid w:val="00BB37FA"/>
    <w:rsid w:val="00BB4ADD"/>
    <w:rsid w:val="00BB500A"/>
    <w:rsid w:val="00BB50D0"/>
    <w:rsid w:val="00BB51B4"/>
    <w:rsid w:val="00BB52F9"/>
    <w:rsid w:val="00BB5B81"/>
    <w:rsid w:val="00BB67B5"/>
    <w:rsid w:val="00BB682B"/>
    <w:rsid w:val="00BB74CF"/>
    <w:rsid w:val="00BC062C"/>
    <w:rsid w:val="00BC0797"/>
    <w:rsid w:val="00BC0BAC"/>
    <w:rsid w:val="00BC1555"/>
    <w:rsid w:val="00BC1804"/>
    <w:rsid w:val="00BC2255"/>
    <w:rsid w:val="00BC256B"/>
    <w:rsid w:val="00BC2E4D"/>
    <w:rsid w:val="00BC354F"/>
    <w:rsid w:val="00BC3E66"/>
    <w:rsid w:val="00BC4594"/>
    <w:rsid w:val="00BC50BB"/>
    <w:rsid w:val="00BC54CA"/>
    <w:rsid w:val="00BC5D2F"/>
    <w:rsid w:val="00BC633E"/>
    <w:rsid w:val="00BC6807"/>
    <w:rsid w:val="00BC6E1C"/>
    <w:rsid w:val="00BC6EE1"/>
    <w:rsid w:val="00BC6FA9"/>
    <w:rsid w:val="00BC723A"/>
    <w:rsid w:val="00BD0588"/>
    <w:rsid w:val="00BD0D0A"/>
    <w:rsid w:val="00BD1509"/>
    <w:rsid w:val="00BD1E14"/>
    <w:rsid w:val="00BD2920"/>
    <w:rsid w:val="00BD3389"/>
    <w:rsid w:val="00BD3B55"/>
    <w:rsid w:val="00BD4817"/>
    <w:rsid w:val="00BD4B37"/>
    <w:rsid w:val="00BD50E7"/>
    <w:rsid w:val="00BD55D2"/>
    <w:rsid w:val="00BD572E"/>
    <w:rsid w:val="00BD5912"/>
    <w:rsid w:val="00BD5F94"/>
    <w:rsid w:val="00BD6BF7"/>
    <w:rsid w:val="00BD6E80"/>
    <w:rsid w:val="00BD6EF7"/>
    <w:rsid w:val="00BD72E6"/>
    <w:rsid w:val="00BE01AE"/>
    <w:rsid w:val="00BE125F"/>
    <w:rsid w:val="00BE12F4"/>
    <w:rsid w:val="00BE1C5E"/>
    <w:rsid w:val="00BE2236"/>
    <w:rsid w:val="00BE2572"/>
    <w:rsid w:val="00BE3EBD"/>
    <w:rsid w:val="00BE40B1"/>
    <w:rsid w:val="00BE439E"/>
    <w:rsid w:val="00BE45B6"/>
    <w:rsid w:val="00BE5381"/>
    <w:rsid w:val="00BE54A9"/>
    <w:rsid w:val="00BE5525"/>
    <w:rsid w:val="00BE557F"/>
    <w:rsid w:val="00BE6363"/>
    <w:rsid w:val="00BE6F5D"/>
    <w:rsid w:val="00BE7FE1"/>
    <w:rsid w:val="00BF0913"/>
    <w:rsid w:val="00BF09F8"/>
    <w:rsid w:val="00BF0BF6"/>
    <w:rsid w:val="00BF1AF5"/>
    <w:rsid w:val="00BF1D90"/>
    <w:rsid w:val="00BF270F"/>
    <w:rsid w:val="00BF46D6"/>
    <w:rsid w:val="00BF4D4C"/>
    <w:rsid w:val="00BF4E90"/>
    <w:rsid w:val="00BF4FFD"/>
    <w:rsid w:val="00BF50BE"/>
    <w:rsid w:val="00BF5421"/>
    <w:rsid w:val="00BF603D"/>
    <w:rsid w:val="00BF7253"/>
    <w:rsid w:val="00BF762F"/>
    <w:rsid w:val="00BF79C6"/>
    <w:rsid w:val="00C008F7"/>
    <w:rsid w:val="00C00E33"/>
    <w:rsid w:val="00C010D8"/>
    <w:rsid w:val="00C013C1"/>
    <w:rsid w:val="00C024D3"/>
    <w:rsid w:val="00C029B6"/>
    <w:rsid w:val="00C03431"/>
    <w:rsid w:val="00C03625"/>
    <w:rsid w:val="00C0413D"/>
    <w:rsid w:val="00C04176"/>
    <w:rsid w:val="00C05C03"/>
    <w:rsid w:val="00C061D3"/>
    <w:rsid w:val="00C061DC"/>
    <w:rsid w:val="00C06409"/>
    <w:rsid w:val="00C06B3A"/>
    <w:rsid w:val="00C07046"/>
    <w:rsid w:val="00C07F24"/>
    <w:rsid w:val="00C108EE"/>
    <w:rsid w:val="00C12064"/>
    <w:rsid w:val="00C122A6"/>
    <w:rsid w:val="00C12676"/>
    <w:rsid w:val="00C132F1"/>
    <w:rsid w:val="00C13B79"/>
    <w:rsid w:val="00C14561"/>
    <w:rsid w:val="00C14716"/>
    <w:rsid w:val="00C14BEF"/>
    <w:rsid w:val="00C14F1A"/>
    <w:rsid w:val="00C156C3"/>
    <w:rsid w:val="00C15BC3"/>
    <w:rsid w:val="00C16602"/>
    <w:rsid w:val="00C16C37"/>
    <w:rsid w:val="00C16F3F"/>
    <w:rsid w:val="00C17414"/>
    <w:rsid w:val="00C17DA8"/>
    <w:rsid w:val="00C207A1"/>
    <w:rsid w:val="00C213AC"/>
    <w:rsid w:val="00C2151D"/>
    <w:rsid w:val="00C22421"/>
    <w:rsid w:val="00C231A0"/>
    <w:rsid w:val="00C232E0"/>
    <w:rsid w:val="00C232FF"/>
    <w:rsid w:val="00C23472"/>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3CBA"/>
    <w:rsid w:val="00C3421C"/>
    <w:rsid w:val="00C34296"/>
    <w:rsid w:val="00C34414"/>
    <w:rsid w:val="00C3484C"/>
    <w:rsid w:val="00C34AFD"/>
    <w:rsid w:val="00C351EF"/>
    <w:rsid w:val="00C35487"/>
    <w:rsid w:val="00C358EA"/>
    <w:rsid w:val="00C364E8"/>
    <w:rsid w:val="00C366B6"/>
    <w:rsid w:val="00C37724"/>
    <w:rsid w:val="00C3797F"/>
    <w:rsid w:val="00C37CD8"/>
    <w:rsid w:val="00C4095B"/>
    <w:rsid w:val="00C410E6"/>
    <w:rsid w:val="00C42879"/>
    <w:rsid w:val="00C43213"/>
    <w:rsid w:val="00C43524"/>
    <w:rsid w:val="00C4358F"/>
    <w:rsid w:val="00C435DD"/>
    <w:rsid w:val="00C43D00"/>
    <w:rsid w:val="00C4417A"/>
    <w:rsid w:val="00C447B8"/>
    <w:rsid w:val="00C4487D"/>
    <w:rsid w:val="00C44CF1"/>
    <w:rsid w:val="00C45620"/>
    <w:rsid w:val="00C45778"/>
    <w:rsid w:val="00C457A7"/>
    <w:rsid w:val="00C45B20"/>
    <w:rsid w:val="00C464BA"/>
    <w:rsid w:val="00C47000"/>
    <w:rsid w:val="00C47611"/>
    <w:rsid w:val="00C4795F"/>
    <w:rsid w:val="00C47A9F"/>
    <w:rsid w:val="00C47D55"/>
    <w:rsid w:val="00C50D71"/>
    <w:rsid w:val="00C51512"/>
    <w:rsid w:val="00C527F9"/>
    <w:rsid w:val="00C53118"/>
    <w:rsid w:val="00C53926"/>
    <w:rsid w:val="00C53CD2"/>
    <w:rsid w:val="00C53D1C"/>
    <w:rsid w:val="00C54CEE"/>
    <w:rsid w:val="00C5548E"/>
    <w:rsid w:val="00C5584D"/>
    <w:rsid w:val="00C5588A"/>
    <w:rsid w:val="00C5590F"/>
    <w:rsid w:val="00C55AAE"/>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089"/>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AC1"/>
    <w:rsid w:val="00C73E62"/>
    <w:rsid w:val="00C752FC"/>
    <w:rsid w:val="00C8055A"/>
    <w:rsid w:val="00C806B2"/>
    <w:rsid w:val="00C807D9"/>
    <w:rsid w:val="00C80B25"/>
    <w:rsid w:val="00C81187"/>
    <w:rsid w:val="00C813A9"/>
    <w:rsid w:val="00C816CA"/>
    <w:rsid w:val="00C819E8"/>
    <w:rsid w:val="00C81FE2"/>
    <w:rsid w:val="00C82BD2"/>
    <w:rsid w:val="00C83905"/>
    <w:rsid w:val="00C83D8F"/>
    <w:rsid w:val="00C84419"/>
    <w:rsid w:val="00C8509E"/>
    <w:rsid w:val="00C85E52"/>
    <w:rsid w:val="00C85FFA"/>
    <w:rsid w:val="00C861E9"/>
    <w:rsid w:val="00C864DC"/>
    <w:rsid w:val="00C86AB3"/>
    <w:rsid w:val="00C86F9C"/>
    <w:rsid w:val="00C90796"/>
    <w:rsid w:val="00C90E2E"/>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3DD"/>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1FE5"/>
    <w:rsid w:val="00CB35B7"/>
    <w:rsid w:val="00CB371C"/>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5524"/>
    <w:rsid w:val="00CC6362"/>
    <w:rsid w:val="00CC69D0"/>
    <w:rsid w:val="00CC73F0"/>
    <w:rsid w:val="00CD01CC"/>
    <w:rsid w:val="00CD043A"/>
    <w:rsid w:val="00CD1E50"/>
    <w:rsid w:val="00CD2A3B"/>
    <w:rsid w:val="00CD3548"/>
    <w:rsid w:val="00CD3DEB"/>
    <w:rsid w:val="00CD4190"/>
    <w:rsid w:val="00CD435C"/>
    <w:rsid w:val="00CD45E5"/>
    <w:rsid w:val="00CD4898"/>
    <w:rsid w:val="00CD6708"/>
    <w:rsid w:val="00CD6B60"/>
    <w:rsid w:val="00CD7A4F"/>
    <w:rsid w:val="00CE0D95"/>
    <w:rsid w:val="00CE10B2"/>
    <w:rsid w:val="00CE2212"/>
    <w:rsid w:val="00CE2264"/>
    <w:rsid w:val="00CE23B1"/>
    <w:rsid w:val="00CE31A0"/>
    <w:rsid w:val="00CE3E7A"/>
    <w:rsid w:val="00CE473F"/>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F"/>
    <w:rsid w:val="00D11611"/>
    <w:rsid w:val="00D12A35"/>
    <w:rsid w:val="00D132BC"/>
    <w:rsid w:val="00D13662"/>
    <w:rsid w:val="00D13E20"/>
    <w:rsid w:val="00D14FAA"/>
    <w:rsid w:val="00D150B0"/>
    <w:rsid w:val="00D15272"/>
    <w:rsid w:val="00D15B16"/>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024"/>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338"/>
    <w:rsid w:val="00D411B6"/>
    <w:rsid w:val="00D4164A"/>
    <w:rsid w:val="00D41AE8"/>
    <w:rsid w:val="00D41F7D"/>
    <w:rsid w:val="00D420D4"/>
    <w:rsid w:val="00D42D33"/>
    <w:rsid w:val="00D42E80"/>
    <w:rsid w:val="00D433D6"/>
    <w:rsid w:val="00D43420"/>
    <w:rsid w:val="00D434A0"/>
    <w:rsid w:val="00D4557B"/>
    <w:rsid w:val="00D463EA"/>
    <w:rsid w:val="00D46D5B"/>
    <w:rsid w:val="00D471D9"/>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4D9"/>
    <w:rsid w:val="00D57531"/>
    <w:rsid w:val="00D60E8B"/>
    <w:rsid w:val="00D612BC"/>
    <w:rsid w:val="00D61D87"/>
    <w:rsid w:val="00D62855"/>
    <w:rsid w:val="00D62C0F"/>
    <w:rsid w:val="00D63EBD"/>
    <w:rsid w:val="00D64786"/>
    <w:rsid w:val="00D652BB"/>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497"/>
    <w:rsid w:val="00D758CA"/>
    <w:rsid w:val="00D75F27"/>
    <w:rsid w:val="00D76453"/>
    <w:rsid w:val="00D76712"/>
    <w:rsid w:val="00D76BBA"/>
    <w:rsid w:val="00D770E9"/>
    <w:rsid w:val="00D77ADB"/>
    <w:rsid w:val="00D77EF7"/>
    <w:rsid w:val="00D800E8"/>
    <w:rsid w:val="00D8032D"/>
    <w:rsid w:val="00D80916"/>
    <w:rsid w:val="00D815D1"/>
    <w:rsid w:val="00D81660"/>
    <w:rsid w:val="00D81962"/>
    <w:rsid w:val="00D820D2"/>
    <w:rsid w:val="00D828C1"/>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39C2"/>
    <w:rsid w:val="00D95F89"/>
    <w:rsid w:val="00D970D2"/>
    <w:rsid w:val="00D976EB"/>
    <w:rsid w:val="00DA0948"/>
    <w:rsid w:val="00DA0A4E"/>
    <w:rsid w:val="00DA0D45"/>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086"/>
    <w:rsid w:val="00DC14CE"/>
    <w:rsid w:val="00DC1B3F"/>
    <w:rsid w:val="00DC1D04"/>
    <w:rsid w:val="00DC2360"/>
    <w:rsid w:val="00DC2AE2"/>
    <w:rsid w:val="00DC30CC"/>
    <w:rsid w:val="00DC375D"/>
    <w:rsid w:val="00DC5332"/>
    <w:rsid w:val="00DC54B4"/>
    <w:rsid w:val="00DC567F"/>
    <w:rsid w:val="00DC59F5"/>
    <w:rsid w:val="00DC619D"/>
    <w:rsid w:val="00DC64B5"/>
    <w:rsid w:val="00DC64D2"/>
    <w:rsid w:val="00DC6FEB"/>
    <w:rsid w:val="00DC769E"/>
    <w:rsid w:val="00DD0158"/>
    <w:rsid w:val="00DD0FED"/>
    <w:rsid w:val="00DD157D"/>
    <w:rsid w:val="00DD1629"/>
    <w:rsid w:val="00DD2498"/>
    <w:rsid w:val="00DD27B0"/>
    <w:rsid w:val="00DD2BD6"/>
    <w:rsid w:val="00DD322C"/>
    <w:rsid w:val="00DD3E3D"/>
    <w:rsid w:val="00DD41E4"/>
    <w:rsid w:val="00DD46F6"/>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A9F"/>
    <w:rsid w:val="00DE5B89"/>
    <w:rsid w:val="00DE65EA"/>
    <w:rsid w:val="00DE7706"/>
    <w:rsid w:val="00DE7753"/>
    <w:rsid w:val="00DE7A03"/>
    <w:rsid w:val="00DE7F8F"/>
    <w:rsid w:val="00DF09E7"/>
    <w:rsid w:val="00DF0BD2"/>
    <w:rsid w:val="00DF11C4"/>
    <w:rsid w:val="00DF14AE"/>
    <w:rsid w:val="00DF1625"/>
    <w:rsid w:val="00DF19A1"/>
    <w:rsid w:val="00DF2F68"/>
    <w:rsid w:val="00DF3688"/>
    <w:rsid w:val="00DF3B49"/>
    <w:rsid w:val="00DF44E3"/>
    <w:rsid w:val="00DF5182"/>
    <w:rsid w:val="00DF749E"/>
    <w:rsid w:val="00DF770D"/>
    <w:rsid w:val="00E004B7"/>
    <w:rsid w:val="00E00AD1"/>
    <w:rsid w:val="00E01503"/>
    <w:rsid w:val="00E020C1"/>
    <w:rsid w:val="00E02449"/>
    <w:rsid w:val="00E02F60"/>
    <w:rsid w:val="00E040F0"/>
    <w:rsid w:val="00E0418D"/>
    <w:rsid w:val="00E042BC"/>
    <w:rsid w:val="00E04589"/>
    <w:rsid w:val="00E045AE"/>
    <w:rsid w:val="00E046C2"/>
    <w:rsid w:val="00E04FA9"/>
    <w:rsid w:val="00E04FC9"/>
    <w:rsid w:val="00E05CF6"/>
    <w:rsid w:val="00E05F32"/>
    <w:rsid w:val="00E05FDF"/>
    <w:rsid w:val="00E06E9D"/>
    <w:rsid w:val="00E070E6"/>
    <w:rsid w:val="00E10031"/>
    <w:rsid w:val="00E10BB7"/>
    <w:rsid w:val="00E123CE"/>
    <w:rsid w:val="00E13525"/>
    <w:rsid w:val="00E1385B"/>
    <w:rsid w:val="00E13BA4"/>
    <w:rsid w:val="00E13FD9"/>
    <w:rsid w:val="00E141C7"/>
    <w:rsid w:val="00E14672"/>
    <w:rsid w:val="00E150C0"/>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4A41"/>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0FCD"/>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68EC"/>
    <w:rsid w:val="00E672AF"/>
    <w:rsid w:val="00E674AE"/>
    <w:rsid w:val="00E67BA7"/>
    <w:rsid w:val="00E67FD5"/>
    <w:rsid w:val="00E70A0B"/>
    <w:rsid w:val="00E70FC4"/>
    <w:rsid w:val="00E72169"/>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1F8"/>
    <w:rsid w:val="00E81D32"/>
    <w:rsid w:val="00E84171"/>
    <w:rsid w:val="00E8425F"/>
    <w:rsid w:val="00E843C1"/>
    <w:rsid w:val="00E85A49"/>
    <w:rsid w:val="00E85BF3"/>
    <w:rsid w:val="00E861BF"/>
    <w:rsid w:val="00E867D4"/>
    <w:rsid w:val="00E90E72"/>
    <w:rsid w:val="00E90FD0"/>
    <w:rsid w:val="00E91A69"/>
    <w:rsid w:val="00E91D37"/>
    <w:rsid w:val="00E91F17"/>
    <w:rsid w:val="00E92272"/>
    <w:rsid w:val="00E92BAA"/>
    <w:rsid w:val="00E93CA2"/>
    <w:rsid w:val="00E9429A"/>
    <w:rsid w:val="00E94D7F"/>
    <w:rsid w:val="00E95645"/>
    <w:rsid w:val="00E95C45"/>
    <w:rsid w:val="00E95CE6"/>
    <w:rsid w:val="00E95E47"/>
    <w:rsid w:val="00E969ED"/>
    <w:rsid w:val="00E96B46"/>
    <w:rsid w:val="00E96BCD"/>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25"/>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335"/>
    <w:rsid w:val="00EB797D"/>
    <w:rsid w:val="00EC00EF"/>
    <w:rsid w:val="00EC09B0"/>
    <w:rsid w:val="00EC165E"/>
    <w:rsid w:val="00EC1F84"/>
    <w:rsid w:val="00EC22F7"/>
    <w:rsid w:val="00EC2345"/>
    <w:rsid w:val="00EC2CDE"/>
    <w:rsid w:val="00EC362B"/>
    <w:rsid w:val="00EC3E6A"/>
    <w:rsid w:val="00EC400D"/>
    <w:rsid w:val="00EC4580"/>
    <w:rsid w:val="00EC5C41"/>
    <w:rsid w:val="00EC62B9"/>
    <w:rsid w:val="00EC6A97"/>
    <w:rsid w:val="00EC6C0A"/>
    <w:rsid w:val="00EC7188"/>
    <w:rsid w:val="00EC74EE"/>
    <w:rsid w:val="00EC759E"/>
    <w:rsid w:val="00EC7897"/>
    <w:rsid w:val="00ED0338"/>
    <w:rsid w:val="00ED07B1"/>
    <w:rsid w:val="00ED0BF3"/>
    <w:rsid w:val="00ED0DE3"/>
    <w:rsid w:val="00ED1142"/>
    <w:rsid w:val="00ED1170"/>
    <w:rsid w:val="00ED2352"/>
    <w:rsid w:val="00ED2462"/>
    <w:rsid w:val="00ED391C"/>
    <w:rsid w:val="00ED3BA4"/>
    <w:rsid w:val="00ED4C1D"/>
    <w:rsid w:val="00ED5792"/>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6F9"/>
    <w:rsid w:val="00EE674C"/>
    <w:rsid w:val="00EE7019"/>
    <w:rsid w:val="00EE73A8"/>
    <w:rsid w:val="00EE752A"/>
    <w:rsid w:val="00EE7758"/>
    <w:rsid w:val="00EE78C9"/>
    <w:rsid w:val="00EE7A99"/>
    <w:rsid w:val="00EF0597"/>
    <w:rsid w:val="00EF11FF"/>
    <w:rsid w:val="00EF1C22"/>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9F2"/>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3D6"/>
    <w:rsid w:val="00F25410"/>
    <w:rsid w:val="00F25B39"/>
    <w:rsid w:val="00F26162"/>
    <w:rsid w:val="00F263B3"/>
    <w:rsid w:val="00F26A4C"/>
    <w:rsid w:val="00F26B08"/>
    <w:rsid w:val="00F274C5"/>
    <w:rsid w:val="00F27A50"/>
    <w:rsid w:val="00F32996"/>
    <w:rsid w:val="00F331AD"/>
    <w:rsid w:val="00F332DF"/>
    <w:rsid w:val="00F339E3"/>
    <w:rsid w:val="00F34417"/>
    <w:rsid w:val="00F357F3"/>
    <w:rsid w:val="00F35847"/>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126"/>
    <w:rsid w:val="00F56317"/>
    <w:rsid w:val="00F5653D"/>
    <w:rsid w:val="00F567E4"/>
    <w:rsid w:val="00F56818"/>
    <w:rsid w:val="00F570C2"/>
    <w:rsid w:val="00F57316"/>
    <w:rsid w:val="00F57E8E"/>
    <w:rsid w:val="00F57F95"/>
    <w:rsid w:val="00F60675"/>
    <w:rsid w:val="00F607C7"/>
    <w:rsid w:val="00F60A05"/>
    <w:rsid w:val="00F60AC1"/>
    <w:rsid w:val="00F60C46"/>
    <w:rsid w:val="00F61898"/>
    <w:rsid w:val="00F61A9D"/>
    <w:rsid w:val="00F61D7A"/>
    <w:rsid w:val="00F62714"/>
    <w:rsid w:val="00F62C68"/>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2E3E"/>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1BA3"/>
    <w:rsid w:val="00F9206A"/>
    <w:rsid w:val="00F92A53"/>
    <w:rsid w:val="00F92AC4"/>
    <w:rsid w:val="00F92BC8"/>
    <w:rsid w:val="00F930CD"/>
    <w:rsid w:val="00F932ED"/>
    <w:rsid w:val="00F9448B"/>
    <w:rsid w:val="00F94AB1"/>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1E0C"/>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5B7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2CCF"/>
    <w:rsid w:val="00FD4DA5"/>
    <w:rsid w:val="00FD4DBF"/>
    <w:rsid w:val="00FD5178"/>
    <w:rsid w:val="00FD57B8"/>
    <w:rsid w:val="00FD5E4D"/>
    <w:rsid w:val="00FD6933"/>
    <w:rsid w:val="00FD7291"/>
    <w:rsid w:val="00FD7772"/>
    <w:rsid w:val="00FE0FD2"/>
    <w:rsid w:val="00FE1316"/>
    <w:rsid w:val="00FE1A2E"/>
    <w:rsid w:val="00FE1FAB"/>
    <w:rsid w:val="00FE2AA4"/>
    <w:rsid w:val="00FE2DB6"/>
    <w:rsid w:val="00FE35A4"/>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24B"/>
    <w:rsid w:val="00FF331F"/>
    <w:rsid w:val="00FF3960"/>
    <w:rsid w:val="00FF3D6A"/>
    <w:rsid w:val="00FF3DE9"/>
    <w:rsid w:val="00FF3E38"/>
    <w:rsid w:val="00FF3E3D"/>
    <w:rsid w:val="00FF3F2A"/>
    <w:rsid w:val="00FF3F8F"/>
    <w:rsid w:val="00FF5437"/>
    <w:rsid w:val="00FF6934"/>
    <w:rsid w:val="00FF6ACF"/>
    <w:rsid w:val="00FF6FFD"/>
    <w:rsid w:val="00FF780B"/>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2A6893"/>
  <w15:docId w15:val="{7182A72B-E8E6-4BB3-B59A-25B97BFD5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8B7A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B7AAF"/>
    <w:rPr>
      <w:rFonts w:ascii="Courier New" w:hAnsi="Courier New" w:cs="Courier New"/>
      <w:lang w:bidi="ar-SA"/>
    </w:rPr>
  </w:style>
  <w:style w:type="character" w:customStyle="1" w:styleId="y2iqfc">
    <w:name w:val="y2iqfc"/>
    <w:basedOn w:val="a0"/>
    <w:rsid w:val="008B7AAF"/>
  </w:style>
  <w:style w:type="paragraph" w:customStyle="1" w:styleId="msonormal0">
    <w:name w:val="msonormal"/>
    <w:basedOn w:val="a"/>
    <w:rsid w:val="00DD46F6"/>
    <w:pPr>
      <w:spacing w:before="100" w:beforeAutospacing="1" w:after="100" w:afterAutospacing="1"/>
    </w:pPr>
    <w:rPr>
      <w:lang w:bidi="ar-SA"/>
    </w:rPr>
  </w:style>
  <w:style w:type="paragraph" w:customStyle="1" w:styleId="font14">
    <w:name w:val="font14"/>
    <w:basedOn w:val="a"/>
    <w:rsid w:val="00DD46F6"/>
    <w:pPr>
      <w:spacing w:before="100" w:beforeAutospacing="1" w:after="100" w:afterAutospacing="1"/>
    </w:pPr>
    <w:rPr>
      <w:rFonts w:ascii="Times Armenian" w:hAnsi="Times Armenian"/>
      <w:i/>
      <w:iCs/>
      <w:lang w:bidi="ar-SA"/>
    </w:rPr>
  </w:style>
  <w:style w:type="paragraph" w:customStyle="1" w:styleId="font15">
    <w:name w:val="font15"/>
    <w:basedOn w:val="a"/>
    <w:rsid w:val="00DD46F6"/>
    <w:pPr>
      <w:spacing w:before="100" w:beforeAutospacing="1" w:after="100" w:afterAutospacing="1"/>
    </w:pPr>
    <w:rPr>
      <w:rFonts w:ascii="Sylfaen" w:hAnsi="Sylfaen"/>
      <w:i/>
      <w:iCs/>
      <w:lang w:bidi="ar-SA"/>
    </w:rPr>
  </w:style>
  <w:style w:type="paragraph" w:customStyle="1" w:styleId="font16">
    <w:name w:val="font16"/>
    <w:basedOn w:val="a"/>
    <w:rsid w:val="00DD46F6"/>
    <w:pPr>
      <w:spacing w:before="100" w:beforeAutospacing="1" w:after="100" w:afterAutospacing="1"/>
    </w:pPr>
    <w:rPr>
      <w:rFonts w:ascii="Times Armenian" w:hAnsi="Times Armenian"/>
      <w:i/>
      <w:iCs/>
      <w:lang w:bidi="ar-SA"/>
    </w:rPr>
  </w:style>
  <w:style w:type="paragraph" w:customStyle="1" w:styleId="font17">
    <w:name w:val="font17"/>
    <w:basedOn w:val="a"/>
    <w:rsid w:val="00DD46F6"/>
    <w:pPr>
      <w:spacing w:before="100" w:beforeAutospacing="1" w:after="100" w:afterAutospacing="1"/>
    </w:pPr>
    <w:rPr>
      <w:rFonts w:ascii="Times Armenian" w:hAnsi="Times Armenian"/>
      <w:i/>
      <w:iCs/>
      <w:lang w:bidi="ar-SA"/>
    </w:rPr>
  </w:style>
  <w:style w:type="paragraph" w:customStyle="1" w:styleId="font18">
    <w:name w:val="font18"/>
    <w:basedOn w:val="a"/>
    <w:rsid w:val="00DD46F6"/>
    <w:pPr>
      <w:spacing w:before="100" w:beforeAutospacing="1" w:after="100" w:afterAutospacing="1"/>
    </w:pPr>
    <w:rPr>
      <w:lang w:bidi="ar-SA"/>
    </w:rPr>
  </w:style>
  <w:style w:type="paragraph" w:customStyle="1" w:styleId="font19">
    <w:name w:val="font19"/>
    <w:basedOn w:val="a"/>
    <w:rsid w:val="00DD46F6"/>
    <w:pPr>
      <w:spacing w:before="100" w:beforeAutospacing="1" w:after="100" w:afterAutospacing="1"/>
    </w:pPr>
    <w:rPr>
      <w:rFonts w:ascii="Times Armenian" w:hAnsi="Times Armenian"/>
      <w:lang w:bidi="ar-SA"/>
    </w:rPr>
  </w:style>
  <w:style w:type="paragraph" w:customStyle="1" w:styleId="font20">
    <w:name w:val="font20"/>
    <w:basedOn w:val="a"/>
    <w:rsid w:val="00DD46F6"/>
    <w:pPr>
      <w:spacing w:before="100" w:beforeAutospacing="1" w:after="100" w:afterAutospacing="1"/>
    </w:pPr>
    <w:rPr>
      <w:rFonts w:ascii="Sylfaen" w:hAnsi="Sylfaen"/>
      <w:lang w:bidi="ar-SA"/>
    </w:rPr>
  </w:style>
  <w:style w:type="paragraph" w:customStyle="1" w:styleId="font21">
    <w:name w:val="font21"/>
    <w:basedOn w:val="a"/>
    <w:rsid w:val="00DD46F6"/>
    <w:pPr>
      <w:spacing w:before="100" w:beforeAutospacing="1" w:after="100" w:afterAutospacing="1"/>
    </w:pPr>
    <w:rPr>
      <w:rFonts w:ascii="Sylfaen" w:hAnsi="Sylfaen"/>
      <w:sz w:val="22"/>
      <w:szCs w:val="22"/>
      <w:lang w:bidi="ar-SA"/>
    </w:rPr>
  </w:style>
  <w:style w:type="paragraph" w:customStyle="1" w:styleId="font22">
    <w:name w:val="font22"/>
    <w:basedOn w:val="a"/>
    <w:rsid w:val="00DD46F6"/>
    <w:pPr>
      <w:spacing w:before="100" w:beforeAutospacing="1" w:after="100" w:afterAutospacing="1"/>
    </w:pPr>
    <w:rPr>
      <w:rFonts w:ascii="Sylfaen" w:hAnsi="Sylfaen"/>
      <w:lang w:bidi="ar-SA"/>
    </w:rPr>
  </w:style>
  <w:style w:type="paragraph" w:customStyle="1" w:styleId="font23">
    <w:name w:val="font23"/>
    <w:basedOn w:val="a"/>
    <w:rsid w:val="00DD46F6"/>
    <w:pPr>
      <w:spacing w:before="100" w:beforeAutospacing="1" w:after="100" w:afterAutospacing="1"/>
    </w:pPr>
    <w:rPr>
      <w:rFonts w:ascii="Times Armenian" w:hAnsi="Times Armenian"/>
      <w:lang w:bidi="ar-SA"/>
    </w:rPr>
  </w:style>
  <w:style w:type="paragraph" w:customStyle="1" w:styleId="font24">
    <w:name w:val="font24"/>
    <w:basedOn w:val="a"/>
    <w:rsid w:val="00DD46F6"/>
    <w:pPr>
      <w:spacing w:before="100" w:beforeAutospacing="1" w:after="100" w:afterAutospacing="1"/>
    </w:pPr>
    <w:rPr>
      <w:rFonts w:ascii="Sylfaen" w:hAnsi="Sylfaen"/>
      <w:lang w:bidi="ar-SA"/>
    </w:rPr>
  </w:style>
  <w:style w:type="paragraph" w:customStyle="1" w:styleId="font25">
    <w:name w:val="font25"/>
    <w:basedOn w:val="a"/>
    <w:rsid w:val="00DD46F6"/>
    <w:pPr>
      <w:spacing w:before="100" w:beforeAutospacing="1" w:after="100" w:afterAutospacing="1"/>
    </w:pPr>
    <w:rPr>
      <w:rFonts w:ascii="Sylfaen" w:hAnsi="Sylfaen"/>
      <w:sz w:val="22"/>
      <w:szCs w:val="22"/>
      <w:lang w:bidi="ar-SA"/>
    </w:rPr>
  </w:style>
  <w:style w:type="paragraph" w:customStyle="1" w:styleId="font26">
    <w:name w:val="font26"/>
    <w:basedOn w:val="a"/>
    <w:rsid w:val="00DD46F6"/>
    <w:pPr>
      <w:spacing w:before="100" w:beforeAutospacing="1" w:after="100" w:afterAutospacing="1"/>
    </w:pPr>
    <w:rPr>
      <w:rFonts w:ascii="Arial Armenian" w:hAnsi="Arial Armenian"/>
      <w:lang w:bidi="ar-SA"/>
    </w:rPr>
  </w:style>
  <w:style w:type="paragraph" w:customStyle="1" w:styleId="font27">
    <w:name w:val="font27"/>
    <w:basedOn w:val="a"/>
    <w:rsid w:val="00DD46F6"/>
    <w:pPr>
      <w:spacing w:before="100" w:beforeAutospacing="1" w:after="100" w:afterAutospacing="1"/>
    </w:pPr>
    <w:rPr>
      <w:rFonts w:ascii="Arial Armenian" w:hAnsi="Arial Armenian"/>
      <w:lang w:bidi="ar-SA"/>
    </w:rPr>
  </w:style>
  <w:style w:type="paragraph" w:customStyle="1" w:styleId="font28">
    <w:name w:val="font28"/>
    <w:basedOn w:val="a"/>
    <w:rsid w:val="00DD46F6"/>
    <w:pPr>
      <w:spacing w:before="100" w:beforeAutospacing="1" w:after="100" w:afterAutospacing="1"/>
    </w:pPr>
    <w:rPr>
      <w:rFonts w:ascii="Sylfaen" w:hAnsi="Sylfaen"/>
      <w:sz w:val="22"/>
      <w:szCs w:val="22"/>
      <w:lang w:bidi="ar-SA"/>
    </w:rPr>
  </w:style>
  <w:style w:type="paragraph" w:customStyle="1" w:styleId="font29">
    <w:name w:val="font29"/>
    <w:basedOn w:val="a"/>
    <w:rsid w:val="00DD46F6"/>
    <w:pPr>
      <w:spacing w:before="100" w:beforeAutospacing="1" w:after="100" w:afterAutospacing="1"/>
    </w:pPr>
    <w:rPr>
      <w:rFonts w:ascii="Times Armenian" w:hAnsi="Times Armenian"/>
      <w:sz w:val="22"/>
      <w:szCs w:val="22"/>
      <w:lang w:bidi="ar-SA"/>
    </w:rPr>
  </w:style>
  <w:style w:type="paragraph" w:customStyle="1" w:styleId="xl76">
    <w:name w:val="xl76"/>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bidi="ar-SA"/>
    </w:rPr>
  </w:style>
  <w:style w:type="paragraph" w:customStyle="1" w:styleId="xl77">
    <w:name w:val="xl77"/>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bidi="ar-SA"/>
    </w:rPr>
  </w:style>
  <w:style w:type="paragraph" w:customStyle="1" w:styleId="xl78">
    <w:name w:val="xl78"/>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79">
    <w:name w:val="xl79"/>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bidi="ar-SA"/>
    </w:rPr>
  </w:style>
  <w:style w:type="paragraph" w:customStyle="1" w:styleId="xl80">
    <w:name w:val="xl80"/>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81">
    <w:name w:val="xl81"/>
    <w:basedOn w:val="a"/>
    <w:rsid w:val="00DD46F6"/>
    <w:pPr>
      <w:spacing w:before="100" w:beforeAutospacing="1" w:after="100" w:afterAutospacing="1"/>
    </w:pPr>
    <w:rPr>
      <w:rFonts w:ascii="Calibri" w:hAnsi="Calibri" w:cs="Calibri"/>
      <w:lang w:bidi="ar-SA"/>
    </w:rPr>
  </w:style>
  <w:style w:type="paragraph" w:customStyle="1" w:styleId="xl82">
    <w:name w:val="xl82"/>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83">
    <w:name w:val="xl83"/>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84">
    <w:name w:val="xl84"/>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85">
    <w:name w:val="xl85"/>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86">
    <w:name w:val="xl86"/>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87">
    <w:name w:val="xl87"/>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88">
    <w:name w:val="xl88"/>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89">
    <w:name w:val="xl89"/>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90">
    <w:name w:val="xl90"/>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91">
    <w:name w:val="xl91"/>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92">
    <w:name w:val="xl92"/>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bidi="ar-SA"/>
    </w:rPr>
  </w:style>
  <w:style w:type="paragraph" w:customStyle="1" w:styleId="xl93">
    <w:name w:val="xl93"/>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bidi="ar-SA"/>
    </w:rPr>
  </w:style>
  <w:style w:type="paragraph" w:customStyle="1" w:styleId="xl94">
    <w:name w:val="xl94"/>
    <w:basedOn w:val="a"/>
    <w:rsid w:val="00DD46F6"/>
    <w:pPr>
      <w:pBdr>
        <w:top w:val="double" w:sz="6" w:space="0" w:color="auto"/>
        <w:left w:val="double" w:sz="6" w:space="0" w:color="auto"/>
        <w:right w:val="double" w:sz="6" w:space="0" w:color="auto"/>
      </w:pBdr>
      <w:spacing w:before="100" w:beforeAutospacing="1" w:after="100" w:afterAutospacing="1"/>
      <w:jc w:val="center"/>
      <w:textAlignment w:val="center"/>
    </w:pPr>
    <w:rPr>
      <w:rFonts w:ascii="Times Armenian" w:hAnsi="Times Armenian"/>
      <w:lang w:bidi="ar-SA"/>
    </w:rPr>
  </w:style>
  <w:style w:type="paragraph" w:customStyle="1" w:styleId="xl95">
    <w:name w:val="xl95"/>
    <w:basedOn w:val="a"/>
    <w:rsid w:val="00DD46F6"/>
    <w:pPr>
      <w:pBdr>
        <w:left w:val="double" w:sz="6"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lang w:bidi="ar-SA"/>
    </w:rPr>
  </w:style>
  <w:style w:type="paragraph" w:customStyle="1" w:styleId="xl96">
    <w:name w:val="xl96"/>
    <w:basedOn w:val="a"/>
    <w:rsid w:val="00DD46F6"/>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Calibri" w:hAnsi="Calibri" w:cs="Calibri"/>
      <w:lang w:bidi="ar-SA"/>
    </w:rPr>
  </w:style>
  <w:style w:type="paragraph" w:customStyle="1" w:styleId="xl97">
    <w:name w:val="xl97"/>
    <w:basedOn w:val="a"/>
    <w:rsid w:val="00DD46F6"/>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Calibri" w:hAnsi="Calibri" w:cs="Calibri"/>
      <w:b/>
      <w:bCs/>
      <w:lang w:bidi="ar-SA"/>
    </w:rPr>
  </w:style>
  <w:style w:type="paragraph" w:customStyle="1" w:styleId="xl98">
    <w:name w:val="xl98"/>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99">
    <w:name w:val="xl99"/>
    <w:basedOn w:val="a"/>
    <w:rsid w:val="00DD46F6"/>
    <w:pPr>
      <w:spacing w:before="100" w:beforeAutospacing="1" w:after="100" w:afterAutospacing="1"/>
    </w:pPr>
    <w:rPr>
      <w:rFonts w:ascii="Times Armenian" w:hAnsi="Times Armenian"/>
      <w:lang w:bidi="ar-SA"/>
    </w:rPr>
  </w:style>
  <w:style w:type="paragraph" w:customStyle="1" w:styleId="xl100">
    <w:name w:val="xl100"/>
    <w:basedOn w:val="a"/>
    <w:rsid w:val="00DD46F6"/>
    <w:pPr>
      <w:pBdr>
        <w:right w:val="single" w:sz="4" w:space="0" w:color="auto"/>
      </w:pBdr>
      <w:spacing w:before="100" w:beforeAutospacing="1" w:after="100" w:afterAutospacing="1"/>
      <w:jc w:val="center"/>
      <w:textAlignment w:val="center"/>
    </w:pPr>
    <w:rPr>
      <w:rFonts w:ascii="Calibri" w:hAnsi="Calibri" w:cs="Calibri"/>
      <w:lang w:bidi="ar-SA"/>
    </w:rPr>
  </w:style>
  <w:style w:type="paragraph" w:customStyle="1" w:styleId="xl101">
    <w:name w:val="xl101"/>
    <w:basedOn w:val="a"/>
    <w:rsid w:val="00DD46F6"/>
    <w:pPr>
      <w:pBdr>
        <w:left w:val="single" w:sz="4" w:space="0" w:color="auto"/>
        <w:right w:val="single" w:sz="4" w:space="0" w:color="auto"/>
      </w:pBdr>
      <w:spacing w:before="100" w:beforeAutospacing="1" w:after="100" w:afterAutospacing="1"/>
      <w:jc w:val="center"/>
      <w:textAlignment w:val="center"/>
    </w:pPr>
    <w:rPr>
      <w:rFonts w:ascii="Sylfaen" w:hAnsi="Sylfaen"/>
      <w:b/>
      <w:bCs/>
      <w:lang w:bidi="ar-SA"/>
    </w:rPr>
  </w:style>
  <w:style w:type="paragraph" w:customStyle="1" w:styleId="xl102">
    <w:name w:val="xl102"/>
    <w:basedOn w:val="a"/>
    <w:rsid w:val="00DD46F6"/>
    <w:pPr>
      <w:pBdr>
        <w:left w:val="single" w:sz="4" w:space="0" w:color="auto"/>
        <w:right w:val="single" w:sz="4" w:space="0" w:color="auto"/>
      </w:pBdr>
      <w:spacing w:before="100" w:beforeAutospacing="1" w:after="100" w:afterAutospacing="1"/>
      <w:jc w:val="center"/>
      <w:textAlignment w:val="center"/>
    </w:pPr>
    <w:rPr>
      <w:rFonts w:ascii="Calibri" w:hAnsi="Calibri" w:cs="Calibri"/>
      <w:b/>
      <w:bCs/>
      <w:lang w:bidi="ar-SA"/>
    </w:rPr>
  </w:style>
  <w:style w:type="paragraph" w:customStyle="1" w:styleId="xl103">
    <w:name w:val="xl103"/>
    <w:basedOn w:val="a"/>
    <w:rsid w:val="00DD46F6"/>
    <w:pPr>
      <w:spacing w:before="100" w:beforeAutospacing="1" w:after="100" w:afterAutospacing="1"/>
    </w:pPr>
    <w:rPr>
      <w:rFonts w:ascii="Calibri" w:hAnsi="Calibri" w:cs="Calibri"/>
      <w:color w:val="FF0000"/>
      <w:lang w:bidi="ar-SA"/>
    </w:rPr>
  </w:style>
  <w:style w:type="paragraph" w:customStyle="1" w:styleId="xl104">
    <w:name w:val="xl104"/>
    <w:basedOn w:val="a"/>
    <w:rsid w:val="00DD46F6"/>
    <w:pPr>
      <w:pBdr>
        <w:left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05">
    <w:name w:val="xl105"/>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lang w:bidi="ar-SA"/>
    </w:rPr>
  </w:style>
  <w:style w:type="paragraph" w:customStyle="1" w:styleId="xl106">
    <w:name w:val="xl106"/>
    <w:basedOn w:val="a"/>
    <w:rsid w:val="00DD46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lang w:bidi="ar-SA"/>
    </w:rPr>
  </w:style>
  <w:style w:type="paragraph" w:customStyle="1" w:styleId="xl107">
    <w:name w:val="xl107"/>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pPr>
    <w:rPr>
      <w:lang w:bidi="ar-SA"/>
    </w:rPr>
  </w:style>
  <w:style w:type="paragraph" w:customStyle="1" w:styleId="xl108">
    <w:name w:val="xl108"/>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lang w:bidi="ar-SA"/>
    </w:rPr>
  </w:style>
  <w:style w:type="paragraph" w:customStyle="1" w:styleId="xl109">
    <w:name w:val="xl109"/>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bidi="ar-SA"/>
    </w:rPr>
  </w:style>
  <w:style w:type="paragraph" w:customStyle="1" w:styleId="xl110">
    <w:name w:val="xl110"/>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bidi="ar-SA"/>
    </w:rPr>
  </w:style>
  <w:style w:type="paragraph" w:customStyle="1" w:styleId="xl111">
    <w:name w:val="xl111"/>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hAnsi="Times Armenian"/>
      <w:lang w:bidi="ar-SA"/>
    </w:rPr>
  </w:style>
  <w:style w:type="paragraph" w:customStyle="1" w:styleId="xl112">
    <w:name w:val="xl112"/>
    <w:basedOn w:val="a"/>
    <w:rsid w:val="00DD46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bidi="ar-SA"/>
    </w:rPr>
  </w:style>
  <w:style w:type="paragraph" w:customStyle="1" w:styleId="xl113">
    <w:name w:val="xl113"/>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14">
    <w:name w:val="xl114"/>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115">
    <w:name w:val="xl115"/>
    <w:basedOn w:val="a"/>
    <w:rsid w:val="00DD46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16">
    <w:name w:val="xl116"/>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bidi="ar-SA"/>
    </w:rPr>
  </w:style>
  <w:style w:type="paragraph" w:customStyle="1" w:styleId="xl117">
    <w:name w:val="xl117"/>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bidi="ar-SA"/>
    </w:rPr>
  </w:style>
  <w:style w:type="paragraph" w:customStyle="1" w:styleId="xl118">
    <w:name w:val="xl118"/>
    <w:basedOn w:val="a"/>
    <w:rsid w:val="00DD46F6"/>
    <w:pPr>
      <w:spacing w:before="100" w:beforeAutospacing="1" w:after="100" w:afterAutospacing="1"/>
    </w:pPr>
    <w:rPr>
      <w:rFonts w:ascii="Times Armenian" w:hAnsi="Times Armenian"/>
      <w:lang w:bidi="ar-SA"/>
    </w:rPr>
  </w:style>
  <w:style w:type="paragraph" w:customStyle="1" w:styleId="xl119">
    <w:name w:val="xl119"/>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i/>
      <w:iCs/>
      <w:lang w:bidi="ar-SA"/>
    </w:rPr>
  </w:style>
  <w:style w:type="paragraph" w:customStyle="1" w:styleId="xl120">
    <w:name w:val="xl120"/>
    <w:basedOn w:val="a"/>
    <w:rsid w:val="00DD46F6"/>
    <w:pPr>
      <w:spacing w:before="100" w:beforeAutospacing="1" w:after="100" w:afterAutospacing="1"/>
    </w:pPr>
    <w:rPr>
      <w:lang w:bidi="ar-SA"/>
    </w:rPr>
  </w:style>
  <w:style w:type="paragraph" w:customStyle="1" w:styleId="xl121">
    <w:name w:val="xl121"/>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bidi="ar-SA"/>
    </w:rPr>
  </w:style>
  <w:style w:type="paragraph" w:customStyle="1" w:styleId="xl122">
    <w:name w:val="xl122"/>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lang w:bidi="ar-SA"/>
    </w:rPr>
  </w:style>
  <w:style w:type="paragraph" w:customStyle="1" w:styleId="xl123">
    <w:name w:val="xl123"/>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bidi="ar-SA"/>
    </w:rPr>
  </w:style>
  <w:style w:type="paragraph" w:customStyle="1" w:styleId="xl124">
    <w:name w:val="xl124"/>
    <w:basedOn w:val="a"/>
    <w:rsid w:val="00DD46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lang w:bidi="ar-SA"/>
    </w:rPr>
  </w:style>
  <w:style w:type="paragraph" w:customStyle="1" w:styleId="xl125">
    <w:name w:val="xl125"/>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bidi="ar-SA"/>
    </w:rPr>
  </w:style>
  <w:style w:type="paragraph" w:customStyle="1" w:styleId="xl126">
    <w:name w:val="xl126"/>
    <w:basedOn w:val="a"/>
    <w:rsid w:val="00DD46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27">
    <w:name w:val="xl127"/>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128">
    <w:name w:val="xl128"/>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129">
    <w:name w:val="xl129"/>
    <w:basedOn w:val="a"/>
    <w:rsid w:val="00DD46F6"/>
    <w:pPr>
      <w:spacing w:before="100" w:beforeAutospacing="1" w:after="100" w:afterAutospacing="1"/>
    </w:pPr>
    <w:rPr>
      <w:rFonts w:ascii="Times Armenian" w:hAnsi="Times Armenian"/>
      <w:lang w:bidi="ar-SA"/>
    </w:rPr>
  </w:style>
  <w:style w:type="paragraph" w:customStyle="1" w:styleId="xl130">
    <w:name w:val="xl130"/>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31">
    <w:name w:val="xl131"/>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132">
    <w:name w:val="xl132"/>
    <w:basedOn w:val="a"/>
    <w:rsid w:val="00DD46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33">
    <w:name w:val="xl133"/>
    <w:basedOn w:val="a"/>
    <w:rsid w:val="00DD46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bidi="ar-SA"/>
    </w:rPr>
  </w:style>
  <w:style w:type="paragraph" w:customStyle="1" w:styleId="xl134">
    <w:name w:val="xl134"/>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lang w:bidi="ar-SA"/>
    </w:rPr>
  </w:style>
  <w:style w:type="paragraph" w:customStyle="1" w:styleId="xl135">
    <w:name w:val="xl135"/>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bidi="ar-SA"/>
    </w:rPr>
  </w:style>
  <w:style w:type="paragraph" w:customStyle="1" w:styleId="xl136">
    <w:name w:val="xl136"/>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bidi="ar-SA"/>
    </w:rPr>
  </w:style>
  <w:style w:type="paragraph" w:customStyle="1" w:styleId="xl137">
    <w:name w:val="xl137"/>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b/>
      <w:bCs/>
      <w:lang w:bidi="ar-SA"/>
    </w:rPr>
  </w:style>
  <w:style w:type="paragraph" w:customStyle="1" w:styleId="xl138">
    <w:name w:val="xl138"/>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i/>
      <w:iCs/>
      <w:lang w:bidi="ar-SA"/>
    </w:rPr>
  </w:style>
  <w:style w:type="paragraph" w:customStyle="1" w:styleId="xl139">
    <w:name w:val="xl139"/>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i/>
      <w:iCs/>
      <w:lang w:bidi="ar-SA"/>
    </w:rPr>
  </w:style>
  <w:style w:type="paragraph" w:customStyle="1" w:styleId="xl140">
    <w:name w:val="xl140"/>
    <w:basedOn w:val="a"/>
    <w:rsid w:val="00DD46F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bidi="ar-SA"/>
    </w:rPr>
  </w:style>
  <w:style w:type="paragraph" w:customStyle="1" w:styleId="xl141">
    <w:name w:val="xl141"/>
    <w:basedOn w:val="a"/>
    <w:rsid w:val="00DD46F6"/>
    <w:pPr>
      <w:spacing w:before="100" w:beforeAutospacing="1" w:after="100" w:afterAutospacing="1"/>
      <w:jc w:val="center"/>
      <w:textAlignment w:val="center"/>
    </w:pPr>
    <w:rPr>
      <w:rFonts w:ascii="Calibri" w:hAnsi="Calibri" w:cs="Calibri"/>
      <w:lang w:bidi="ar-SA"/>
    </w:rPr>
  </w:style>
  <w:style w:type="paragraph" w:customStyle="1" w:styleId="xl142">
    <w:name w:val="xl142"/>
    <w:basedOn w:val="a"/>
    <w:rsid w:val="00DD46F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bidi="ar-SA"/>
    </w:rPr>
  </w:style>
  <w:style w:type="paragraph" w:customStyle="1" w:styleId="xl143">
    <w:name w:val="xl143"/>
    <w:basedOn w:val="a"/>
    <w:rsid w:val="00DD46F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Calibri" w:hAnsi="Calibri" w:cs="Calibri"/>
      <w:lang w:bidi="ar-SA"/>
    </w:rPr>
  </w:style>
  <w:style w:type="paragraph" w:customStyle="1" w:styleId="xl144">
    <w:name w:val="xl144"/>
    <w:basedOn w:val="a"/>
    <w:rsid w:val="00DD46F6"/>
    <w:pPr>
      <w:pBdr>
        <w:top w:val="single" w:sz="8" w:space="0" w:color="auto"/>
        <w:left w:val="single" w:sz="8" w:space="0" w:color="auto"/>
        <w:bottom w:val="single" w:sz="8" w:space="0" w:color="auto"/>
        <w:right w:val="single" w:sz="8" w:space="0" w:color="auto"/>
      </w:pBdr>
      <w:spacing w:before="100" w:beforeAutospacing="1" w:after="100" w:afterAutospacing="1"/>
    </w:pPr>
    <w:rPr>
      <w:b/>
      <w:bCs/>
      <w:lang w:bidi="ar-SA"/>
    </w:rPr>
  </w:style>
  <w:style w:type="paragraph" w:customStyle="1" w:styleId="xl145">
    <w:name w:val="xl145"/>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u w:val="single"/>
      <w:lang w:bidi="ar-SA"/>
    </w:rPr>
  </w:style>
  <w:style w:type="paragraph" w:customStyle="1" w:styleId="xl146">
    <w:name w:val="xl146"/>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bidi="ar-SA"/>
    </w:rPr>
  </w:style>
  <w:style w:type="paragraph" w:customStyle="1" w:styleId="xl147">
    <w:name w:val="xl147"/>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bidi="ar-SA"/>
    </w:rPr>
  </w:style>
  <w:style w:type="paragraph" w:customStyle="1" w:styleId="xl148">
    <w:name w:val="xl148"/>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lang w:bidi="ar-SA"/>
    </w:rPr>
  </w:style>
  <w:style w:type="paragraph" w:customStyle="1" w:styleId="xl149">
    <w:name w:val="xl149"/>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bidi="ar-SA"/>
    </w:rPr>
  </w:style>
  <w:style w:type="paragraph" w:customStyle="1" w:styleId="xl150">
    <w:name w:val="xl150"/>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bidi="ar-SA"/>
    </w:rPr>
  </w:style>
  <w:style w:type="paragraph" w:customStyle="1" w:styleId="xl151">
    <w:name w:val="xl151"/>
    <w:basedOn w:val="a"/>
    <w:rsid w:val="00DD46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hAnsi="Times Armenian"/>
      <w:b/>
      <w:bCs/>
      <w:sz w:val="26"/>
      <w:szCs w:val="26"/>
      <w:lang w:bidi="ar-SA"/>
    </w:rPr>
  </w:style>
  <w:style w:type="paragraph" w:customStyle="1" w:styleId="xl152">
    <w:name w:val="xl152"/>
    <w:basedOn w:val="a"/>
    <w:rsid w:val="00DD46F6"/>
    <w:pPr>
      <w:spacing w:before="100" w:beforeAutospacing="1" w:after="100" w:afterAutospacing="1"/>
      <w:jc w:val="center"/>
    </w:pPr>
    <w:rPr>
      <w:rFonts w:ascii="Times Armenian" w:hAnsi="Times Armenian"/>
      <w:b/>
      <w:bCs/>
      <w:lang w:bidi="ar-SA"/>
    </w:rPr>
  </w:style>
  <w:style w:type="paragraph" w:customStyle="1" w:styleId="xl153">
    <w:name w:val="xl153"/>
    <w:basedOn w:val="a"/>
    <w:rsid w:val="00DD46F6"/>
    <w:pPr>
      <w:pBdr>
        <w:top w:val="double" w:sz="6" w:space="0" w:color="auto"/>
        <w:left w:val="double" w:sz="6" w:space="0" w:color="auto"/>
        <w:right w:val="double" w:sz="6" w:space="0" w:color="auto"/>
      </w:pBdr>
      <w:spacing w:before="100" w:beforeAutospacing="1" w:after="100" w:afterAutospacing="1"/>
      <w:jc w:val="center"/>
      <w:textAlignment w:val="center"/>
    </w:pPr>
    <w:rPr>
      <w:sz w:val="20"/>
      <w:szCs w:val="20"/>
      <w:lang w:bidi="ar-SA"/>
    </w:rPr>
  </w:style>
  <w:style w:type="paragraph" w:customStyle="1" w:styleId="xl154">
    <w:name w:val="xl154"/>
    <w:basedOn w:val="a"/>
    <w:rsid w:val="00DD46F6"/>
    <w:pPr>
      <w:pBdr>
        <w:left w:val="double" w:sz="6" w:space="0" w:color="auto"/>
        <w:bottom w:val="double" w:sz="6" w:space="0" w:color="auto"/>
        <w:right w:val="double" w:sz="6" w:space="0" w:color="auto"/>
      </w:pBdr>
      <w:spacing w:before="100" w:beforeAutospacing="1" w:after="100" w:afterAutospacing="1"/>
      <w:jc w:val="center"/>
      <w:textAlignment w:val="center"/>
    </w:pPr>
    <w:rPr>
      <w:sz w:val="20"/>
      <w:szCs w:val="20"/>
      <w:lang w:bidi="ar-SA"/>
    </w:rPr>
  </w:style>
  <w:style w:type="paragraph" w:customStyle="1" w:styleId="xl155">
    <w:name w:val="xl155"/>
    <w:basedOn w:val="a"/>
    <w:rsid w:val="00DD46F6"/>
    <w:pPr>
      <w:spacing w:before="100" w:beforeAutospacing="1" w:after="100" w:afterAutospacing="1"/>
      <w:jc w:val="center"/>
    </w:pPr>
    <w:rPr>
      <w:rFonts w:ascii="Times Armenian" w:hAnsi="Times Armenian"/>
      <w:b/>
      <w:bCs/>
      <w:lang w:bidi="ar-SA"/>
    </w:rPr>
  </w:style>
  <w:style w:type="paragraph" w:customStyle="1" w:styleId="xl156">
    <w:name w:val="xl156"/>
    <w:basedOn w:val="a"/>
    <w:rsid w:val="00DD46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20"/>
      <w:szCs w:val="20"/>
      <w:lang w:bidi="ar-SA"/>
    </w:rPr>
  </w:style>
  <w:style w:type="paragraph" w:customStyle="1" w:styleId="xl157">
    <w:name w:val="xl157"/>
    <w:basedOn w:val="a"/>
    <w:rsid w:val="00DD46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20"/>
      <w:szCs w:val="20"/>
      <w:lang w:bidi="ar-SA"/>
    </w:rPr>
  </w:style>
  <w:style w:type="paragraph" w:customStyle="1" w:styleId="xl158">
    <w:name w:val="xl158"/>
    <w:basedOn w:val="a"/>
    <w:rsid w:val="00DD46F6"/>
    <w:pPr>
      <w:pBdr>
        <w:top w:val="double" w:sz="6" w:space="0" w:color="auto"/>
        <w:left w:val="double" w:sz="6" w:space="0" w:color="auto"/>
        <w:right w:val="double" w:sz="6" w:space="0" w:color="auto"/>
      </w:pBdr>
      <w:spacing w:before="100" w:beforeAutospacing="1" w:after="100" w:afterAutospacing="1"/>
      <w:jc w:val="center"/>
      <w:textAlignment w:val="center"/>
    </w:pPr>
    <w:rPr>
      <w:rFonts w:ascii="Sylfaen" w:hAnsi="Sylfaen"/>
      <w:lang w:bidi="ar-SA"/>
    </w:rPr>
  </w:style>
  <w:style w:type="paragraph" w:customStyle="1" w:styleId="xl159">
    <w:name w:val="xl159"/>
    <w:basedOn w:val="a"/>
    <w:rsid w:val="00DD46F6"/>
    <w:pPr>
      <w:pBdr>
        <w:left w:val="double" w:sz="6"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61721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5437116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9842964">
      <w:bodyDiv w:val="1"/>
      <w:marLeft w:val="0"/>
      <w:marRight w:val="0"/>
      <w:marTop w:val="0"/>
      <w:marBottom w:val="0"/>
      <w:divBdr>
        <w:top w:val="none" w:sz="0" w:space="0" w:color="auto"/>
        <w:left w:val="none" w:sz="0" w:space="0" w:color="auto"/>
        <w:bottom w:val="none" w:sz="0" w:space="0" w:color="auto"/>
        <w:right w:val="none" w:sz="0" w:space="0" w:color="auto"/>
      </w:divBdr>
    </w:div>
    <w:div w:id="748694833">
      <w:bodyDiv w:val="1"/>
      <w:marLeft w:val="0"/>
      <w:marRight w:val="0"/>
      <w:marTop w:val="0"/>
      <w:marBottom w:val="0"/>
      <w:divBdr>
        <w:top w:val="none" w:sz="0" w:space="0" w:color="auto"/>
        <w:left w:val="none" w:sz="0" w:space="0" w:color="auto"/>
        <w:bottom w:val="none" w:sz="0" w:space="0" w:color="auto"/>
        <w:right w:val="none" w:sz="0" w:space="0" w:color="auto"/>
      </w:divBdr>
    </w:div>
    <w:div w:id="78862114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21510756">
      <w:bodyDiv w:val="1"/>
      <w:marLeft w:val="0"/>
      <w:marRight w:val="0"/>
      <w:marTop w:val="0"/>
      <w:marBottom w:val="0"/>
      <w:divBdr>
        <w:top w:val="none" w:sz="0" w:space="0" w:color="auto"/>
        <w:left w:val="none" w:sz="0" w:space="0" w:color="auto"/>
        <w:bottom w:val="none" w:sz="0" w:space="0" w:color="auto"/>
        <w:right w:val="none" w:sz="0" w:space="0" w:color="auto"/>
      </w:divBdr>
    </w:div>
    <w:div w:id="111660413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377280">
      <w:bodyDiv w:val="1"/>
      <w:marLeft w:val="0"/>
      <w:marRight w:val="0"/>
      <w:marTop w:val="0"/>
      <w:marBottom w:val="0"/>
      <w:divBdr>
        <w:top w:val="none" w:sz="0" w:space="0" w:color="auto"/>
        <w:left w:val="none" w:sz="0" w:space="0" w:color="auto"/>
        <w:bottom w:val="none" w:sz="0" w:space="0" w:color="auto"/>
        <w:right w:val="none" w:sz="0" w:space="0" w:color="auto"/>
      </w:divBdr>
    </w:div>
    <w:div w:id="13592834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34152684">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25987357">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6576535">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6C572-021D-45E7-B6BB-582786000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2470</TotalTime>
  <Pages>4</Pages>
  <Words>23030</Words>
  <Characters>131272</Characters>
  <Application>Microsoft Office Word</Application>
  <DocSecurity>0</DocSecurity>
  <Lines>1093</Lines>
  <Paragraphs>307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153995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Пользователь</cp:lastModifiedBy>
  <cp:revision>1621</cp:revision>
  <cp:lastPrinted>2018-02-16T07:12:00Z</cp:lastPrinted>
  <dcterms:created xsi:type="dcterms:W3CDTF">2019-10-28T07:04:00Z</dcterms:created>
  <dcterms:modified xsi:type="dcterms:W3CDTF">2021-07-12T13:14:00Z</dcterms:modified>
</cp:coreProperties>
</file>