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Приложение № 1 </w:t>
      </w:r>
    </w:p>
    <w:p w:rsidR="00CF33E9" w:rsidRPr="000E542D" w:rsidRDefault="00CF33E9"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к приказу Министра финансов Республики Армения </w:t>
      </w:r>
      <w:r w:rsidR="00FA7119" w:rsidRPr="000E542D">
        <w:rPr>
          <w:rFonts w:ascii="GHEA Grapalat" w:hAnsi="GHEA Grapalat" w:cs="Sylfaen"/>
          <w:i/>
        </w:rPr>
        <w:br/>
      </w:r>
      <w:r w:rsidRPr="000E542D">
        <w:rPr>
          <w:rFonts w:ascii="GHEA Grapalat" w:hAnsi="GHEA Grapalat"/>
          <w:i/>
        </w:rPr>
        <w:t>о</w:t>
      </w:r>
      <w:r w:rsidR="008818E3" w:rsidRPr="000E542D">
        <w:rPr>
          <w:rFonts w:ascii="GHEA Grapalat" w:hAnsi="GHEA Grapalat"/>
          <w:i/>
        </w:rPr>
        <w:t xml:space="preserve">т </w:t>
      </w:r>
      <w:r w:rsidR="00D61374" w:rsidRPr="000E542D">
        <w:rPr>
          <w:rFonts w:ascii="GHEA Grapalat" w:hAnsi="GHEA Grapalat"/>
          <w:i/>
        </w:rPr>
        <w:t xml:space="preserve">2019 </w:t>
      </w:r>
      <w:r w:rsidR="008818E3" w:rsidRPr="000E542D">
        <w:rPr>
          <w:rFonts w:ascii="GHEA Grapalat" w:hAnsi="GHEA Grapalat"/>
          <w:i/>
        </w:rPr>
        <w:t>года № -A</w:t>
      </w:r>
    </w:p>
    <w:p w:rsidR="00A4360B" w:rsidRPr="000E542D" w:rsidRDefault="00A4360B" w:rsidP="00B72983">
      <w:pPr>
        <w:pStyle w:val="aa"/>
        <w:widowControl w:val="0"/>
        <w:spacing w:after="160"/>
        <w:ind w:right="-7" w:firstLine="567"/>
        <w:jc w:val="right"/>
        <w:rPr>
          <w:rFonts w:ascii="GHEA Grapalat" w:hAnsi="GHEA Grapalat"/>
        </w:rPr>
      </w:pPr>
    </w:p>
    <w:p w:rsidR="00096865" w:rsidRPr="000E542D" w:rsidRDefault="00096865" w:rsidP="00B72983">
      <w:pPr>
        <w:pStyle w:val="aa"/>
        <w:widowControl w:val="0"/>
        <w:spacing w:after="160"/>
        <w:ind w:right="-7" w:firstLine="567"/>
        <w:rPr>
          <w:rFonts w:ascii="GHEA Grapalat" w:hAnsi="GHEA Grapalat" w:cs="Sylfaen"/>
          <w:i/>
          <w:u w:val="single"/>
        </w:rPr>
      </w:pP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ОБЪЯВЛЕНИЕ О ЗАПРОСЕ КОТИРОВОК</w:t>
      </w:r>
    </w:p>
    <w:p w:rsidR="00096391" w:rsidRPr="00887EE7" w:rsidRDefault="00096391" w:rsidP="00096391">
      <w:pPr>
        <w:pStyle w:val="a3"/>
        <w:spacing w:after="160" w:line="240" w:lineRule="auto"/>
        <w:ind w:left="142" w:right="139" w:firstLine="0"/>
        <w:jc w:val="center"/>
        <w:rPr>
          <w:rFonts w:ascii="Sylfaen" w:hAnsi="Sylfaen"/>
          <w:i w:val="0"/>
        </w:rPr>
      </w:pPr>
      <w:r w:rsidRPr="00887EE7">
        <w:rPr>
          <w:rFonts w:ascii="Sylfaen" w:hAnsi="Sylfaen"/>
          <w:i w:val="0"/>
        </w:rPr>
        <w:t xml:space="preserve">Настоящий текст объявления утвержден решением Комиссии по запросу котировок от </w:t>
      </w:r>
      <w:r w:rsidR="005E24CE" w:rsidRPr="005E24CE">
        <w:rPr>
          <w:rFonts w:ascii="Sylfaen" w:hAnsi="Sylfaen"/>
          <w:i w:val="0"/>
        </w:rPr>
        <w:t xml:space="preserve">12 </w:t>
      </w:r>
      <w:r w:rsidR="005E24CE" w:rsidRPr="00887EE7">
        <w:rPr>
          <w:rFonts w:ascii="Sylfaen" w:hAnsi="Sylfaen"/>
          <w:i w:val="0"/>
        </w:rPr>
        <w:t xml:space="preserve">декабря </w:t>
      </w:r>
      <w:proofErr w:type="gramStart"/>
      <w:r w:rsidRPr="00887EE7">
        <w:rPr>
          <w:rFonts w:ascii="Sylfaen" w:hAnsi="Sylfaen"/>
          <w:i w:val="0"/>
        </w:rPr>
        <w:t>2019  года</w:t>
      </w:r>
      <w:proofErr w:type="gramEnd"/>
      <w:r w:rsidRPr="00887EE7">
        <w:rPr>
          <w:rFonts w:ascii="Sylfaen" w:hAnsi="Sylfaen"/>
          <w:i w:val="0"/>
        </w:rPr>
        <w:t xml:space="preserve"> </w:t>
      </w:r>
      <w:r w:rsidRPr="00887EE7">
        <w:rPr>
          <w:rFonts w:ascii="Sylfaen" w:hAnsi="Sylfaen"/>
          <w:i w:val="0"/>
          <w:lang w:val="en-US"/>
        </w:rPr>
        <w:t>N</w:t>
      </w:r>
      <w:r w:rsidRPr="00887EE7">
        <w:rPr>
          <w:rFonts w:ascii="Sylfaen" w:hAnsi="Sylfaen"/>
          <w:i w:val="0"/>
          <w:color w:val="FF0000"/>
        </w:rPr>
        <w:t xml:space="preserve"> </w:t>
      </w:r>
      <w:r w:rsidRPr="00887EE7">
        <w:rPr>
          <w:rFonts w:ascii="Sylfaen" w:hAnsi="Sylfaen"/>
          <w:i w:val="0"/>
        </w:rPr>
        <w:t>1  и публикуется в соответствии со статьей 27 Закона Республики Армения "О закупках"</w:t>
      </w: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 xml:space="preserve">Код запроса </w:t>
      </w:r>
      <w:proofErr w:type="gramStart"/>
      <w:r w:rsidRPr="00887EE7">
        <w:rPr>
          <w:rFonts w:ascii="Sylfaen" w:hAnsi="Sylfaen"/>
          <w:i w:val="0"/>
        </w:rPr>
        <w:t xml:space="preserve">котировок  </w:t>
      </w:r>
      <w:r w:rsidR="005E24CE">
        <w:rPr>
          <w:rFonts w:ascii="Sylfaen" w:hAnsi="Sylfaen"/>
          <w:i w:val="0"/>
        </w:rPr>
        <w:t>AMDHMD</w:t>
      </w:r>
      <w:proofErr w:type="gramEnd"/>
      <w:r w:rsidR="005E24CE">
        <w:rPr>
          <w:rFonts w:ascii="Sylfaen" w:hAnsi="Sylfaen"/>
          <w:i w:val="0"/>
        </w:rPr>
        <w:t>-GHAPDZB-20/01</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Работодатель: «РА Араратском </w:t>
      </w:r>
      <w:proofErr w:type="spellStart"/>
      <w:r w:rsidRPr="00887EE7">
        <w:rPr>
          <w:rFonts w:ascii="Sylfaen" w:hAnsi="Sylfaen"/>
          <w:i w:val="0"/>
        </w:rPr>
        <w:t>марзе</w:t>
      </w:r>
      <w:proofErr w:type="spellEnd"/>
      <w:r w:rsidRPr="00887EE7">
        <w:rPr>
          <w:rFonts w:ascii="Sylfaen" w:hAnsi="Sylfaen"/>
          <w:i w:val="0"/>
        </w:rPr>
        <w:t xml:space="preserve"> </w:t>
      </w:r>
      <w:proofErr w:type="spellStart"/>
      <w:r w:rsidR="005E24CE">
        <w:rPr>
          <w:rFonts w:ascii="Sylfaen" w:hAnsi="Sylfaen"/>
          <w:i w:val="0"/>
        </w:rPr>
        <w:t>Димитровская</w:t>
      </w:r>
      <w:proofErr w:type="spellEnd"/>
      <w:r w:rsidRPr="00887EE7">
        <w:rPr>
          <w:rFonts w:ascii="Sylfaen" w:hAnsi="Sylfaen"/>
          <w:i w:val="0"/>
        </w:rPr>
        <w:t xml:space="preserve"> средняя школа» ГНКО, которая находится в Араратской области РА. село </w:t>
      </w:r>
      <w:r w:rsidR="005E24CE">
        <w:rPr>
          <w:rFonts w:ascii="Sylfaen" w:hAnsi="Sylfaen"/>
          <w:i w:val="0"/>
          <w:lang w:val="hy-AM"/>
        </w:rPr>
        <w:t>Димитров</w:t>
      </w:r>
      <w:r w:rsidRPr="00887EE7">
        <w:rPr>
          <w:rFonts w:ascii="Sylfaen" w:hAnsi="Sylfaen"/>
          <w:i w:val="0"/>
        </w:rPr>
        <w:t xml:space="preserve">. </w:t>
      </w:r>
      <w:r w:rsidR="005E24CE">
        <w:rPr>
          <w:rFonts w:ascii="Sylfaen" w:hAnsi="Sylfaen"/>
          <w:i w:val="0"/>
          <w:lang w:val="hy-AM"/>
        </w:rPr>
        <w:t>Маяковски 43/1</w:t>
      </w:r>
      <w:r w:rsidRPr="00887EE7">
        <w:rPr>
          <w:rFonts w:ascii="Sylfaen" w:hAnsi="Sylfaen"/>
          <w:i w:val="0"/>
        </w:rPr>
        <w:t xml:space="preserve"> объявляет предложение, которое реализуется в один этап.</w:t>
      </w:r>
    </w:p>
    <w:p w:rsidR="00096391" w:rsidRPr="00887EE7" w:rsidRDefault="00096391" w:rsidP="00096391">
      <w:pPr>
        <w:pStyle w:val="a3"/>
        <w:spacing w:line="240" w:lineRule="auto"/>
        <w:rPr>
          <w:rFonts w:ascii="Sylfaen" w:hAnsi="Sylfaen"/>
          <w:i w:val="0"/>
        </w:rPr>
      </w:pPr>
      <w:r w:rsidRPr="00887EE7">
        <w:rPr>
          <w:rFonts w:ascii="Sylfaen" w:hAnsi="Sylfaen"/>
          <w:i w:val="0"/>
        </w:rPr>
        <w:t>Отобранному участнику будет предложено подписать контракт на поставку продуктов питания (далее - контракт).</w:t>
      </w:r>
    </w:p>
    <w:p w:rsidR="00096391" w:rsidRPr="00887EE7" w:rsidRDefault="00096391" w:rsidP="00096391">
      <w:pPr>
        <w:pStyle w:val="a3"/>
        <w:spacing w:line="240" w:lineRule="auto"/>
        <w:rPr>
          <w:rFonts w:ascii="Sylfaen" w:hAnsi="Sylfaen"/>
          <w:i w:val="0"/>
        </w:rPr>
      </w:pPr>
      <w:r w:rsidRPr="00887EE7">
        <w:rPr>
          <w:rFonts w:ascii="Sylfaen" w:hAnsi="Sylfaen"/>
          <w:i w:val="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096391" w:rsidRPr="00887EE7" w:rsidRDefault="00096391" w:rsidP="00096391">
      <w:pPr>
        <w:pStyle w:val="a3"/>
        <w:spacing w:line="240" w:lineRule="auto"/>
        <w:rPr>
          <w:rFonts w:ascii="Sylfaen" w:hAnsi="Sylfaen"/>
          <w:i w:val="0"/>
        </w:rPr>
      </w:pPr>
      <w:r w:rsidRPr="00887EE7">
        <w:rPr>
          <w:rFonts w:ascii="Sylfaen" w:hAnsi="Sylfaen"/>
          <w:i w:val="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096391" w:rsidRPr="00887EE7" w:rsidRDefault="00096391" w:rsidP="00096391">
      <w:pPr>
        <w:pStyle w:val="a3"/>
        <w:spacing w:line="240" w:lineRule="auto"/>
        <w:rPr>
          <w:rFonts w:ascii="Sylfaen" w:hAnsi="Sylfaen"/>
          <w:i w:val="0"/>
        </w:rPr>
      </w:pPr>
      <w:r w:rsidRPr="00887EE7">
        <w:rPr>
          <w:rFonts w:ascii="Sylfaen" w:hAnsi="Sylfaen"/>
          <w:i w:val="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Чтобы получить котировку, вы должны обратиться к клиенту до 7, начиная с даты публикации этого объявления в 15:00.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887EE7">
        <w:rPr>
          <w:rFonts w:ascii="Times New Roman" w:hAnsi="Times New Roman"/>
          <w:i w:val="0"/>
        </w:rPr>
        <w:t>​​</w:t>
      </w:r>
      <w:r w:rsidRPr="00887EE7">
        <w:rPr>
          <w:rFonts w:ascii="Sylfaen" w:hAnsi="Sylfaen" w:cs="Sylfaen"/>
          <w:i w:val="0"/>
        </w:rPr>
        <w:t>получения</w:t>
      </w:r>
      <w:r w:rsidRPr="00887EE7">
        <w:rPr>
          <w:rFonts w:ascii="Sylfaen" w:hAnsi="Sylfaen"/>
          <w:i w:val="0"/>
        </w:rPr>
        <w:t xml:space="preserve"> </w:t>
      </w:r>
      <w:r w:rsidRPr="00887EE7">
        <w:rPr>
          <w:rFonts w:ascii="Sylfaen" w:hAnsi="Sylfaen" w:cs="Sylfaen"/>
          <w:i w:val="0"/>
        </w:rPr>
        <w:t>электронного</w:t>
      </w:r>
      <w:r w:rsidRPr="00887EE7">
        <w:rPr>
          <w:rFonts w:ascii="Sylfaen" w:hAnsi="Sylfaen"/>
          <w:i w:val="0"/>
        </w:rPr>
        <w:t xml:space="preserve"> </w:t>
      </w:r>
      <w:r w:rsidRPr="00887EE7">
        <w:rPr>
          <w:rFonts w:ascii="Sylfaen" w:hAnsi="Sylfaen" w:cs="Sylfaen"/>
          <w:i w:val="0"/>
        </w:rPr>
        <w:t>заявления</w:t>
      </w:r>
      <w:r w:rsidRPr="00887EE7">
        <w:rPr>
          <w:rFonts w:ascii="Sylfaen" w:hAnsi="Sylfaen"/>
          <w:i w:val="0"/>
        </w:rPr>
        <w:t>.</w:t>
      </w:r>
    </w:p>
    <w:p w:rsidR="00096391" w:rsidRPr="00887EE7" w:rsidRDefault="00096391" w:rsidP="00096391">
      <w:pPr>
        <w:pStyle w:val="a3"/>
        <w:spacing w:line="240" w:lineRule="auto"/>
        <w:rPr>
          <w:rFonts w:ascii="Sylfaen" w:hAnsi="Sylfaen"/>
          <w:i w:val="0"/>
        </w:rPr>
      </w:pPr>
      <w:r w:rsidRPr="00887EE7">
        <w:rPr>
          <w:rFonts w:ascii="Sylfaen" w:hAnsi="Sylfaen"/>
          <w:i w:val="0"/>
        </w:rPr>
        <w:t>Не получение приглашения не ограничивает право участника участвовать в этой процедуре.</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Котировочные запросы должны быть представлены в Араратской области РА. село </w:t>
      </w:r>
      <w:r w:rsidR="005E24CE">
        <w:rPr>
          <w:rFonts w:ascii="Sylfaen" w:hAnsi="Sylfaen"/>
          <w:i w:val="0"/>
          <w:lang w:val="hy-AM"/>
        </w:rPr>
        <w:t>Димитров</w:t>
      </w:r>
      <w:r w:rsidRPr="00887EE7">
        <w:rPr>
          <w:rFonts w:ascii="Sylfaen" w:hAnsi="Sylfaen"/>
          <w:i w:val="0"/>
        </w:rPr>
        <w:t xml:space="preserve">. </w:t>
      </w:r>
      <w:r w:rsidR="005E24CE">
        <w:rPr>
          <w:rFonts w:ascii="Sylfaen" w:hAnsi="Sylfaen"/>
          <w:i w:val="0"/>
          <w:lang w:val="hy-AM"/>
        </w:rPr>
        <w:t>Маяковски 43/1</w:t>
      </w:r>
      <w:r w:rsidRPr="00887EE7">
        <w:rPr>
          <w:rFonts w:ascii="Sylfaen" w:hAnsi="Sylfaen"/>
          <w:i w:val="0"/>
        </w:rPr>
        <w:t>, в бумажной форме до 15:00 на 7-й день с даты публикации этого объявления. Предложения также могут быть представлены на английском или русском, помимо армянского.</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Открытие торгов состоится в Араратской области РА. село </w:t>
      </w:r>
      <w:r w:rsidR="005E24CE">
        <w:rPr>
          <w:rFonts w:ascii="Sylfaen" w:hAnsi="Sylfaen"/>
          <w:i w:val="0"/>
          <w:lang w:val="hy-AM"/>
        </w:rPr>
        <w:t>Димитров</w:t>
      </w:r>
      <w:r w:rsidRPr="00887EE7">
        <w:rPr>
          <w:rFonts w:ascii="Sylfaen" w:hAnsi="Sylfaen"/>
          <w:i w:val="0"/>
        </w:rPr>
        <w:t xml:space="preserve">. </w:t>
      </w:r>
      <w:r w:rsidR="005E24CE">
        <w:rPr>
          <w:rFonts w:ascii="Sylfaen" w:hAnsi="Sylfaen"/>
          <w:i w:val="0"/>
          <w:lang w:val="hy-AM"/>
        </w:rPr>
        <w:t>Маяковски 43/1</w:t>
      </w:r>
      <w:r w:rsidRPr="00887EE7">
        <w:rPr>
          <w:rFonts w:ascii="Sylfaen" w:hAnsi="Sylfaen"/>
          <w:i w:val="0"/>
        </w:rPr>
        <w:t xml:space="preserve"> 201</w:t>
      </w:r>
      <w:r w:rsidRPr="00096391">
        <w:rPr>
          <w:rFonts w:ascii="Sylfaen" w:hAnsi="Sylfaen"/>
          <w:i w:val="0"/>
        </w:rPr>
        <w:t>9</w:t>
      </w:r>
      <w:r w:rsidRPr="00887EE7">
        <w:rPr>
          <w:rFonts w:ascii="Sylfaen" w:hAnsi="Sylfaen"/>
          <w:i w:val="0"/>
        </w:rPr>
        <w:t xml:space="preserve"> года </w:t>
      </w:r>
      <w:r w:rsidR="005E24CE">
        <w:rPr>
          <w:rFonts w:ascii="Sylfaen" w:hAnsi="Sylfaen"/>
          <w:i w:val="0"/>
          <w:lang w:val="en-US"/>
        </w:rPr>
        <w:t>19</w:t>
      </w:r>
      <w:r w:rsidR="00C7532E" w:rsidRPr="00A37856">
        <w:rPr>
          <w:rFonts w:ascii="Sylfaen" w:hAnsi="Sylfaen"/>
          <w:i w:val="0"/>
        </w:rPr>
        <w:t xml:space="preserve"> </w:t>
      </w:r>
      <w:r w:rsidRPr="00887EE7">
        <w:rPr>
          <w:rFonts w:ascii="Sylfaen" w:hAnsi="Sylfaen"/>
          <w:i w:val="0"/>
        </w:rPr>
        <w:t>декабря в 1</w:t>
      </w:r>
      <w:r w:rsidRPr="00096391">
        <w:rPr>
          <w:rFonts w:ascii="Sylfaen" w:hAnsi="Sylfaen"/>
          <w:i w:val="0"/>
        </w:rPr>
        <w:t>5</w:t>
      </w:r>
      <w:r w:rsidRPr="00887EE7">
        <w:rPr>
          <w:rFonts w:ascii="Sylfaen" w:hAnsi="Sylfaen"/>
          <w:i w:val="0"/>
        </w:rPr>
        <w:t>:00</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Жалобы на эту процедуру должны быть представлены в Апелляционный совет по закупкам, c. Ереван, ул. </w:t>
      </w:r>
      <w:proofErr w:type="spellStart"/>
      <w:r w:rsidRPr="00887EE7">
        <w:rPr>
          <w:rFonts w:ascii="Sylfaen" w:hAnsi="Sylfaen"/>
          <w:i w:val="0"/>
        </w:rPr>
        <w:t>Мелик-Адамян</w:t>
      </w:r>
      <w:proofErr w:type="spellEnd"/>
      <w:r w:rsidRPr="00887EE7">
        <w:rPr>
          <w:rFonts w:ascii="Sylfaen" w:hAnsi="Sylfaen"/>
          <w:i w:val="0"/>
        </w:rPr>
        <w:t xml:space="preserve">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Для получения дополнительной информации об этом объявлении, пожалуйста, свяжитесь с секретарем Комиссии по оценке </w:t>
      </w:r>
      <w:proofErr w:type="spellStart"/>
      <w:r>
        <w:rPr>
          <w:rFonts w:ascii="Sylfaen" w:hAnsi="Sylfaen"/>
          <w:i w:val="0"/>
        </w:rPr>
        <w:t>Нарине</w:t>
      </w:r>
      <w:proofErr w:type="spellEnd"/>
      <w:r>
        <w:rPr>
          <w:rFonts w:ascii="Sylfaen" w:hAnsi="Sylfaen"/>
          <w:i w:val="0"/>
        </w:rPr>
        <w:t xml:space="preserve"> </w:t>
      </w:r>
      <w:proofErr w:type="spellStart"/>
      <w:r>
        <w:rPr>
          <w:rFonts w:ascii="Sylfaen" w:hAnsi="Sylfaen"/>
          <w:i w:val="0"/>
        </w:rPr>
        <w:t>Стеранян</w:t>
      </w:r>
      <w:proofErr w:type="spellEnd"/>
    </w:p>
    <w:p w:rsidR="00096391" w:rsidRPr="00887EE7" w:rsidRDefault="00096391" w:rsidP="00096391">
      <w:pPr>
        <w:pStyle w:val="a3"/>
        <w:spacing w:line="240" w:lineRule="auto"/>
        <w:rPr>
          <w:rFonts w:ascii="Sylfaen" w:hAnsi="Sylfaen"/>
          <w:i w:val="0"/>
        </w:rPr>
      </w:pPr>
      <w:r w:rsidRPr="00887EE7">
        <w:rPr>
          <w:rFonts w:ascii="Sylfaen" w:hAnsi="Sylfaen"/>
          <w:i w:val="0"/>
        </w:rPr>
        <w:t>имя, фамилия</w:t>
      </w:r>
    </w:p>
    <w:p w:rsidR="00096391" w:rsidRPr="00887EE7" w:rsidRDefault="00096391" w:rsidP="00096391">
      <w:pPr>
        <w:pStyle w:val="a3"/>
        <w:spacing w:line="240" w:lineRule="auto"/>
        <w:rPr>
          <w:rFonts w:ascii="Sylfaen" w:hAnsi="Sylfaen"/>
          <w:i w:val="0"/>
        </w:rPr>
      </w:pPr>
      <w:r w:rsidRPr="00887EE7">
        <w:rPr>
          <w:rFonts w:ascii="Sylfaen" w:hAnsi="Sylfaen"/>
          <w:i w:val="0"/>
        </w:rPr>
        <w:t>                                      Телефон 077074532</w:t>
      </w:r>
    </w:p>
    <w:p w:rsidR="00096391" w:rsidRPr="00887EE7" w:rsidRDefault="00096391" w:rsidP="00096391">
      <w:pPr>
        <w:pStyle w:val="a3"/>
        <w:spacing w:line="240" w:lineRule="auto"/>
        <w:rPr>
          <w:rFonts w:ascii="Sylfaen" w:hAnsi="Sylfaen"/>
          <w:i w:val="0"/>
          <w:u w:val="single"/>
        </w:rPr>
      </w:pPr>
      <w:r w:rsidRPr="00887EE7">
        <w:rPr>
          <w:rFonts w:ascii="Sylfaen" w:hAnsi="Sylfaen"/>
          <w:i w:val="0"/>
        </w:rPr>
        <w:t xml:space="preserve">Электронная </w:t>
      </w:r>
      <w:proofErr w:type="gramStart"/>
      <w:r w:rsidRPr="00887EE7">
        <w:rPr>
          <w:rFonts w:ascii="Sylfaen" w:hAnsi="Sylfaen"/>
          <w:i w:val="0"/>
        </w:rPr>
        <w:t xml:space="preserve">почта  </w:t>
      </w:r>
      <w:proofErr w:type="spellStart"/>
      <w:r w:rsidR="005E24CE">
        <w:rPr>
          <w:rFonts w:ascii="Sylfaen" w:hAnsi="Sylfaen"/>
          <w:i w:val="0"/>
          <w:lang w:val="en-US"/>
        </w:rPr>
        <w:t>dimitrov</w:t>
      </w:r>
      <w:proofErr w:type="spellEnd"/>
      <w:r w:rsidRPr="00887EE7">
        <w:rPr>
          <w:rFonts w:ascii="Verdana" w:hAnsi="Verdana"/>
          <w:color w:val="000000"/>
          <w:shd w:val="clear" w:color="auto" w:fill="F6F6F6"/>
          <w:lang w:val="hy-AM"/>
        </w:rPr>
        <w:t>@schools.am</w:t>
      </w:r>
      <w:proofErr w:type="gramEnd"/>
    </w:p>
    <w:p w:rsidR="00096391" w:rsidRPr="00887EE7" w:rsidRDefault="00096391" w:rsidP="00096391">
      <w:pPr>
        <w:pStyle w:val="a3"/>
        <w:spacing w:line="240" w:lineRule="auto"/>
        <w:ind w:firstLine="0"/>
        <w:rPr>
          <w:rFonts w:ascii="Arial" w:hAnsi="Arial" w:cs="Arial"/>
          <w:i w:val="0"/>
          <w:lang w:val="af-ZA"/>
        </w:rPr>
      </w:pPr>
      <w:proofErr w:type="gramStart"/>
      <w:r w:rsidRPr="00887EE7">
        <w:rPr>
          <w:rFonts w:ascii="Sylfaen" w:hAnsi="Sylfaen"/>
        </w:rPr>
        <w:t xml:space="preserve">Заказчик </w:t>
      </w:r>
      <w:r w:rsidRPr="00887EE7">
        <w:rPr>
          <w:rFonts w:ascii="Sylfaen" w:hAnsi="Sylfaen"/>
          <w:i w:val="0"/>
        </w:rPr>
        <w:t xml:space="preserve"> :</w:t>
      </w:r>
      <w:proofErr w:type="gramEnd"/>
      <w:r w:rsidRPr="00887EE7">
        <w:rPr>
          <w:rFonts w:ascii="Sylfaen" w:hAnsi="Sylfaen"/>
          <w:i w:val="0"/>
        </w:rPr>
        <w:t xml:space="preserve"> </w:t>
      </w:r>
      <w:r w:rsidRPr="00887EE7">
        <w:rPr>
          <w:rFonts w:ascii="Sylfaen" w:hAnsi="Sylfaen" w:cs="Arial"/>
          <w:bCs/>
          <w:shd w:val="clear" w:color="auto" w:fill="FFFFFF"/>
        </w:rPr>
        <w:t xml:space="preserve">РА Араратский </w:t>
      </w:r>
      <w:proofErr w:type="spellStart"/>
      <w:r w:rsidRPr="00887EE7">
        <w:rPr>
          <w:rFonts w:ascii="Sylfaen" w:hAnsi="Sylfaen" w:cs="Arial"/>
          <w:bCs/>
          <w:shd w:val="clear" w:color="auto" w:fill="FFFFFF"/>
        </w:rPr>
        <w:t>марз</w:t>
      </w:r>
      <w:proofErr w:type="spellEnd"/>
      <w:r w:rsidRPr="00887EE7">
        <w:rPr>
          <w:rFonts w:ascii="Sylfaen" w:hAnsi="Sylfaen" w:cs="Arial"/>
          <w:bCs/>
          <w:shd w:val="clear" w:color="auto" w:fill="FFFFFF"/>
        </w:rPr>
        <w:t xml:space="preserve">, </w:t>
      </w:r>
      <w:proofErr w:type="spellStart"/>
      <w:r w:rsidR="005E24CE">
        <w:rPr>
          <w:rFonts w:ascii="Sylfaen" w:hAnsi="Sylfaen" w:cs="Arial"/>
          <w:bCs/>
          <w:shd w:val="clear" w:color="auto" w:fill="FFFFFF"/>
        </w:rPr>
        <w:t>Димитровская</w:t>
      </w:r>
      <w:proofErr w:type="spellEnd"/>
      <w:r w:rsidRPr="00887EE7">
        <w:rPr>
          <w:rFonts w:ascii="Sylfaen" w:hAnsi="Sylfaen" w:cs="Arial"/>
          <w:bCs/>
          <w:shd w:val="clear" w:color="auto" w:fill="FFFFFF"/>
        </w:rPr>
        <w:t xml:space="preserve"> средняя школа ГНКО</w:t>
      </w:r>
    </w:p>
    <w:p w:rsidR="00096391" w:rsidRPr="00887EE7" w:rsidRDefault="00096391" w:rsidP="00096391">
      <w:pPr>
        <w:pStyle w:val="a3"/>
        <w:spacing w:line="240" w:lineRule="auto"/>
        <w:ind w:firstLine="0"/>
        <w:rPr>
          <w:rFonts w:ascii="Sylfaen" w:hAnsi="Sylfaen" w:cs="Sylfaen"/>
          <w:i w:val="0"/>
          <w:lang w:val="af-ZA"/>
        </w:rPr>
      </w:pPr>
      <w:r w:rsidRPr="00887EE7">
        <w:rPr>
          <w:rFonts w:ascii="Sylfaen" w:hAnsi="Sylfaen"/>
          <w:i w:val="0"/>
          <w:lang w:val="hy-AM"/>
        </w:rPr>
        <w:t xml:space="preserve">                                           </w:t>
      </w:r>
      <w:r w:rsidRPr="00887EE7">
        <w:rPr>
          <w:rFonts w:ascii="Sylfaen" w:hAnsi="Sylfaen"/>
          <w:i w:val="0"/>
        </w:rPr>
        <w:t>имя</w:t>
      </w:r>
    </w:p>
    <w:p w:rsidR="00096391" w:rsidRPr="00887EE7" w:rsidRDefault="00096391" w:rsidP="00096391">
      <w:pPr>
        <w:pStyle w:val="a3"/>
        <w:spacing w:line="240" w:lineRule="auto"/>
        <w:ind w:firstLine="0"/>
        <w:rPr>
          <w:rFonts w:ascii="Sylfaen" w:hAnsi="Sylfaen" w:cs="Sylfaen"/>
          <w:i w:val="0"/>
          <w:lang w:val="af-ZA"/>
        </w:rPr>
      </w:pPr>
    </w:p>
    <w:p w:rsidR="00096391" w:rsidRPr="00A37856" w:rsidRDefault="00096391" w:rsidP="00096391">
      <w:pPr>
        <w:pStyle w:val="a3"/>
        <w:spacing w:line="240" w:lineRule="auto"/>
        <w:ind w:firstLine="0"/>
        <w:rPr>
          <w:rFonts w:ascii="Sylfaen" w:hAnsi="Sylfaen" w:cs="Sylfaen"/>
          <w:i w:val="0"/>
        </w:rPr>
      </w:pPr>
    </w:p>
    <w:p w:rsidR="00096391" w:rsidRPr="00A37856" w:rsidRDefault="00096391" w:rsidP="00096391">
      <w:pPr>
        <w:pStyle w:val="a3"/>
        <w:spacing w:line="240" w:lineRule="auto"/>
        <w:ind w:firstLine="0"/>
        <w:rPr>
          <w:rFonts w:ascii="Sylfaen" w:hAnsi="Sylfaen" w:cs="Sylfaen"/>
          <w:i w:val="0"/>
        </w:rPr>
      </w:pPr>
    </w:p>
    <w:p w:rsidR="00096391" w:rsidRPr="00A37856" w:rsidRDefault="00096391" w:rsidP="00096391">
      <w:pPr>
        <w:pStyle w:val="a3"/>
        <w:spacing w:line="240" w:lineRule="auto"/>
        <w:ind w:firstLine="0"/>
        <w:rPr>
          <w:rFonts w:ascii="Sylfaen" w:hAnsi="Sylfaen" w:cs="Sylfaen"/>
          <w:i w:val="0"/>
        </w:rPr>
      </w:pPr>
    </w:p>
    <w:p w:rsidR="00A266F3" w:rsidRPr="000E542D" w:rsidRDefault="00A266F3" w:rsidP="00B72983">
      <w:pPr>
        <w:pStyle w:val="a3"/>
        <w:widowControl w:val="0"/>
        <w:spacing w:after="160" w:line="240" w:lineRule="auto"/>
        <w:ind w:left="3828" w:firstLine="11"/>
        <w:rPr>
          <w:rFonts w:ascii="GHEA Grapalat" w:hAnsi="GHEA Grapalat"/>
          <w:i w:val="0"/>
          <w:sz w:val="24"/>
          <w:szCs w:val="24"/>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Утверждено</w:t>
      </w:r>
    </w:p>
    <w:p w:rsidR="00606A9F" w:rsidRPr="000E542D" w:rsidRDefault="00504FD5" w:rsidP="00B72983">
      <w:pPr>
        <w:pStyle w:val="aa"/>
        <w:widowControl w:val="0"/>
        <w:spacing w:after="160"/>
        <w:ind w:firstLine="567"/>
        <w:jc w:val="right"/>
        <w:rPr>
          <w:rFonts w:ascii="GHEA Grapalat" w:hAnsi="GHEA Grapalat"/>
          <w:i/>
        </w:rPr>
      </w:pPr>
      <w:r w:rsidRPr="000E542D">
        <w:rPr>
          <w:rFonts w:ascii="GHEA Grapalat" w:hAnsi="GHEA Grapalat"/>
        </w:rPr>
        <w:t>Решением Оценочной комиссии запроса котировок</w:t>
      </w:r>
      <w:r w:rsidRPr="000E542D">
        <w:rPr>
          <w:rFonts w:ascii="GHEA Grapalat" w:hAnsi="GHEA Grapalat"/>
          <w:i/>
        </w:rPr>
        <w:t xml:space="preserve"> </w:t>
      </w:r>
      <w:r w:rsidR="00BF09D6" w:rsidRPr="000E542D">
        <w:rPr>
          <w:rFonts w:ascii="GHEA Grapalat" w:hAnsi="GHEA Grapalat" w:cs="Sylfaen"/>
          <w:i/>
        </w:rPr>
        <w:br/>
      </w:r>
      <w:r w:rsidR="00C359B0" w:rsidRPr="000E542D">
        <w:rPr>
          <w:rFonts w:ascii="GHEA Grapalat" w:hAnsi="GHEA Grapalat"/>
          <w:i/>
        </w:rPr>
        <w:t xml:space="preserve">№ </w:t>
      </w:r>
      <w:r w:rsidR="007318B6" w:rsidRPr="000E542D">
        <w:rPr>
          <w:rFonts w:ascii="GHEA Grapalat" w:hAnsi="GHEA Grapalat"/>
          <w:i/>
        </w:rPr>
        <w:t>1</w:t>
      </w:r>
      <w:r w:rsidR="00C359B0" w:rsidRPr="000E542D">
        <w:rPr>
          <w:rFonts w:ascii="GHEA Grapalat" w:hAnsi="GHEA Grapalat"/>
          <w:i/>
        </w:rPr>
        <w:tab/>
        <w:t>от</w:t>
      </w:r>
      <w:r w:rsidR="007318B6" w:rsidRPr="000E542D">
        <w:rPr>
          <w:rFonts w:ascii="GHEA Grapalat" w:hAnsi="GHEA Grapalat"/>
          <w:i/>
        </w:rPr>
        <w:t xml:space="preserve"> 2</w:t>
      </w:r>
      <w:r w:rsidR="00096391" w:rsidRPr="00096391">
        <w:rPr>
          <w:rFonts w:ascii="GHEA Grapalat" w:hAnsi="GHEA Grapalat"/>
          <w:i/>
        </w:rPr>
        <w:t>7</w:t>
      </w:r>
      <w:r w:rsidR="007318B6" w:rsidRPr="000E542D">
        <w:rPr>
          <w:rFonts w:ascii="GHEA Grapalat" w:hAnsi="GHEA Grapalat"/>
          <w:i/>
        </w:rPr>
        <w:t xml:space="preserve"> ноября </w:t>
      </w:r>
      <w:r w:rsidR="008470CE" w:rsidRPr="000E542D">
        <w:rPr>
          <w:rFonts w:ascii="GHEA Grapalat" w:hAnsi="GHEA Grapalat"/>
          <w:i/>
        </w:rPr>
        <w:t>20</w:t>
      </w:r>
      <w:r w:rsidR="007318B6" w:rsidRPr="000E542D">
        <w:rPr>
          <w:rFonts w:ascii="GHEA Grapalat" w:hAnsi="GHEA Grapalat"/>
          <w:i/>
        </w:rPr>
        <w:t>19</w:t>
      </w:r>
      <w:r w:rsidR="008470CE" w:rsidRPr="000E542D">
        <w:rPr>
          <w:rFonts w:ascii="GHEA Grapalat" w:hAnsi="GHEA Grapalat"/>
          <w:i/>
        </w:rPr>
        <w:t>г.</w:t>
      </w:r>
      <w:r w:rsidR="00BF09D6" w:rsidRPr="000E542D">
        <w:rPr>
          <w:rFonts w:ascii="GHEA Grapalat" w:hAnsi="GHEA Grapalat" w:cs="Times Armenian"/>
          <w:i/>
        </w:rPr>
        <w:br/>
      </w:r>
      <w:r w:rsidR="00887552" w:rsidRPr="000E542D">
        <w:rPr>
          <w:rFonts w:ascii="GHEA Grapalat" w:hAnsi="GHEA Grapalat"/>
          <w:i/>
        </w:rPr>
        <w:t xml:space="preserve">под кодом </w:t>
      </w:r>
      <w:r w:rsidR="005E24CE">
        <w:rPr>
          <w:rFonts w:ascii="GHEA Grapalat" w:hAnsi="GHEA Grapalat"/>
          <w:i/>
        </w:rPr>
        <w:t>AMDHMD-GHAPDZB-20/01</w:t>
      </w:r>
    </w:p>
    <w:p w:rsidR="00606A9F" w:rsidRPr="000E542D" w:rsidRDefault="00606A9F" w:rsidP="00B72983">
      <w:pPr>
        <w:pStyle w:val="aa"/>
        <w:widowControl w:val="0"/>
        <w:spacing w:after="160"/>
        <w:ind w:right="-7"/>
        <w:jc w:val="center"/>
        <w:rPr>
          <w:rFonts w:ascii="GHEA Grapalat" w:hAnsi="GHEA Grapalat"/>
        </w:rPr>
      </w:pPr>
    </w:p>
    <w:p w:rsidR="00866E36" w:rsidRPr="000E542D" w:rsidRDefault="00866E36" w:rsidP="00B72983">
      <w:pPr>
        <w:pStyle w:val="aa"/>
        <w:widowControl w:val="0"/>
        <w:spacing w:after="160"/>
        <w:ind w:right="-7"/>
        <w:jc w:val="center"/>
        <w:rPr>
          <w:rFonts w:ascii="GHEA Grapalat" w:hAnsi="GHEA Grapalat"/>
        </w:rPr>
      </w:pP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w:t>
      </w:r>
      <w:r w:rsidR="005E24CE">
        <w:rPr>
          <w:rFonts w:ascii="GHEA Grapalat" w:hAnsi="GHEA Grapalat"/>
        </w:rPr>
        <w:t>ДИМИТРОВСКАЯ</w:t>
      </w:r>
      <w:r w:rsidR="00763346">
        <w:rPr>
          <w:rFonts w:ascii="GHEA Grapalat" w:hAnsi="GHEA Grapalat"/>
        </w:rPr>
        <w:t xml:space="preserve"> </w:t>
      </w:r>
      <w:r w:rsidRPr="000E542D">
        <w:rPr>
          <w:rFonts w:ascii="GHEA Grapalat" w:hAnsi="GHEA Grapalat"/>
        </w:rPr>
        <w:t xml:space="preserve">СРЕДНЯЯ ШКОЛА </w:t>
      </w: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BF09D6" w:rsidP="00B72983">
      <w:pPr>
        <w:pStyle w:val="aa"/>
        <w:widowControl w:val="0"/>
        <w:spacing w:after="160"/>
        <w:ind w:right="-7"/>
        <w:jc w:val="center"/>
        <w:rPr>
          <w:rFonts w:ascii="GHEA Grapalat" w:hAnsi="GHEA Grapalat" w:cs="Sylfaen"/>
        </w:rPr>
      </w:pPr>
      <w:r w:rsidRPr="000E542D">
        <w:rPr>
          <w:rFonts w:ascii="GHEA Grapalat" w:hAnsi="GHEA Grapalat"/>
        </w:rPr>
        <w:t>ПРИГЛАШЕНИ</w:t>
      </w:r>
      <w:r w:rsidR="00096865" w:rsidRPr="000E542D">
        <w:rPr>
          <w:rFonts w:ascii="GHEA Grapalat" w:hAnsi="GHEA Grapalat"/>
        </w:rPr>
        <w:t>Е</w:t>
      </w:r>
    </w:p>
    <w:p w:rsidR="00096865" w:rsidRPr="000E542D" w:rsidRDefault="00096865" w:rsidP="00B72983">
      <w:pPr>
        <w:pStyle w:val="aa"/>
        <w:widowControl w:val="0"/>
        <w:spacing w:after="160"/>
        <w:ind w:right="-7"/>
        <w:jc w:val="center"/>
        <w:rPr>
          <w:rFonts w:ascii="GHEA Grapalat" w:hAnsi="GHEA Grapalat" w:cs="Sylfaen"/>
        </w:rPr>
      </w:pPr>
    </w:p>
    <w:p w:rsidR="00096865" w:rsidRPr="000E542D" w:rsidRDefault="00096865" w:rsidP="00B72983">
      <w:pPr>
        <w:pStyle w:val="aa"/>
        <w:widowControl w:val="0"/>
        <w:spacing w:after="160"/>
        <w:ind w:right="-7"/>
        <w:jc w:val="center"/>
        <w:rPr>
          <w:rFonts w:ascii="GHEA Grapalat" w:hAnsi="GHEA Grapalat" w:cs="Sylfaen"/>
        </w:rPr>
      </w:pPr>
    </w:p>
    <w:p w:rsidR="00887552" w:rsidRPr="000E542D" w:rsidRDefault="002B32D6" w:rsidP="00B72983">
      <w:pPr>
        <w:pStyle w:val="aa"/>
        <w:widowControl w:val="0"/>
        <w:spacing w:after="160"/>
        <w:ind w:right="-7"/>
        <w:jc w:val="center"/>
        <w:rPr>
          <w:rFonts w:ascii="GHEA Grapalat" w:hAnsi="GHEA Grapalat"/>
        </w:rPr>
      </w:pPr>
      <w:r w:rsidRPr="000E542D">
        <w:rPr>
          <w:rFonts w:ascii="GHEA Grapalat" w:hAnsi="GHEA Grapalat"/>
        </w:rPr>
        <w:t xml:space="preserve">НА ЗАПРОС КОТИРОВОК, ОБЪЯВЛЕННЫЙ С ЦЕЛЬЮ ПРИОБРЕТЕНИЯ </w:t>
      </w:r>
    </w:p>
    <w:p w:rsidR="00096865"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 ПРОДУКТЫ ПИТАНИЯ </w:t>
      </w:r>
      <w:r w:rsidR="002B32D6" w:rsidRPr="000E542D">
        <w:rPr>
          <w:rFonts w:ascii="GHEA Grapalat" w:hAnsi="GHEA Grapalat"/>
        </w:rPr>
        <w:t xml:space="preserve">ДЛЯ НУЖД </w:t>
      </w:r>
      <w:r w:rsidRPr="000E542D">
        <w:rPr>
          <w:rFonts w:ascii="GHEA Grapalat" w:hAnsi="GHEA Grapalat"/>
        </w:rPr>
        <w:t>«</w:t>
      </w:r>
      <w:r w:rsidR="005E24CE">
        <w:rPr>
          <w:rFonts w:ascii="GHEA Grapalat" w:hAnsi="GHEA Grapalat"/>
        </w:rPr>
        <w:t>ДИМИТРОВСКАЯ</w:t>
      </w:r>
      <w:r w:rsidR="00763346">
        <w:rPr>
          <w:rFonts w:ascii="GHEA Grapalat" w:hAnsi="GHEA Grapalat"/>
        </w:rPr>
        <w:t xml:space="preserve"> </w:t>
      </w:r>
      <w:r w:rsidRPr="000E542D">
        <w:rPr>
          <w:rFonts w:ascii="GHEA Grapalat" w:hAnsi="GHEA Grapalat"/>
        </w:rPr>
        <w:t xml:space="preserve">СРЕДНЯЯ </w:t>
      </w:r>
      <w:proofErr w:type="gramStart"/>
      <w:r w:rsidRPr="000E542D">
        <w:rPr>
          <w:rFonts w:ascii="GHEA Grapalat" w:hAnsi="GHEA Grapalat"/>
        </w:rPr>
        <w:t>ШКОЛА »</w:t>
      </w:r>
      <w:proofErr w:type="gramEnd"/>
      <w:r w:rsidRPr="000E542D">
        <w:rPr>
          <w:rFonts w:ascii="GHEA Grapalat" w:hAnsi="GHEA Grapalat"/>
        </w:rPr>
        <w:t xml:space="preserve"> ГНО</w:t>
      </w:r>
      <w:r w:rsidR="002B32D6" w:rsidRPr="000E542D">
        <w:rPr>
          <w:rFonts w:ascii="GHEA Grapalat" w:hAnsi="GHEA Grapalat"/>
        </w:rPr>
        <w:t xml:space="preserve">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096865" w:rsidP="00B72983">
      <w:pPr>
        <w:pStyle w:val="aa"/>
        <w:widowControl w:val="0"/>
        <w:spacing w:after="160"/>
        <w:ind w:right="-7"/>
        <w:jc w:val="cente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1A43A4" w:rsidRPr="000E542D" w:rsidRDefault="00096865" w:rsidP="00B72983">
      <w:pPr>
        <w:jc w:val="center"/>
        <w:rPr>
          <w:rFonts w:ascii="GHEA Grapalat" w:hAnsi="GHEA Grapalat"/>
        </w:rPr>
      </w:pPr>
      <w:r w:rsidRPr="000E542D">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0E542D">
        <w:rPr>
          <w:rFonts w:ascii="GHEA Grapalat" w:hAnsi="GHEA Grapalat"/>
          <w:i/>
        </w:rPr>
        <w:t>нию заявки подлежат отклонению.</w:t>
      </w:r>
    </w:p>
    <w:p w:rsidR="00D559DB" w:rsidRPr="000E542D" w:rsidRDefault="00D559DB" w:rsidP="00B72983">
      <w:pPr>
        <w:rPr>
          <w:rFonts w:ascii="GHEA Grapalat" w:hAnsi="GHEA Grapalat"/>
          <w:b/>
        </w:rPr>
      </w:pPr>
    </w:p>
    <w:p w:rsidR="00160AE4" w:rsidRPr="000E542D" w:rsidRDefault="00160AE4" w:rsidP="00B72983">
      <w:pPr>
        <w:widowControl w:val="0"/>
        <w:spacing w:after="160"/>
        <w:ind w:firstLine="567"/>
        <w:jc w:val="center"/>
        <w:rPr>
          <w:rFonts w:ascii="GHEA Grapalat" w:hAnsi="GHEA Grapalat"/>
          <w:i/>
        </w:rPr>
      </w:pPr>
      <w:r w:rsidRPr="000E542D">
        <w:rPr>
          <w:rFonts w:ascii="GHEA Grapalat" w:hAnsi="GHEA Grapalat"/>
          <w:b/>
        </w:rPr>
        <w:t>СОДЕРЖАНИЕ</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ПРОДУКТЫ ПИТАНИЯ ДЛЯ НУЖД «</w:t>
      </w:r>
      <w:r w:rsidR="005E24CE">
        <w:rPr>
          <w:rFonts w:ascii="GHEA Grapalat" w:hAnsi="GHEA Grapalat"/>
        </w:rPr>
        <w:t>ДИМИТРОВСКАЯ</w:t>
      </w:r>
      <w:r w:rsidR="00763346">
        <w:rPr>
          <w:rFonts w:ascii="GHEA Grapalat" w:hAnsi="GHEA Grapalat"/>
        </w:rPr>
        <w:t xml:space="preserve"> </w:t>
      </w:r>
      <w:r w:rsidRPr="000E542D">
        <w:rPr>
          <w:rFonts w:ascii="GHEA Grapalat" w:hAnsi="GHEA Grapalat"/>
        </w:rPr>
        <w:t xml:space="preserve">СРЕДНЯЯ ШКОЛА </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A266F3" w:rsidRPr="000E542D" w:rsidRDefault="00A266F3" w:rsidP="00B72983">
      <w:pPr>
        <w:widowControl w:val="0"/>
        <w:spacing w:after="160"/>
        <w:jc w:val="center"/>
        <w:rPr>
          <w:rFonts w:ascii="GHEA Grapalat" w:hAnsi="GHEA Grapalat"/>
          <w:i/>
        </w:rPr>
      </w:pPr>
    </w:p>
    <w:p w:rsidR="009E6E76" w:rsidRPr="000E542D" w:rsidRDefault="00504FD5" w:rsidP="00B72983">
      <w:pPr>
        <w:widowControl w:val="0"/>
        <w:spacing w:after="160"/>
        <w:jc w:val="center"/>
        <w:rPr>
          <w:rFonts w:ascii="GHEA Grapalat" w:hAnsi="GHEA Grapalat" w:cs="Sylfaen"/>
          <w:b/>
        </w:rPr>
      </w:pPr>
      <w:r w:rsidRPr="000E542D">
        <w:rPr>
          <w:rFonts w:ascii="GHEA Grapalat" w:hAnsi="GHEA Grapalat"/>
          <w:b/>
        </w:rPr>
        <w:t xml:space="preserve">ПРИГЛАШЕНИЯ НА ЗАПРОС КОТИРОВОК, </w:t>
      </w:r>
      <w:r w:rsidR="00BF09D6" w:rsidRPr="000E542D">
        <w:rPr>
          <w:rFonts w:ascii="GHEA Grapalat" w:hAnsi="GHEA Grapalat"/>
          <w:b/>
        </w:rPr>
        <w:br/>
      </w:r>
      <w:r w:rsidRPr="000E542D">
        <w:rPr>
          <w:rFonts w:ascii="GHEA Grapalat" w:hAnsi="GHEA Grapalat"/>
          <w:b/>
        </w:rPr>
        <w:t>ОБЪЯВЛЕННЫЙ С ЦЕЛЬЮ ПРИОБРЕТЕНИЯ</w:t>
      </w:r>
    </w:p>
    <w:p w:rsidR="00952594" w:rsidRPr="000E542D" w:rsidRDefault="00952594"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rPr>
      </w:pPr>
      <w:r w:rsidRPr="000E542D">
        <w:rPr>
          <w:rFonts w:ascii="GHEA Grapalat" w:hAnsi="GHEA Grapalat"/>
          <w:b/>
        </w:rPr>
        <w:t>ЧАСТЬ I.</w:t>
      </w:r>
    </w:p>
    <w:p w:rsidR="00096865" w:rsidRPr="000E542D" w:rsidRDefault="00096865" w:rsidP="00B72983">
      <w:pPr>
        <w:widowControl w:val="0"/>
        <w:spacing w:after="160"/>
        <w:ind w:firstLine="567"/>
        <w:jc w:val="both"/>
        <w:rPr>
          <w:rFonts w:ascii="GHEA Grapalat" w:hAnsi="GHEA Grapalat"/>
        </w:rPr>
      </w:pP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BF09D6" w:rsidRPr="000E542D">
        <w:rPr>
          <w:rFonts w:ascii="GHEA Grapalat" w:hAnsi="GHEA Grapalat"/>
        </w:rPr>
        <w:tab/>
      </w:r>
      <w:r w:rsidRPr="000E542D">
        <w:rPr>
          <w:rFonts w:ascii="GHEA Grapalat" w:hAnsi="GHEA Grapalat"/>
        </w:rPr>
        <w:t>Х</w:t>
      </w:r>
      <w:r w:rsidR="008818E3" w:rsidRPr="000E542D">
        <w:rPr>
          <w:rFonts w:ascii="GHEA Grapalat" w:hAnsi="GHEA Grapalat"/>
        </w:rPr>
        <w:t>арактеристика предмета закупки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BF09D6" w:rsidRPr="000E542D">
        <w:rPr>
          <w:rFonts w:ascii="GHEA Grapalat" w:hAnsi="GHEA Grapalat"/>
        </w:rPr>
        <w:tab/>
      </w:r>
      <w:r w:rsidRPr="000E542D">
        <w:rPr>
          <w:rFonts w:ascii="GHEA Grapalat" w:hAnsi="GHEA Grapalat"/>
        </w:rPr>
        <w:t>Требования к праву участника на участие, квалификационны</w:t>
      </w:r>
      <w:r w:rsidR="00BF09D6" w:rsidRPr="000E542D">
        <w:rPr>
          <w:rFonts w:ascii="GHEA Grapalat" w:hAnsi="GHEA Grapalat"/>
        </w:rPr>
        <w:t>е критерии и порядок их оценки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BF09D6" w:rsidRPr="000E542D">
        <w:rPr>
          <w:rFonts w:ascii="GHEA Grapalat" w:hAnsi="GHEA Grapalat"/>
        </w:rPr>
        <w:tab/>
      </w:r>
      <w:r w:rsidRPr="000E542D">
        <w:rPr>
          <w:rFonts w:ascii="GHEA Grapalat" w:hAnsi="GHEA Grapalat"/>
        </w:rPr>
        <w:t>Разъяснение приглашения и порядок в</w:t>
      </w:r>
      <w:r w:rsidR="00BF09D6" w:rsidRPr="000E542D">
        <w:rPr>
          <w:rFonts w:ascii="GHEA Grapalat" w:hAnsi="GHEA Grapalat"/>
        </w:rPr>
        <w:t>несения изменения в приглашение</w:t>
      </w:r>
    </w:p>
    <w:p w:rsidR="009E6E76" w:rsidRPr="000E542D" w:rsidRDefault="009E6E7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BF09D6" w:rsidRPr="000E542D">
        <w:rPr>
          <w:rFonts w:ascii="GHEA Grapalat" w:hAnsi="GHEA Grapalat"/>
        </w:rPr>
        <w:tab/>
      </w:r>
      <w:r w:rsidRPr="000E542D">
        <w:rPr>
          <w:rFonts w:ascii="GHEA Grapalat" w:hAnsi="GHEA Grapalat"/>
        </w:rPr>
        <w:t>Порядок подачи заявки</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Pr="000E542D">
        <w:rPr>
          <w:rFonts w:ascii="GHEA Grapalat" w:hAnsi="GHEA Grapalat"/>
        </w:rPr>
        <w:tab/>
        <w:t>Ценовое предложение заявки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spacing w:val="-6"/>
        </w:rPr>
        <w:t>6.</w:t>
      </w:r>
      <w:r w:rsidR="00BF09D6" w:rsidRPr="000E542D">
        <w:rPr>
          <w:rFonts w:ascii="GHEA Grapalat" w:hAnsi="GHEA Grapalat"/>
          <w:spacing w:val="-6"/>
        </w:rPr>
        <w:tab/>
      </w:r>
      <w:r w:rsidRPr="000E542D">
        <w:rPr>
          <w:rFonts w:ascii="GHEA Grapalat" w:hAnsi="GHEA Grapalat"/>
          <w:spacing w:val="-6"/>
        </w:rPr>
        <w:t xml:space="preserve">Срок действия заявки, порядок внесения </w:t>
      </w:r>
      <w:r w:rsidR="008818E3" w:rsidRPr="000E542D">
        <w:rPr>
          <w:rFonts w:ascii="GHEA Grapalat" w:hAnsi="GHEA Grapalat"/>
          <w:spacing w:val="-6"/>
        </w:rPr>
        <w:t>изменений в заявки и их</w:t>
      </w:r>
      <w:r w:rsidR="008818E3" w:rsidRPr="000E542D">
        <w:rPr>
          <w:rFonts w:ascii="GHEA Grapalat" w:hAnsi="GHEA Grapalat"/>
        </w:rPr>
        <w:t xml:space="preserve"> отзыва</w:t>
      </w:r>
    </w:p>
    <w:p w:rsidR="009E6E76" w:rsidRPr="000E542D" w:rsidRDefault="00FF60C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BF09D6" w:rsidRPr="000E542D">
        <w:rPr>
          <w:rFonts w:ascii="GHEA Grapalat" w:hAnsi="GHEA Grapalat"/>
        </w:rPr>
        <w:tab/>
      </w:r>
      <w:r w:rsidRPr="000E542D">
        <w:rPr>
          <w:rFonts w:ascii="GHEA Grapalat" w:hAnsi="GHEA Grapalat"/>
        </w:rPr>
        <w:t>Вскрытие, оц</w:t>
      </w:r>
      <w:r w:rsidR="008818E3" w:rsidRPr="000E542D">
        <w:rPr>
          <w:rFonts w:ascii="GHEA Grapalat" w:hAnsi="GHEA Grapalat"/>
        </w:rPr>
        <w:t>енка заявок и подведение итогов</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BF09D6" w:rsidRPr="000E542D">
        <w:rPr>
          <w:rFonts w:ascii="GHEA Grapalat" w:hAnsi="GHEA Grapalat"/>
        </w:rPr>
        <w:tab/>
      </w:r>
      <w:r w:rsidRPr="000E542D">
        <w:rPr>
          <w:rFonts w:ascii="GHEA Grapalat" w:hAnsi="GHEA Grapalat"/>
        </w:rPr>
        <w:t>Заключение договора</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9.</w:t>
      </w:r>
      <w:r w:rsidR="00BF09D6" w:rsidRPr="000E542D">
        <w:rPr>
          <w:rFonts w:ascii="GHEA Grapalat" w:hAnsi="GHEA Grapalat"/>
        </w:rPr>
        <w:tab/>
      </w:r>
      <w:r w:rsidRPr="000E542D">
        <w:rPr>
          <w:rFonts w:ascii="GHEA Grapalat" w:hAnsi="GHEA Grapalat"/>
        </w:rPr>
        <w:t>Обеспечение договора</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10.</w:t>
      </w:r>
      <w:r w:rsidR="00BF09D6" w:rsidRPr="000E542D">
        <w:rPr>
          <w:rFonts w:ascii="GHEA Grapalat" w:hAnsi="GHEA Grapalat"/>
        </w:rPr>
        <w:tab/>
      </w:r>
      <w:r w:rsidRPr="000E542D">
        <w:rPr>
          <w:rFonts w:ascii="GHEA Grapalat" w:hAnsi="GHEA Grapalat"/>
        </w:rPr>
        <w:t>Объяв</w:t>
      </w:r>
      <w:r w:rsidR="008818E3" w:rsidRPr="000E542D">
        <w:rPr>
          <w:rFonts w:ascii="GHEA Grapalat" w:hAnsi="GHEA Grapalat"/>
        </w:rPr>
        <w:t>ление процедуры несостоявшейся</w:t>
      </w:r>
    </w:p>
    <w:p w:rsidR="00096865"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BF09D6" w:rsidRPr="000E542D">
        <w:rPr>
          <w:rFonts w:ascii="GHEA Grapalat" w:hAnsi="GHEA Grapalat"/>
        </w:rPr>
        <w:tab/>
      </w:r>
      <w:r w:rsidRPr="000E542D">
        <w:rPr>
          <w:rFonts w:ascii="GHEA Grapalat" w:hAnsi="GHEA Grapalat"/>
        </w:rPr>
        <w:t>Право участника и порядок обжалования им действий и (или) принятых решений</w:t>
      </w:r>
      <w:r w:rsidR="008818E3" w:rsidRPr="000E542D">
        <w:rPr>
          <w:rFonts w:ascii="GHEA Grapalat" w:hAnsi="GHEA Grapalat"/>
        </w:rPr>
        <w:t>, связанных с процессом закупки</w:t>
      </w:r>
    </w:p>
    <w:p w:rsidR="00BF09D6" w:rsidRPr="000E542D" w:rsidRDefault="00BF09D6" w:rsidP="00B72983">
      <w:pPr>
        <w:widowControl w:val="0"/>
        <w:spacing w:after="160"/>
        <w:jc w:val="center"/>
        <w:rPr>
          <w:rFonts w:ascii="GHEA Grapalat" w:hAnsi="GHEA Grapalat"/>
          <w:b/>
        </w:rPr>
      </w:pPr>
      <w:r w:rsidRPr="000E542D">
        <w:rPr>
          <w:rFonts w:ascii="GHEA Grapalat" w:hAnsi="GHEA Grapalat"/>
          <w:b/>
        </w:rPr>
        <w:t>ЧАСТЬ II.</w:t>
      </w:r>
    </w:p>
    <w:p w:rsidR="00BF09D6" w:rsidRPr="000E542D" w:rsidRDefault="00BF09D6"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t xml:space="preserve">ИНСТРУКЦИЯ ПО ПОДГОТОВКЕ ЗАЯВКИ </w:t>
      </w:r>
      <w:r w:rsidR="00BF09D6" w:rsidRPr="000E542D">
        <w:rPr>
          <w:rFonts w:ascii="GHEA Grapalat" w:hAnsi="GHEA Grapalat"/>
          <w:b/>
        </w:rPr>
        <w:br/>
      </w:r>
      <w:r w:rsidRPr="000E542D">
        <w:rPr>
          <w:rFonts w:ascii="GHEA Grapalat" w:hAnsi="GHEA Grapalat"/>
          <w:b/>
        </w:rPr>
        <w:t>НА ЗАПРОС КОТИРОВОК</w:t>
      </w:r>
    </w:p>
    <w:p w:rsidR="00AC524C" w:rsidRPr="000E542D" w:rsidRDefault="00AC524C" w:rsidP="00B72983">
      <w:pPr>
        <w:widowControl w:val="0"/>
        <w:spacing w:after="160"/>
        <w:jc w:val="center"/>
        <w:rPr>
          <w:rFonts w:ascii="GHEA Grapalat" w:hAnsi="GHEA Grapalat"/>
          <w:b/>
        </w:rPr>
      </w:pP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Общие положения</w:t>
      </w: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Заявка на процедуру</w:t>
      </w:r>
    </w:p>
    <w:p w:rsidR="00104861"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Документы, представляемые занявшим первое место участником</w:t>
      </w:r>
    </w:p>
    <w:p w:rsidR="00037DDE" w:rsidRPr="000E542D" w:rsidRDefault="009E6E76"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4.</w:t>
      </w:r>
      <w:r w:rsidRPr="000E542D">
        <w:rPr>
          <w:rFonts w:ascii="GHEA Grapalat" w:hAnsi="GHEA Grapalat"/>
        </w:rPr>
        <w:tab/>
        <w:t xml:space="preserve">Приложения </w:t>
      </w:r>
      <w:r w:rsidR="008818E3" w:rsidRPr="000E542D">
        <w:rPr>
          <w:rFonts w:ascii="GHEA Grapalat" w:hAnsi="GHEA Grapalat"/>
        </w:rPr>
        <w:t>№ 1-</w:t>
      </w:r>
      <w:r w:rsidR="00D37D2D" w:rsidRPr="000E542D">
        <w:rPr>
          <w:rFonts w:ascii="GHEA Grapalat" w:hAnsi="GHEA Grapalat"/>
        </w:rPr>
        <w:t>7</w:t>
      </w:r>
    </w:p>
    <w:p w:rsidR="00D37D2D" w:rsidRPr="000E542D" w:rsidRDefault="00D37D2D" w:rsidP="00B72983">
      <w:pPr>
        <w:rPr>
          <w:rFonts w:ascii="GHEA Grapalat" w:hAnsi="GHEA Grapalat"/>
          <w:spacing w:val="-6"/>
        </w:rPr>
      </w:pPr>
      <w:r w:rsidRPr="000E542D">
        <w:rPr>
          <w:rFonts w:ascii="GHEA Grapalat" w:hAnsi="GHEA Grapalat"/>
          <w:spacing w:val="-6"/>
        </w:rPr>
        <w:br w:type="page"/>
      </w:r>
    </w:p>
    <w:p w:rsidR="00B72983" w:rsidRPr="000E542D" w:rsidRDefault="00B72983" w:rsidP="00B72983">
      <w:pPr>
        <w:rPr>
          <w:rFonts w:ascii="GHEA Grapalat" w:hAnsi="GHEA Grapalat"/>
          <w:spacing w:val="-6"/>
        </w:rPr>
      </w:pPr>
    </w:p>
    <w:p w:rsidR="00B72983" w:rsidRPr="000E542D" w:rsidRDefault="00B72983" w:rsidP="00B72983">
      <w:pPr>
        <w:rPr>
          <w:rFonts w:ascii="GHEA Grapalat" w:hAnsi="GHEA Grapalat"/>
          <w:spacing w:val="-6"/>
        </w:rPr>
      </w:pP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spacing w:val="-6"/>
        </w:rPr>
        <w:t>Настоящее Приглашение предоставляется в дополнение к объявлению о запросе котировок, проводим</w:t>
      </w:r>
      <w:r w:rsidR="00887552" w:rsidRPr="000E542D">
        <w:rPr>
          <w:rFonts w:ascii="GHEA Grapalat" w:hAnsi="GHEA Grapalat"/>
          <w:spacing w:val="-6"/>
        </w:rPr>
        <w:t xml:space="preserve">ом под кодом </w:t>
      </w:r>
      <w:r w:rsidR="005E24CE">
        <w:rPr>
          <w:rFonts w:ascii="GHEA Grapalat" w:hAnsi="GHEA Grapalat"/>
          <w:spacing w:val="-6"/>
        </w:rPr>
        <w:t>AMDHMD-GHAPDZB-20/01</w:t>
      </w:r>
      <w:r w:rsidR="00BF09D6" w:rsidRPr="000E542D">
        <w:rPr>
          <w:rFonts w:ascii="GHEA Grapalat" w:hAnsi="GHEA Grapalat"/>
        </w:rPr>
        <w:t xml:space="preserve"> </w:t>
      </w:r>
      <w:r w:rsidRPr="000E542D">
        <w:rPr>
          <w:rFonts w:ascii="GHEA Grapalat" w:hAnsi="GHEA Grapalat"/>
        </w:rPr>
        <w:t>(далее — процедура).</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7D2938" w:rsidRPr="000E542D">
        <w:rPr>
          <w:rFonts w:ascii="GHEA Grapalat" w:hAnsi="GHEA Grapalat"/>
        </w:rPr>
        <w:t>,,</w:t>
      </w:r>
      <w:r w:rsidR="005E24CE">
        <w:rPr>
          <w:rFonts w:ascii="GHEA Grapalat" w:hAnsi="GHEA Grapalat"/>
          <w:lang w:val="af-ZA"/>
        </w:rPr>
        <w:t>Димитровская</w:t>
      </w:r>
      <w:r w:rsidR="00763346">
        <w:rPr>
          <w:rFonts w:ascii="GHEA Grapalat" w:hAnsi="GHEA Grapalat"/>
          <w:lang w:val="af-ZA"/>
        </w:rPr>
        <w:t xml:space="preserve"> </w:t>
      </w:r>
      <w:r w:rsidR="007D2938" w:rsidRPr="000E542D">
        <w:rPr>
          <w:rFonts w:ascii="GHEA Grapalat" w:hAnsi="GHEA Grapalat"/>
          <w:lang w:val="af-ZA"/>
        </w:rPr>
        <w:t xml:space="preserve">средняя школа </w:t>
      </w:r>
      <w:r w:rsidR="00F036E5">
        <w:rPr>
          <w:rFonts w:ascii="GHEA Grapalat" w:hAnsi="GHEA Grapalat"/>
          <w:lang w:val="af-ZA"/>
        </w:rPr>
        <w:t>,</w:t>
      </w:r>
      <w:r w:rsidR="007D2938" w:rsidRPr="000E542D">
        <w:rPr>
          <w:rFonts w:ascii="GHEA Grapalat" w:hAnsi="GHEA Grapalat"/>
          <w:lang w:val="af-ZA"/>
        </w:rPr>
        <w:t xml:space="preserve"> Араратской области РА’’</w:t>
      </w:r>
      <w:r w:rsidR="007D2938" w:rsidRPr="000E542D">
        <w:rPr>
          <w:rFonts w:ascii="GHEA Grapalat" w:hAnsi="GHEA Grapalat"/>
        </w:rPr>
        <w:t xml:space="preserve"> ГНО </w:t>
      </w:r>
      <w:r w:rsidRPr="000E542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E542D" w:rsidRDefault="00096865" w:rsidP="00B72983">
      <w:pPr>
        <w:widowControl w:val="0"/>
        <w:spacing w:after="160"/>
        <w:ind w:firstLine="567"/>
        <w:jc w:val="both"/>
        <w:rPr>
          <w:rFonts w:ascii="GHEA Grapalat" w:hAnsi="GHEA Grapalat" w:cs="Times Armenian"/>
        </w:rPr>
      </w:pPr>
      <w:r w:rsidRPr="000E542D">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0E542D">
        <w:rPr>
          <w:rFonts w:ascii="GHEA Grapalat" w:hAnsi="GHEA Grapalat"/>
        </w:rPr>
        <w:t>нию в судах Республики Армения.</w:t>
      </w:r>
    </w:p>
    <w:p w:rsidR="003E1421" w:rsidRPr="000E542D" w:rsidRDefault="00A81DD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Адрес электронной почты секретаря оценочной комиссии </w:t>
      </w:r>
      <w:hyperlink r:id="rId8" w:history="1">
        <w:r w:rsidR="00096391">
          <w:rPr>
            <w:rStyle w:val="a9"/>
            <w:rFonts w:ascii="GHEA Grapalat" w:hAnsi="GHEA Grapalat"/>
            <w:sz w:val="24"/>
            <w:szCs w:val="24"/>
            <w:lang w:val="en-US"/>
          </w:rPr>
          <w:t>narinestenyan</w:t>
        </w:r>
        <w:r w:rsidR="00096391" w:rsidRPr="00096391">
          <w:rPr>
            <w:rStyle w:val="a9"/>
            <w:rFonts w:ascii="GHEA Grapalat" w:hAnsi="GHEA Grapalat"/>
            <w:sz w:val="24"/>
            <w:szCs w:val="24"/>
          </w:rPr>
          <w:t>12@</w:t>
        </w:r>
        <w:r w:rsidR="00096391">
          <w:rPr>
            <w:rStyle w:val="a9"/>
            <w:rFonts w:ascii="GHEA Grapalat" w:hAnsi="GHEA Grapalat"/>
            <w:sz w:val="24"/>
            <w:szCs w:val="24"/>
            <w:lang w:val="en-US"/>
          </w:rPr>
          <w:t>gmail</w:t>
        </w:r>
        <w:r w:rsidR="00096391" w:rsidRPr="00096391">
          <w:rPr>
            <w:rStyle w:val="a9"/>
            <w:rFonts w:ascii="GHEA Grapalat" w:hAnsi="GHEA Grapalat"/>
            <w:sz w:val="24"/>
            <w:szCs w:val="24"/>
          </w:rPr>
          <w:t>.</w:t>
        </w:r>
        <w:r w:rsidR="00096391">
          <w:rPr>
            <w:rStyle w:val="a9"/>
            <w:rFonts w:ascii="GHEA Grapalat" w:hAnsi="GHEA Grapalat"/>
            <w:sz w:val="24"/>
            <w:szCs w:val="24"/>
            <w:lang w:val="en-US"/>
          </w:rPr>
          <w:t>com</w:t>
        </w:r>
        <w:r w:rsidR="00096391" w:rsidRPr="00096391">
          <w:rPr>
            <w:rStyle w:val="a9"/>
            <w:rFonts w:ascii="GHEA Grapalat" w:hAnsi="GHEA Grapalat"/>
            <w:sz w:val="24"/>
            <w:szCs w:val="24"/>
          </w:rPr>
          <w:t xml:space="preserve"> </w:t>
        </w:r>
      </w:hyperlink>
      <w:r w:rsidR="007D2938" w:rsidRPr="000E542D">
        <w:rPr>
          <w:rFonts w:ascii="GHEA Grapalat" w:hAnsi="GHEA Grapalat"/>
          <w:sz w:val="24"/>
          <w:szCs w:val="24"/>
        </w:rPr>
        <w:t xml:space="preserve"> </w:t>
      </w:r>
      <w:r w:rsidRPr="000E542D">
        <w:rPr>
          <w:rFonts w:ascii="GHEA Grapalat" w:hAnsi="GHEA Grapalat"/>
          <w:sz w:val="24"/>
          <w:szCs w:val="24"/>
        </w:rPr>
        <w:t>.</w:t>
      </w:r>
    </w:p>
    <w:p w:rsidR="00BF09D6" w:rsidRPr="000E542D" w:rsidRDefault="00BF09D6" w:rsidP="00B72983">
      <w:pPr>
        <w:widowControl w:val="0"/>
        <w:spacing w:after="160"/>
        <w:jc w:val="center"/>
        <w:rPr>
          <w:rFonts w:ascii="GHEA Grapalat" w:hAnsi="GHEA Grapalat"/>
          <w:lang w:val="hy-AM"/>
        </w:rPr>
      </w:pPr>
    </w:p>
    <w:p w:rsidR="00B72983" w:rsidRPr="000E542D" w:rsidRDefault="00F5653D" w:rsidP="00B72983">
      <w:pPr>
        <w:widowControl w:val="0"/>
        <w:spacing w:after="160"/>
        <w:jc w:val="center"/>
        <w:rPr>
          <w:rFonts w:ascii="GHEA Grapalat" w:hAnsi="GHEA Grapalat"/>
        </w:rPr>
      </w:pPr>
      <w:r w:rsidRPr="000E542D">
        <w:rPr>
          <w:rFonts w:ascii="GHEA Grapalat" w:hAnsi="GHEA Grapalat"/>
        </w:rPr>
        <w:br w:type="page"/>
      </w:r>
    </w:p>
    <w:p w:rsidR="00B72983" w:rsidRPr="000E542D" w:rsidRDefault="00B72983" w:rsidP="00B72983">
      <w:pPr>
        <w:widowControl w:val="0"/>
        <w:spacing w:after="160"/>
        <w:jc w:val="center"/>
        <w:rPr>
          <w:rFonts w:ascii="GHEA Grapalat" w:hAnsi="GHEA Grapalat"/>
        </w:rPr>
      </w:pPr>
    </w:p>
    <w:p w:rsidR="00096865" w:rsidRPr="000E542D" w:rsidRDefault="00F5653D" w:rsidP="00B72983">
      <w:pPr>
        <w:widowControl w:val="0"/>
        <w:spacing w:after="160"/>
        <w:jc w:val="center"/>
        <w:rPr>
          <w:rFonts w:ascii="GHEA Grapalat" w:hAnsi="GHEA Grapalat"/>
        </w:rPr>
      </w:pPr>
      <w:r w:rsidRPr="000E542D">
        <w:rPr>
          <w:rFonts w:ascii="GHEA Grapalat" w:hAnsi="GHEA Grapalat"/>
        </w:rPr>
        <w:t>ЧАСТЬ I</w:t>
      </w:r>
    </w:p>
    <w:p w:rsidR="00096865" w:rsidRPr="000E542D" w:rsidRDefault="00096865" w:rsidP="00B72983">
      <w:pPr>
        <w:pStyle w:val="3"/>
        <w:keepNext w:val="0"/>
        <w:widowControl w:val="0"/>
        <w:spacing w:after="160" w:line="240" w:lineRule="auto"/>
        <w:rPr>
          <w:rFonts w:ascii="GHEA Grapalat" w:hAnsi="GHEA Grapalat"/>
          <w:sz w:val="24"/>
          <w:szCs w:val="24"/>
        </w:rPr>
      </w:pPr>
    </w:p>
    <w:p w:rsidR="00096865" w:rsidRPr="000E542D" w:rsidRDefault="00BF09D6" w:rsidP="00B72983">
      <w:pPr>
        <w:widowControl w:val="0"/>
        <w:spacing w:after="160"/>
        <w:jc w:val="center"/>
        <w:rPr>
          <w:rFonts w:ascii="GHEA Grapalat" w:hAnsi="GHEA Grapalat" w:cs="Sylfaen"/>
          <w:b/>
        </w:rPr>
      </w:pPr>
      <w:r w:rsidRPr="000E542D">
        <w:rPr>
          <w:rFonts w:ascii="GHEA Grapalat" w:hAnsi="GHEA Grapalat"/>
          <w:b/>
          <w:lang w:val="hy-AM"/>
        </w:rPr>
        <w:t xml:space="preserve">1. </w:t>
      </w:r>
      <w:r w:rsidR="002B32D6" w:rsidRPr="000E542D">
        <w:rPr>
          <w:rFonts w:ascii="GHEA Grapalat" w:hAnsi="GHEA Grapalat"/>
          <w:b/>
        </w:rPr>
        <w:t>ХАРАКТЕРИСТИКА ПРЕДМЕТА ЗАКУПКИ</w:t>
      </w:r>
    </w:p>
    <w:p w:rsidR="00096865" w:rsidRPr="000E542D" w:rsidRDefault="00845AA5" w:rsidP="00B72983">
      <w:pPr>
        <w:pStyle w:val="3"/>
        <w:keepNext w:val="0"/>
        <w:widowControl w:val="0"/>
        <w:tabs>
          <w:tab w:val="left" w:pos="1134"/>
        </w:tabs>
        <w:spacing w:after="160" w:line="240" w:lineRule="auto"/>
        <w:ind w:firstLine="567"/>
        <w:jc w:val="both"/>
        <w:rPr>
          <w:rFonts w:ascii="GHEA Grapalat" w:hAnsi="GHEA Grapalat"/>
          <w:i w:val="0"/>
          <w:sz w:val="24"/>
          <w:szCs w:val="24"/>
        </w:rPr>
      </w:pPr>
      <w:r w:rsidRPr="000E542D">
        <w:rPr>
          <w:rFonts w:ascii="GHEA Grapalat" w:hAnsi="GHEA Grapalat"/>
          <w:i w:val="0"/>
          <w:sz w:val="24"/>
          <w:szCs w:val="24"/>
        </w:rPr>
        <w:t>1.1</w:t>
      </w:r>
      <w:r w:rsidR="00BF09D6" w:rsidRPr="000E542D">
        <w:rPr>
          <w:rFonts w:ascii="GHEA Grapalat" w:hAnsi="GHEA Grapalat"/>
          <w:i w:val="0"/>
          <w:sz w:val="24"/>
          <w:szCs w:val="24"/>
          <w:lang w:val="hy-AM"/>
        </w:rPr>
        <w:t>.</w:t>
      </w:r>
      <w:r w:rsidR="00BF09D6" w:rsidRPr="000E542D">
        <w:rPr>
          <w:rFonts w:ascii="GHEA Grapalat" w:hAnsi="GHEA Grapalat"/>
          <w:i w:val="0"/>
          <w:sz w:val="24"/>
          <w:szCs w:val="24"/>
          <w:lang w:val="hy-AM"/>
        </w:rPr>
        <w:tab/>
      </w:r>
      <w:r w:rsidRPr="000E542D">
        <w:rPr>
          <w:rFonts w:ascii="GHEA Grapalat" w:hAnsi="GHEA Grapalat"/>
          <w:i w:val="0"/>
          <w:sz w:val="24"/>
          <w:szCs w:val="24"/>
        </w:rPr>
        <w:t>Предметом закупки является приобретение "Наименование предмета закупки" (далее — также товар) для нужд "</w:t>
      </w:r>
      <w:r w:rsidR="005E24CE">
        <w:rPr>
          <w:rFonts w:ascii="GHEA Grapalat" w:hAnsi="GHEA Grapalat"/>
          <w:i w:val="0"/>
          <w:sz w:val="24"/>
          <w:szCs w:val="24"/>
          <w:lang w:val="af-ZA"/>
        </w:rPr>
        <w:t>Димитровская</w:t>
      </w:r>
      <w:r w:rsidR="00763346">
        <w:rPr>
          <w:rFonts w:ascii="GHEA Grapalat" w:hAnsi="GHEA Grapalat"/>
          <w:i w:val="0"/>
          <w:sz w:val="24"/>
          <w:szCs w:val="24"/>
          <w:lang w:val="af-ZA"/>
        </w:rPr>
        <w:t xml:space="preserve"> </w:t>
      </w:r>
      <w:r w:rsidR="007D2938" w:rsidRPr="000E542D">
        <w:rPr>
          <w:rFonts w:ascii="GHEA Grapalat" w:hAnsi="GHEA Grapalat"/>
          <w:i w:val="0"/>
          <w:sz w:val="24"/>
          <w:szCs w:val="24"/>
          <w:lang w:val="af-ZA"/>
        </w:rPr>
        <w:t xml:space="preserve">средняя </w:t>
      </w:r>
      <w:proofErr w:type="gramStart"/>
      <w:r w:rsidR="007D2938" w:rsidRPr="000E542D">
        <w:rPr>
          <w:rFonts w:ascii="GHEA Grapalat" w:hAnsi="GHEA Grapalat"/>
          <w:i w:val="0"/>
          <w:sz w:val="24"/>
          <w:szCs w:val="24"/>
          <w:lang w:val="af-ZA"/>
        </w:rPr>
        <w:t xml:space="preserve">школа </w:t>
      </w:r>
      <w:r w:rsidR="00F036E5">
        <w:rPr>
          <w:rFonts w:ascii="GHEA Grapalat" w:hAnsi="GHEA Grapalat"/>
          <w:i w:val="0"/>
          <w:sz w:val="24"/>
          <w:szCs w:val="24"/>
          <w:lang w:val="af-ZA"/>
        </w:rPr>
        <w:t>,</w:t>
      </w:r>
      <w:proofErr w:type="gramEnd"/>
      <w:r w:rsidR="007D2938" w:rsidRPr="000E542D">
        <w:rPr>
          <w:rFonts w:ascii="GHEA Grapalat" w:hAnsi="GHEA Grapalat"/>
          <w:i w:val="0"/>
          <w:sz w:val="24"/>
          <w:szCs w:val="24"/>
          <w:lang w:val="af-ZA"/>
        </w:rPr>
        <w:t xml:space="preserve"> Араратской области РА</w:t>
      </w:r>
      <w:r w:rsidRPr="000E542D">
        <w:rPr>
          <w:rFonts w:ascii="GHEA Grapalat" w:hAnsi="GHEA Grapalat"/>
          <w:i w:val="0"/>
          <w:sz w:val="24"/>
          <w:szCs w:val="24"/>
        </w:rPr>
        <w:t>"</w:t>
      </w:r>
      <w:r w:rsidR="007D2938" w:rsidRPr="000E542D">
        <w:rPr>
          <w:rFonts w:ascii="GHEA Grapalat" w:hAnsi="GHEA Grapalat"/>
          <w:i w:val="0"/>
          <w:sz w:val="24"/>
          <w:szCs w:val="24"/>
        </w:rPr>
        <w:t xml:space="preserve"> ГНО</w:t>
      </w:r>
      <w:r w:rsidRPr="000E542D">
        <w:rPr>
          <w:rFonts w:ascii="GHEA Grapalat" w:hAnsi="GHEA Grapalat"/>
          <w:i w:val="0"/>
          <w:sz w:val="24"/>
          <w:szCs w:val="24"/>
        </w:rPr>
        <w:t>, которые сгрупп</w:t>
      </w:r>
      <w:r w:rsidR="007D2938" w:rsidRPr="000E542D">
        <w:rPr>
          <w:rFonts w:ascii="GHEA Grapalat" w:hAnsi="GHEA Grapalat"/>
          <w:i w:val="0"/>
          <w:sz w:val="24"/>
          <w:szCs w:val="24"/>
        </w:rPr>
        <w:t>ированы в лоты "</w:t>
      </w:r>
      <w:r w:rsidR="003407D8">
        <w:rPr>
          <w:rFonts w:ascii="GHEA Grapalat" w:hAnsi="GHEA Grapalat"/>
          <w:i w:val="0"/>
          <w:sz w:val="24"/>
          <w:szCs w:val="24"/>
        </w:rPr>
        <w:t>10</w:t>
      </w:r>
      <w:r w:rsidRPr="000E542D">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0E542D" w:rsidTr="00BF09D6">
        <w:trPr>
          <w:jc w:val="center"/>
        </w:trPr>
        <w:tc>
          <w:tcPr>
            <w:tcW w:w="1530" w:type="dxa"/>
            <w:vAlign w:val="center"/>
          </w:tcPr>
          <w:p w:rsidR="00096865" w:rsidRPr="000E542D" w:rsidRDefault="00096865"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Номера лотов</w:t>
            </w:r>
          </w:p>
        </w:tc>
        <w:tc>
          <w:tcPr>
            <w:tcW w:w="8820" w:type="dxa"/>
            <w:vAlign w:val="center"/>
          </w:tcPr>
          <w:p w:rsidR="00096865" w:rsidRPr="000E542D" w:rsidRDefault="00096865"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Наименование лота</w:t>
            </w:r>
          </w:p>
        </w:tc>
      </w:tr>
      <w:tr w:rsidR="00096865" w:rsidRPr="000E542D" w:rsidTr="00BF09D6">
        <w:trPr>
          <w:jc w:val="center"/>
        </w:trPr>
        <w:tc>
          <w:tcPr>
            <w:tcW w:w="1530" w:type="dxa"/>
            <w:vAlign w:val="center"/>
          </w:tcPr>
          <w:p w:rsidR="00096865" w:rsidRPr="000E542D" w:rsidRDefault="00096865"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865" w:rsidRPr="000E542D" w:rsidRDefault="001E4ED3" w:rsidP="00B72983">
            <w:pPr>
              <w:pStyle w:val="23"/>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proofErr w:type="spellStart"/>
            <w:r w:rsidR="007D2938" w:rsidRPr="000E542D">
              <w:rPr>
                <w:rFonts w:ascii="GHEA Grapalat" w:hAnsi="GHEA Grapalat"/>
                <w:sz w:val="24"/>
                <w:szCs w:val="24"/>
              </w:rPr>
              <w:t>леб</w:t>
            </w:r>
            <w:proofErr w:type="spellEnd"/>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23"/>
              <w:widowControl w:val="0"/>
              <w:autoSpaceDE w:val="0"/>
              <w:autoSpaceDN w:val="0"/>
              <w:adjustRightInd w:val="0"/>
              <w:spacing w:after="120" w:line="240" w:lineRule="auto"/>
              <w:ind w:firstLine="0"/>
              <w:rPr>
                <w:rFonts w:ascii="GHEA Grapalat" w:hAnsi="GHEA Grapalat"/>
                <w:sz w:val="24"/>
                <w:szCs w:val="24"/>
                <w:lang w:val="en-US"/>
              </w:rPr>
            </w:pPr>
            <w:r w:rsidRPr="000E542D">
              <w:rPr>
                <w:rFonts w:ascii="GHEA Grapalat" w:hAnsi="GHEA Grapalat" w:cs="Arial"/>
              </w:rPr>
              <w:t>Рис</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Макаронные изделия</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Гречка</w:t>
            </w:r>
          </w:p>
        </w:tc>
      </w:tr>
      <w:tr w:rsidR="00096391" w:rsidRPr="000E542D" w:rsidTr="00BF09D6">
        <w:trPr>
          <w:jc w:val="center"/>
        </w:trPr>
        <w:tc>
          <w:tcPr>
            <w:tcW w:w="1530" w:type="dxa"/>
            <w:vAlign w:val="center"/>
          </w:tcPr>
          <w:p w:rsidR="00096391" w:rsidRPr="000E542D" w:rsidRDefault="00096391" w:rsidP="00B72983">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23"/>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Чечевица</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D16BEA" w:rsidP="00096391">
            <w:pPr>
              <w:rPr>
                <w:rFonts w:ascii="GHEA Grapalat" w:hAnsi="GHEA Grapalat" w:cs="Arial"/>
              </w:rPr>
            </w:pPr>
            <w:r w:rsidRPr="000E542D">
              <w:rPr>
                <w:rFonts w:ascii="GHEA Grapalat" w:hAnsi="GHEA Grapalat" w:cs="Arial"/>
              </w:rPr>
              <w:t>Горох</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D16BEA" w:rsidP="00096391">
            <w:pPr>
              <w:rPr>
                <w:rFonts w:ascii="GHEA Grapalat" w:hAnsi="GHEA Grapalat" w:cs="Arial"/>
              </w:rPr>
            </w:pPr>
            <w:r w:rsidRPr="000E542D">
              <w:rPr>
                <w:rFonts w:ascii="GHEA Grapalat" w:hAnsi="GHEA Grapalat" w:cs="Arial"/>
              </w:rPr>
              <w:t>Подсолнечное масло / рафинированное/</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0E542D" w:rsidRDefault="00096391" w:rsidP="00096391">
            <w:pPr>
              <w:rPr>
                <w:rFonts w:ascii="GHEA Grapalat" w:hAnsi="GHEA Grapalat" w:cs="Arial"/>
                <w:color w:val="000000"/>
              </w:rPr>
            </w:pPr>
            <w:r w:rsidRPr="000E542D">
              <w:rPr>
                <w:rFonts w:ascii="GHEA Grapalat" w:hAnsi="GHEA Grapalat" w:cs="Arial"/>
                <w:color w:val="000000"/>
              </w:rPr>
              <w:t>Куриные туши, целые, замороженные</w:t>
            </w:r>
          </w:p>
        </w:tc>
      </w:tr>
      <w:tr w:rsidR="00096391" w:rsidRPr="000E542D" w:rsidTr="00BF09D6">
        <w:trPr>
          <w:jc w:val="center"/>
        </w:trPr>
        <w:tc>
          <w:tcPr>
            <w:tcW w:w="1530" w:type="dxa"/>
            <w:vAlign w:val="center"/>
          </w:tcPr>
          <w:p w:rsidR="00096391" w:rsidRPr="000E542D" w:rsidRDefault="00096391" w:rsidP="00096391">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0E542D" w:rsidRDefault="00D16BEA" w:rsidP="00096391">
            <w:pPr>
              <w:rPr>
                <w:rFonts w:ascii="GHEA Grapalat" w:hAnsi="GHEA Grapalat" w:cs="Arial"/>
              </w:rPr>
            </w:pPr>
            <w:r w:rsidRPr="000E542D">
              <w:rPr>
                <w:rFonts w:ascii="GHEA Grapalat" w:hAnsi="GHEA Grapalat" w:cs="Arial"/>
              </w:rPr>
              <w:t>Консервированные фрукты /компот/</w:t>
            </w:r>
          </w:p>
        </w:tc>
      </w:tr>
      <w:tr w:rsidR="00D16BEA" w:rsidRPr="000E542D" w:rsidTr="00BF09D6">
        <w:trPr>
          <w:jc w:val="center"/>
        </w:trPr>
        <w:tc>
          <w:tcPr>
            <w:tcW w:w="1530" w:type="dxa"/>
            <w:vAlign w:val="center"/>
          </w:tcPr>
          <w:p w:rsidR="00D16BEA" w:rsidRPr="000E542D" w:rsidRDefault="00D16BEA" w:rsidP="00096391">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D16BEA" w:rsidRPr="00D16BEA" w:rsidRDefault="00D16BEA" w:rsidP="00096391">
            <w:pPr>
              <w:rPr>
                <w:rFonts w:ascii="GHEA Grapalat" w:hAnsi="GHEA Grapalat" w:cs="Arial"/>
              </w:rPr>
            </w:pPr>
            <w:proofErr w:type="spellStart"/>
            <w:r w:rsidRPr="00D16BEA">
              <w:rPr>
                <w:rFonts w:ascii="GHEA Grapalat" w:hAnsi="GHEA Grapalat" w:cs="Arial"/>
                <w:lang w:val="en-US"/>
              </w:rPr>
              <w:t>Соль</w:t>
            </w:r>
            <w:proofErr w:type="spellEnd"/>
            <w:r>
              <w:rPr>
                <w:rFonts w:ascii="GHEA Grapalat" w:hAnsi="GHEA Grapalat" w:cs="Arial"/>
                <w:lang w:val="en-US"/>
              </w:rPr>
              <w:t xml:space="preserve"> </w:t>
            </w:r>
            <w:r>
              <w:rPr>
                <w:rFonts w:ascii="Arial" w:hAnsi="Arial" w:cs="Arial"/>
                <w:color w:val="777777"/>
                <w:sz w:val="23"/>
                <w:szCs w:val="23"/>
                <w:shd w:val="clear" w:color="auto" w:fill="FFFFFF"/>
              </w:rPr>
              <w:t>пищевой</w:t>
            </w:r>
          </w:p>
        </w:tc>
      </w:tr>
    </w:tbl>
    <w:p w:rsidR="00B051BE" w:rsidRPr="000E542D" w:rsidRDefault="00B051BE" w:rsidP="00B72983">
      <w:pPr>
        <w:pStyle w:val="23"/>
        <w:widowControl w:val="0"/>
        <w:spacing w:after="160" w:line="240" w:lineRule="auto"/>
        <w:ind w:firstLine="567"/>
        <w:rPr>
          <w:rFonts w:ascii="GHEA Grapalat" w:hAnsi="GHEA Grapalat"/>
          <w:sz w:val="24"/>
          <w:szCs w:val="24"/>
        </w:rPr>
      </w:pPr>
    </w:p>
    <w:p w:rsidR="00096865" w:rsidRPr="000E542D" w:rsidRDefault="0081650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0E542D">
        <w:rPr>
          <w:rFonts w:ascii="GHEA Grapalat" w:hAnsi="GHEA Grapalat"/>
          <w:sz w:val="24"/>
          <w:szCs w:val="24"/>
        </w:rPr>
        <w:t>4</w:t>
      </w:r>
      <w:r w:rsidRPr="000E542D">
        <w:rPr>
          <w:rFonts w:ascii="GHEA Grapalat" w:hAnsi="GHEA Grapalat"/>
          <w:sz w:val="24"/>
          <w:szCs w:val="24"/>
        </w:rPr>
        <w:t xml:space="preserve"> к настоящему Приглашению.</w:t>
      </w:r>
    </w:p>
    <w:p w:rsidR="00096865" w:rsidRPr="000E542D" w:rsidRDefault="006E379A" w:rsidP="00B72983">
      <w:pPr>
        <w:widowControl w:val="0"/>
        <w:spacing w:after="160"/>
        <w:jc w:val="center"/>
        <w:rPr>
          <w:rFonts w:ascii="GHEA Grapalat" w:hAnsi="GHEA Grapalat"/>
          <w:b/>
        </w:rPr>
      </w:pPr>
      <w:r w:rsidRPr="000E542D">
        <w:rPr>
          <w:rFonts w:ascii="GHEA Grapalat" w:hAnsi="GHEA Grapalat"/>
          <w:b/>
        </w:rPr>
        <w:t>2.</w:t>
      </w:r>
      <w:r w:rsidR="002B32D6" w:rsidRPr="000E542D">
        <w:rPr>
          <w:rFonts w:ascii="GHEA Grapalat" w:hAnsi="GHEA Grapalat"/>
          <w:b/>
        </w:rPr>
        <w:t xml:space="preserve"> ТРЕБОВАНИЯ К ПРАВУ УЧАСТНИКА НА УЧАСТИЕ, КВАЛИФИКАЦИОННЫЕ КРИТЕРИИ И ПОРЯДОК ИХ ОЦЕНКИ </w:t>
      </w:r>
    </w:p>
    <w:p w:rsidR="00753E6E" w:rsidRPr="000E542D" w:rsidRDefault="00096865"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2.1</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В настоящей процедуре не имеют права участвовать лица:</w:t>
      </w:r>
    </w:p>
    <w:p w:rsidR="00753E6E" w:rsidRPr="000E542D" w:rsidRDefault="00753E6E"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которые на день подачи заявки в судеб</w:t>
      </w:r>
      <w:r w:rsidR="006E379A" w:rsidRPr="000E542D">
        <w:rPr>
          <w:rFonts w:ascii="GHEA Grapalat" w:hAnsi="GHEA Grapalat"/>
        </w:rPr>
        <w:t>ном порядке признаны банкротом;</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E542D">
        <w:rPr>
          <w:rFonts w:ascii="GHEA Grapalat" w:hAnsi="GHEA Grapalat"/>
        </w:rPr>
        <w:t>драмов</w:t>
      </w:r>
      <w:proofErr w:type="spellEnd"/>
      <w:r w:rsidRPr="000E542D">
        <w:rPr>
          <w:rFonts w:ascii="GHEA Grapalat" w:hAnsi="GHEA Grapalat"/>
        </w:rPr>
        <w:t xml:space="preserve"> Республики Армения;</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0E542D">
        <w:rPr>
          <w:rFonts w:ascii="GHEA Grapalat" w:hAnsi="GHEA Grapalat"/>
        </w:rPr>
        <w:t>трафикинг</w:t>
      </w:r>
      <w:proofErr w:type="spellEnd"/>
      <w:r w:rsidRPr="000E542D">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0E542D">
        <w:rPr>
          <w:rFonts w:ascii="GHEA Grapalat" w:hAnsi="GHEA Grapalat"/>
        </w:rPr>
        <w:t>ом порядке снята или погашена;</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E542D">
        <w:rPr>
          <w:rFonts w:ascii="GHEA Grapalat" w:hAnsi="GHEA Grapalat"/>
        </w:rPr>
        <w:t>необжалуемый</w:t>
      </w:r>
      <w:proofErr w:type="spellEnd"/>
      <w:r w:rsidRPr="000E542D">
        <w:rPr>
          <w:rFonts w:ascii="GHEA Grapalat" w:hAnsi="GHEA Grapalat"/>
        </w:rPr>
        <w:t xml:space="preserve"> административный акт за </w:t>
      </w:r>
      <w:proofErr w:type="spellStart"/>
      <w:r w:rsidRPr="000E542D">
        <w:rPr>
          <w:rFonts w:ascii="GHEA Grapalat" w:hAnsi="GHEA Grapalat"/>
        </w:rPr>
        <w:t>антиконкурентное</w:t>
      </w:r>
      <w:proofErr w:type="spellEnd"/>
      <w:r w:rsidRPr="000E542D">
        <w:rPr>
          <w:rFonts w:ascii="GHEA Grapalat" w:hAnsi="GHEA Grapalat"/>
        </w:rPr>
        <w:t xml:space="preserve"> соглашение или злоупотребление доминирующим положением в сфере закупок;</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5)</w:t>
      </w:r>
      <w:r w:rsidR="006E379A" w:rsidRPr="000E542D">
        <w:rPr>
          <w:rFonts w:ascii="GHEA Grapalat" w:hAnsi="GHEA Grapalat"/>
          <w:lang w:val="hy-AM"/>
        </w:rPr>
        <w:tab/>
      </w:r>
      <w:r w:rsidRPr="000E542D">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6)</w:t>
      </w:r>
      <w:r w:rsidR="006E379A" w:rsidRPr="000E542D">
        <w:rPr>
          <w:rFonts w:ascii="GHEA Grapalat" w:hAnsi="GHEA Grapalat"/>
          <w:lang w:val="hy-AM"/>
        </w:rPr>
        <w:tab/>
      </w:r>
      <w:r w:rsidRPr="000E542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E542D" w:rsidRDefault="00753E6E"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2.2.</w:t>
      </w:r>
      <w:r w:rsidR="006E379A" w:rsidRPr="000E542D">
        <w:rPr>
          <w:rFonts w:ascii="GHEA Grapalat" w:hAnsi="GHEA Grapalat"/>
          <w:lang w:val="hy-AM"/>
        </w:rPr>
        <w:tab/>
      </w:r>
      <w:r w:rsidRPr="000E542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E542D" w:rsidRDefault="00BA3554" w:rsidP="00B72983">
      <w:pPr>
        <w:widowControl w:val="0"/>
        <w:tabs>
          <w:tab w:val="left" w:pos="1134"/>
        </w:tabs>
        <w:spacing w:after="160"/>
        <w:ind w:firstLine="567"/>
        <w:jc w:val="both"/>
        <w:rPr>
          <w:rFonts w:ascii="GHEA Grapalat" w:hAnsi="GHEA Grapalat"/>
        </w:rPr>
      </w:pPr>
      <w:r w:rsidRPr="000E542D">
        <w:rPr>
          <w:rFonts w:ascii="GHEA Grapalat" w:hAnsi="GHEA Grapalat"/>
        </w:rPr>
        <w:t>2.3</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E542D" w:rsidRDefault="00606A9F" w:rsidP="00B72983">
      <w:pPr>
        <w:pStyle w:val="af4"/>
        <w:widowControl w:val="0"/>
        <w:spacing w:before="0" w:beforeAutospacing="0" w:after="160" w:afterAutospacing="0"/>
        <w:ind w:firstLine="567"/>
        <w:jc w:val="both"/>
        <w:rPr>
          <w:rFonts w:ascii="GHEA Grapalat" w:hAnsi="GHEA Grapalat"/>
        </w:rPr>
      </w:pPr>
      <w:r w:rsidRPr="000E542D">
        <w:rPr>
          <w:rFonts w:ascii="GHEA Grapalat" w:hAnsi="GHEA Grapalat"/>
        </w:rPr>
        <w:t>По смыслу пункта 119 Порядка: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2)</w:t>
      </w:r>
      <w:r w:rsidR="006E379A" w:rsidRPr="000E542D">
        <w:rPr>
          <w:rFonts w:ascii="GHEA Grapalat" w:hAnsi="GHEA Grapalat"/>
          <w:color w:val="000000"/>
          <w:lang w:val="hy-AM"/>
        </w:rPr>
        <w:tab/>
      </w:r>
      <w:r w:rsidRPr="000E542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lang w:val="hy-AM"/>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участники, не имеющие статуса физического лица, считаются взаимосвязанными, если:</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0E542D">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они действовали или действуют согласованно, исходя из общих экономических интересов.</w:t>
      </w:r>
    </w:p>
    <w:p w:rsidR="00D5674E" w:rsidRPr="000E542D" w:rsidRDefault="00D5674E" w:rsidP="00B72983">
      <w:pPr>
        <w:widowControl w:val="0"/>
        <w:spacing w:after="160"/>
        <w:ind w:firstLine="567"/>
        <w:jc w:val="both"/>
        <w:rPr>
          <w:rFonts w:ascii="GHEA Grapalat" w:hAnsi="GHEA Grapalat"/>
          <w:color w:val="000000"/>
          <w:lang w:val="hy-AM"/>
        </w:rPr>
      </w:pPr>
      <w:r w:rsidRPr="000E542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0E542D" w:rsidRDefault="00096865"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2.4</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профессиональный опыт,</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технические средства,</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финансовые средства,</w:t>
      </w:r>
    </w:p>
    <w:p w:rsidR="00305F6D" w:rsidRPr="000E542D" w:rsidRDefault="000F4D7B"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трудовые ресурсы.</w:t>
      </w:r>
    </w:p>
    <w:p w:rsidR="00305F6D" w:rsidRPr="000E542D" w:rsidRDefault="003F264A"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2.5</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Предъявляемые к участнику:</w:t>
      </w:r>
    </w:p>
    <w:p w:rsidR="004175B6" w:rsidRPr="000E542D" w:rsidRDefault="003F264A"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lang w:val="hy-AM"/>
        </w:rPr>
        <w:tab/>
      </w:r>
      <w:r w:rsidRPr="000E542D">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0E542D" w:rsidRDefault="0010050E" w:rsidP="00B72983">
      <w:pPr>
        <w:widowControl w:val="0"/>
        <w:spacing w:after="160"/>
        <w:ind w:firstLine="567"/>
        <w:jc w:val="both"/>
        <w:rPr>
          <w:rFonts w:ascii="GHEA Grapalat" w:hAnsi="GHEA Grapalat" w:cs="Arial Armenian"/>
        </w:rPr>
      </w:pPr>
      <w:r w:rsidRPr="000E542D">
        <w:rPr>
          <w:rFonts w:ascii="GHEA Grapalat" w:hAnsi="GHEA Grapalat"/>
        </w:rPr>
        <w:t>По смыслу настоящей процедуры анал</w:t>
      </w:r>
      <w:r w:rsidR="006E379A" w:rsidRPr="000E542D">
        <w:rPr>
          <w:rFonts w:ascii="GHEA Grapalat" w:hAnsi="GHEA Grapalat"/>
        </w:rPr>
        <w:t xml:space="preserve">огичным является факт поставки </w:t>
      </w:r>
      <w:r w:rsidR="00340243" w:rsidRPr="000E542D">
        <w:rPr>
          <w:rFonts w:ascii="GHEA Grapalat" w:hAnsi="GHEA Grapalat"/>
        </w:rPr>
        <w:t>товаров продукты питания</w:t>
      </w:r>
      <w:r w:rsidR="006E379A" w:rsidRPr="000E542D">
        <w:rPr>
          <w:rFonts w:ascii="GHEA Grapalat" w:hAnsi="GHEA Grapalat"/>
        </w:rPr>
        <w:t>.</w:t>
      </w:r>
    </w:p>
    <w:p w:rsidR="00AF5ECF" w:rsidRPr="000E542D" w:rsidRDefault="00AF5ECF" w:rsidP="00B72983">
      <w:pPr>
        <w:widowControl w:val="0"/>
        <w:tabs>
          <w:tab w:val="left" w:pos="1134"/>
        </w:tabs>
        <w:spacing w:after="160"/>
        <w:ind w:firstLine="567"/>
        <w:jc w:val="both"/>
        <w:rPr>
          <w:rFonts w:ascii="GHEA Grapalat" w:hAnsi="GHEA Grapalat" w:cs="Tahoma"/>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0E542D" w:rsidRDefault="003F264A"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6E379A" w:rsidRPr="000E542D">
        <w:rPr>
          <w:rFonts w:ascii="GHEA Grapalat" w:hAnsi="GHEA Grapalat"/>
        </w:rPr>
        <w:tab/>
      </w:r>
      <w:r w:rsidRPr="000E542D">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0E542D" w:rsidRDefault="00147F14"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rPr>
        <w:tab/>
      </w:r>
      <w:r w:rsidRPr="000E542D">
        <w:rPr>
          <w:rFonts w:ascii="GHEA Grapalat" w:hAnsi="GHEA Grapalat"/>
        </w:rPr>
        <w:t>квалификационный критерий "Финансовые средства" устанавливается и оценивается в следующем порядке:</w:t>
      </w:r>
    </w:p>
    <w:p w:rsidR="00AF5ECF" w:rsidRPr="000E542D"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6E379A" w:rsidRPr="000E542D">
        <w:rPr>
          <w:rFonts w:ascii="GHEA Grapalat" w:hAnsi="GHEA Grapalat"/>
          <w:sz w:val="24"/>
          <w:szCs w:val="24"/>
        </w:rPr>
        <w:tab/>
      </w:r>
      <w:r w:rsidRPr="000E542D">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0E542D" w:rsidDel="006A0D8B"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6E379A" w:rsidRPr="000E542D">
        <w:rPr>
          <w:rFonts w:ascii="GHEA Grapalat" w:hAnsi="GHEA Grapalat"/>
          <w:sz w:val="24"/>
          <w:szCs w:val="24"/>
        </w:rPr>
        <w:tab/>
      </w:r>
      <w:r w:rsidRPr="000E542D">
        <w:rPr>
          <w:rFonts w:ascii="GHEA Grapalat" w:hAnsi="GHEA Grapalat"/>
          <w:sz w:val="24"/>
          <w:szCs w:val="24"/>
        </w:rPr>
        <w:t xml:space="preserve">квалификация участника по части этого критерия оценивается </w:t>
      </w:r>
      <w:r w:rsidRPr="000E542D">
        <w:rPr>
          <w:rFonts w:ascii="GHEA Grapalat" w:hAnsi="GHEA Grapalat"/>
          <w:sz w:val="24"/>
          <w:szCs w:val="24"/>
        </w:rPr>
        <w:lastRenderedPageBreak/>
        <w:t>удовлетворительно, если последний обеспечивает требование, предус</w:t>
      </w:r>
      <w:r w:rsidR="006E379A" w:rsidRPr="000E542D">
        <w:rPr>
          <w:rFonts w:ascii="GHEA Grapalat" w:hAnsi="GHEA Grapalat"/>
          <w:sz w:val="24"/>
          <w:szCs w:val="24"/>
        </w:rPr>
        <w:t>мотренное настоящим подпунктом;</w:t>
      </w:r>
    </w:p>
    <w:p w:rsidR="00305F6D" w:rsidRPr="000E542D" w:rsidRDefault="002C6CF7" w:rsidP="00B72983">
      <w:pPr>
        <w:widowControl w:val="0"/>
        <w:tabs>
          <w:tab w:val="left" w:pos="1134"/>
        </w:tabs>
        <w:spacing w:after="160"/>
        <w:ind w:firstLine="567"/>
        <w:jc w:val="both"/>
        <w:rPr>
          <w:rFonts w:ascii="GHEA Grapalat" w:hAnsi="GHEA Grapalat" w:cs="Arial"/>
        </w:rPr>
      </w:pPr>
      <w:r w:rsidRPr="000E542D">
        <w:rPr>
          <w:rFonts w:ascii="GHEA Grapalat" w:hAnsi="GHEA Grapalat"/>
        </w:rPr>
        <w:t>4)</w:t>
      </w:r>
      <w:r w:rsidR="006E379A" w:rsidRPr="000E542D">
        <w:rPr>
          <w:rFonts w:ascii="GHEA Grapalat" w:hAnsi="GHEA Grapalat"/>
        </w:rPr>
        <w:tab/>
      </w:r>
      <w:r w:rsidRPr="000E542D">
        <w:rPr>
          <w:rFonts w:ascii="GHEA Grapalat" w:hAnsi="GHEA Grapalat"/>
        </w:rPr>
        <w:t>квалификационный критерий "Трудовые ресурсы"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0E542D">
        <w:rPr>
          <w:rFonts w:ascii="GHEA Grapalat" w:hAnsi="GHEA Grapalat"/>
        </w:rPr>
        <w:t>,</w:t>
      </w:r>
      <w:r w:rsidR="00EA2DEF" w:rsidRPr="000E542D">
        <w:rPr>
          <w:rFonts w:ascii="GHEA Grapalat" w:hAnsi="GHEA Grapalat"/>
        </w:rPr>
        <w:t xml:space="preserve"> указав</w:t>
      </w:r>
      <w:r w:rsidR="00EA2DEF" w:rsidRPr="000E542D">
        <w:rPr>
          <w:rFonts w:ascii="Sylfaen" w:hAnsi="Sylfaen"/>
          <w:lang w:val="hy-AM"/>
        </w:rPr>
        <w:t xml:space="preserve"> </w:t>
      </w:r>
      <w:r w:rsidR="00EA2DEF" w:rsidRPr="000E542D">
        <w:rPr>
          <w:rFonts w:ascii="GHEA Grapalat" w:hAnsi="GHEA Grapalat"/>
        </w:rPr>
        <w:t>количество сотрудников, посредством которых участник должен обеспечить выполнение контракта</w:t>
      </w:r>
      <w:r w:rsidRPr="000E542D">
        <w:rPr>
          <w:rFonts w:ascii="GHEA Grapalat" w:hAnsi="GHEA Grapalat"/>
        </w:rPr>
        <w:t xml:space="preserve">; </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0E542D" w:rsidRDefault="000A6B75"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2.6</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2.7</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6E379A" w:rsidRPr="000E542D">
        <w:rPr>
          <w:rFonts w:ascii="GHEA Grapalat" w:hAnsi="GHEA Grapalat"/>
          <w:sz w:val="24"/>
          <w:szCs w:val="24"/>
        </w:rPr>
        <w:tab/>
      </w:r>
      <w:r w:rsidRPr="000E542D">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6E379A" w:rsidRPr="000E542D">
        <w:rPr>
          <w:rFonts w:ascii="GHEA Grapalat" w:hAnsi="GHEA Grapalat"/>
          <w:sz w:val="24"/>
          <w:szCs w:val="24"/>
        </w:rPr>
        <w:tab/>
      </w:r>
      <w:r w:rsidRPr="000E542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E542D" w:rsidRDefault="000A6B75"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3)</w:t>
      </w:r>
      <w:r w:rsidR="006E379A" w:rsidRPr="000E542D">
        <w:rPr>
          <w:rFonts w:ascii="GHEA Grapalat" w:hAnsi="GHEA Grapalat"/>
          <w:sz w:val="24"/>
          <w:szCs w:val="24"/>
        </w:rPr>
        <w:tab/>
      </w:r>
      <w:r w:rsidRPr="000E542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cs="Sylfaen"/>
          <w:sz w:val="24"/>
          <w:szCs w:val="24"/>
        </w:rPr>
      </w:pPr>
    </w:p>
    <w:p w:rsidR="00096865" w:rsidRPr="000E542D" w:rsidRDefault="002B32D6" w:rsidP="00B72983">
      <w:pPr>
        <w:widowControl w:val="0"/>
        <w:spacing w:after="160"/>
        <w:jc w:val="center"/>
        <w:rPr>
          <w:rFonts w:ascii="GHEA Grapalat" w:hAnsi="GHEA Grapalat" w:cs="Arial"/>
          <w:b/>
        </w:rPr>
      </w:pPr>
      <w:r w:rsidRPr="000E542D">
        <w:rPr>
          <w:rFonts w:ascii="GHEA Grapalat" w:hAnsi="GHEA Grapalat"/>
          <w:b/>
        </w:rPr>
        <w:t xml:space="preserve">3. РАЗЪЯСНЕНИЕ ПРИГЛАШЕНИЯ И </w:t>
      </w:r>
      <w:r w:rsidR="006E379A" w:rsidRPr="000E542D">
        <w:rPr>
          <w:rFonts w:ascii="GHEA Grapalat" w:hAnsi="GHEA Grapalat"/>
          <w:b/>
        </w:rPr>
        <w:br/>
      </w:r>
      <w:r w:rsidRPr="000E542D">
        <w:rPr>
          <w:rFonts w:ascii="GHEA Grapalat" w:hAnsi="GHEA Grapalat"/>
          <w:b/>
        </w:rPr>
        <w:t xml:space="preserve">ПОРЯДОК ВНЕСЕНИЯ ИЗМЕНЕНИЯ В ПРИГЛАШЕНИЕ </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Согласно статье 29 Закона участник вправе требовать от заказчика разъяснения приглашения.</w:t>
      </w:r>
    </w:p>
    <w:p w:rsidR="00096865" w:rsidRPr="000E542D" w:rsidRDefault="00096865" w:rsidP="00B72983">
      <w:pPr>
        <w:widowControl w:val="0"/>
        <w:autoSpaceDE w:val="0"/>
        <w:autoSpaceDN w:val="0"/>
        <w:adjustRightInd w:val="0"/>
        <w:spacing w:after="160"/>
        <w:ind w:firstLine="567"/>
        <w:jc w:val="both"/>
        <w:rPr>
          <w:rFonts w:ascii="GHEA Grapalat" w:hAnsi="GHEA Grapalat"/>
        </w:rPr>
      </w:pPr>
      <w:r w:rsidRPr="000E542D">
        <w:rPr>
          <w:rFonts w:ascii="GHEA Grapalat" w:hAnsi="GHEA Grapalat"/>
        </w:rPr>
        <w:t xml:space="preserve">Участник имеет право </w:t>
      </w:r>
      <w:r w:rsidR="00FE2D3D" w:rsidRPr="000E542D">
        <w:rPr>
          <w:rFonts w:ascii="GHEA Grapalat" w:hAnsi="GHEA Grapalat"/>
        </w:rPr>
        <w:t>письменно</w:t>
      </w:r>
      <w:r w:rsidRPr="000E542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sidRPr="000E542D">
        <w:rPr>
          <w:rFonts w:ascii="GHEA Grapalat" w:hAnsi="GHEA Grapalat"/>
        </w:rPr>
        <w:t xml:space="preserve">письменно </w:t>
      </w:r>
      <w:r w:rsidRPr="000E542D">
        <w:rPr>
          <w:rFonts w:ascii="GHEA Grapalat" w:hAnsi="GHEA Grapalat"/>
        </w:rPr>
        <w:t>предоставляет разъяснение представившему запрос участнику в течение двух календарных дней, следу</w:t>
      </w:r>
      <w:r w:rsidR="006E379A" w:rsidRPr="000E542D">
        <w:rPr>
          <w:rFonts w:ascii="GHEA Grapalat" w:hAnsi="GHEA Grapalat"/>
        </w:rPr>
        <w:t>ющих за днем получения запроса.</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6E379A" w:rsidRPr="000E542D">
        <w:rPr>
          <w:rFonts w:ascii="GHEA Grapalat" w:hAnsi="GHEA Grapalat"/>
        </w:rPr>
        <w:tab/>
      </w:r>
      <w:r w:rsidRPr="000E542D">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0E542D">
        <w:rPr>
          <w:rFonts w:ascii="GHEA Grapalat" w:hAnsi="GHEA Grapalat"/>
        </w:rPr>
        <w:t>—</w:t>
      </w:r>
      <w:r w:rsidRPr="000E542D">
        <w:rPr>
          <w:rFonts w:ascii="GHEA Grapalat" w:hAnsi="GHEA Grapalat"/>
        </w:rPr>
        <w:t xml:space="preserve"> бюллетень) без указания данных </w:t>
      </w:r>
      <w:r w:rsidR="006E379A" w:rsidRPr="000E542D">
        <w:rPr>
          <w:rFonts w:ascii="GHEA Grapalat" w:hAnsi="GHEA Grapalat"/>
        </w:rPr>
        <w:t>участника, совершившего запрос.</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rPr>
      </w:pPr>
      <w:r w:rsidRPr="000E542D">
        <w:rPr>
          <w:rFonts w:ascii="GHEA Grapalat" w:hAnsi="GHEA Grapalat"/>
        </w:rPr>
        <w:t>3.3</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0E542D">
        <w:rPr>
          <w:rFonts w:ascii="GHEA Grapalat" w:hAnsi="GHEA Grapalat"/>
        </w:rPr>
        <w:t xml:space="preserve">, или если запрос касается соответствия технических </w:t>
      </w:r>
      <w:r w:rsidR="00993124" w:rsidRPr="000E542D">
        <w:rPr>
          <w:rFonts w:ascii="GHEA Grapalat" w:hAnsi="GHEA Grapalat"/>
        </w:rPr>
        <w:lastRenderedPageBreak/>
        <w:t>характеристик предлагаемых Участником товаров техническим характеристикам, предусмотренным настоящим</w:t>
      </w:r>
      <w:r w:rsidR="00993124" w:rsidRPr="000E542D">
        <w:rPr>
          <w:rFonts w:ascii="Sylfaen" w:hAnsi="Sylfaen"/>
          <w:lang w:val="hy-AM"/>
        </w:rPr>
        <w:t xml:space="preserve"> </w:t>
      </w:r>
      <w:proofErr w:type="gramStart"/>
      <w:r w:rsidR="00993124" w:rsidRPr="000E542D">
        <w:rPr>
          <w:rFonts w:ascii="GHEA Grapalat" w:hAnsi="GHEA Grapalat"/>
        </w:rPr>
        <w:t>приглашением.</w:t>
      </w:r>
      <w:r w:rsidRPr="000E542D">
        <w:rPr>
          <w:rFonts w:ascii="GHEA Grapalat" w:hAnsi="GHEA Grapalat"/>
        </w:rPr>
        <w:t>.</w:t>
      </w:r>
      <w:proofErr w:type="gramEnd"/>
      <w:r w:rsidRPr="000E542D">
        <w:rPr>
          <w:rFonts w:ascii="GHEA Grapalat" w:hAnsi="GHEA Grapalat"/>
        </w:rPr>
        <w:t xml:space="preserve"> При этом участник в письменной форме уведомляется об основаниях </w:t>
      </w:r>
      <w:proofErr w:type="spellStart"/>
      <w:r w:rsidRPr="000E542D">
        <w:rPr>
          <w:rFonts w:ascii="GHEA Grapalat" w:hAnsi="GHEA Grapalat"/>
        </w:rPr>
        <w:t>непредоставления</w:t>
      </w:r>
      <w:proofErr w:type="spellEnd"/>
      <w:r w:rsidRPr="000E542D">
        <w:rPr>
          <w:rFonts w:ascii="GHEA Grapalat" w:hAnsi="GHEA Grapalat"/>
        </w:rPr>
        <w:t xml:space="preserve"> разъяснения в течение двух календарных дней, следующих за днем получения запроса.</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3.4</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0E542D">
        <w:rPr>
          <w:rFonts w:ascii="GHEA Grapalat" w:hAnsi="GHEA Grapalat"/>
        </w:rPr>
        <w:t>й и условиях их предоставления.</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3.5</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096865" w:rsidRPr="000E542D" w:rsidRDefault="00955A1E" w:rsidP="00B72983">
      <w:pPr>
        <w:widowControl w:val="0"/>
        <w:spacing w:after="160"/>
        <w:jc w:val="center"/>
        <w:rPr>
          <w:rFonts w:ascii="GHEA Grapalat" w:hAnsi="GHEA Grapalat" w:cs="Arial"/>
          <w:b/>
        </w:rPr>
      </w:pPr>
      <w:r w:rsidRPr="000E542D">
        <w:rPr>
          <w:rFonts w:ascii="GHEA Grapalat" w:hAnsi="GHEA Grapalat"/>
          <w:b/>
        </w:rPr>
        <w:t>4. ПОРЯДОК ПОДАЧИ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E542D" w:rsidRDefault="000968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Участник может подать заявку как для каждого лота, так и для нескольких или всех лотов</w:t>
      </w:r>
      <w:r w:rsidR="005A180A" w:rsidRPr="000E542D">
        <w:rPr>
          <w:rFonts w:ascii="GHEA Grapalat" w:hAnsi="GHEA Grapalat"/>
          <w:sz w:val="24"/>
          <w:szCs w:val="24"/>
        </w:rPr>
        <w:t>.</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Заявка подается до истечения срока, установленного для этого настоящим Приглашением.</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Pr="000E542D" w:rsidRDefault="00F83103"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4.2.</w:t>
      </w:r>
      <w:r w:rsidRPr="000E542D">
        <w:rPr>
          <w:rFonts w:ascii="GHEA Grapalat" w:hAnsi="GHEA Grapalat"/>
          <w:sz w:val="24"/>
          <w:szCs w:val="24"/>
        </w:rPr>
        <w:tab/>
        <w:t xml:space="preserve">Заявки на процедуру необходимо представить в комиссию по адресу </w:t>
      </w:r>
      <w:r w:rsidR="00340243" w:rsidRPr="000E542D">
        <w:rPr>
          <w:rFonts w:ascii="GHEA Grapalat" w:hAnsi="GHEA Grapalat"/>
          <w:i/>
          <w:sz w:val="24"/>
          <w:szCs w:val="24"/>
        </w:rPr>
        <w:t xml:space="preserve">РА </w:t>
      </w:r>
      <w:proofErr w:type="spellStart"/>
      <w:r w:rsidR="000E542D" w:rsidRPr="000E542D">
        <w:rPr>
          <w:rFonts w:ascii="GHEA Grapalat" w:hAnsi="GHEA Grapalat"/>
          <w:i/>
          <w:sz w:val="24"/>
          <w:szCs w:val="24"/>
        </w:rPr>
        <w:t>РА</w:t>
      </w:r>
      <w:proofErr w:type="spellEnd"/>
      <w:r w:rsidR="000E542D" w:rsidRPr="000E542D">
        <w:rPr>
          <w:rFonts w:ascii="GHEA Grapalat" w:hAnsi="GHEA Grapalat"/>
          <w:i/>
          <w:sz w:val="24"/>
          <w:szCs w:val="24"/>
        </w:rPr>
        <w:t xml:space="preserve"> Араратская область</w:t>
      </w:r>
      <w:r w:rsidR="000E542D" w:rsidRPr="000E542D">
        <w:rPr>
          <w:rFonts w:ascii="GHEA Grapalat" w:hAnsi="GHEA Grapalat"/>
          <w:i/>
          <w:sz w:val="24"/>
          <w:szCs w:val="24"/>
          <w:lang w:val="hy-AM"/>
        </w:rPr>
        <w:t xml:space="preserve">, </w:t>
      </w:r>
      <w:r w:rsidR="000E542D" w:rsidRPr="000E542D">
        <w:rPr>
          <w:rFonts w:ascii="GHEA Grapalat" w:hAnsi="GHEA Grapalat"/>
          <w:i/>
          <w:sz w:val="24"/>
          <w:szCs w:val="24"/>
        </w:rPr>
        <w:t xml:space="preserve">с. </w:t>
      </w:r>
      <w:r w:rsidR="005E24CE">
        <w:rPr>
          <w:rFonts w:ascii="GHEA Grapalat" w:hAnsi="GHEA Grapalat"/>
          <w:i/>
          <w:sz w:val="24"/>
          <w:szCs w:val="24"/>
        </w:rPr>
        <w:t>Димитров</w:t>
      </w:r>
      <w:r w:rsidR="00DB4C92">
        <w:rPr>
          <w:rFonts w:ascii="GHEA Grapalat" w:hAnsi="GHEA Grapalat"/>
          <w:i/>
          <w:sz w:val="24"/>
          <w:szCs w:val="24"/>
        </w:rPr>
        <w:t xml:space="preserve">. </w:t>
      </w:r>
      <w:proofErr w:type="spellStart"/>
      <w:r w:rsidR="005E24CE">
        <w:rPr>
          <w:rFonts w:ascii="GHEA Grapalat" w:hAnsi="GHEA Grapalat"/>
          <w:i/>
          <w:sz w:val="24"/>
          <w:szCs w:val="24"/>
        </w:rPr>
        <w:t>Маяковски</w:t>
      </w:r>
      <w:proofErr w:type="spellEnd"/>
      <w:r w:rsidR="005E24CE">
        <w:rPr>
          <w:rFonts w:ascii="GHEA Grapalat" w:hAnsi="GHEA Grapalat"/>
          <w:i/>
          <w:sz w:val="24"/>
          <w:szCs w:val="24"/>
        </w:rPr>
        <w:t xml:space="preserve"> 43/</w:t>
      </w:r>
      <w:proofErr w:type="gramStart"/>
      <w:r w:rsidR="005E24CE">
        <w:rPr>
          <w:rFonts w:ascii="GHEA Grapalat" w:hAnsi="GHEA Grapalat"/>
          <w:i/>
          <w:sz w:val="24"/>
          <w:szCs w:val="24"/>
        </w:rPr>
        <w:t>1</w:t>
      </w:r>
      <w:r w:rsidR="00DB4C92">
        <w:rPr>
          <w:rFonts w:ascii="GHEA Grapalat" w:hAnsi="GHEA Grapalat"/>
          <w:i/>
          <w:sz w:val="24"/>
          <w:szCs w:val="24"/>
        </w:rPr>
        <w:t xml:space="preserve"> </w:t>
      </w:r>
      <w:r w:rsidR="00340243" w:rsidRPr="000E542D">
        <w:rPr>
          <w:rFonts w:ascii="GHEA Grapalat" w:hAnsi="GHEA Grapalat"/>
          <w:i/>
          <w:sz w:val="24"/>
          <w:szCs w:val="24"/>
        </w:rPr>
        <w:t>,</w:t>
      </w:r>
      <w:proofErr w:type="gramEnd"/>
      <w:r w:rsidR="00340243" w:rsidRPr="000E542D">
        <w:rPr>
          <w:rFonts w:ascii="GHEA Grapalat" w:hAnsi="GHEA Grapalat"/>
          <w:sz w:val="24"/>
          <w:szCs w:val="24"/>
        </w:rPr>
        <w:t xml:space="preserve"> </w:t>
      </w:r>
      <w:r w:rsidRPr="000E542D">
        <w:rPr>
          <w:rFonts w:ascii="GHEA Grapalat" w:hAnsi="GHEA Grapalat"/>
          <w:sz w:val="24"/>
          <w:szCs w:val="24"/>
        </w:rPr>
        <w:t xml:space="preserve">не позднее, чем </w:t>
      </w:r>
      <w:r w:rsidR="009312D4" w:rsidRPr="000E542D">
        <w:rPr>
          <w:rFonts w:ascii="GHEA Grapalat" w:hAnsi="GHEA Grapalat"/>
          <w:sz w:val="24"/>
          <w:szCs w:val="24"/>
        </w:rPr>
        <w:t>11:00 часов 7</w:t>
      </w:r>
      <w:r w:rsidRPr="000E542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Pr="000E542D" w:rsidRDefault="00F8310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16BEA">
        <w:rPr>
          <w:rFonts w:ascii="GHEA Grapalat" w:hAnsi="GHEA Grapalat"/>
          <w:sz w:val="24"/>
          <w:szCs w:val="24"/>
        </w:rPr>
        <w:t>Н. Степанян</w:t>
      </w:r>
      <w:r w:rsidRPr="000E542D">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E542D" w:rsidRDefault="005A180A"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 xml:space="preserve"> </w:t>
      </w:r>
      <w:r w:rsidR="00B67CCD" w:rsidRPr="000E542D">
        <w:rPr>
          <w:rFonts w:ascii="GHEA Grapalat" w:hAnsi="GHEA Grapalat"/>
          <w:sz w:val="24"/>
          <w:szCs w:val="24"/>
        </w:rPr>
        <w:t>4.3.</w:t>
      </w:r>
      <w:r w:rsidRPr="000E542D">
        <w:rPr>
          <w:rFonts w:ascii="GHEA Grapalat" w:hAnsi="GHEA Grapalat"/>
          <w:sz w:val="24"/>
          <w:szCs w:val="24"/>
        </w:rPr>
        <w:tab/>
      </w:r>
      <w:r w:rsidR="00B67CCD" w:rsidRPr="000E542D">
        <w:rPr>
          <w:rFonts w:ascii="GHEA Grapalat" w:hAnsi="GHEA Grapalat"/>
          <w:sz w:val="24"/>
          <w:szCs w:val="24"/>
        </w:rPr>
        <w:t>В заявке участник представляет:</w:t>
      </w:r>
    </w:p>
    <w:p w:rsidR="00690528" w:rsidRPr="000E542D" w:rsidRDefault="00690528" w:rsidP="00B72983">
      <w:pPr>
        <w:jc w:val="both"/>
        <w:rPr>
          <w:rFonts w:ascii="GHEA Grapalat" w:hAnsi="GHEA Grapalat"/>
        </w:rPr>
      </w:pPr>
      <w:r w:rsidRPr="000E542D">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690528" w:rsidRPr="000E542D" w:rsidRDefault="00690528" w:rsidP="00B72983">
      <w:pPr>
        <w:jc w:val="both"/>
        <w:rPr>
          <w:rFonts w:ascii="GHEA Grapalat" w:hAnsi="GHEA Grapalat"/>
        </w:rPr>
      </w:pPr>
      <w:r w:rsidRPr="000E542D">
        <w:rPr>
          <w:rFonts w:ascii="GHEA Grapalat" w:hAnsi="GHEA Grapalat"/>
        </w:rPr>
        <w:t>а) объявление о соответствии</w:t>
      </w:r>
      <w:r w:rsidR="004A052E" w:rsidRPr="000E542D">
        <w:rPr>
          <w:rFonts w:ascii="GHEA Grapalat" w:hAnsi="GHEA Grapalat"/>
        </w:rPr>
        <w:t xml:space="preserve"> своих данных</w:t>
      </w:r>
      <w:r w:rsidRPr="000E542D">
        <w:rPr>
          <w:rFonts w:ascii="GHEA Grapalat" w:hAnsi="GHEA Grapalat"/>
        </w:rPr>
        <w:t xml:space="preserve"> требованиям права на участие, установленным настоящим приглашением;</w:t>
      </w:r>
    </w:p>
    <w:p w:rsidR="002328FD" w:rsidRPr="000E542D" w:rsidRDefault="00690528" w:rsidP="00B72983">
      <w:pPr>
        <w:jc w:val="both"/>
        <w:rPr>
          <w:rFonts w:ascii="GHEA Grapalat" w:hAnsi="GHEA Grapalat"/>
        </w:rPr>
      </w:pPr>
      <w:r w:rsidRPr="000E542D">
        <w:rPr>
          <w:rFonts w:ascii="GHEA Grapalat" w:hAnsi="GHEA Grapalat"/>
        </w:rPr>
        <w:t xml:space="preserve">б) объявление </w:t>
      </w:r>
      <w:proofErr w:type="gramStart"/>
      <w:r w:rsidRPr="000E542D">
        <w:rPr>
          <w:rFonts w:ascii="GHEA Grapalat" w:hAnsi="GHEA Grapalat"/>
        </w:rPr>
        <w:t xml:space="preserve">о </w:t>
      </w:r>
      <w:r w:rsidR="004A052E" w:rsidRPr="000E542D">
        <w:rPr>
          <w:rFonts w:ascii="GHEA Grapalat" w:hAnsi="GHEA Grapalat"/>
        </w:rPr>
        <w:t xml:space="preserve"> соответствии</w:t>
      </w:r>
      <w:proofErr w:type="gramEnd"/>
      <w:r w:rsidR="004A052E" w:rsidRPr="000E542D">
        <w:rPr>
          <w:rFonts w:ascii="GHEA Grapalat" w:hAnsi="GHEA Grapalat"/>
        </w:rPr>
        <w:t xml:space="preserve"> своих данных </w:t>
      </w:r>
      <w:r w:rsidR="00021559" w:rsidRPr="000E542D">
        <w:rPr>
          <w:rFonts w:ascii="GHEA Grapalat" w:hAnsi="GHEA Grapalat"/>
        </w:rPr>
        <w:t xml:space="preserve">квалификационным критериям, установленным настоящим приглашением </w:t>
      </w:r>
    </w:p>
    <w:p w:rsidR="002328FD" w:rsidRPr="000E542D" w:rsidRDefault="002328FD" w:rsidP="00B72983">
      <w:pPr>
        <w:jc w:val="both"/>
        <w:rPr>
          <w:rFonts w:ascii="GHEA Grapalat" w:hAnsi="GHEA Grapalat"/>
        </w:rPr>
      </w:pPr>
      <w:r w:rsidRPr="000E542D">
        <w:rPr>
          <w:rFonts w:ascii="GHEA Grapalat" w:hAnsi="GHEA Grapalat"/>
        </w:rPr>
        <w:t xml:space="preserve">в) объявление об отсутствии злоупотребления доминирующим положением и </w:t>
      </w:r>
      <w:proofErr w:type="spellStart"/>
      <w:r w:rsidRPr="000E542D">
        <w:rPr>
          <w:rFonts w:ascii="GHEA Grapalat" w:hAnsi="GHEA Grapalat"/>
        </w:rPr>
        <w:t>антиконкурентного</w:t>
      </w:r>
      <w:proofErr w:type="spellEnd"/>
      <w:r w:rsidRPr="000E542D">
        <w:rPr>
          <w:rFonts w:ascii="GHEA Grapalat" w:hAnsi="GHEA Grapalat"/>
        </w:rPr>
        <w:t xml:space="preserve"> соглашения в рамках настоящей процедуры</w:t>
      </w:r>
    </w:p>
    <w:p w:rsidR="00690528" w:rsidRPr="000E542D" w:rsidRDefault="00690528" w:rsidP="00B72983">
      <w:pPr>
        <w:jc w:val="both"/>
        <w:rPr>
          <w:rFonts w:ascii="GHEA Grapalat" w:hAnsi="GHEA Grapalat"/>
        </w:rPr>
      </w:pPr>
      <w:r w:rsidRPr="000E542D">
        <w:rPr>
          <w:rFonts w:ascii="GHEA Grapalat" w:hAnsi="GHEA Grapalat"/>
        </w:rPr>
        <w:t xml:space="preserve">г) объявление об отсутствии в рамках настоящей процедуры </w:t>
      </w:r>
      <w:r w:rsidR="007600BD" w:rsidRPr="000E542D">
        <w:rPr>
          <w:rFonts w:ascii="GHEA Grapalat" w:hAnsi="GHEA Grapalat"/>
        </w:rPr>
        <w:t xml:space="preserve">одновременного участия </w:t>
      </w:r>
      <w:proofErr w:type="spellStart"/>
      <w:r w:rsidR="007600BD" w:rsidRPr="000E542D">
        <w:rPr>
          <w:rFonts w:ascii="GHEA Grapalat" w:hAnsi="GHEA Grapalat"/>
        </w:rPr>
        <w:t>взаимосвязянных</w:t>
      </w:r>
      <w:proofErr w:type="spellEnd"/>
      <w:r w:rsidRPr="000E542D">
        <w:rPr>
          <w:rFonts w:ascii="GHEA Grapalat" w:hAnsi="GHEA Grapalat"/>
        </w:rPr>
        <w:t xml:space="preserve"> с ним лиц и (или) учрежденных им </w:t>
      </w:r>
      <w:r w:rsidR="007600BD" w:rsidRPr="000E542D">
        <w:rPr>
          <w:rFonts w:ascii="GHEA Grapalat" w:hAnsi="GHEA Grapalat"/>
        </w:rPr>
        <w:t>организаций либо</w:t>
      </w:r>
      <w:r w:rsidRPr="000E542D">
        <w:rPr>
          <w:rFonts w:ascii="GHEA Grapalat" w:hAnsi="GHEA Grapalat"/>
        </w:rPr>
        <w:t xml:space="preserve"> </w:t>
      </w:r>
      <w:r w:rsidR="007600BD" w:rsidRPr="000E542D">
        <w:rPr>
          <w:rFonts w:ascii="GHEA Grapalat" w:hAnsi="GHEA Grapalat"/>
        </w:rPr>
        <w:t>организаций, имеющих принадлежащую ему долю (</w:t>
      </w:r>
      <w:proofErr w:type="gramStart"/>
      <w:r w:rsidR="007600BD" w:rsidRPr="000E542D">
        <w:rPr>
          <w:rFonts w:ascii="GHEA Grapalat" w:hAnsi="GHEA Grapalat"/>
        </w:rPr>
        <w:t>пай)  в</w:t>
      </w:r>
      <w:proofErr w:type="gramEnd"/>
      <w:r w:rsidR="007600BD" w:rsidRPr="000E542D">
        <w:rPr>
          <w:rFonts w:ascii="GHEA Grapalat" w:hAnsi="GHEA Grapalat"/>
        </w:rPr>
        <w:t xml:space="preserve"> размере </w:t>
      </w:r>
      <w:r w:rsidRPr="000E542D">
        <w:rPr>
          <w:rFonts w:ascii="GHEA Grapalat" w:hAnsi="GHEA Grapalat"/>
        </w:rPr>
        <w:t>более пятидесяти процентов</w:t>
      </w:r>
      <w:r w:rsidR="007600BD" w:rsidRPr="000E542D">
        <w:rPr>
          <w:rFonts w:ascii="GHEA Grapalat" w:hAnsi="GHEA Grapalat"/>
        </w:rPr>
        <w:t>;</w:t>
      </w:r>
      <w:r w:rsidRPr="000E542D">
        <w:rPr>
          <w:rFonts w:ascii="GHEA Grapalat" w:hAnsi="GHEA Grapalat"/>
        </w:rPr>
        <w:t xml:space="preserve"> </w:t>
      </w:r>
    </w:p>
    <w:p w:rsidR="00690528" w:rsidRPr="000E542D" w:rsidRDefault="00690528" w:rsidP="00B72983">
      <w:pPr>
        <w:jc w:val="both"/>
        <w:rPr>
          <w:rFonts w:ascii="GHEA Grapalat" w:hAnsi="GHEA Grapalat"/>
        </w:rPr>
      </w:pPr>
      <w:r w:rsidRPr="000E542D">
        <w:rPr>
          <w:rFonts w:ascii="GHEA Grapalat" w:hAnsi="GHEA Grapalat"/>
        </w:rPr>
        <w:t xml:space="preserve">д) </w:t>
      </w:r>
      <w:proofErr w:type="gramStart"/>
      <w:r w:rsidR="009B5C98" w:rsidRPr="000E542D">
        <w:rPr>
          <w:rFonts w:ascii="GHEA Grapalat" w:hAnsi="GHEA Grapalat"/>
        </w:rPr>
        <w:t>объявление</w:t>
      </w:r>
      <w:r w:rsidRPr="000E542D">
        <w:rPr>
          <w:rFonts w:ascii="GHEA Grapalat" w:hAnsi="GHEA Grapalat"/>
        </w:rPr>
        <w:t xml:space="preserve"> </w:t>
      </w:r>
      <w:r w:rsidR="009B5C98" w:rsidRPr="000E542D">
        <w:rPr>
          <w:rFonts w:ascii="GHEA Grapalat" w:hAnsi="GHEA Grapalat"/>
        </w:rPr>
        <w:t xml:space="preserve"> относительно</w:t>
      </w:r>
      <w:proofErr w:type="gramEnd"/>
      <w:r w:rsidR="009B5C98" w:rsidRPr="000E542D">
        <w:rPr>
          <w:rFonts w:ascii="GHEA Grapalat" w:hAnsi="GHEA Grapalat"/>
        </w:rPr>
        <w:t xml:space="preserve">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0E542D">
        <w:rPr>
          <w:rFonts w:ascii="GHEA Grapalat" w:hAnsi="GHEA Grapalat"/>
        </w:rPr>
        <w:t xml:space="preserve"> (</w:t>
      </w:r>
      <w:r w:rsidR="000920AF" w:rsidRPr="000E542D">
        <w:rPr>
          <w:rFonts w:ascii="GHEA Grapalat" w:hAnsi="GHEA Grapalat"/>
        </w:rPr>
        <w:t>далее — полное описание товара)</w:t>
      </w:r>
      <w:r w:rsidR="000920AF" w:rsidRPr="000E542D">
        <w:rPr>
          <w:rFonts w:ascii="GHEA Grapalat" w:hAnsi="GHEA Grapalat"/>
          <w:vertAlign w:val="superscript"/>
        </w:rPr>
        <w:t>,</w:t>
      </w:r>
      <w:r w:rsidRPr="000E542D">
        <w:rPr>
          <w:rFonts w:ascii="GHEA Grapalat" w:hAnsi="GHEA Grapalat"/>
          <w:vertAlign w:val="superscript"/>
        </w:rPr>
        <w:t xml:space="preserve"> </w:t>
      </w:r>
    </w:p>
    <w:p w:rsidR="0040794F" w:rsidRPr="000E542D" w:rsidRDefault="0069052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е) </w:t>
      </w:r>
      <w:r w:rsidR="0040794F" w:rsidRPr="000E542D">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w:t>
      </w:r>
      <w:r w:rsidR="0040794F" w:rsidRPr="000E542D">
        <w:rPr>
          <w:rFonts w:ascii="GHEA Grapalat" w:hAnsi="GHEA Grapalat"/>
          <w:sz w:val="24"/>
          <w:szCs w:val="24"/>
        </w:rPr>
        <w:lastRenderedPageBreak/>
        <w:t xml:space="preserve">(лиц),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0E542D">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0E542D">
        <w:rPr>
          <w:rFonts w:ascii="GHEA Grapalat" w:hAnsi="GHEA Grapalat"/>
          <w:sz w:val="24"/>
          <w:szCs w:val="24"/>
        </w:rPr>
        <w:t xml:space="preserve"> решении заключить договор;</w:t>
      </w:r>
    </w:p>
    <w:p w:rsidR="00F83103" w:rsidRPr="000E542D" w:rsidRDefault="003A0054"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ж</w:t>
      </w:r>
      <w:r w:rsidR="002D20E0" w:rsidRPr="000E542D">
        <w:rPr>
          <w:rFonts w:ascii="GHEA Grapalat" w:hAnsi="GHEA Grapalat"/>
          <w:spacing w:val="-6"/>
          <w:sz w:val="24"/>
          <w:szCs w:val="24"/>
        </w:rPr>
        <w:t>) учетный номер налогоплательщика и адрес электронной почты участника</w:t>
      </w:r>
      <w:r w:rsidR="008D2EF3" w:rsidRPr="000E542D">
        <w:rPr>
          <w:rFonts w:ascii="GHEA Grapalat" w:hAnsi="GHEA Grapalat"/>
          <w:spacing w:val="-6"/>
          <w:sz w:val="24"/>
          <w:szCs w:val="24"/>
        </w:rPr>
        <w:t>;</w:t>
      </w:r>
    </w:p>
    <w:p w:rsidR="00B67CCD" w:rsidRPr="000E542D" w:rsidRDefault="007274B9"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2</w:t>
      </w:r>
      <w:r w:rsidR="0047117B" w:rsidRPr="000E542D">
        <w:rPr>
          <w:rFonts w:ascii="GHEA Grapalat" w:hAnsi="GHEA Grapalat"/>
          <w:spacing w:val="-6"/>
          <w:sz w:val="24"/>
          <w:szCs w:val="24"/>
        </w:rPr>
        <w:t>)</w:t>
      </w:r>
      <w:r w:rsidR="005A180A" w:rsidRPr="000E542D">
        <w:rPr>
          <w:rFonts w:ascii="GHEA Grapalat" w:hAnsi="GHEA Grapalat"/>
          <w:spacing w:val="-6"/>
          <w:sz w:val="24"/>
          <w:szCs w:val="24"/>
        </w:rPr>
        <w:tab/>
      </w:r>
      <w:r w:rsidR="0047117B" w:rsidRPr="000E542D">
        <w:rPr>
          <w:rFonts w:ascii="GHEA Grapalat" w:hAnsi="GHEA Grapalat"/>
          <w:spacing w:val="-6"/>
          <w:sz w:val="24"/>
          <w:szCs w:val="24"/>
        </w:rPr>
        <w:t>утвержденное им ценовое предложение;</w:t>
      </w:r>
    </w:p>
    <w:p w:rsidR="000845F6" w:rsidRPr="000E542D" w:rsidRDefault="009312D4"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E542D" w:rsidRDefault="009312D4"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4</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0E542D" w:rsidRDefault="007574C9" w:rsidP="00B72983">
      <w:pPr>
        <w:ind w:firstLine="567"/>
        <w:jc w:val="both"/>
        <w:rPr>
          <w:rFonts w:ascii="GHEA Grapalat" w:hAnsi="GHEA Grapalat"/>
        </w:rPr>
      </w:pPr>
      <w:r w:rsidRPr="000E542D">
        <w:rPr>
          <w:rFonts w:ascii="GHEA Grapalat" w:hAnsi="GHEA Grapalat"/>
        </w:rPr>
        <w:t>При этом</w:t>
      </w:r>
      <w:r w:rsidR="002308D5" w:rsidRPr="000E542D">
        <w:rPr>
          <w:rFonts w:ascii="GHEA Grapalat" w:hAnsi="GHEA Grapalat"/>
        </w:rPr>
        <w:t xml:space="preserve"> </w:t>
      </w:r>
      <w:r w:rsidR="00790115" w:rsidRPr="000E542D">
        <w:rPr>
          <w:rFonts w:ascii="GHEA Grapalat" w:hAnsi="GHEA Grapalat"/>
        </w:rPr>
        <w:t xml:space="preserve">в случае </w:t>
      </w:r>
      <w:r w:rsidRPr="000E542D">
        <w:rPr>
          <w:rFonts w:ascii="GHEA Grapalat" w:hAnsi="GHEA Grapalat"/>
        </w:rPr>
        <w:t>участи</w:t>
      </w:r>
      <w:r w:rsidR="00790115" w:rsidRPr="000E542D">
        <w:rPr>
          <w:rFonts w:ascii="GHEA Grapalat" w:hAnsi="GHEA Grapalat"/>
        </w:rPr>
        <w:t>я</w:t>
      </w:r>
      <w:r w:rsidRPr="000E542D">
        <w:rPr>
          <w:rFonts w:ascii="GHEA Grapalat" w:hAnsi="GHEA Grapalat"/>
        </w:rPr>
        <w:t xml:space="preserve"> в настоящей процедуре в порядке совместной деятельности (консорциумом) </w:t>
      </w:r>
    </w:p>
    <w:p w:rsidR="007574C9" w:rsidRPr="000E542D" w:rsidRDefault="007574C9" w:rsidP="00B72983">
      <w:pPr>
        <w:ind w:firstLine="567"/>
        <w:jc w:val="both"/>
        <w:rPr>
          <w:rFonts w:ascii="GHEA Grapalat" w:hAnsi="GHEA Grapalat"/>
        </w:rPr>
      </w:pPr>
      <w:r w:rsidRPr="000E542D">
        <w:rPr>
          <w:rFonts w:ascii="GHEA Grapalat" w:hAnsi="GHEA Grapalat"/>
        </w:rPr>
        <w:t xml:space="preserve">• </w:t>
      </w:r>
      <w:r w:rsidR="00F708C5" w:rsidRPr="000E542D">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0E542D">
        <w:rPr>
          <w:rFonts w:ascii="GHEA Grapalat" w:hAnsi="GHEA Grapalat"/>
        </w:rPr>
        <w:t>-</w:t>
      </w:r>
      <w:r w:rsidR="00F708C5" w:rsidRPr="000E542D">
        <w:rPr>
          <w:rFonts w:ascii="GHEA Grapalat" w:hAnsi="GHEA Grapalat"/>
        </w:rPr>
        <w:t xml:space="preserve">по обязательствам, </w:t>
      </w:r>
      <w:r w:rsidR="007B3ECC" w:rsidRPr="000E542D">
        <w:rPr>
          <w:rFonts w:ascii="GHEA Grapalat" w:hAnsi="GHEA Grapalat"/>
        </w:rPr>
        <w:t xml:space="preserve">взятым </w:t>
      </w:r>
      <w:r w:rsidR="00F708C5" w:rsidRPr="000E542D">
        <w:rPr>
          <w:rFonts w:ascii="GHEA Grapalat" w:hAnsi="GHEA Grapalat"/>
        </w:rPr>
        <w:t>данным членом в соответствии с этим договором</w:t>
      </w:r>
      <w:proofErr w:type="gramStart"/>
      <w:r w:rsidR="00F708C5" w:rsidRPr="000E542D">
        <w:rPr>
          <w:rFonts w:ascii="GHEA Grapalat" w:hAnsi="GHEA Grapalat"/>
        </w:rPr>
        <w:t>,</w:t>
      </w:r>
      <w:r w:rsidR="00F708C5" w:rsidRPr="000E542D" w:rsidDel="00F708C5">
        <w:rPr>
          <w:rFonts w:ascii="GHEA Grapalat" w:hAnsi="GHEA Grapalat"/>
        </w:rPr>
        <w:t xml:space="preserve"> </w:t>
      </w:r>
      <w:r w:rsidRPr="000E542D">
        <w:rPr>
          <w:rFonts w:ascii="GHEA Grapalat" w:hAnsi="GHEA Grapalat"/>
        </w:rPr>
        <w:t>,</w:t>
      </w:r>
      <w:proofErr w:type="gramEnd"/>
    </w:p>
    <w:p w:rsidR="007574C9" w:rsidRPr="000E542D" w:rsidRDefault="007574C9" w:rsidP="00B72983">
      <w:pPr>
        <w:jc w:val="both"/>
        <w:rPr>
          <w:rFonts w:ascii="GHEA Grapalat" w:hAnsi="GHEA Grapalat" w:cs="Sylfaen"/>
        </w:rPr>
      </w:pPr>
      <w:r w:rsidRPr="000E542D">
        <w:rPr>
          <w:rFonts w:ascii="GHEA Grapalat" w:hAnsi="GHEA Grapalat"/>
        </w:rPr>
        <w:t xml:space="preserve"> </w:t>
      </w:r>
      <w:r w:rsidR="00DF2FAC" w:rsidRPr="000E542D">
        <w:rPr>
          <w:rFonts w:ascii="GHEA Grapalat" w:hAnsi="GHEA Grapalat"/>
        </w:rPr>
        <w:tab/>
      </w:r>
      <w:r w:rsidR="00287CC8" w:rsidRPr="000E542D">
        <w:rPr>
          <w:rFonts w:ascii="GHEA Grapalat" w:hAnsi="GHEA Grapalat"/>
        </w:rPr>
        <w:t>•</w:t>
      </w:r>
      <w:r w:rsidR="00931A1E" w:rsidRPr="000E542D">
        <w:rPr>
          <w:rFonts w:ascii="GHEA Grapalat" w:hAnsi="GHEA Grapalat"/>
        </w:rPr>
        <w:t xml:space="preserve"> </w:t>
      </w:r>
      <w:r w:rsidR="00931A1E" w:rsidRPr="000E542D">
        <w:rPr>
          <w:rFonts w:ascii="GHEA Grapalat" w:hAnsi="GHEA Grapalat" w:hint="eastAsia"/>
        </w:rPr>
        <w:t>ни</w:t>
      </w:r>
      <w:r w:rsidR="00931A1E" w:rsidRPr="000E542D">
        <w:rPr>
          <w:rFonts w:ascii="GHEA Grapalat" w:hAnsi="GHEA Grapalat"/>
        </w:rPr>
        <w:t xml:space="preserve"> </w:t>
      </w:r>
      <w:r w:rsidR="00931A1E" w:rsidRPr="000E542D">
        <w:rPr>
          <w:rFonts w:ascii="GHEA Grapalat" w:hAnsi="GHEA Grapalat" w:hint="eastAsia"/>
        </w:rPr>
        <w:t>одна</w:t>
      </w:r>
      <w:r w:rsidR="00931A1E" w:rsidRPr="000E542D">
        <w:rPr>
          <w:rFonts w:ascii="GHEA Grapalat" w:hAnsi="GHEA Grapalat"/>
        </w:rPr>
        <w:t xml:space="preserve"> </w:t>
      </w:r>
      <w:r w:rsidR="00931A1E" w:rsidRPr="000E542D">
        <w:rPr>
          <w:rFonts w:ascii="GHEA Grapalat" w:hAnsi="GHEA Grapalat" w:hint="eastAsia"/>
        </w:rPr>
        <w:t>из</w:t>
      </w:r>
      <w:r w:rsidR="00931A1E" w:rsidRPr="000E542D">
        <w:rPr>
          <w:rFonts w:ascii="GHEA Grapalat" w:hAnsi="GHEA Grapalat"/>
        </w:rPr>
        <w:t xml:space="preserve"> </w:t>
      </w:r>
      <w:r w:rsidR="00931A1E" w:rsidRPr="000E542D">
        <w:rPr>
          <w:rFonts w:ascii="GHEA Grapalat" w:hAnsi="GHEA Grapalat" w:hint="eastAsia"/>
        </w:rPr>
        <w:t>сторон</w:t>
      </w:r>
      <w:r w:rsidR="00931A1E" w:rsidRPr="000E542D">
        <w:rPr>
          <w:rFonts w:ascii="GHEA Grapalat" w:hAnsi="GHEA Grapalat"/>
        </w:rPr>
        <w:t xml:space="preserve"> </w:t>
      </w:r>
      <w:r w:rsidR="00931A1E" w:rsidRPr="000E542D">
        <w:rPr>
          <w:rFonts w:ascii="GHEA Grapalat" w:hAnsi="GHEA Grapalat" w:hint="eastAsia"/>
        </w:rPr>
        <w:t>договора</w:t>
      </w:r>
      <w:r w:rsidR="00931A1E" w:rsidRPr="000E542D">
        <w:rPr>
          <w:rFonts w:ascii="GHEA Grapalat" w:hAnsi="GHEA Grapalat"/>
        </w:rPr>
        <w:t xml:space="preserve"> </w:t>
      </w:r>
      <w:r w:rsidR="00931A1E" w:rsidRPr="000E542D">
        <w:rPr>
          <w:rFonts w:ascii="GHEA Grapalat" w:hAnsi="GHEA Grapalat" w:hint="eastAsia"/>
        </w:rPr>
        <w:t>о</w:t>
      </w:r>
      <w:r w:rsidR="00931A1E" w:rsidRPr="000E542D">
        <w:rPr>
          <w:rFonts w:ascii="GHEA Grapalat" w:hAnsi="GHEA Grapalat"/>
        </w:rPr>
        <w:t xml:space="preserve"> </w:t>
      </w:r>
      <w:r w:rsidR="00931A1E" w:rsidRPr="000E542D">
        <w:rPr>
          <w:rFonts w:ascii="GHEA Grapalat" w:hAnsi="GHEA Grapalat" w:hint="eastAsia"/>
        </w:rPr>
        <w:t>совместной</w:t>
      </w:r>
      <w:r w:rsidR="00931A1E" w:rsidRPr="000E542D">
        <w:rPr>
          <w:rFonts w:ascii="GHEA Grapalat" w:hAnsi="GHEA Grapalat"/>
        </w:rPr>
        <w:t xml:space="preserve"> </w:t>
      </w:r>
      <w:r w:rsidR="00931A1E" w:rsidRPr="000E542D">
        <w:rPr>
          <w:rFonts w:ascii="GHEA Grapalat" w:hAnsi="GHEA Grapalat" w:hint="eastAsia"/>
        </w:rPr>
        <w:t>деятельности</w:t>
      </w:r>
      <w:r w:rsidR="00931A1E" w:rsidRPr="000E542D">
        <w:rPr>
          <w:rFonts w:ascii="GHEA Grapalat" w:hAnsi="GHEA Grapalat"/>
        </w:rPr>
        <w:t xml:space="preserve"> </w:t>
      </w:r>
      <w:r w:rsidR="00931A1E" w:rsidRPr="000E542D">
        <w:rPr>
          <w:rFonts w:ascii="GHEA Grapalat" w:hAnsi="GHEA Grapalat" w:hint="eastAsia"/>
        </w:rPr>
        <w:t>не</w:t>
      </w:r>
      <w:r w:rsidR="00931A1E" w:rsidRPr="000E542D">
        <w:rPr>
          <w:rFonts w:ascii="GHEA Grapalat" w:hAnsi="GHEA Grapalat"/>
        </w:rPr>
        <w:t xml:space="preserve"> </w:t>
      </w:r>
      <w:r w:rsidR="00931A1E" w:rsidRPr="000E542D">
        <w:rPr>
          <w:rFonts w:ascii="GHEA Grapalat" w:hAnsi="GHEA Grapalat" w:hint="eastAsia"/>
        </w:rPr>
        <w:t>может</w:t>
      </w:r>
      <w:r w:rsidR="00931A1E" w:rsidRPr="000E542D">
        <w:rPr>
          <w:rFonts w:ascii="GHEA Grapalat" w:hAnsi="GHEA Grapalat"/>
        </w:rPr>
        <w:t xml:space="preserve"> </w:t>
      </w:r>
      <w:r w:rsidR="00931A1E" w:rsidRPr="000E542D">
        <w:rPr>
          <w:rFonts w:ascii="GHEA Grapalat" w:hAnsi="GHEA Grapalat" w:hint="eastAsia"/>
        </w:rPr>
        <w:t>подавать</w:t>
      </w:r>
      <w:r w:rsidR="00931A1E" w:rsidRPr="000E542D">
        <w:rPr>
          <w:rFonts w:ascii="GHEA Grapalat" w:hAnsi="GHEA Grapalat"/>
        </w:rPr>
        <w:t xml:space="preserve"> </w:t>
      </w:r>
      <w:r w:rsidR="00931A1E" w:rsidRPr="000E542D">
        <w:rPr>
          <w:rFonts w:ascii="GHEA Grapalat" w:hAnsi="GHEA Grapalat" w:hint="eastAsia"/>
        </w:rPr>
        <w:t>отдельную</w:t>
      </w:r>
      <w:r w:rsidR="00931A1E" w:rsidRPr="000E542D">
        <w:rPr>
          <w:rFonts w:ascii="GHEA Grapalat" w:hAnsi="GHEA Grapalat"/>
        </w:rPr>
        <w:t xml:space="preserve"> </w:t>
      </w:r>
      <w:r w:rsidR="00931A1E" w:rsidRPr="000E542D">
        <w:rPr>
          <w:rFonts w:ascii="GHEA Grapalat" w:hAnsi="GHEA Grapalat" w:hint="eastAsia"/>
        </w:rPr>
        <w:t>заявку</w:t>
      </w:r>
      <w:r w:rsidR="00931A1E" w:rsidRPr="000E542D">
        <w:rPr>
          <w:rFonts w:ascii="GHEA Grapalat" w:hAnsi="GHEA Grapalat"/>
        </w:rPr>
        <w:t xml:space="preserve"> </w:t>
      </w:r>
      <w:r w:rsidR="00931A1E" w:rsidRPr="000E542D">
        <w:rPr>
          <w:rFonts w:ascii="GHEA Grapalat" w:hAnsi="GHEA Grapalat" w:hint="eastAsia"/>
        </w:rPr>
        <w:t>на</w:t>
      </w:r>
      <w:r w:rsidR="00931A1E" w:rsidRPr="000E542D">
        <w:rPr>
          <w:rFonts w:ascii="GHEA Grapalat" w:hAnsi="GHEA Grapalat"/>
        </w:rPr>
        <w:t xml:space="preserve"> </w:t>
      </w:r>
      <w:r w:rsidR="00931A1E" w:rsidRPr="000E542D">
        <w:rPr>
          <w:rFonts w:ascii="GHEA Grapalat" w:hAnsi="GHEA Grapalat" w:hint="eastAsia"/>
        </w:rPr>
        <w:t>данную</w:t>
      </w:r>
      <w:r w:rsidR="00931A1E" w:rsidRPr="000E542D">
        <w:rPr>
          <w:rFonts w:ascii="GHEA Grapalat" w:hAnsi="GHEA Grapalat"/>
        </w:rPr>
        <w:t xml:space="preserve"> </w:t>
      </w:r>
      <w:r w:rsidR="00931A1E" w:rsidRPr="000E542D">
        <w:rPr>
          <w:rFonts w:ascii="GHEA Grapalat" w:hAnsi="GHEA Grapalat" w:hint="eastAsia"/>
        </w:rPr>
        <w:t>процедуру</w:t>
      </w:r>
      <w:r w:rsidR="00B53F78" w:rsidRPr="000E542D">
        <w:rPr>
          <w:rFonts w:ascii="GHEA Grapalat" w:hAnsi="GHEA Grapalat"/>
        </w:rPr>
        <w:t xml:space="preserve">. В </w:t>
      </w:r>
      <w:r w:rsidRPr="000E542D">
        <w:rPr>
          <w:rFonts w:ascii="GHEA Grapalat" w:hAnsi="GHEA Grapalat"/>
        </w:rPr>
        <w:t>случае несоблюдения</w:t>
      </w:r>
      <w:r w:rsidRPr="000E542D">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Pr="000E542D" w:rsidRDefault="00246019" w:rsidP="00B72983">
      <w:pPr>
        <w:widowControl w:val="0"/>
        <w:spacing w:after="160"/>
        <w:jc w:val="both"/>
        <w:rPr>
          <w:rFonts w:ascii="GHEA Grapalat" w:hAnsi="GHEA Grapalat" w:cs="Sylfaen"/>
        </w:rPr>
      </w:pPr>
      <w:r w:rsidRPr="000E542D">
        <w:rPr>
          <w:rFonts w:ascii="GHEA Grapalat" w:hAnsi="GHEA Grapalat" w:cs="Sylfaen"/>
        </w:rPr>
        <w:t xml:space="preserve"> </w:t>
      </w:r>
      <w:r w:rsidR="00DF2FAC" w:rsidRPr="000E542D">
        <w:rPr>
          <w:rFonts w:ascii="GHEA Grapalat" w:hAnsi="GHEA Grapalat" w:cs="Sylfaen"/>
        </w:rPr>
        <w:tab/>
      </w:r>
      <w:r w:rsidRPr="000E542D">
        <w:rPr>
          <w:rFonts w:ascii="GHEA Grapalat" w:hAnsi="GHEA Grapalat" w:cs="Sylfaen"/>
        </w:rPr>
        <w:t xml:space="preserve"> </w:t>
      </w:r>
      <w:r w:rsidR="00B53F78" w:rsidRPr="000E542D">
        <w:rPr>
          <w:rFonts w:ascii="GHEA Grapalat" w:hAnsi="GHEA Grapalat" w:cs="Sylfaen"/>
        </w:rPr>
        <w:t>•</w:t>
      </w:r>
      <w:r w:rsidR="007574C9" w:rsidRPr="000E542D">
        <w:rPr>
          <w:rFonts w:ascii="GHEA Grapalat" w:hAnsi="GHEA Grapalat" w:cs="Sylfaen"/>
        </w:rPr>
        <w:t xml:space="preserve"> </w:t>
      </w:r>
      <w:r w:rsidR="00751EEA" w:rsidRPr="000E542D">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0E542D">
        <w:rPr>
          <w:rFonts w:ascii="GHEA Grapalat" w:hAnsi="GHEA Grapalat" w:cs="Sylfaen"/>
        </w:rPr>
        <w:t>д</w:t>
      </w:r>
      <w:r w:rsidR="00751EEA" w:rsidRPr="000E542D">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0E542D">
        <w:rPr>
          <w:rFonts w:ascii="GHEA Grapalat" w:hAnsi="GHEA Grapalat" w:cs="Sylfaen"/>
        </w:rPr>
        <w:t xml:space="preserve">. </w:t>
      </w:r>
      <w:r w:rsidR="009C0F29" w:rsidRPr="000E542D">
        <w:rPr>
          <w:rFonts w:ascii="GHEA Grapalat" w:hAnsi="GHEA Grapalat" w:cs="Sylfaen"/>
        </w:rPr>
        <w:t xml:space="preserve">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0E542D">
        <w:rPr>
          <w:rFonts w:ascii="GHEA Grapalat" w:hAnsi="GHEA Grapalat" w:cs="Sylfaen"/>
        </w:rPr>
        <w:t xml:space="preserve">производятся </w:t>
      </w:r>
      <w:r w:rsidR="009C0F29" w:rsidRPr="000E542D">
        <w:rPr>
          <w:rFonts w:ascii="GHEA Grapalat" w:hAnsi="GHEA Grapalat" w:cs="Sylfaen"/>
        </w:rPr>
        <w:t>представившему заявку участнику.</w:t>
      </w:r>
    </w:p>
    <w:p w:rsidR="00A45946" w:rsidRPr="000E542D" w:rsidRDefault="005A180A" w:rsidP="00B72983">
      <w:pPr>
        <w:widowControl w:val="0"/>
        <w:spacing w:after="160"/>
        <w:jc w:val="center"/>
        <w:rPr>
          <w:rFonts w:ascii="GHEA Grapalat" w:hAnsi="GHEA Grapalat" w:cs="Arial"/>
          <w:b/>
        </w:rPr>
      </w:pPr>
      <w:r w:rsidRPr="000E542D">
        <w:rPr>
          <w:rFonts w:ascii="GHEA Grapalat" w:hAnsi="GHEA Grapalat"/>
          <w:b/>
        </w:rPr>
        <w:t xml:space="preserve">5. </w:t>
      </w:r>
      <w:r w:rsidR="00C8055A" w:rsidRPr="000E542D">
        <w:rPr>
          <w:rFonts w:ascii="GHEA Grapalat" w:hAnsi="GHEA Grapalat"/>
          <w:b/>
        </w:rPr>
        <w:t xml:space="preserve">ЦЕНОВОЕ ПРЕДЛОЖЕНИЕ ЗАЯВКИ </w:t>
      </w:r>
    </w:p>
    <w:p w:rsidR="00A45946" w:rsidRPr="000E542D" w:rsidRDefault="00C8055A" w:rsidP="00B72983">
      <w:pPr>
        <w:widowControl w:val="0"/>
        <w:tabs>
          <w:tab w:val="left" w:pos="1134"/>
        </w:tabs>
        <w:spacing w:after="160"/>
        <w:ind w:firstLine="567"/>
        <w:jc w:val="both"/>
        <w:rPr>
          <w:rFonts w:ascii="GHEA Grapalat" w:hAnsi="GHEA Grapalat"/>
        </w:rPr>
      </w:pPr>
      <w:r w:rsidRPr="000E542D">
        <w:rPr>
          <w:rFonts w:ascii="GHEA Grapalat" w:hAnsi="GHEA Grapalat"/>
        </w:rPr>
        <w:t>5.1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0E542D" w:rsidRDefault="00C8055A"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5.2.</w:t>
      </w:r>
      <w:r w:rsidR="005A180A" w:rsidRPr="000E542D">
        <w:rPr>
          <w:rFonts w:ascii="GHEA Grapalat" w:hAnsi="GHEA Grapalat"/>
          <w:sz w:val="24"/>
          <w:szCs w:val="24"/>
        </w:rPr>
        <w:tab/>
      </w:r>
      <w:r w:rsidRPr="000E542D">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0E542D">
        <w:rPr>
          <w:rFonts w:ascii="GHEA Grapalat" w:hAnsi="GHEA Grapalat"/>
          <w:sz w:val="24"/>
          <w:szCs w:val="24"/>
        </w:rPr>
        <w:t>е по части данного вида налога.</w:t>
      </w:r>
    </w:p>
    <w:p w:rsidR="00FF60C2" w:rsidRPr="000E542D" w:rsidRDefault="00FF60C2" w:rsidP="00B72983">
      <w:pPr>
        <w:pStyle w:val="norm"/>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5A180A" w:rsidRPr="000E542D">
        <w:rPr>
          <w:rFonts w:ascii="GHEA Grapalat" w:hAnsi="GHEA Grapalat"/>
          <w:sz w:val="24"/>
          <w:szCs w:val="24"/>
        </w:rPr>
        <w:tab/>
      </w:r>
      <w:r w:rsidRPr="000E542D">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5A180A" w:rsidRPr="000E542D">
        <w:rPr>
          <w:rFonts w:ascii="GHEA Grapalat" w:hAnsi="GHEA Grapalat"/>
          <w:sz w:val="24"/>
          <w:szCs w:val="24"/>
        </w:rPr>
        <w:tab/>
      </w:r>
      <w:r w:rsidRPr="000E542D">
        <w:rPr>
          <w:rFonts w:ascii="GHEA Grapalat" w:hAnsi="GHEA Grapalat"/>
          <w:sz w:val="24"/>
          <w:szCs w:val="24"/>
        </w:rPr>
        <w:t xml:space="preserve">между суммами, указанными прописью или цифрами в графах "стоимость </w:t>
      </w:r>
      <w:r w:rsidRPr="000E542D">
        <w:rPr>
          <w:rFonts w:ascii="GHEA Grapalat" w:hAnsi="GHEA Grapalat"/>
          <w:sz w:val="24"/>
          <w:szCs w:val="24"/>
        </w:rPr>
        <w:lastRenderedPageBreak/>
        <w:t>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5A180A" w:rsidRPr="000E542D">
        <w:rPr>
          <w:rFonts w:ascii="GHEA Grapalat" w:hAnsi="GHEA Grapalat"/>
          <w:sz w:val="24"/>
          <w:szCs w:val="24"/>
        </w:rPr>
        <w:tab/>
      </w:r>
      <w:r w:rsidRPr="000E542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E542D" w:rsidRDefault="00C8055A"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5.3</w:t>
      </w:r>
      <w:r w:rsidR="008818E3"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sidRPr="000E542D">
        <w:rPr>
          <w:rFonts w:ascii="GHEA Grapalat" w:hAnsi="GHEA Grapalat"/>
          <w:sz w:val="24"/>
          <w:szCs w:val="24"/>
        </w:rPr>
        <w:t>.</w:t>
      </w:r>
      <w:r w:rsidRPr="000E542D">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w:t>
      </w:r>
      <w:proofErr w:type="gramStart"/>
      <w:r w:rsidRPr="000E542D">
        <w:rPr>
          <w:rFonts w:ascii="GHEA Grapalat" w:hAnsi="GHEA Grapalat"/>
          <w:sz w:val="24"/>
          <w:szCs w:val="24"/>
        </w:rPr>
        <w:t>сведений</w:t>
      </w:r>
      <w:proofErr w:type="gramEnd"/>
      <w:r w:rsidRPr="000E542D">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5A180A" w:rsidRPr="000E542D" w:rsidRDefault="005A180A" w:rsidP="00B72983">
      <w:pPr>
        <w:rPr>
          <w:rFonts w:ascii="GHEA Grapalat" w:hAnsi="GHEA Grapalat"/>
        </w:rPr>
      </w:pPr>
      <w:r w:rsidRPr="000E542D">
        <w:rPr>
          <w:rFonts w:ascii="GHEA Grapalat" w:hAnsi="GHEA Grapalat"/>
        </w:rPr>
        <w:br w:type="page"/>
      </w:r>
    </w:p>
    <w:p w:rsidR="00B72983" w:rsidRPr="000E542D" w:rsidRDefault="00B72983" w:rsidP="00B72983">
      <w:pPr>
        <w:rPr>
          <w:rFonts w:ascii="GHEA Grapalat" w:hAnsi="GHEA Grapalat"/>
        </w:rPr>
      </w:pPr>
    </w:p>
    <w:p w:rsidR="00096865" w:rsidRPr="000E542D" w:rsidRDefault="00220C7C" w:rsidP="00B72983">
      <w:pPr>
        <w:widowControl w:val="0"/>
        <w:spacing w:after="160"/>
        <w:jc w:val="center"/>
        <w:rPr>
          <w:rFonts w:ascii="GHEA Grapalat" w:hAnsi="GHEA Grapalat"/>
          <w:b/>
        </w:rPr>
      </w:pPr>
      <w:r w:rsidRPr="000E542D">
        <w:rPr>
          <w:rFonts w:ascii="GHEA Grapalat" w:hAnsi="GHEA Grapalat"/>
          <w:b/>
        </w:rPr>
        <w:t>6. СРОК ДЕЙСТВИЯ ЗАЯВКИ, ПОРЯДОК ВНЕСЕНИЯ ИЗМЕНЕНИЙ В ЗАЯВКИ</w:t>
      </w:r>
      <w:r w:rsidR="005A180A" w:rsidRPr="000E542D">
        <w:rPr>
          <w:rFonts w:ascii="GHEA Grapalat" w:hAnsi="GHEA Grapalat"/>
          <w:b/>
        </w:rPr>
        <w:br/>
      </w:r>
      <w:r w:rsidR="00955A1E" w:rsidRPr="000E542D">
        <w:rPr>
          <w:rFonts w:ascii="GHEA Grapalat" w:hAnsi="GHEA Grapalat"/>
          <w:b/>
        </w:rPr>
        <w:t>И ИХ ОТЗЫВА</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6.1</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6.2</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0E542D" w:rsidRDefault="00606A9F" w:rsidP="00B72983">
      <w:pPr>
        <w:widowControl w:val="0"/>
        <w:spacing w:after="160"/>
        <w:ind w:firstLine="567"/>
        <w:jc w:val="center"/>
        <w:rPr>
          <w:rFonts w:ascii="GHEA Grapalat" w:hAnsi="GHEA Grapalat"/>
          <w:b/>
        </w:rPr>
      </w:pPr>
    </w:p>
    <w:p w:rsidR="00096865" w:rsidRPr="000E542D" w:rsidRDefault="005A180A" w:rsidP="00B72983">
      <w:pPr>
        <w:widowControl w:val="0"/>
        <w:spacing w:after="160"/>
        <w:jc w:val="center"/>
        <w:rPr>
          <w:rFonts w:ascii="GHEA Grapalat" w:hAnsi="GHEA Grapalat"/>
          <w:b/>
        </w:rPr>
      </w:pPr>
      <w:r w:rsidRPr="000E542D">
        <w:rPr>
          <w:rFonts w:ascii="GHEA Grapalat" w:hAnsi="GHEA Grapalat"/>
          <w:b/>
        </w:rPr>
        <w:t>7.</w:t>
      </w:r>
      <w:r w:rsidR="00FF60C2" w:rsidRPr="000E542D">
        <w:rPr>
          <w:rFonts w:ascii="GHEA Grapalat" w:hAnsi="GHEA Grapalat"/>
          <w:b/>
        </w:rPr>
        <w:t xml:space="preserve"> ВСКРЫТИЕ, ОЦЕНКА ЗАЯВОК И</w:t>
      </w:r>
      <w:r w:rsidRPr="000E542D">
        <w:rPr>
          <w:rFonts w:ascii="GHEA Grapalat" w:hAnsi="GHEA Grapalat"/>
          <w:b/>
        </w:rPr>
        <w:br/>
      </w:r>
      <w:r w:rsidR="00807178" w:rsidRPr="000E542D">
        <w:rPr>
          <w:rFonts w:ascii="GHEA Grapalat" w:hAnsi="GHEA Grapalat"/>
          <w:b/>
        </w:rPr>
        <w:t xml:space="preserve">ПОДВЕДЕНИЕ ИТОГОВ </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7.1.</w:t>
      </w:r>
      <w:r w:rsidRPr="000E542D">
        <w:rPr>
          <w:rFonts w:ascii="GHEA Grapalat" w:hAnsi="GHEA Grapalat"/>
        </w:rPr>
        <w:tab/>
        <w:t xml:space="preserve">Вскрытие заявок произойдет на открытом заседании комиссии по адресу </w:t>
      </w:r>
      <w:r w:rsidR="000E542D" w:rsidRPr="000E542D">
        <w:rPr>
          <w:rFonts w:ascii="GHEA Grapalat" w:hAnsi="GHEA Grapalat"/>
          <w:i/>
        </w:rPr>
        <w:t>РА Араратская область</w:t>
      </w:r>
      <w:r w:rsidR="000E542D" w:rsidRPr="000E542D">
        <w:rPr>
          <w:rFonts w:ascii="GHEA Grapalat" w:hAnsi="GHEA Grapalat"/>
          <w:i/>
          <w:lang w:val="hy-AM"/>
        </w:rPr>
        <w:t xml:space="preserve">, </w:t>
      </w:r>
      <w:r w:rsidR="000E542D" w:rsidRPr="000E542D">
        <w:rPr>
          <w:rFonts w:ascii="GHEA Grapalat" w:hAnsi="GHEA Grapalat"/>
          <w:i/>
        </w:rPr>
        <w:t xml:space="preserve">с. </w:t>
      </w:r>
      <w:r w:rsidR="005E24CE">
        <w:rPr>
          <w:rFonts w:ascii="GHEA Grapalat" w:hAnsi="GHEA Grapalat"/>
          <w:i/>
        </w:rPr>
        <w:t>Димитров</w:t>
      </w:r>
      <w:r w:rsidR="00DB4C92">
        <w:rPr>
          <w:rFonts w:ascii="GHEA Grapalat" w:hAnsi="GHEA Grapalat"/>
          <w:i/>
        </w:rPr>
        <w:t xml:space="preserve">. </w:t>
      </w:r>
      <w:proofErr w:type="spellStart"/>
      <w:r w:rsidR="005E24CE">
        <w:rPr>
          <w:rFonts w:ascii="GHEA Grapalat" w:hAnsi="GHEA Grapalat"/>
          <w:i/>
        </w:rPr>
        <w:t>Маяковски</w:t>
      </w:r>
      <w:proofErr w:type="spellEnd"/>
      <w:r w:rsidR="005E24CE">
        <w:rPr>
          <w:rFonts w:ascii="GHEA Grapalat" w:hAnsi="GHEA Grapalat"/>
          <w:i/>
        </w:rPr>
        <w:t xml:space="preserve"> 43/</w:t>
      </w:r>
      <w:proofErr w:type="gramStart"/>
      <w:r w:rsidR="005E24CE">
        <w:rPr>
          <w:rFonts w:ascii="GHEA Grapalat" w:hAnsi="GHEA Grapalat"/>
          <w:i/>
        </w:rPr>
        <w:t>1</w:t>
      </w:r>
      <w:r w:rsidR="00DB4C92">
        <w:rPr>
          <w:rFonts w:ascii="GHEA Grapalat" w:hAnsi="GHEA Grapalat"/>
          <w:i/>
        </w:rPr>
        <w:t xml:space="preserve"> </w:t>
      </w:r>
      <w:r w:rsidR="009312D4" w:rsidRPr="000E542D">
        <w:rPr>
          <w:rFonts w:ascii="GHEA Grapalat" w:hAnsi="GHEA Grapalat"/>
          <w:i/>
        </w:rPr>
        <w:t>,</w:t>
      </w:r>
      <w:proofErr w:type="gramEnd"/>
      <w:r w:rsidR="009312D4" w:rsidRPr="000E542D">
        <w:rPr>
          <w:rFonts w:ascii="GHEA Grapalat" w:hAnsi="GHEA Grapalat"/>
        </w:rPr>
        <w:t xml:space="preserve"> на 7-ой день в 11:00</w:t>
      </w:r>
      <w:r w:rsidRPr="000E542D">
        <w:rPr>
          <w:rFonts w:ascii="GHEA Grapalat" w:hAnsi="GHEA Grapalat"/>
        </w:rPr>
        <w:t xml:space="preserve"> со дня опубликования в бюллетене объявления и приглашения на настоящую процедуру.</w:t>
      </w:r>
    </w:p>
    <w:p w:rsidR="00962921" w:rsidRPr="000E542D" w:rsidRDefault="00962921" w:rsidP="00B72983">
      <w:pPr>
        <w:widowControl w:val="0"/>
        <w:spacing w:after="160"/>
        <w:ind w:firstLine="567"/>
        <w:jc w:val="both"/>
        <w:rPr>
          <w:rFonts w:ascii="GHEA Grapalat" w:hAnsi="GHEA Grapalat" w:cs="Sylfaen"/>
        </w:rPr>
      </w:pPr>
      <w:r w:rsidRPr="000E542D">
        <w:rPr>
          <w:rFonts w:ascii="GHEA Grapalat" w:hAnsi="GHEA Grapalat"/>
        </w:rPr>
        <w:t>На заседании по вскрытию заявок:</w:t>
      </w:r>
    </w:p>
    <w:p w:rsidR="0011522F" w:rsidRPr="000E542D" w:rsidRDefault="0011522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Pr="000E542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Pr="000E542D">
        <w:rPr>
          <w:rFonts w:ascii="GHEA Grapalat" w:hAnsi="GHEA Grapalat"/>
        </w:rPr>
        <w:tab/>
      </w:r>
      <w:r w:rsidRPr="000E542D">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E542D">
        <w:rPr>
          <w:rFonts w:ascii="GHEA Grapalat" w:hAnsi="GHEA Grapalat"/>
        </w:rPr>
        <w:t xml:space="preserve"> реквизитам;</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7.2.</w:t>
      </w:r>
      <w:r w:rsidRPr="000E542D">
        <w:rPr>
          <w:rFonts w:ascii="GHEA Grapalat" w:hAnsi="GHEA Grapalat"/>
        </w:rPr>
        <w:tab/>
        <w:t xml:space="preserve">Заявки оцениваются в порядке, установленном настоящим приглашением. </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996D1B" w:rsidRPr="000E542D">
        <w:rPr>
          <w:rFonts w:ascii="GHEA Grapalat" w:hAnsi="GHEA Grapalat"/>
        </w:rPr>
        <w:t>.</w:t>
      </w:r>
    </w:p>
    <w:p w:rsidR="00FF60C2" w:rsidRPr="000E542D" w:rsidRDefault="00745561" w:rsidP="00B72983">
      <w:pPr>
        <w:widowControl w:val="0"/>
        <w:spacing w:after="160"/>
        <w:ind w:firstLine="567"/>
        <w:jc w:val="both"/>
        <w:rPr>
          <w:rFonts w:ascii="GHEA Grapalat" w:hAnsi="GHEA Grapalat" w:cs="Sylfaen"/>
        </w:rPr>
      </w:pPr>
      <w:r w:rsidRPr="000E542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E542D" w:rsidRDefault="00FF60C2"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C25F58" w:rsidRPr="000E542D">
        <w:rPr>
          <w:rFonts w:ascii="GHEA Grapalat" w:hAnsi="GHEA Grapalat"/>
          <w:sz w:val="24"/>
          <w:szCs w:val="24"/>
        </w:rPr>
        <w:t>3</w:t>
      </w:r>
      <w:r w:rsidR="005A180A"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4</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w:t>
      </w:r>
      <w:r w:rsidRPr="000E542D">
        <w:rPr>
          <w:rFonts w:ascii="GHEA Grapalat" w:hAnsi="GHEA Grapalat"/>
          <w:i w:val="0"/>
          <w:sz w:val="24"/>
          <w:szCs w:val="24"/>
        </w:rPr>
        <w:lastRenderedPageBreak/>
        <w:t xml:space="preserve">цены представлены в двух или более валютах, они сопоставляются с </w:t>
      </w:r>
      <w:proofErr w:type="spellStart"/>
      <w:r w:rsidRPr="000E542D">
        <w:rPr>
          <w:rFonts w:ascii="GHEA Grapalat" w:hAnsi="GHEA Grapalat"/>
          <w:i w:val="0"/>
          <w:sz w:val="24"/>
          <w:szCs w:val="24"/>
        </w:rPr>
        <w:t>драмом</w:t>
      </w:r>
      <w:proofErr w:type="spellEnd"/>
      <w:r w:rsidRPr="000E542D">
        <w:rPr>
          <w:rFonts w:ascii="GHEA Grapalat" w:hAnsi="GHEA Grapalat"/>
          <w:i w:val="0"/>
          <w:sz w:val="24"/>
          <w:szCs w:val="24"/>
        </w:rPr>
        <w:t xml:space="preserve"> Республики Армения по курсу </w:t>
      </w:r>
      <w:r w:rsidR="009312D4" w:rsidRPr="000E542D">
        <w:rPr>
          <w:rFonts w:ascii="GHEA Grapalat" w:hAnsi="GHEA Grapalat"/>
          <w:i w:val="0"/>
          <w:sz w:val="24"/>
          <w:szCs w:val="24"/>
        </w:rPr>
        <w:t>по курсу, установленному Центральным банком РА на этот момент</w:t>
      </w:r>
      <w:r w:rsidR="00AB1E18" w:rsidRPr="000E542D">
        <w:rPr>
          <w:rFonts w:ascii="GHEA Grapalat" w:hAnsi="GHEA Grapalat"/>
          <w:i w:val="0"/>
          <w:sz w:val="24"/>
          <w:szCs w:val="24"/>
        </w:rPr>
        <w:t>.</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5</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E542D" w:rsidRDefault="00096865"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1)</w:t>
      </w:r>
      <w:r w:rsidR="005A180A" w:rsidRPr="000E542D">
        <w:rPr>
          <w:rFonts w:ascii="GHEA Grapalat" w:hAnsi="GHEA Grapalat"/>
          <w:i w:val="0"/>
          <w:sz w:val="24"/>
          <w:szCs w:val="24"/>
        </w:rPr>
        <w:tab/>
      </w:r>
      <w:r w:rsidRPr="000E542D">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E542D" w:rsidDel="00992C40" w:rsidRDefault="0009686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иных случаев, предусмотренных Законом.</w:t>
      </w:r>
    </w:p>
    <w:p w:rsidR="009B6D58"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9130CE" w:rsidRPr="000E542D">
        <w:rPr>
          <w:rFonts w:ascii="GHEA Grapalat" w:hAnsi="GHEA Grapalat"/>
          <w:sz w:val="24"/>
          <w:szCs w:val="24"/>
        </w:rPr>
        <w:t>6</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0E542D">
        <w:rPr>
          <w:rFonts w:ascii="GHEA Grapalat" w:hAnsi="GHEA Grapalat"/>
          <w:sz w:val="24"/>
          <w:szCs w:val="24"/>
        </w:rPr>
        <w:t>вании части 6 статьи 15 Закона: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0F5EC2" w:rsidRPr="000E542D">
        <w:rPr>
          <w:rFonts w:ascii="GHEA Grapalat" w:hAnsi="GHEA Grapalat"/>
          <w:sz w:val="24"/>
          <w:szCs w:val="24"/>
        </w:rPr>
        <w:tab/>
      </w:r>
      <w:r w:rsidRPr="000E542D">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0F5EC2" w:rsidRPr="000E542D">
        <w:rPr>
          <w:rFonts w:ascii="GHEA Grapalat" w:hAnsi="GHEA Grapalat"/>
          <w:sz w:val="24"/>
          <w:szCs w:val="24"/>
        </w:rPr>
        <w:tab/>
      </w:r>
      <w:r w:rsidRPr="000E542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sidRPr="000E542D">
        <w:rPr>
          <w:rFonts w:ascii="GHEA Grapalat" w:hAnsi="GHEA Grapalat"/>
          <w:sz w:val="24"/>
          <w:szCs w:val="24"/>
        </w:rPr>
        <w:t>в электронной форме</w:t>
      </w:r>
      <w:r w:rsidRPr="000E542D">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0F5EC2" w:rsidRPr="000E542D">
        <w:rPr>
          <w:rFonts w:ascii="GHEA Grapalat" w:hAnsi="GHEA Grapalat"/>
          <w:sz w:val="24"/>
          <w:szCs w:val="24"/>
        </w:rPr>
        <w:tab/>
      </w:r>
      <w:r w:rsidRPr="000E542D">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0E542D">
        <w:rPr>
          <w:rFonts w:ascii="GHEA Grapalat" w:hAnsi="GHEA Grapalat"/>
          <w:sz w:val="24"/>
          <w:szCs w:val="24"/>
        </w:rPr>
        <w:t>день со дня отправки извещения,</w:t>
      </w:r>
    </w:p>
    <w:p w:rsidR="009B6D58" w:rsidRPr="000E542D" w:rsidRDefault="009B6D58"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г.</w:t>
      </w:r>
      <w:r w:rsidR="000F5EC2" w:rsidRPr="000E542D">
        <w:rPr>
          <w:rFonts w:ascii="GHEA Grapalat" w:hAnsi="GHEA Grapalat"/>
          <w:sz w:val="24"/>
          <w:szCs w:val="24"/>
        </w:rPr>
        <w:tab/>
      </w:r>
      <w:r w:rsidRPr="000E542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72983" w:rsidRPr="000E542D" w:rsidRDefault="00B72983" w:rsidP="00B72983">
      <w:pPr>
        <w:pStyle w:val="norm"/>
        <w:widowControl w:val="0"/>
        <w:tabs>
          <w:tab w:val="left" w:pos="1134"/>
        </w:tabs>
        <w:spacing w:after="160" w:line="240" w:lineRule="auto"/>
        <w:ind w:firstLine="567"/>
        <w:rPr>
          <w:rFonts w:ascii="GHEA Grapalat" w:hAnsi="GHEA Grapalat" w:cs="Sylfaen"/>
          <w:sz w:val="24"/>
          <w:szCs w:val="24"/>
        </w:rPr>
      </w:pP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д.</w:t>
      </w:r>
      <w:r w:rsidR="000F5EC2" w:rsidRPr="000E542D">
        <w:rPr>
          <w:rFonts w:ascii="GHEA Grapalat" w:hAnsi="GHEA Grapalat"/>
          <w:sz w:val="24"/>
          <w:szCs w:val="24"/>
        </w:rPr>
        <w:tab/>
      </w:r>
      <w:r w:rsidRPr="000E542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е.</w:t>
      </w:r>
      <w:r w:rsidR="000F5EC2" w:rsidRPr="000E542D">
        <w:rPr>
          <w:rFonts w:ascii="GHEA Grapalat" w:hAnsi="GHEA Grapalat"/>
          <w:sz w:val="24"/>
          <w:szCs w:val="24"/>
        </w:rPr>
        <w:tab/>
      </w:r>
      <w:r w:rsidRPr="000E542D">
        <w:rPr>
          <w:rFonts w:ascii="GHEA Grapalat" w:hAnsi="GHEA Grapalat"/>
          <w:sz w:val="24"/>
          <w:szCs w:val="24"/>
        </w:rPr>
        <w:t xml:space="preserve">если на момент </w:t>
      </w:r>
      <w:proofErr w:type="gramStart"/>
      <w:r w:rsidRPr="000E542D">
        <w:rPr>
          <w:rFonts w:ascii="GHEA Grapalat" w:hAnsi="GHEA Grapalat"/>
          <w:sz w:val="24"/>
          <w:szCs w:val="24"/>
        </w:rPr>
        <w:t>истечения установленного для переговоров окончательного срока</w:t>
      </w:r>
      <w:proofErr w:type="gramEnd"/>
      <w:r w:rsidRPr="000E542D">
        <w:rPr>
          <w:rFonts w:ascii="GHEA Grapalat" w:hAnsi="GHEA Grapalat"/>
          <w:sz w:val="24"/>
          <w:szCs w:val="24"/>
        </w:rPr>
        <w:t xml:space="preserve">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0E542D">
        <w:rPr>
          <w:rFonts w:ascii="GHEA Grapalat" w:hAnsi="GHEA Grapalat"/>
          <w:sz w:val="24"/>
          <w:szCs w:val="24"/>
        </w:rPr>
        <w:t>кта 1 части 1 статьи 37 Закона.</w:t>
      </w:r>
    </w:p>
    <w:p w:rsidR="00B514E8" w:rsidRPr="000E542D" w:rsidRDefault="00FF60C2" w:rsidP="00B72983">
      <w:pPr>
        <w:widowControl w:val="0"/>
        <w:tabs>
          <w:tab w:val="left" w:pos="1134"/>
        </w:tabs>
        <w:spacing w:after="160"/>
        <w:ind w:firstLine="567"/>
        <w:jc w:val="both"/>
        <w:rPr>
          <w:rFonts w:ascii="GHEA Grapalat" w:hAnsi="GHEA Grapalat"/>
        </w:rPr>
      </w:pPr>
      <w:r w:rsidRPr="000E542D">
        <w:rPr>
          <w:rFonts w:ascii="GHEA Grapalat" w:hAnsi="GHEA Grapalat"/>
        </w:rPr>
        <w:t>7.</w:t>
      </w:r>
      <w:r w:rsidR="007F4CA7" w:rsidRPr="000E542D">
        <w:rPr>
          <w:rFonts w:ascii="GHEA Grapalat" w:hAnsi="GHEA Grapalat"/>
        </w:rPr>
        <w:t>7</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При наличии требования секретарь комиссии незамедлительно предоставляет </w:t>
      </w:r>
      <w:r w:rsidRPr="000E542D">
        <w:rPr>
          <w:rFonts w:ascii="GHEA Grapalat" w:hAnsi="GHEA Grapalat"/>
        </w:rPr>
        <w:lastRenderedPageBreak/>
        <w:t>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17658F" w:rsidRPr="000E542D">
        <w:rPr>
          <w:rFonts w:ascii="GHEA Grapalat" w:hAnsi="GHEA Grapalat"/>
          <w:sz w:val="24"/>
          <w:szCs w:val="24"/>
        </w:rPr>
        <w:t>8</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0E542D">
        <w:rPr>
          <w:rFonts w:ascii="GHEA Grapalat" w:hAnsi="GHEA Grapalat"/>
          <w:sz w:val="24"/>
          <w:szCs w:val="24"/>
        </w:rPr>
        <w:t xml:space="preserve"> </w:t>
      </w:r>
      <w:r w:rsidRPr="000E542D">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sidRPr="000E542D">
        <w:rPr>
          <w:rFonts w:ascii="GHEA Grapalat" w:hAnsi="GHEA Grapalat"/>
          <w:sz w:val="24"/>
          <w:szCs w:val="24"/>
        </w:rPr>
        <w:t>в электронной форме</w:t>
      </w:r>
      <w:r w:rsidR="00F97D19" w:rsidRPr="000E542D">
        <w:rPr>
          <w:rFonts w:ascii="GHEA Grapalat" w:hAnsi="GHEA Grapalat"/>
          <w:sz w:val="24"/>
          <w:szCs w:val="24"/>
        </w:rPr>
        <w:t xml:space="preserve"> </w:t>
      </w:r>
      <w:r w:rsidRPr="000E542D">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0E542D">
        <w:rPr>
          <w:rFonts w:ascii="GHEA Grapalat" w:hAnsi="GHEA Grapalat"/>
          <w:sz w:val="24"/>
          <w:szCs w:val="24"/>
        </w:rPr>
        <w:t>нчания срока приостановления.</w:t>
      </w:r>
    </w:p>
    <w:p w:rsidR="002B121D"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E794A" w:rsidRPr="000E542D">
        <w:rPr>
          <w:rFonts w:ascii="GHEA Grapalat" w:hAnsi="GHEA Grapalat"/>
          <w:sz w:val="24"/>
          <w:szCs w:val="24"/>
        </w:rPr>
        <w:t>9</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участник исправляет зафиксированное несоответствие в срок, установленный пунктом 7.</w:t>
      </w:r>
      <w:r w:rsidR="0055419F" w:rsidRPr="000E542D">
        <w:rPr>
          <w:rFonts w:ascii="GHEA Grapalat" w:hAnsi="GHEA Grapalat"/>
          <w:sz w:val="24"/>
          <w:szCs w:val="24"/>
        </w:rPr>
        <w:t>8</w:t>
      </w:r>
      <w:r w:rsidRPr="000E542D">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0E542D">
        <w:rPr>
          <w:rFonts w:ascii="GHEA Grapalat" w:hAnsi="GHEA Grapalat"/>
          <w:sz w:val="24"/>
          <w:szCs w:val="24"/>
        </w:rPr>
        <w:t>овлетворительно и отклоняется.</w:t>
      </w:r>
    </w:p>
    <w:p w:rsidR="005E0E50"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F40A83" w:rsidRPr="000E542D">
        <w:rPr>
          <w:rFonts w:ascii="GHEA Grapalat" w:hAnsi="GHEA Grapalat"/>
          <w:sz w:val="24"/>
          <w:szCs w:val="24"/>
        </w:rPr>
        <w:t>10</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w:t>
      </w:r>
      <w:proofErr w:type="gramStart"/>
      <w:r w:rsidRPr="000E542D">
        <w:rPr>
          <w:rFonts w:ascii="GHEA Grapalat" w:hAnsi="GHEA Grapalat"/>
          <w:sz w:val="24"/>
          <w:szCs w:val="24"/>
        </w:rPr>
        <w:t>имеющая  долю</w:t>
      </w:r>
      <w:proofErr w:type="gramEnd"/>
      <w:r w:rsidRPr="000E542D">
        <w:rPr>
          <w:rFonts w:ascii="GHEA Grapalat" w:hAnsi="GHEA Grapalat"/>
          <w:sz w:val="24"/>
          <w:szCs w:val="24"/>
        </w:rPr>
        <w:t xml:space="preserve">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0E542D">
        <w:rPr>
          <w:rFonts w:ascii="Sylfaen" w:hAnsi="Sylfaen"/>
          <w:sz w:val="24"/>
          <w:szCs w:val="24"/>
        </w:rPr>
        <w:t> </w:t>
      </w:r>
      <w:r w:rsidRPr="000E542D">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0E542D">
        <w:rPr>
          <w:rFonts w:ascii="GHEA Grapalat" w:hAnsi="GHEA Grapalat"/>
          <w:sz w:val="24"/>
          <w:szCs w:val="24"/>
        </w:rPr>
        <w:t xml:space="preserve"> самоотвод от данной процедуры.</w:t>
      </w:r>
    </w:p>
    <w:p w:rsidR="00EA58C8"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181CBF" w:rsidRPr="000E542D">
        <w:rPr>
          <w:rFonts w:ascii="GHEA Grapalat" w:hAnsi="GHEA Grapalat"/>
          <w:sz w:val="24"/>
          <w:szCs w:val="24"/>
        </w:rPr>
        <w:t>1</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4D40F6" w:rsidRPr="000E542D">
        <w:rPr>
          <w:rFonts w:ascii="GHEA Grapalat" w:hAnsi="GHEA Grapalat"/>
          <w:sz w:val="24"/>
          <w:szCs w:val="24"/>
        </w:rPr>
        <w:t>12</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B72983" w:rsidRPr="000E542D" w:rsidRDefault="00B72983" w:rsidP="00B72983">
      <w:pPr>
        <w:pStyle w:val="23"/>
        <w:widowControl w:val="0"/>
        <w:tabs>
          <w:tab w:val="left" w:pos="1276"/>
        </w:tabs>
        <w:spacing w:after="160" w:line="240" w:lineRule="auto"/>
        <w:ind w:firstLine="567"/>
        <w:rPr>
          <w:rFonts w:ascii="GHEA Grapalat" w:hAnsi="GHEA Grapalat" w:cs="Sylfaen"/>
          <w:sz w:val="24"/>
          <w:szCs w:val="24"/>
        </w:rPr>
      </w:pPr>
    </w:p>
    <w:p w:rsidR="00A24827" w:rsidRPr="000E542D" w:rsidRDefault="00A24827"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0F5EC2" w:rsidRPr="000E542D">
        <w:rPr>
          <w:rFonts w:ascii="GHEA Grapalat" w:hAnsi="GHEA Grapalat"/>
          <w:sz w:val="24"/>
          <w:szCs w:val="24"/>
        </w:rPr>
        <w:tab/>
      </w:r>
      <w:r w:rsidRPr="000E542D">
        <w:rPr>
          <w:rFonts w:ascii="GHEA Grapalat" w:hAnsi="GHEA Grapalat"/>
          <w:sz w:val="24"/>
          <w:szCs w:val="24"/>
        </w:rPr>
        <w:t xml:space="preserve">посредством </w:t>
      </w:r>
      <w:proofErr w:type="gramStart"/>
      <w:r w:rsidR="0090578B" w:rsidRPr="000E542D">
        <w:rPr>
          <w:rFonts w:ascii="GHEA Grapalat" w:hAnsi="GHEA Grapalat"/>
          <w:sz w:val="24"/>
          <w:szCs w:val="24"/>
        </w:rPr>
        <w:t xml:space="preserve">своей </w:t>
      </w:r>
      <w:r w:rsidRPr="000E542D">
        <w:rPr>
          <w:rFonts w:ascii="GHEA Grapalat" w:hAnsi="GHEA Grapalat"/>
          <w:sz w:val="24"/>
          <w:szCs w:val="24"/>
        </w:rPr>
        <w:t>электронной почты</w:t>
      </w:r>
      <w:proofErr w:type="gramEnd"/>
      <w:r w:rsidR="002E5C0F" w:rsidRPr="000E542D">
        <w:rPr>
          <w:rFonts w:ascii="GHEA Grapalat" w:hAnsi="GHEA Grapalat"/>
          <w:sz w:val="24"/>
          <w:szCs w:val="24"/>
        </w:rPr>
        <w:t xml:space="preserve"> указанной в настоящем Приглашении</w:t>
      </w:r>
      <w:r w:rsidRPr="000E542D">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0E542D">
          <w:rPr>
            <w:rFonts w:ascii="GHEA Grapalat" w:hAnsi="GHEA Grapalat"/>
            <w:sz w:val="24"/>
            <w:szCs w:val="24"/>
          </w:rPr>
          <w:t>Lena_Najaryan@taxservice.am</w:t>
        </w:r>
      </w:hyperlink>
      <w:r w:rsidRPr="000E542D">
        <w:rPr>
          <w:rFonts w:ascii="GHEA Grapalat" w:hAnsi="GHEA Grapalat"/>
          <w:sz w:val="24"/>
          <w:szCs w:val="24"/>
        </w:rPr>
        <w:t xml:space="preserve">в соответствии с формой, предусмотренной Приложением № </w:t>
      </w:r>
      <w:r w:rsidR="002E5C0F" w:rsidRPr="000E542D">
        <w:rPr>
          <w:rFonts w:ascii="GHEA Grapalat" w:hAnsi="GHEA Grapalat"/>
          <w:sz w:val="24"/>
          <w:szCs w:val="24"/>
        </w:rPr>
        <w:t xml:space="preserve">5 </w:t>
      </w:r>
      <w:r w:rsidRPr="000E542D">
        <w:rPr>
          <w:rFonts w:ascii="GHEA Grapalat" w:hAnsi="GHEA Grapalat"/>
          <w:sz w:val="24"/>
          <w:szCs w:val="24"/>
        </w:rPr>
        <w:t xml:space="preserve">к настоящему Приглашению, с одновременным направлением копий электронного письма </w:t>
      </w:r>
      <w:r w:rsidRPr="000E542D">
        <w:rPr>
          <w:rFonts w:ascii="GHEA Grapalat" w:hAnsi="GHEA Grapalat"/>
          <w:sz w:val="24"/>
          <w:szCs w:val="24"/>
        </w:rPr>
        <w:lastRenderedPageBreak/>
        <w:t xml:space="preserve">на электронные почты по адресам: </w:t>
      </w:r>
      <w:hyperlink r:id="rId10">
        <w:r w:rsidRPr="000E542D">
          <w:rPr>
            <w:rFonts w:ascii="GHEA Grapalat" w:hAnsi="GHEA Grapalat"/>
            <w:sz w:val="24"/>
            <w:szCs w:val="24"/>
          </w:rPr>
          <w:t>karine_sargsyan@taxservice.am</w:t>
        </w:r>
      </w:hyperlink>
      <w:r w:rsidRPr="000E542D">
        <w:rPr>
          <w:rFonts w:ascii="GHEA Grapalat" w:hAnsi="GHEA Grapalat"/>
          <w:sz w:val="24"/>
          <w:szCs w:val="24"/>
        </w:rPr>
        <w:t xml:space="preserve">, </w:t>
      </w:r>
      <w:hyperlink r:id="rId11">
        <w:r w:rsidRPr="000E542D">
          <w:rPr>
            <w:rFonts w:ascii="GHEA Grapalat" w:hAnsi="GHEA Grapalat"/>
            <w:sz w:val="24"/>
            <w:szCs w:val="24"/>
          </w:rPr>
          <w:t>gayane_antonyan@taxservice.am</w:t>
        </w:r>
      </w:hyperlink>
      <w:r w:rsidRPr="000E542D">
        <w:rPr>
          <w:rFonts w:ascii="GHEA Grapalat" w:hAnsi="GHEA Grapalat"/>
          <w:sz w:val="24"/>
          <w:szCs w:val="24"/>
        </w:rPr>
        <w:t xml:space="preserve"> и </w:t>
      </w:r>
      <w:hyperlink r:id="rId12">
        <w:r w:rsidRPr="000E542D">
          <w:rPr>
            <w:rFonts w:ascii="GHEA Grapalat" w:hAnsi="GHEA Grapalat"/>
            <w:sz w:val="24"/>
            <w:szCs w:val="24"/>
          </w:rPr>
          <w:t>procurement@minfin.am</w:t>
        </w:r>
      </w:hyperlink>
      <w:r w:rsidRPr="000E542D">
        <w:rPr>
          <w:rFonts w:ascii="GHEA Grapalat" w:hAnsi="GHEA Grapalat"/>
          <w:sz w:val="24"/>
          <w:szCs w:val="24"/>
        </w:rPr>
        <w:t>:</w:t>
      </w:r>
    </w:p>
    <w:p w:rsidR="00F87295" w:rsidRPr="000E542D" w:rsidRDefault="008B73CD"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0F5EC2" w:rsidRPr="000E542D">
        <w:rPr>
          <w:rFonts w:ascii="GHEA Grapalat" w:hAnsi="GHEA Grapalat"/>
        </w:rPr>
        <w:tab/>
      </w:r>
      <w:r w:rsidRPr="000E542D">
        <w:rPr>
          <w:rFonts w:ascii="GHEA Grapalat" w:hAnsi="GHEA Grapalat"/>
        </w:rPr>
        <w:t xml:space="preserve">посредством </w:t>
      </w:r>
      <w:r w:rsidR="00770249" w:rsidRPr="000E542D">
        <w:rPr>
          <w:rFonts w:ascii="GHEA Grapalat" w:hAnsi="GHEA Grapalat"/>
        </w:rPr>
        <w:t>электронной почты</w:t>
      </w:r>
      <w:r w:rsidRPr="000E542D">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612CFF" w:rsidRPr="000E542D">
        <w:rPr>
          <w:rFonts w:ascii="GHEA Grapalat" w:hAnsi="GHEA Grapalat"/>
          <w:sz w:val="24"/>
          <w:szCs w:val="24"/>
        </w:rPr>
        <w:t>3</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участник отправляет установленные подпунктом 4 пункта 7.1</w:t>
      </w:r>
      <w:r w:rsidR="00752C74" w:rsidRPr="000E542D">
        <w:rPr>
          <w:rFonts w:ascii="GHEA Grapalat" w:hAnsi="GHEA Grapalat"/>
          <w:sz w:val="24"/>
          <w:szCs w:val="24"/>
        </w:rPr>
        <w:t>2</w:t>
      </w:r>
      <w:r w:rsidRPr="000E542D">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0E542D">
        <w:rPr>
          <w:rFonts w:ascii="GHEA Grapalat" w:hAnsi="GHEA Grapalat"/>
          <w:sz w:val="24"/>
          <w:szCs w:val="24"/>
        </w:rPr>
        <w:t>у участника.</w:t>
      </w:r>
    </w:p>
    <w:p w:rsidR="00981D8D"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7.1</w:t>
      </w:r>
      <w:r w:rsidR="00612CFF"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Комитет в течение трех рабочих дней со дня получения запроса, предусмотренного подпунктом 3 пункта 7.1</w:t>
      </w:r>
      <w:r w:rsidR="00752C74" w:rsidRPr="000E542D">
        <w:rPr>
          <w:rFonts w:ascii="GHEA Grapalat" w:hAnsi="GHEA Grapalat"/>
        </w:rPr>
        <w:t>2</w:t>
      </w:r>
      <w:r w:rsidRPr="000E542D">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0E542D">
        <w:rPr>
          <w:rFonts w:ascii="GHEA Grapalat" w:hAnsi="GHEA Grapalat"/>
        </w:rPr>
        <w:t xml:space="preserve">6 </w:t>
      </w:r>
      <w:r w:rsidRPr="000E542D">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 xml:space="preserve"> </w:t>
      </w:r>
      <w:r w:rsidR="008769B4" w:rsidRPr="000E542D">
        <w:rPr>
          <w:rFonts w:ascii="GHEA Grapalat" w:hAnsi="GHEA Grapalat"/>
        </w:rPr>
        <w:t>7.1</w:t>
      </w:r>
      <w:r w:rsidR="00EE071C" w:rsidRPr="000E542D">
        <w:rPr>
          <w:rFonts w:ascii="GHEA Grapalat" w:hAnsi="GHEA Grapalat"/>
        </w:rPr>
        <w:t>5</w:t>
      </w:r>
      <w:r w:rsidR="008818E3" w:rsidRPr="000E542D">
        <w:rPr>
          <w:rFonts w:ascii="GHEA Grapalat" w:hAnsi="GHEA Grapalat"/>
        </w:rPr>
        <w:t>.</w:t>
      </w:r>
      <w:r w:rsidR="000F5EC2" w:rsidRPr="000E542D">
        <w:rPr>
          <w:rFonts w:ascii="GHEA Grapalat" w:hAnsi="GHEA Grapalat"/>
        </w:rPr>
        <w:tab/>
      </w:r>
      <w:r w:rsidR="008769B4" w:rsidRPr="000E542D">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0E542D">
        <w:rPr>
          <w:rFonts w:ascii="GHEA Grapalat" w:hAnsi="GHEA Grapalat"/>
        </w:rPr>
        <w:t xml:space="preserve">их </w:t>
      </w:r>
      <w:r w:rsidR="008769B4" w:rsidRPr="000E542D">
        <w:rPr>
          <w:rFonts w:ascii="GHEA Grapalat" w:hAnsi="GHEA Grapalat"/>
        </w:rPr>
        <w:t>получения</w:t>
      </w:r>
      <w:r w:rsidR="001339D6" w:rsidRPr="000E542D">
        <w:rPr>
          <w:rFonts w:ascii="GHEA Grapalat" w:hAnsi="GHEA Grapalat"/>
          <w:lang w:val="hy-AM"/>
        </w:rPr>
        <w:t xml:space="preserve"> </w:t>
      </w:r>
      <w:r w:rsidR="001339D6" w:rsidRPr="000E542D">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w:t>
      </w:r>
      <w:proofErr w:type="gramStart"/>
      <w:r w:rsidR="001339D6" w:rsidRPr="000E542D">
        <w:rPr>
          <w:rFonts w:ascii="GHEA Grapalat" w:hAnsi="GHEA Grapalat"/>
        </w:rPr>
        <w:t xml:space="preserve">закупок </w:t>
      </w:r>
      <w:r w:rsidR="008769B4" w:rsidRPr="000E542D">
        <w:rPr>
          <w:rFonts w:ascii="GHEA Grapalat" w:hAnsi="GHEA Grapalat"/>
        </w:rPr>
        <w:t>.</w:t>
      </w:r>
      <w:proofErr w:type="gramEnd"/>
      <w:r w:rsidR="008769B4" w:rsidRPr="000E542D">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0E542D">
        <w:rPr>
          <w:rFonts w:ascii="GHEA Grapalat" w:hAnsi="GHEA Grapalat"/>
        </w:rPr>
        <w:t xml:space="preserve">Настоящим </w:t>
      </w:r>
      <w:r w:rsidR="008769B4" w:rsidRPr="000E542D">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7.1</w:t>
      </w:r>
      <w:r w:rsidR="00C52FC7"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рабочий день, следующий за истечением предусмотренного пунктом 7.1</w:t>
      </w:r>
      <w:r w:rsidR="00C52FC7" w:rsidRPr="000E542D">
        <w:rPr>
          <w:rFonts w:ascii="GHEA Grapalat" w:hAnsi="GHEA Grapalat"/>
          <w:sz w:val="24"/>
          <w:szCs w:val="24"/>
        </w:rPr>
        <w:t>4</w:t>
      </w:r>
      <w:r w:rsidRPr="000E542D">
        <w:rPr>
          <w:rFonts w:ascii="GHEA Grapalat" w:hAnsi="GHEA Grapalat"/>
          <w:sz w:val="24"/>
          <w:szCs w:val="24"/>
        </w:rPr>
        <w:t xml:space="preserve"> части 1 настоящего приглашения </w:t>
      </w:r>
      <w:proofErr w:type="gramStart"/>
      <w:r w:rsidRPr="000E542D">
        <w:rPr>
          <w:rFonts w:ascii="GHEA Grapalat" w:hAnsi="GHEA Grapalat"/>
          <w:sz w:val="24"/>
          <w:szCs w:val="24"/>
        </w:rPr>
        <w:t xml:space="preserve">срока </w:t>
      </w:r>
      <w:r w:rsidR="00775162" w:rsidRPr="000E542D">
        <w:rPr>
          <w:rFonts w:ascii="GHEA Grapalat" w:hAnsi="GHEA Grapalat"/>
          <w:sz w:val="24"/>
          <w:szCs w:val="24"/>
        </w:rPr>
        <w:t xml:space="preserve"> получения</w:t>
      </w:r>
      <w:proofErr w:type="gramEnd"/>
      <w:r w:rsidR="00775162" w:rsidRPr="000E542D">
        <w:rPr>
          <w:rFonts w:ascii="GHEA Grapalat" w:hAnsi="GHEA Grapalat"/>
          <w:sz w:val="24"/>
          <w:szCs w:val="24"/>
        </w:rPr>
        <w:t xml:space="preserve"> </w:t>
      </w:r>
      <w:r w:rsidRPr="000E542D">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0E542D">
        <w:rPr>
          <w:rFonts w:ascii="GHEA Grapalat" w:hAnsi="GHEA Grapalat"/>
          <w:sz w:val="24"/>
          <w:szCs w:val="24"/>
        </w:rPr>
        <w:t>в сроки, установленные пунктом 7.2 части 1 настоящего приглашения</w:t>
      </w:r>
      <w:r w:rsidRPr="000E542D">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0E542D" w:rsidRDefault="00844E27" w:rsidP="00B72983">
      <w:pPr>
        <w:ind w:firstLine="567"/>
        <w:jc w:val="both"/>
        <w:rPr>
          <w:rFonts w:ascii="GHEA Grapalat" w:hAnsi="GHEA Grapalat"/>
        </w:rPr>
      </w:pPr>
      <w:r w:rsidRPr="000E542D">
        <w:rPr>
          <w:rFonts w:ascii="GHEA Grapalat" w:hAnsi="GHEA Grapalat"/>
        </w:rPr>
        <w:t>7.1</w:t>
      </w:r>
      <w:r w:rsidR="005B2039" w:rsidRPr="000E542D">
        <w:rPr>
          <w:rFonts w:ascii="GHEA Grapalat" w:hAnsi="GHEA Grapalat"/>
        </w:rPr>
        <w:t>7</w:t>
      </w:r>
      <w:r w:rsidRPr="000E542D">
        <w:rPr>
          <w:rFonts w:ascii="GHEA Grapalat" w:hAnsi="GHEA Grapalat"/>
        </w:rPr>
        <w:t>.</w:t>
      </w:r>
      <w:r w:rsidR="0045258A" w:rsidRPr="000E542D">
        <w:rPr>
          <w:rFonts w:ascii="GHEA Grapalat" w:hAnsi="GHEA Grapalat"/>
        </w:rPr>
        <w:t xml:space="preserve"> </w:t>
      </w:r>
      <w:r w:rsidR="00BC274D" w:rsidRPr="000E542D">
        <w:rPr>
          <w:rFonts w:ascii="GHEA Grapalat" w:hAnsi="GHEA Grapalat"/>
        </w:rPr>
        <w:t xml:space="preserve">В </w:t>
      </w:r>
      <w:r w:rsidR="0045258A" w:rsidRPr="000E542D">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0E542D">
        <w:rPr>
          <w:rFonts w:ascii="GHEA Grapalat" w:hAnsi="GHEA Grapalat"/>
        </w:rPr>
        <w:t>К</w:t>
      </w:r>
      <w:r w:rsidR="0045258A" w:rsidRPr="000E542D">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sidRPr="000E542D">
        <w:rPr>
          <w:rFonts w:ascii="GHEA Grapalat" w:hAnsi="GHEA Grapalat"/>
        </w:rPr>
        <w:t>в электронной форме</w:t>
      </w:r>
      <w:r w:rsidR="0045258A" w:rsidRPr="000E542D">
        <w:rPr>
          <w:rFonts w:ascii="GHEA Grapalat" w:hAnsi="GHEA Grapalat"/>
        </w:rPr>
        <w:t xml:space="preserve"> </w:t>
      </w:r>
      <w:r w:rsidR="00910C3E" w:rsidRPr="000E542D">
        <w:rPr>
          <w:rFonts w:ascii="GHEA Grapalat" w:hAnsi="GHEA Grapalat"/>
        </w:rPr>
        <w:t>извещает</w:t>
      </w:r>
      <w:r w:rsidR="0045258A" w:rsidRPr="000E542D">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0E542D" w:rsidRDefault="005F53AD" w:rsidP="00B72983">
      <w:pPr>
        <w:ind w:firstLine="567"/>
        <w:jc w:val="both"/>
        <w:rPr>
          <w:rFonts w:ascii="GHEA Grapalat" w:hAnsi="GHEA Grapalat"/>
        </w:rPr>
      </w:pPr>
      <w:r w:rsidRPr="000E542D">
        <w:rPr>
          <w:rFonts w:ascii="GHEA Grapalat" w:hAnsi="GHEA Grapalat"/>
        </w:rPr>
        <w:t>При этом, если несоответствие было зафиксировано</w:t>
      </w:r>
    </w:p>
    <w:p w:rsidR="005F53AD" w:rsidRPr="000E542D" w:rsidRDefault="005F53AD" w:rsidP="00B72983">
      <w:pPr>
        <w:ind w:firstLine="567"/>
        <w:jc w:val="both"/>
        <w:rPr>
          <w:rFonts w:ascii="GHEA Grapalat" w:hAnsi="GHEA Grapalat"/>
        </w:rPr>
      </w:pPr>
      <w:r w:rsidRPr="000E542D">
        <w:rPr>
          <w:rFonts w:ascii="GHEA Grapalat" w:hAnsi="GHEA Grapalat"/>
        </w:rPr>
        <w:t xml:space="preserve">• в результате информации, полученной от </w:t>
      </w:r>
      <w:r w:rsidR="0001587B" w:rsidRPr="000E542D">
        <w:rPr>
          <w:rFonts w:ascii="GHEA Grapalat" w:hAnsi="GHEA Grapalat"/>
        </w:rPr>
        <w:t>К</w:t>
      </w:r>
      <w:r w:rsidRPr="000E542D">
        <w:rPr>
          <w:rFonts w:ascii="GHEA Grapalat" w:hAnsi="GHEA Grapalat"/>
        </w:rPr>
        <w:t xml:space="preserve">омитета, к указанному в настоящем пункте </w:t>
      </w:r>
      <w:proofErr w:type="spellStart"/>
      <w:r w:rsidR="0001587B" w:rsidRPr="000E542D">
        <w:rPr>
          <w:rFonts w:ascii="GHEA Grapalat" w:hAnsi="GHEA Grapalat"/>
        </w:rPr>
        <w:t>изве</w:t>
      </w:r>
      <w:r w:rsidR="00EE03AF" w:rsidRPr="000E542D">
        <w:rPr>
          <w:rFonts w:ascii="GHEA Grapalat" w:hAnsi="GHEA Grapalat"/>
        </w:rPr>
        <w:t>щ</w:t>
      </w:r>
      <w:r w:rsidRPr="000E542D">
        <w:rPr>
          <w:rFonts w:ascii="GHEA Grapalat" w:hAnsi="GHEA Grapalat"/>
        </w:rPr>
        <w:t>нию</w:t>
      </w:r>
      <w:proofErr w:type="spellEnd"/>
      <w:r w:rsidRPr="000E542D">
        <w:rPr>
          <w:rFonts w:ascii="GHEA Grapalat" w:hAnsi="GHEA Grapalat"/>
        </w:rPr>
        <w:t xml:space="preserve"> прилагается также </w:t>
      </w:r>
      <w:r w:rsidR="00E2702D" w:rsidRPr="000E542D">
        <w:rPr>
          <w:rFonts w:ascii="GHEA Grapalat" w:hAnsi="GHEA Grapalat"/>
        </w:rPr>
        <w:t>воспроизведенн</w:t>
      </w:r>
      <w:r w:rsidR="00035281" w:rsidRPr="000E542D">
        <w:rPr>
          <w:rFonts w:ascii="GHEA Grapalat" w:hAnsi="GHEA Grapalat"/>
        </w:rPr>
        <w:t>ый</w:t>
      </w:r>
      <w:r w:rsidRPr="000E542D">
        <w:rPr>
          <w:rFonts w:ascii="GHEA Grapalat" w:hAnsi="GHEA Grapalat"/>
        </w:rPr>
        <w:t>(отсканированн</w:t>
      </w:r>
      <w:r w:rsidR="00035281" w:rsidRPr="000E542D">
        <w:rPr>
          <w:rFonts w:ascii="GHEA Grapalat" w:hAnsi="GHEA Grapalat"/>
        </w:rPr>
        <w:t>ый</w:t>
      </w:r>
      <w:r w:rsidRPr="000E542D">
        <w:rPr>
          <w:rFonts w:ascii="GHEA Grapalat" w:hAnsi="GHEA Grapalat"/>
        </w:rPr>
        <w:t xml:space="preserve">) </w:t>
      </w:r>
      <w:r w:rsidR="00E2702D" w:rsidRPr="000E542D">
        <w:rPr>
          <w:rFonts w:ascii="GHEA Grapalat" w:hAnsi="GHEA Grapalat"/>
        </w:rPr>
        <w:t xml:space="preserve">с оригинала </w:t>
      </w:r>
      <w:r w:rsidR="00035281" w:rsidRPr="000E542D">
        <w:rPr>
          <w:rFonts w:ascii="GHEA Grapalat" w:hAnsi="GHEA Grapalat"/>
        </w:rPr>
        <w:t>вариант</w:t>
      </w:r>
      <w:r w:rsidRPr="000E542D">
        <w:rPr>
          <w:rFonts w:ascii="GHEA Grapalat" w:hAnsi="GHEA Grapalat"/>
        </w:rPr>
        <w:t xml:space="preserve"> документа, содержащего информацию, предоставленную </w:t>
      </w:r>
      <w:r w:rsidR="000F7ED7" w:rsidRPr="000E542D">
        <w:rPr>
          <w:rFonts w:ascii="GHEA Grapalat" w:hAnsi="GHEA Grapalat"/>
        </w:rPr>
        <w:t>К</w:t>
      </w:r>
      <w:r w:rsidRPr="000E542D">
        <w:rPr>
          <w:rFonts w:ascii="GHEA Grapalat" w:hAnsi="GHEA Grapalat"/>
        </w:rPr>
        <w:t>омитетом;</w:t>
      </w:r>
    </w:p>
    <w:p w:rsidR="005F53AD" w:rsidRPr="000E542D" w:rsidRDefault="005F53AD" w:rsidP="00B72983">
      <w:pPr>
        <w:ind w:firstLine="567"/>
        <w:jc w:val="both"/>
        <w:rPr>
          <w:rFonts w:ascii="GHEA Grapalat" w:hAnsi="GHEA Grapalat"/>
        </w:rPr>
      </w:pPr>
      <w:r w:rsidRPr="000E542D">
        <w:rPr>
          <w:rFonts w:ascii="GHEA Grapalat" w:hAnsi="GHEA Grapalat"/>
        </w:rPr>
        <w:lastRenderedPageBreak/>
        <w:t xml:space="preserve">• в результате оценки полного описания представленного товара, к указанному в настоящем пункте </w:t>
      </w:r>
      <w:proofErr w:type="spellStart"/>
      <w:proofErr w:type="gramStart"/>
      <w:r w:rsidR="00BD447A" w:rsidRPr="000E542D">
        <w:rPr>
          <w:rFonts w:ascii="GHEA Grapalat" w:hAnsi="GHEA Grapalat"/>
        </w:rPr>
        <w:t>извещнию</w:t>
      </w:r>
      <w:proofErr w:type="spellEnd"/>
      <w:r w:rsidR="00BD447A" w:rsidRPr="000E542D">
        <w:rPr>
          <w:rFonts w:ascii="GHEA Grapalat" w:hAnsi="GHEA Grapalat"/>
        </w:rPr>
        <w:t xml:space="preserve"> </w:t>
      </w:r>
      <w:r w:rsidRPr="000E542D">
        <w:rPr>
          <w:rFonts w:ascii="GHEA Grapalat" w:hAnsi="GHEA Grapalat"/>
        </w:rPr>
        <w:t xml:space="preserve"> прилагается</w:t>
      </w:r>
      <w:proofErr w:type="gramEnd"/>
      <w:r w:rsidRPr="000E542D">
        <w:rPr>
          <w:rFonts w:ascii="GHEA Grapalat" w:hAnsi="GHEA Grapalat"/>
        </w:rPr>
        <w:t xml:space="preserve"> также </w:t>
      </w:r>
      <w:r w:rsidR="000233F0" w:rsidRPr="000E542D">
        <w:rPr>
          <w:rFonts w:ascii="GHEA Grapalat" w:hAnsi="GHEA Grapalat"/>
        </w:rPr>
        <w:t xml:space="preserve">воспроизведенный </w:t>
      </w:r>
      <w:r w:rsidRPr="000E542D">
        <w:rPr>
          <w:rFonts w:ascii="GHEA Grapalat" w:hAnsi="GHEA Grapalat"/>
        </w:rPr>
        <w:t>(отсканированн</w:t>
      </w:r>
      <w:r w:rsidR="000233F0" w:rsidRPr="000E542D">
        <w:rPr>
          <w:rFonts w:ascii="GHEA Grapalat" w:hAnsi="GHEA Grapalat"/>
        </w:rPr>
        <w:t>ый</w:t>
      </w:r>
      <w:r w:rsidRPr="000E542D">
        <w:rPr>
          <w:rFonts w:ascii="GHEA Grapalat" w:hAnsi="GHEA Grapalat"/>
        </w:rPr>
        <w:t xml:space="preserve">) </w:t>
      </w:r>
      <w:r w:rsidR="00FA2B74" w:rsidRPr="000E542D">
        <w:rPr>
          <w:rFonts w:ascii="GHEA Grapalat" w:hAnsi="GHEA Grapalat"/>
        </w:rPr>
        <w:t xml:space="preserve">с оригинала </w:t>
      </w:r>
      <w:r w:rsidR="00230713" w:rsidRPr="000E542D">
        <w:rPr>
          <w:rFonts w:ascii="GHEA Grapalat" w:hAnsi="GHEA Grapalat"/>
        </w:rPr>
        <w:t>вариант</w:t>
      </w:r>
      <w:r w:rsidRPr="000E542D">
        <w:rPr>
          <w:rFonts w:ascii="GHEA Grapalat" w:hAnsi="GHEA Grapalat"/>
        </w:rPr>
        <w:t xml:space="preserve"> протокола заседания комиссии.</w:t>
      </w:r>
    </w:p>
    <w:p w:rsidR="00267FF4" w:rsidRPr="000E542D" w:rsidRDefault="0045258A" w:rsidP="00B72983">
      <w:pPr>
        <w:ind w:firstLine="567"/>
        <w:jc w:val="both"/>
        <w:rPr>
          <w:rFonts w:ascii="GHEA Grapalat" w:hAnsi="GHEA Grapalat"/>
        </w:rPr>
      </w:pPr>
      <w:r w:rsidRPr="000E542D">
        <w:rPr>
          <w:rFonts w:ascii="GHEA Grapalat" w:hAnsi="GHEA Grapalat"/>
        </w:rPr>
        <w:t>7.1</w:t>
      </w:r>
      <w:r w:rsidR="005855ED" w:rsidRPr="000E542D">
        <w:rPr>
          <w:rFonts w:ascii="GHEA Grapalat" w:hAnsi="GHEA Grapalat"/>
        </w:rPr>
        <w:t>8</w:t>
      </w:r>
      <w:r w:rsidRPr="000E542D">
        <w:rPr>
          <w:rFonts w:ascii="GHEA Grapalat" w:hAnsi="GHEA Grapalat"/>
        </w:rPr>
        <w:t xml:space="preserve"> </w:t>
      </w:r>
      <w:r w:rsidR="00267FF4" w:rsidRPr="000E542D">
        <w:rPr>
          <w:rFonts w:ascii="GHEA Grapalat" w:hAnsi="GHEA Grapalat"/>
        </w:rPr>
        <w:t>Если занявший первое место участник в установленный пунктом 7.1</w:t>
      </w:r>
      <w:r w:rsidR="005855ED" w:rsidRPr="000E542D">
        <w:rPr>
          <w:rFonts w:ascii="GHEA Grapalat" w:hAnsi="GHEA Grapalat"/>
        </w:rPr>
        <w:t>7</w:t>
      </w:r>
      <w:r w:rsidR="00267FF4" w:rsidRPr="000E542D">
        <w:rPr>
          <w:rFonts w:ascii="GHEA Grapalat" w:hAnsi="GHEA Grapalat"/>
        </w:rPr>
        <w:t xml:space="preserve"> части 1 настоящего приглашения срок</w:t>
      </w:r>
      <w:r w:rsidR="00760E76" w:rsidRPr="000E542D">
        <w:rPr>
          <w:rFonts w:ascii="GHEA Grapalat" w:hAnsi="GHEA Grapalat"/>
        </w:rPr>
        <w:t>:</w:t>
      </w:r>
    </w:p>
    <w:p w:rsidR="0045258A" w:rsidRPr="000E542D" w:rsidRDefault="00553501" w:rsidP="00B72983">
      <w:pPr>
        <w:ind w:firstLine="567"/>
        <w:jc w:val="both"/>
        <w:rPr>
          <w:rFonts w:ascii="GHEA Grapalat" w:hAnsi="GHEA Grapalat"/>
        </w:rPr>
      </w:pPr>
      <w:r w:rsidRPr="000E542D">
        <w:rPr>
          <w:rFonts w:ascii="GHEA Grapalat" w:hAnsi="GHEA Grapalat"/>
        </w:rPr>
        <w:t xml:space="preserve">1) </w:t>
      </w:r>
      <w:r w:rsidR="00267FF4" w:rsidRPr="000E542D">
        <w:rPr>
          <w:rFonts w:ascii="GHEA Grapalat" w:hAnsi="GHEA Grapalat"/>
        </w:rPr>
        <w:t>исправляет зафиксированное несоответствие-</w:t>
      </w:r>
      <w:r w:rsidRPr="000E542D">
        <w:rPr>
          <w:rFonts w:ascii="GHEA Grapalat" w:hAnsi="GHEA Grapalat"/>
        </w:rPr>
        <w:t xml:space="preserve"> заявка оценивается удовлетворительно и участник, занявший первое место, объявляется отобранным </w:t>
      </w:r>
      <w:proofErr w:type="spellStart"/>
      <w:r w:rsidRPr="000E542D">
        <w:rPr>
          <w:rFonts w:ascii="GHEA Grapalat" w:hAnsi="GHEA Grapalat"/>
        </w:rPr>
        <w:t>участником</w:t>
      </w:r>
      <w:r w:rsidR="00267FF4" w:rsidRPr="000E542D">
        <w:rPr>
          <w:rFonts w:ascii="GHEA Grapalat" w:hAnsi="GHEA Grapalat"/>
        </w:rPr>
        <w:t>.</w:t>
      </w:r>
      <w:r w:rsidR="0045258A" w:rsidRPr="000E542D">
        <w:rPr>
          <w:rFonts w:ascii="GHEA Grapalat" w:hAnsi="GHEA Grapalat"/>
        </w:rPr>
        <w:t>Если</w:t>
      </w:r>
      <w:proofErr w:type="spellEnd"/>
      <w:r w:rsidR="0045258A" w:rsidRPr="000E542D">
        <w:rPr>
          <w:rFonts w:ascii="GHEA Grapalat" w:hAnsi="GHEA Grapalat"/>
        </w:rPr>
        <w:t xml:space="preserve">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0E542D">
        <w:rPr>
          <w:rFonts w:ascii="GHEA Grapalat" w:hAnsi="GHEA Grapalat"/>
        </w:rPr>
        <w:t>воспроиз</w:t>
      </w:r>
      <w:r w:rsidR="00917F5A" w:rsidRPr="000E542D">
        <w:rPr>
          <w:rFonts w:ascii="GHEA Grapalat" w:hAnsi="GHEA Grapalat"/>
        </w:rPr>
        <w:t>в</w:t>
      </w:r>
      <w:r w:rsidR="00F66B27" w:rsidRPr="000E542D">
        <w:rPr>
          <w:rFonts w:ascii="GHEA Grapalat" w:hAnsi="GHEA Grapalat"/>
        </w:rPr>
        <w:t>еденный</w:t>
      </w:r>
      <w:r w:rsidR="0045258A" w:rsidRPr="000E542D">
        <w:rPr>
          <w:rFonts w:ascii="GHEA Grapalat" w:hAnsi="GHEA Grapalat"/>
        </w:rPr>
        <w:t xml:space="preserve"> (отсканированный)</w:t>
      </w:r>
      <w:r w:rsidR="00CA08DF" w:rsidRPr="000E542D">
        <w:rPr>
          <w:rFonts w:ascii="GHEA Grapalat" w:hAnsi="GHEA Grapalat"/>
        </w:rPr>
        <w:t xml:space="preserve"> с оригинала</w:t>
      </w:r>
      <w:r w:rsidR="0045258A" w:rsidRPr="000E542D">
        <w:rPr>
          <w:rFonts w:ascii="GHEA Grapalat" w:hAnsi="GHEA Grapalat"/>
        </w:rPr>
        <w:t xml:space="preserve"> экземпляр документа, обосновывающего уплату суммы, указанной в предоставленной </w:t>
      </w:r>
      <w:r w:rsidR="0051027E" w:rsidRPr="000E542D">
        <w:rPr>
          <w:rFonts w:ascii="GHEA Grapalat" w:hAnsi="GHEA Grapalat"/>
        </w:rPr>
        <w:t>К</w:t>
      </w:r>
      <w:r w:rsidR="0045258A" w:rsidRPr="000E542D">
        <w:rPr>
          <w:rFonts w:ascii="GHEA Grapalat" w:hAnsi="GHEA Grapalat"/>
        </w:rPr>
        <w:t>омитетом информации;</w:t>
      </w:r>
    </w:p>
    <w:p w:rsidR="0045258A" w:rsidRPr="000E542D" w:rsidRDefault="0045258A" w:rsidP="00B72983">
      <w:pPr>
        <w:ind w:firstLine="567"/>
        <w:jc w:val="both"/>
        <w:rPr>
          <w:rFonts w:ascii="GHEA Grapalat" w:hAnsi="GHEA Grapalat"/>
        </w:rPr>
      </w:pPr>
      <w:r w:rsidRPr="000E542D">
        <w:rPr>
          <w:rFonts w:ascii="GHEA Grapalat" w:hAnsi="GHEA Grapalat"/>
        </w:rPr>
        <w:t xml:space="preserve">2) </w:t>
      </w:r>
      <w:r w:rsidR="00267FF4" w:rsidRPr="000E542D">
        <w:rPr>
          <w:rFonts w:ascii="GHEA Grapalat" w:hAnsi="GHEA Grapalat"/>
        </w:rPr>
        <w:t>не исправляет зафиксированное несоответствие, то</w:t>
      </w:r>
      <w:r w:rsidR="001F4257" w:rsidRPr="000E542D">
        <w:rPr>
          <w:rFonts w:ascii="GHEA Grapalat" w:hAnsi="GHEA Grapalat"/>
        </w:rPr>
        <w:t>,</w:t>
      </w:r>
      <w:r w:rsidR="00D256AA" w:rsidRPr="000E542D">
        <w:rPr>
          <w:rFonts w:ascii="GHEA Grapalat" w:hAnsi="GHEA Grapalat"/>
        </w:rPr>
        <w:t xml:space="preserve"> </w:t>
      </w:r>
      <w:r w:rsidR="00566E8B" w:rsidRPr="000E542D">
        <w:rPr>
          <w:rFonts w:ascii="GHEA Grapalat" w:hAnsi="GHEA Grapalat"/>
        </w:rPr>
        <w:t xml:space="preserve">заявка занявшего первое место участника </w:t>
      </w:r>
      <w:r w:rsidRPr="000E542D">
        <w:rPr>
          <w:rFonts w:ascii="GHEA Grapalat" w:hAnsi="GHEA Grapalat"/>
        </w:rPr>
        <w:t>решением комиссии отклоняет</w:t>
      </w:r>
      <w:r w:rsidR="00D256AA" w:rsidRPr="000E542D">
        <w:rPr>
          <w:rFonts w:ascii="GHEA Grapalat" w:hAnsi="GHEA Grapalat"/>
        </w:rPr>
        <w:t>ся</w:t>
      </w:r>
      <w:r w:rsidRPr="000E542D">
        <w:rPr>
          <w:rFonts w:ascii="GHEA Grapalat" w:hAnsi="GHEA Grapalat"/>
        </w:rPr>
        <w:t xml:space="preserve"> и на том же заседании комиссия признает занявш</w:t>
      </w:r>
      <w:r w:rsidR="001F4257" w:rsidRPr="000E542D">
        <w:rPr>
          <w:rFonts w:ascii="GHEA Grapalat" w:hAnsi="GHEA Grapalat"/>
        </w:rPr>
        <w:t>им</w:t>
      </w:r>
      <w:r w:rsidRPr="000E542D">
        <w:rPr>
          <w:rFonts w:ascii="GHEA Grapalat" w:hAnsi="GHEA Grapalat"/>
        </w:rPr>
        <w:t xml:space="preserve"> первое место </w:t>
      </w:r>
      <w:r w:rsidR="005B0547" w:rsidRPr="000E542D">
        <w:rPr>
          <w:rFonts w:ascii="GHEA Grapalat" w:hAnsi="GHEA Grapalat"/>
        </w:rPr>
        <w:t xml:space="preserve">того </w:t>
      </w:r>
      <w:r w:rsidRPr="000E542D">
        <w:rPr>
          <w:rFonts w:ascii="GHEA Grapalat" w:hAnsi="GHEA Grapalat"/>
        </w:rPr>
        <w:t xml:space="preserve">участника, </w:t>
      </w:r>
      <w:r w:rsidR="005B0547" w:rsidRPr="000E542D">
        <w:rPr>
          <w:rFonts w:ascii="GHEA Grapalat" w:hAnsi="GHEA Grapalat"/>
        </w:rPr>
        <w:t xml:space="preserve">который </w:t>
      </w:r>
      <w:r w:rsidRPr="000E542D">
        <w:rPr>
          <w:rFonts w:ascii="GHEA Grapalat" w:hAnsi="GHEA Grapalat"/>
        </w:rPr>
        <w:t>заня</w:t>
      </w:r>
      <w:r w:rsidR="005B0547" w:rsidRPr="000E542D">
        <w:rPr>
          <w:rFonts w:ascii="GHEA Grapalat" w:hAnsi="GHEA Grapalat"/>
        </w:rPr>
        <w:t>л</w:t>
      </w:r>
      <w:r w:rsidRPr="000E542D">
        <w:rPr>
          <w:rFonts w:ascii="GHEA Grapalat" w:hAnsi="GHEA Grapalat"/>
        </w:rPr>
        <w:t xml:space="preserve"> </w:t>
      </w:r>
      <w:r w:rsidR="001F4257" w:rsidRPr="000E542D">
        <w:rPr>
          <w:rFonts w:ascii="GHEA Grapalat" w:hAnsi="GHEA Grapalat"/>
        </w:rPr>
        <w:t xml:space="preserve">последующее </w:t>
      </w:r>
      <w:r w:rsidRPr="000E542D">
        <w:rPr>
          <w:rFonts w:ascii="GHEA Grapalat" w:hAnsi="GHEA Grapalat"/>
        </w:rPr>
        <w:t xml:space="preserve">место, </w:t>
      </w:r>
      <w:r w:rsidR="005B0547" w:rsidRPr="000E542D">
        <w:rPr>
          <w:rFonts w:ascii="GHEA Grapalat" w:hAnsi="GHEA Grapalat"/>
        </w:rPr>
        <w:t xml:space="preserve">с </w:t>
      </w:r>
      <w:r w:rsidRPr="000E542D">
        <w:rPr>
          <w:rFonts w:ascii="GHEA Grapalat" w:hAnsi="GHEA Grapalat"/>
        </w:rPr>
        <w:t>примен</w:t>
      </w:r>
      <w:r w:rsidR="005B0547" w:rsidRPr="000E542D">
        <w:rPr>
          <w:rFonts w:ascii="GHEA Grapalat" w:hAnsi="GHEA Grapalat"/>
        </w:rPr>
        <w:t>ением</w:t>
      </w:r>
      <w:r w:rsidRPr="000E542D">
        <w:rPr>
          <w:rFonts w:ascii="GHEA Grapalat" w:hAnsi="GHEA Grapalat"/>
        </w:rPr>
        <w:t xml:space="preserve"> услови</w:t>
      </w:r>
      <w:r w:rsidR="005B0547" w:rsidRPr="000E542D">
        <w:rPr>
          <w:rFonts w:ascii="GHEA Grapalat" w:hAnsi="GHEA Grapalat"/>
        </w:rPr>
        <w:t>и</w:t>
      </w:r>
      <w:r w:rsidRPr="000E542D">
        <w:rPr>
          <w:rFonts w:ascii="GHEA Grapalat" w:hAnsi="GHEA Grapalat"/>
        </w:rPr>
        <w:t>, установленны</w:t>
      </w:r>
      <w:r w:rsidR="005B0547" w:rsidRPr="000E542D">
        <w:rPr>
          <w:rFonts w:ascii="GHEA Grapalat" w:hAnsi="GHEA Grapalat"/>
        </w:rPr>
        <w:t>х</w:t>
      </w:r>
      <w:r w:rsidRPr="000E542D">
        <w:rPr>
          <w:rFonts w:ascii="GHEA Grapalat" w:hAnsi="GHEA Grapalat"/>
        </w:rPr>
        <w:t xml:space="preserve"> пунктами 7.1</w:t>
      </w:r>
      <w:r w:rsidR="002332F8" w:rsidRPr="000E542D">
        <w:rPr>
          <w:rFonts w:ascii="GHEA Grapalat" w:hAnsi="GHEA Grapalat"/>
        </w:rPr>
        <w:t>2</w:t>
      </w:r>
      <w:r w:rsidRPr="000E542D">
        <w:rPr>
          <w:rFonts w:ascii="GHEA Grapalat" w:hAnsi="GHEA Grapalat"/>
        </w:rPr>
        <w:t>-7.</w:t>
      </w:r>
      <w:r w:rsidR="002332F8" w:rsidRPr="000E542D">
        <w:rPr>
          <w:rFonts w:ascii="GHEA Grapalat" w:hAnsi="GHEA Grapalat"/>
        </w:rPr>
        <w:t>19</w:t>
      </w:r>
      <w:r w:rsidRPr="000E542D">
        <w:rPr>
          <w:rFonts w:ascii="GHEA Grapalat" w:hAnsi="GHEA Grapalat"/>
        </w:rPr>
        <w:t xml:space="preserve"> части 1 настоящего приглашения:</w:t>
      </w:r>
    </w:p>
    <w:p w:rsidR="00AC64E1" w:rsidRPr="000E542D" w:rsidRDefault="0045258A"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sidRPr="000E542D">
        <w:rPr>
          <w:rFonts w:ascii="GHEA Grapalat" w:hAnsi="GHEA Grapalat"/>
          <w:sz w:val="24"/>
          <w:szCs w:val="24"/>
        </w:rPr>
        <w:t>3</w:t>
      </w:r>
      <w:r w:rsidRPr="000E542D">
        <w:rPr>
          <w:rFonts w:ascii="GHEA Grapalat" w:hAnsi="GHEA Grapalat"/>
          <w:sz w:val="24"/>
          <w:szCs w:val="24"/>
        </w:rPr>
        <w:t xml:space="preserve"> части 1 настоящего приглашения</w:t>
      </w:r>
      <w:r w:rsidR="00840BA9" w:rsidRPr="000E542D">
        <w:rPr>
          <w:rFonts w:ascii="GHEA Grapalat" w:hAnsi="GHEA Grapalat"/>
          <w:sz w:val="24"/>
          <w:szCs w:val="24"/>
        </w:rPr>
        <w:t>.</w:t>
      </w:r>
      <w:r w:rsidR="00AC64E1" w:rsidRPr="000E542D">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0E542D" w:rsidRDefault="0045258A"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6E5FDD" w:rsidRPr="000E542D">
        <w:rPr>
          <w:rFonts w:ascii="GHEA Grapalat" w:hAnsi="GHEA Grapalat"/>
          <w:sz w:val="24"/>
          <w:szCs w:val="24"/>
        </w:rPr>
        <w:t>19</w:t>
      </w:r>
      <w:r w:rsidRPr="000E542D">
        <w:rPr>
          <w:rFonts w:ascii="GHEA Grapalat" w:hAnsi="GHEA Grapalat"/>
          <w:sz w:val="24"/>
          <w:szCs w:val="24"/>
        </w:rPr>
        <w:t xml:space="preserve"> </w:t>
      </w:r>
      <w:proofErr w:type="gramStart"/>
      <w:r w:rsidR="005D3466" w:rsidRPr="000E542D">
        <w:rPr>
          <w:rFonts w:ascii="GHEA Grapalat" w:hAnsi="GHEA Grapalat"/>
          <w:sz w:val="24"/>
          <w:szCs w:val="24"/>
        </w:rPr>
        <w:t>В</w:t>
      </w:r>
      <w:proofErr w:type="gramEnd"/>
      <w:r w:rsidRPr="000E542D">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sidRPr="000E542D">
        <w:rPr>
          <w:rFonts w:ascii="GHEA Grapalat" w:hAnsi="GHEA Grapalat"/>
          <w:sz w:val="24"/>
          <w:szCs w:val="24"/>
        </w:rPr>
        <w:t>6</w:t>
      </w:r>
      <w:r w:rsidRPr="000E542D">
        <w:rPr>
          <w:rFonts w:ascii="GHEA Grapalat" w:hAnsi="GHEA Grapalat"/>
          <w:sz w:val="24"/>
          <w:szCs w:val="24"/>
        </w:rPr>
        <w:t>-7.1</w:t>
      </w:r>
      <w:r w:rsidR="00374BA6" w:rsidRPr="000E542D">
        <w:rPr>
          <w:rFonts w:ascii="GHEA Grapalat" w:hAnsi="GHEA Grapalat"/>
          <w:sz w:val="24"/>
          <w:szCs w:val="24"/>
        </w:rPr>
        <w:t>8</w:t>
      </w:r>
      <w:r w:rsidRPr="000E542D">
        <w:rPr>
          <w:rFonts w:ascii="GHEA Grapalat" w:hAnsi="GHEA Grapalat"/>
          <w:sz w:val="24"/>
          <w:szCs w:val="24"/>
        </w:rPr>
        <w:t xml:space="preserve"> части 1 настоящего приглашения:</w:t>
      </w:r>
    </w:p>
    <w:p w:rsidR="002B121D"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DB3CEA" w:rsidRPr="000E542D">
        <w:rPr>
          <w:rFonts w:ascii="GHEA Grapalat" w:hAnsi="GHEA Grapalat"/>
          <w:sz w:val="24"/>
          <w:szCs w:val="24"/>
        </w:rPr>
        <w:t>20</w:t>
      </w:r>
      <w:r w:rsidR="000F5EC2" w:rsidRPr="000E542D">
        <w:rPr>
          <w:rFonts w:ascii="GHEA Grapalat" w:hAnsi="GHEA Grapalat"/>
          <w:sz w:val="24"/>
          <w:szCs w:val="24"/>
        </w:rPr>
        <w:tab/>
      </w:r>
      <w:r w:rsidRPr="000E542D">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E542D" w:rsidRDefault="00FF60C2"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7.</w:t>
      </w:r>
      <w:r w:rsidR="009D4B01" w:rsidRPr="000E542D">
        <w:rPr>
          <w:rFonts w:ascii="GHEA Grapalat" w:hAnsi="GHEA Grapalat"/>
        </w:rPr>
        <w:t>2</w:t>
      </w:r>
      <w:r w:rsidR="00003CBF" w:rsidRPr="000E542D">
        <w:rPr>
          <w:rFonts w:ascii="GHEA Grapalat" w:hAnsi="GHEA Grapalat"/>
        </w:rPr>
        <w:t>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Электронные извещения отправляются комиссией и (или) заказчиком </w:t>
      </w:r>
      <w:r w:rsidR="00455570" w:rsidRPr="000E542D">
        <w:rPr>
          <w:rFonts w:ascii="GHEA Grapalat" w:hAnsi="GHEA Grapalat"/>
        </w:rPr>
        <w:t>на электронную почту, указанную в заявке участника</w:t>
      </w:r>
      <w:r w:rsidRPr="000E542D">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0E542D">
        <w:rPr>
          <w:rFonts w:ascii="GHEA Grapalat" w:hAnsi="GHEA Grapalat"/>
        </w:rPr>
        <w:t>онный адрес секретаря комиссии.</w:t>
      </w:r>
    </w:p>
    <w:p w:rsidR="00265D18" w:rsidRPr="000E542D" w:rsidRDefault="00265D18" w:rsidP="00B72983">
      <w:pPr>
        <w:widowControl w:val="0"/>
        <w:spacing w:after="160"/>
        <w:ind w:firstLine="567"/>
        <w:jc w:val="both"/>
        <w:rPr>
          <w:rFonts w:ascii="GHEA Grapalat" w:hAnsi="GHEA Grapalat"/>
        </w:rPr>
      </w:pPr>
      <w:r w:rsidRPr="000E542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7.2</w:t>
      </w:r>
      <w:r w:rsidR="00AB69FC" w:rsidRPr="000E542D">
        <w:rPr>
          <w:rFonts w:ascii="GHEA Grapalat" w:hAnsi="GHEA Grapalat"/>
          <w:sz w:val="24"/>
          <w:szCs w:val="24"/>
        </w:rPr>
        <w:t>2</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Занявший </w:t>
      </w:r>
      <w:proofErr w:type="gramStart"/>
      <w:r w:rsidRPr="000E542D">
        <w:rPr>
          <w:rFonts w:ascii="GHEA Grapalat" w:hAnsi="GHEA Grapalat"/>
          <w:sz w:val="24"/>
          <w:szCs w:val="24"/>
        </w:rPr>
        <w:t>первое место</w:t>
      </w:r>
      <w:proofErr w:type="gramEnd"/>
      <w:r w:rsidRPr="000E542D">
        <w:rPr>
          <w:rFonts w:ascii="GHEA Grapalat" w:hAnsi="GHEA Grapalat"/>
          <w:sz w:val="24"/>
          <w:szCs w:val="24"/>
        </w:rPr>
        <w:t xml:space="preserve"> и отобранный участник определяется по отдельным лотам</w:t>
      </w:r>
      <w:r w:rsidR="00C92CC6" w:rsidRPr="000E542D">
        <w:rPr>
          <w:rFonts w:ascii="GHEA Grapalat" w:hAnsi="GHEA Grapalat"/>
          <w:sz w:val="24"/>
          <w:szCs w:val="24"/>
        </w:rPr>
        <w:t>.</w:t>
      </w:r>
    </w:p>
    <w:p w:rsidR="00583092"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7.2</w:t>
      </w:r>
      <w:r w:rsidR="00AB69FC" w:rsidRPr="000E542D">
        <w:rPr>
          <w:rFonts w:ascii="GHEA Grapalat" w:hAnsi="GHEA Grapalat"/>
        </w:rPr>
        <w:t>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sidRPr="000E542D">
        <w:rPr>
          <w:rFonts w:ascii="GHEA Grapalat" w:hAnsi="GHEA Grapalat"/>
        </w:rPr>
        <w:t>2</w:t>
      </w:r>
      <w:r w:rsidRPr="000E542D">
        <w:rPr>
          <w:rFonts w:ascii="GHEA Grapalat" w:hAnsi="GHEA Grapalat"/>
        </w:rPr>
        <w:t>-7.2</w:t>
      </w:r>
      <w:r w:rsidR="00193644" w:rsidRPr="000E542D">
        <w:rPr>
          <w:rFonts w:ascii="GHEA Grapalat" w:hAnsi="GHEA Grapalat"/>
        </w:rPr>
        <w:t>2</w:t>
      </w:r>
      <w:r w:rsidRPr="000E542D">
        <w:rPr>
          <w:rFonts w:ascii="GHEA Grapalat" w:hAnsi="GHEA Grapalat"/>
        </w:rPr>
        <w:t xml:space="preserve"> части 1 настоящего Приглашения.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16BF4" w:rsidRPr="000E542D">
        <w:rPr>
          <w:rFonts w:ascii="GHEA Grapalat" w:hAnsi="GHEA Grapalat"/>
          <w:sz w:val="24"/>
          <w:szCs w:val="24"/>
        </w:rPr>
        <w:t>4</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E542D" w:rsidRDefault="0085254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915629" w:rsidRPr="000E542D">
        <w:rPr>
          <w:rFonts w:ascii="GHEA Grapalat" w:hAnsi="GHEA Grapalat"/>
          <w:sz w:val="24"/>
          <w:szCs w:val="24"/>
        </w:rPr>
        <w:t>5</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E542D" w:rsidRDefault="006621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0E542D">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B66DA"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С целью применения пункта 7.2</w:t>
      </w:r>
      <w:r w:rsidR="00DB66DA" w:rsidRPr="000E542D">
        <w:rPr>
          <w:rFonts w:ascii="GHEA Grapalat" w:hAnsi="GHEA Grapalat"/>
          <w:sz w:val="24"/>
          <w:szCs w:val="24"/>
        </w:rPr>
        <w:t>5</w:t>
      </w:r>
      <w:r w:rsidRPr="000E542D">
        <w:rPr>
          <w:rFonts w:ascii="GHEA Grapalat" w:hAnsi="GHEA Grapalat"/>
          <w:sz w:val="24"/>
          <w:szCs w:val="24"/>
        </w:rPr>
        <w:t xml:space="preserve"> части 1 настоящего Приглашения созывается внеочередное заседание Комиссии.</w:t>
      </w:r>
    </w:p>
    <w:p w:rsidR="00E45ACA" w:rsidRPr="000E542D" w:rsidRDefault="00FF60C2" w:rsidP="00B72983">
      <w:pPr>
        <w:pStyle w:val="norm"/>
        <w:widowControl w:val="0"/>
        <w:tabs>
          <w:tab w:val="left" w:pos="1276"/>
        </w:tabs>
        <w:spacing w:after="160" w:line="240" w:lineRule="auto"/>
        <w:ind w:firstLine="567"/>
        <w:rPr>
          <w:rFonts w:ascii="GHEA Grapalat" w:hAnsi="GHEA Grapalat" w:cs="Tahoma"/>
          <w:sz w:val="24"/>
          <w:szCs w:val="24"/>
        </w:rPr>
      </w:pPr>
      <w:r w:rsidRPr="000E542D">
        <w:rPr>
          <w:rFonts w:ascii="GHEA Grapalat" w:hAnsi="GHEA Grapalat"/>
          <w:sz w:val="24"/>
          <w:szCs w:val="24"/>
        </w:rPr>
        <w:t>7.2</w:t>
      </w:r>
      <w:r w:rsidR="007B7A3B" w:rsidRPr="000E542D">
        <w:rPr>
          <w:rFonts w:ascii="GHEA Grapalat" w:hAnsi="GHEA Grapalat"/>
          <w:sz w:val="24"/>
          <w:szCs w:val="24"/>
        </w:rPr>
        <w:t>7</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B7A3B" w:rsidRPr="000E542D">
        <w:rPr>
          <w:rFonts w:ascii="GHEA Grapalat" w:hAnsi="GHEA Grapalat"/>
          <w:sz w:val="24"/>
          <w:szCs w:val="24"/>
        </w:rPr>
        <w:t>28</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E542D" w:rsidRDefault="00583092" w:rsidP="00B72983">
      <w:pPr>
        <w:pStyle w:val="23"/>
        <w:widowControl w:val="0"/>
        <w:spacing w:after="160" w:line="240" w:lineRule="auto"/>
        <w:ind w:firstLine="567"/>
        <w:rPr>
          <w:rFonts w:ascii="GHEA Grapalat" w:hAnsi="GHEA Grapalat"/>
          <w:i/>
          <w:sz w:val="24"/>
          <w:szCs w:val="24"/>
        </w:rPr>
      </w:pPr>
      <w:r w:rsidRPr="000E542D">
        <w:rPr>
          <w:rFonts w:ascii="GHEA Grapalat" w:hAnsi="GHEA Grapalat"/>
          <w:sz w:val="24"/>
          <w:szCs w:val="24"/>
        </w:rPr>
        <w:t xml:space="preserve">Период ожидания в случае настоящей процедуры составляет </w:t>
      </w:r>
      <w:r w:rsidR="002F572F" w:rsidRPr="000E542D">
        <w:rPr>
          <w:rFonts w:ascii="GHEA Grapalat" w:hAnsi="GHEA Grapalat"/>
          <w:sz w:val="24"/>
          <w:szCs w:val="24"/>
        </w:rPr>
        <w:t xml:space="preserve">5 </w:t>
      </w:r>
      <w:r w:rsidRPr="000E542D">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0E542D" w:rsidRDefault="00583092"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0E542D" w:rsidRDefault="00DD412B" w:rsidP="00B72983">
      <w:pPr>
        <w:widowControl w:val="0"/>
        <w:spacing w:after="160"/>
        <w:jc w:val="center"/>
        <w:rPr>
          <w:rFonts w:ascii="GHEA Grapalat" w:hAnsi="GHEA Grapalat" w:cs="Arial"/>
          <w:b/>
          <w:iCs/>
        </w:rPr>
      </w:pPr>
      <w:r w:rsidRPr="000E542D">
        <w:rPr>
          <w:rFonts w:ascii="GHEA Grapalat" w:hAnsi="GHEA Grapalat"/>
          <w:b/>
        </w:rPr>
        <w:t xml:space="preserve">8. ЗАКЛЮЧЕНИЕ ДОГОВОРА </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течение четырех рабочих дней, следующих за окончанием периода ожидания, установленного пунктом 7.</w:t>
      </w:r>
      <w:r w:rsidR="007B7A3B" w:rsidRPr="000E542D">
        <w:rPr>
          <w:rFonts w:ascii="GHEA Grapalat" w:hAnsi="GHEA Grapalat"/>
        </w:rPr>
        <w:t>28</w:t>
      </w:r>
      <w:r w:rsidRPr="000E542D">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sidRPr="000E542D">
        <w:rPr>
          <w:rFonts w:ascii="GHEA Grapalat" w:hAnsi="GHEA Grapalat"/>
        </w:rPr>
        <w:t xml:space="preserve">28 </w:t>
      </w:r>
      <w:r w:rsidRPr="000E542D">
        <w:rPr>
          <w:rFonts w:ascii="GHEA Grapalat" w:hAnsi="GHEA Grapalat"/>
        </w:rPr>
        <w:t>части 1 настоящего Приглашения.</w:t>
      </w:r>
    </w:p>
    <w:p w:rsidR="00F23A51"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0F5EC2" w:rsidRPr="000E542D">
        <w:rPr>
          <w:rFonts w:ascii="GHEA Grapalat" w:hAnsi="GHEA Grapalat"/>
        </w:rPr>
        <w:tab/>
      </w:r>
      <w:r w:rsidRPr="000E542D">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0E542D">
        <w:rPr>
          <w:rFonts w:ascii="GHEA Grapalat" w:hAnsi="GHEA Grapalat"/>
        </w:rPr>
        <w:t>м участником.</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w:t>
      </w:r>
      <w:r w:rsidR="00BC4870"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E542D" w:rsidRDefault="000313A6" w:rsidP="00B72983">
      <w:pPr>
        <w:widowControl w:val="0"/>
        <w:spacing w:after="160"/>
        <w:ind w:firstLine="567"/>
        <w:jc w:val="both"/>
        <w:rPr>
          <w:rFonts w:ascii="GHEA Grapalat" w:hAnsi="GHEA Grapalat" w:cs="Sylfaen"/>
        </w:rPr>
      </w:pPr>
      <w:r w:rsidRPr="000E542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E542D" w:rsidRDefault="00DD412B"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lastRenderedPageBreak/>
        <w:t>8.</w:t>
      </w:r>
      <w:r w:rsidR="0095648A" w:rsidRPr="000E542D">
        <w:rPr>
          <w:rFonts w:ascii="GHEA Grapalat" w:hAnsi="GHEA Grapalat"/>
          <w:i w:val="0"/>
          <w:sz w:val="24"/>
          <w:szCs w:val="24"/>
        </w:rPr>
        <w:t>5</w:t>
      </w:r>
      <w:r w:rsidR="008818E3" w:rsidRPr="000E542D">
        <w:rPr>
          <w:rFonts w:ascii="GHEA Grapalat" w:hAnsi="GHEA Grapalat"/>
          <w:i w:val="0"/>
          <w:sz w:val="24"/>
          <w:szCs w:val="24"/>
        </w:rPr>
        <w:t>.</w:t>
      </w:r>
      <w:r w:rsidR="000F5EC2" w:rsidRPr="000E542D">
        <w:rPr>
          <w:rFonts w:ascii="GHEA Grapalat" w:hAnsi="GHEA Grapalat"/>
          <w:i w:val="0"/>
          <w:sz w:val="24"/>
          <w:szCs w:val="24"/>
        </w:rPr>
        <w:tab/>
      </w:r>
      <w:r w:rsidRPr="000E542D">
        <w:rPr>
          <w:rFonts w:ascii="GHEA Grapalat" w:hAnsi="GHEA Grapalat"/>
          <w:i w:val="0"/>
          <w:sz w:val="24"/>
          <w:szCs w:val="24"/>
        </w:rPr>
        <w:t>До истечения срока, предусмотренного пунктом 8.</w:t>
      </w:r>
      <w:r w:rsidR="00AB3123" w:rsidRPr="000E542D">
        <w:rPr>
          <w:rFonts w:ascii="GHEA Grapalat" w:hAnsi="GHEA Grapalat"/>
          <w:i w:val="0"/>
          <w:sz w:val="24"/>
          <w:szCs w:val="24"/>
        </w:rPr>
        <w:t>4</w:t>
      </w:r>
      <w:r w:rsidRPr="000E542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0E542D" w:rsidRDefault="000709E0" w:rsidP="00B72983">
      <w:pPr>
        <w:widowControl w:val="0"/>
        <w:spacing w:after="160"/>
        <w:jc w:val="center"/>
        <w:rPr>
          <w:rFonts w:ascii="GHEA Grapalat" w:hAnsi="GHEA Grapalat" w:cs="Arial"/>
          <w:b/>
          <w:iCs/>
        </w:rPr>
      </w:pPr>
      <w:r w:rsidRPr="000E542D">
        <w:rPr>
          <w:rFonts w:ascii="GHEA Grapalat" w:hAnsi="GHEA Grapalat"/>
          <w:b/>
        </w:rPr>
        <w:t xml:space="preserve">9. ОБЕСПЕЧЕНИЕ ДОГОВОРА </w:t>
      </w:r>
    </w:p>
    <w:p w:rsidR="00096865"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0E542D">
        <w:rPr>
          <w:rFonts w:ascii="GHEA Grapalat" w:hAnsi="GHEA Grapalat"/>
        </w:rPr>
        <w:t>е настоящей процедуры договору.</w:t>
      </w:r>
    </w:p>
    <w:p w:rsidR="00B0019D" w:rsidRPr="000E542D" w:rsidRDefault="00B0019D" w:rsidP="00B72983">
      <w:pPr>
        <w:widowControl w:val="0"/>
        <w:spacing w:after="160"/>
        <w:ind w:firstLine="567"/>
        <w:jc w:val="both"/>
        <w:rPr>
          <w:rFonts w:ascii="GHEA Grapalat" w:hAnsi="GHEA Grapalat" w:cs="Sylfaen"/>
        </w:rPr>
      </w:pPr>
      <w:r w:rsidRPr="000E542D">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0E542D">
        <w:rPr>
          <w:rFonts w:ascii="GHEA Grapalat" w:hAnsi="GHEA Grapalat"/>
        </w:rPr>
        <w:t>7</w:t>
      </w:r>
      <w:r w:rsidRPr="000E542D">
        <w:rPr>
          <w:rFonts w:ascii="GHEA Grapalat" w:hAnsi="GHEA Grapalat"/>
        </w:rPr>
        <w:t xml:space="preserve"> формой.</w:t>
      </w:r>
    </w:p>
    <w:p w:rsidR="00CA1C11"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E542D">
        <w:rPr>
          <w:rFonts w:ascii="GHEA Grapalat" w:hAnsi="GHEA Grapalat"/>
          <w:i/>
        </w:rPr>
        <w:t xml:space="preserve"> </w:t>
      </w:r>
      <w:r w:rsidRPr="000E542D">
        <w:rPr>
          <w:rFonts w:ascii="GHEA Grapalat" w:hAnsi="GHEA Grapalat"/>
        </w:rPr>
        <w:t>Порядок погашения предоплат</w:t>
      </w:r>
      <w:r w:rsidR="000F5EC2" w:rsidRPr="000E542D">
        <w:rPr>
          <w:rFonts w:ascii="GHEA Grapalat" w:hAnsi="GHEA Grapalat"/>
        </w:rPr>
        <w:t>ы установлен проектом договора.</w:t>
      </w:r>
    </w:p>
    <w:p w:rsidR="005162B1" w:rsidRPr="000E542D" w:rsidRDefault="000709E0" w:rsidP="00B72983">
      <w:pPr>
        <w:widowControl w:val="0"/>
        <w:tabs>
          <w:tab w:val="left" w:pos="1134"/>
        </w:tabs>
        <w:spacing w:after="160"/>
        <w:ind w:firstLine="567"/>
        <w:jc w:val="both"/>
        <w:rPr>
          <w:rFonts w:ascii="GHEA Grapalat" w:hAnsi="GHEA Grapalat"/>
        </w:rPr>
      </w:pPr>
      <w:r w:rsidRPr="000E542D">
        <w:rPr>
          <w:rFonts w:ascii="GHEA Grapalat" w:hAnsi="GHEA Grapalat"/>
        </w:rPr>
        <w:t>9.4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в рамках процедуры закупки, организованной по лотам:</w:t>
      </w:r>
    </w:p>
    <w:p w:rsidR="003B4D8E" w:rsidRPr="000E542D" w:rsidRDefault="00B11B3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0E542D">
        <w:rPr>
          <w:rFonts w:ascii="GHEA Grapalat" w:hAnsi="GHEA Grapalat"/>
        </w:rPr>
        <w:t xml:space="preserve"> отношении общей цены договора.</w:t>
      </w:r>
    </w:p>
    <w:p w:rsidR="005162B1" w:rsidRPr="000E542D" w:rsidRDefault="004974D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0E542D" w:rsidRDefault="008D5016" w:rsidP="00B72983">
      <w:pPr>
        <w:widowControl w:val="0"/>
        <w:spacing w:after="160"/>
        <w:jc w:val="center"/>
        <w:rPr>
          <w:rFonts w:ascii="GHEA Grapalat" w:hAnsi="GHEA Grapalat" w:cs="Arial"/>
          <w:b/>
        </w:rPr>
      </w:pPr>
      <w:r w:rsidRPr="000E542D">
        <w:rPr>
          <w:rFonts w:ascii="GHEA Grapalat" w:hAnsi="GHEA Grapalat"/>
          <w:b/>
        </w:rPr>
        <w:t>10. ОБЪЯВЛЕНИЕ ПРОЦЕДУРЫ НЕСОСТОЯВШЕЙСЯ</w:t>
      </w:r>
    </w:p>
    <w:p w:rsidR="00096865" w:rsidRPr="000E542D" w:rsidRDefault="00096865"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10.1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Согласно статье 37 Закона, Комиссия объявляет настоящую процедуру несостоявшейся, если: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ни одна из заявок не соответствует условиям приглашения;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0F5EC2" w:rsidRPr="000E542D">
        <w:rPr>
          <w:rFonts w:ascii="GHEA Grapalat" w:hAnsi="GHEA Grapalat"/>
        </w:rPr>
        <w:tab/>
      </w:r>
      <w:r w:rsidRPr="000E542D">
        <w:rPr>
          <w:rFonts w:ascii="GHEA Grapalat" w:hAnsi="GHEA Grapalat"/>
        </w:rPr>
        <w:t>не подано ни одной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0F5EC2" w:rsidRPr="000E542D">
        <w:rPr>
          <w:rFonts w:ascii="GHEA Grapalat" w:hAnsi="GHEA Grapalat"/>
        </w:rPr>
        <w:tab/>
      </w:r>
      <w:r w:rsidRPr="000E542D">
        <w:rPr>
          <w:rFonts w:ascii="GHEA Grapalat" w:hAnsi="GHEA Grapalat"/>
        </w:rPr>
        <w:t>договор не заключается.</w:t>
      </w:r>
    </w:p>
    <w:p w:rsidR="00CA1C11" w:rsidRPr="000E542D" w:rsidRDefault="00731D26" w:rsidP="00B72983">
      <w:pPr>
        <w:widowControl w:val="0"/>
        <w:tabs>
          <w:tab w:val="left" w:pos="1276"/>
        </w:tabs>
        <w:spacing w:after="160"/>
        <w:ind w:firstLine="567"/>
        <w:jc w:val="both"/>
        <w:rPr>
          <w:rFonts w:ascii="GHEA Grapalat" w:hAnsi="GHEA Grapalat"/>
        </w:rPr>
      </w:pPr>
      <w:r w:rsidRPr="000E542D">
        <w:rPr>
          <w:rFonts w:ascii="GHEA Grapalat" w:hAnsi="GHEA Grapalat"/>
        </w:rPr>
        <w:t>10.2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В течение рабочего дня, следующего за объявлением процедуры закупки </w:t>
      </w:r>
      <w:r w:rsidRPr="000E542D">
        <w:rPr>
          <w:rFonts w:ascii="GHEA Grapalat" w:hAnsi="GHEA Grapalat"/>
        </w:rPr>
        <w:lastRenderedPageBreak/>
        <w:t>несостоявшейся, заказчик опубликовывает в бюллетене объявление, в котором указывается обоснование объявления пр</w:t>
      </w:r>
      <w:r w:rsidR="000F5EC2" w:rsidRPr="000E542D">
        <w:rPr>
          <w:rFonts w:ascii="GHEA Grapalat" w:hAnsi="GHEA Grapalat"/>
        </w:rPr>
        <w:t>оцедуры закупки несостоявшейся.</w:t>
      </w: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11. ПРАВО УЧАС</w:t>
      </w:r>
      <w:r w:rsidR="002D5BDA" w:rsidRPr="000E542D">
        <w:rPr>
          <w:rFonts w:ascii="GHEA Grapalat" w:hAnsi="GHEA Grapalat"/>
          <w:b/>
        </w:rPr>
        <w:t xml:space="preserve">ТНИКА И ПОРЯДОК ОБЖАЛОВАНИЯ ИМ </w:t>
      </w:r>
      <w:r w:rsidRPr="000E542D">
        <w:rPr>
          <w:rFonts w:ascii="GHEA Grapalat" w:hAnsi="GHEA Grapalat"/>
          <w:b/>
        </w:rPr>
        <w:t xml:space="preserve">ДЕЙСТВИЙ </w:t>
      </w:r>
      <w:r w:rsidR="002D5BDA" w:rsidRPr="000E542D">
        <w:rPr>
          <w:rFonts w:ascii="GHEA Grapalat" w:hAnsi="GHEA Grapalat"/>
          <w:b/>
        </w:rPr>
        <w:br/>
      </w:r>
      <w:r w:rsidRPr="000E542D">
        <w:rPr>
          <w:rFonts w:ascii="GHEA Grapalat" w:hAnsi="GHEA Grapalat"/>
          <w:b/>
        </w:rPr>
        <w:t xml:space="preserve">И (ИЛИ) ПРИНЯТЫХ РЕШЕНИЙ, </w:t>
      </w:r>
      <w:r w:rsidR="002D5BDA" w:rsidRPr="000E542D">
        <w:rPr>
          <w:rFonts w:ascii="GHEA Grapalat" w:hAnsi="GHEA Grapalat"/>
          <w:b/>
        </w:rPr>
        <w:br/>
      </w:r>
      <w:r w:rsidRPr="000E542D">
        <w:rPr>
          <w:rFonts w:ascii="GHEA Grapalat" w:hAnsi="GHEA Grapalat"/>
          <w:b/>
        </w:rPr>
        <w:t>СВЯЗАННЫХ С ПРОЦЕССОМ ЗАКУПКИ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0E542D">
        <w:rPr>
          <w:rFonts w:ascii="GHEA Grapalat" w:hAnsi="GHEA Grapalat"/>
        </w:rPr>
        <w:t>связанные с закупками жалобы</w:t>
      </w:r>
      <w:r w:rsidRPr="000E542D">
        <w:rPr>
          <w:rFonts w:ascii="GHEA Grapalat" w:hAnsi="GHEA Grapalat"/>
        </w:rPr>
        <w:t>.</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11.2</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Каждое лицо согласно </w:t>
      </w:r>
      <w:proofErr w:type="gramStart"/>
      <w:r w:rsidRPr="000E542D">
        <w:rPr>
          <w:rFonts w:ascii="GHEA Grapalat" w:hAnsi="GHEA Grapalat"/>
        </w:rPr>
        <w:t>Закону</w:t>
      </w:r>
      <w:proofErr w:type="gramEnd"/>
      <w:r w:rsidRPr="000E542D">
        <w:rPr>
          <w:rFonts w:ascii="GHEA Grapalat" w:hAnsi="GHEA Grapalat"/>
        </w:rPr>
        <w:t xml:space="preserve"> имеет право:</w:t>
      </w:r>
    </w:p>
    <w:p w:rsidR="00D70894"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2D5BDA" w:rsidRPr="000E542D">
        <w:rPr>
          <w:rFonts w:ascii="GHEA Grapalat" w:hAnsi="GHEA Grapalat"/>
        </w:rPr>
        <w:tab/>
      </w:r>
      <w:r w:rsidRPr="000E542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0E542D">
        <w:rPr>
          <w:rFonts w:ascii="GHEA Grapalat" w:hAnsi="GHEA Grapalat"/>
        </w:rPr>
        <w:t>связанные с закупками жалобы</w:t>
      </w:r>
      <w:r w:rsidR="001925AF" w:rsidRPr="000E542D">
        <w:rPr>
          <w:rFonts w:ascii="GHEA Grapalat" w:hAnsi="GHEA Grapalat"/>
        </w:rPr>
        <w:t>.</w:t>
      </w:r>
      <w:r w:rsidR="006C503D" w:rsidRPr="000E542D">
        <w:rPr>
          <w:rFonts w:ascii="Sylfaen" w:hAnsi="Sylfaen"/>
          <w:lang w:val="hy-AM"/>
        </w:rPr>
        <w:t xml:space="preserve"> </w:t>
      </w:r>
      <w:r w:rsidR="006C503D" w:rsidRPr="000E542D">
        <w:rPr>
          <w:rFonts w:ascii="GHEA Grapalat" w:hAnsi="GHEA Grapalat"/>
        </w:rPr>
        <w:t>Порядок деятельности лица, рассматривающего связанные с закупками</w:t>
      </w:r>
      <w:r w:rsidR="00605B72" w:rsidRPr="000E542D">
        <w:rPr>
          <w:rFonts w:ascii="GHEA Grapalat" w:hAnsi="GHEA Grapalat"/>
        </w:rPr>
        <w:t xml:space="preserve"> </w:t>
      </w:r>
      <w:proofErr w:type="gramStart"/>
      <w:r w:rsidR="00605B72" w:rsidRPr="000E542D">
        <w:rPr>
          <w:rFonts w:ascii="GHEA Grapalat" w:hAnsi="GHEA Grapalat"/>
        </w:rPr>
        <w:t>жалобы,</w:t>
      </w:r>
      <w:r w:rsidR="006C503D" w:rsidRPr="000E542D">
        <w:rPr>
          <w:rFonts w:ascii="GHEA Grapalat" w:hAnsi="GHEA Grapalat"/>
        </w:rPr>
        <w:t>,</w:t>
      </w:r>
      <w:proofErr w:type="gramEnd"/>
      <w:r w:rsidR="006C503D" w:rsidRPr="000E542D">
        <w:rPr>
          <w:rFonts w:ascii="GHEA Grapalat" w:hAnsi="GHEA Grapalat"/>
        </w:rPr>
        <w:t xml:space="preserve"> утвержден приказом министра финансов РА N 600-Н от 6 декабря 2018 года.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11.4</w:t>
      </w:r>
      <w:r w:rsidR="002D5BDA" w:rsidRPr="000E542D">
        <w:rPr>
          <w:rFonts w:ascii="GHEA Grapalat" w:hAnsi="GHEA Grapalat"/>
        </w:rPr>
        <w:t>.</w:t>
      </w:r>
      <w:r w:rsidR="002D5BDA" w:rsidRPr="000E542D">
        <w:rPr>
          <w:rFonts w:ascii="GHEA Grapalat" w:hAnsi="GHEA Grapalat"/>
        </w:rPr>
        <w:tab/>
      </w:r>
      <w:r w:rsidRPr="000E542D">
        <w:rPr>
          <w:rFonts w:ascii="GHEA Grapalat" w:hAnsi="GHEA Grapalat"/>
        </w:rPr>
        <w:t>Если подавшее жалобу лицо обжалует:</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решение о заключении договора, то жалоба подается в период ожидания, предусмотренный пунктом 7.</w:t>
      </w:r>
      <w:r w:rsidR="00647198" w:rsidRPr="000E542D">
        <w:rPr>
          <w:rFonts w:ascii="GHEA Grapalat" w:hAnsi="GHEA Grapalat"/>
        </w:rPr>
        <w:t>2</w:t>
      </w:r>
      <w:r w:rsidR="000F33A6" w:rsidRPr="000E542D">
        <w:rPr>
          <w:rFonts w:ascii="GHEA Grapalat" w:hAnsi="GHEA Grapalat"/>
        </w:rPr>
        <w:t>8</w:t>
      </w:r>
      <w:r w:rsidRPr="000E542D">
        <w:rPr>
          <w:rFonts w:ascii="GHEA Grapalat" w:hAnsi="GHEA Grapalat"/>
        </w:rPr>
        <w:t xml:space="preserve"> части 1 настоящего Приглашения;</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характеристики предмета закупки или требования приглашения, то жалоба подается до истечения оконч</w:t>
      </w:r>
      <w:r w:rsidR="002D5BDA" w:rsidRPr="000E542D">
        <w:rPr>
          <w:rFonts w:ascii="GHEA Grapalat" w:hAnsi="GHEA Grapalat"/>
        </w:rPr>
        <w:t>ательного срока подачи заявок.</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11.5</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наименования и адреса заказчика;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2D5BDA" w:rsidRPr="000E542D">
        <w:rPr>
          <w:rFonts w:ascii="GHEA Grapalat" w:hAnsi="GHEA Grapalat"/>
        </w:rPr>
        <w:tab/>
      </w:r>
      <w:r w:rsidRPr="000E542D">
        <w:rPr>
          <w:rFonts w:ascii="GHEA Grapalat" w:hAnsi="GHEA Grapalat"/>
        </w:rPr>
        <w:t>кода и предмета обжалуемой процедуры закупки;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2D5BDA" w:rsidRPr="000E542D">
        <w:rPr>
          <w:rFonts w:ascii="GHEA Grapalat" w:hAnsi="GHEA Grapalat"/>
        </w:rPr>
        <w:tab/>
      </w:r>
      <w:r w:rsidRPr="000E542D">
        <w:rPr>
          <w:rFonts w:ascii="GHEA Grapalat" w:hAnsi="GHEA Grapalat"/>
        </w:rPr>
        <w:t xml:space="preserve">предмета спора и </w:t>
      </w:r>
      <w:proofErr w:type="gramStart"/>
      <w:r w:rsidRPr="000E542D">
        <w:rPr>
          <w:rFonts w:ascii="GHEA Grapalat" w:hAnsi="GHEA Grapalat"/>
        </w:rPr>
        <w:t>требования</w:t>
      </w:r>
      <w:proofErr w:type="gramEnd"/>
      <w:r w:rsidRPr="000E542D">
        <w:rPr>
          <w:rFonts w:ascii="GHEA Grapalat" w:hAnsi="GHEA Grapalat"/>
        </w:rPr>
        <w:t xml:space="preserve">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w:t>
      </w:r>
      <w:r w:rsidR="002D5BDA" w:rsidRPr="000E542D">
        <w:rPr>
          <w:rFonts w:ascii="GHEA Grapalat" w:hAnsi="GHEA Grapalat"/>
        </w:rPr>
        <w:tab/>
      </w:r>
      <w:r w:rsidRPr="000E542D">
        <w:rPr>
          <w:rFonts w:ascii="GHEA Grapalat" w:hAnsi="GHEA Grapalat"/>
        </w:rPr>
        <w:t>фактических и правовых оснований жалобы, доказательств по ней;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6)</w:t>
      </w:r>
      <w:r w:rsidR="002D5BDA" w:rsidRPr="000E542D">
        <w:rPr>
          <w:rFonts w:ascii="GHEA Grapalat" w:hAnsi="GHEA Grapalat"/>
        </w:rPr>
        <w:tab/>
      </w:r>
      <w:r w:rsidRPr="000E542D">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0E542D">
        <w:rPr>
          <w:rFonts w:ascii="GHEA Grapalat" w:hAnsi="GHEA Grapalat"/>
        </w:rPr>
        <w:t>драмов</w:t>
      </w:r>
      <w:proofErr w:type="spellEnd"/>
      <w:r w:rsidRPr="000E542D">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0E542D">
        <w:rPr>
          <w:rFonts w:ascii="GHEA Grapalat" w:hAnsi="GHEA Grapalat"/>
        </w:rPr>
        <w:t>значейский счет "900008000482".</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2D5BDA" w:rsidRPr="000E542D">
        <w:rPr>
          <w:rFonts w:ascii="GHEA Grapalat" w:hAnsi="GHEA Grapalat"/>
        </w:rPr>
        <w:tab/>
      </w:r>
      <w:r w:rsidRPr="000E542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2D5BDA" w:rsidRPr="000E542D">
        <w:rPr>
          <w:rFonts w:ascii="GHEA Grapalat" w:hAnsi="GHEA Grapalat"/>
        </w:rPr>
        <w:tab/>
      </w:r>
      <w:r w:rsidRPr="000E542D">
        <w:rPr>
          <w:rFonts w:ascii="GHEA Grapalat" w:hAnsi="GHEA Grapalat"/>
        </w:rPr>
        <w:t>иных необходимых сведений.</w:t>
      </w:r>
    </w:p>
    <w:p w:rsidR="007F5493" w:rsidRPr="000E542D" w:rsidRDefault="007F5493" w:rsidP="00B72983">
      <w:pPr>
        <w:widowControl w:val="0"/>
        <w:tabs>
          <w:tab w:val="left" w:pos="1134"/>
        </w:tabs>
        <w:spacing w:after="160"/>
        <w:ind w:firstLine="567"/>
        <w:jc w:val="both"/>
        <w:rPr>
          <w:rFonts w:ascii="GHEA Grapalat" w:hAnsi="GHEA Grapalat"/>
        </w:rPr>
      </w:pPr>
      <w:r w:rsidRPr="000E542D">
        <w:rPr>
          <w:rFonts w:ascii="GHEA Grapalat" w:hAnsi="GHEA Grapalat"/>
        </w:rPr>
        <w:t>11.6 Жалоба лицу, рассматривающему связанные с закупками</w:t>
      </w:r>
      <w:r w:rsidR="00C27840" w:rsidRPr="000E542D">
        <w:rPr>
          <w:rFonts w:ascii="GHEA Grapalat" w:hAnsi="GHEA Grapalat"/>
        </w:rPr>
        <w:t xml:space="preserve"> жалобы</w:t>
      </w:r>
      <w:r w:rsidRPr="000E542D">
        <w:rPr>
          <w:rFonts w:ascii="GHEA Grapalat" w:hAnsi="GHEA Grapalat"/>
        </w:rPr>
        <w:t xml:space="preserve">, подается по </w:t>
      </w:r>
      <w:r w:rsidRPr="000E542D">
        <w:rPr>
          <w:rFonts w:ascii="GHEA Grapalat" w:hAnsi="GHEA Grapalat"/>
        </w:rPr>
        <w:lastRenderedPageBreak/>
        <w:t xml:space="preserve">адресу Республика Армения, 0010, г. Ереван, </w:t>
      </w:r>
      <w:proofErr w:type="spellStart"/>
      <w:r w:rsidRPr="000E542D">
        <w:rPr>
          <w:rFonts w:ascii="GHEA Grapalat" w:hAnsi="GHEA Grapalat"/>
        </w:rPr>
        <w:t>ул.Мелик-Адамян</w:t>
      </w:r>
      <w:proofErr w:type="spellEnd"/>
      <w:r w:rsidRPr="000E542D">
        <w:rPr>
          <w:rFonts w:ascii="GHEA Grapalat" w:hAnsi="GHEA Grapalat"/>
        </w:rPr>
        <w:t xml:space="preserve"> 1 или воспроизведенный (отсканированный) вариант с оригинала  высылается </w:t>
      </w:r>
      <w:r w:rsidR="00886871" w:rsidRPr="000E542D">
        <w:rPr>
          <w:rFonts w:ascii="GHEA Grapalat" w:hAnsi="GHEA Grapalat"/>
        </w:rPr>
        <w:t xml:space="preserve">на электронную почту по адресу </w:t>
      </w:r>
      <w:hyperlink r:id="rId13" w:history="1">
        <w:r w:rsidRPr="000E542D">
          <w:rPr>
            <w:rFonts w:ascii="GHEA Grapalat" w:hAnsi="GHEA Grapalat"/>
          </w:rPr>
          <w:t>secretariat@minfin.am</w:t>
        </w:r>
      </w:hyperlink>
      <w:r w:rsidRPr="000E542D">
        <w:rPr>
          <w:rFonts w:ascii="GHEA Grapalat" w:hAnsi="GHEA Grapalat"/>
        </w:rPr>
        <w:t xml:space="preserve">. </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430A4" w:rsidRPr="000E542D">
        <w:rPr>
          <w:rFonts w:ascii="GHEA Grapalat" w:hAnsi="GHEA Grapalat"/>
        </w:rPr>
        <w:t>7</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w:t>
      </w:r>
      <w:r w:rsidR="00F430A4" w:rsidRPr="000E542D">
        <w:rPr>
          <w:rFonts w:ascii="GHEA Grapalat" w:hAnsi="GHEA Grapalat"/>
        </w:rPr>
        <w:t>8</w:t>
      </w:r>
      <w:r w:rsidR="008818E3" w:rsidRPr="000E542D">
        <w:rPr>
          <w:rFonts w:ascii="GHEA Grapalat" w:hAnsi="GHEA Grapalat"/>
        </w:rPr>
        <w:t>.</w:t>
      </w:r>
      <w:r w:rsidR="002D5BDA" w:rsidRPr="000E542D">
        <w:rPr>
          <w:rFonts w:ascii="GHEA Grapalat" w:hAnsi="GHEA Grapalat"/>
        </w:rPr>
        <w:tab/>
      </w:r>
      <w:r w:rsidR="00891ED9" w:rsidRPr="000E542D">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0E542D">
        <w:rPr>
          <w:rFonts w:ascii="GHEA Grapalat" w:hAnsi="GHEA Grapalat"/>
        </w:rPr>
        <w:t>анные</w:t>
      </w:r>
      <w:r w:rsidR="00891ED9" w:rsidRPr="000E542D">
        <w:rPr>
          <w:rFonts w:ascii="GHEA Grapalat" w:hAnsi="GHEA Grapalat"/>
        </w:rPr>
        <w:t xml:space="preserve"> с закупками</w:t>
      </w:r>
      <w:r w:rsidR="003B7320" w:rsidRPr="000E542D">
        <w:rPr>
          <w:rFonts w:ascii="GHEA Grapalat" w:hAnsi="GHEA Grapalat"/>
        </w:rPr>
        <w:t xml:space="preserve"> жалобы</w:t>
      </w:r>
      <w:r w:rsidR="00891ED9" w:rsidRPr="000E542D">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0E542D">
        <w:rPr>
          <w:rFonts w:ascii="GHEA Grapalat" w:hAnsi="GHEA Grapalat"/>
        </w:rPr>
        <w:t>недостатков</w:t>
      </w:r>
      <w:r w:rsidR="00891ED9" w:rsidRPr="000E542D">
        <w:rPr>
          <w:rFonts w:ascii="GHEA Grapalat" w:hAnsi="GHEA Grapalat"/>
        </w:rPr>
        <w:t>.</w:t>
      </w:r>
      <w:r w:rsidR="00E14650"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день</w:t>
      </w:r>
      <w:r w:rsidR="00891ED9" w:rsidRPr="000E542D">
        <w:rPr>
          <w:rFonts w:ascii="GHEA Grapalat" w:hAnsi="GHEA Grapalat"/>
        </w:rPr>
        <w:t xml:space="preserve"> </w:t>
      </w:r>
      <w:r w:rsidR="00891ED9" w:rsidRPr="000E542D">
        <w:rPr>
          <w:rFonts w:ascii="GHEA Grapalat" w:hAnsi="GHEA Grapalat" w:hint="eastAsia"/>
        </w:rPr>
        <w:t>отправки</w:t>
      </w:r>
      <w:r w:rsidR="00891ED9" w:rsidRPr="000E542D">
        <w:rPr>
          <w:rFonts w:ascii="GHEA Grapalat" w:hAnsi="GHEA Grapalat"/>
        </w:rPr>
        <w:t xml:space="preserve"> </w:t>
      </w:r>
      <w:r w:rsidR="00891ED9" w:rsidRPr="000E542D">
        <w:rPr>
          <w:rFonts w:ascii="GHEA Grapalat" w:hAnsi="GHEA Grapalat" w:hint="eastAsia"/>
        </w:rPr>
        <w:t>письма</w:t>
      </w:r>
      <w:r w:rsidR="00891ED9" w:rsidRPr="000E542D">
        <w:rPr>
          <w:rFonts w:ascii="GHEA Grapalat" w:hAnsi="GHEA Grapalat"/>
        </w:rPr>
        <w:t xml:space="preserve"> </w:t>
      </w:r>
      <w:r w:rsidR="00891ED9" w:rsidRPr="000E542D">
        <w:rPr>
          <w:rFonts w:ascii="GHEA Grapalat" w:hAnsi="GHEA Grapalat" w:hint="eastAsia"/>
        </w:rPr>
        <w:t>лицо</w:t>
      </w:r>
      <w:r w:rsidR="00891ED9" w:rsidRPr="000E542D">
        <w:rPr>
          <w:rFonts w:ascii="GHEA Grapalat" w:hAnsi="GHEA Grapalat"/>
        </w:rPr>
        <w:t xml:space="preserve">, </w:t>
      </w:r>
      <w:r w:rsidR="00891ED9" w:rsidRPr="000E542D">
        <w:rPr>
          <w:rFonts w:ascii="GHEA Grapalat" w:hAnsi="GHEA Grapalat" w:hint="eastAsia"/>
        </w:rPr>
        <w:t>рассматривающее</w:t>
      </w:r>
      <w:r w:rsidR="00891ED9" w:rsidRPr="000E542D">
        <w:rPr>
          <w:rFonts w:ascii="GHEA Grapalat" w:hAnsi="GHEA Grapalat"/>
        </w:rPr>
        <w:t xml:space="preserve"> </w:t>
      </w:r>
      <w:r w:rsidR="00891ED9" w:rsidRPr="000E542D">
        <w:rPr>
          <w:rFonts w:ascii="GHEA Grapalat" w:hAnsi="GHEA Grapalat" w:hint="eastAsia"/>
        </w:rPr>
        <w:t>связанные</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закупками</w:t>
      </w:r>
      <w:r w:rsidR="003B7320" w:rsidRPr="000E542D">
        <w:rPr>
          <w:rFonts w:ascii="GHEA Grapalat" w:hAnsi="GHEA Grapalat"/>
        </w:rPr>
        <w:t xml:space="preserve"> жалобы</w:t>
      </w:r>
      <w:r w:rsidR="00891ED9" w:rsidRPr="000E542D">
        <w:rPr>
          <w:rFonts w:ascii="GHEA Grapalat" w:hAnsi="GHEA Grapalat"/>
        </w:rPr>
        <w:t xml:space="preserve">, </w:t>
      </w:r>
      <w:r w:rsidR="00891ED9" w:rsidRPr="000E542D">
        <w:rPr>
          <w:rFonts w:ascii="GHEA Grapalat" w:hAnsi="GHEA Grapalat" w:hint="eastAsia"/>
        </w:rPr>
        <w:t>отправляет</w:t>
      </w:r>
      <w:r w:rsidR="00891ED9" w:rsidRPr="000E542D">
        <w:rPr>
          <w:rFonts w:ascii="GHEA Grapalat" w:hAnsi="GHEA Grapalat"/>
        </w:rPr>
        <w:t xml:space="preserve"> </w:t>
      </w:r>
      <w:r w:rsidR="00E14650" w:rsidRPr="000E542D">
        <w:rPr>
          <w:rFonts w:ascii="GHEA Grapalat" w:hAnsi="GHEA Grapalat"/>
        </w:rPr>
        <w:t>воспроизведенный</w:t>
      </w:r>
      <w:r w:rsidR="00891ED9" w:rsidRPr="000E542D">
        <w:rPr>
          <w:rFonts w:ascii="GHEA Grapalat" w:hAnsi="GHEA Grapalat"/>
        </w:rPr>
        <w:t xml:space="preserve"> (</w:t>
      </w:r>
      <w:r w:rsidR="00891ED9" w:rsidRPr="000E542D">
        <w:rPr>
          <w:rFonts w:ascii="GHEA Grapalat" w:hAnsi="GHEA Grapalat" w:hint="eastAsia"/>
        </w:rPr>
        <w:t>отсканированн</w:t>
      </w:r>
      <w:r w:rsidR="00E14650" w:rsidRPr="000E542D">
        <w:rPr>
          <w:rFonts w:ascii="GHEA Grapalat" w:hAnsi="GHEA Grapalat"/>
        </w:rPr>
        <w:t>ый</w:t>
      </w:r>
      <w:r w:rsidR="00891ED9" w:rsidRPr="000E542D">
        <w:rPr>
          <w:rFonts w:ascii="GHEA Grapalat" w:hAnsi="GHEA Grapalat"/>
        </w:rPr>
        <w:t xml:space="preserve">) </w:t>
      </w:r>
      <w:r w:rsidR="00E14650" w:rsidRPr="000E542D">
        <w:rPr>
          <w:rFonts w:ascii="GHEA Grapalat" w:hAnsi="GHEA Grapalat"/>
        </w:rPr>
        <w:t>вариант</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его</w:t>
      </w:r>
      <w:r w:rsidR="00891ED9" w:rsidRPr="000E542D">
        <w:rPr>
          <w:rFonts w:ascii="GHEA Grapalat" w:hAnsi="GHEA Grapalat"/>
        </w:rPr>
        <w:t xml:space="preserve"> </w:t>
      </w:r>
      <w:r w:rsidR="00891ED9" w:rsidRPr="000E542D">
        <w:rPr>
          <w:rFonts w:ascii="GHEA Grapalat" w:hAnsi="GHEA Grapalat" w:hint="eastAsia"/>
        </w:rPr>
        <w:t>оригинала</w:t>
      </w:r>
      <w:r w:rsidR="00891ED9" w:rsidRPr="000E542D">
        <w:rPr>
          <w:rFonts w:ascii="GHEA Grapalat" w:hAnsi="GHEA Grapalat"/>
        </w:rPr>
        <w:t xml:space="preserve"> </w:t>
      </w:r>
      <w:r w:rsidR="00E14650" w:rsidRPr="000E542D">
        <w:rPr>
          <w:rFonts w:ascii="GHEA Grapalat" w:hAnsi="GHEA Grapalat"/>
        </w:rPr>
        <w:t>также</w:t>
      </w:r>
      <w:r w:rsidR="00891ED9" w:rsidRPr="000E542D">
        <w:rPr>
          <w:rFonts w:ascii="GHEA Grapalat" w:hAnsi="GHEA Grapalat"/>
        </w:rPr>
        <w:t xml:space="preserve"> </w:t>
      </w:r>
      <w:r w:rsidR="00891ED9" w:rsidRPr="000E542D">
        <w:rPr>
          <w:rFonts w:ascii="GHEA Grapalat" w:hAnsi="GHEA Grapalat" w:hint="eastAsia"/>
        </w:rPr>
        <w:t>на</w:t>
      </w:r>
      <w:r w:rsidR="00891ED9" w:rsidRPr="000E542D">
        <w:rPr>
          <w:rFonts w:ascii="GHEA Grapalat" w:hAnsi="GHEA Grapalat"/>
        </w:rPr>
        <w:t xml:space="preserve"> </w:t>
      </w:r>
      <w:r w:rsidR="00891ED9" w:rsidRPr="000E542D">
        <w:rPr>
          <w:rFonts w:ascii="GHEA Grapalat" w:hAnsi="GHEA Grapalat" w:hint="eastAsia"/>
        </w:rPr>
        <w:t>адрес</w:t>
      </w:r>
      <w:r w:rsidR="00891ED9" w:rsidRPr="000E542D">
        <w:rPr>
          <w:rFonts w:ascii="GHEA Grapalat" w:hAnsi="GHEA Grapalat"/>
        </w:rPr>
        <w:t xml:space="preserve"> </w:t>
      </w:r>
      <w:r w:rsidR="00891ED9" w:rsidRPr="000E542D">
        <w:rPr>
          <w:rFonts w:ascii="GHEA Grapalat" w:hAnsi="GHEA Grapalat" w:hint="eastAsia"/>
        </w:rPr>
        <w:t>электронной</w:t>
      </w:r>
      <w:r w:rsidR="00891ED9" w:rsidRPr="000E542D">
        <w:rPr>
          <w:rFonts w:ascii="GHEA Grapalat" w:hAnsi="GHEA Grapalat"/>
        </w:rPr>
        <w:t xml:space="preserve"> </w:t>
      </w:r>
      <w:r w:rsidR="00891ED9" w:rsidRPr="000E542D">
        <w:rPr>
          <w:rFonts w:ascii="GHEA Grapalat" w:hAnsi="GHEA Grapalat" w:hint="eastAsia"/>
        </w:rPr>
        <w:t>почты</w:t>
      </w:r>
      <w:r w:rsidR="00891ED9" w:rsidRPr="000E542D">
        <w:rPr>
          <w:rFonts w:ascii="GHEA Grapalat" w:hAnsi="GHEA Grapalat"/>
        </w:rPr>
        <w:t xml:space="preserve">, </w:t>
      </w:r>
      <w:proofErr w:type="spellStart"/>
      <w:r w:rsidR="00891ED9" w:rsidRPr="000E542D">
        <w:rPr>
          <w:rFonts w:ascii="GHEA Grapalat" w:hAnsi="GHEA Grapalat" w:hint="eastAsia"/>
        </w:rPr>
        <w:t>указанн</w:t>
      </w:r>
      <w:r w:rsidR="00E14650" w:rsidRPr="000E542D">
        <w:rPr>
          <w:rFonts w:ascii="GHEA Grapalat" w:hAnsi="GHEA Grapalat"/>
        </w:rPr>
        <w:t>օ</w:t>
      </w:r>
      <w:r w:rsidR="00891ED9" w:rsidRPr="000E542D">
        <w:rPr>
          <w:rFonts w:ascii="GHEA Grapalat" w:hAnsi="GHEA Grapalat" w:hint="eastAsia"/>
        </w:rPr>
        <w:t>й</w:t>
      </w:r>
      <w:proofErr w:type="spellEnd"/>
      <w:r w:rsidR="00891ED9"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жалобе</w:t>
      </w:r>
      <w:r w:rsidR="00E07AFE" w:rsidRPr="000E542D">
        <w:rPr>
          <w:rFonts w:ascii="GHEA Grapalat" w:hAnsi="GHEA Grapalat"/>
        </w:rPr>
        <w:t>.</w:t>
      </w:r>
      <w:r w:rsidRPr="000E542D">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proofErr w:type="gramStart"/>
      <w:r w:rsidRPr="000E542D">
        <w:rPr>
          <w:rFonts w:ascii="GHEA Grapalat" w:hAnsi="GHEA Grapalat"/>
        </w:rPr>
        <w:t>жалобы</w:t>
      </w:r>
      <w:proofErr w:type="gramEnd"/>
      <w:r w:rsidRPr="000E542D">
        <w:rPr>
          <w:rFonts w:ascii="GHEA Grapalat" w:hAnsi="GHEA Grapalat"/>
        </w:rPr>
        <w:t xml:space="preserve"> связ</w:t>
      </w:r>
      <w:r w:rsidR="00486723" w:rsidRPr="000E542D">
        <w:rPr>
          <w:rFonts w:ascii="GHEA Grapalat" w:hAnsi="GHEA Grapalat"/>
        </w:rPr>
        <w:t>анные</w:t>
      </w:r>
      <w:r w:rsidRPr="000E542D">
        <w:rPr>
          <w:rFonts w:ascii="GHEA Grapalat" w:hAnsi="GHEA Grapalat"/>
        </w:rPr>
        <w:t xml:space="preserve"> с закупками, считается представленной в установленный срок.</w:t>
      </w:r>
    </w:p>
    <w:p w:rsidR="00F83E0D" w:rsidRPr="000E542D" w:rsidRDefault="008B3A13"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11.9</w:t>
      </w:r>
      <w:r w:rsidR="00F83E0D" w:rsidRPr="000E542D">
        <w:rPr>
          <w:rFonts w:ascii="GHEA Grapalat" w:hAnsi="GHEA Grapalat"/>
        </w:rPr>
        <w:t xml:space="preserve"> </w:t>
      </w:r>
      <w:proofErr w:type="gramStart"/>
      <w:r w:rsidR="00F83E0D" w:rsidRPr="000E542D">
        <w:rPr>
          <w:rFonts w:ascii="GHEA Grapalat" w:hAnsi="GHEA Grapalat"/>
        </w:rPr>
        <w:t>В</w:t>
      </w:r>
      <w:proofErr w:type="gramEnd"/>
      <w:r w:rsidR="00F83E0D" w:rsidRPr="000E542D">
        <w:rPr>
          <w:rFonts w:ascii="GHEA Grapalat" w:hAnsi="GHEA Grapalat"/>
        </w:rPr>
        <w:t xml:space="preserve"> течение одного рабочего дня со дня принятия жалобы к производству, лицо, рассматривающее </w:t>
      </w:r>
      <w:r w:rsidR="00486723" w:rsidRPr="000E542D">
        <w:rPr>
          <w:rFonts w:ascii="GHEA Grapalat" w:hAnsi="GHEA Grapalat"/>
        </w:rPr>
        <w:t>связанные</w:t>
      </w:r>
      <w:r w:rsidR="00F83E0D" w:rsidRPr="000E542D">
        <w:rPr>
          <w:rFonts w:ascii="GHEA Grapalat" w:hAnsi="GHEA Grapalat"/>
        </w:rPr>
        <w:t xml:space="preserve"> с закупками</w:t>
      </w:r>
      <w:r w:rsidR="00486723" w:rsidRPr="000E542D">
        <w:rPr>
          <w:rFonts w:ascii="GHEA Grapalat" w:hAnsi="GHEA Grapalat"/>
        </w:rPr>
        <w:t xml:space="preserve"> жалобы</w:t>
      </w:r>
      <w:r w:rsidR="00F83E0D" w:rsidRPr="000E542D">
        <w:rPr>
          <w:rFonts w:ascii="GHEA Grapalat" w:hAnsi="GHEA Grapalat"/>
        </w:rPr>
        <w:t xml:space="preserve">, в бюллетене публикует жалобу </w:t>
      </w:r>
      <w:r w:rsidR="00B915B1" w:rsidRPr="000E542D">
        <w:rPr>
          <w:rFonts w:ascii="GHEA Grapalat" w:hAnsi="GHEA Grapalat"/>
        </w:rPr>
        <w:t>и</w:t>
      </w:r>
      <w:r w:rsidR="00F83E0D" w:rsidRPr="000E542D">
        <w:rPr>
          <w:rFonts w:ascii="GHEA Grapalat" w:hAnsi="GHEA Grapalat"/>
        </w:rPr>
        <w:t xml:space="preserve"> объявление о ней.</w:t>
      </w:r>
      <w:r w:rsidR="009F062D" w:rsidRPr="000E542D">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0E542D">
        <w:rPr>
          <w:rFonts w:ascii="GHEA Grapalat" w:hAnsi="GHEA Grapalat"/>
        </w:rPr>
        <w:t>.</w:t>
      </w:r>
      <w:r w:rsidR="00EC1EC3" w:rsidRPr="000E542D">
        <w:t xml:space="preserve"> </w:t>
      </w:r>
      <w:r w:rsidR="00EC1EC3" w:rsidRPr="000E542D">
        <w:rPr>
          <w:rFonts w:ascii="GHEA Grapalat" w:hAnsi="GHEA Grapalat"/>
        </w:rPr>
        <w:t>Жалоба считается принятым к производству по истечении срока, предусмотренного пунктом 11.</w:t>
      </w:r>
      <w:r w:rsidR="00B70E85" w:rsidRPr="000E542D">
        <w:rPr>
          <w:rFonts w:ascii="GHEA Grapalat" w:hAnsi="GHEA Grapalat"/>
          <w:lang w:val="hy-AM"/>
        </w:rPr>
        <w:t>8</w:t>
      </w:r>
      <w:r w:rsidR="00EC1EC3" w:rsidRPr="000E542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EC1EC3" w:rsidRPr="000E542D">
        <w:rPr>
          <w:rFonts w:ascii="GHEA Grapalat" w:hAnsi="GHEA Grapalat"/>
        </w:rPr>
        <w:t>недостатками  -</w:t>
      </w:r>
      <w:proofErr w:type="gramEnd"/>
      <w:r w:rsidR="00EC1EC3" w:rsidRPr="000E542D">
        <w:rPr>
          <w:rFonts w:ascii="GHEA Grapalat" w:hAnsi="GHEA Grapalat"/>
        </w:rPr>
        <w:t xml:space="preserve"> со дня ее предоставления лицу, рассматривающему </w:t>
      </w:r>
      <w:r w:rsidR="00486723" w:rsidRPr="000E542D">
        <w:rPr>
          <w:rFonts w:ascii="GHEA Grapalat" w:hAnsi="GHEA Grapalat"/>
        </w:rPr>
        <w:t>связанные с закупками жалобы</w:t>
      </w:r>
      <w:r w:rsidR="00EC1EC3" w:rsidRPr="000E542D">
        <w:rPr>
          <w:rFonts w:ascii="GHEA Grapalat" w:hAnsi="GHEA Grapalat"/>
        </w:rPr>
        <w:t>.</w:t>
      </w:r>
    </w:p>
    <w:p w:rsidR="00F83E0D" w:rsidRPr="000E542D" w:rsidRDefault="002D307D"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11.10</w:t>
      </w:r>
      <w:r w:rsidR="007C79AE" w:rsidRPr="000E542D">
        <w:rPr>
          <w:rFonts w:ascii="GHEA Grapalat" w:hAnsi="GHEA Grapalat" w:cs="Sylfaen"/>
        </w:rPr>
        <w:t xml:space="preserve"> </w:t>
      </w:r>
      <w:proofErr w:type="gramStart"/>
      <w:r w:rsidR="007C79AE" w:rsidRPr="000E542D">
        <w:rPr>
          <w:rFonts w:ascii="GHEA Grapalat" w:hAnsi="GHEA Grapalat" w:cs="Sylfaen" w:hint="eastAsia"/>
        </w:rPr>
        <w:t>В</w:t>
      </w:r>
      <w:proofErr w:type="gramEnd"/>
      <w:r w:rsidR="007C79AE" w:rsidRPr="000E542D">
        <w:rPr>
          <w:rFonts w:ascii="GHEA Grapalat" w:hAnsi="GHEA Grapalat" w:cs="Sylfaen"/>
        </w:rPr>
        <w:t xml:space="preserve"> </w:t>
      </w:r>
      <w:r w:rsidR="007C79AE" w:rsidRPr="000E542D">
        <w:rPr>
          <w:rFonts w:ascii="GHEA Grapalat" w:hAnsi="GHEA Grapalat" w:cs="Sylfaen" w:hint="eastAsia"/>
        </w:rPr>
        <w:t>течение</w:t>
      </w:r>
      <w:r w:rsidR="007C79AE" w:rsidRPr="000E542D">
        <w:rPr>
          <w:rFonts w:ascii="GHEA Grapalat" w:hAnsi="GHEA Grapalat" w:cs="Sylfaen"/>
        </w:rPr>
        <w:t xml:space="preserve"> </w:t>
      </w:r>
      <w:r w:rsidR="007C79AE" w:rsidRPr="000E542D">
        <w:rPr>
          <w:rFonts w:ascii="GHEA Grapalat" w:hAnsi="GHEA Grapalat" w:cs="Sylfaen" w:hint="eastAsia"/>
        </w:rPr>
        <w:t>двух</w:t>
      </w:r>
      <w:r w:rsidR="007C79AE" w:rsidRPr="000E542D">
        <w:rPr>
          <w:rFonts w:ascii="GHEA Grapalat" w:hAnsi="GHEA Grapalat" w:cs="Sylfaen"/>
        </w:rPr>
        <w:t xml:space="preserve"> </w:t>
      </w:r>
      <w:r w:rsidR="007C79AE" w:rsidRPr="000E542D">
        <w:rPr>
          <w:rFonts w:ascii="GHEA Grapalat" w:hAnsi="GHEA Grapalat" w:cs="Sylfaen" w:hint="eastAsia"/>
        </w:rPr>
        <w:t>рабочих</w:t>
      </w:r>
      <w:r w:rsidR="007C79AE" w:rsidRPr="000E542D">
        <w:rPr>
          <w:rFonts w:ascii="GHEA Grapalat" w:hAnsi="GHEA Grapalat" w:cs="Sylfaen"/>
        </w:rPr>
        <w:t xml:space="preserve"> </w:t>
      </w:r>
      <w:r w:rsidR="007C79AE" w:rsidRPr="000E542D">
        <w:rPr>
          <w:rFonts w:ascii="GHEA Grapalat" w:hAnsi="GHEA Grapalat" w:cs="Sylfaen" w:hint="eastAsia"/>
        </w:rPr>
        <w:t>дней</w:t>
      </w:r>
      <w:r w:rsidR="007C79AE" w:rsidRPr="000E542D">
        <w:rPr>
          <w:rFonts w:ascii="GHEA Grapalat" w:hAnsi="GHEA Grapalat" w:cs="Sylfaen"/>
        </w:rPr>
        <w:t xml:space="preserve"> </w:t>
      </w:r>
      <w:r w:rsidR="007C79AE" w:rsidRPr="000E542D">
        <w:rPr>
          <w:rFonts w:ascii="GHEA Grapalat" w:hAnsi="GHEA Grapalat" w:cs="Sylfaen" w:hint="eastAsia"/>
        </w:rPr>
        <w:t>со</w:t>
      </w:r>
      <w:r w:rsidR="007C79AE" w:rsidRPr="000E542D">
        <w:rPr>
          <w:rFonts w:ascii="GHEA Grapalat" w:hAnsi="GHEA Grapalat" w:cs="Sylfaen"/>
        </w:rPr>
        <w:t xml:space="preserve"> </w:t>
      </w:r>
      <w:r w:rsidR="007C79AE" w:rsidRPr="000E542D">
        <w:rPr>
          <w:rFonts w:ascii="GHEA Grapalat" w:hAnsi="GHEA Grapalat" w:cs="Sylfaen" w:hint="eastAsia"/>
        </w:rPr>
        <w:t>дня</w:t>
      </w:r>
      <w:r w:rsidR="007C79AE" w:rsidRPr="000E542D">
        <w:rPr>
          <w:rFonts w:ascii="GHEA Grapalat" w:hAnsi="GHEA Grapalat" w:cs="Sylfaen"/>
        </w:rPr>
        <w:t xml:space="preserve"> </w:t>
      </w:r>
      <w:r w:rsidR="007C79AE" w:rsidRPr="000E542D">
        <w:rPr>
          <w:rFonts w:ascii="GHEA Grapalat" w:hAnsi="GHEA Grapalat" w:cs="Sylfaen" w:hint="eastAsia"/>
        </w:rPr>
        <w:t>принятия</w:t>
      </w:r>
      <w:r w:rsidR="007C79AE" w:rsidRPr="000E542D">
        <w:rPr>
          <w:rFonts w:ascii="GHEA Grapalat" w:hAnsi="GHEA Grapalat" w:cs="Sylfaen"/>
        </w:rPr>
        <w:t xml:space="preserve">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производству</w:t>
      </w:r>
      <w:r w:rsidR="007C79AE" w:rsidRPr="000E542D">
        <w:rPr>
          <w:rFonts w:ascii="GHEA Grapalat" w:hAnsi="GHEA Grapalat" w:cs="Sylfaen"/>
        </w:rPr>
        <w:t xml:space="preserve"> </w:t>
      </w:r>
      <w:r w:rsidR="007C79AE" w:rsidRPr="000E542D">
        <w:rPr>
          <w:rFonts w:ascii="GHEA Grapalat" w:hAnsi="GHEA Grapalat" w:cs="Sylfaen" w:hint="eastAsia"/>
        </w:rPr>
        <w:t>лицо</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рассматривающее</w:t>
      </w:r>
      <w:r w:rsidR="007C79AE" w:rsidRPr="000E542D">
        <w:rPr>
          <w:rFonts w:ascii="GHEA Grapalat" w:hAnsi="GHEA Grapalat" w:cs="Sylfaen"/>
        </w:rPr>
        <w:t xml:space="preserve"> </w:t>
      </w:r>
      <w:r w:rsidR="002862C9"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обращается</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письмом</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заказчику</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6B01D6" w:rsidRPr="000E542D">
        <w:rPr>
          <w:rFonts w:ascii="GHEA Grapalat" w:hAnsi="GHEA Grapalat" w:cs="Sylfaen" w:hint="eastAsia"/>
        </w:rPr>
        <w:t>в</w:t>
      </w:r>
      <w:r w:rsidR="006B01D6" w:rsidRPr="000E542D">
        <w:rPr>
          <w:rFonts w:ascii="GHEA Grapalat" w:hAnsi="GHEA Grapalat" w:cs="Sylfaen"/>
        </w:rPr>
        <w:t xml:space="preserve"> </w:t>
      </w:r>
      <w:r w:rsidR="006B01D6" w:rsidRPr="000E542D">
        <w:rPr>
          <w:rFonts w:ascii="GHEA Grapalat" w:hAnsi="GHEA Grapalat" w:cs="Sylfaen" w:hint="eastAsia"/>
        </w:rPr>
        <w:t>письменном</w:t>
      </w:r>
      <w:r w:rsidR="006B01D6" w:rsidRPr="000E542D">
        <w:rPr>
          <w:rFonts w:ascii="GHEA Grapalat" w:hAnsi="GHEA Grapalat" w:cs="Sylfaen"/>
        </w:rPr>
        <w:t xml:space="preserve"> </w:t>
      </w:r>
      <w:r w:rsidR="006B01D6" w:rsidRPr="000E542D">
        <w:rPr>
          <w:rFonts w:ascii="GHEA Grapalat" w:hAnsi="GHEA Grapalat" w:cs="Sylfaen" w:hint="eastAsia"/>
        </w:rPr>
        <w:t>виде</w:t>
      </w:r>
      <w:r w:rsidR="006B01D6" w:rsidRPr="000E542D">
        <w:rPr>
          <w:rFonts w:ascii="GHEA Grapalat" w:hAnsi="GHEA Grapalat" w:cs="Sylfaen"/>
        </w:rPr>
        <w:t xml:space="preserve"> </w:t>
      </w:r>
      <w:r w:rsidR="006B01D6" w:rsidRPr="000E542D">
        <w:rPr>
          <w:rFonts w:ascii="GHEA Grapalat" w:hAnsi="GHEA Grapalat" w:cs="Sylfaen" w:hint="eastAsia"/>
        </w:rPr>
        <w:t>позицию</w:t>
      </w:r>
      <w:r w:rsidR="006B01D6" w:rsidRPr="000E542D">
        <w:rPr>
          <w:rFonts w:ascii="GHEA Grapalat" w:hAnsi="GHEA Grapalat" w:cs="Sylfaen"/>
        </w:rPr>
        <w:t xml:space="preserve"> </w:t>
      </w:r>
      <w:r w:rsidR="002862C9" w:rsidRPr="000E542D">
        <w:rPr>
          <w:rFonts w:ascii="GHEA Grapalat" w:hAnsi="GHEA Grapalat" w:cs="Sylfaen"/>
        </w:rPr>
        <w:t>по</w:t>
      </w:r>
      <w:r w:rsidR="006B01D6" w:rsidRPr="000E542D">
        <w:rPr>
          <w:rFonts w:ascii="GHEA Grapalat" w:hAnsi="GHEA Grapalat" w:cs="Sylfaen"/>
        </w:rPr>
        <w:t xml:space="preserve"> </w:t>
      </w:r>
      <w:r w:rsidR="006B01D6" w:rsidRPr="000E542D">
        <w:rPr>
          <w:rFonts w:ascii="GHEA Grapalat" w:hAnsi="GHEA Grapalat" w:cs="Sylfaen" w:hint="eastAsia"/>
        </w:rPr>
        <w:t>жалоб</w:t>
      </w:r>
      <w:r w:rsidR="002862C9" w:rsidRPr="000E542D">
        <w:rPr>
          <w:rFonts w:ascii="GHEA Grapalat" w:hAnsi="GHEA Grapalat" w:cs="Sylfaen"/>
        </w:rPr>
        <w:t>е</w:t>
      </w:r>
      <w:r w:rsidR="007C79AE" w:rsidRPr="000E542D">
        <w:rPr>
          <w:rFonts w:ascii="GHEA Grapalat" w:hAnsi="GHEA Grapalat" w:cs="Sylfaen"/>
        </w:rPr>
        <w:t xml:space="preserve">, </w:t>
      </w:r>
      <w:r w:rsidR="007C79AE" w:rsidRPr="000E542D">
        <w:rPr>
          <w:rFonts w:ascii="GHEA Grapalat" w:hAnsi="GHEA Grapalat" w:cs="Sylfaen" w:hint="eastAsia"/>
        </w:rPr>
        <w:t>а</w:t>
      </w:r>
      <w:r w:rsidR="007C79AE" w:rsidRPr="000E542D">
        <w:rPr>
          <w:rFonts w:ascii="GHEA Grapalat" w:hAnsi="GHEA Grapalat" w:cs="Sylfaen"/>
        </w:rPr>
        <w:t xml:space="preserve"> </w:t>
      </w:r>
      <w:r w:rsidR="007C79AE" w:rsidRPr="000E542D">
        <w:rPr>
          <w:rFonts w:ascii="GHEA Grapalat" w:hAnsi="GHEA Grapalat" w:cs="Sylfaen" w:hint="eastAsia"/>
        </w:rPr>
        <w:t>также</w:t>
      </w:r>
      <w:r w:rsidR="007C79AE" w:rsidRPr="000E542D">
        <w:rPr>
          <w:rFonts w:ascii="GHEA Grapalat" w:hAnsi="GHEA Grapalat" w:cs="Sylfaen"/>
        </w:rPr>
        <w:t xml:space="preserve"> </w:t>
      </w:r>
      <w:r w:rsidR="006B01D6" w:rsidRPr="000E542D">
        <w:rPr>
          <w:rFonts w:ascii="GHEA Grapalat" w:hAnsi="GHEA Grapalat" w:cs="Sylfaen" w:hint="eastAsia"/>
        </w:rPr>
        <w:t>с</w:t>
      </w:r>
      <w:r w:rsidR="006B01D6"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B76846" w:rsidRPr="000E542D">
        <w:rPr>
          <w:rFonts w:ascii="GHEA Grapalat" w:hAnsi="GHEA Grapalat" w:cs="Sylfaen" w:hint="eastAsia"/>
        </w:rPr>
        <w:t>указанные</w:t>
      </w:r>
      <w:r w:rsidR="00B76846" w:rsidRPr="000E542D">
        <w:rPr>
          <w:rFonts w:ascii="GHEA Grapalat" w:hAnsi="GHEA Grapalat" w:cs="Sylfaen"/>
        </w:rPr>
        <w:t xml:space="preserve"> </w:t>
      </w:r>
      <w:r w:rsidR="00B76846" w:rsidRPr="000E542D">
        <w:rPr>
          <w:rFonts w:ascii="GHEA Grapalat" w:hAnsi="GHEA Grapalat" w:cs="Sylfaen" w:hint="eastAsia"/>
        </w:rPr>
        <w:t>в</w:t>
      </w:r>
      <w:r w:rsidR="00B76846" w:rsidRPr="000E542D">
        <w:rPr>
          <w:rFonts w:ascii="GHEA Grapalat" w:hAnsi="GHEA Grapalat" w:cs="Sylfaen"/>
        </w:rPr>
        <w:t xml:space="preserve"> </w:t>
      </w:r>
      <w:r w:rsidR="00B76846" w:rsidRPr="000E542D">
        <w:rPr>
          <w:rFonts w:ascii="GHEA Grapalat" w:hAnsi="GHEA Grapalat" w:cs="Sylfaen" w:hint="eastAsia"/>
        </w:rPr>
        <w:t>письме</w:t>
      </w:r>
      <w:r w:rsidR="00B76846" w:rsidRPr="000E542D">
        <w:rPr>
          <w:rFonts w:ascii="GHEA Grapalat" w:hAnsi="GHEA Grapalat" w:cs="Sylfaen"/>
        </w:rPr>
        <w:t xml:space="preserve"> </w:t>
      </w:r>
      <w:r w:rsidR="00B7684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необходимые</w:t>
      </w:r>
      <w:r w:rsidR="006B01D6" w:rsidRPr="000E542D">
        <w:rPr>
          <w:rFonts w:ascii="GHEA Grapalat" w:hAnsi="GHEA Grapalat" w:cs="Sylfaen"/>
        </w:rPr>
        <w:t xml:space="preserve"> </w:t>
      </w:r>
      <w:r w:rsidR="006B01D6" w:rsidRPr="000E542D">
        <w:rPr>
          <w:rFonts w:ascii="GHEA Grapalat" w:hAnsi="GHEA Grapalat" w:cs="Sylfaen" w:hint="eastAsia"/>
        </w:rPr>
        <w:t>для</w:t>
      </w:r>
      <w:r w:rsidR="006B01D6" w:rsidRPr="000E542D">
        <w:rPr>
          <w:rFonts w:ascii="GHEA Grapalat" w:hAnsi="GHEA Grapalat" w:cs="Sylfaen"/>
        </w:rPr>
        <w:t xml:space="preserve"> </w:t>
      </w:r>
      <w:r w:rsidR="006B01D6" w:rsidRPr="000E542D">
        <w:rPr>
          <w:rFonts w:ascii="GHEA Grapalat" w:hAnsi="GHEA Grapalat" w:cs="Sylfaen" w:hint="eastAsia"/>
        </w:rPr>
        <w:t>рассмотрения</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принятия</w:t>
      </w:r>
      <w:r w:rsidR="006B01D6" w:rsidRPr="000E542D">
        <w:rPr>
          <w:rFonts w:ascii="GHEA Grapalat" w:hAnsi="GHEA Grapalat" w:cs="Sylfaen"/>
        </w:rPr>
        <w:t xml:space="preserve"> </w:t>
      </w:r>
      <w:r w:rsidR="006B01D6" w:rsidRPr="000E542D">
        <w:rPr>
          <w:rFonts w:ascii="GHEA Grapalat" w:hAnsi="GHEA Grapalat" w:cs="Sylfaen" w:hint="eastAsia"/>
        </w:rPr>
        <w:t>решения</w:t>
      </w:r>
      <w:r w:rsidR="00B76846" w:rsidRPr="000E542D">
        <w:rPr>
          <w:rFonts w:ascii="GHEA Grapalat" w:hAnsi="GHEA Grapalat" w:cs="Sylfaen"/>
        </w:rPr>
        <w:t xml:space="preserve"> </w:t>
      </w:r>
      <w:r w:rsidR="00B76846" w:rsidRPr="000E542D">
        <w:rPr>
          <w:rFonts w:ascii="GHEA Grapalat" w:hAnsi="GHEA Grapalat" w:cs="Sylfaen" w:hint="eastAsia"/>
        </w:rPr>
        <w:t>документы</w:t>
      </w:r>
      <w:r w:rsidR="006B01D6" w:rsidRPr="000E542D">
        <w:rPr>
          <w:rFonts w:ascii="GHEA Grapalat" w:hAnsi="GHEA Grapalat" w:cs="Sylfaen"/>
        </w:rPr>
        <w:t xml:space="preserve">, </w:t>
      </w:r>
      <w:r w:rsidR="006B01D6" w:rsidRPr="000E542D">
        <w:rPr>
          <w:rFonts w:ascii="GHEA Grapalat" w:hAnsi="GHEA Grapalat" w:cs="Sylfaen" w:hint="eastAsia"/>
        </w:rPr>
        <w:t>прилагая</w:t>
      </w:r>
      <w:r w:rsidR="006B01D6" w:rsidRPr="000E542D">
        <w:rPr>
          <w:rFonts w:ascii="GHEA Grapalat" w:hAnsi="GHEA Grapalat" w:cs="Sylfaen"/>
        </w:rPr>
        <w:t xml:space="preserve"> </w:t>
      </w:r>
      <w:r w:rsidR="006B01D6" w:rsidRPr="000E542D">
        <w:rPr>
          <w:rFonts w:ascii="GHEA Grapalat" w:hAnsi="GHEA Grapalat" w:cs="Sylfaen" w:hint="eastAsia"/>
        </w:rPr>
        <w:t>копии</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приложенных</w:t>
      </w:r>
      <w:r w:rsidR="006B01D6" w:rsidRPr="000E542D">
        <w:rPr>
          <w:rFonts w:ascii="GHEA Grapalat" w:hAnsi="GHEA Grapalat" w:cs="Sylfaen"/>
        </w:rPr>
        <w:t xml:space="preserve"> </w:t>
      </w:r>
      <w:r w:rsidR="006B01D6" w:rsidRPr="000E542D">
        <w:rPr>
          <w:rFonts w:ascii="GHEA Grapalat" w:hAnsi="GHEA Grapalat" w:cs="Sylfaen" w:hint="eastAsia"/>
        </w:rPr>
        <w:t>документов</w:t>
      </w:r>
      <w:r w:rsidR="006B01D6" w:rsidRPr="000E542D">
        <w:rPr>
          <w:rFonts w:ascii="GHEA Grapalat" w:hAnsi="GHEA Grapalat" w:cs="Sylfaen"/>
        </w:rPr>
        <w:t xml:space="preserve">, </w:t>
      </w:r>
      <w:r w:rsidR="006B01D6" w:rsidRPr="000E542D">
        <w:rPr>
          <w:rFonts w:ascii="GHEA Grapalat" w:hAnsi="GHEA Grapalat" w:cs="Sylfaen" w:hint="eastAsia"/>
        </w:rPr>
        <w:t>при</w:t>
      </w:r>
      <w:r w:rsidR="006B01D6" w:rsidRPr="000E542D">
        <w:rPr>
          <w:rFonts w:ascii="GHEA Grapalat" w:hAnsi="GHEA Grapalat" w:cs="Sylfaen"/>
        </w:rPr>
        <w:t xml:space="preserve"> </w:t>
      </w:r>
      <w:r w:rsidR="006B01D6" w:rsidRPr="000E542D">
        <w:rPr>
          <w:rFonts w:ascii="GHEA Grapalat" w:hAnsi="GHEA Grapalat" w:cs="Sylfaen" w:hint="eastAsia"/>
        </w:rPr>
        <w:t>наличии</w:t>
      </w:r>
      <w:r w:rsidR="00B76846" w:rsidRPr="000E542D">
        <w:rPr>
          <w:rFonts w:ascii="GHEA Grapalat" w:hAnsi="GHEA Grapalat" w:cs="Sylfaen"/>
        </w:rPr>
        <w:t>.</w:t>
      </w:r>
      <w:r w:rsidR="007C79AE" w:rsidRPr="000E542D">
        <w:rPr>
          <w:rFonts w:ascii="GHEA Grapalat" w:hAnsi="GHEA Grapalat" w:cs="Sylfaen"/>
        </w:rPr>
        <w:t xml:space="preserve"> </w:t>
      </w:r>
      <w:r w:rsidR="007C79AE" w:rsidRPr="000E542D">
        <w:rPr>
          <w:rFonts w:ascii="GHEA Grapalat" w:hAnsi="GHEA Grapalat" w:cs="Sylfaen" w:hint="eastAsia"/>
        </w:rPr>
        <w:t>Позиция</w:t>
      </w:r>
      <w:r w:rsidR="007C79AE" w:rsidRPr="000E542D">
        <w:rPr>
          <w:rFonts w:ascii="GHEA Grapalat" w:hAnsi="GHEA Grapalat" w:cs="Sylfaen"/>
        </w:rPr>
        <w:t xml:space="preserve"> </w:t>
      </w:r>
      <w:r w:rsidR="007C79AE" w:rsidRPr="000E542D">
        <w:rPr>
          <w:rFonts w:ascii="GHEA Grapalat" w:hAnsi="GHEA Grapalat" w:cs="Sylfaen" w:hint="eastAsia"/>
        </w:rPr>
        <w:t>заказчика</w:t>
      </w:r>
      <w:r w:rsidR="007C79AE" w:rsidRPr="000E542D">
        <w:rPr>
          <w:rFonts w:ascii="GHEA Grapalat" w:hAnsi="GHEA Grapalat" w:cs="Sylfaen"/>
        </w:rPr>
        <w:t xml:space="preserve"> </w:t>
      </w:r>
      <w:r w:rsidR="007C79AE" w:rsidRPr="000E542D">
        <w:rPr>
          <w:rFonts w:ascii="GHEA Grapalat" w:hAnsi="GHEA Grapalat" w:cs="Sylfaen" w:hint="eastAsia"/>
        </w:rPr>
        <w:t>по</w:t>
      </w:r>
      <w:r w:rsidR="007C79AE" w:rsidRPr="000E542D">
        <w:rPr>
          <w:rFonts w:ascii="GHEA Grapalat" w:hAnsi="GHEA Grapalat" w:cs="Sylfaen"/>
        </w:rPr>
        <w:t xml:space="preserve"> </w:t>
      </w:r>
      <w:r w:rsidR="007C79AE" w:rsidRPr="000E542D">
        <w:rPr>
          <w:rFonts w:ascii="GHEA Grapalat" w:hAnsi="GHEA Grapalat" w:cs="Sylfaen" w:hint="eastAsia"/>
        </w:rPr>
        <w:t>жалобе</w:t>
      </w:r>
      <w:r w:rsidR="007C79AE" w:rsidRPr="000E542D">
        <w:rPr>
          <w:rFonts w:ascii="GHEA Grapalat" w:hAnsi="GHEA Grapalat" w:cs="Sylfaen"/>
        </w:rPr>
        <w:t xml:space="preserve"> </w:t>
      </w:r>
      <w:r w:rsidR="007C79AE" w:rsidRPr="000E542D">
        <w:rPr>
          <w:rFonts w:ascii="GHEA Grapalat" w:hAnsi="GHEA Grapalat" w:cs="Sylfaen" w:hint="eastAsia"/>
        </w:rPr>
        <w:t>и</w:t>
      </w:r>
      <w:r w:rsidR="007C79AE" w:rsidRPr="000E542D">
        <w:rPr>
          <w:rFonts w:ascii="GHEA Grapalat" w:hAnsi="GHEA Grapalat" w:cs="Sylfaen"/>
        </w:rPr>
        <w:t xml:space="preserve"> </w:t>
      </w:r>
      <w:r w:rsidR="007C79AE" w:rsidRPr="000E542D">
        <w:rPr>
          <w:rFonts w:ascii="GHEA Grapalat" w:hAnsi="GHEA Grapalat" w:cs="Sylfaen" w:hint="eastAsia"/>
        </w:rPr>
        <w:t>запрошенные</w:t>
      </w:r>
      <w:r w:rsidR="007C79AE" w:rsidRPr="000E542D">
        <w:rPr>
          <w:rFonts w:ascii="GHEA Grapalat" w:hAnsi="GHEA Grapalat" w:cs="Sylfaen"/>
        </w:rPr>
        <w:t xml:space="preserve"> </w:t>
      </w:r>
      <w:r w:rsidR="007C79AE" w:rsidRPr="000E542D">
        <w:rPr>
          <w:rFonts w:ascii="GHEA Grapalat" w:hAnsi="GHEA Grapalat" w:cs="Sylfaen" w:hint="eastAsia"/>
        </w:rPr>
        <w:t>документы</w:t>
      </w:r>
      <w:r w:rsidR="007C79AE" w:rsidRPr="000E542D">
        <w:rPr>
          <w:rFonts w:ascii="GHEA Grapalat" w:hAnsi="GHEA Grapalat" w:cs="Sylfaen"/>
        </w:rPr>
        <w:t xml:space="preserve"> </w:t>
      </w:r>
      <w:r w:rsidR="007C79AE" w:rsidRPr="000E542D">
        <w:rPr>
          <w:rFonts w:ascii="GHEA Grapalat" w:hAnsi="GHEA Grapalat" w:cs="Sylfaen" w:hint="eastAsia"/>
        </w:rPr>
        <w:t>представляются</w:t>
      </w:r>
      <w:r w:rsidR="007C79AE" w:rsidRPr="000E542D">
        <w:rPr>
          <w:rFonts w:ascii="GHEA Grapalat" w:hAnsi="GHEA Grapalat" w:cs="Sylfaen"/>
        </w:rPr>
        <w:t xml:space="preserve"> </w:t>
      </w:r>
      <w:r w:rsidR="007C79AE" w:rsidRPr="000E542D">
        <w:rPr>
          <w:rFonts w:ascii="GHEA Grapalat" w:hAnsi="GHEA Grapalat" w:cs="Sylfaen" w:hint="eastAsia"/>
        </w:rPr>
        <w:t>лицу</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рассматривающему</w:t>
      </w:r>
      <w:r w:rsidR="007C79AE" w:rsidRPr="000E542D">
        <w:rPr>
          <w:rFonts w:ascii="GHEA Grapalat" w:hAnsi="GHEA Grapalat" w:cs="Sylfaen"/>
        </w:rPr>
        <w:t xml:space="preserve"> </w:t>
      </w:r>
      <w:r w:rsidR="008C3FE0"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письменной</w:t>
      </w:r>
      <w:r w:rsidR="007C79AE" w:rsidRPr="000E542D">
        <w:rPr>
          <w:rFonts w:ascii="GHEA Grapalat" w:hAnsi="GHEA Grapalat" w:cs="Sylfaen"/>
        </w:rPr>
        <w:t xml:space="preserve"> </w:t>
      </w:r>
      <w:r w:rsidR="007C79AE" w:rsidRPr="000E542D">
        <w:rPr>
          <w:rFonts w:ascii="GHEA Grapalat" w:hAnsi="GHEA Grapalat" w:cs="Sylfaen" w:hint="eastAsia"/>
        </w:rPr>
        <w:t>форме</w:t>
      </w:r>
      <w:r w:rsidR="007C79AE" w:rsidRPr="000E542D">
        <w:rPr>
          <w:rFonts w:ascii="GHEA Grapalat" w:hAnsi="GHEA Grapalat" w:cs="Sylfaen"/>
        </w:rPr>
        <w:t xml:space="preserve"> </w:t>
      </w:r>
      <w:r w:rsidR="00FD5257" w:rsidRPr="000E542D">
        <w:rPr>
          <w:rFonts w:ascii="GHEA Grapalat" w:hAnsi="GHEA Grapalat" w:cs="Sylfaen" w:hint="eastAsia"/>
        </w:rPr>
        <w:t>или</w:t>
      </w:r>
      <w:r w:rsidR="00E10E53" w:rsidRPr="000E542D">
        <w:rPr>
          <w:rFonts w:ascii="GHEA Grapalat" w:hAnsi="GHEA Grapalat" w:cs="Sylfaen"/>
        </w:rPr>
        <w:t xml:space="preserve"> </w:t>
      </w:r>
      <w:r w:rsidR="008C3FE0" w:rsidRPr="000E542D">
        <w:rPr>
          <w:rFonts w:ascii="GHEA Grapalat" w:hAnsi="GHEA Grapalat" w:cs="Sylfaen"/>
        </w:rPr>
        <w:t>в</w:t>
      </w:r>
      <w:r w:rsidR="004429A1" w:rsidRPr="000E542D">
        <w:rPr>
          <w:rFonts w:ascii="GHEA Grapalat" w:hAnsi="GHEA Grapalat" w:cs="Sylfaen"/>
        </w:rPr>
        <w:t xml:space="preserve"> </w:t>
      </w:r>
      <w:r w:rsidR="004429A1" w:rsidRPr="000E542D">
        <w:rPr>
          <w:rFonts w:ascii="GHEA Grapalat" w:hAnsi="GHEA Grapalat" w:cs="Sylfaen" w:hint="eastAsia"/>
        </w:rPr>
        <w:t>воспроизведенн</w:t>
      </w:r>
      <w:r w:rsidR="00E07AFE" w:rsidRPr="000E542D">
        <w:rPr>
          <w:rFonts w:ascii="GHEA Grapalat" w:hAnsi="GHEA Grapalat" w:cs="Sylfaen"/>
        </w:rPr>
        <w:t>о</w:t>
      </w:r>
      <w:r w:rsidR="004B0CA1" w:rsidRPr="000E542D">
        <w:rPr>
          <w:rFonts w:ascii="GHEA Grapalat" w:hAnsi="GHEA Grapalat" w:cs="Sylfaen" w:hint="eastAsia"/>
        </w:rPr>
        <w:t>м</w:t>
      </w:r>
      <w:r w:rsidR="004429A1" w:rsidRPr="000E542D">
        <w:rPr>
          <w:rFonts w:ascii="GHEA Grapalat" w:hAnsi="GHEA Grapalat" w:cs="Sylfaen"/>
        </w:rPr>
        <w:t xml:space="preserve"> (</w:t>
      </w:r>
      <w:r w:rsidR="004429A1" w:rsidRPr="000E542D">
        <w:rPr>
          <w:rFonts w:ascii="GHEA Grapalat" w:hAnsi="GHEA Grapalat" w:cs="Sylfaen" w:hint="eastAsia"/>
        </w:rPr>
        <w:t>отсканированн</w:t>
      </w:r>
      <w:r w:rsidR="00E07AFE" w:rsidRPr="000E542D">
        <w:rPr>
          <w:rFonts w:ascii="GHEA Grapalat" w:hAnsi="GHEA Grapalat" w:cs="Sylfaen"/>
        </w:rPr>
        <w:t>о</w:t>
      </w:r>
      <w:r w:rsidR="004B0CA1" w:rsidRPr="000E542D">
        <w:rPr>
          <w:rFonts w:ascii="GHEA Grapalat" w:hAnsi="GHEA Grapalat" w:cs="Sylfaen" w:hint="eastAsia"/>
        </w:rPr>
        <w:t>м</w:t>
      </w:r>
      <w:r w:rsidR="007C79AE" w:rsidRPr="000E542D">
        <w:rPr>
          <w:rFonts w:ascii="GHEA Grapalat" w:hAnsi="GHEA Grapalat" w:cs="Sylfaen"/>
        </w:rPr>
        <w:t xml:space="preserve">) </w:t>
      </w:r>
      <w:r w:rsidR="004429A1"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их</w:t>
      </w:r>
      <w:r w:rsidR="007C79AE" w:rsidRPr="000E542D">
        <w:rPr>
          <w:rFonts w:ascii="GHEA Grapalat" w:hAnsi="GHEA Grapalat" w:cs="Sylfaen"/>
        </w:rPr>
        <w:t xml:space="preserve"> </w:t>
      </w:r>
      <w:r w:rsidR="007C79AE" w:rsidRPr="000E542D">
        <w:rPr>
          <w:rFonts w:ascii="GHEA Grapalat" w:hAnsi="GHEA Grapalat" w:cs="Sylfaen" w:hint="eastAsia"/>
        </w:rPr>
        <w:t>оригинала</w:t>
      </w:r>
      <w:r w:rsidR="004429A1" w:rsidRPr="000E542D">
        <w:rPr>
          <w:rFonts w:ascii="GHEA Grapalat" w:hAnsi="GHEA Grapalat" w:cs="Sylfaen"/>
        </w:rPr>
        <w:t xml:space="preserve"> </w:t>
      </w:r>
      <w:proofErr w:type="gramStart"/>
      <w:r w:rsidR="00FD5257" w:rsidRPr="000E542D">
        <w:rPr>
          <w:rFonts w:ascii="GHEA Grapalat" w:hAnsi="GHEA Grapalat" w:cs="Sylfaen" w:hint="eastAsia"/>
        </w:rPr>
        <w:t>варианте</w:t>
      </w:r>
      <w:r w:rsidR="004429A1" w:rsidRPr="000E542D">
        <w:rPr>
          <w:rFonts w:ascii="GHEA Grapalat" w:hAnsi="GHEA Grapalat" w:cs="Sylfaen"/>
        </w:rPr>
        <w:t xml:space="preserve"> </w:t>
      </w:r>
      <w:r w:rsidR="007C79AE" w:rsidRPr="000E542D">
        <w:rPr>
          <w:rFonts w:ascii="GHEA Grapalat" w:hAnsi="GHEA Grapalat" w:cs="Sylfaen"/>
        </w:rPr>
        <w:t>,</w:t>
      </w:r>
      <w:proofErr w:type="gramEnd"/>
      <w:r w:rsidR="007C79AE" w:rsidRPr="000E542D">
        <w:rPr>
          <w:rFonts w:ascii="GHEA Grapalat" w:hAnsi="GHEA Grapalat" w:cs="Sylfaen"/>
        </w:rPr>
        <w:t xml:space="preserve"> </w:t>
      </w:r>
      <w:r w:rsidR="007C79AE" w:rsidRPr="000E542D">
        <w:rPr>
          <w:rFonts w:ascii="GHEA Grapalat" w:hAnsi="GHEA Grapalat" w:cs="Sylfaen" w:hint="eastAsia"/>
        </w:rPr>
        <w:t>путем</w:t>
      </w:r>
      <w:r w:rsidR="007C79AE" w:rsidRPr="000E542D">
        <w:rPr>
          <w:rFonts w:ascii="GHEA Grapalat" w:hAnsi="GHEA Grapalat" w:cs="Sylfaen"/>
        </w:rPr>
        <w:t xml:space="preserve"> </w:t>
      </w:r>
      <w:r w:rsidR="007C79AE" w:rsidRPr="000E542D">
        <w:rPr>
          <w:rFonts w:ascii="GHEA Grapalat" w:hAnsi="GHEA Grapalat" w:cs="Sylfaen" w:hint="eastAsia"/>
        </w:rPr>
        <w:t>направления</w:t>
      </w:r>
      <w:r w:rsidR="007C79AE" w:rsidRPr="000E542D">
        <w:rPr>
          <w:rFonts w:ascii="GHEA Grapalat" w:hAnsi="GHEA Grapalat" w:cs="Sylfaen"/>
        </w:rPr>
        <w:t xml:space="preserve"> </w:t>
      </w:r>
      <w:r w:rsidR="007C79AE" w:rsidRPr="000E542D">
        <w:rPr>
          <w:rFonts w:ascii="GHEA Grapalat" w:hAnsi="GHEA Grapalat" w:cs="Sylfaen" w:hint="eastAsia"/>
        </w:rPr>
        <w:t>на</w:t>
      </w:r>
      <w:r w:rsidR="007C79AE" w:rsidRPr="000E542D">
        <w:rPr>
          <w:rFonts w:ascii="GHEA Grapalat" w:hAnsi="GHEA Grapalat" w:cs="Sylfaen"/>
        </w:rPr>
        <w:t xml:space="preserve"> </w:t>
      </w:r>
      <w:r w:rsidR="007C79AE" w:rsidRPr="000E542D">
        <w:rPr>
          <w:rFonts w:ascii="GHEA Grapalat" w:hAnsi="GHEA Grapalat" w:cs="Sylfaen" w:hint="eastAsia"/>
        </w:rPr>
        <w:t>электронную</w:t>
      </w:r>
      <w:r w:rsidR="007C79AE" w:rsidRPr="000E542D">
        <w:rPr>
          <w:rFonts w:ascii="GHEA Grapalat" w:hAnsi="GHEA Grapalat" w:cs="Sylfaen"/>
        </w:rPr>
        <w:t xml:space="preserve"> </w:t>
      </w:r>
      <w:r w:rsidR="007C79AE" w:rsidRPr="000E542D">
        <w:rPr>
          <w:rFonts w:ascii="GHEA Grapalat" w:hAnsi="GHEA Grapalat" w:cs="Sylfaen" w:hint="eastAsia"/>
        </w:rPr>
        <w:t>почту</w:t>
      </w:r>
      <w:r w:rsidR="007C79AE" w:rsidRPr="000E542D">
        <w:rPr>
          <w:rFonts w:ascii="GHEA Grapalat" w:hAnsi="GHEA Grapalat" w:cs="Sylfaen"/>
        </w:rPr>
        <w:t xml:space="preserve">, </w:t>
      </w:r>
      <w:r w:rsidR="007C79AE" w:rsidRPr="000E542D">
        <w:rPr>
          <w:rFonts w:ascii="GHEA Grapalat" w:hAnsi="GHEA Grapalat" w:cs="Sylfaen" w:hint="eastAsia"/>
        </w:rPr>
        <w:t>указанную</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пункте</w:t>
      </w:r>
      <w:r w:rsidR="007C79AE" w:rsidRPr="000E542D">
        <w:rPr>
          <w:rFonts w:ascii="GHEA Grapalat" w:hAnsi="GHEA Grapalat" w:cs="Sylfaen"/>
        </w:rPr>
        <w:t xml:space="preserve"> 11.5 </w:t>
      </w:r>
      <w:r w:rsidR="007C79AE" w:rsidRPr="000E542D">
        <w:rPr>
          <w:rFonts w:ascii="GHEA Grapalat" w:hAnsi="GHEA Grapalat" w:cs="Sylfaen" w:hint="eastAsia"/>
        </w:rPr>
        <w:t>части</w:t>
      </w:r>
      <w:r w:rsidR="007C79AE" w:rsidRPr="000E542D">
        <w:rPr>
          <w:rFonts w:ascii="GHEA Grapalat" w:hAnsi="GHEA Grapalat" w:cs="Sylfaen"/>
        </w:rPr>
        <w:t xml:space="preserve"> 1 </w:t>
      </w:r>
      <w:r w:rsidR="007C79AE" w:rsidRPr="000E542D">
        <w:rPr>
          <w:rFonts w:ascii="GHEA Grapalat" w:hAnsi="GHEA Grapalat" w:cs="Sylfaen" w:hint="eastAsia"/>
        </w:rPr>
        <w:t>настоящего</w:t>
      </w:r>
      <w:r w:rsidR="007C79AE" w:rsidRPr="000E542D">
        <w:rPr>
          <w:rFonts w:ascii="GHEA Grapalat" w:hAnsi="GHEA Grapalat" w:cs="Sylfaen"/>
        </w:rPr>
        <w:t xml:space="preserve"> </w:t>
      </w:r>
      <w:r w:rsidR="007C79AE" w:rsidRPr="000E542D">
        <w:rPr>
          <w:rFonts w:ascii="GHEA Grapalat" w:hAnsi="GHEA Grapalat" w:cs="Sylfaen" w:hint="eastAsia"/>
        </w:rPr>
        <w:t>приглашения</w:t>
      </w:r>
      <w:r w:rsidR="007C79AE" w:rsidRPr="000E542D">
        <w:rPr>
          <w:rFonts w:ascii="GHEA Grapalat" w:hAnsi="GHEA Grapalat" w:cs="Sylfaen"/>
        </w:rPr>
        <w:t>.:</w:t>
      </w:r>
    </w:p>
    <w:p w:rsidR="00E14650" w:rsidRPr="000E542D" w:rsidRDefault="004B0CA1"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0E542D">
        <w:rPr>
          <w:rFonts w:ascii="GHEA Grapalat" w:hAnsi="GHEA Grapalat" w:cs="Sylfaen"/>
        </w:rPr>
        <w:t xml:space="preserve">связанные с закупками </w:t>
      </w:r>
      <w:proofErr w:type="gramStart"/>
      <w:r w:rsidRPr="000E542D">
        <w:rPr>
          <w:rFonts w:ascii="GHEA Grapalat" w:hAnsi="GHEA Grapalat" w:cs="Sylfaen"/>
        </w:rPr>
        <w:t>жалобы,  в</w:t>
      </w:r>
      <w:proofErr w:type="gramEnd"/>
      <w:r w:rsidRPr="000E542D">
        <w:rPr>
          <w:rFonts w:ascii="GHEA Grapalat" w:hAnsi="GHEA Grapalat" w:cs="Sylfaen"/>
        </w:rPr>
        <w:t xml:space="preserve"> течение двух рабочих дней со дня получения такого требования.</w:t>
      </w: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D5257" w:rsidRPr="000E542D">
        <w:rPr>
          <w:rFonts w:ascii="GHEA Grapalat" w:hAnsi="GHEA Grapalat"/>
        </w:rPr>
        <w:t>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lastRenderedPageBreak/>
        <w:t>11.</w:t>
      </w:r>
      <w:r w:rsidR="00FD5257" w:rsidRPr="000E542D">
        <w:rPr>
          <w:rFonts w:ascii="GHEA Grapalat" w:hAnsi="GHEA Grapalat"/>
        </w:rPr>
        <w:t>12</w:t>
      </w:r>
      <w:r w:rsidR="008818E3" w:rsidRPr="000E542D">
        <w:rPr>
          <w:rFonts w:ascii="GHEA Grapalat" w:hAnsi="GHEA Grapalat"/>
        </w:rPr>
        <w:t>.</w:t>
      </w:r>
      <w:r w:rsidR="002D5BDA" w:rsidRPr="000E542D">
        <w:rPr>
          <w:rFonts w:ascii="GHEA Grapalat" w:hAnsi="GHEA Grapalat"/>
        </w:rPr>
        <w:tab/>
      </w:r>
      <w:r w:rsidR="00C27840" w:rsidRPr="000E542D">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0E542D">
        <w:rPr>
          <w:rFonts w:ascii="GHEA Grapalat" w:hAnsi="GHEA Grapalat"/>
        </w:rPr>
        <w:t>связанные с закупками жалобы.</w:t>
      </w:r>
      <w:r w:rsidR="001728F6" w:rsidRPr="000E542D">
        <w:t xml:space="preserve"> </w:t>
      </w:r>
      <w:r w:rsidR="001728F6" w:rsidRPr="000E542D">
        <w:rPr>
          <w:rFonts w:ascii="GHEA Grapalat" w:hAnsi="GHEA Grapalat"/>
        </w:rPr>
        <w:t xml:space="preserve">При этом в день вынесения промежуточного решения лицо, рассматривающее связанные с закупками </w:t>
      </w:r>
      <w:proofErr w:type="gramStart"/>
      <w:r w:rsidR="001728F6" w:rsidRPr="000E542D">
        <w:rPr>
          <w:rFonts w:ascii="GHEA Grapalat" w:hAnsi="GHEA Grapalat"/>
        </w:rPr>
        <w:t>жалобы,  обеспечивает</w:t>
      </w:r>
      <w:proofErr w:type="gramEnd"/>
      <w:r w:rsidR="001728F6" w:rsidRPr="000E542D">
        <w:rPr>
          <w:rFonts w:ascii="GHEA Grapalat" w:hAnsi="GHEA Grapalat"/>
        </w:rPr>
        <w:t xml:space="preserve"> опубликование соответствующего объявления об этом в бюллетене.</w:t>
      </w:r>
      <w:r w:rsidR="008C3FE0" w:rsidRPr="000E542D">
        <w:rPr>
          <w:rFonts w:ascii="GHEA Grapalat" w:hAnsi="GHEA Grapalat"/>
        </w:rPr>
        <w:t xml:space="preserve"> </w:t>
      </w:r>
      <w:r w:rsidRPr="000E542D">
        <w:rPr>
          <w:rFonts w:ascii="GHEA Grapalat" w:hAnsi="GHEA Grapalat"/>
        </w:rPr>
        <w:t xml:space="preserve">Решение лица, рассматривающего </w:t>
      </w:r>
      <w:r w:rsidR="008C3FE0" w:rsidRPr="000E542D">
        <w:rPr>
          <w:rFonts w:ascii="GHEA Grapalat" w:hAnsi="GHEA Grapalat"/>
        </w:rPr>
        <w:t xml:space="preserve">связанные </w:t>
      </w:r>
      <w:r w:rsidRPr="000E542D">
        <w:rPr>
          <w:rFonts w:ascii="GHEA Grapalat" w:hAnsi="GHEA Grapalat"/>
        </w:rPr>
        <w:t>с закупками</w:t>
      </w:r>
      <w:r w:rsidR="008C3FE0" w:rsidRPr="000E542D">
        <w:rPr>
          <w:rFonts w:ascii="GHEA Grapalat" w:hAnsi="GHEA Grapalat"/>
        </w:rPr>
        <w:t xml:space="preserve"> жалобы</w:t>
      </w:r>
      <w:r w:rsidRPr="000E542D">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Лицо, рассматривающее </w:t>
      </w:r>
      <w:proofErr w:type="gramStart"/>
      <w:r w:rsidRPr="000E542D">
        <w:rPr>
          <w:rFonts w:ascii="GHEA Grapalat" w:hAnsi="GHEA Grapalat"/>
        </w:rPr>
        <w:t>жалобы</w:t>
      </w:r>
      <w:proofErr w:type="gramEnd"/>
      <w:r w:rsidRPr="000E542D">
        <w:rPr>
          <w:rFonts w:ascii="GHEA Grapalat" w:hAnsi="GHEA Grapalat"/>
        </w:rPr>
        <w:t xml:space="preserve"> </w:t>
      </w:r>
      <w:r w:rsidR="00DF4410" w:rsidRPr="000E542D">
        <w:rPr>
          <w:rFonts w:ascii="GHEA Grapalat" w:hAnsi="GHEA Grapalat"/>
        </w:rPr>
        <w:t xml:space="preserve">связанные </w:t>
      </w:r>
      <w:r w:rsidRPr="000E542D">
        <w:rPr>
          <w:rFonts w:ascii="GHEA Grapalat" w:hAnsi="GHEA Grapalat"/>
        </w:rPr>
        <w:t>с закупками: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9672A6" w:rsidRPr="000E542D">
        <w:rPr>
          <w:rFonts w:ascii="GHEA Grapalat" w:hAnsi="GHEA Grapalat"/>
        </w:rPr>
        <w:tab/>
      </w:r>
      <w:r w:rsidRPr="000E542D">
        <w:rPr>
          <w:rFonts w:ascii="GHEA Grapalat" w:hAnsi="GHEA Grapalat"/>
        </w:rPr>
        <w:t>вправе принимать следующие решения относительно действий или бездействия заказчика и Комиссии: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009672A6" w:rsidRPr="000E542D">
        <w:rPr>
          <w:rFonts w:ascii="GHEA Grapalat" w:hAnsi="GHEA Grapalat"/>
        </w:rPr>
        <w:tab/>
      </w:r>
      <w:r w:rsidRPr="000E542D">
        <w:rPr>
          <w:rFonts w:ascii="GHEA Grapalat" w:hAnsi="GHEA Grapalat"/>
        </w:rPr>
        <w:t>запретить выполнение определенных действий и принятие решений;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009672A6" w:rsidRPr="000E542D">
        <w:rPr>
          <w:rFonts w:ascii="GHEA Grapalat" w:hAnsi="GHEA Grapalat"/>
        </w:rPr>
        <w:tab/>
      </w:r>
      <w:r w:rsidRPr="000E542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9672A6" w:rsidRPr="000E542D">
        <w:rPr>
          <w:rFonts w:ascii="GHEA Grapalat" w:hAnsi="GHEA Grapalat"/>
        </w:rPr>
        <w:tab/>
      </w:r>
      <w:r w:rsidRPr="000E542D">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9672A6" w:rsidRPr="000E542D">
        <w:rPr>
          <w:rFonts w:ascii="GHEA Grapalat" w:hAnsi="GHEA Grapalat"/>
        </w:rPr>
        <w:tab/>
      </w:r>
      <w:r w:rsidRPr="000E542D">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4</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 случае удовлетворения жалобы лицом, рассматривающим </w:t>
      </w:r>
      <w:r w:rsidR="001A6BD1" w:rsidRPr="000E542D">
        <w:rPr>
          <w:rFonts w:ascii="GHEA Grapalat" w:hAnsi="GHEA Grapalat"/>
        </w:rPr>
        <w:t xml:space="preserve">связанные с закупками </w:t>
      </w:r>
      <w:r w:rsidRPr="000E542D">
        <w:rPr>
          <w:rFonts w:ascii="GHEA Grapalat" w:hAnsi="GHEA Grapalat"/>
        </w:rPr>
        <w:t>жалобы</w:t>
      </w:r>
      <w:proofErr w:type="gramStart"/>
      <w:r w:rsidR="001A6BD1" w:rsidRPr="000E542D">
        <w:rPr>
          <w:rFonts w:ascii="GHEA Grapalat" w:hAnsi="GHEA Grapalat"/>
        </w:rPr>
        <w:t>,</w:t>
      </w:r>
      <w:r w:rsidRPr="000E542D">
        <w:rPr>
          <w:rFonts w:ascii="GHEA Grapalat" w:hAnsi="GHEA Grapalat"/>
        </w:rPr>
        <w:t xml:space="preserve"> ,</w:t>
      </w:r>
      <w:proofErr w:type="gramEnd"/>
      <w:r w:rsidRPr="000E542D">
        <w:rPr>
          <w:rFonts w:ascii="GHEA Grapalat" w:hAnsi="GHEA Grapalat"/>
        </w:rPr>
        <w:t xml:space="preserve"> заказчик несет ответственность за возмещение ущерба, нанесенного подавшему жалобу лицу и обоснованного в установленном порядке.</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11.1</w:t>
      </w:r>
      <w:r w:rsidR="00DF4410" w:rsidRPr="000E542D">
        <w:rPr>
          <w:rFonts w:ascii="GHEA Grapalat" w:hAnsi="GHEA Grapalat"/>
        </w:rPr>
        <w:t>5</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Рассмотрение жалобы является открытым для общественности</w:t>
      </w:r>
      <w:r w:rsidR="00AE4362" w:rsidRPr="000E542D">
        <w:rPr>
          <w:rFonts w:ascii="GHEA Grapalat" w:hAnsi="GHEA Grapalat"/>
        </w:rPr>
        <w:t>.  Рассмотрение жалоб осуществляется посредством заседаний</w:t>
      </w:r>
      <w:r w:rsidR="00573FE5" w:rsidRPr="000E542D">
        <w:rPr>
          <w:rFonts w:ascii="GHEA Grapalat" w:hAnsi="GHEA Grapalat"/>
        </w:rPr>
        <w:t xml:space="preserve">. </w:t>
      </w:r>
      <w:r w:rsidR="00AE4362" w:rsidRPr="000E542D">
        <w:rPr>
          <w:rFonts w:ascii="GHEA Grapalat" w:hAnsi="GHEA Grapalat"/>
        </w:rPr>
        <w:t>Заседания записываются и вместе с принятым решением по жалобе публикуются в бюллетене.</w:t>
      </w:r>
      <w:r w:rsidR="008261D4" w:rsidRPr="000E542D">
        <w:t xml:space="preserve"> </w:t>
      </w:r>
      <w:r w:rsidR="008261D4" w:rsidRPr="000E542D">
        <w:rPr>
          <w:rFonts w:ascii="GHEA Grapalat" w:hAnsi="GHEA Grapalat"/>
        </w:rPr>
        <w:t>В случае невозможности записи заседания стенографируются</w:t>
      </w:r>
      <w:r w:rsidR="008261D4" w:rsidRPr="000E542D">
        <w:rPr>
          <w:rFonts w:ascii="GHEA Grapalat" w:hAnsi="GHEA Grapalat"/>
          <w:lang w:val="hy-AM"/>
        </w:rPr>
        <w:t>.</w:t>
      </w:r>
      <w:r w:rsidR="008261D4" w:rsidRPr="000E542D">
        <w:rPr>
          <w:rFonts w:ascii="GHEA Grapalat" w:hAnsi="GHEA Grapalat"/>
        </w:rPr>
        <w:t xml:space="preserve"> Заседания онлайн транслируются также в интернете</w:t>
      </w:r>
      <w:r w:rsidRPr="000E542D">
        <w:rPr>
          <w:rFonts w:ascii="GHEA Grapalat" w:hAnsi="GHEA Grapalat"/>
        </w:rPr>
        <w:t>11.1</w:t>
      </w:r>
      <w:r w:rsidR="008261D4" w:rsidRPr="000E542D">
        <w:rPr>
          <w:rFonts w:ascii="GHEA Grapalat" w:hAnsi="GHEA Grapalat"/>
          <w:lang w:val="hy-AM"/>
        </w:rPr>
        <w:t>6</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7</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Лицо, рассматривающее </w:t>
      </w:r>
      <w:r w:rsidR="002972E4" w:rsidRPr="000E542D">
        <w:rPr>
          <w:rFonts w:ascii="GHEA Grapalat" w:hAnsi="GHEA Grapalat"/>
        </w:rPr>
        <w:t xml:space="preserve">связанные с закупками </w:t>
      </w:r>
      <w:r w:rsidRPr="000E542D">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8</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9</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Представленная лицу, рассматривающему </w:t>
      </w:r>
      <w:r w:rsidR="008261D4" w:rsidRPr="000E542D">
        <w:rPr>
          <w:rFonts w:ascii="GHEA Grapalat" w:hAnsi="GHEA Grapalat"/>
        </w:rPr>
        <w:t xml:space="preserve">связанные с закупками </w:t>
      </w:r>
      <w:r w:rsidRPr="000E542D">
        <w:rPr>
          <w:rFonts w:ascii="GHEA Grapalat" w:hAnsi="GHEA Grapalat"/>
        </w:rPr>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9672A6" w:rsidRPr="000E542D">
        <w:rPr>
          <w:rFonts w:ascii="GHEA Grapalat" w:hAnsi="GHEA Grapalat"/>
        </w:rPr>
        <w:t>зультатам рассмотрения жалобы.</w:t>
      </w:r>
    </w:p>
    <w:p w:rsidR="00133017" w:rsidRPr="000E542D" w:rsidRDefault="00956393" w:rsidP="00B72983">
      <w:pPr>
        <w:widowControl w:val="0"/>
        <w:spacing w:after="160"/>
        <w:ind w:firstLine="567"/>
        <w:jc w:val="both"/>
        <w:rPr>
          <w:rFonts w:ascii="GHEA Grapalat" w:hAnsi="GHEA Grapalat" w:cs="Sylfaen"/>
          <w:b/>
        </w:rPr>
      </w:pPr>
      <w:r w:rsidRPr="000E542D">
        <w:rPr>
          <w:rFonts w:ascii="GHEA Grapalat" w:hAnsi="GHEA Grapalat"/>
        </w:rPr>
        <w:t xml:space="preserve">Согласно статье 51 Закона лицо, рассматривающее </w:t>
      </w:r>
      <w:proofErr w:type="gramStart"/>
      <w:r w:rsidRPr="000E542D">
        <w:rPr>
          <w:rFonts w:ascii="GHEA Grapalat" w:hAnsi="GHEA Grapalat"/>
        </w:rPr>
        <w:t>жалобы</w:t>
      </w:r>
      <w:proofErr w:type="gramEnd"/>
      <w:r w:rsidRPr="000E542D">
        <w:rPr>
          <w:rFonts w:ascii="GHEA Grapalat" w:hAnsi="GHEA Grapalat"/>
        </w:rPr>
        <w:t xml:space="preserve">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w:t>
      </w:r>
      <w:r w:rsidRPr="000E542D">
        <w:rPr>
          <w:rFonts w:ascii="GHEA Grapalat" w:hAnsi="GHEA Grapalat"/>
        </w:rPr>
        <w:lastRenderedPageBreak/>
        <w:t xml:space="preserve">исполнительного органа письменно сообщает, что исходя из интересов общественной или </w:t>
      </w:r>
      <w:r w:rsidR="00442F42" w:rsidRPr="000E542D">
        <w:rPr>
          <w:rFonts w:ascii="GHEA Grapalat" w:hAnsi="GHEA Grapalat"/>
        </w:rPr>
        <w:t xml:space="preserve">интересов </w:t>
      </w:r>
      <w:r w:rsidRPr="000E542D">
        <w:rPr>
          <w:rFonts w:ascii="GHEA Grapalat" w:hAnsi="GHEA Grapalat"/>
        </w:rPr>
        <w:t>обороны и национальной безопасности, необходимо продолжить процесс закупки</w:t>
      </w:r>
      <w:r w:rsidR="00AF59D5" w:rsidRPr="000E542D">
        <w:rPr>
          <w:rFonts w:ascii="GHEA Grapalat" w:hAnsi="GHEA Grapalat"/>
        </w:rPr>
        <w:t xml:space="preserve">. </w:t>
      </w:r>
      <w:r w:rsidR="00133017" w:rsidRPr="000E542D">
        <w:rPr>
          <w:rFonts w:ascii="GHEA Grapalat" w:hAnsi="GHEA Grapalat"/>
        </w:rPr>
        <w:t xml:space="preserve">Лицо, рассматривающее </w:t>
      </w:r>
      <w:r w:rsidR="00AF59D5" w:rsidRPr="000E542D">
        <w:rPr>
          <w:rFonts w:ascii="GHEA Grapalat" w:hAnsi="GHEA Grapalat"/>
        </w:rPr>
        <w:t xml:space="preserve">связанные с закупками </w:t>
      </w:r>
      <w:proofErr w:type="gramStart"/>
      <w:r w:rsidR="00133017" w:rsidRPr="000E542D">
        <w:rPr>
          <w:rFonts w:ascii="GHEA Grapalat" w:hAnsi="GHEA Grapalat"/>
        </w:rPr>
        <w:t>жалобы ,</w:t>
      </w:r>
      <w:proofErr w:type="gramEnd"/>
      <w:r w:rsidR="00133017" w:rsidRPr="000E542D">
        <w:rPr>
          <w:rFonts w:ascii="GHEA Grapalat" w:hAnsi="GHEA Grapalat"/>
        </w:rPr>
        <w:t xml:space="preserve"> опубликовывает в бюллетене предусмотренное настоящим пунктом решение в течение рабочего дня, следующего за днем его принятия.</w:t>
      </w:r>
    </w:p>
    <w:p w:rsidR="00AE679C" w:rsidRPr="000E542D" w:rsidRDefault="00AE679C" w:rsidP="00B72983">
      <w:pPr>
        <w:widowControl w:val="0"/>
        <w:spacing w:after="160"/>
        <w:ind w:firstLine="567"/>
        <w:jc w:val="center"/>
        <w:rPr>
          <w:rFonts w:ascii="GHEA Grapalat" w:hAnsi="GHEA Grapalat" w:cs="Sylfaen"/>
          <w:b/>
        </w:rPr>
      </w:pPr>
    </w:p>
    <w:p w:rsidR="009672A6" w:rsidRPr="000E542D" w:rsidRDefault="009672A6" w:rsidP="00B72983">
      <w:pPr>
        <w:rPr>
          <w:rFonts w:ascii="GHEA Grapalat" w:hAnsi="GHEA Grapalat" w:cs="Sylfaen"/>
          <w:b/>
        </w:rPr>
      </w:pPr>
      <w:r w:rsidRPr="000E542D">
        <w:rPr>
          <w:rFonts w:ascii="GHEA Grapalat" w:hAnsi="GHEA Grapalat" w:cs="Sylfaen"/>
          <w:b/>
        </w:rPr>
        <w:br w:type="page"/>
      </w: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lastRenderedPageBreak/>
        <w:t>ЧАСТЬ II</w:t>
      </w:r>
    </w:p>
    <w:p w:rsidR="009672A6" w:rsidRPr="000E542D" w:rsidRDefault="009672A6" w:rsidP="00B72983">
      <w:pPr>
        <w:widowControl w:val="0"/>
        <w:spacing w:after="160"/>
        <w:jc w:val="center"/>
        <w:rPr>
          <w:rFonts w:ascii="GHEA Grapalat" w:hAnsi="GHEA Grapalat"/>
          <w:b/>
        </w:rPr>
      </w:pPr>
    </w:p>
    <w:p w:rsidR="00096865" w:rsidRPr="000E542D" w:rsidRDefault="00096865" w:rsidP="00B72983">
      <w:pPr>
        <w:pStyle w:val="aa"/>
        <w:widowControl w:val="0"/>
        <w:spacing w:after="160"/>
        <w:jc w:val="center"/>
        <w:rPr>
          <w:rFonts w:ascii="GHEA Grapalat" w:hAnsi="GHEA Grapalat"/>
          <w:b/>
        </w:rPr>
      </w:pPr>
      <w:r w:rsidRPr="000E542D">
        <w:rPr>
          <w:rFonts w:ascii="GHEA Grapalat" w:hAnsi="GHEA Grapalat"/>
          <w:b/>
        </w:rPr>
        <w:t>ИНСТРУКЦИЯ</w:t>
      </w:r>
    </w:p>
    <w:p w:rsidR="00096865" w:rsidRPr="000E542D" w:rsidRDefault="00EA1FA8" w:rsidP="00B72983">
      <w:pPr>
        <w:pStyle w:val="aa"/>
        <w:widowControl w:val="0"/>
        <w:spacing w:after="160"/>
        <w:jc w:val="center"/>
        <w:rPr>
          <w:rFonts w:ascii="GHEA Grapalat" w:hAnsi="GHEA Grapalat"/>
          <w:b/>
        </w:rPr>
      </w:pPr>
      <w:r w:rsidRPr="000E542D">
        <w:rPr>
          <w:rFonts w:ascii="GHEA Grapalat" w:hAnsi="GHEA Grapalat"/>
          <w:b/>
        </w:rPr>
        <w:t>ПО ПОДГОТОВКЕ ЗАЯВКИ НА ЗАПРОС КОТИРОВОК</w:t>
      </w:r>
    </w:p>
    <w:p w:rsidR="00096865" w:rsidRPr="000E542D" w:rsidRDefault="00096865" w:rsidP="00B72983">
      <w:pPr>
        <w:widowControl w:val="0"/>
        <w:spacing w:after="160"/>
        <w:jc w:val="center"/>
        <w:rPr>
          <w:rFonts w:ascii="GHEA Grapalat" w:hAnsi="GHEA Grapalat"/>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 ОБЩИЕ ПОЛОЖЕНИЯ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1.1</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Целью настоящей Инструкции является содействие участникам при подготовке заявки.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Кроме армянского языка, заявки могут быть поданы также на английском или русском яз</w:t>
      </w:r>
      <w:r w:rsidR="009672A6" w:rsidRPr="000E542D">
        <w:rPr>
          <w:rFonts w:ascii="GHEA Grapalat" w:hAnsi="GHEA Grapalat"/>
        </w:rPr>
        <w:t>ыке.</w:t>
      </w:r>
    </w:p>
    <w:p w:rsidR="00096865" w:rsidRPr="000E542D" w:rsidRDefault="00096865" w:rsidP="00B72983">
      <w:pPr>
        <w:widowControl w:val="0"/>
        <w:spacing w:after="160"/>
        <w:jc w:val="center"/>
        <w:rPr>
          <w:rFonts w:ascii="GHEA Grapalat" w:hAnsi="GHEA Grapalat"/>
          <w:b/>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2. ЗАЯВКА НА ПРОЦЕДУРУ</w:t>
      </w:r>
    </w:p>
    <w:p w:rsidR="00B57922" w:rsidRPr="000E542D" w:rsidRDefault="0078387F" w:rsidP="00B72983">
      <w:pPr>
        <w:widowControl w:val="0"/>
        <w:spacing w:after="160"/>
        <w:ind w:firstLine="567"/>
        <w:jc w:val="both"/>
        <w:rPr>
          <w:rFonts w:ascii="GHEA Grapalat" w:hAnsi="GHEA Grapalat"/>
        </w:rPr>
      </w:pPr>
      <w:r w:rsidRPr="000E542D">
        <w:rPr>
          <w:rFonts w:ascii="GHEA Grapalat" w:hAnsi="GHEA Grapalat"/>
        </w:rPr>
        <w:t xml:space="preserve">Для участия в процедуре участник подает заявку </w:t>
      </w:r>
      <w:r w:rsidR="007D2E92" w:rsidRPr="000E542D">
        <w:rPr>
          <w:rFonts w:ascii="GHEA Grapalat" w:hAnsi="GHEA Grapalat"/>
        </w:rPr>
        <w:t>в порядке, установленном разделом 4 части 2 настоящего приглашения</w:t>
      </w:r>
      <w:r w:rsidR="008875BC" w:rsidRPr="000E542D">
        <w:rPr>
          <w:rFonts w:ascii="GHEA Grapalat" w:hAnsi="GHEA Grapalat"/>
        </w:rPr>
        <w:t xml:space="preserve">. </w:t>
      </w:r>
      <w:r w:rsidRPr="000E542D">
        <w:rPr>
          <w:rFonts w:ascii="GHEA Grapalat" w:hAnsi="GHEA Grapalat"/>
        </w:rPr>
        <w:t>К заявке прилагаются предусмотренные настоящим приглашением соответствующие документы (сведения)</w:t>
      </w:r>
      <w:r w:rsidR="00B57922" w:rsidRPr="000E542D">
        <w:rPr>
          <w:rFonts w:ascii="GHEA Grapalat" w:hAnsi="GHEA Grapalat"/>
        </w:rPr>
        <w:t>.</w:t>
      </w:r>
      <w:r w:rsidRPr="000E542D">
        <w:rPr>
          <w:rFonts w:ascii="GHEA Grapalat" w:hAnsi="GHEA Grapalat"/>
        </w:rPr>
        <w:t xml:space="preserve"> </w:t>
      </w:r>
    </w:p>
    <w:p w:rsidR="002D5CF0" w:rsidRPr="000E542D" w:rsidRDefault="0078387F" w:rsidP="00B72983">
      <w:pPr>
        <w:widowControl w:val="0"/>
        <w:spacing w:after="160"/>
        <w:ind w:firstLine="567"/>
        <w:jc w:val="both"/>
        <w:rPr>
          <w:rFonts w:ascii="GHEA Grapalat" w:hAnsi="GHEA Grapalat" w:cs="Sylfaen"/>
        </w:rPr>
      </w:pPr>
      <w:r w:rsidRPr="000E542D">
        <w:rPr>
          <w:rFonts w:ascii="GHEA Grapalat" w:hAnsi="GHEA Grapalat"/>
        </w:rPr>
        <w:t>Участник заявкой представляет утвержденные им:</w:t>
      </w:r>
    </w:p>
    <w:p w:rsidR="00096865" w:rsidRPr="000E542D" w:rsidRDefault="002D5CF0"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2.1</w:t>
      </w:r>
      <w:r w:rsidR="009672A6" w:rsidRPr="000E542D">
        <w:rPr>
          <w:rFonts w:ascii="GHEA Grapalat" w:hAnsi="GHEA Grapalat"/>
        </w:rPr>
        <w:t>.</w:t>
      </w:r>
      <w:r w:rsidR="009672A6" w:rsidRPr="000E542D">
        <w:rPr>
          <w:rFonts w:ascii="GHEA Grapalat" w:hAnsi="GHEA Grapalat"/>
        </w:rPr>
        <w:tab/>
      </w:r>
      <w:r w:rsidRPr="000E542D">
        <w:rPr>
          <w:rFonts w:ascii="GHEA Grapalat" w:hAnsi="GHEA Grapalat"/>
        </w:rPr>
        <w:t>заявление</w:t>
      </w:r>
      <w:r w:rsidR="006147A3" w:rsidRPr="000E542D">
        <w:rPr>
          <w:rFonts w:ascii="GHEA Grapalat" w:hAnsi="GHEA Grapalat"/>
        </w:rPr>
        <w:t>-</w:t>
      </w:r>
      <w:proofErr w:type="spellStart"/>
      <w:r w:rsidR="006147A3" w:rsidRPr="000E542D">
        <w:rPr>
          <w:rFonts w:ascii="GHEA Grapalat" w:hAnsi="GHEA Grapalat"/>
        </w:rPr>
        <w:t>объявлени</w:t>
      </w:r>
      <w:proofErr w:type="spellEnd"/>
      <w:r w:rsidR="006147A3" w:rsidRPr="000E542D">
        <w:rPr>
          <w:rFonts w:ascii="GHEA Grapalat" w:hAnsi="GHEA Grapalat"/>
          <w:lang w:val="en-US"/>
        </w:rPr>
        <w:t>e</w:t>
      </w:r>
      <w:r w:rsidRPr="000E542D">
        <w:rPr>
          <w:rFonts w:ascii="GHEA Grapalat" w:hAnsi="GHEA Grapalat"/>
        </w:rPr>
        <w:t xml:space="preserve"> на участие в процедуре согласно Приложению №1;</w:t>
      </w:r>
    </w:p>
    <w:p w:rsidR="006147A3" w:rsidRPr="000E542D" w:rsidRDefault="006147A3" w:rsidP="00B72983">
      <w:pPr>
        <w:widowControl w:val="0"/>
        <w:tabs>
          <w:tab w:val="left" w:pos="1134"/>
        </w:tabs>
        <w:spacing w:after="160"/>
        <w:ind w:firstLine="567"/>
        <w:jc w:val="both"/>
        <w:rPr>
          <w:rFonts w:ascii="GHEA Grapalat" w:hAnsi="GHEA Grapalat"/>
          <w:lang w:val="hy-AM"/>
        </w:rPr>
      </w:pPr>
      <w:r w:rsidRPr="000E542D">
        <w:rPr>
          <w:rFonts w:ascii="GHEA Grapalat" w:hAnsi="GHEA Grapalat"/>
          <w:lang w:val="hy-AM"/>
        </w:rPr>
        <w:t xml:space="preserve">2.2. </w:t>
      </w:r>
      <w:r w:rsidRPr="000E542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0E542D" w:rsidRDefault="006147A3" w:rsidP="00B72983">
      <w:pPr>
        <w:pStyle w:val="norm"/>
        <w:widowControl w:val="0"/>
        <w:tabs>
          <w:tab w:val="left" w:pos="1134"/>
        </w:tabs>
        <w:spacing w:after="160" w:line="240" w:lineRule="auto"/>
        <w:ind w:firstLine="567"/>
        <w:rPr>
          <w:rFonts w:asciiTheme="minorHAnsi" w:hAnsiTheme="minorHAnsi" w:cs="Sylfaen"/>
          <w:sz w:val="24"/>
          <w:szCs w:val="24"/>
          <w:lang w:val="hy-AM"/>
        </w:rPr>
      </w:pPr>
      <w:r w:rsidRPr="000E542D">
        <w:rPr>
          <w:rFonts w:ascii="GHEA Grapalat" w:hAnsi="GHEA Grapalat"/>
          <w:sz w:val="24"/>
          <w:szCs w:val="24"/>
          <w:lang w:val="hy-AM"/>
        </w:rPr>
        <w:t xml:space="preserve">2.3  </w:t>
      </w:r>
      <w:r w:rsidRPr="000E542D">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0E542D">
        <w:rPr>
          <w:rStyle w:val="af6"/>
          <w:rFonts w:ascii="GHEA Grapalat" w:hAnsi="GHEA Grapalat"/>
          <w:sz w:val="24"/>
          <w:szCs w:val="24"/>
        </w:rPr>
        <w:t xml:space="preserve"> </w:t>
      </w:r>
      <w:r w:rsidR="00D5646A" w:rsidRPr="000E542D">
        <w:rPr>
          <w:rStyle w:val="af6"/>
          <w:rFonts w:ascii="GHEA Grapalat" w:hAnsi="GHEA Grapalat"/>
          <w:sz w:val="24"/>
          <w:szCs w:val="24"/>
        </w:rPr>
        <w:footnoteReference w:customMarkFollows="1" w:id="1"/>
        <w:t>13</w:t>
      </w:r>
      <w:r w:rsidR="00D5646A" w:rsidRPr="000E542D">
        <w:rPr>
          <w:rFonts w:ascii="GHEA Grapalat" w:hAnsi="GHEA Grapalat"/>
          <w:sz w:val="24"/>
          <w:szCs w:val="24"/>
          <w:lang w:val="hy-AM"/>
        </w:rPr>
        <w:t>;</w:t>
      </w:r>
    </w:p>
    <w:p w:rsidR="00E67BA7"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556249" w:rsidRPr="000E542D">
        <w:rPr>
          <w:rFonts w:ascii="GHEA Grapalat" w:hAnsi="GHEA Grapalat"/>
        </w:rPr>
        <w:t>4</w:t>
      </w:r>
      <w:r w:rsidR="009672A6" w:rsidRPr="000E542D">
        <w:rPr>
          <w:rFonts w:ascii="GHEA Grapalat" w:hAnsi="GHEA Grapalat"/>
        </w:rPr>
        <w:tab/>
      </w:r>
      <w:r w:rsidRPr="000E542D">
        <w:rPr>
          <w:rFonts w:ascii="GHEA Grapalat" w:hAnsi="GHEA Grapalat"/>
        </w:rPr>
        <w:t xml:space="preserve">ценовое предложение согласно Приложению № </w:t>
      </w:r>
      <w:r w:rsidR="00C815CE" w:rsidRPr="000E542D">
        <w:rPr>
          <w:rFonts w:ascii="GHEA Grapalat" w:hAnsi="GHEA Grapalat"/>
        </w:rPr>
        <w:t>2</w:t>
      </w:r>
      <w:r w:rsidRPr="000E542D">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0E542D">
        <w:rPr>
          <w:rFonts w:ascii="GHEA Grapalat" w:hAnsi="GHEA Grapalat"/>
        </w:rPr>
        <w:t xml:space="preserve"> требуются и не представляются.</w:t>
      </w:r>
    </w:p>
    <w:p w:rsidR="00C6256F" w:rsidRPr="000E542D" w:rsidRDefault="0004387F" w:rsidP="00B72983">
      <w:pPr>
        <w:widowControl w:val="0"/>
        <w:spacing w:after="160"/>
        <w:jc w:val="center"/>
        <w:rPr>
          <w:rFonts w:ascii="GHEA Grapalat" w:hAnsi="GHEA Grapalat" w:cs="Sylfaen"/>
          <w:b/>
        </w:rPr>
      </w:pPr>
      <w:r w:rsidRPr="000E542D">
        <w:rPr>
          <w:rFonts w:ascii="GHEA Grapalat" w:hAnsi="GHEA Grapalat"/>
          <w:b/>
        </w:rPr>
        <w:t xml:space="preserve">3. ДОКУМЕНТЫ, ПРЕДСТАВЛЯЕМЫЕ ЗАНЯВШИМ </w:t>
      </w:r>
      <w:r w:rsidR="009672A6" w:rsidRPr="000E542D">
        <w:rPr>
          <w:rFonts w:ascii="GHEA Grapalat" w:hAnsi="GHEA Grapalat"/>
          <w:b/>
        </w:rPr>
        <w:br/>
      </w:r>
      <w:r w:rsidRPr="000E542D">
        <w:rPr>
          <w:rFonts w:ascii="GHEA Grapalat" w:hAnsi="GHEA Grapalat"/>
          <w:b/>
        </w:rPr>
        <w:t>ПЕРВОЕ МЕСТО УЧАСТНИКОМ</w:t>
      </w:r>
    </w:p>
    <w:p w:rsidR="004749BD" w:rsidRPr="000E542D" w:rsidRDefault="009672A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3.1.</w:t>
      </w:r>
      <w:r w:rsidRPr="000E542D">
        <w:rPr>
          <w:rFonts w:ascii="GHEA Grapalat" w:hAnsi="GHEA Grapalat"/>
        </w:rPr>
        <w:tab/>
      </w:r>
      <w:r w:rsidR="00096865" w:rsidRPr="000E542D">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0E542D">
        <w:rPr>
          <w:rFonts w:ascii="GHEA Grapalat" w:hAnsi="GHEA Grapalat"/>
        </w:rPr>
        <w:t>3</w:t>
      </w:r>
      <w:r w:rsidR="00096865" w:rsidRPr="000E542D">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0E542D">
        <w:rPr>
          <w:rFonts w:ascii="GHEA Grapalat" w:hAnsi="GHEA Grapalat"/>
        </w:rPr>
        <w:t>3</w:t>
      </w:r>
      <w:r w:rsidR="00096865" w:rsidRPr="000E542D">
        <w:rPr>
          <w:rFonts w:ascii="GHEA Grapalat" w:hAnsi="GHEA Grapalat"/>
        </w:rPr>
        <w:t>.1;</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Вместо оригиналов документов, включенных в заявку, могут быть представлены </w:t>
      </w:r>
      <w:r w:rsidRPr="000E542D">
        <w:rPr>
          <w:rFonts w:ascii="GHEA Grapalat" w:hAnsi="GHEA Grapalat"/>
        </w:rPr>
        <w:lastRenderedPageBreak/>
        <w:t>нотариально заверенные копии этих документов.</w:t>
      </w:r>
    </w:p>
    <w:p w:rsidR="00524DB8" w:rsidRPr="000E542D" w:rsidRDefault="00524DB8" w:rsidP="00B72983">
      <w:pPr>
        <w:widowControl w:val="0"/>
        <w:spacing w:after="160"/>
        <w:jc w:val="center"/>
        <w:rPr>
          <w:rFonts w:ascii="GHEA Grapalat" w:hAnsi="GHEA Grapalat" w:cs="Sylfaen"/>
          <w:b/>
        </w:rPr>
      </w:pPr>
      <w:r w:rsidRPr="000E542D">
        <w:rPr>
          <w:rFonts w:ascii="GHEA Grapalat" w:hAnsi="GHEA Grapalat"/>
          <w:b/>
        </w:rPr>
        <w:t>4. ПОРЯДОК ПОДГОТОВКИ ЗАЯВКИ</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4.1.</w:t>
      </w:r>
      <w:r w:rsidRPr="000E542D">
        <w:rPr>
          <w:rFonts w:ascii="GHEA Grapalat" w:hAnsi="GHEA Grapalat"/>
        </w:rPr>
        <w:tab/>
        <w:t xml:space="preserve">Участник подает заявку в порядке, установленном настоящим приглашением. </w:t>
      </w:r>
    </w:p>
    <w:p w:rsidR="00524DB8" w:rsidRPr="000E542D" w:rsidRDefault="00524DB8" w:rsidP="00B72983">
      <w:pPr>
        <w:widowControl w:val="0"/>
        <w:spacing w:after="160"/>
        <w:ind w:firstLine="567"/>
        <w:jc w:val="both"/>
        <w:rPr>
          <w:rFonts w:ascii="GHEA Grapalat" w:hAnsi="GHEA Grapalat" w:cs="Sylfaen"/>
        </w:rPr>
      </w:pPr>
      <w:r w:rsidRPr="000E542D">
        <w:rPr>
          <w:rFonts w:ascii="GHEA Grapalat" w:hAnsi="GHEA Grapalat"/>
        </w:rPr>
        <w:t xml:space="preserve">Предложения участника, относящиеся к ним </w:t>
      </w:r>
      <w:proofErr w:type="gramStart"/>
      <w:r w:rsidRPr="000E542D">
        <w:rPr>
          <w:rFonts w:ascii="GHEA Grapalat" w:hAnsi="GHEA Grapalat"/>
        </w:rPr>
        <w:t>документы</w:t>
      </w:r>
      <w:proofErr w:type="gramEnd"/>
      <w:r w:rsidRPr="000E542D">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w:t>
      </w:r>
      <w:r w:rsidR="00885939" w:rsidRPr="000E542D">
        <w:rPr>
          <w:rFonts w:ascii="GHEA Grapalat" w:hAnsi="GHEA Grapalat"/>
        </w:rPr>
        <w:t xml:space="preserve"> (за</w:t>
      </w:r>
      <w:r w:rsidR="00885939" w:rsidRPr="000E542D">
        <w:rPr>
          <w:rFonts w:ascii="Courier New" w:hAnsi="Courier New" w:cs="Courier New"/>
        </w:rPr>
        <w:t> </w:t>
      </w:r>
      <w:r w:rsidR="00885939" w:rsidRPr="000E542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0E542D">
        <w:rPr>
          <w:rFonts w:ascii="Courier New" w:hAnsi="Courier New" w:cs="Courier New"/>
        </w:rPr>
        <w:t> </w:t>
      </w:r>
      <w:r w:rsidR="00885939" w:rsidRPr="000E542D">
        <w:rPr>
          <w:rFonts w:ascii="GHEA Grapalat" w:hAnsi="GHEA Grapalat"/>
        </w:rPr>
        <w:t>оригинала)</w:t>
      </w:r>
      <w:r w:rsidR="00556249" w:rsidRPr="000E542D">
        <w:rPr>
          <w:rFonts w:ascii="GHEA Grapalat" w:hAnsi="GHEA Grapalat"/>
        </w:rPr>
        <w:t xml:space="preserve"> и копий в 1</w:t>
      </w:r>
      <w:r w:rsidRPr="000E542D">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0E542D" w:rsidRDefault="00524DB8" w:rsidP="00B72983">
      <w:pPr>
        <w:widowControl w:val="0"/>
        <w:spacing w:after="160"/>
        <w:ind w:firstLine="567"/>
        <w:jc w:val="both"/>
        <w:rPr>
          <w:rFonts w:ascii="GHEA Grapalat" w:hAnsi="GHEA Grapalat"/>
        </w:rPr>
      </w:pPr>
      <w:r w:rsidRPr="000E542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4.2.</w:t>
      </w:r>
      <w:r w:rsidRPr="000E542D">
        <w:rPr>
          <w:rFonts w:ascii="GHEA Grapalat" w:hAnsi="GHEA Grapalat"/>
        </w:rPr>
        <w:tab/>
        <w:t xml:space="preserve">На конверте, указанном в пункте 4.1 настоящей </w:t>
      </w:r>
      <w:r w:rsidR="00FD53EB" w:rsidRPr="000E542D">
        <w:rPr>
          <w:rFonts w:ascii="GHEA Grapalat" w:hAnsi="GHEA Grapalat"/>
        </w:rPr>
        <w:t>и</w:t>
      </w:r>
      <w:r w:rsidRPr="000E542D">
        <w:rPr>
          <w:rFonts w:ascii="GHEA Grapalat" w:hAnsi="GHEA Grapalat"/>
        </w:rPr>
        <w:t xml:space="preserve">нструкции, на языке составления заявки указываются: </w:t>
      </w:r>
    </w:p>
    <w:p w:rsidR="00524DB8" w:rsidRPr="000E542D" w:rsidRDefault="00524DB8" w:rsidP="00B72983">
      <w:pPr>
        <w:widowControl w:val="0"/>
        <w:tabs>
          <w:tab w:val="left" w:pos="1134"/>
        </w:tabs>
        <w:spacing w:after="160"/>
        <w:ind w:firstLine="567"/>
        <w:rPr>
          <w:rFonts w:ascii="GHEA Grapalat" w:hAnsi="GHEA Grapalat"/>
        </w:rPr>
      </w:pPr>
      <w:r w:rsidRPr="000E542D">
        <w:rPr>
          <w:rFonts w:ascii="GHEA Grapalat" w:hAnsi="GHEA Grapalat"/>
        </w:rPr>
        <w:t>1)</w:t>
      </w:r>
      <w:r w:rsidRPr="000E542D">
        <w:rPr>
          <w:rFonts w:ascii="GHEA Grapalat" w:hAnsi="GHEA Grapalat"/>
        </w:rPr>
        <w:tab/>
        <w:t>наименование заказчика и место (адрес) подачи заявки;</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код запроса котировок;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Pr="000E542D">
        <w:rPr>
          <w:rFonts w:ascii="GHEA Grapalat" w:hAnsi="GHEA Grapalat"/>
        </w:rPr>
        <w:tab/>
        <w:t>слова “не вскрывать до заседания по вскрытию заявок”;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Pr="000E542D">
        <w:rPr>
          <w:rFonts w:ascii="GHEA Grapalat" w:hAnsi="GHEA Grapalat"/>
        </w:rPr>
        <w:tab/>
        <w:t>наименование (имя), место нахождения и номер телефона участника.</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4.3.</w:t>
      </w:r>
      <w:r w:rsidRPr="000E542D">
        <w:rPr>
          <w:rFonts w:ascii="GHEA Grapalat" w:hAnsi="GHEA Grapalat"/>
        </w:rPr>
        <w:tab/>
        <w:t>На заседании по вскрытию заявок комиссия отклоняет заявки, не</w:t>
      </w:r>
      <w:r w:rsidRPr="000E542D">
        <w:rPr>
          <w:rFonts w:ascii="Courier New" w:hAnsi="Courier New" w:cs="Courier New"/>
        </w:rPr>
        <w:t> </w:t>
      </w:r>
      <w:r w:rsidRPr="000E542D">
        <w:rPr>
          <w:rFonts w:ascii="GHEA Grapalat" w:hAnsi="GHEA Grapalat"/>
        </w:rPr>
        <w:t xml:space="preserve">соответствующие требованиям пунктов 4.1 и 4.2 настоящей </w:t>
      </w:r>
      <w:r w:rsidR="00FD53EB" w:rsidRPr="000E542D">
        <w:rPr>
          <w:rFonts w:ascii="GHEA Grapalat" w:hAnsi="GHEA Grapalat"/>
        </w:rPr>
        <w:t>и</w:t>
      </w:r>
      <w:r w:rsidRPr="000E542D">
        <w:rPr>
          <w:rFonts w:ascii="GHEA Grapalat" w:hAnsi="GHEA Grapalat"/>
        </w:rPr>
        <w:t>нструкции, и в том же виде возвращает подающему их лицу.</w:t>
      </w:r>
    </w:p>
    <w:p w:rsidR="001E38B9" w:rsidRPr="000E542D" w:rsidRDefault="001E38B9"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2572B" w:rsidRPr="000E542D" w:rsidRDefault="00B2572B" w:rsidP="00B72983">
      <w:pPr>
        <w:pStyle w:val="norm"/>
        <w:widowControl w:val="0"/>
        <w:spacing w:after="160" w:line="240" w:lineRule="auto"/>
        <w:ind w:firstLine="284"/>
        <w:jc w:val="right"/>
        <w:rPr>
          <w:rFonts w:ascii="GHEA Grapalat" w:hAnsi="GHEA Grapalat" w:cs="Arial"/>
          <w:b/>
          <w:sz w:val="24"/>
          <w:szCs w:val="24"/>
        </w:rPr>
      </w:pPr>
      <w:r w:rsidRPr="000E542D">
        <w:rPr>
          <w:rFonts w:ascii="GHEA Grapalat" w:hAnsi="GHEA Grapalat"/>
          <w:b/>
          <w:sz w:val="24"/>
          <w:szCs w:val="24"/>
        </w:rPr>
        <w:t>Приложение № 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A266F3" w:rsidRPr="000E542D">
        <w:rPr>
          <w:rFonts w:ascii="GHEA Grapalat" w:hAnsi="GHEA Grapalat" w:cs="Arial"/>
          <w:b/>
          <w:sz w:val="24"/>
          <w:szCs w:val="24"/>
        </w:rPr>
        <w:br/>
      </w:r>
      <w:r w:rsidR="00850586" w:rsidRPr="000E542D">
        <w:rPr>
          <w:rFonts w:ascii="GHEA Grapalat" w:hAnsi="GHEA Grapalat"/>
          <w:b/>
          <w:sz w:val="24"/>
          <w:szCs w:val="24"/>
        </w:rPr>
        <w:t xml:space="preserve">под кодом </w:t>
      </w:r>
      <w:r w:rsidR="005E24CE">
        <w:rPr>
          <w:rFonts w:ascii="GHEA Grapalat" w:hAnsi="GHEA Grapalat"/>
          <w:b/>
          <w:sz w:val="24"/>
          <w:szCs w:val="24"/>
        </w:rPr>
        <w:t>AMDHMD-GHAPDZB-20/01</w:t>
      </w:r>
    </w:p>
    <w:p w:rsidR="00B2572B" w:rsidRPr="000E542D" w:rsidRDefault="00B2572B" w:rsidP="00B72983">
      <w:pPr>
        <w:widowControl w:val="0"/>
        <w:spacing w:after="120"/>
        <w:jc w:val="center"/>
        <w:rPr>
          <w:rFonts w:ascii="GHEA Grapalat" w:hAnsi="GHEA Grapalat" w:cs="Sylfaen"/>
          <w:b/>
        </w:rPr>
      </w:pPr>
    </w:p>
    <w:p w:rsidR="00B2572B" w:rsidRPr="000E542D" w:rsidRDefault="00B2572B" w:rsidP="00B72983">
      <w:pPr>
        <w:widowControl w:val="0"/>
        <w:spacing w:after="160"/>
        <w:jc w:val="center"/>
        <w:rPr>
          <w:rFonts w:ascii="GHEA Grapalat" w:hAnsi="GHEA Grapalat" w:cs="Arial"/>
          <w:b/>
        </w:rPr>
      </w:pPr>
      <w:r w:rsidRPr="000E542D">
        <w:rPr>
          <w:rFonts w:ascii="GHEA Grapalat" w:hAnsi="GHEA Grapalat"/>
          <w:b/>
        </w:rPr>
        <w:t>ЗАЯВЛЕНИЕ</w:t>
      </w:r>
      <w:r w:rsidR="00D0555E" w:rsidRPr="000E542D">
        <w:rPr>
          <w:rFonts w:ascii="GHEA Grapalat" w:hAnsi="GHEA Grapalat"/>
          <w:b/>
        </w:rPr>
        <w:t>-ОБЪЯВЛЕНИЕ</w:t>
      </w:r>
    </w:p>
    <w:p w:rsidR="00B2572B" w:rsidRPr="000E542D" w:rsidRDefault="00850586" w:rsidP="00B72983">
      <w:pPr>
        <w:pStyle w:val="6"/>
        <w:keepNext w:val="0"/>
        <w:widowControl w:val="0"/>
        <w:spacing w:after="160"/>
        <w:jc w:val="center"/>
        <w:rPr>
          <w:rFonts w:ascii="GHEA Grapalat" w:hAnsi="GHEA Grapalat" w:cs="Arial"/>
          <w:color w:val="auto"/>
          <w:sz w:val="24"/>
          <w:szCs w:val="24"/>
        </w:rPr>
      </w:pPr>
      <w:r w:rsidRPr="000E542D">
        <w:rPr>
          <w:rFonts w:ascii="GHEA Grapalat" w:hAnsi="GHEA Grapalat"/>
          <w:color w:val="auto"/>
          <w:sz w:val="24"/>
          <w:szCs w:val="24"/>
        </w:rPr>
        <w:t>на участие в</w:t>
      </w:r>
      <w:r w:rsidRPr="000E542D">
        <w:rPr>
          <w:rFonts w:ascii="Sylfaen" w:hAnsi="Sylfaen"/>
          <w:color w:val="auto"/>
          <w:sz w:val="24"/>
          <w:szCs w:val="24"/>
        </w:rPr>
        <w:t> </w:t>
      </w:r>
      <w:r w:rsidR="00A91BD6" w:rsidRPr="000E542D">
        <w:rPr>
          <w:rFonts w:ascii="GHEA Grapalat" w:hAnsi="GHEA Grapalat"/>
          <w:color w:val="auto"/>
          <w:sz w:val="24"/>
          <w:szCs w:val="24"/>
        </w:rPr>
        <w:t>запросе котировок</w:t>
      </w:r>
    </w:p>
    <w:p w:rsidR="00031ECD" w:rsidRPr="000E542D" w:rsidRDefault="00031ECD" w:rsidP="00B72983">
      <w:pPr>
        <w:jc w:val="both"/>
        <w:rPr>
          <w:rFonts w:ascii="GHEA Grapalat" w:hAnsi="GHEA Grapalat"/>
        </w:rPr>
      </w:pPr>
      <w:r w:rsidRPr="000E542D">
        <w:rPr>
          <w:rFonts w:ascii="GHEA Grapalat" w:hAnsi="GHEA Grapalat"/>
        </w:rPr>
        <w:t xml:space="preserve">______________________________________________________________заявляет, что </w:t>
      </w:r>
    </w:p>
    <w:p w:rsidR="00031ECD" w:rsidRPr="000E542D" w:rsidRDefault="00031ECD" w:rsidP="00B72983">
      <w:pPr>
        <w:spacing w:after="160"/>
        <w:ind w:left="2694"/>
        <w:jc w:val="both"/>
        <w:rPr>
          <w:rFonts w:ascii="GHEA Grapalat" w:hAnsi="GHEA Grapalat"/>
        </w:rPr>
      </w:pPr>
      <w:r w:rsidRPr="000E542D">
        <w:rPr>
          <w:rFonts w:ascii="GHEA Grapalat" w:hAnsi="GHEA Grapalat"/>
        </w:rPr>
        <w:lastRenderedPageBreak/>
        <w:t xml:space="preserve">наименование участника </w:t>
      </w:r>
    </w:p>
    <w:p w:rsidR="00031ECD" w:rsidRPr="000E542D" w:rsidRDefault="00031ECD" w:rsidP="00B72983">
      <w:pPr>
        <w:jc w:val="both"/>
        <w:rPr>
          <w:rFonts w:ascii="GHEA Grapalat" w:hAnsi="GHEA Grapalat"/>
          <w:u w:val="single"/>
        </w:rPr>
      </w:pPr>
      <w:r w:rsidRPr="000E542D">
        <w:rPr>
          <w:rFonts w:ascii="GHEA Grapalat" w:hAnsi="GHEA Grapalat"/>
        </w:rPr>
        <w:t>желает участвовать в лоте (лотах)___________</w:t>
      </w:r>
      <w:r w:rsidR="00510DE7" w:rsidRPr="000E542D">
        <w:rPr>
          <w:rFonts w:ascii="GHEA Grapalat" w:hAnsi="GHEA Grapalat"/>
        </w:rPr>
        <w:t>_________________</w:t>
      </w:r>
      <w:r w:rsidRPr="000E542D">
        <w:rPr>
          <w:rFonts w:ascii="GHEA Grapalat" w:hAnsi="GHEA Grapalat"/>
        </w:rPr>
        <w:t>___ объявленного</w:t>
      </w:r>
    </w:p>
    <w:p w:rsidR="00031ECD" w:rsidRPr="000E542D" w:rsidRDefault="00031ECD" w:rsidP="00B72983">
      <w:pPr>
        <w:spacing w:after="160"/>
        <w:ind w:left="4678"/>
        <w:jc w:val="both"/>
        <w:rPr>
          <w:rFonts w:ascii="GHEA Grapalat" w:hAnsi="GHEA Grapalat" w:cs="Sylfaen"/>
        </w:rPr>
      </w:pPr>
      <w:r w:rsidRPr="000E542D">
        <w:rPr>
          <w:rFonts w:ascii="GHEA Grapalat" w:hAnsi="GHEA Grapalat"/>
        </w:rPr>
        <w:t>номер лота (лотов)</w:t>
      </w:r>
    </w:p>
    <w:p w:rsidR="00031ECD" w:rsidRPr="000E542D" w:rsidRDefault="00C1280E" w:rsidP="00B72983">
      <w:pPr>
        <w:jc w:val="both"/>
        <w:rPr>
          <w:rFonts w:ascii="GHEA Grapalat" w:hAnsi="GHEA Grapalat" w:cs="Sylfaen"/>
        </w:rPr>
      </w:pPr>
      <w:proofErr w:type="gramStart"/>
      <w:r w:rsidRPr="000E542D">
        <w:rPr>
          <w:rFonts w:ascii="GHEA Grapalat" w:hAnsi="GHEA Grapalat"/>
        </w:rPr>
        <w:t>,,</w:t>
      </w:r>
      <w:proofErr w:type="gramEnd"/>
      <w:r w:rsidR="005E24CE">
        <w:rPr>
          <w:rFonts w:ascii="GHEA Grapalat" w:hAnsi="GHEA Grapalat"/>
          <w:lang w:val="af-ZA"/>
        </w:rPr>
        <w:t>Димитровская</w:t>
      </w:r>
      <w:r w:rsidR="00763346">
        <w:rPr>
          <w:rFonts w:ascii="GHEA Grapalat" w:hAnsi="GHEA Grapalat"/>
          <w:lang w:val="af-ZA"/>
        </w:rPr>
        <w:t xml:space="preserve">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 </w:t>
      </w:r>
      <w:r w:rsidR="00031ECD" w:rsidRPr="000E542D">
        <w:rPr>
          <w:rFonts w:ascii="GHEA Grapalat" w:hAnsi="GHEA Grapalat"/>
        </w:rPr>
        <w:t xml:space="preserve">под кодом </w:t>
      </w:r>
      <w:r w:rsidR="005E24CE">
        <w:rPr>
          <w:rFonts w:ascii="GHEA Grapalat" w:hAnsi="GHEA Grapalat"/>
          <w:b/>
        </w:rPr>
        <w:t>AMDHMD-GHAPDZB-20/01</w:t>
      </w:r>
      <w:r w:rsidR="00777F77" w:rsidRPr="000E542D">
        <w:rPr>
          <w:rFonts w:ascii="GHEA Grapalat" w:hAnsi="GHEA Grapalat"/>
          <w:b/>
        </w:rPr>
        <w:t xml:space="preserve"> </w:t>
      </w:r>
      <w:r w:rsidR="00510DE7" w:rsidRPr="000E542D">
        <w:rPr>
          <w:rFonts w:ascii="GHEA Grapalat" w:hAnsi="GHEA Grapalat"/>
        </w:rPr>
        <w:t xml:space="preserve">запроса котировок </w:t>
      </w:r>
      <w:r w:rsidR="00031ECD" w:rsidRPr="000E542D">
        <w:rPr>
          <w:rFonts w:ascii="GHEA Grapalat" w:hAnsi="GHEA Grapalat"/>
        </w:rPr>
        <w:t>и в соответствии с требованиями приглашения подает заявку.</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__________________________________________________ заявляет и заверяет, что</w:t>
      </w:r>
    </w:p>
    <w:p w:rsidR="00031ECD" w:rsidRPr="000E542D" w:rsidRDefault="00031ECD" w:rsidP="00B72983">
      <w:pPr>
        <w:spacing w:after="160"/>
        <w:ind w:left="1843"/>
        <w:jc w:val="both"/>
        <w:rPr>
          <w:rFonts w:ascii="GHEA Grapalat" w:hAnsi="GHEA Grapalat" w:cs="Sylfaen"/>
        </w:rPr>
      </w:pPr>
      <w:r w:rsidRPr="000E542D">
        <w:rPr>
          <w:rFonts w:ascii="GHEA Grapalat" w:hAnsi="GHEA Grapalat"/>
        </w:rPr>
        <w:t>наименование участника</w:t>
      </w:r>
    </w:p>
    <w:p w:rsidR="00031ECD" w:rsidRPr="000E542D" w:rsidRDefault="00031ECD" w:rsidP="00B72983">
      <w:pPr>
        <w:jc w:val="both"/>
        <w:rPr>
          <w:rFonts w:ascii="GHEA Grapalat" w:hAnsi="GHEA Grapalat" w:cs="Sylfaen"/>
        </w:rPr>
      </w:pPr>
      <w:r w:rsidRPr="000E542D">
        <w:rPr>
          <w:rFonts w:ascii="GHEA Grapalat" w:hAnsi="GHEA Grapalat"/>
        </w:rPr>
        <w:t>является резидентом ______________________________________________________</w:t>
      </w:r>
    </w:p>
    <w:p w:rsidR="00031ECD" w:rsidRPr="000E542D" w:rsidRDefault="00031ECD" w:rsidP="00B72983">
      <w:pPr>
        <w:spacing w:after="160"/>
        <w:ind w:left="4111"/>
        <w:jc w:val="both"/>
        <w:rPr>
          <w:rFonts w:ascii="GHEA Grapalat" w:hAnsi="GHEA Grapalat" w:cs="Arial"/>
        </w:rPr>
      </w:pPr>
      <w:r w:rsidRPr="000E542D">
        <w:rPr>
          <w:rFonts w:ascii="GHEA Grapalat" w:hAnsi="GHEA Grapalat"/>
        </w:rPr>
        <w:t>наименование страны</w:t>
      </w:r>
    </w:p>
    <w:p w:rsidR="00031ECD" w:rsidRPr="000E542D" w:rsidRDefault="00031ECD" w:rsidP="00B72983">
      <w:pPr>
        <w:jc w:val="both"/>
        <w:rPr>
          <w:rFonts w:ascii="GHEA Grapalat" w:hAnsi="GHEA Grapalat"/>
        </w:rPr>
      </w:pPr>
      <w:r w:rsidRPr="000E542D">
        <w:rPr>
          <w:rFonts w:ascii="GHEA Grapalat" w:hAnsi="GHEA Grapalat"/>
        </w:rPr>
        <w:t>Учетный номер налогоплательщика _____________ следующий: ________________</w:t>
      </w:r>
    </w:p>
    <w:p w:rsidR="00031ECD" w:rsidRPr="000E542D" w:rsidRDefault="00777F77" w:rsidP="00B72983">
      <w:pPr>
        <w:tabs>
          <w:tab w:val="left" w:pos="7371"/>
        </w:tabs>
        <w:ind w:left="4111"/>
        <w:jc w:val="both"/>
        <w:rPr>
          <w:rFonts w:ascii="GHEA Grapalat" w:hAnsi="GHEA Grapalat"/>
        </w:rPr>
      </w:pPr>
      <w:r w:rsidRPr="000E542D">
        <w:rPr>
          <w:rFonts w:ascii="GHEA Grapalat" w:hAnsi="GHEA Grapalat"/>
        </w:rPr>
        <w:t>н</w:t>
      </w:r>
      <w:r w:rsidR="00031ECD" w:rsidRPr="000E542D">
        <w:rPr>
          <w:rFonts w:ascii="GHEA Grapalat" w:hAnsi="GHEA Grapalat"/>
        </w:rPr>
        <w:t>аименование</w:t>
      </w:r>
      <w:r w:rsidR="00031ECD" w:rsidRPr="000E542D">
        <w:rPr>
          <w:rFonts w:ascii="GHEA Grapalat" w:hAnsi="GHEA Grapalat"/>
        </w:rPr>
        <w:tab/>
        <w:t>учетный номер</w:t>
      </w:r>
    </w:p>
    <w:p w:rsidR="00031ECD" w:rsidRPr="000E542D" w:rsidRDefault="00777F77" w:rsidP="00B72983">
      <w:pPr>
        <w:tabs>
          <w:tab w:val="left" w:pos="7230"/>
        </w:tabs>
        <w:spacing w:after="160"/>
        <w:ind w:left="4253"/>
        <w:jc w:val="both"/>
        <w:rPr>
          <w:rFonts w:ascii="GHEA Grapalat" w:hAnsi="GHEA Grapalat" w:cs="Arial"/>
        </w:rPr>
      </w:pPr>
      <w:r w:rsidRPr="000E542D">
        <w:rPr>
          <w:rFonts w:ascii="GHEA Grapalat" w:hAnsi="GHEA Grapalat"/>
        </w:rPr>
        <w:t>у</w:t>
      </w:r>
      <w:r w:rsidR="00031ECD" w:rsidRPr="000E542D">
        <w:rPr>
          <w:rFonts w:ascii="GHEA Grapalat" w:hAnsi="GHEA Grapalat"/>
        </w:rPr>
        <w:t>частника</w:t>
      </w:r>
      <w:r w:rsidRPr="000E542D">
        <w:rPr>
          <w:rFonts w:ascii="GHEA Grapalat" w:hAnsi="GHEA Grapalat"/>
          <w:vertAlign w:val="superscript"/>
        </w:rPr>
        <w:t xml:space="preserve"> </w:t>
      </w:r>
      <w:r w:rsidRPr="000E542D">
        <w:rPr>
          <w:rFonts w:ascii="GHEA Grapalat" w:hAnsi="GHEA Grapalat"/>
        </w:rPr>
        <w:t xml:space="preserve">                     </w:t>
      </w:r>
      <w:r w:rsidR="00031ECD" w:rsidRPr="000E542D">
        <w:rPr>
          <w:rFonts w:ascii="GHEA Grapalat" w:hAnsi="GHEA Grapalat"/>
        </w:rPr>
        <w:t>налогоплательщика</w:t>
      </w:r>
    </w:p>
    <w:p w:rsidR="00031ECD" w:rsidRPr="000E542D" w:rsidRDefault="00031ECD" w:rsidP="00B72983">
      <w:pPr>
        <w:jc w:val="both"/>
        <w:rPr>
          <w:rFonts w:ascii="GHEA Grapalat" w:hAnsi="GHEA Grapalat"/>
        </w:rPr>
      </w:pPr>
      <w:r w:rsidRPr="000E542D">
        <w:rPr>
          <w:rFonts w:ascii="GHEA Grapalat" w:hAnsi="GHEA Grapalat"/>
        </w:rPr>
        <w:t>Адрес электронной почты____________________ следующий: __________________</w:t>
      </w:r>
    </w:p>
    <w:p w:rsidR="00031ECD" w:rsidRPr="000E542D" w:rsidRDefault="00031ECD" w:rsidP="00B72983">
      <w:pPr>
        <w:tabs>
          <w:tab w:val="left" w:pos="6946"/>
        </w:tabs>
        <w:ind w:left="3402" w:firstLine="6"/>
        <w:jc w:val="both"/>
        <w:rPr>
          <w:rFonts w:ascii="GHEA Grapalat" w:hAnsi="GHEA Grapalat"/>
        </w:rPr>
      </w:pPr>
      <w:r w:rsidRPr="000E542D">
        <w:rPr>
          <w:rFonts w:ascii="GHEA Grapalat" w:hAnsi="GHEA Grapalat"/>
        </w:rPr>
        <w:t>наименование</w:t>
      </w:r>
      <w:r w:rsidRPr="000E542D">
        <w:rPr>
          <w:rFonts w:ascii="GHEA Grapalat" w:hAnsi="GHEA Grapalat"/>
        </w:rPr>
        <w:tab/>
        <w:t>адрес электронной</w:t>
      </w:r>
    </w:p>
    <w:p w:rsidR="00031ECD" w:rsidRPr="000E542D" w:rsidRDefault="00031ECD" w:rsidP="00B72983">
      <w:pPr>
        <w:tabs>
          <w:tab w:val="left" w:pos="7371"/>
        </w:tabs>
        <w:spacing w:after="160"/>
        <w:ind w:left="3544" w:firstLine="3"/>
        <w:jc w:val="both"/>
        <w:rPr>
          <w:rFonts w:ascii="GHEA Grapalat" w:hAnsi="GHEA Grapalat"/>
        </w:rPr>
      </w:pPr>
      <w:r w:rsidRPr="000E542D">
        <w:rPr>
          <w:rFonts w:ascii="GHEA Grapalat" w:hAnsi="GHEA Grapalat"/>
        </w:rPr>
        <w:t>участника</w:t>
      </w:r>
      <w:r w:rsidRPr="000E542D">
        <w:rPr>
          <w:rFonts w:ascii="GHEA Grapalat" w:hAnsi="GHEA Grapalat"/>
        </w:rPr>
        <w:tab/>
        <w:t>почты</w:t>
      </w:r>
    </w:p>
    <w:p w:rsidR="00FB726B" w:rsidRPr="000E542D" w:rsidRDefault="00FB726B" w:rsidP="00B72983">
      <w:pPr>
        <w:widowControl w:val="0"/>
        <w:jc w:val="both"/>
        <w:rPr>
          <w:rFonts w:ascii="GHEA Grapalat" w:hAnsi="GHEA Grapalat"/>
        </w:rPr>
      </w:pPr>
    </w:p>
    <w:p w:rsidR="00FB726B" w:rsidRPr="000E542D" w:rsidRDefault="00FB726B" w:rsidP="00B72983">
      <w:pPr>
        <w:widowControl w:val="0"/>
        <w:jc w:val="both"/>
        <w:rPr>
          <w:rFonts w:ascii="GHEA Grapalat" w:hAnsi="GHEA Grapalat"/>
        </w:rPr>
      </w:pPr>
      <w:r w:rsidRPr="000E542D">
        <w:rPr>
          <w:rFonts w:ascii="GHEA Grapalat" w:hAnsi="GHEA Grapalat"/>
        </w:rPr>
        <w:t xml:space="preserve">Настоящим _________________________________объявляет и </w:t>
      </w:r>
      <w:proofErr w:type="spellStart"/>
      <w:proofErr w:type="gramStart"/>
      <w:r w:rsidRPr="000E542D">
        <w:rPr>
          <w:rFonts w:ascii="GHEA Grapalat" w:hAnsi="GHEA Grapalat"/>
        </w:rPr>
        <w:t>подтверждает,</w:t>
      </w:r>
      <w:r w:rsidR="005541E7" w:rsidRPr="000E542D">
        <w:rPr>
          <w:rFonts w:ascii="GHEA Grapalat" w:hAnsi="GHEA Grapalat"/>
        </w:rPr>
        <w:t>что</w:t>
      </w:r>
      <w:proofErr w:type="spellEnd"/>
      <w:proofErr w:type="gramEnd"/>
      <w:r w:rsidR="00AC5A68" w:rsidRPr="000E542D">
        <w:rPr>
          <w:rFonts w:ascii="GHEA Grapalat" w:hAnsi="GHEA Grapalat"/>
        </w:rPr>
        <w:t>:</w:t>
      </w:r>
    </w:p>
    <w:p w:rsidR="00FB726B" w:rsidRPr="000E542D" w:rsidRDefault="00FB726B" w:rsidP="00B72983">
      <w:pPr>
        <w:widowControl w:val="0"/>
        <w:spacing w:after="120"/>
        <w:ind w:left="1416" w:firstLine="708"/>
        <w:jc w:val="both"/>
        <w:rPr>
          <w:rFonts w:ascii="GHEA Grapalat" w:hAnsi="GHEA Grapalat"/>
        </w:rPr>
      </w:pPr>
      <w:r w:rsidRPr="000E542D">
        <w:rPr>
          <w:rFonts w:ascii="GHEA Grapalat" w:hAnsi="GHEA Grapalat"/>
        </w:rPr>
        <w:t>наименование участника</w:t>
      </w:r>
    </w:p>
    <w:p w:rsidR="00FB726B" w:rsidRPr="000E542D" w:rsidRDefault="00FB726B" w:rsidP="00B72983">
      <w:pPr>
        <w:pStyle w:val="aff"/>
        <w:widowControl w:val="0"/>
        <w:numPr>
          <w:ilvl w:val="0"/>
          <w:numId w:val="18"/>
        </w:numPr>
        <w:spacing w:after="160"/>
        <w:jc w:val="both"/>
        <w:rPr>
          <w:rFonts w:ascii="GHEA Grapalat" w:hAnsi="GHEA Grapalat" w:cs="Arial"/>
        </w:rPr>
      </w:pPr>
      <w:r w:rsidRPr="000E542D">
        <w:rPr>
          <w:rFonts w:ascii="GHEA Grapalat" w:hAnsi="GHEA Grapalat"/>
        </w:rPr>
        <w:t>удовлетворяет</w:t>
      </w:r>
      <w:r w:rsidRPr="000E542D">
        <w:rPr>
          <w:rFonts w:ascii="GHEA Grapalat" w:hAnsi="GHEA Grapalat"/>
          <w:spacing w:val="-4"/>
        </w:rPr>
        <w:t xml:space="preserve"> требованиям к праву участия</w:t>
      </w:r>
      <w:r w:rsidR="005541E7" w:rsidRPr="000E542D">
        <w:rPr>
          <w:rFonts w:ascii="GHEA Grapalat" w:hAnsi="GHEA Grapalat"/>
          <w:spacing w:val="-4"/>
        </w:rPr>
        <w:t xml:space="preserve"> и квалификационным </w:t>
      </w:r>
      <w:r w:rsidR="001D0251" w:rsidRPr="000E542D">
        <w:rPr>
          <w:rFonts w:ascii="GHEA Grapalat" w:hAnsi="GHEA Grapalat"/>
        </w:rPr>
        <w:t>критериям</w:t>
      </w:r>
      <w:r w:rsidRPr="000E542D">
        <w:rPr>
          <w:rFonts w:ascii="GHEA Grapalat" w:hAnsi="GHEA Grapalat"/>
          <w:spacing w:val="-4"/>
        </w:rPr>
        <w:t xml:space="preserve">, установленным приглашением на </w:t>
      </w:r>
      <w:r w:rsidRPr="000E542D">
        <w:rPr>
          <w:rFonts w:ascii="GHEA Grapalat" w:hAnsi="GHEA Grapalat"/>
        </w:rPr>
        <w:t>запрос котировок под кодом "-</w:t>
      </w:r>
      <w:r w:rsidR="005E24CE">
        <w:rPr>
          <w:rFonts w:ascii="GHEA Grapalat" w:hAnsi="GHEA Grapalat"/>
        </w:rPr>
        <w:t>AMDHMD-GHAPDZB-20/01</w:t>
      </w:r>
      <w:r w:rsidR="00777F77" w:rsidRPr="000E542D">
        <w:rPr>
          <w:rFonts w:ascii="GHEA Grapalat" w:hAnsi="GHEA Grapalat"/>
          <w:b/>
        </w:rPr>
        <w:t>.</w:t>
      </w:r>
    </w:p>
    <w:p w:rsidR="00FB726B" w:rsidRPr="000E542D" w:rsidRDefault="001D0251" w:rsidP="00B72983">
      <w:pPr>
        <w:pStyle w:val="aff"/>
        <w:widowControl w:val="0"/>
        <w:numPr>
          <w:ilvl w:val="0"/>
          <w:numId w:val="18"/>
        </w:numPr>
        <w:tabs>
          <w:tab w:val="left" w:pos="7371"/>
        </w:tabs>
        <w:spacing w:after="160"/>
        <w:jc w:val="both"/>
        <w:rPr>
          <w:rFonts w:ascii="GHEA Grapalat" w:hAnsi="GHEA Grapalat"/>
        </w:rPr>
      </w:pPr>
      <w:r w:rsidRPr="000E542D">
        <w:rPr>
          <w:rFonts w:ascii="GHEA Grapalat" w:hAnsi="GHEA Grapalat"/>
        </w:rPr>
        <w:t xml:space="preserve">указанные в поданном им в целях участия в запросе котировок под кодом </w:t>
      </w:r>
      <w:r w:rsidR="005E24CE">
        <w:rPr>
          <w:rFonts w:ascii="GHEA Grapalat" w:hAnsi="GHEA Grapalat"/>
        </w:rPr>
        <w:t>AMDHMD-GHAPDZB-20/01</w:t>
      </w:r>
      <w:r w:rsidR="00777F77" w:rsidRPr="000E542D">
        <w:rPr>
          <w:rFonts w:ascii="GHEA Grapalat" w:hAnsi="GHEA Grapalat"/>
        </w:rPr>
        <w:t xml:space="preserve"> </w:t>
      </w:r>
      <w:r w:rsidRPr="000E542D">
        <w:rPr>
          <w:rFonts w:ascii="GHEA Grapalat" w:hAnsi="GHEA Grapalat"/>
        </w:rPr>
        <w:t>заявлении-</w:t>
      </w:r>
      <w:r w:rsidR="007E18E7" w:rsidRPr="000E542D">
        <w:rPr>
          <w:rFonts w:ascii="GHEA Grapalat" w:hAnsi="GHEA Grapalat"/>
          <w:spacing w:val="-6"/>
        </w:rPr>
        <w:t>объявлении</w:t>
      </w:r>
      <w:r w:rsidRPr="000E542D">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0E542D">
        <w:rPr>
          <w:rFonts w:ascii="GHEA Grapalat" w:hAnsi="GHEA Grapalat"/>
        </w:rPr>
        <w:t>оте (лотах) того же приглашения и обязуется в</w:t>
      </w:r>
      <w:r w:rsidRPr="000E542D">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0E542D">
        <w:rPr>
          <w:rFonts w:ascii="GHEA Grapalat" w:hAnsi="GHEA Grapalat"/>
        </w:rPr>
        <w:t xml:space="preserve">полное описание </w:t>
      </w:r>
      <w:r w:rsidRPr="000E542D">
        <w:rPr>
          <w:rFonts w:ascii="GHEA Grapalat" w:hAnsi="GHEA Grapalat"/>
        </w:rPr>
        <w:t>предлагаемого им товара</w:t>
      </w:r>
      <w:r w:rsidR="0092114F" w:rsidRPr="000E542D">
        <w:rPr>
          <w:rFonts w:ascii="GHEA Grapalat" w:hAnsi="GHEA Grapalat"/>
        </w:rPr>
        <w:t>,</w:t>
      </w:r>
    </w:p>
    <w:p w:rsidR="00DD66A2" w:rsidRPr="000E542D" w:rsidRDefault="00DD66A2" w:rsidP="00B72983">
      <w:pPr>
        <w:pStyle w:val="aff"/>
        <w:widowControl w:val="0"/>
        <w:numPr>
          <w:ilvl w:val="0"/>
          <w:numId w:val="18"/>
        </w:numPr>
        <w:tabs>
          <w:tab w:val="left" w:pos="567"/>
        </w:tabs>
        <w:spacing w:after="160"/>
        <w:jc w:val="both"/>
        <w:rPr>
          <w:rFonts w:ascii="GHEA Grapalat" w:hAnsi="GHEA Grapalat" w:cs="Arial"/>
        </w:rPr>
      </w:pPr>
      <w:r w:rsidRPr="000E542D">
        <w:rPr>
          <w:rFonts w:ascii="GHEA Grapalat" w:hAnsi="GHEA Grapalat"/>
        </w:rPr>
        <w:t xml:space="preserve">в рамках участия в запросе котировок под кодом </w:t>
      </w:r>
      <w:r w:rsidR="005E24CE">
        <w:rPr>
          <w:rFonts w:ascii="GHEA Grapalat" w:hAnsi="GHEA Grapalat"/>
        </w:rPr>
        <w:t>AMDHMD-GHAPDZB-20/01</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rPr>
      </w:pP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допускал</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допустит</w:t>
      </w:r>
      <w:r w:rsidRPr="000E542D">
        <w:rPr>
          <w:rFonts w:ascii="GHEA Grapalat" w:hAnsi="GHEA Grapalat"/>
        </w:rPr>
        <w:t xml:space="preserve"> </w:t>
      </w:r>
      <w:r w:rsidRPr="000E542D">
        <w:rPr>
          <w:rFonts w:ascii="GHEA Grapalat" w:hAnsi="GHEA Grapalat" w:hint="eastAsia"/>
        </w:rPr>
        <w:t>злоупотребления</w:t>
      </w:r>
      <w:r w:rsidRPr="000E542D">
        <w:rPr>
          <w:rFonts w:ascii="GHEA Grapalat" w:hAnsi="GHEA Grapalat"/>
        </w:rPr>
        <w:t xml:space="preserve"> </w:t>
      </w:r>
      <w:r w:rsidRPr="000E542D">
        <w:rPr>
          <w:rFonts w:ascii="GHEA Grapalat" w:hAnsi="GHEA Grapalat" w:hint="eastAsia"/>
        </w:rPr>
        <w:t>доминирующим</w:t>
      </w:r>
      <w:r w:rsidRPr="000E542D">
        <w:rPr>
          <w:rFonts w:ascii="GHEA Grapalat" w:hAnsi="GHEA Grapalat"/>
        </w:rPr>
        <w:t xml:space="preserve"> </w:t>
      </w:r>
      <w:r w:rsidRPr="000E542D">
        <w:rPr>
          <w:rFonts w:ascii="GHEA Grapalat" w:hAnsi="GHEA Grapalat" w:hint="eastAsia"/>
        </w:rPr>
        <w:t>положением</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proofErr w:type="spellStart"/>
      <w:r w:rsidRPr="000E542D">
        <w:rPr>
          <w:rFonts w:ascii="GHEA Grapalat" w:hAnsi="GHEA Grapalat" w:hint="eastAsia"/>
        </w:rPr>
        <w:t>антиконкурентного</w:t>
      </w:r>
      <w:proofErr w:type="spellEnd"/>
      <w:r w:rsidRPr="000E542D">
        <w:rPr>
          <w:rFonts w:ascii="GHEA Grapalat" w:hAnsi="GHEA Grapalat"/>
        </w:rPr>
        <w:t xml:space="preserve"> </w:t>
      </w:r>
      <w:r w:rsidRPr="000E542D">
        <w:rPr>
          <w:rFonts w:ascii="GHEA Grapalat" w:hAnsi="GHEA Grapalat" w:hint="eastAsia"/>
        </w:rPr>
        <w:t>соглашения</w:t>
      </w:r>
      <w:r w:rsidRPr="000E542D">
        <w:rPr>
          <w:rFonts w:ascii="GHEA Grapalat" w:hAnsi="GHEA Grapalat"/>
        </w:rPr>
        <w:t>,</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spacing w:val="-6"/>
        </w:rPr>
      </w:pPr>
      <w:r w:rsidRPr="000E542D">
        <w:rPr>
          <w:rFonts w:ascii="GHEA Grapalat" w:hAnsi="GHEA Grapalat"/>
          <w:spacing w:val="-6"/>
        </w:rPr>
        <w:t xml:space="preserve">отсутствует случай установленного приглашением на </w:t>
      </w:r>
      <w:r w:rsidRPr="000E542D">
        <w:rPr>
          <w:rFonts w:ascii="GHEA Grapalat" w:hAnsi="GHEA Grapalat"/>
        </w:rPr>
        <w:t xml:space="preserve">запрос котировок случая     одновременного </w:t>
      </w:r>
    </w:p>
    <w:p w:rsidR="00DD66A2" w:rsidRPr="000E542D" w:rsidRDefault="00DD66A2" w:rsidP="00B72983">
      <w:pPr>
        <w:pStyle w:val="a3"/>
        <w:widowControl w:val="0"/>
        <w:spacing w:line="240" w:lineRule="auto"/>
        <w:ind w:firstLine="0"/>
        <w:jc w:val="left"/>
        <w:rPr>
          <w:rFonts w:ascii="GHEA Grapalat" w:hAnsi="GHEA Grapalat"/>
          <w:i w:val="0"/>
          <w:sz w:val="24"/>
          <w:szCs w:val="24"/>
        </w:rPr>
      </w:pPr>
      <w:r w:rsidRPr="000E542D">
        <w:rPr>
          <w:rFonts w:ascii="GHEA Grapalat" w:hAnsi="GHEA Grapalat"/>
          <w:i w:val="0"/>
          <w:sz w:val="24"/>
          <w:szCs w:val="24"/>
        </w:rPr>
        <w:t>участия взаимосвязанных с ________________ лиц и (или) учрежденных____</w:t>
      </w:r>
      <w:r w:rsidR="007376EC" w:rsidRPr="000E542D">
        <w:rPr>
          <w:rFonts w:ascii="GHEA Grapalat" w:hAnsi="GHEA Grapalat"/>
          <w:i w:val="0"/>
          <w:sz w:val="24"/>
          <w:szCs w:val="24"/>
        </w:rPr>
        <w:t>_________</w:t>
      </w:r>
      <w:r w:rsidRPr="000E542D">
        <w:rPr>
          <w:rFonts w:ascii="GHEA Grapalat" w:hAnsi="GHEA Grapalat"/>
          <w:i w:val="0"/>
          <w:sz w:val="24"/>
          <w:szCs w:val="24"/>
        </w:rPr>
        <w:t>______</w:t>
      </w:r>
    </w:p>
    <w:p w:rsidR="00DD66A2" w:rsidRPr="000E542D" w:rsidRDefault="00777F77" w:rsidP="00B72983">
      <w:pPr>
        <w:widowControl w:val="0"/>
        <w:tabs>
          <w:tab w:val="left" w:pos="7938"/>
        </w:tabs>
        <w:jc w:val="both"/>
        <w:rPr>
          <w:rFonts w:ascii="GHEA Grapalat" w:hAnsi="GHEA Grapalat"/>
        </w:rPr>
      </w:pPr>
      <w:r w:rsidRPr="000E542D">
        <w:rPr>
          <w:rFonts w:ascii="GHEA Grapalat" w:hAnsi="GHEA Grapalat"/>
        </w:rPr>
        <w:t xml:space="preserve">                                   </w:t>
      </w:r>
      <w:proofErr w:type="spellStart"/>
      <w:r w:rsidR="00DD66A2" w:rsidRPr="000E542D">
        <w:rPr>
          <w:rFonts w:ascii="GHEA Grapalat" w:hAnsi="GHEA Grapalat"/>
        </w:rPr>
        <w:t>наи</w:t>
      </w:r>
      <w:r w:rsidRPr="000E542D">
        <w:rPr>
          <w:rFonts w:ascii="GHEA Grapalat" w:hAnsi="GHEA Grapalat"/>
        </w:rPr>
        <w:t>менованиеучастника</w:t>
      </w:r>
      <w:proofErr w:type="spellEnd"/>
      <w:r w:rsidRPr="000E542D">
        <w:rPr>
          <w:rFonts w:ascii="GHEA Grapalat" w:hAnsi="GHEA Grapalat"/>
        </w:rPr>
        <w:t xml:space="preserve">                 </w:t>
      </w:r>
      <w:r w:rsidR="007376EC" w:rsidRPr="000E542D">
        <w:rPr>
          <w:rFonts w:ascii="GHEA Grapalat" w:hAnsi="GHEA Grapalat"/>
        </w:rPr>
        <w:t xml:space="preserve">               </w:t>
      </w:r>
      <w:proofErr w:type="spellStart"/>
      <w:r w:rsidR="00DD66A2" w:rsidRPr="000E542D">
        <w:rPr>
          <w:rFonts w:ascii="GHEA Grapalat" w:hAnsi="GHEA Grapalat"/>
        </w:rPr>
        <w:t>наименованиеучастника</w:t>
      </w:r>
      <w:proofErr w:type="spellEnd"/>
    </w:p>
    <w:p w:rsidR="00DD66A2" w:rsidRPr="000E542D" w:rsidRDefault="00DD66A2" w:rsidP="00B72983">
      <w:pPr>
        <w:widowControl w:val="0"/>
        <w:jc w:val="both"/>
        <w:rPr>
          <w:rFonts w:ascii="GHEA Grapalat" w:hAnsi="GHEA Grapalat"/>
          <w:u w:val="single"/>
        </w:rPr>
      </w:pPr>
      <w:r w:rsidRPr="000E542D">
        <w:rPr>
          <w:rFonts w:ascii="GHEA Grapalat" w:hAnsi="GHEA Grapalat"/>
        </w:rPr>
        <w:t>организаций, либо организаций, имеющих принадлежащую ____________________</w:t>
      </w:r>
    </w:p>
    <w:p w:rsidR="00DD66A2" w:rsidRPr="000E542D" w:rsidRDefault="00DD66A2" w:rsidP="00B72983">
      <w:pPr>
        <w:widowControl w:val="0"/>
        <w:spacing w:after="160"/>
        <w:ind w:left="7088"/>
        <w:jc w:val="both"/>
        <w:rPr>
          <w:rFonts w:ascii="GHEA Grapalat" w:hAnsi="GHEA Grapalat"/>
        </w:rPr>
      </w:pPr>
      <w:r w:rsidRPr="000E542D">
        <w:rPr>
          <w:rFonts w:ascii="GHEA Grapalat" w:hAnsi="GHEA Grapalat"/>
          <w:vertAlign w:val="superscript"/>
        </w:rPr>
        <w:t>наименование участника</w:t>
      </w:r>
    </w:p>
    <w:p w:rsidR="00DD66A2" w:rsidRPr="000E542D" w:rsidRDefault="00DD66A2" w:rsidP="00B72983">
      <w:pPr>
        <w:widowControl w:val="0"/>
        <w:spacing w:after="160"/>
        <w:jc w:val="both"/>
        <w:rPr>
          <w:rFonts w:ascii="GHEA Grapalat" w:hAnsi="GHEA Grapalat"/>
        </w:rPr>
      </w:pPr>
      <w:r w:rsidRPr="000E542D">
        <w:rPr>
          <w:rFonts w:ascii="GHEA Grapalat" w:hAnsi="GHEA Grapalat"/>
        </w:rPr>
        <w:t>долю (пай) в размере более пятидесяти процентов,</w:t>
      </w:r>
    </w:p>
    <w:p w:rsidR="00DD66A2" w:rsidRPr="000E542D" w:rsidRDefault="00DD66A2" w:rsidP="00B72983">
      <w:pPr>
        <w:pStyle w:val="aff"/>
        <w:widowControl w:val="0"/>
        <w:numPr>
          <w:ilvl w:val="0"/>
          <w:numId w:val="21"/>
        </w:numPr>
        <w:tabs>
          <w:tab w:val="left" w:pos="1134"/>
        </w:tabs>
        <w:spacing w:after="160"/>
        <w:jc w:val="both"/>
        <w:rPr>
          <w:rFonts w:ascii="GHEA Grapalat" w:hAnsi="GHEA Grapalat" w:cs="Sylfaen"/>
        </w:rPr>
      </w:pPr>
      <w:r w:rsidRPr="000E542D">
        <w:rPr>
          <w:rFonts w:ascii="GHEA Grapalat" w:hAnsi="GHEA Grapalat"/>
        </w:rPr>
        <w:tab/>
      </w:r>
      <w:r w:rsidR="003E2EE0" w:rsidRPr="000E542D">
        <w:rPr>
          <w:rFonts w:ascii="GHEA Grapalat" w:hAnsi="GHEA Grapalat"/>
        </w:rPr>
        <w:t xml:space="preserve">ниже </w:t>
      </w:r>
      <w:r w:rsidR="00005412" w:rsidRPr="000E542D">
        <w:rPr>
          <w:rFonts w:ascii="GHEA Grapalat" w:hAnsi="GHEA Grapalat"/>
        </w:rPr>
        <w:t>представляет</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того</w:t>
      </w:r>
      <w:r w:rsidRPr="000E542D">
        <w:rPr>
          <w:rFonts w:ascii="GHEA Grapalat" w:hAnsi="GHEA Grapalat"/>
        </w:rPr>
        <w:t xml:space="preserve"> </w:t>
      </w:r>
      <w:r w:rsidRPr="000E542D">
        <w:rPr>
          <w:rFonts w:ascii="GHEA Grapalat" w:hAnsi="GHEA Grapalat" w:hint="eastAsia"/>
        </w:rPr>
        <w:t>физического</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физических</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которое</w:t>
      </w:r>
      <w:r w:rsidRPr="000E542D">
        <w:rPr>
          <w:rFonts w:ascii="GHEA Grapalat" w:hAnsi="GHEA Grapalat"/>
        </w:rPr>
        <w:t xml:space="preserve"> (</w:t>
      </w:r>
      <w:r w:rsidRPr="000E542D">
        <w:rPr>
          <w:rFonts w:ascii="GHEA Grapalat" w:hAnsi="GHEA Grapalat" w:hint="eastAsia"/>
        </w:rPr>
        <w:t>которые</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день</w:t>
      </w:r>
      <w:r w:rsidRPr="000E542D">
        <w:rPr>
          <w:rFonts w:ascii="GHEA Grapalat" w:hAnsi="GHEA Grapalat"/>
        </w:rPr>
        <w:t xml:space="preserve"> </w:t>
      </w:r>
      <w:r w:rsidRPr="000E542D">
        <w:rPr>
          <w:rFonts w:ascii="GHEA Grapalat" w:hAnsi="GHEA Grapalat" w:hint="eastAsia"/>
        </w:rPr>
        <w:t>подачи</w:t>
      </w:r>
      <w:r w:rsidRPr="000E542D">
        <w:rPr>
          <w:rFonts w:ascii="GHEA Grapalat" w:hAnsi="GHEA Grapalat"/>
        </w:rPr>
        <w:t xml:space="preserve"> </w:t>
      </w:r>
      <w:r w:rsidRPr="000E542D">
        <w:rPr>
          <w:rFonts w:ascii="GHEA Grapalat" w:hAnsi="GHEA Grapalat" w:hint="eastAsia"/>
        </w:rPr>
        <w:t>заявки</w:t>
      </w:r>
      <w:r w:rsidRPr="000E542D">
        <w:rPr>
          <w:rFonts w:ascii="GHEA Grapalat" w:hAnsi="GHEA Grapalat"/>
        </w:rPr>
        <w:t xml:space="preserve"> </w:t>
      </w:r>
      <w:r w:rsidRPr="000E542D">
        <w:rPr>
          <w:rFonts w:ascii="GHEA Grapalat" w:hAnsi="GHEA Grapalat" w:hint="eastAsia"/>
        </w:rPr>
        <w:t>прямо</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косвенно</w:t>
      </w:r>
      <w:r w:rsidRPr="000E542D">
        <w:rPr>
          <w:rFonts w:ascii="GHEA Grapalat" w:hAnsi="GHEA Grapalat"/>
        </w:rPr>
        <w:t xml:space="preserve"> </w:t>
      </w:r>
      <w:r w:rsidRPr="000E542D">
        <w:rPr>
          <w:rFonts w:ascii="GHEA Grapalat" w:hAnsi="GHEA Grapalat" w:hint="eastAsia"/>
        </w:rPr>
        <w:t>владеет</w:t>
      </w:r>
      <w:r w:rsidRPr="000E542D">
        <w:rPr>
          <w:rFonts w:ascii="GHEA Grapalat" w:hAnsi="GHEA Grapalat"/>
        </w:rPr>
        <w:t xml:space="preserve"> (</w:t>
      </w:r>
      <w:r w:rsidRPr="000E542D">
        <w:rPr>
          <w:rFonts w:ascii="GHEA Grapalat" w:hAnsi="GHEA Grapalat" w:hint="eastAsia"/>
        </w:rPr>
        <w:t>владеют</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чем</w:t>
      </w:r>
      <w:r w:rsidRPr="000E542D">
        <w:rPr>
          <w:rFonts w:ascii="GHEA Grapalat" w:hAnsi="GHEA Grapalat"/>
        </w:rPr>
        <w:t xml:space="preserve"> </w:t>
      </w:r>
      <w:r w:rsidRPr="000E542D">
        <w:rPr>
          <w:rFonts w:ascii="GHEA Grapalat" w:hAnsi="GHEA Grapalat" w:hint="eastAsia"/>
        </w:rPr>
        <w:t>десятью</w:t>
      </w:r>
      <w:r w:rsidRPr="000E542D">
        <w:rPr>
          <w:rFonts w:ascii="GHEA Grapalat" w:hAnsi="GHEA Grapalat"/>
        </w:rPr>
        <w:t xml:space="preserve"> </w:t>
      </w:r>
      <w:r w:rsidRPr="000E542D">
        <w:rPr>
          <w:rFonts w:ascii="GHEA Grapalat" w:hAnsi="GHEA Grapalat" w:hint="eastAsia"/>
        </w:rPr>
        <w:t>процентами</w:t>
      </w:r>
      <w:r w:rsidRPr="000E542D">
        <w:rPr>
          <w:rFonts w:ascii="GHEA Grapalat" w:hAnsi="GHEA Grapalat"/>
        </w:rPr>
        <w:t xml:space="preserve"> </w:t>
      </w:r>
      <w:r w:rsidRPr="000E542D">
        <w:rPr>
          <w:rFonts w:ascii="GHEA Grapalat" w:hAnsi="GHEA Grapalat" w:hint="eastAsia"/>
        </w:rPr>
        <w:t>голосующих</w:t>
      </w:r>
      <w:r w:rsidRPr="000E542D">
        <w:rPr>
          <w:rFonts w:ascii="GHEA Grapalat" w:hAnsi="GHEA Grapalat"/>
        </w:rPr>
        <w:t xml:space="preserve"> </w:t>
      </w:r>
      <w:r w:rsidRPr="000E542D">
        <w:rPr>
          <w:rFonts w:ascii="GHEA Grapalat" w:hAnsi="GHEA Grapalat" w:hint="eastAsia"/>
        </w:rPr>
        <w:t>акций</w:t>
      </w:r>
      <w:r w:rsidRPr="000E542D">
        <w:rPr>
          <w:rFonts w:ascii="GHEA Grapalat" w:hAnsi="GHEA Grapalat"/>
        </w:rPr>
        <w:t xml:space="preserve"> (</w:t>
      </w:r>
      <w:r w:rsidRPr="000E542D">
        <w:rPr>
          <w:rFonts w:ascii="GHEA Grapalat" w:hAnsi="GHEA Grapalat" w:hint="eastAsia"/>
        </w:rPr>
        <w:t>долей</w:t>
      </w:r>
      <w:r w:rsidRPr="000E542D">
        <w:rPr>
          <w:rFonts w:ascii="GHEA Grapalat" w:hAnsi="GHEA Grapalat"/>
        </w:rPr>
        <w:t xml:space="preserve">, </w:t>
      </w:r>
      <w:r w:rsidRPr="000E542D">
        <w:rPr>
          <w:rFonts w:ascii="GHEA Grapalat" w:hAnsi="GHEA Grapalat" w:hint="eastAsia"/>
        </w:rPr>
        <w:t>паев</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уставном</w:t>
      </w:r>
      <w:r w:rsidRPr="000E542D">
        <w:rPr>
          <w:rFonts w:ascii="GHEA Grapalat" w:hAnsi="GHEA Grapalat"/>
        </w:rPr>
        <w:t xml:space="preserve"> </w:t>
      </w:r>
      <w:r w:rsidRPr="000E542D">
        <w:rPr>
          <w:rFonts w:ascii="GHEA Grapalat" w:hAnsi="GHEA Grapalat" w:hint="eastAsia"/>
        </w:rPr>
        <w:t>капитале</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включая</w:t>
      </w:r>
      <w:r w:rsidRPr="000E542D">
        <w:rPr>
          <w:rFonts w:ascii="GHEA Grapalat" w:hAnsi="GHEA Grapalat"/>
        </w:rPr>
        <w:t xml:space="preserve"> </w:t>
      </w:r>
      <w:r w:rsidRPr="000E542D">
        <w:rPr>
          <w:rFonts w:ascii="GHEA Grapalat" w:hAnsi="GHEA Grapalat" w:hint="eastAsia"/>
        </w:rPr>
        <w:t>акции</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предъявителя</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обладающего</w:t>
      </w:r>
      <w:r w:rsidRPr="000E542D">
        <w:rPr>
          <w:rFonts w:ascii="GHEA Grapalat" w:hAnsi="GHEA Grapalat"/>
        </w:rPr>
        <w:t xml:space="preserve"> (</w:t>
      </w:r>
      <w:r w:rsidRPr="000E542D">
        <w:rPr>
          <w:rFonts w:ascii="GHEA Grapalat" w:hAnsi="GHEA Grapalat" w:hint="eastAsia"/>
        </w:rPr>
        <w:t>обладающих</w:t>
      </w:r>
      <w:r w:rsidRPr="000E542D">
        <w:rPr>
          <w:rFonts w:ascii="GHEA Grapalat" w:hAnsi="GHEA Grapalat"/>
        </w:rPr>
        <w:t xml:space="preserve">) </w:t>
      </w:r>
      <w:r w:rsidRPr="000E542D">
        <w:rPr>
          <w:rFonts w:ascii="GHEA Grapalat" w:hAnsi="GHEA Grapalat" w:hint="eastAsia"/>
        </w:rPr>
        <w:t>правом</w:t>
      </w:r>
      <w:r w:rsidRPr="000E542D">
        <w:rPr>
          <w:rFonts w:ascii="GHEA Grapalat" w:hAnsi="GHEA Grapalat"/>
        </w:rPr>
        <w:t xml:space="preserve"> </w:t>
      </w:r>
      <w:r w:rsidRPr="000E542D">
        <w:rPr>
          <w:rFonts w:ascii="GHEA Grapalat" w:hAnsi="GHEA Grapalat" w:hint="eastAsia"/>
        </w:rPr>
        <w:t>назначать</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освобождать</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должности</w:t>
      </w:r>
      <w:r w:rsidRPr="000E542D">
        <w:rPr>
          <w:rFonts w:ascii="GHEA Grapalat" w:hAnsi="GHEA Grapalat"/>
        </w:rPr>
        <w:t xml:space="preserve"> </w:t>
      </w:r>
      <w:r w:rsidRPr="000E542D">
        <w:rPr>
          <w:rFonts w:ascii="GHEA Grapalat" w:hAnsi="GHEA Grapalat" w:hint="eastAsia"/>
        </w:rPr>
        <w:t>членов</w:t>
      </w:r>
      <w:r w:rsidRPr="000E542D">
        <w:rPr>
          <w:rFonts w:ascii="GHEA Grapalat" w:hAnsi="GHEA Grapalat"/>
        </w:rPr>
        <w:t xml:space="preserve"> </w:t>
      </w:r>
      <w:r w:rsidRPr="000E542D">
        <w:rPr>
          <w:rFonts w:ascii="GHEA Grapalat" w:hAnsi="GHEA Grapalat" w:hint="eastAsia"/>
        </w:rPr>
        <w:t>исполнительного</w:t>
      </w:r>
      <w:r w:rsidRPr="000E542D">
        <w:rPr>
          <w:rFonts w:ascii="GHEA Grapalat" w:hAnsi="GHEA Grapalat"/>
        </w:rPr>
        <w:t xml:space="preserve"> </w:t>
      </w:r>
      <w:r w:rsidRPr="000E542D">
        <w:rPr>
          <w:rFonts w:ascii="GHEA Grapalat" w:hAnsi="GHEA Grapalat" w:hint="eastAsia"/>
        </w:rPr>
        <w:t>органа</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либо</w:t>
      </w:r>
      <w:r w:rsidRPr="000E542D">
        <w:rPr>
          <w:rFonts w:ascii="GHEA Grapalat" w:hAnsi="GHEA Grapalat"/>
        </w:rPr>
        <w:t xml:space="preserve"> </w:t>
      </w:r>
      <w:r w:rsidRPr="000E542D">
        <w:rPr>
          <w:rFonts w:ascii="GHEA Grapalat" w:hAnsi="GHEA Grapalat" w:hint="eastAsia"/>
        </w:rPr>
        <w:t>получающего</w:t>
      </w:r>
      <w:r w:rsidRPr="000E542D">
        <w:rPr>
          <w:rFonts w:ascii="GHEA Grapalat" w:hAnsi="GHEA Grapalat"/>
        </w:rPr>
        <w:t xml:space="preserve"> (</w:t>
      </w:r>
      <w:r w:rsidRPr="000E542D">
        <w:rPr>
          <w:rFonts w:ascii="GHEA Grapalat" w:hAnsi="GHEA Grapalat" w:hint="eastAsia"/>
        </w:rPr>
        <w:t>получающих</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пятнадцати</w:t>
      </w:r>
      <w:r w:rsidRPr="000E542D">
        <w:rPr>
          <w:rFonts w:ascii="GHEA Grapalat" w:hAnsi="GHEA Grapalat"/>
        </w:rPr>
        <w:t xml:space="preserve"> </w:t>
      </w:r>
      <w:r w:rsidRPr="000E542D">
        <w:rPr>
          <w:rFonts w:ascii="GHEA Grapalat" w:hAnsi="GHEA Grapalat" w:hint="eastAsia"/>
        </w:rPr>
        <w:t>процентов</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прибыли</w:t>
      </w:r>
      <w:r w:rsidRPr="000E542D">
        <w:rPr>
          <w:rFonts w:ascii="GHEA Grapalat" w:hAnsi="GHEA Grapalat"/>
        </w:rPr>
        <w:t xml:space="preserve">, </w:t>
      </w:r>
      <w:r w:rsidRPr="000E542D">
        <w:rPr>
          <w:rFonts w:ascii="GHEA Grapalat" w:hAnsi="GHEA Grapalat" w:hint="eastAsia"/>
        </w:rPr>
        <w:t>полученной</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результате</w:t>
      </w:r>
      <w:r w:rsidRPr="000E542D">
        <w:rPr>
          <w:rFonts w:ascii="GHEA Grapalat" w:hAnsi="GHEA Grapalat"/>
        </w:rPr>
        <w:t xml:space="preserve"> </w:t>
      </w:r>
      <w:r w:rsidRPr="000E542D">
        <w:rPr>
          <w:rFonts w:ascii="GHEA Grapalat" w:hAnsi="GHEA Grapalat" w:hint="eastAsia"/>
        </w:rPr>
        <w:t>осуществления</w:t>
      </w:r>
      <w:r w:rsidRPr="000E542D">
        <w:rPr>
          <w:rFonts w:ascii="GHEA Grapalat" w:hAnsi="GHEA Grapalat"/>
        </w:rPr>
        <w:t xml:space="preserve"> </w:t>
      </w:r>
      <w:r w:rsidRPr="000E542D">
        <w:rPr>
          <w:rFonts w:ascii="GHEA Grapalat" w:hAnsi="GHEA Grapalat" w:hint="eastAsia"/>
        </w:rPr>
        <w:lastRenderedPageBreak/>
        <w:t>участником</w:t>
      </w:r>
      <w:r w:rsidRPr="000E542D">
        <w:rPr>
          <w:rFonts w:ascii="GHEA Grapalat" w:hAnsi="GHEA Grapalat"/>
        </w:rPr>
        <w:t xml:space="preserve"> </w:t>
      </w:r>
      <w:r w:rsidRPr="000E542D">
        <w:rPr>
          <w:rFonts w:ascii="GHEA Grapalat" w:hAnsi="GHEA Grapalat" w:hint="eastAsia"/>
        </w:rPr>
        <w:t>предпринимательской</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иной</w:t>
      </w:r>
      <w:r w:rsidRPr="000E542D">
        <w:rPr>
          <w:rFonts w:ascii="GHEA Grapalat" w:hAnsi="GHEA Grapalat"/>
        </w:rPr>
        <w:t xml:space="preserve"> </w:t>
      </w:r>
      <w:r w:rsidRPr="000E542D">
        <w:rPr>
          <w:rFonts w:ascii="GHEA Grapalat" w:hAnsi="GHEA Grapalat" w:hint="eastAsia"/>
        </w:rPr>
        <w:t>деятельности</w:t>
      </w:r>
      <w:r w:rsidRPr="000E542D">
        <w:rPr>
          <w:rFonts w:ascii="GHEA Grapalat" w:hAnsi="GHEA Grapalat"/>
        </w:rPr>
        <w:t xml:space="preserve"> (</w:t>
      </w:r>
      <w:r w:rsidRPr="000E542D">
        <w:rPr>
          <w:rFonts w:ascii="GHEA Grapalat" w:hAnsi="GHEA Grapalat" w:hint="eastAsia"/>
        </w:rPr>
        <w:t>реальные</w:t>
      </w:r>
      <w:r w:rsidRPr="000E542D">
        <w:rPr>
          <w:rFonts w:ascii="GHEA Grapalat" w:hAnsi="GHEA Grapalat"/>
        </w:rPr>
        <w:t xml:space="preserve"> </w:t>
      </w:r>
      <w:r w:rsidRPr="000E542D">
        <w:rPr>
          <w:rFonts w:ascii="GHEA Grapalat" w:hAnsi="GHEA Grapalat" w:hint="eastAsia"/>
        </w:rPr>
        <w:t>бенефициары</w:t>
      </w:r>
      <w:r w:rsidRPr="000E542D">
        <w:rPr>
          <w:rFonts w:ascii="GHEA Grapalat" w:hAnsi="GHEA Grapalat"/>
        </w:rPr>
        <w:t>)**</w:t>
      </w:r>
      <w:r w:rsidR="00126F40" w:rsidRPr="000E542D">
        <w:rPr>
          <w:rFonts w:ascii="GHEA Grapalat" w:hAnsi="GHEA Grapalat"/>
        </w:rPr>
        <w:t xml:space="preserve"> и подтверждает, что информация относительно реальных</w:t>
      </w:r>
      <w:r w:rsidR="00DB5DD5" w:rsidRPr="000E542D">
        <w:rPr>
          <w:rFonts w:ascii="GHEA Grapalat" w:hAnsi="GHEA Grapalat"/>
        </w:rPr>
        <w:t xml:space="preserve"> бенефициаров действительна и не содержит недостоверных сведений.</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343"/>
        <w:gridCol w:w="3644"/>
        <w:gridCol w:w="2728"/>
      </w:tblGrid>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п/н</w:t>
            </w: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Имя, фамилия, отчество</w:t>
            </w: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bl>
    <w:p w:rsidR="00777F77" w:rsidRPr="000E542D" w:rsidRDefault="007131B4" w:rsidP="00B72983">
      <w:pPr>
        <w:rPr>
          <w:rFonts w:ascii="GHEA Grapalat" w:hAnsi="GHEA Grapalat"/>
        </w:rPr>
      </w:pPr>
      <w:r w:rsidRPr="000E542D">
        <w:rPr>
          <w:lang w:val="hy-AM"/>
        </w:rPr>
        <w:t>4</w:t>
      </w:r>
      <w:r w:rsidRPr="000E542D">
        <w:rPr>
          <w:rFonts w:ascii="GHEA Grapalat" w:hAnsi="GHEA Grapalat"/>
        </w:rPr>
        <w:t xml:space="preserve">) В случае признания </w:t>
      </w:r>
      <w:r w:rsidR="003A590A" w:rsidRPr="000E542D">
        <w:rPr>
          <w:rFonts w:ascii="GHEA Grapalat" w:hAnsi="GHEA Grapalat"/>
        </w:rPr>
        <w:t>отобранным</w:t>
      </w:r>
      <w:r w:rsidRPr="000E542D">
        <w:rPr>
          <w:rFonts w:ascii="GHEA Grapalat" w:hAnsi="GHEA Grapalat"/>
        </w:rPr>
        <w:t xml:space="preserve"> участником запроса котировок под  кодом </w:t>
      </w:r>
    </w:p>
    <w:p w:rsidR="007131B4" w:rsidRPr="000E542D" w:rsidRDefault="005E24CE" w:rsidP="00B72983">
      <w:pPr>
        <w:rPr>
          <w:rFonts w:ascii="GHEA Grapalat" w:hAnsi="GHEA Grapalat"/>
        </w:rPr>
      </w:pPr>
      <w:r>
        <w:rPr>
          <w:rFonts w:ascii="GHEA Grapalat" w:hAnsi="GHEA Grapalat"/>
        </w:rPr>
        <w:t>AMDHMD-GHAPDZB-20/01</w:t>
      </w:r>
      <w:r w:rsidR="007131B4" w:rsidRPr="000E542D">
        <w:rPr>
          <w:rFonts w:ascii="GHEA Grapalat" w:hAnsi="GHEA Grapalat"/>
        </w:rPr>
        <w:t xml:space="preserve"> и заключения договора</w:t>
      </w:r>
      <w:r w:rsidR="003A590A" w:rsidRPr="000E542D">
        <w:rPr>
          <w:rFonts w:ascii="GHEA Grapalat" w:hAnsi="GHEA Grapalat"/>
        </w:rPr>
        <w:t>,</w:t>
      </w:r>
      <w:r w:rsidR="007131B4" w:rsidRPr="000E542D">
        <w:rPr>
          <w:rFonts w:ascii="GHEA Grapalat" w:hAnsi="GHEA Grapalat"/>
        </w:rPr>
        <w:t xml:space="preserve"> выполнение договора будет </w:t>
      </w:r>
      <w:proofErr w:type="gramStart"/>
      <w:r w:rsidR="007131B4" w:rsidRPr="000E542D">
        <w:rPr>
          <w:rFonts w:ascii="GHEA Grapalat" w:hAnsi="GHEA Grapalat"/>
        </w:rPr>
        <w:t>осуществлятьс</w:t>
      </w:r>
      <w:r w:rsidR="00D16F21" w:rsidRPr="000E542D">
        <w:rPr>
          <w:rFonts w:ascii="GHEA Grapalat" w:hAnsi="GHEA Grapalat"/>
        </w:rPr>
        <w:t xml:space="preserve">я </w:t>
      </w:r>
      <w:r w:rsidR="007131B4" w:rsidRPr="000E542D">
        <w:t xml:space="preserve"> </w:t>
      </w:r>
      <w:r w:rsidR="003A590A" w:rsidRPr="000E542D">
        <w:rPr>
          <w:rFonts w:ascii="GHEA Grapalat" w:hAnsi="GHEA Grapalat"/>
        </w:rPr>
        <w:t>посредством</w:t>
      </w:r>
      <w:proofErr w:type="gramEnd"/>
      <w:r w:rsidR="003A590A" w:rsidRPr="000E542D">
        <w:rPr>
          <w:rFonts w:ascii="GHEA Grapalat" w:hAnsi="GHEA Grapalat"/>
        </w:rPr>
        <w:t xml:space="preserve"> </w:t>
      </w:r>
      <w:r w:rsidR="007131B4" w:rsidRPr="000E542D">
        <w:rPr>
          <w:lang w:val="hy-AM"/>
        </w:rPr>
        <w:t xml:space="preserve"> </w:t>
      </w:r>
      <w:r w:rsidR="00D4030B" w:rsidRPr="000E542D">
        <w:rPr>
          <w:vertAlign w:val="subscript"/>
        </w:rPr>
        <w:t xml:space="preserve">--------------------------------------------------------------------   </w:t>
      </w:r>
      <w:r w:rsidR="00D4030B" w:rsidRPr="000E542D">
        <w:rPr>
          <w:rFonts w:ascii="GHEA Grapalat" w:hAnsi="GHEA Grapalat"/>
        </w:rPr>
        <w:t>сотрудников.</w:t>
      </w:r>
    </w:p>
    <w:p w:rsidR="007131B4" w:rsidRPr="000E542D" w:rsidRDefault="00D4030B" w:rsidP="00B72983">
      <w:pPr>
        <w:jc w:val="both"/>
        <w:rPr>
          <w:rFonts w:ascii="GHEA Grapalat" w:hAnsi="GHEA Grapalat"/>
        </w:rPr>
      </w:pPr>
      <w:r w:rsidRPr="000E542D">
        <w:rPr>
          <w:rFonts w:ascii="GHEA Grapalat" w:hAnsi="GHEA Grapalat"/>
        </w:rPr>
        <w:t xml:space="preserve">                                     </w:t>
      </w:r>
      <w:r w:rsidR="007165A5" w:rsidRPr="000E542D">
        <w:rPr>
          <w:rFonts w:ascii="GHEA Grapalat" w:hAnsi="GHEA Grapalat"/>
        </w:rPr>
        <w:t xml:space="preserve">          </w:t>
      </w:r>
      <w:r w:rsidR="00D16F21" w:rsidRPr="000E542D">
        <w:rPr>
          <w:rFonts w:ascii="GHEA Grapalat" w:hAnsi="GHEA Grapalat"/>
        </w:rPr>
        <w:t xml:space="preserve">  </w:t>
      </w:r>
      <w:r w:rsidR="00777F77" w:rsidRPr="000E542D">
        <w:rPr>
          <w:rFonts w:ascii="GHEA Grapalat" w:hAnsi="GHEA Grapalat"/>
        </w:rPr>
        <w:t xml:space="preserve">   </w:t>
      </w:r>
      <w:r w:rsidR="00D16F21" w:rsidRPr="000E542D">
        <w:rPr>
          <w:rFonts w:ascii="GHEA Grapalat" w:hAnsi="GHEA Grapalat"/>
        </w:rPr>
        <w:t xml:space="preserve">  </w:t>
      </w:r>
      <w:r w:rsidR="00E6295A" w:rsidRPr="000E542D">
        <w:rPr>
          <w:rFonts w:ascii="GHEA Grapalat" w:hAnsi="GHEA Grapalat"/>
        </w:rPr>
        <w:t>к</w:t>
      </w:r>
      <w:r w:rsidRPr="000E542D">
        <w:rPr>
          <w:rFonts w:ascii="GHEA Grapalat" w:hAnsi="GHEA Grapalat"/>
        </w:rPr>
        <w:t>оличество</w:t>
      </w:r>
      <w:r w:rsidR="00E6295A" w:rsidRPr="000E542D">
        <w:rPr>
          <w:rFonts w:ascii="GHEA Grapalat" w:hAnsi="GHEA Grapalat"/>
        </w:rPr>
        <w:t xml:space="preserve"> сотрудников</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w:t>
      </w:r>
      <w:r w:rsidRPr="000E542D">
        <w:rPr>
          <w:rFonts w:ascii="GHEA Grapalat" w:hAnsi="GHEA Grapalat"/>
        </w:rPr>
        <w:tab/>
        <w:t>_____________________</w:t>
      </w:r>
    </w:p>
    <w:p w:rsidR="00031ECD" w:rsidRPr="000E542D" w:rsidRDefault="00031ECD" w:rsidP="00B72983">
      <w:pPr>
        <w:tabs>
          <w:tab w:val="left" w:pos="7230"/>
        </w:tabs>
        <w:ind w:left="851"/>
        <w:jc w:val="both"/>
        <w:rPr>
          <w:rFonts w:ascii="GHEA Grapalat" w:hAnsi="GHEA Grapalat"/>
        </w:rPr>
      </w:pPr>
      <w:r w:rsidRPr="000E542D">
        <w:rPr>
          <w:rFonts w:ascii="GHEA Grapalat" w:hAnsi="GHEA Grapalat"/>
        </w:rPr>
        <w:t>наименование участника (должность,</w:t>
      </w:r>
      <w:r w:rsidRPr="000E542D">
        <w:rPr>
          <w:rFonts w:ascii="GHEA Grapalat" w:hAnsi="GHEA Grapalat"/>
        </w:rPr>
        <w:tab/>
        <w:t>подпись)</w:t>
      </w:r>
    </w:p>
    <w:p w:rsidR="00031ECD" w:rsidRPr="000E542D" w:rsidRDefault="00031ECD" w:rsidP="00B72983">
      <w:pPr>
        <w:spacing w:after="160"/>
        <w:ind w:left="1134"/>
        <w:jc w:val="both"/>
        <w:rPr>
          <w:rFonts w:ascii="GHEA Grapalat" w:hAnsi="GHEA Grapalat"/>
        </w:rPr>
      </w:pPr>
      <w:r w:rsidRPr="000E542D">
        <w:rPr>
          <w:rFonts w:ascii="GHEA Grapalat" w:hAnsi="GHEA Grapalat"/>
        </w:rPr>
        <w:t>имя, фамилия руководителя)</w:t>
      </w:r>
    </w:p>
    <w:p w:rsidR="007376EC" w:rsidRPr="000E542D" w:rsidRDefault="0019278D" w:rsidP="007376EC">
      <w:pPr>
        <w:widowControl w:val="0"/>
        <w:spacing w:after="160"/>
        <w:jc w:val="right"/>
        <w:rPr>
          <w:rFonts w:ascii="GHEA Grapalat" w:hAnsi="GHEA Grapalat"/>
        </w:rPr>
      </w:pPr>
      <w:r w:rsidRPr="000E542D">
        <w:rPr>
          <w:rFonts w:ascii="GHEA Grapalat" w:hAnsi="GHEA Grapalat"/>
        </w:rPr>
        <w:t>М.П.</w:t>
      </w:r>
    </w:p>
    <w:p w:rsidR="007376EC" w:rsidRPr="000E542D" w:rsidRDefault="007376EC" w:rsidP="007376EC">
      <w:pPr>
        <w:widowControl w:val="0"/>
        <w:spacing w:after="160"/>
        <w:jc w:val="right"/>
        <w:rPr>
          <w:rFonts w:ascii="GHEA Grapalat" w:hAnsi="GHEA Grapalat"/>
        </w:rPr>
      </w:pPr>
    </w:p>
    <w:p w:rsidR="007376EC" w:rsidRPr="000E542D" w:rsidRDefault="00114525" w:rsidP="007376EC">
      <w:pPr>
        <w:widowControl w:val="0"/>
        <w:spacing w:after="160"/>
        <w:rPr>
          <w:rFonts w:ascii="GHEA Grapalat" w:hAnsi="GHEA Grapalat"/>
        </w:rPr>
      </w:pPr>
      <w:r w:rsidRPr="000E542D">
        <w:rPr>
          <w:rFonts w:ascii="GHEA Grapalat" w:hAnsi="GHEA Grapalat"/>
        </w:rPr>
        <w:t>------------------------------------------------</w:t>
      </w:r>
      <w:r w:rsidR="00777F77" w:rsidRPr="000E542D">
        <w:rPr>
          <w:rFonts w:ascii="GHEA Grapalat" w:hAnsi="GHEA Grapalat"/>
        </w:rPr>
        <w:t>-------------------------------</w:t>
      </w:r>
    </w:p>
    <w:p w:rsidR="00163D37" w:rsidRPr="000E542D" w:rsidRDefault="00163D37" w:rsidP="007376EC">
      <w:pPr>
        <w:widowControl w:val="0"/>
        <w:spacing w:after="160"/>
        <w:rPr>
          <w:rFonts w:ascii="GHEA Grapalat" w:hAnsi="GHEA Grapalat"/>
          <w:lang w:val="af-ZA"/>
        </w:rPr>
      </w:pPr>
      <w:r w:rsidRPr="000E542D">
        <w:rPr>
          <w:rFonts w:ascii="GHEA Grapalat" w:hAnsi="GHEA Grapalat"/>
          <w:i/>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0E542D" w:rsidRDefault="009925D0" w:rsidP="007376EC">
      <w:pPr>
        <w:jc w:val="right"/>
        <w:rPr>
          <w:rFonts w:ascii="GHEA Grapalat" w:hAnsi="GHEA Grapalat" w:cs="Arial"/>
          <w:b/>
        </w:rPr>
      </w:pPr>
      <w:r w:rsidRPr="000E542D">
        <w:rPr>
          <w:rFonts w:ascii="GHEA Grapalat" w:hAnsi="GHEA Grapalat"/>
        </w:rPr>
        <w:br w:type="page"/>
      </w:r>
      <w:r w:rsidR="00B2572B" w:rsidRPr="000E542D">
        <w:rPr>
          <w:rFonts w:ascii="GHEA Grapalat" w:hAnsi="GHEA Grapalat"/>
          <w:b/>
        </w:rPr>
        <w:lastRenderedPageBreak/>
        <w:t xml:space="preserve">Приложение № </w:t>
      </w:r>
      <w:r w:rsidR="00460D8B" w:rsidRPr="000E542D">
        <w:rPr>
          <w:rFonts w:ascii="GHEA Grapalat" w:hAnsi="GHEA Grapalat"/>
          <w:b/>
        </w:rPr>
        <w:t>2</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5E24CE">
        <w:rPr>
          <w:rFonts w:ascii="GHEA Grapalat" w:hAnsi="GHEA Grapalat"/>
          <w:b/>
        </w:rPr>
        <w:t>AMDHMD-GHAPDZB-20/01</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ЦЕНОВОЕ ПРЕДЛОЖЕНИЕ</w:t>
      </w:r>
    </w:p>
    <w:p w:rsidR="00574405" w:rsidRPr="000E542D" w:rsidRDefault="00B2572B" w:rsidP="00B72983">
      <w:pPr>
        <w:widowControl w:val="0"/>
        <w:spacing w:after="160"/>
        <w:ind w:hanging="90"/>
        <w:jc w:val="both"/>
        <w:rPr>
          <w:rFonts w:ascii="GHEA Grapalat" w:hAnsi="GHEA Grapalat"/>
        </w:rPr>
      </w:pPr>
      <w:r w:rsidRPr="000E542D">
        <w:rPr>
          <w:rFonts w:ascii="GHEA Grapalat" w:hAnsi="GHEA Grapalat"/>
        </w:rPr>
        <w:t>Рассмотрев приглашение на запрос котировок по</w:t>
      </w:r>
      <w:r w:rsidR="00574405" w:rsidRPr="000E542D">
        <w:rPr>
          <w:rFonts w:ascii="GHEA Grapalat" w:hAnsi="GHEA Grapalat"/>
        </w:rPr>
        <w:t xml:space="preserve">д кодом </w:t>
      </w:r>
      <w:r w:rsidR="005E24CE">
        <w:rPr>
          <w:rFonts w:ascii="GHEA Grapalat" w:hAnsi="GHEA Grapalat"/>
        </w:rPr>
        <w:t>AMDHMD-GHAPDZB-20/01</w:t>
      </w:r>
      <w:r w:rsidR="00574405" w:rsidRPr="000E542D">
        <w:rPr>
          <w:rFonts w:ascii="GHEA Grapalat" w:hAnsi="GHEA Grapalat"/>
        </w:rPr>
        <w:t xml:space="preserve">, </w:t>
      </w:r>
      <w:proofErr w:type="spellStart"/>
      <w:r w:rsidR="00574405" w:rsidRPr="000E542D">
        <w:rPr>
          <w:rFonts w:ascii="GHEA Grapalat" w:hAnsi="GHEA Grapalat"/>
        </w:rPr>
        <w:t>втом</w:t>
      </w:r>
      <w:proofErr w:type="spellEnd"/>
      <w:r w:rsidR="00574405" w:rsidRPr="000E542D">
        <w:rPr>
          <w:rFonts w:ascii="GHEA Grapalat" w:hAnsi="GHEA Grapalat"/>
        </w:rPr>
        <w:t xml:space="preserve"> числе проект заключаемого договора</w:t>
      </w:r>
      <w:r w:rsidR="00777F77" w:rsidRPr="000E542D">
        <w:rPr>
          <w:rFonts w:ascii="GHEA Grapalat" w:hAnsi="GHEA Grapalat"/>
        </w:rPr>
        <w:t xml:space="preserve"> </w:t>
      </w:r>
      <w:r w:rsidR="00574405" w:rsidRPr="000E542D">
        <w:rPr>
          <w:rFonts w:ascii="GHEA Grapalat" w:hAnsi="GHEA Grapalat"/>
        </w:rPr>
        <w:t>___________________________________</w:t>
      </w:r>
    </w:p>
    <w:p w:rsidR="00574405" w:rsidRPr="000E542D" w:rsidRDefault="00574405" w:rsidP="007376EC">
      <w:pPr>
        <w:widowControl w:val="0"/>
        <w:spacing w:after="120"/>
        <w:ind w:left="4248" w:firstLine="708"/>
        <w:jc w:val="both"/>
        <w:rPr>
          <w:rFonts w:ascii="GHEA Grapalat" w:hAnsi="GHEA Grapalat"/>
          <w:vertAlign w:val="superscript"/>
        </w:rPr>
      </w:pPr>
      <w:r w:rsidRPr="000E542D">
        <w:rPr>
          <w:rFonts w:ascii="GHEA Grapalat" w:hAnsi="GHEA Grapalat"/>
          <w:vertAlign w:val="superscript"/>
        </w:rPr>
        <w:t>наименование участника</w:t>
      </w:r>
    </w:p>
    <w:p w:rsidR="00B2572B" w:rsidRPr="000E542D" w:rsidRDefault="00B2572B" w:rsidP="00B72983">
      <w:pPr>
        <w:widowControl w:val="0"/>
        <w:spacing w:after="160"/>
        <w:jc w:val="both"/>
        <w:rPr>
          <w:rFonts w:ascii="GHEA Grapalat" w:hAnsi="GHEA Grapalat" w:cs="Arial"/>
        </w:rPr>
      </w:pPr>
      <w:r w:rsidRPr="000E542D">
        <w:rPr>
          <w:rFonts w:ascii="GHEA Grapalat" w:hAnsi="GHEA Grapalat"/>
        </w:rPr>
        <w:t xml:space="preserve">предлагает </w:t>
      </w:r>
      <w:r w:rsidR="00871B22" w:rsidRPr="000E542D">
        <w:rPr>
          <w:rFonts w:ascii="GHEA Grapalat" w:hAnsi="GHEA Grapalat"/>
        </w:rPr>
        <w:t>выполнить договор по нижеуказанным общим ценам:</w:t>
      </w:r>
    </w:p>
    <w:p w:rsidR="00B2572B" w:rsidRPr="000E542D" w:rsidRDefault="00B2572B" w:rsidP="00B72983">
      <w:pPr>
        <w:widowControl w:val="0"/>
        <w:spacing w:after="160"/>
        <w:jc w:val="right"/>
        <w:rPr>
          <w:rFonts w:ascii="GHEA Grapalat" w:hAnsi="GHEA Grapalat"/>
        </w:rPr>
      </w:pPr>
      <w:proofErr w:type="spellStart"/>
      <w:r w:rsidRPr="000E542D">
        <w:rPr>
          <w:rFonts w:ascii="GHEA Grapalat" w:hAnsi="GHEA Grapalat"/>
        </w:rPr>
        <w:t>драмов</w:t>
      </w:r>
      <w:proofErr w:type="spellEnd"/>
      <w:r w:rsidRPr="000E542D">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0E542D"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Номера</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лотов</w:t>
            </w:r>
          </w:p>
        </w:tc>
        <w:tc>
          <w:tcPr>
            <w:tcW w:w="3551"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Наименование</w:t>
            </w:r>
            <w:r w:rsidRPr="000E542D">
              <w:rPr>
                <w:rFonts w:ascii="Sylfaen" w:hAnsi="Sylfaen"/>
                <w:b/>
              </w:rPr>
              <w:t> </w:t>
            </w:r>
            <w:r w:rsidRPr="000E542D">
              <w:rPr>
                <w:rFonts w:ascii="GHEA Grapalat" w:hAnsi="GHEA Grapalat"/>
                <w:b/>
              </w:rPr>
              <w:t>товара</w:t>
            </w:r>
          </w:p>
        </w:tc>
        <w:tc>
          <w:tcPr>
            <w:tcW w:w="183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Стоимость (сумма себестоимости и прогнозируемой прибыли)</w:t>
            </w:r>
            <w:r w:rsidR="00EA63CF" w:rsidRPr="000E542D">
              <w:rPr>
                <w:rFonts w:ascii="GHEA Grapalat" w:hAnsi="GHEA Grapalat"/>
                <w:b/>
                <w:bCs/>
              </w:rPr>
              <w:br/>
            </w:r>
            <w:r w:rsidRPr="000E542D">
              <w:rPr>
                <w:rFonts w:ascii="GHEA Grapalat" w:hAnsi="GHEA Grapalat"/>
                <w:b/>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НДС</w:t>
            </w:r>
            <w:r w:rsidR="009F2DF2" w:rsidRPr="000E542D">
              <w:rPr>
                <w:rStyle w:val="af6"/>
                <w:rFonts w:ascii="GHEA Grapalat" w:hAnsi="GHEA Grapalat"/>
                <w:b/>
              </w:rPr>
              <w:footnoteReference w:customMarkFollows="1" w:id="2"/>
              <w:t>**</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Общая цена</w:t>
            </w:r>
            <w:r w:rsidR="00EA63CF" w:rsidRPr="000E542D">
              <w:rPr>
                <w:rFonts w:ascii="GHEA Grapalat" w:hAnsi="GHEA Grapalat"/>
                <w:b/>
                <w:bCs/>
              </w:rPr>
              <w:br/>
            </w:r>
            <w:r w:rsidRPr="000E542D">
              <w:rPr>
                <w:rFonts w:ascii="GHEA Grapalat" w:hAnsi="GHEA Grapalat"/>
                <w:b/>
              </w:rPr>
              <w:t>/прописью и цифрами/</w:t>
            </w:r>
          </w:p>
        </w:tc>
      </w:tr>
      <w:tr w:rsidR="00B2572B" w:rsidRPr="000E542D"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0E542D" w:rsidRDefault="00B2572B" w:rsidP="00B72983">
            <w:pPr>
              <w:widowControl w:val="0"/>
              <w:spacing w:after="120"/>
              <w:jc w:val="center"/>
              <w:rPr>
                <w:rFonts w:ascii="GHEA Grapalat" w:hAnsi="GHEA Grapalat"/>
                <w:b/>
                <w:i/>
              </w:rPr>
            </w:pPr>
            <w:r w:rsidRPr="000E542D">
              <w:rPr>
                <w:rFonts w:ascii="GHEA Grapalat" w:hAnsi="GHEA Grapalat"/>
                <w:b/>
                <w:i/>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b/>
                <w:i/>
              </w:rPr>
            </w:pPr>
            <w:r w:rsidRPr="000E542D">
              <w:rPr>
                <w:rFonts w:ascii="GHEA Grapalat" w:hAnsi="GHEA Grapalat"/>
                <w:b/>
                <w:i/>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5=3+4</w:t>
            </w:r>
          </w:p>
        </w:tc>
      </w:tr>
      <w:tr w:rsidR="00B2572B" w:rsidRPr="000E542D"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r>
    </w:tbl>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574405" w:rsidRPr="000E542D" w:rsidRDefault="00574405" w:rsidP="00B72983">
      <w:pPr>
        <w:widowControl w:val="0"/>
        <w:tabs>
          <w:tab w:val="left" w:pos="6804"/>
        </w:tabs>
        <w:jc w:val="center"/>
        <w:rPr>
          <w:rFonts w:ascii="GHEA Grapalat" w:hAnsi="GHEA Grapalat"/>
        </w:rPr>
      </w:pPr>
      <w:r w:rsidRPr="000E542D">
        <w:rPr>
          <w:rFonts w:ascii="GHEA Grapalat" w:hAnsi="GHEA Grapalat"/>
        </w:rPr>
        <w:t>_________________________________________________</w:t>
      </w:r>
      <w:r w:rsidRPr="000E542D">
        <w:rPr>
          <w:rFonts w:ascii="GHEA Grapalat" w:hAnsi="GHEA Grapalat"/>
        </w:rPr>
        <w:tab/>
        <w:t>_________________</w:t>
      </w:r>
    </w:p>
    <w:p w:rsidR="00574405" w:rsidRPr="000E542D" w:rsidRDefault="00574405" w:rsidP="00B72983">
      <w:pPr>
        <w:widowControl w:val="0"/>
        <w:tabs>
          <w:tab w:val="left" w:pos="7513"/>
        </w:tabs>
        <w:spacing w:after="160"/>
        <w:ind w:left="709"/>
        <w:jc w:val="both"/>
        <w:rPr>
          <w:rFonts w:ascii="GHEA Grapalat" w:hAnsi="GHEA Grapalat" w:cs="Arial"/>
        </w:rPr>
      </w:pPr>
      <w:r w:rsidRPr="000E542D">
        <w:rPr>
          <w:rFonts w:ascii="GHEA Grapalat" w:hAnsi="GHEA Grapalat"/>
        </w:rPr>
        <w:t>наименование участника (должность, имя, фамилия руководителя</w:t>
      </w:r>
      <w:r w:rsidRPr="000E542D">
        <w:rPr>
          <w:rFonts w:ascii="GHEA Grapalat" w:hAnsi="GHEA Grapalat"/>
        </w:rPr>
        <w:tab/>
        <w:t>подпись</w:t>
      </w:r>
    </w:p>
    <w:p w:rsidR="00B2572B" w:rsidRPr="000E542D" w:rsidRDefault="005B2F9D" w:rsidP="00B72983">
      <w:pPr>
        <w:jc w:val="right"/>
        <w:rPr>
          <w:rFonts w:ascii="GHEA Grapalat" w:hAnsi="GHEA Grapalat" w:cs="Arial"/>
          <w:b/>
        </w:rPr>
      </w:pPr>
      <w:ins w:id="0" w:author="Vardan" w:date="2019-06-13T07:44:00Z">
        <w:r w:rsidRPr="000E542D">
          <w:rPr>
            <w:rFonts w:ascii="GHEA Grapalat" w:hAnsi="GHEA Grapalat"/>
            <w:b/>
          </w:rPr>
          <w:br w:type="page"/>
        </w:r>
      </w:ins>
      <w:r w:rsidR="00B2572B" w:rsidRPr="000E542D">
        <w:rPr>
          <w:rFonts w:ascii="GHEA Grapalat" w:hAnsi="GHEA Grapalat"/>
          <w:b/>
        </w:rPr>
        <w:lastRenderedPageBreak/>
        <w:t xml:space="preserve">Приложение № </w:t>
      </w:r>
      <w:r w:rsidR="00460D8B" w:rsidRPr="000E542D">
        <w:rPr>
          <w:rFonts w:ascii="GHEA Grapalat" w:hAnsi="GHEA Grapalat"/>
          <w:b/>
        </w:rPr>
        <w:t>3</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5E24CE">
        <w:rPr>
          <w:rFonts w:ascii="GHEA Grapalat" w:hAnsi="GHEA Grapalat"/>
          <w:b/>
        </w:rPr>
        <w:t>AMDHMD-GHAPDZB-20/01</w:t>
      </w:r>
    </w:p>
    <w:p w:rsidR="00B2572B" w:rsidRPr="000E542D" w:rsidRDefault="00B2572B" w:rsidP="00B72983">
      <w:pPr>
        <w:pStyle w:val="31"/>
        <w:widowControl w:val="0"/>
        <w:spacing w:after="160" w:line="240" w:lineRule="auto"/>
        <w:jc w:val="right"/>
        <w:rPr>
          <w:rFonts w:ascii="GHEA Grapalat" w:hAnsi="GHEA Grapalat"/>
          <w:sz w:val="24"/>
          <w:szCs w:val="24"/>
        </w:rPr>
      </w:pP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ЗАЯВЛЕНИЕ</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 xml:space="preserve">на представление занявшим первое место участником документов, требуемых приглашением </w:t>
      </w:r>
    </w:p>
    <w:p w:rsidR="00574405" w:rsidRPr="000E542D" w:rsidRDefault="00574405" w:rsidP="00B72983">
      <w:pPr>
        <w:widowControl w:val="0"/>
        <w:jc w:val="both"/>
        <w:rPr>
          <w:rFonts w:ascii="GHEA Grapalat" w:hAnsi="GHEA Grapalat"/>
        </w:rPr>
      </w:pPr>
    </w:p>
    <w:p w:rsidR="00574405" w:rsidRPr="000E542D" w:rsidRDefault="00574405" w:rsidP="00B72983">
      <w:pPr>
        <w:widowControl w:val="0"/>
        <w:jc w:val="both"/>
        <w:rPr>
          <w:rFonts w:ascii="GHEA Grapalat" w:hAnsi="GHEA Grapalat" w:cs="Arial"/>
        </w:rPr>
      </w:pPr>
      <w:r w:rsidRPr="000E542D">
        <w:rPr>
          <w:rFonts w:ascii="GHEA Grapalat" w:hAnsi="GHEA Grapalat"/>
        </w:rPr>
        <w:t xml:space="preserve">_______________________________, в качестве занявшего первое место участника </w:t>
      </w:r>
    </w:p>
    <w:p w:rsidR="00574405" w:rsidRPr="000E542D" w:rsidRDefault="00574405" w:rsidP="00B72983">
      <w:pPr>
        <w:widowControl w:val="0"/>
        <w:spacing w:after="120"/>
        <w:jc w:val="both"/>
        <w:rPr>
          <w:rFonts w:ascii="GHEA Grapalat" w:hAnsi="GHEA Grapalat" w:cs="Arial"/>
          <w:sz w:val="32"/>
          <w:szCs w:val="32"/>
          <w:u w:val="single"/>
          <w:vertAlign w:val="superscript"/>
        </w:rPr>
      </w:pPr>
      <w:r w:rsidRPr="000E542D">
        <w:rPr>
          <w:rFonts w:ascii="GHEA Grapalat" w:hAnsi="GHEA Grapalat"/>
          <w:sz w:val="32"/>
          <w:szCs w:val="32"/>
          <w:vertAlign w:val="superscript"/>
        </w:rPr>
        <w:t>наименование занявшего первое место участника</w:t>
      </w:r>
    </w:p>
    <w:p w:rsidR="00B2572B" w:rsidRPr="000E542D" w:rsidRDefault="00574405" w:rsidP="00B72983">
      <w:pPr>
        <w:widowControl w:val="0"/>
        <w:spacing w:after="160"/>
        <w:jc w:val="both"/>
        <w:rPr>
          <w:rFonts w:ascii="GHEA Grapalat" w:hAnsi="GHEA Grapalat"/>
        </w:rPr>
      </w:pPr>
      <w:r w:rsidRPr="000E542D">
        <w:rPr>
          <w:rFonts w:ascii="GHEA Grapalat" w:hAnsi="GHEA Grapalat"/>
        </w:rPr>
        <w:t xml:space="preserve">в </w:t>
      </w:r>
      <w:r w:rsidR="00504FD5" w:rsidRPr="000E542D">
        <w:rPr>
          <w:rFonts w:ascii="GHEA Grapalat" w:hAnsi="GHEA Grapalat"/>
        </w:rPr>
        <w:t xml:space="preserve">рамках запроса котировок под кодом </w:t>
      </w:r>
      <w:r w:rsidR="005E24CE">
        <w:rPr>
          <w:rFonts w:ascii="GHEA Grapalat" w:hAnsi="GHEA Grapalat"/>
        </w:rPr>
        <w:t>AMDHMD-GHAPDZB-20/01</w:t>
      </w:r>
      <w:r w:rsidR="00767AE1" w:rsidRPr="000E542D">
        <w:rPr>
          <w:rFonts w:ascii="GHEA Grapalat" w:hAnsi="GHEA Grapalat"/>
        </w:rPr>
        <w:t xml:space="preserve"> </w:t>
      </w:r>
      <w:r w:rsidR="00B2572B" w:rsidRPr="000E542D">
        <w:rPr>
          <w:rFonts w:ascii="GHEA Grapalat" w:hAnsi="GHEA Grapalat"/>
        </w:rPr>
        <w:t>прилагает наименование, страну происхождения и технические характеристики предлагаемого им товара (полное описание товара).</w:t>
      </w:r>
    </w:p>
    <w:p w:rsidR="00B2572B" w:rsidRPr="000E542D" w:rsidRDefault="00B2572B" w:rsidP="00B72983">
      <w:pPr>
        <w:widowControl w:val="0"/>
        <w:spacing w:after="160"/>
        <w:rPr>
          <w:rFonts w:ascii="GHEA Grapalat" w:hAnsi="GHEA Grapalat"/>
        </w:rPr>
      </w:pPr>
    </w:p>
    <w:p w:rsidR="00574405" w:rsidRPr="000E542D" w:rsidRDefault="0057440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_________________________________________________________</w:t>
      </w:r>
      <w:r w:rsidRPr="000E542D">
        <w:rPr>
          <w:rFonts w:ascii="GHEA Grapalat" w:hAnsi="GHEA Grapalat"/>
        </w:rPr>
        <w:tab/>
        <w:t>____________</w:t>
      </w:r>
    </w:p>
    <w:p w:rsidR="00B2572B" w:rsidRPr="000E542D" w:rsidRDefault="00B2572B"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w:t>
      </w:r>
      <w:r w:rsidR="00574405" w:rsidRPr="000E542D">
        <w:rPr>
          <w:rFonts w:ascii="GHEA Grapalat" w:hAnsi="GHEA Grapalat"/>
        </w:rPr>
        <w:t>сть, имя, фамилия руководителя)</w:t>
      </w:r>
      <w:r w:rsidR="00574405" w:rsidRPr="000E542D">
        <w:rPr>
          <w:rFonts w:ascii="GHEA Grapalat" w:hAnsi="GHEA Grapalat"/>
        </w:rPr>
        <w:tab/>
      </w:r>
      <w:r w:rsidRPr="000E542D">
        <w:rPr>
          <w:rFonts w:ascii="GHEA Grapalat" w:hAnsi="GHEA Grapalat"/>
        </w:rPr>
        <w:t>подпись</w:t>
      </w:r>
    </w:p>
    <w:p w:rsidR="00B2572B" w:rsidRPr="000E542D" w:rsidRDefault="0097218D" w:rsidP="00B72983">
      <w:pPr>
        <w:widowControl w:val="0"/>
        <w:spacing w:after="160"/>
        <w:jc w:val="right"/>
        <w:rPr>
          <w:rFonts w:ascii="GHEA Grapalat" w:hAnsi="GHEA Grapalat"/>
        </w:rPr>
      </w:pPr>
      <w:r w:rsidRPr="000E542D">
        <w:rPr>
          <w:rFonts w:ascii="GHEA Grapalat" w:hAnsi="GHEA Grapalat"/>
        </w:rPr>
        <w:t>М.П.</w:t>
      </w:r>
    </w:p>
    <w:p w:rsidR="00775410" w:rsidRPr="000E542D" w:rsidRDefault="00775410" w:rsidP="00B72983">
      <w:pPr>
        <w:rPr>
          <w:rFonts w:ascii="GHEA Grapalat" w:hAnsi="GHEA Grapalat"/>
          <w:b/>
        </w:rPr>
      </w:pPr>
      <w:r w:rsidRPr="000E542D">
        <w:rPr>
          <w:rFonts w:ascii="GHEA Grapalat" w:hAnsi="GHEA Grapalat"/>
          <w:b/>
          <w:i/>
        </w:rPr>
        <w:br w:type="page"/>
      </w:r>
    </w:p>
    <w:p w:rsidR="00B2572B" w:rsidRPr="000E542D" w:rsidRDefault="00B2572B" w:rsidP="00B72983">
      <w:pPr>
        <w:pStyle w:val="3"/>
        <w:keepNext w:val="0"/>
        <w:widowControl w:val="0"/>
        <w:spacing w:after="160" w:line="240" w:lineRule="auto"/>
        <w:ind w:firstLine="567"/>
        <w:jc w:val="right"/>
        <w:rPr>
          <w:rFonts w:ascii="GHEA Grapalat" w:hAnsi="GHEA Grapalat" w:cs="Arial"/>
          <w:b/>
          <w:i w:val="0"/>
          <w:sz w:val="24"/>
          <w:szCs w:val="24"/>
        </w:rPr>
      </w:pPr>
      <w:r w:rsidRPr="000E542D">
        <w:rPr>
          <w:rFonts w:ascii="GHEA Grapalat" w:hAnsi="GHEA Grapalat"/>
          <w:b/>
          <w:i w:val="0"/>
          <w:sz w:val="24"/>
          <w:szCs w:val="24"/>
        </w:rPr>
        <w:lastRenderedPageBreak/>
        <w:t>Приложение №</w:t>
      </w:r>
      <w:r w:rsidR="00581C98" w:rsidRPr="000E542D">
        <w:rPr>
          <w:rFonts w:ascii="GHEA Grapalat" w:hAnsi="GHEA Grapalat"/>
          <w:b/>
          <w:i w:val="0"/>
          <w:sz w:val="24"/>
          <w:szCs w:val="24"/>
        </w:rPr>
        <w:t>3</w:t>
      </w:r>
      <w:r w:rsidRPr="000E542D">
        <w:rPr>
          <w:rFonts w:ascii="GHEA Grapalat" w:hAnsi="GHEA Grapalat"/>
          <w:b/>
          <w:i w:val="0"/>
          <w:sz w:val="24"/>
          <w:szCs w:val="24"/>
        </w:rPr>
        <w:t>.1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D84B27" w:rsidRPr="000E542D">
        <w:rPr>
          <w:rFonts w:ascii="GHEA Grapalat" w:hAnsi="GHEA Grapalat"/>
          <w:b/>
          <w:sz w:val="24"/>
          <w:szCs w:val="24"/>
        </w:rPr>
        <w:t xml:space="preserve">под кодом </w:t>
      </w:r>
      <w:r w:rsidR="005E24CE">
        <w:rPr>
          <w:rFonts w:ascii="GHEA Grapalat" w:hAnsi="GHEA Grapalat"/>
          <w:b/>
        </w:rPr>
        <w:t>AMDHMD-GHAPDZB-20/01</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ПОЛНОЕ ОПИСАНИЕ</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 xml:space="preserve">предлагаемого занявшим первое место участником товара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p w:rsidR="00D93375" w:rsidRPr="000E542D" w:rsidRDefault="00D93375" w:rsidP="00B72983">
      <w:pPr>
        <w:widowControl w:val="0"/>
        <w:jc w:val="both"/>
        <w:rPr>
          <w:rFonts w:ascii="GHEA Grapalat" w:hAnsi="GHEA Grapalat"/>
        </w:rPr>
      </w:pPr>
      <w:r w:rsidRPr="000E542D">
        <w:rPr>
          <w:rFonts w:ascii="GHEA Grapalat" w:hAnsi="GHEA Grapalat"/>
        </w:rPr>
        <w:t>_____________________________, в качестве участника, занявшего первое место в</w:t>
      </w:r>
    </w:p>
    <w:p w:rsidR="00D93375" w:rsidRPr="000E542D" w:rsidRDefault="00D93375" w:rsidP="00B72983">
      <w:pPr>
        <w:widowControl w:val="0"/>
        <w:spacing w:after="120"/>
        <w:jc w:val="both"/>
        <w:rPr>
          <w:rFonts w:ascii="GHEA Grapalat" w:hAnsi="GHEA Grapalat" w:cs="Arial"/>
          <w:u w:val="single"/>
          <w:vertAlign w:val="superscript"/>
        </w:rPr>
      </w:pPr>
      <w:r w:rsidRPr="000E542D">
        <w:rPr>
          <w:rFonts w:ascii="GHEA Grapalat" w:hAnsi="GHEA Grapalat"/>
          <w:vertAlign w:val="superscript"/>
        </w:rPr>
        <w:t>наименование занявшего первое место участника</w:t>
      </w:r>
    </w:p>
    <w:p w:rsidR="00B2572B" w:rsidRPr="000E542D" w:rsidRDefault="00504FD5" w:rsidP="00B72983">
      <w:pPr>
        <w:widowControl w:val="0"/>
        <w:spacing w:after="160"/>
        <w:jc w:val="both"/>
        <w:rPr>
          <w:rFonts w:ascii="GHEA Grapalat" w:hAnsi="GHEA Grapalat"/>
        </w:rPr>
      </w:pPr>
      <w:r w:rsidRPr="000E542D">
        <w:rPr>
          <w:rFonts w:ascii="GHEA Grapalat" w:hAnsi="GHEA Grapalat"/>
        </w:rPr>
        <w:t xml:space="preserve">рамках запроса котировок под кодом </w:t>
      </w:r>
      <w:r w:rsidR="005E24CE">
        <w:rPr>
          <w:rFonts w:ascii="GHEA Grapalat" w:hAnsi="GHEA Grapalat"/>
        </w:rPr>
        <w:t>AMDHMD-GHAPDZB-20/01</w:t>
      </w:r>
      <w:r w:rsidR="00767AE1" w:rsidRPr="000E542D">
        <w:rPr>
          <w:rFonts w:ascii="GHEA Grapalat" w:hAnsi="GHEA Grapalat"/>
        </w:rPr>
        <w:t xml:space="preserve"> </w:t>
      </w:r>
      <w:r w:rsidR="00B2572B" w:rsidRPr="000E542D">
        <w:rPr>
          <w:rFonts w:ascii="GHEA Grapalat" w:hAnsi="GHEA Grapalat"/>
        </w:rPr>
        <w:t>ниже по лотам представляет наименование, страну происхождения и технические характеристики предлагаемого им товара.</w:t>
      </w:r>
      <w:r w:rsidR="00B2572B" w:rsidRPr="000E542D">
        <w:rPr>
          <w:rStyle w:val="af6"/>
          <w:rFonts w:ascii="GHEA Grapalat" w:hAnsi="GHEA Grapalat"/>
        </w:rPr>
        <w:t xml:space="preserve">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2965"/>
        <w:gridCol w:w="2328"/>
        <w:gridCol w:w="3330"/>
      </w:tblGrid>
      <w:tr w:rsidR="00B2572B" w:rsidRPr="000E542D" w:rsidTr="00767AE1">
        <w:tc>
          <w:tcPr>
            <w:tcW w:w="1025" w:type="dxa"/>
            <w:vMerge w:val="restart"/>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 лота</w:t>
            </w:r>
          </w:p>
        </w:tc>
        <w:tc>
          <w:tcPr>
            <w:tcW w:w="8623" w:type="dxa"/>
            <w:gridSpan w:val="3"/>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Предлагаемый товар</w:t>
            </w:r>
          </w:p>
        </w:tc>
      </w:tr>
      <w:tr w:rsidR="00767AE1" w:rsidRPr="000E542D" w:rsidTr="00767AE1">
        <w:tc>
          <w:tcPr>
            <w:tcW w:w="1025" w:type="dxa"/>
            <w:vMerge/>
            <w:vAlign w:val="center"/>
          </w:tcPr>
          <w:p w:rsidR="00767AE1" w:rsidRPr="000E542D" w:rsidRDefault="00767AE1" w:rsidP="00B72983">
            <w:pPr>
              <w:widowControl w:val="0"/>
              <w:spacing w:after="120"/>
              <w:jc w:val="center"/>
              <w:rPr>
                <w:rFonts w:ascii="GHEA Grapalat" w:hAnsi="GHEA Grapalat"/>
                <w:b/>
                <w:bCs/>
              </w:rPr>
            </w:pPr>
          </w:p>
        </w:tc>
        <w:tc>
          <w:tcPr>
            <w:tcW w:w="2965" w:type="dxa"/>
            <w:vAlign w:val="center"/>
          </w:tcPr>
          <w:p w:rsidR="00767AE1" w:rsidRPr="000E542D" w:rsidRDefault="007376EC"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Н</w:t>
            </w:r>
            <w:r w:rsidR="00767AE1" w:rsidRPr="000E542D">
              <w:rPr>
                <w:rFonts w:ascii="GHEA Grapalat" w:hAnsi="GHEA Grapalat"/>
                <w:b/>
              </w:rPr>
              <w:t>аименование</w:t>
            </w:r>
          </w:p>
        </w:tc>
        <w:tc>
          <w:tcPr>
            <w:tcW w:w="2328"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страна происхождения</w:t>
            </w:r>
          </w:p>
        </w:tc>
        <w:tc>
          <w:tcPr>
            <w:tcW w:w="3330"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технические характеристики</w:t>
            </w: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bl>
    <w:p w:rsidR="00EA63CF" w:rsidRPr="000E542D" w:rsidRDefault="00EA63CF" w:rsidP="00B72983">
      <w:pPr>
        <w:widowControl w:val="0"/>
        <w:tabs>
          <w:tab w:val="left" w:pos="7371"/>
        </w:tabs>
        <w:jc w:val="center"/>
        <w:rPr>
          <w:rFonts w:ascii="GHEA Grapalat" w:hAnsi="GHEA Grapalat"/>
        </w:rPr>
      </w:pPr>
    </w:p>
    <w:p w:rsidR="00D93375" w:rsidRPr="000E542D" w:rsidRDefault="00D9337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w:t>
      </w:r>
      <w:r w:rsidRPr="000E542D">
        <w:rPr>
          <w:rFonts w:ascii="GHEA Grapalat" w:hAnsi="GHEA Grapalat"/>
          <w:lang w:val="en-US"/>
        </w:rPr>
        <w:t>__</w:t>
      </w:r>
      <w:r w:rsidRPr="000E542D">
        <w:rPr>
          <w:rFonts w:ascii="GHEA Grapalat" w:hAnsi="GHEA Grapalat"/>
        </w:rPr>
        <w:t>_______</w:t>
      </w:r>
      <w:r w:rsidRPr="000E542D">
        <w:rPr>
          <w:rFonts w:ascii="GHEA Grapalat" w:hAnsi="GHEA Grapalat"/>
        </w:rPr>
        <w:tab/>
        <w:t>____________</w:t>
      </w:r>
    </w:p>
    <w:p w:rsidR="00D93375" w:rsidRPr="000E542D" w:rsidRDefault="00D93375"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(должность, имя, фамилия руководителя)</w:t>
      </w:r>
      <w:r w:rsidRPr="000E542D">
        <w:rPr>
          <w:rFonts w:ascii="GHEA Grapalat" w:hAnsi="GHEA Grapalat"/>
        </w:rPr>
        <w:tab/>
        <w:t>подпись</w:t>
      </w:r>
    </w:p>
    <w:p w:rsidR="001D4D73" w:rsidRPr="000E542D" w:rsidRDefault="001D4D73" w:rsidP="00B72983">
      <w:pPr>
        <w:jc w:val="right"/>
        <w:rPr>
          <w:rFonts w:ascii="GHEA Grapalat" w:hAnsi="GHEA Grapalat"/>
        </w:rPr>
      </w:pPr>
      <w:r w:rsidRPr="000E542D">
        <w:rPr>
          <w:rFonts w:ascii="GHEA Grapalat" w:hAnsi="GHEA Grapalat"/>
        </w:rPr>
        <w:t>М.П</w:t>
      </w:r>
    </w:p>
    <w:p w:rsidR="00D93375" w:rsidRPr="000E542D" w:rsidRDefault="00D93375" w:rsidP="00B72983">
      <w:pPr>
        <w:jc w:val="right"/>
        <w:rPr>
          <w:rFonts w:ascii="GHEA Grapalat" w:hAnsi="GHEA Grapalat"/>
        </w:rPr>
      </w:pPr>
    </w:p>
    <w:p w:rsidR="00104FDD" w:rsidRPr="000E542D" w:rsidRDefault="00104FDD" w:rsidP="00B72983">
      <w:pPr>
        <w:rPr>
          <w:ins w:id="1" w:author="Vardan" w:date="2019-06-13T07:44:00Z"/>
          <w:rFonts w:ascii="GHEA Grapalat" w:hAnsi="GHEA Grapalat"/>
          <w:b/>
        </w:rPr>
      </w:pPr>
      <w:ins w:id="2" w:author="Vardan" w:date="2019-06-13T07:44:00Z">
        <w:r w:rsidRPr="000E542D">
          <w:rPr>
            <w:rFonts w:ascii="GHEA Grapalat" w:hAnsi="GHEA Grapalat"/>
            <w:b/>
          </w:rPr>
          <w:br w:type="page"/>
        </w:r>
      </w:ins>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lastRenderedPageBreak/>
        <w:t xml:space="preserve">Приложение № </w:t>
      </w:r>
      <w:r w:rsidR="00E05E80" w:rsidRPr="000E542D">
        <w:rPr>
          <w:rFonts w:ascii="GHEA Grapalat" w:hAnsi="GHEA Grapalat"/>
          <w:b/>
          <w:sz w:val="24"/>
          <w:szCs w:val="24"/>
        </w:rPr>
        <w:t>4</w:t>
      </w:r>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t>к Приглашению на запрос котировок</w:t>
      </w:r>
      <w:r w:rsidR="00D93375" w:rsidRPr="000E542D">
        <w:rPr>
          <w:rFonts w:ascii="GHEA Grapalat" w:hAnsi="GHEA Grapalat" w:cs="Sylfaen"/>
          <w:b/>
          <w:sz w:val="24"/>
          <w:szCs w:val="24"/>
        </w:rPr>
        <w:br/>
      </w:r>
      <w:r w:rsidR="00AC524C" w:rsidRPr="000E542D">
        <w:rPr>
          <w:rFonts w:ascii="GHEA Grapalat" w:hAnsi="GHEA Grapalat"/>
          <w:b/>
          <w:sz w:val="24"/>
          <w:szCs w:val="24"/>
        </w:rPr>
        <w:t xml:space="preserve">под кодом </w:t>
      </w:r>
      <w:r w:rsidR="005E24CE">
        <w:rPr>
          <w:rFonts w:ascii="GHEA Grapalat" w:hAnsi="GHEA Grapalat"/>
          <w:b/>
        </w:rPr>
        <w:t>AMDHMD-GHAPDZB-20/01</w:t>
      </w:r>
    </w:p>
    <w:p w:rsidR="00D93375" w:rsidRPr="000E542D" w:rsidRDefault="00D93375" w:rsidP="00B72983">
      <w:pPr>
        <w:widowControl w:val="0"/>
        <w:spacing w:after="160"/>
        <w:jc w:val="center"/>
        <w:rPr>
          <w:rFonts w:ascii="GHEA Grapalat" w:hAnsi="GHEA Grapalat"/>
          <w:i/>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ДОГОВОР НА ПОСТАВКУ ТОВАРА</w:t>
      </w:r>
      <w:r w:rsidR="00AC524C" w:rsidRPr="000E542D">
        <w:rPr>
          <w:rFonts w:ascii="GHEA Grapalat" w:hAnsi="GHEA Grapalat"/>
          <w:b/>
        </w:rPr>
        <w:t xml:space="preserve"> </w:t>
      </w:r>
      <w:r w:rsidR="00EA63CF" w:rsidRPr="000E542D">
        <w:rPr>
          <w:rFonts w:ascii="GHEA Grapalat" w:hAnsi="GHEA Grapalat"/>
          <w:b/>
        </w:rPr>
        <w:t xml:space="preserve">ДЛЯ НУЖД ГОСУДАРСТВА </w:t>
      </w:r>
    </w:p>
    <w:p w:rsidR="00606A9F" w:rsidRPr="000E542D" w:rsidRDefault="00606A9F" w:rsidP="00B72983">
      <w:pPr>
        <w:widowControl w:val="0"/>
        <w:spacing w:after="160"/>
        <w:jc w:val="center"/>
        <w:rPr>
          <w:rFonts w:ascii="GHEA Grapalat" w:hAnsi="GHEA Grapalat"/>
          <w:b/>
          <w:u w:val="single"/>
        </w:rPr>
      </w:pPr>
      <w:r w:rsidRPr="000E542D">
        <w:rPr>
          <w:rFonts w:ascii="GHEA Grapalat" w:hAnsi="GHEA Grapalat"/>
          <w:b/>
        </w:rPr>
        <w:t>№ ____________________</w:t>
      </w:r>
    </w:p>
    <w:p w:rsidR="00606A9F" w:rsidRPr="000E542D" w:rsidRDefault="00606A9F" w:rsidP="00B72983">
      <w:pPr>
        <w:widowControl w:val="0"/>
        <w:spacing w:after="160"/>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0E542D" w:rsidTr="00EA63CF">
        <w:trPr>
          <w:jc w:val="center"/>
        </w:trPr>
        <w:tc>
          <w:tcPr>
            <w:tcW w:w="3510" w:type="dxa"/>
          </w:tcPr>
          <w:p w:rsidR="00EA63CF" w:rsidRPr="000E542D" w:rsidRDefault="00767AE1" w:rsidP="00B72983">
            <w:pPr>
              <w:widowControl w:val="0"/>
              <w:spacing w:after="160"/>
              <w:ind w:left="284"/>
              <w:rPr>
                <w:rFonts w:ascii="GHEA Grapalat" w:hAnsi="GHEA Grapalat" w:cs="Sylfaen"/>
                <w:lang w:val="en-US"/>
              </w:rPr>
            </w:pPr>
            <w:r w:rsidRPr="000E542D">
              <w:rPr>
                <w:rFonts w:ascii="GHEA Grapalat" w:hAnsi="GHEA Grapalat"/>
                <w:lang w:val="en-US"/>
              </w:rPr>
              <w:t xml:space="preserve">С. </w:t>
            </w:r>
            <w:r w:rsidR="00F036E5">
              <w:rPr>
                <w:rFonts w:ascii="GHEA Grapalat" w:hAnsi="GHEA Grapalat"/>
                <w:lang w:val="en-US"/>
              </w:rPr>
              <w:t xml:space="preserve"> </w:t>
            </w:r>
            <w:proofErr w:type="spellStart"/>
            <w:r w:rsidR="005E24CE">
              <w:rPr>
                <w:rFonts w:ascii="GHEA Grapalat" w:hAnsi="GHEA Grapalat"/>
                <w:lang w:val="en-US"/>
              </w:rPr>
              <w:t>Димитров</w:t>
            </w:r>
            <w:proofErr w:type="spellEnd"/>
          </w:p>
        </w:tc>
        <w:tc>
          <w:tcPr>
            <w:tcW w:w="5776" w:type="dxa"/>
          </w:tcPr>
          <w:p w:rsidR="00EA63CF" w:rsidRPr="000E542D" w:rsidRDefault="00EA63CF" w:rsidP="00B72983">
            <w:pPr>
              <w:widowControl w:val="0"/>
              <w:tabs>
                <w:tab w:val="left" w:pos="885"/>
                <w:tab w:val="left" w:pos="1877"/>
                <w:tab w:val="left" w:pos="2869"/>
                <w:tab w:val="left" w:pos="8865"/>
              </w:tabs>
              <w:spacing w:after="160"/>
              <w:jc w:val="right"/>
              <w:rPr>
                <w:rFonts w:ascii="GHEA Grapalat" w:hAnsi="GHEA Grapalat" w:cs="Sylfaen"/>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p>
        </w:tc>
      </w:tr>
    </w:tbl>
    <w:p w:rsidR="00EA63CF" w:rsidRPr="000E542D" w:rsidRDefault="00EA63CF" w:rsidP="00B72983">
      <w:pPr>
        <w:widowControl w:val="0"/>
        <w:spacing w:after="160"/>
        <w:jc w:val="center"/>
        <w:rPr>
          <w:rFonts w:ascii="GHEA Grapalat" w:hAnsi="GHEA Grapalat" w:cs="Sylfaen"/>
        </w:rPr>
      </w:pPr>
    </w:p>
    <w:p w:rsidR="00D93375" w:rsidRPr="000E542D" w:rsidRDefault="00C1280E" w:rsidP="00B72983">
      <w:pPr>
        <w:widowControl w:val="0"/>
        <w:spacing w:after="160"/>
        <w:ind w:firstLine="567"/>
        <w:jc w:val="both"/>
        <w:rPr>
          <w:rFonts w:ascii="GHEA Grapalat" w:hAnsi="GHEA Grapalat"/>
        </w:rPr>
      </w:pPr>
      <w:proofErr w:type="gramStart"/>
      <w:r w:rsidRPr="000E542D">
        <w:rPr>
          <w:rFonts w:ascii="GHEA Grapalat" w:hAnsi="GHEA Grapalat"/>
        </w:rPr>
        <w:t>,,</w:t>
      </w:r>
      <w:proofErr w:type="gramEnd"/>
      <w:r w:rsidR="005E24CE">
        <w:rPr>
          <w:rFonts w:ascii="GHEA Grapalat" w:hAnsi="GHEA Grapalat"/>
          <w:lang w:val="af-ZA"/>
        </w:rPr>
        <w:t>Димитровская</w:t>
      </w:r>
      <w:r w:rsidR="00763346">
        <w:rPr>
          <w:rFonts w:ascii="GHEA Grapalat" w:hAnsi="GHEA Grapalat"/>
          <w:lang w:val="af-ZA"/>
        </w:rPr>
        <w:t xml:space="preserve">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w:t>
      </w:r>
      <w:r w:rsidR="00DD1004" w:rsidRPr="000E542D">
        <w:rPr>
          <w:rFonts w:ascii="GHEA Grapalat" w:hAnsi="GHEA Grapalat"/>
        </w:rPr>
        <w:t>,</w:t>
      </w:r>
      <w:r w:rsidRPr="000E542D">
        <w:rPr>
          <w:rFonts w:ascii="GHEA Grapalat" w:hAnsi="GHEA Grapalat"/>
        </w:rPr>
        <w:t xml:space="preserve"> </w:t>
      </w:r>
      <w:r w:rsidR="00767AE1" w:rsidRPr="000E542D">
        <w:rPr>
          <w:rFonts w:ascii="GHEA Grapalat" w:hAnsi="GHEA Grapalat"/>
          <w:i/>
        </w:rPr>
        <w:t xml:space="preserve"> </w:t>
      </w:r>
      <w:r w:rsidR="00DD1004" w:rsidRPr="000E542D">
        <w:rPr>
          <w:rFonts w:ascii="GHEA Grapalat" w:hAnsi="GHEA Grapalat"/>
        </w:rPr>
        <w:t xml:space="preserve"> </w:t>
      </w:r>
      <w:r w:rsidR="00767AE1" w:rsidRPr="000E542D">
        <w:rPr>
          <w:rFonts w:ascii="GHEA Grapalat" w:hAnsi="GHEA Grapalat"/>
        </w:rPr>
        <w:t xml:space="preserve">в лице </w:t>
      </w:r>
      <w:r w:rsidRPr="000E542D">
        <w:rPr>
          <w:rFonts w:ascii="GHEA Grapalat" w:hAnsi="GHEA Grapalat"/>
        </w:rPr>
        <w:t xml:space="preserve">директора школы </w:t>
      </w:r>
      <w:r w:rsidR="00D16BEA">
        <w:rPr>
          <w:rFonts w:ascii="GHEA Grapalat" w:hAnsi="GHEA Grapalat"/>
        </w:rPr>
        <w:t>М</w:t>
      </w:r>
      <w:r w:rsidR="0069579E">
        <w:rPr>
          <w:rFonts w:ascii="GHEA Grapalat" w:hAnsi="GHEA Grapalat"/>
        </w:rPr>
        <w:t xml:space="preserve">. </w:t>
      </w:r>
      <w:proofErr w:type="spellStart"/>
      <w:r w:rsidR="00D16BEA">
        <w:rPr>
          <w:rFonts w:ascii="GHEA Grapalat" w:hAnsi="GHEA Grapalat"/>
        </w:rPr>
        <w:t>Исаджанян</w:t>
      </w:r>
      <w:proofErr w:type="spellEnd"/>
      <w:r w:rsidR="00D93375" w:rsidRPr="000E542D">
        <w:rPr>
          <w:rFonts w:ascii="GHEA Grapalat" w:hAnsi="GHEA Grapalat"/>
        </w:rPr>
        <w:t>, действующего н</w:t>
      </w:r>
      <w:r w:rsidR="00767AE1" w:rsidRPr="000E542D">
        <w:rPr>
          <w:rFonts w:ascii="GHEA Grapalat" w:hAnsi="GHEA Grapalat"/>
        </w:rPr>
        <w:t>а основании устава ГНО</w:t>
      </w:r>
      <w:r w:rsidR="00D93375" w:rsidRPr="000E542D">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0E542D" w:rsidRDefault="00D93375" w:rsidP="00B72983">
      <w:pPr>
        <w:widowControl w:val="0"/>
        <w:spacing w:after="160"/>
        <w:ind w:firstLine="709"/>
        <w:jc w:val="center"/>
        <w:rPr>
          <w:rFonts w:ascii="GHEA Grapalat" w:hAnsi="GHEA Grapalat"/>
          <w:b/>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1. ПРЕДМЕТ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AC524C" w:rsidRPr="000E542D">
        <w:rPr>
          <w:rFonts w:ascii="GHEA Grapalat" w:hAnsi="GHEA Grapalat"/>
        </w:rPr>
        <w:tab/>
      </w:r>
      <w:r w:rsidRPr="000E542D">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0E542D">
        <w:rPr>
          <w:rFonts w:ascii="Courier New" w:hAnsi="Courier New" w:cs="Courier New"/>
        </w:rPr>
        <w:t> </w:t>
      </w:r>
      <w:r w:rsidRPr="000E542D">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0E542D">
        <w:rPr>
          <w:rFonts w:ascii="GHEA Grapalat" w:hAnsi="GHEA Grapalat"/>
        </w:rPr>
        <w:t>нять товар и заплатить за него.</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7376EC">
      <w:pPr>
        <w:jc w:val="center"/>
        <w:rPr>
          <w:rFonts w:ascii="GHEA Grapalat" w:hAnsi="GHEA Grapalat"/>
          <w:b/>
        </w:rPr>
      </w:pPr>
      <w:r w:rsidRPr="000E542D">
        <w:rPr>
          <w:rFonts w:ascii="GHEA Grapalat" w:hAnsi="GHEA Grapalat"/>
          <w:b/>
        </w:rPr>
        <w:t>2. ПРАВА И ОБЯЗАННОСТИ СТОРОН</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2.1</w:t>
      </w:r>
      <w:r w:rsidR="008818E3"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 xml:space="preserve">Отказываться от товара в случае </w:t>
      </w:r>
      <w:proofErr w:type="spellStart"/>
      <w:r w:rsidRPr="000E542D">
        <w:rPr>
          <w:rFonts w:ascii="GHEA Grapalat" w:hAnsi="GHEA Grapalat"/>
        </w:rPr>
        <w:t>непоставки</w:t>
      </w:r>
      <w:proofErr w:type="spellEnd"/>
      <w:r w:rsidRPr="000E542D">
        <w:rPr>
          <w:rFonts w:ascii="GHEA Grapalat" w:hAnsi="GHEA Grapalat"/>
        </w:rPr>
        <w:t xml:space="preserve"> товара Продавцом в установленный договором срок, если сроки поставки был</w:t>
      </w:r>
      <w:r w:rsidR="00767AE1" w:rsidRPr="000E542D">
        <w:rPr>
          <w:rFonts w:ascii="GHEA Grapalat" w:hAnsi="GHEA Grapalat"/>
        </w:rPr>
        <w:t>и нарушены более чем на 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ненадлежащего качества, не соответствующий предусмотренной догово</w:t>
      </w:r>
      <w:r w:rsidR="00AC524C" w:rsidRPr="000E542D">
        <w:rPr>
          <w:rFonts w:ascii="GHEA Grapalat" w:hAnsi="GHEA Grapalat"/>
        </w:rPr>
        <w:t>ром технической характеристике:</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возмещения расходов, произведенных им по причине ненадлежащего качества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0E542D">
        <w:rPr>
          <w:rFonts w:ascii="GHEA Grapalat" w:hAnsi="GHEA Grapalat"/>
        </w:rPr>
        <w:t>отренного пунктом 6.3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отказываться от исполнения договора и требовать возврата уплаченной за товар суммы.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 xml:space="preserve">Если передан товар в количестве меньше оговоренного в договоре, то: </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 xml:space="preserve">требовать восполнения </w:t>
      </w:r>
      <w:proofErr w:type="spellStart"/>
      <w:r w:rsidRPr="000E542D">
        <w:rPr>
          <w:rFonts w:ascii="GHEA Grapalat" w:hAnsi="GHEA Grapalat"/>
        </w:rPr>
        <w:t>недопереданного</w:t>
      </w:r>
      <w:proofErr w:type="spellEnd"/>
      <w:r w:rsidRPr="000E542D">
        <w:rPr>
          <w:rFonts w:ascii="GHEA Grapalat" w:hAnsi="GHEA Grapalat"/>
        </w:rPr>
        <w:t xml:space="preserve"> </w:t>
      </w:r>
      <w:proofErr w:type="gramStart"/>
      <w:r w:rsidRPr="000E542D">
        <w:rPr>
          <w:rFonts w:ascii="GHEA Grapalat" w:hAnsi="GHEA Grapalat"/>
        </w:rPr>
        <w:t>количества  товара</w:t>
      </w:r>
      <w:proofErr w:type="gramEnd"/>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с нарушением условия его вида, по своему усмотрению:</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 xml:space="preserve">принимать товар, соответствующий условию относительно его вида, и </w:t>
      </w:r>
      <w:r w:rsidRPr="000E542D">
        <w:rPr>
          <w:rFonts w:ascii="GHEA Grapalat" w:hAnsi="GHEA Grapalat"/>
        </w:rPr>
        <w:lastRenderedPageBreak/>
        <w:t>отказываться от остальных товаров;</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всех переданных товаров и требовать уплаты пени, предус</w:t>
      </w:r>
      <w:r w:rsidR="00AC524C" w:rsidRPr="000E542D">
        <w:rPr>
          <w:rFonts w:ascii="GHEA Grapalat" w:hAnsi="GHEA Grapalat"/>
        </w:rPr>
        <w:t>мотренной пунктом 6.2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2.1.6</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Нарушение договора Продавцом считается существенным, если: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 xml:space="preserve">сроки поставки товара нарушены более чем на </w:t>
      </w:r>
      <w:r w:rsidR="00767AE1" w:rsidRPr="000E542D">
        <w:rPr>
          <w:rFonts w:ascii="GHEA Grapalat" w:hAnsi="GHEA Grapalat"/>
        </w:rPr>
        <w:t>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2.1.8</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Осматривать товар и незамедлительно уведомлять Продавца о выявленных дефектах.</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2.2</w:t>
      </w:r>
      <w:r w:rsidR="00AC524C"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2.3</w:t>
      </w:r>
      <w:r w:rsidR="008818E3" w:rsidRPr="000E542D">
        <w:rPr>
          <w:rFonts w:ascii="GHEA Grapalat" w:hAnsi="GHEA Grapalat"/>
          <w:b/>
        </w:rPr>
        <w:t>.</w:t>
      </w:r>
      <w:r w:rsidR="00381BC0" w:rsidRPr="000E542D">
        <w:rPr>
          <w:rFonts w:ascii="GHEA Grapalat" w:hAnsi="GHEA Grapalat"/>
          <w:b/>
        </w:rPr>
        <w:tab/>
      </w:r>
      <w:r w:rsidRPr="000E542D">
        <w:rPr>
          <w:rFonts w:ascii="GHEA Grapalat" w:hAnsi="GHEA Grapalat"/>
          <w:b/>
        </w:rPr>
        <w:t>Продавец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принимать товар, поставленный в предусмотренные договором поряд</w:t>
      </w:r>
      <w:r w:rsidR="00381BC0" w:rsidRPr="000E542D">
        <w:rPr>
          <w:rFonts w:ascii="GHEA Grapalat" w:hAnsi="GHEA Grapalat"/>
        </w:rPr>
        <w:t>ке, объемах, сроки и по адресу.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2.3.2</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 xml:space="preserve">В одностороннем порядке расторгать договор (полностью или частично), если </w:t>
      </w:r>
      <w:r w:rsidRPr="000E542D">
        <w:rPr>
          <w:rFonts w:ascii="GHEA Grapalat" w:hAnsi="GHEA Grapalat"/>
        </w:rPr>
        <w:lastRenderedPageBreak/>
        <w:t>Покупатель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2.3.4</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Досрочно поставля</w:t>
      </w:r>
      <w:r w:rsidR="00381BC0" w:rsidRPr="000E542D">
        <w:rPr>
          <w:rFonts w:ascii="GHEA Grapalat" w:hAnsi="GHEA Grapalat"/>
        </w:rPr>
        <w:t>ть товар с согласия Покупателя.</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2.4</w:t>
      </w:r>
      <w:r w:rsidR="008818E3" w:rsidRPr="000E542D">
        <w:rPr>
          <w:rFonts w:ascii="GHEA Grapalat" w:hAnsi="GHEA Grapalat"/>
          <w:b/>
        </w:rPr>
        <w:t>.</w:t>
      </w:r>
      <w:r w:rsidR="002D7F77" w:rsidRPr="000E542D">
        <w:rPr>
          <w:rFonts w:ascii="GHEA Grapalat" w:hAnsi="GHEA Grapalat"/>
          <w:b/>
        </w:rPr>
        <w:tab/>
      </w:r>
      <w:r w:rsidRPr="000E542D">
        <w:rPr>
          <w:rFonts w:ascii="GHEA Grapalat" w:hAnsi="GHEA Grapalat"/>
          <w:b/>
        </w:rPr>
        <w:t>Продавец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товар Покупателю в порядке, объемах, сроки и по адресу, предусмотренные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2.4.2</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Обеспечивать поставку товара в соответствии с подпунктом б) пункта 2.1.2 и (или) пунктом 2.1.5 договора в ус</w:t>
      </w:r>
      <w:r w:rsidR="002D7F77" w:rsidRPr="000E542D">
        <w:rPr>
          <w:rFonts w:ascii="GHEA Grapalat" w:hAnsi="GHEA Grapalat"/>
        </w:rPr>
        <w:t>тановленные Покупателем сроки.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2.4.3</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свободный от прав третьих лиц.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2.4.5</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 xml:space="preserve">Передавать Покупателю товар </w:t>
      </w:r>
      <w:proofErr w:type="gramStart"/>
      <w:r w:rsidRPr="000E542D">
        <w:rPr>
          <w:rFonts w:ascii="GHEA Grapalat" w:hAnsi="GHEA Grapalat"/>
        </w:rPr>
        <w:t>предусмотренного  договором</w:t>
      </w:r>
      <w:proofErr w:type="gramEnd"/>
      <w:r w:rsidRPr="000E542D">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2.4.6</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случае допущения недопоставки, в установленном договором порядке восполнять недопоставку.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2.4.7</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2.4.8</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2.4.9</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принадлежности товара и соответствующие документы.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2.4.10</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7376EC" w:rsidRPr="000E542D" w:rsidRDefault="007376EC" w:rsidP="00B72983">
      <w:pPr>
        <w:widowControl w:val="0"/>
        <w:spacing w:after="160"/>
        <w:jc w:val="center"/>
        <w:rPr>
          <w:rFonts w:ascii="GHEA Grapalat" w:hAnsi="GHEA Grapalat"/>
          <w:b/>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3. ЦЕНА ДОГОВОРА И ПОРЯДОК ОПЛАТЫ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Цена договора составляет ________________ </w:t>
      </w:r>
      <w:proofErr w:type="spellStart"/>
      <w:r w:rsidRPr="000E542D">
        <w:rPr>
          <w:rFonts w:ascii="GHEA Grapalat" w:hAnsi="GHEA Grapalat"/>
        </w:rPr>
        <w:t>драмов</w:t>
      </w:r>
      <w:proofErr w:type="spellEnd"/>
      <w:r w:rsidRPr="000E542D">
        <w:rPr>
          <w:rFonts w:ascii="GHEA Grapalat" w:hAnsi="GHEA Grapalat"/>
        </w:rPr>
        <w:t xml:space="preserve"> Республики Армения, включая НДС</w:t>
      </w:r>
      <w:r w:rsidR="003900FC" w:rsidRPr="000E542D">
        <w:rPr>
          <w:rStyle w:val="af6"/>
          <w:rFonts w:ascii="GHEA Grapalat" w:hAnsi="GHEA Grapalat"/>
        </w:rPr>
        <w:footnoteReference w:customMarkFollows="1" w:id="3"/>
        <w:t>17</w:t>
      </w:r>
      <w:r w:rsidR="00E05E80" w:rsidRPr="000E542D">
        <w:rPr>
          <w:rFonts w:ascii="GHEA Grapalat" w:hAnsi="GHEA Grapalat"/>
        </w:rPr>
        <w:t xml:space="preserve">. </w:t>
      </w:r>
      <w:r w:rsidRPr="000E542D">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D237F3" w:rsidRPr="000E542D">
        <w:rPr>
          <w:rFonts w:ascii="GHEA Grapalat" w:hAnsi="GHEA Grapalat"/>
        </w:rPr>
        <w:t>.</w:t>
      </w:r>
      <w:r w:rsidR="000D4651" w:rsidRPr="000E542D">
        <w:rPr>
          <w:rFonts w:ascii="GHEA Grapalat" w:hAnsi="GHEA Grapalat"/>
        </w:rPr>
        <w:tab/>
      </w:r>
      <w:r w:rsidR="00606A9F" w:rsidRPr="000E542D">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w:t>
      </w:r>
      <w:r w:rsidR="00606A9F" w:rsidRPr="000E542D">
        <w:rPr>
          <w:rFonts w:ascii="GHEA Grapalat" w:hAnsi="GHEA Grapalat"/>
        </w:rPr>
        <w:lastRenderedPageBreak/>
        <w:t xml:space="preserve">но не позднее </w:t>
      </w:r>
      <w:r w:rsidR="000D4651" w:rsidRPr="000E542D">
        <w:rPr>
          <w:rFonts w:ascii="GHEA Grapalat" w:hAnsi="GHEA Grapalat"/>
        </w:rPr>
        <w:t xml:space="preserve">чем до </w:t>
      </w:r>
      <w:r w:rsidR="00C6328C" w:rsidRPr="000E542D">
        <w:rPr>
          <w:rFonts w:ascii="GHEA Grapalat" w:hAnsi="GHEA Grapalat"/>
        </w:rPr>
        <w:t>30</w:t>
      </w:r>
      <w:r w:rsidR="000D4651" w:rsidRPr="000E542D">
        <w:rPr>
          <w:rFonts w:ascii="GHEA Grapalat" w:hAnsi="GHEA Grapalat"/>
        </w:rPr>
        <w:t xml:space="preserve"> декабря данного года.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4. КАЧЕСТВО И ГАРАНТИЯ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гарантирует соответствие качества поставленного товара требованиям государственного стандарта.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5. ПЕРЕДАЧА И ПРИЕМ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5.1.</w:t>
      </w:r>
      <w:r w:rsidRPr="000E542D">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Pr="000E542D" w:rsidRDefault="00B97C82" w:rsidP="00B72983">
      <w:pPr>
        <w:widowControl w:val="0"/>
        <w:spacing w:after="160"/>
        <w:ind w:firstLine="567"/>
        <w:jc w:val="both"/>
        <w:rPr>
          <w:rFonts w:ascii="GHEA Grapalat" w:hAnsi="GHEA Grapalat" w:cs="Sylfaen"/>
        </w:rPr>
      </w:pPr>
      <w:r w:rsidRPr="000E542D">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sidRPr="000E542D">
        <w:rPr>
          <w:rFonts w:ascii="GHEA Grapalat" w:hAnsi="GHEA Grapalat"/>
        </w:rPr>
        <w:t>Покупателю</w:t>
      </w:r>
      <w:proofErr w:type="gramEnd"/>
      <w:r w:rsidRPr="000E542D">
        <w:rPr>
          <w:rFonts w:ascii="GHEA Grapalat" w:hAnsi="GHEA Grapalat"/>
        </w:rPr>
        <w:t xml:space="preserve"> подписанный им документ, фиксирующий факт передачи товара Покупат</w:t>
      </w:r>
      <w:r w:rsidR="005B7B0C" w:rsidRPr="000E542D">
        <w:rPr>
          <w:rFonts w:ascii="GHEA Grapalat" w:hAnsi="GHEA Grapalat"/>
        </w:rPr>
        <w:t>елю (Приложение № 3.1) и 2</w:t>
      </w:r>
      <w:r w:rsidRPr="000E542D">
        <w:rPr>
          <w:rFonts w:ascii="GHEA Grapalat" w:hAnsi="GHEA Grapalat"/>
        </w:rPr>
        <w:t xml:space="preserve"> экземпляр акта приема-передачи (Приложение № 3). </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5.2.</w:t>
      </w:r>
      <w:r w:rsidRPr="000E542D">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Pr="000E542D">
        <w:rPr>
          <w:rFonts w:ascii="GHEA Grapalat" w:hAnsi="GHEA Grapalat"/>
        </w:rPr>
        <w:tab/>
        <w:t>для урегулирования вопроса предпринимает меры, предусмотренные договором для подобной ситуации;</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Pr="000E542D">
        <w:rPr>
          <w:rFonts w:ascii="GHEA Grapalat" w:hAnsi="GHEA Grapalat"/>
        </w:rPr>
        <w:tab/>
        <w:t>в отношении Продавца применяет меры ответственности, предусмотренные договором.</w:t>
      </w:r>
    </w:p>
    <w:p w:rsidR="00B97C82"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5.3.</w:t>
      </w:r>
      <w:r w:rsidRPr="000E542D">
        <w:rPr>
          <w:rFonts w:ascii="GHEA Grapalat" w:hAnsi="GHEA Grapalat"/>
        </w:rPr>
        <w:tab/>
        <w:t>Покупатель в течение 5</w:t>
      </w:r>
      <w:r w:rsidR="00B97C82" w:rsidRPr="000E542D">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5.4.</w:t>
      </w:r>
      <w:r w:rsidRPr="000E542D">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0E542D" w:rsidRDefault="00606A9F" w:rsidP="00B72983">
      <w:pPr>
        <w:widowControl w:val="0"/>
        <w:spacing w:after="160"/>
        <w:ind w:firstLine="720"/>
        <w:jc w:val="both"/>
        <w:rPr>
          <w:rFonts w:ascii="GHEA Grapalat" w:hAnsi="GHEA Grapalat" w:cs="Sylfaen"/>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6. ОТВЕТСТВЕННОСТЬ СТОРОН</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0E542D">
        <w:rPr>
          <w:rFonts w:ascii="GHEA Grapalat" w:hAnsi="GHEA Grapalat"/>
        </w:rPr>
        <w:t xml:space="preserve"> рабочий</w:t>
      </w:r>
      <w:r w:rsidRPr="000E542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0E542D" w:rsidRDefault="00606A9F"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6.3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0E542D">
        <w:t xml:space="preserve"> </w:t>
      </w:r>
      <w:r w:rsidR="005773FC" w:rsidRPr="000E542D">
        <w:rPr>
          <w:rFonts w:ascii="GHEA Grapalat" w:hAnsi="GHEA Grapalat"/>
        </w:rPr>
        <w:t>При этом</w:t>
      </w:r>
      <w:r w:rsidR="00447459" w:rsidRPr="000E542D">
        <w:rPr>
          <w:rFonts w:ascii="GHEA Grapalat" w:hAnsi="GHEA Grapalat"/>
          <w:lang w:val="hy-AM"/>
        </w:rPr>
        <w:t>,</w:t>
      </w:r>
      <w:r w:rsidR="005773FC" w:rsidRPr="000E542D">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6.5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0E542D">
        <w:rPr>
          <w:rFonts w:ascii="GHEA Grapalat" w:hAnsi="GHEA Grapalat"/>
        </w:rPr>
        <w:t xml:space="preserve"> рабочий</w:t>
      </w:r>
      <w:r w:rsidRPr="000E542D">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0E542D" w:rsidRDefault="00606A9F"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7. ДЕЙСТВИЕ НЕПРЕОДОЛИМОЙ СИЛЫ (ФОРС-МАЖОР)</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0E542D" w:rsidRDefault="00606A9F" w:rsidP="00B72983">
      <w:pPr>
        <w:widowControl w:val="0"/>
        <w:spacing w:after="160"/>
        <w:ind w:firstLine="709"/>
        <w:jc w:val="both"/>
        <w:rPr>
          <w:rFonts w:ascii="GHEA Grapalat" w:hAnsi="GHEA Grapalat"/>
        </w:rPr>
      </w:pPr>
    </w:p>
    <w:p w:rsidR="007376EC" w:rsidRPr="000E542D" w:rsidRDefault="007376EC"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8. ИНЫЕ УСЛОВИЯ</w:t>
      </w:r>
    </w:p>
    <w:p w:rsidR="00606A9F" w:rsidRPr="000E542D" w:rsidRDefault="00606A9F"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8.1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0E542D">
        <w:rPr>
          <w:rFonts w:ascii="GHEA Grapalat" w:hAnsi="GHEA Grapalat"/>
        </w:rPr>
        <w:t>онами по Договору обязательств.</w:t>
      </w:r>
    </w:p>
    <w:p w:rsidR="00606A9F" w:rsidRPr="000E542D" w:rsidRDefault="00606A9F"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0E542D">
        <w:rPr>
          <w:rFonts w:ascii="GHEA Grapalat" w:hAnsi="GHEA Grapalat"/>
        </w:rPr>
        <w:t>ного согласия стороны должника.</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0E542D">
        <w:rPr>
          <w:rFonts w:ascii="GHEA Grapalat" w:hAnsi="GHEA Grapalat"/>
        </w:rPr>
        <w:t>незаключения</w:t>
      </w:r>
      <w:proofErr w:type="spellEnd"/>
      <w:r w:rsidRPr="000E542D">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Споры в связи с договором подлежат рассмотрению в судах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0E542D">
        <w:rPr>
          <w:rFonts w:ascii="GHEA Grapalat" w:hAnsi="GHEA Grapalat"/>
        </w:rPr>
        <w:t xml:space="preserve">я </w:t>
      </w:r>
      <w:r w:rsidR="000D4651" w:rsidRPr="000E542D">
        <w:rPr>
          <w:rFonts w:ascii="GHEA Grapalat" w:hAnsi="GHEA Grapalat"/>
        </w:rPr>
        <w:lastRenderedPageBreak/>
        <w:t>неотъемлемой частью договора.</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0E542D">
        <w:rPr>
          <w:rFonts w:ascii="GHEA Grapalat" w:hAnsi="GHEA Grapalat"/>
        </w:rPr>
        <w:t xml:space="preserve"> или цены договора.</w:t>
      </w:r>
    </w:p>
    <w:p w:rsidR="00606A9F" w:rsidRPr="000E542D" w:rsidRDefault="00606A9F" w:rsidP="00B72983">
      <w:pPr>
        <w:widowControl w:val="0"/>
        <w:spacing w:after="160"/>
        <w:ind w:firstLine="567"/>
        <w:jc w:val="both"/>
        <w:rPr>
          <w:rFonts w:ascii="GHEA Grapalat" w:hAnsi="GHEA Grapalat" w:cs="Times Armenian"/>
        </w:rPr>
      </w:pPr>
      <w:r w:rsidRPr="000E542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агентского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0D4651" w:rsidRPr="000E542D">
        <w:rPr>
          <w:rFonts w:ascii="GHEA Grapalat" w:hAnsi="GHEA Grapalat"/>
        </w:rPr>
        <w:tab/>
      </w:r>
      <w:r w:rsidRPr="000E542D">
        <w:rPr>
          <w:rFonts w:ascii="GHEA Grapalat" w:hAnsi="GHEA Grapalat"/>
        </w:rPr>
        <w:t>Продавец несет ответственность за неисполнение или ненадлежащее исполнение обязательств агента;</w:t>
      </w:r>
    </w:p>
    <w:p w:rsidR="00B97C82"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0D4651" w:rsidRPr="000E542D">
        <w:rPr>
          <w:rFonts w:ascii="GHEA Grapalat" w:hAnsi="GHEA Grapalat"/>
        </w:rPr>
        <w:tab/>
      </w:r>
      <w:r w:rsidRPr="000E542D">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0E542D">
        <w:rPr>
          <w:rStyle w:val="af6"/>
          <w:rFonts w:ascii="GHEA Grapalat" w:hAnsi="GHEA Grapalat"/>
        </w:rPr>
        <w:footnoteReference w:customMarkFollows="1" w:id="4"/>
        <w:t>22</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0E542D">
        <w:rPr>
          <w:rStyle w:val="af6"/>
          <w:rFonts w:ascii="GHEA Grapalat" w:hAnsi="GHEA Grapalat"/>
        </w:rPr>
        <w:footnoteReference w:customMarkFollows="1" w:id="5"/>
        <w:t>23</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8.8</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0E542D">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0E542D">
        <w:rPr>
          <w:rFonts w:ascii="GHEA Grapalat" w:hAnsi="GHEA Grapalat"/>
        </w:rPr>
        <w:t xml:space="preserve">изначально </w:t>
      </w:r>
      <w:r w:rsidR="005124C0" w:rsidRPr="000E542D">
        <w:rPr>
          <w:rFonts w:ascii="GHEA Grapalat" w:hAnsi="GHEA Grapalat"/>
        </w:rPr>
        <w:t xml:space="preserve">установленного договором </w:t>
      </w:r>
      <w:r w:rsidR="005C2ED0" w:rsidRPr="000E542D">
        <w:rPr>
          <w:rFonts w:ascii="GHEA Grapalat" w:hAnsi="GHEA Grapalat"/>
        </w:rPr>
        <w:t>для поставки</w:t>
      </w:r>
      <w:r w:rsidRPr="000E542D">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8.9</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8.10</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8.11</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w:t>
      </w:r>
      <w:r w:rsidRPr="000E542D">
        <w:rPr>
          <w:rFonts w:ascii="GHEA Grapalat" w:hAnsi="GHEA Grapalat"/>
        </w:rPr>
        <w:lastRenderedPageBreak/>
        <w:t>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8.12</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Споры, возникшие в связи с договором, разрешаются путем переговоров. В случае </w:t>
      </w:r>
      <w:proofErr w:type="spellStart"/>
      <w:r w:rsidRPr="000E542D">
        <w:rPr>
          <w:rFonts w:ascii="GHEA Grapalat" w:hAnsi="GHEA Grapalat"/>
        </w:rPr>
        <w:t>недостижения</w:t>
      </w:r>
      <w:proofErr w:type="spellEnd"/>
      <w:r w:rsidRPr="000E542D">
        <w:rPr>
          <w:rFonts w:ascii="GHEA Grapalat" w:hAnsi="GHEA Grapalat"/>
        </w:rPr>
        <w:t xml:space="preserve"> согласия споры разрешаются в судебном порядке.</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8.13</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8.14</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К отношениям, связанным с договором, применяется право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8.15</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0E542D">
        <w:rPr>
          <w:rStyle w:val="af6"/>
          <w:rFonts w:ascii="GHEA Grapalat" w:hAnsi="GHEA Grapalat"/>
        </w:rPr>
        <w:footnoteReference w:customMarkFollows="1" w:id="6"/>
        <w:t>24</w:t>
      </w:r>
    </w:p>
    <w:p w:rsidR="00606A9F" w:rsidRPr="000E542D" w:rsidRDefault="00606A9F" w:rsidP="00B72983">
      <w:pPr>
        <w:widowControl w:val="0"/>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0E542D" w:rsidTr="000D4651">
        <w:trPr>
          <w:jc w:val="center"/>
        </w:trPr>
        <w:tc>
          <w:tcPr>
            <w:tcW w:w="45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ПОКУПАТЕЛЬ</w:t>
            </w:r>
          </w:p>
          <w:p w:rsidR="00DB4C92" w:rsidRDefault="007376EC" w:rsidP="00B72983">
            <w:pPr>
              <w:widowControl w:val="0"/>
              <w:rPr>
                <w:rFonts w:ascii="GHEA Grapalat" w:hAnsi="GHEA Grapalat"/>
                <w:i/>
                <w:lang w:val="af-ZA"/>
              </w:rPr>
            </w:pPr>
            <w:r w:rsidRPr="000E542D">
              <w:rPr>
                <w:rFonts w:ascii="GHEA Grapalat" w:hAnsi="GHEA Grapalat"/>
                <w:i/>
              </w:rPr>
              <w:t>“</w:t>
            </w:r>
            <w:r w:rsidR="005E24CE">
              <w:rPr>
                <w:rFonts w:ascii="GHEA Grapalat" w:hAnsi="GHEA Grapalat"/>
                <w:i/>
                <w:lang w:val="af-ZA"/>
              </w:rPr>
              <w:t>Димитровская</w:t>
            </w:r>
            <w:r w:rsidR="00763346">
              <w:rPr>
                <w:rFonts w:ascii="GHEA Grapalat" w:hAnsi="GHEA Grapalat"/>
                <w:i/>
                <w:lang w:val="af-ZA"/>
              </w:rPr>
              <w:t xml:space="preserve"> </w:t>
            </w:r>
            <w:r w:rsidR="005B7B0C" w:rsidRPr="000E542D">
              <w:rPr>
                <w:rFonts w:ascii="GHEA Grapalat" w:hAnsi="GHEA Grapalat"/>
                <w:i/>
                <w:lang w:val="af-ZA"/>
              </w:rPr>
              <w:t xml:space="preserve">средняя школа </w:t>
            </w:r>
          </w:p>
          <w:p w:rsidR="005B7B0C" w:rsidRPr="000E542D" w:rsidRDefault="005B7B0C" w:rsidP="00B72983">
            <w:pPr>
              <w:widowControl w:val="0"/>
              <w:rPr>
                <w:rFonts w:ascii="GHEA Grapalat" w:hAnsi="GHEA Grapalat"/>
                <w:i/>
              </w:rPr>
            </w:pPr>
            <w:r w:rsidRPr="000E542D">
              <w:rPr>
                <w:rFonts w:ascii="GHEA Grapalat" w:hAnsi="GHEA Grapalat"/>
                <w:i/>
                <w:lang w:val="af-ZA"/>
              </w:rPr>
              <w:t>Араратской области РА</w:t>
            </w:r>
            <w:r w:rsidR="007376EC" w:rsidRPr="000E542D">
              <w:rPr>
                <w:rFonts w:ascii="GHEA Grapalat" w:hAnsi="GHEA Grapalat"/>
                <w:i/>
              </w:rPr>
              <w:t>”</w:t>
            </w:r>
            <w:r w:rsidRPr="000E542D">
              <w:rPr>
                <w:rFonts w:ascii="GHEA Grapalat" w:hAnsi="GHEA Grapalat"/>
                <w:i/>
              </w:rPr>
              <w:t xml:space="preserve"> ГНО</w:t>
            </w:r>
          </w:p>
          <w:p w:rsidR="005B7B0C" w:rsidRPr="000E542D" w:rsidRDefault="005B7B0C" w:rsidP="00B72983">
            <w:pPr>
              <w:widowControl w:val="0"/>
              <w:rPr>
                <w:rFonts w:ascii="GHEA Grapalat" w:hAnsi="GHEA Grapalat"/>
                <w:i/>
              </w:rPr>
            </w:pPr>
          </w:p>
          <w:p w:rsidR="005B7B0C" w:rsidRPr="000E542D" w:rsidRDefault="005B7B0C" w:rsidP="00B72983">
            <w:pPr>
              <w:widowControl w:val="0"/>
              <w:rPr>
                <w:rFonts w:ascii="GHEA Grapalat" w:hAnsi="GHEA Grapalat"/>
                <w:i/>
              </w:rPr>
            </w:pPr>
            <w:r w:rsidRPr="000E542D">
              <w:rPr>
                <w:rFonts w:ascii="GHEA Grapalat" w:hAnsi="GHEA Grapalat"/>
                <w:i/>
              </w:rPr>
              <w:t xml:space="preserve">УНН – </w:t>
            </w:r>
            <w:r w:rsidR="00DB4C92" w:rsidRPr="00887EE7">
              <w:rPr>
                <w:rFonts w:ascii="Sylfaen" w:hAnsi="Sylfaen"/>
                <w:sz w:val="20"/>
                <w:szCs w:val="20"/>
                <w:lang w:val="hy-AM"/>
              </w:rPr>
              <w:t>-</w:t>
            </w:r>
            <w:r w:rsidR="00D16BEA">
              <w:rPr>
                <w:rFonts w:ascii="Sylfaen" w:hAnsi="Sylfaen"/>
                <w:sz w:val="20"/>
                <w:szCs w:val="20"/>
                <w:lang w:val="hy-AM"/>
              </w:rPr>
              <w:t>04206226</w:t>
            </w:r>
          </w:p>
          <w:p w:rsidR="005B7B0C" w:rsidRPr="000E542D" w:rsidRDefault="005B7B0C" w:rsidP="00B72983">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5B7B0C" w:rsidP="00125B64">
            <w:pPr>
              <w:rPr>
                <w:rFonts w:ascii="Sylfaen" w:hAnsi="Sylfaen"/>
                <w:sz w:val="20"/>
                <w:szCs w:val="20"/>
                <w:lang w:val="hy-AM"/>
              </w:rPr>
            </w:pPr>
            <w:r w:rsidRPr="000E542D">
              <w:rPr>
                <w:rFonts w:ascii="GHEA Grapalat" w:hAnsi="GHEA Grapalat"/>
                <w:i/>
              </w:rPr>
              <w:t xml:space="preserve">р/с - </w:t>
            </w:r>
            <w:r w:rsidR="00D16BEA">
              <w:rPr>
                <w:rFonts w:ascii="Sylfaen" w:hAnsi="Sylfaen"/>
                <w:sz w:val="20"/>
                <w:szCs w:val="20"/>
                <w:lang w:val="hy-AM"/>
              </w:rPr>
              <w:t>900418000338</w:t>
            </w:r>
          </w:p>
          <w:p w:rsidR="00D93375" w:rsidRPr="000E542D" w:rsidRDefault="00D93375" w:rsidP="00B72983">
            <w:pPr>
              <w:widowControl w:val="0"/>
              <w:jc w:val="center"/>
              <w:rPr>
                <w:rFonts w:ascii="GHEA Grapalat" w:hAnsi="GHEA Grapalat"/>
              </w:rPr>
            </w:pPr>
            <w:r w:rsidRPr="000E542D">
              <w:rPr>
                <w:rFonts w:ascii="GHEA Grapalat" w:hAnsi="GHEA Grapalat"/>
              </w:rPr>
              <w:t>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125B64" w:rsidRDefault="00D93375" w:rsidP="00B72983">
            <w:pPr>
              <w:widowControl w:val="0"/>
              <w:spacing w:after="160"/>
              <w:jc w:val="center"/>
              <w:rPr>
                <w:rFonts w:ascii="GHEA Grapalat" w:hAnsi="GHEA Grapalat"/>
              </w:rPr>
            </w:pPr>
            <w:r w:rsidRPr="000E542D">
              <w:rPr>
                <w:rFonts w:ascii="GHEA Grapalat" w:hAnsi="GHEA Grapalat"/>
              </w:rPr>
              <w:t>М. П.</w:t>
            </w:r>
          </w:p>
        </w:tc>
        <w:tc>
          <w:tcPr>
            <w:tcW w:w="760" w:type="dxa"/>
          </w:tcPr>
          <w:p w:rsidR="00D93375" w:rsidRPr="000E542D" w:rsidRDefault="00D93375" w:rsidP="00B72983">
            <w:pPr>
              <w:widowControl w:val="0"/>
              <w:spacing w:after="160"/>
              <w:jc w:val="center"/>
              <w:rPr>
                <w:rFonts w:ascii="GHEA Grapalat" w:hAnsi="GHEA Grapalat"/>
              </w:rPr>
            </w:pPr>
          </w:p>
        </w:tc>
        <w:tc>
          <w:tcPr>
            <w:tcW w:w="4343" w:type="dxa"/>
          </w:tcPr>
          <w:p w:rsidR="00D93375" w:rsidRPr="000E542D" w:rsidRDefault="00D93375" w:rsidP="00B72983">
            <w:pPr>
              <w:widowControl w:val="0"/>
              <w:spacing w:after="160"/>
              <w:jc w:val="center"/>
              <w:rPr>
                <w:rFonts w:ascii="GHEA Grapalat" w:hAnsi="GHEA Grapalat"/>
                <w:b/>
                <w:lang w:val="en-US"/>
              </w:rPr>
            </w:pPr>
            <w:r w:rsidRPr="000E542D">
              <w:rPr>
                <w:rFonts w:ascii="GHEA Grapalat" w:hAnsi="GHEA Grapalat"/>
                <w:b/>
              </w:rPr>
              <w:t>ПРОДАВЕЦ</w:t>
            </w: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rPr>
                <w:rFonts w:ascii="GHEA Grapalat" w:hAnsi="GHEA Grapalat" w:cs="Sylfaen"/>
                <w:b/>
                <w:bCs/>
                <w:lang w:val="en-US"/>
              </w:rPr>
            </w:pPr>
          </w:p>
          <w:p w:rsidR="00D93375" w:rsidRPr="000E542D" w:rsidRDefault="00D93375" w:rsidP="00B72983">
            <w:pPr>
              <w:widowControl w:val="0"/>
              <w:jc w:val="center"/>
              <w:rPr>
                <w:rFonts w:ascii="GHEA Grapalat" w:hAnsi="GHEA Grapalat"/>
                <w:lang w:val="en-US"/>
              </w:rPr>
            </w:pPr>
            <w:r w:rsidRPr="000E542D">
              <w:rPr>
                <w:rFonts w:ascii="GHEA Grapalat" w:hAnsi="GHEA Grapalat"/>
                <w:lang w:val="en-US"/>
              </w:rPr>
              <w:t>__________________________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М. П.</w:t>
            </w:r>
          </w:p>
        </w:tc>
      </w:tr>
    </w:tbl>
    <w:p w:rsidR="00606A9F" w:rsidRPr="000E542D" w:rsidRDefault="00606A9F"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606A9F" w:rsidRPr="000E542D" w:rsidRDefault="00606A9F" w:rsidP="00B72983">
      <w:pPr>
        <w:widowControl w:val="0"/>
        <w:spacing w:after="160"/>
        <w:ind w:firstLine="720"/>
        <w:jc w:val="both"/>
        <w:rPr>
          <w:rFonts w:ascii="GHEA Grapalat" w:hAnsi="GHEA Grapalat"/>
        </w:rPr>
      </w:pPr>
      <w:r w:rsidRPr="000E542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0E542D" w:rsidRDefault="00606A9F" w:rsidP="00B72983">
      <w:pPr>
        <w:widowControl w:val="0"/>
        <w:spacing w:after="160"/>
        <w:jc w:val="right"/>
        <w:rPr>
          <w:rFonts w:ascii="GHEA Grapalat" w:hAnsi="GHEA Grapalat"/>
        </w:rPr>
        <w:sectPr w:rsidR="00606A9F" w:rsidRPr="000E542D" w:rsidSect="00B72983">
          <w:footerReference w:type="default" r:id="rId14"/>
          <w:pgSz w:w="11906" w:h="16838" w:code="9"/>
          <w:pgMar w:top="630" w:right="656" w:bottom="720" w:left="900" w:header="562" w:footer="562" w:gutter="0"/>
          <w:cols w:space="720"/>
          <w:titlePg/>
          <w:docGrid w:linePitch="326"/>
        </w:sectPr>
      </w:pPr>
    </w:p>
    <w:p w:rsidR="00481407" w:rsidRPr="00763346" w:rsidRDefault="00481407" w:rsidP="00B72983">
      <w:pPr>
        <w:widowControl w:val="0"/>
        <w:spacing w:after="160"/>
        <w:jc w:val="right"/>
        <w:rPr>
          <w:rFonts w:ascii="GHEA Grapalat" w:hAnsi="GHEA Grapalat"/>
          <w:i/>
        </w:r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Приложение № 1</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jc w:val="center"/>
        <w:rPr>
          <w:rFonts w:ascii="GHEA Grapalat" w:hAnsi="GHEA Grapalat"/>
        </w:rPr>
      </w:pPr>
      <w:r w:rsidRPr="000E542D">
        <w:rPr>
          <w:rFonts w:ascii="GHEA Grapalat" w:hAnsi="GHEA Grapalat"/>
        </w:rPr>
        <w:t>ТЕХНИЧЕСКА</w:t>
      </w:r>
      <w:r w:rsidR="000D4651" w:rsidRPr="000E542D">
        <w:rPr>
          <w:rFonts w:ascii="GHEA Grapalat" w:hAnsi="GHEA Grapalat"/>
        </w:rPr>
        <w:t>Я ХАРАКТЕРИСТИКА-ГРАФИК ЗАКУПКИ</w:t>
      </w:r>
    </w:p>
    <w:p w:rsidR="00606A9F" w:rsidRPr="000E542D" w:rsidRDefault="00606A9F" w:rsidP="00B72983">
      <w:pPr>
        <w:widowControl w:val="0"/>
        <w:spacing w:after="160"/>
        <w:jc w:val="right"/>
        <w:rPr>
          <w:rFonts w:ascii="GHEA Grapalat" w:hAnsi="GHEA Grapalat"/>
        </w:rPr>
      </w:pPr>
      <w:proofErr w:type="spellStart"/>
      <w:r w:rsidRPr="000E542D">
        <w:rPr>
          <w:rFonts w:ascii="GHEA Grapalat" w:hAnsi="GHEA Grapalat"/>
        </w:rPr>
        <w:t>драмов</w:t>
      </w:r>
      <w:proofErr w:type="spellEnd"/>
      <w:r w:rsidRPr="000E542D">
        <w:rPr>
          <w:rFonts w:ascii="GHEA Grapalat" w:hAnsi="GHEA Grapalat"/>
        </w:rPr>
        <w:t xml:space="preserve"> РА</w:t>
      </w:r>
    </w:p>
    <w:tbl>
      <w:tblPr>
        <w:tblW w:w="16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43"/>
        <w:gridCol w:w="2078"/>
        <w:gridCol w:w="665"/>
        <w:gridCol w:w="2760"/>
        <w:gridCol w:w="527"/>
        <w:gridCol w:w="2051"/>
        <w:gridCol w:w="1583"/>
        <w:gridCol w:w="1181"/>
        <w:gridCol w:w="992"/>
        <w:gridCol w:w="1565"/>
        <w:gridCol w:w="760"/>
        <w:gridCol w:w="12"/>
      </w:tblGrid>
      <w:tr w:rsidR="00606A9F" w:rsidRPr="003B0253" w:rsidTr="003B0253">
        <w:tc>
          <w:tcPr>
            <w:tcW w:w="16082" w:type="dxa"/>
            <w:gridSpan w:val="13"/>
          </w:tcPr>
          <w:p w:rsidR="00606A9F" w:rsidRPr="003B0253" w:rsidRDefault="00606A9F" w:rsidP="00B72983">
            <w:pPr>
              <w:widowControl w:val="0"/>
              <w:spacing w:after="120"/>
              <w:jc w:val="center"/>
              <w:rPr>
                <w:rFonts w:ascii="GHEA Grapalat" w:hAnsi="GHEA Grapalat"/>
                <w:sz w:val="18"/>
                <w:szCs w:val="18"/>
              </w:rPr>
            </w:pPr>
            <w:r w:rsidRPr="003B0253">
              <w:rPr>
                <w:rFonts w:ascii="GHEA Grapalat" w:hAnsi="GHEA Grapalat"/>
                <w:sz w:val="18"/>
                <w:szCs w:val="18"/>
              </w:rPr>
              <w:t>Товар</w:t>
            </w:r>
          </w:p>
        </w:tc>
      </w:tr>
      <w:tr w:rsidR="003625D9" w:rsidRPr="003B0253" w:rsidTr="003B0253">
        <w:trPr>
          <w:trHeight w:val="219"/>
        </w:trPr>
        <w:tc>
          <w:tcPr>
            <w:tcW w:w="665" w:type="dxa"/>
            <w:vMerge w:val="restart"/>
            <w:textDirection w:val="btLr"/>
            <w:vAlign w:val="center"/>
          </w:tcPr>
          <w:p w:rsidR="0010292A" w:rsidRPr="003B0253" w:rsidRDefault="0010292A" w:rsidP="007376EC">
            <w:pPr>
              <w:widowControl w:val="0"/>
              <w:spacing w:after="120"/>
              <w:ind w:left="113" w:right="113"/>
              <w:jc w:val="center"/>
              <w:rPr>
                <w:rFonts w:ascii="GHEA Grapalat" w:hAnsi="GHEA Grapalat"/>
                <w:sz w:val="18"/>
                <w:szCs w:val="18"/>
              </w:rPr>
            </w:pPr>
            <w:r w:rsidRPr="003B0253">
              <w:rPr>
                <w:rFonts w:ascii="GHEA Grapalat" w:hAnsi="GHEA Grapalat"/>
                <w:sz w:val="18"/>
                <w:szCs w:val="18"/>
              </w:rPr>
              <w:t>номер предусмотренного приглашением лота</w:t>
            </w:r>
          </w:p>
        </w:tc>
        <w:tc>
          <w:tcPr>
            <w:tcW w:w="1243" w:type="dxa"/>
            <w:vMerge w:val="restart"/>
            <w:textDirection w:val="btLr"/>
            <w:vAlign w:val="center"/>
          </w:tcPr>
          <w:p w:rsidR="0010292A" w:rsidRPr="003B0253" w:rsidRDefault="0010292A" w:rsidP="007376EC">
            <w:pPr>
              <w:widowControl w:val="0"/>
              <w:autoSpaceDE w:val="0"/>
              <w:autoSpaceDN w:val="0"/>
              <w:adjustRightInd w:val="0"/>
              <w:spacing w:after="120"/>
              <w:ind w:left="113" w:right="113"/>
              <w:jc w:val="center"/>
              <w:rPr>
                <w:rFonts w:ascii="GHEA Grapalat" w:hAnsi="GHEA Grapalat"/>
                <w:sz w:val="18"/>
                <w:szCs w:val="18"/>
              </w:rPr>
            </w:pPr>
            <w:r w:rsidRPr="003B0253">
              <w:rPr>
                <w:rFonts w:ascii="GHEA Grapalat" w:hAnsi="GHEA Grapalat"/>
                <w:sz w:val="18"/>
                <w:szCs w:val="18"/>
              </w:rPr>
              <w:t>промежуточный код, предусмотренный планом закупок по классификации ЕЗК (CPV)</w:t>
            </w:r>
          </w:p>
        </w:tc>
        <w:tc>
          <w:tcPr>
            <w:tcW w:w="2078" w:type="dxa"/>
            <w:vMerge w:val="restart"/>
            <w:vAlign w:val="center"/>
          </w:tcPr>
          <w:p w:rsidR="0010292A" w:rsidRPr="003B0253" w:rsidRDefault="000D4651" w:rsidP="00B72983">
            <w:pPr>
              <w:widowControl w:val="0"/>
              <w:spacing w:after="120"/>
              <w:jc w:val="center"/>
              <w:rPr>
                <w:rFonts w:ascii="GHEA Grapalat" w:hAnsi="GHEA Grapalat"/>
                <w:sz w:val="18"/>
                <w:szCs w:val="18"/>
                <w:lang w:val="en-US"/>
              </w:rPr>
            </w:pPr>
            <w:r w:rsidRPr="003B0253">
              <w:rPr>
                <w:rFonts w:ascii="GHEA Grapalat" w:hAnsi="GHEA Grapalat"/>
                <w:sz w:val="18"/>
                <w:szCs w:val="18"/>
              </w:rPr>
              <w:t>наименование</w:t>
            </w:r>
          </w:p>
        </w:tc>
        <w:tc>
          <w:tcPr>
            <w:tcW w:w="665" w:type="dxa"/>
            <w:vMerge w:val="restart"/>
            <w:textDirection w:val="btLr"/>
            <w:vAlign w:val="center"/>
          </w:tcPr>
          <w:p w:rsidR="0010292A" w:rsidRPr="003B0253" w:rsidRDefault="00B72983" w:rsidP="007376EC">
            <w:pPr>
              <w:widowControl w:val="0"/>
              <w:spacing w:after="120"/>
              <w:ind w:left="113" w:right="113"/>
              <w:jc w:val="center"/>
              <w:rPr>
                <w:rFonts w:ascii="GHEA Grapalat" w:hAnsi="GHEA Grapalat"/>
                <w:sz w:val="18"/>
                <w:szCs w:val="18"/>
                <w:lang w:val="en-US"/>
              </w:rPr>
            </w:pPr>
            <w:r w:rsidRPr="003B0253">
              <w:rPr>
                <w:rFonts w:ascii="GHEA Grapalat" w:hAnsi="GHEA Grapalat"/>
                <w:sz w:val="18"/>
                <w:szCs w:val="18"/>
              </w:rPr>
              <w:t>страна происхождения</w:t>
            </w:r>
          </w:p>
        </w:tc>
        <w:tc>
          <w:tcPr>
            <w:tcW w:w="2760" w:type="dxa"/>
            <w:vMerge w:val="restart"/>
            <w:vAlign w:val="center"/>
          </w:tcPr>
          <w:p w:rsidR="0010292A" w:rsidRPr="003B0253" w:rsidRDefault="0010292A" w:rsidP="00B72983">
            <w:pPr>
              <w:widowControl w:val="0"/>
              <w:spacing w:after="120"/>
              <w:jc w:val="center"/>
              <w:rPr>
                <w:rFonts w:ascii="GHEA Grapalat" w:hAnsi="GHEA Grapalat"/>
                <w:sz w:val="18"/>
                <w:szCs w:val="18"/>
              </w:rPr>
            </w:pPr>
            <w:r w:rsidRPr="003B0253">
              <w:rPr>
                <w:rFonts w:ascii="GHEA Grapalat" w:hAnsi="GHEA Grapalat"/>
                <w:sz w:val="18"/>
                <w:szCs w:val="18"/>
              </w:rPr>
              <w:t>техническая характеристика</w:t>
            </w:r>
          </w:p>
        </w:tc>
        <w:tc>
          <w:tcPr>
            <w:tcW w:w="527" w:type="dxa"/>
            <w:vMerge w:val="restart"/>
            <w:textDirection w:val="btLr"/>
            <w:vAlign w:val="center"/>
          </w:tcPr>
          <w:p w:rsidR="0010292A" w:rsidRPr="003B0253" w:rsidRDefault="0010292A" w:rsidP="007376EC">
            <w:pPr>
              <w:widowControl w:val="0"/>
              <w:spacing w:after="120"/>
              <w:ind w:left="113" w:right="113"/>
              <w:jc w:val="center"/>
              <w:rPr>
                <w:rFonts w:ascii="GHEA Grapalat" w:hAnsi="GHEA Grapalat"/>
                <w:sz w:val="18"/>
                <w:szCs w:val="18"/>
              </w:rPr>
            </w:pPr>
            <w:r w:rsidRPr="003B0253">
              <w:rPr>
                <w:rFonts w:ascii="GHEA Grapalat" w:hAnsi="GHEA Grapalat"/>
                <w:sz w:val="18"/>
                <w:szCs w:val="18"/>
              </w:rPr>
              <w:t>единица измерения</w:t>
            </w:r>
          </w:p>
        </w:tc>
        <w:tc>
          <w:tcPr>
            <w:tcW w:w="2051" w:type="dxa"/>
            <w:vMerge w:val="restart"/>
            <w:vAlign w:val="center"/>
          </w:tcPr>
          <w:p w:rsidR="0010292A" w:rsidRPr="003B0253" w:rsidRDefault="0010292A" w:rsidP="00B72983">
            <w:pPr>
              <w:widowControl w:val="0"/>
              <w:spacing w:after="120"/>
              <w:jc w:val="center"/>
              <w:rPr>
                <w:rFonts w:ascii="GHEA Grapalat" w:hAnsi="GHEA Grapalat"/>
                <w:sz w:val="18"/>
                <w:szCs w:val="18"/>
              </w:rPr>
            </w:pPr>
            <w:r w:rsidRPr="003B0253">
              <w:rPr>
                <w:rFonts w:ascii="GHEA Grapalat" w:hAnsi="GHEA Grapalat"/>
                <w:sz w:val="18"/>
                <w:szCs w:val="18"/>
              </w:rPr>
              <w:t>цена единицы/</w:t>
            </w:r>
            <w:proofErr w:type="spellStart"/>
            <w:r w:rsidRPr="003B0253">
              <w:rPr>
                <w:rFonts w:ascii="GHEA Grapalat" w:hAnsi="GHEA Grapalat"/>
                <w:sz w:val="18"/>
                <w:szCs w:val="18"/>
              </w:rPr>
              <w:t>драмов</w:t>
            </w:r>
            <w:proofErr w:type="spellEnd"/>
            <w:r w:rsidRPr="003B0253">
              <w:rPr>
                <w:rFonts w:ascii="GHEA Grapalat" w:hAnsi="GHEA Grapalat"/>
                <w:sz w:val="18"/>
                <w:szCs w:val="18"/>
              </w:rPr>
              <w:t xml:space="preserve"> РА</w:t>
            </w:r>
          </w:p>
        </w:tc>
        <w:tc>
          <w:tcPr>
            <w:tcW w:w="1583" w:type="dxa"/>
            <w:vMerge w:val="restart"/>
            <w:vAlign w:val="center"/>
          </w:tcPr>
          <w:p w:rsidR="0010292A" w:rsidRPr="003B0253" w:rsidRDefault="0010292A" w:rsidP="00B72983">
            <w:pPr>
              <w:widowControl w:val="0"/>
              <w:spacing w:after="120"/>
              <w:jc w:val="center"/>
              <w:rPr>
                <w:rFonts w:ascii="GHEA Grapalat" w:hAnsi="GHEA Grapalat"/>
                <w:sz w:val="18"/>
                <w:szCs w:val="18"/>
              </w:rPr>
            </w:pPr>
            <w:r w:rsidRPr="003B0253">
              <w:rPr>
                <w:rFonts w:ascii="GHEA Grapalat" w:hAnsi="GHEA Grapalat"/>
                <w:sz w:val="18"/>
                <w:szCs w:val="18"/>
              </w:rPr>
              <w:t>общая цена/</w:t>
            </w:r>
            <w:proofErr w:type="spellStart"/>
            <w:r w:rsidRPr="003B0253">
              <w:rPr>
                <w:rFonts w:ascii="GHEA Grapalat" w:hAnsi="GHEA Grapalat"/>
                <w:sz w:val="18"/>
                <w:szCs w:val="18"/>
              </w:rPr>
              <w:t>драмов</w:t>
            </w:r>
            <w:proofErr w:type="spellEnd"/>
            <w:r w:rsidRPr="003B0253">
              <w:rPr>
                <w:rFonts w:ascii="GHEA Grapalat" w:hAnsi="GHEA Grapalat"/>
                <w:sz w:val="18"/>
                <w:szCs w:val="18"/>
              </w:rPr>
              <w:t xml:space="preserve"> РА</w:t>
            </w:r>
          </w:p>
        </w:tc>
        <w:tc>
          <w:tcPr>
            <w:tcW w:w="1181" w:type="dxa"/>
            <w:vMerge w:val="restart"/>
            <w:vAlign w:val="center"/>
          </w:tcPr>
          <w:p w:rsidR="0010292A" w:rsidRPr="003B0253" w:rsidRDefault="0010292A" w:rsidP="00B72983">
            <w:pPr>
              <w:widowControl w:val="0"/>
              <w:spacing w:after="120"/>
              <w:jc w:val="center"/>
              <w:rPr>
                <w:rFonts w:ascii="GHEA Grapalat" w:hAnsi="GHEA Grapalat"/>
                <w:sz w:val="18"/>
                <w:szCs w:val="18"/>
              </w:rPr>
            </w:pPr>
            <w:r w:rsidRPr="003B0253">
              <w:rPr>
                <w:rFonts w:ascii="GHEA Grapalat" w:hAnsi="GHEA Grapalat"/>
                <w:sz w:val="18"/>
                <w:szCs w:val="18"/>
              </w:rPr>
              <w:t>общее количество</w:t>
            </w:r>
          </w:p>
        </w:tc>
        <w:tc>
          <w:tcPr>
            <w:tcW w:w="3326" w:type="dxa"/>
            <w:gridSpan w:val="4"/>
            <w:vAlign w:val="center"/>
          </w:tcPr>
          <w:p w:rsidR="0010292A" w:rsidRPr="003B0253" w:rsidRDefault="0010292A" w:rsidP="00B72983">
            <w:pPr>
              <w:widowControl w:val="0"/>
              <w:spacing w:after="120"/>
              <w:jc w:val="center"/>
              <w:rPr>
                <w:rFonts w:ascii="GHEA Grapalat" w:hAnsi="GHEA Grapalat"/>
                <w:sz w:val="18"/>
                <w:szCs w:val="18"/>
              </w:rPr>
            </w:pPr>
            <w:r w:rsidRPr="003B0253">
              <w:rPr>
                <w:rFonts w:ascii="GHEA Grapalat" w:hAnsi="GHEA Grapalat"/>
                <w:sz w:val="18"/>
                <w:szCs w:val="18"/>
              </w:rPr>
              <w:t>поставка</w:t>
            </w:r>
          </w:p>
        </w:tc>
      </w:tr>
      <w:tr w:rsidR="003625D9" w:rsidRPr="003B0253" w:rsidTr="003B0253">
        <w:trPr>
          <w:gridAfter w:val="1"/>
          <w:wAfter w:w="12" w:type="dxa"/>
          <w:cantSplit/>
          <w:trHeight w:val="3320"/>
        </w:trPr>
        <w:tc>
          <w:tcPr>
            <w:tcW w:w="665"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1243"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2078"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665"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2760"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527"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2051"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1583"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1181" w:type="dxa"/>
            <w:vMerge/>
            <w:vAlign w:val="center"/>
          </w:tcPr>
          <w:p w:rsidR="00606A9F" w:rsidRPr="003B0253" w:rsidRDefault="00606A9F" w:rsidP="00B72983">
            <w:pPr>
              <w:widowControl w:val="0"/>
              <w:spacing w:after="120"/>
              <w:jc w:val="center"/>
              <w:rPr>
                <w:rFonts w:ascii="GHEA Grapalat" w:hAnsi="GHEA Grapalat"/>
                <w:sz w:val="18"/>
                <w:szCs w:val="18"/>
              </w:rPr>
            </w:pPr>
          </w:p>
        </w:tc>
        <w:tc>
          <w:tcPr>
            <w:tcW w:w="992" w:type="dxa"/>
            <w:textDirection w:val="btLr"/>
            <w:vAlign w:val="center"/>
          </w:tcPr>
          <w:p w:rsidR="00606A9F" w:rsidRPr="003B0253" w:rsidRDefault="00606A9F" w:rsidP="007376EC">
            <w:pPr>
              <w:widowControl w:val="0"/>
              <w:autoSpaceDE w:val="0"/>
              <w:autoSpaceDN w:val="0"/>
              <w:adjustRightInd w:val="0"/>
              <w:spacing w:after="120"/>
              <w:ind w:left="113" w:right="113"/>
              <w:jc w:val="center"/>
              <w:rPr>
                <w:rFonts w:ascii="GHEA Grapalat" w:hAnsi="GHEA Grapalat"/>
                <w:sz w:val="18"/>
                <w:szCs w:val="18"/>
              </w:rPr>
            </w:pPr>
            <w:r w:rsidRPr="003B0253">
              <w:rPr>
                <w:rFonts w:ascii="GHEA Grapalat" w:hAnsi="GHEA Grapalat"/>
                <w:sz w:val="18"/>
                <w:szCs w:val="18"/>
              </w:rPr>
              <w:t>адрес</w:t>
            </w:r>
            <w:bookmarkStart w:id="3" w:name="_GoBack"/>
            <w:bookmarkEnd w:id="3"/>
          </w:p>
        </w:tc>
        <w:tc>
          <w:tcPr>
            <w:tcW w:w="1565" w:type="dxa"/>
            <w:vAlign w:val="center"/>
          </w:tcPr>
          <w:p w:rsidR="00606A9F" w:rsidRPr="003B0253" w:rsidRDefault="00606A9F" w:rsidP="00B72983">
            <w:pPr>
              <w:widowControl w:val="0"/>
              <w:autoSpaceDE w:val="0"/>
              <w:autoSpaceDN w:val="0"/>
              <w:adjustRightInd w:val="0"/>
              <w:spacing w:after="120"/>
              <w:jc w:val="center"/>
              <w:rPr>
                <w:rFonts w:ascii="GHEA Grapalat" w:hAnsi="GHEA Grapalat"/>
                <w:sz w:val="18"/>
                <w:szCs w:val="18"/>
              </w:rPr>
            </w:pPr>
            <w:r w:rsidRPr="003B0253">
              <w:rPr>
                <w:rFonts w:ascii="GHEA Grapalat" w:hAnsi="GHEA Grapalat"/>
                <w:sz w:val="18"/>
                <w:szCs w:val="18"/>
              </w:rPr>
              <w:t>подлежащее поставке количество товара</w:t>
            </w:r>
          </w:p>
        </w:tc>
        <w:tc>
          <w:tcPr>
            <w:tcW w:w="760" w:type="dxa"/>
            <w:vAlign w:val="center"/>
          </w:tcPr>
          <w:p w:rsidR="00606A9F" w:rsidRPr="003B0253" w:rsidRDefault="00606A9F" w:rsidP="00B72983">
            <w:pPr>
              <w:widowControl w:val="0"/>
              <w:spacing w:after="120"/>
              <w:jc w:val="center"/>
              <w:rPr>
                <w:rFonts w:ascii="GHEA Grapalat" w:hAnsi="GHEA Grapalat"/>
                <w:sz w:val="18"/>
                <w:szCs w:val="18"/>
                <w:lang w:val="en-US"/>
              </w:rPr>
            </w:pPr>
            <w:r w:rsidRPr="003B0253">
              <w:rPr>
                <w:rFonts w:ascii="GHEA Grapalat" w:hAnsi="GHEA Grapalat"/>
                <w:sz w:val="18"/>
                <w:szCs w:val="18"/>
              </w:rPr>
              <w:t>Срок</w:t>
            </w:r>
          </w:p>
        </w:tc>
      </w:tr>
      <w:tr w:rsidR="003407D8" w:rsidRPr="003B0253" w:rsidTr="003B0253">
        <w:trPr>
          <w:gridAfter w:val="1"/>
          <w:wAfter w:w="12" w:type="dxa"/>
          <w:cantSplit/>
          <w:trHeight w:val="1134"/>
        </w:trPr>
        <w:tc>
          <w:tcPr>
            <w:tcW w:w="665" w:type="dxa"/>
            <w:vAlign w:val="center"/>
          </w:tcPr>
          <w:p w:rsidR="003407D8" w:rsidRPr="003B0253" w:rsidRDefault="003407D8" w:rsidP="003407D8">
            <w:pPr>
              <w:numPr>
                <w:ilvl w:val="0"/>
                <w:numId w:val="24"/>
              </w:numPr>
              <w:jc w:val="center"/>
              <w:rPr>
                <w:rFonts w:ascii="GHEA Grapalat" w:hAnsi="GHEA Grapalat"/>
                <w:sz w:val="18"/>
                <w:szCs w:val="18"/>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158111</w:t>
            </w:r>
            <w:r w:rsidRPr="003B0253">
              <w:rPr>
                <w:rFonts w:asciiTheme="minorHAnsi" w:hAnsiTheme="minorHAnsi"/>
                <w:sz w:val="18"/>
                <w:szCs w:val="18"/>
                <w:lang w:val="hy-AM"/>
              </w:rPr>
              <w:t>00</w:t>
            </w:r>
          </w:p>
        </w:tc>
        <w:tc>
          <w:tcPr>
            <w:tcW w:w="2078" w:type="dxa"/>
            <w:vAlign w:val="center"/>
          </w:tcPr>
          <w:p w:rsidR="003407D8" w:rsidRPr="003B0253" w:rsidRDefault="003407D8" w:rsidP="003407D8">
            <w:pPr>
              <w:pStyle w:val="23"/>
              <w:widowControl w:val="0"/>
              <w:autoSpaceDE w:val="0"/>
              <w:autoSpaceDN w:val="0"/>
              <w:adjustRightInd w:val="0"/>
              <w:spacing w:after="120" w:line="240" w:lineRule="auto"/>
              <w:ind w:firstLine="0"/>
              <w:rPr>
                <w:rFonts w:ascii="GHEA Grapalat" w:hAnsi="GHEA Grapalat"/>
                <w:sz w:val="18"/>
                <w:szCs w:val="18"/>
              </w:rPr>
            </w:pPr>
            <w:r w:rsidRPr="003B0253">
              <w:rPr>
                <w:rFonts w:ascii="GHEA Grapalat" w:hAnsi="GHEA Grapalat"/>
                <w:sz w:val="18"/>
                <w:szCs w:val="18"/>
                <w:lang w:val="en-US"/>
              </w:rPr>
              <w:t>Х</w:t>
            </w:r>
            <w:proofErr w:type="spellStart"/>
            <w:r w:rsidRPr="003B0253">
              <w:rPr>
                <w:rFonts w:ascii="GHEA Grapalat" w:hAnsi="GHEA Grapalat"/>
                <w:sz w:val="18"/>
                <w:szCs w:val="18"/>
              </w:rPr>
              <w:t>леб</w:t>
            </w:r>
            <w:proofErr w:type="spellEnd"/>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tcPr>
          <w:p w:rsidR="003407D8" w:rsidRPr="003B0253" w:rsidRDefault="003407D8" w:rsidP="003407D8">
            <w:pPr>
              <w:rPr>
                <w:rFonts w:ascii="GHEA Grapalat" w:hAnsi="GHEA Grapalat"/>
                <w:sz w:val="18"/>
                <w:szCs w:val="18"/>
                <w:lang w:val="en-US"/>
              </w:rPr>
            </w:pPr>
          </w:p>
          <w:p w:rsidR="003407D8" w:rsidRPr="003B0253" w:rsidRDefault="003407D8" w:rsidP="003407D8">
            <w:pPr>
              <w:rPr>
                <w:rFonts w:ascii="GHEA Grapalat" w:hAnsi="GHEA Grapalat"/>
                <w:sz w:val="18"/>
                <w:szCs w:val="18"/>
                <w:lang w:val="en-US"/>
              </w:rPr>
            </w:pPr>
            <w:r w:rsidRPr="003B0253">
              <w:rPr>
                <w:rFonts w:ascii="GHEA Grapalat" w:hAnsi="GHEA Grapalat"/>
                <w:sz w:val="18"/>
                <w:szCs w:val="18"/>
              </w:rPr>
              <w:t>П</w:t>
            </w:r>
            <w:r w:rsidRPr="003B0253">
              <w:rPr>
                <w:rFonts w:ascii="GHEA Grapalat" w:hAnsi="GHEA Grapalat"/>
                <w:sz w:val="18"/>
                <w:szCs w:val="18"/>
                <w:lang w:val="hy-AM"/>
              </w:rPr>
              <w:t>риготовленная из муки 1-го сорта</w:t>
            </w:r>
            <w:r w:rsidRPr="003B0253">
              <w:rPr>
                <w:rFonts w:ascii="GHEA Grapalat" w:hAnsi="GHEA Grapalat"/>
                <w:sz w:val="18"/>
                <w:szCs w:val="18"/>
              </w:rPr>
              <w:t xml:space="preserve"> </w:t>
            </w:r>
            <w:r w:rsidRPr="003B0253">
              <w:rPr>
                <w:rFonts w:ascii="GHEA Grapalat" w:hAnsi="GHEA Grapalat"/>
                <w:sz w:val="18"/>
                <w:szCs w:val="18"/>
                <w:lang w:val="hy-AM"/>
              </w:rPr>
              <w:t>пшеницы.</w:t>
            </w:r>
            <w:r w:rsidRPr="003B0253">
              <w:rPr>
                <w:rFonts w:ascii="GHEA Grapalat" w:hAnsi="GHEA Grapalat"/>
                <w:sz w:val="18"/>
                <w:szCs w:val="18"/>
              </w:rPr>
              <w:t xml:space="preserve"> </w:t>
            </w:r>
            <w:r w:rsidRPr="003B0253">
              <w:rPr>
                <w:rFonts w:ascii="Arial" w:hAnsi="Arial" w:cs="Arial"/>
                <w:color w:val="222222"/>
                <w:sz w:val="18"/>
                <w:szCs w:val="18"/>
                <w:shd w:val="clear" w:color="auto" w:fill="FFFFFF"/>
              </w:rPr>
              <w:t xml:space="preserve"> </w:t>
            </w:r>
            <w:r w:rsidRPr="003B0253">
              <w:rPr>
                <w:rFonts w:ascii="GHEA Grapalat" w:hAnsi="GHEA Grapalat"/>
                <w:sz w:val="18"/>
                <w:szCs w:val="18"/>
                <w:lang w:val="hy-AM"/>
              </w:rPr>
              <w:t>Безопасность: согласно N 2-III-4.9-01-2010</w:t>
            </w:r>
            <w:r w:rsidRPr="003B0253">
              <w:rPr>
                <w:rFonts w:ascii="GHEA Grapalat" w:hAnsi="GHEA Grapalat"/>
                <w:sz w:val="18"/>
                <w:szCs w:val="18"/>
              </w:rPr>
              <w:t xml:space="preserve"> </w:t>
            </w:r>
            <w:r w:rsidRPr="003B0253">
              <w:rPr>
                <w:rFonts w:ascii="GHEA Grapalat" w:hAnsi="GHEA Grapalat"/>
                <w:sz w:val="18"/>
                <w:szCs w:val="18"/>
                <w:lang w:val="hy-AM"/>
              </w:rPr>
              <w:t xml:space="preserve">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статье 8 Закона РА “О безопас</w:t>
            </w:r>
            <w:r w:rsidRPr="003B0253">
              <w:rPr>
                <w:rFonts w:ascii="GHEA Grapalat" w:hAnsi="GHEA Grapalat"/>
                <w:sz w:val="18"/>
                <w:szCs w:val="18"/>
              </w:rPr>
              <w:t>-</w:t>
            </w:r>
            <w:r w:rsidRPr="003B0253">
              <w:rPr>
                <w:rFonts w:ascii="GHEA Grapalat" w:hAnsi="GHEA Grapalat"/>
                <w:sz w:val="18"/>
                <w:szCs w:val="18"/>
                <w:lang w:val="hy-AM"/>
              </w:rPr>
              <w:t xml:space="preserve">ности пищевых продуктов” . Остаточный срок годности не менее </w:t>
            </w:r>
            <w:r w:rsidRPr="003B0253">
              <w:rPr>
                <w:rFonts w:ascii="GHEA Grapalat" w:hAnsi="GHEA Grapalat"/>
                <w:sz w:val="18"/>
                <w:szCs w:val="18"/>
              </w:rPr>
              <w:t xml:space="preserve">  </w:t>
            </w:r>
            <w:r w:rsidRPr="003B0253">
              <w:rPr>
                <w:rFonts w:ascii="GHEA Grapalat" w:hAnsi="GHEA Grapalat"/>
                <w:sz w:val="18"/>
                <w:szCs w:val="18"/>
                <w:lang w:val="hy-AM"/>
              </w:rPr>
              <w:t>90 %</w:t>
            </w:r>
          </w:p>
          <w:p w:rsidR="003407D8" w:rsidRPr="003B0253" w:rsidRDefault="003407D8" w:rsidP="003407D8">
            <w:pPr>
              <w:rPr>
                <w:rFonts w:ascii="GHEA Grapalat" w:hAnsi="GHEA Grapalat"/>
                <w:sz w:val="18"/>
                <w:szCs w:val="18"/>
                <w:lang w:val="en-US"/>
              </w:rPr>
            </w:pP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кг</w:t>
            </w:r>
            <w:proofErr w:type="spellEnd"/>
          </w:p>
        </w:tc>
        <w:tc>
          <w:tcPr>
            <w:tcW w:w="2051" w:type="dxa"/>
          </w:tcPr>
          <w:p w:rsidR="003407D8" w:rsidRPr="003B0253" w:rsidRDefault="003407D8" w:rsidP="003407D8">
            <w:pPr>
              <w:jc w:val="center"/>
              <w:rPr>
                <w:rFonts w:ascii="GHEA Grapalat" w:hAnsi="GHEA Grapalat"/>
                <w:sz w:val="18"/>
                <w:szCs w:val="18"/>
              </w:rPr>
            </w:pPr>
          </w:p>
        </w:tc>
        <w:tc>
          <w:tcPr>
            <w:tcW w:w="1583" w:type="dxa"/>
          </w:tcPr>
          <w:p w:rsidR="003407D8" w:rsidRPr="003B0253" w:rsidRDefault="003407D8" w:rsidP="003407D8">
            <w:pPr>
              <w:jc w:val="center"/>
              <w:rPr>
                <w:rFonts w:ascii="GHEA Grapalat" w:hAnsi="GHEA Grapalat"/>
                <w:sz w:val="18"/>
                <w:szCs w:val="18"/>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1236</w:t>
            </w:r>
          </w:p>
        </w:tc>
        <w:tc>
          <w:tcPr>
            <w:tcW w:w="992" w:type="dxa"/>
            <w:textDirection w:val="btLr"/>
            <w:vAlign w:val="center"/>
          </w:tcPr>
          <w:p w:rsidR="003407D8" w:rsidRPr="003B0253" w:rsidRDefault="003407D8" w:rsidP="003407D8">
            <w:pPr>
              <w:ind w:left="113" w:right="113"/>
              <w:jc w:val="center"/>
              <w:rPr>
                <w:rFonts w:ascii="GHEA Grapalat" w:hAnsi="GHEA Grapalat"/>
                <w:i/>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p>
          <w:p w:rsidR="003407D8" w:rsidRPr="003B0253" w:rsidRDefault="003407D8" w:rsidP="003407D8">
            <w:pPr>
              <w:ind w:left="113" w:right="113"/>
              <w:jc w:val="center"/>
              <w:rPr>
                <w:rFonts w:ascii="GHEA Grapalat" w:hAnsi="GHEA Grapalat" w:cs="Arial"/>
                <w:sz w:val="18"/>
                <w:szCs w:val="18"/>
              </w:rPr>
            </w:pP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1236</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ежедневно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4"/>
              </w:numPr>
              <w:jc w:val="center"/>
              <w:rPr>
                <w:rFonts w:ascii="GHEA Grapalat" w:hAnsi="GHEA Grapalat"/>
                <w:sz w:val="18"/>
                <w:szCs w:val="18"/>
                <w:lang w:val="hy-AM"/>
              </w:rPr>
            </w:pPr>
          </w:p>
        </w:tc>
        <w:tc>
          <w:tcPr>
            <w:tcW w:w="1243" w:type="dxa"/>
            <w:vAlign w:val="center"/>
          </w:tcPr>
          <w:p w:rsidR="003407D8" w:rsidRPr="003B0253" w:rsidRDefault="003407D8" w:rsidP="003407D8">
            <w:pPr>
              <w:spacing w:line="276" w:lineRule="auto"/>
              <w:jc w:val="center"/>
              <w:rPr>
                <w:rFonts w:ascii="GHEA Grapalat" w:hAnsi="GHEA Grapalat"/>
                <w:sz w:val="18"/>
                <w:szCs w:val="18"/>
                <w:lang w:val="en-US"/>
              </w:rPr>
            </w:pPr>
            <w:r w:rsidRPr="003B0253">
              <w:rPr>
                <w:rFonts w:ascii="GHEA Grapalat" w:hAnsi="GHEA Grapalat"/>
                <w:sz w:val="18"/>
                <w:szCs w:val="18"/>
              </w:rPr>
              <w:t>03211300</w:t>
            </w:r>
          </w:p>
        </w:tc>
        <w:tc>
          <w:tcPr>
            <w:tcW w:w="2078" w:type="dxa"/>
            <w:vAlign w:val="center"/>
          </w:tcPr>
          <w:p w:rsidR="003407D8" w:rsidRPr="003B0253" w:rsidRDefault="003407D8" w:rsidP="003407D8">
            <w:pPr>
              <w:pStyle w:val="23"/>
              <w:widowControl w:val="0"/>
              <w:autoSpaceDE w:val="0"/>
              <w:autoSpaceDN w:val="0"/>
              <w:adjustRightInd w:val="0"/>
              <w:spacing w:after="120" w:line="240" w:lineRule="auto"/>
              <w:ind w:firstLine="0"/>
              <w:rPr>
                <w:rFonts w:ascii="GHEA Grapalat" w:hAnsi="GHEA Grapalat"/>
                <w:sz w:val="18"/>
                <w:szCs w:val="18"/>
                <w:lang w:val="en-US"/>
              </w:rPr>
            </w:pPr>
            <w:r w:rsidRPr="003B0253">
              <w:rPr>
                <w:rFonts w:ascii="GHEA Grapalat" w:hAnsi="GHEA Grapalat" w:cs="Arial"/>
                <w:sz w:val="18"/>
                <w:szCs w:val="18"/>
              </w:rPr>
              <w:t>Рис</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vAlign w:val="center"/>
          </w:tcPr>
          <w:p w:rsidR="003407D8" w:rsidRPr="003B0253" w:rsidRDefault="003407D8" w:rsidP="003407D8">
            <w:pPr>
              <w:ind w:left="34" w:hanging="34"/>
              <w:rPr>
                <w:rFonts w:ascii="GHEA Grapalat" w:hAnsi="GHEA Grapalat" w:cs="Sylfaen"/>
                <w:color w:val="000000"/>
                <w:sz w:val="18"/>
                <w:szCs w:val="18"/>
                <w:lang w:val="hy-AM"/>
              </w:rPr>
            </w:pPr>
          </w:p>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cs="Sylfaen"/>
                <w:color w:val="000000"/>
                <w:sz w:val="18"/>
                <w:szCs w:val="18"/>
                <w:lang w:val="hy-AM"/>
              </w:rPr>
              <w:t>Белый, крупный, высокий, длинный, не</w:t>
            </w:r>
            <w:r w:rsidRPr="003B0253">
              <w:rPr>
                <w:rFonts w:ascii="GHEA Grapalat" w:hAnsi="GHEA Grapalat" w:cs="Sylfaen"/>
                <w:color w:val="000000"/>
                <w:sz w:val="18"/>
                <w:szCs w:val="18"/>
              </w:rPr>
              <w:t>дробленный</w:t>
            </w:r>
            <w:r w:rsidRPr="003B0253">
              <w:rPr>
                <w:rFonts w:ascii="GHEA Grapalat" w:hAnsi="GHEA Grapalat" w:cs="Sylfaen"/>
                <w:color w:val="000000"/>
                <w:sz w:val="18"/>
                <w:szCs w:val="18"/>
                <w:lang w:val="hy-AM"/>
              </w:rPr>
              <w:t>, ширина делится на от 1 до 4 типов, влажность по типам от 13% до 15%.</w:t>
            </w:r>
            <w:r w:rsidRPr="003B0253">
              <w:rPr>
                <w:rFonts w:ascii="GHEA Grapalat" w:hAnsi="GHEA Grapalat" w:cs="Sylfaen"/>
                <w:color w:val="000000"/>
                <w:sz w:val="18"/>
                <w:szCs w:val="18"/>
              </w:rPr>
              <w:t xml:space="preserve"> Безопасность и маркировка, согласно </w:t>
            </w:r>
            <w:r w:rsidRPr="003B0253">
              <w:rPr>
                <w:rFonts w:ascii="GHEA Grapalat" w:hAnsi="GHEA Grapalat" w:cs="Sylfaen"/>
                <w:color w:val="000000"/>
                <w:sz w:val="18"/>
                <w:szCs w:val="18"/>
              </w:rPr>
              <w:lastRenderedPageBreak/>
              <w:t xml:space="preserve">постановлению правительства РА 2007г. технический регламент требований, предъявляемых к производству, содержанию, переработке и утилизации зерна, утвержденный решением N 22- Н от 11 января. </w:t>
            </w:r>
            <w:r w:rsidRPr="003B0253">
              <w:rPr>
                <w:rFonts w:ascii="GHEA Grapalat" w:hAnsi="GHEA Grapalat"/>
                <w:sz w:val="18"/>
                <w:szCs w:val="18"/>
                <w:lang w:val="hy-AM"/>
              </w:rPr>
              <w:t xml:space="preserve">Безопасность: согласно N 2-III-4.9-01-2010 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8</w:t>
            </w:r>
            <w:r w:rsidRPr="003B0253">
              <w:rPr>
                <w:rFonts w:ascii="GHEA Grapalat" w:hAnsi="GHEA Grapalat"/>
                <w:sz w:val="18"/>
                <w:szCs w:val="18"/>
                <w:lang w:val="hy-AM"/>
              </w:rPr>
              <w:t xml:space="preserve"> Закона РА “О безопасности пищевых продуктов”.</w:t>
            </w: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lastRenderedPageBreak/>
              <w:t>кг</w:t>
            </w:r>
            <w:proofErr w:type="spellEnd"/>
          </w:p>
        </w:tc>
        <w:tc>
          <w:tcPr>
            <w:tcW w:w="2051" w:type="dxa"/>
          </w:tcPr>
          <w:p w:rsidR="003407D8" w:rsidRPr="003B0253" w:rsidRDefault="003407D8" w:rsidP="003407D8">
            <w:pPr>
              <w:jc w:val="center"/>
              <w:rPr>
                <w:rFonts w:ascii="GHEA Grapalat" w:hAnsi="GHEA Grapalat"/>
                <w:sz w:val="18"/>
                <w:szCs w:val="18"/>
                <w:lang w:val="af-ZA"/>
              </w:rPr>
            </w:pPr>
          </w:p>
        </w:tc>
        <w:tc>
          <w:tcPr>
            <w:tcW w:w="1583" w:type="dxa"/>
          </w:tcPr>
          <w:p w:rsidR="003407D8" w:rsidRPr="003B0253" w:rsidRDefault="003407D8" w:rsidP="003407D8">
            <w:pPr>
              <w:jc w:val="center"/>
              <w:rPr>
                <w:rFonts w:ascii="GHEA Grapalat" w:hAnsi="GHEA Grapalat"/>
                <w:sz w:val="18"/>
                <w:szCs w:val="18"/>
                <w:lang w:val="af-ZA"/>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5"/>
              </w:numPr>
              <w:jc w:val="center"/>
              <w:rPr>
                <w:rFonts w:ascii="GHEA Grapalat" w:hAnsi="GHEA Grapalat"/>
                <w:sz w:val="18"/>
                <w:szCs w:val="18"/>
                <w:lang w:val="hy-AM"/>
              </w:rPr>
            </w:pPr>
          </w:p>
        </w:tc>
        <w:tc>
          <w:tcPr>
            <w:tcW w:w="1243" w:type="dxa"/>
            <w:vAlign w:val="center"/>
          </w:tcPr>
          <w:p w:rsidR="003407D8" w:rsidRPr="003B0253" w:rsidRDefault="003407D8" w:rsidP="003407D8">
            <w:pPr>
              <w:spacing w:line="276" w:lineRule="auto"/>
              <w:jc w:val="center"/>
              <w:rPr>
                <w:rFonts w:ascii="GHEA Grapalat" w:hAnsi="GHEA Grapalat"/>
                <w:sz w:val="18"/>
                <w:szCs w:val="18"/>
              </w:rPr>
            </w:pPr>
            <w:r w:rsidRPr="003B0253">
              <w:rPr>
                <w:rFonts w:ascii="GHEA Grapalat" w:hAnsi="GHEA Grapalat"/>
                <w:sz w:val="18"/>
                <w:szCs w:val="18"/>
              </w:rPr>
              <w:t>15851100</w:t>
            </w:r>
          </w:p>
        </w:tc>
        <w:tc>
          <w:tcPr>
            <w:tcW w:w="2078" w:type="dxa"/>
            <w:vAlign w:val="center"/>
          </w:tcPr>
          <w:p w:rsidR="003407D8" w:rsidRPr="003B0253" w:rsidRDefault="003407D8" w:rsidP="003407D8">
            <w:pPr>
              <w:pStyle w:val="23"/>
              <w:widowControl w:val="0"/>
              <w:autoSpaceDE w:val="0"/>
              <w:autoSpaceDN w:val="0"/>
              <w:adjustRightInd w:val="0"/>
              <w:spacing w:after="120" w:line="240" w:lineRule="auto"/>
              <w:ind w:firstLine="0"/>
              <w:rPr>
                <w:rFonts w:ascii="GHEA Grapalat" w:hAnsi="GHEA Grapalat" w:cs="Arial"/>
                <w:sz w:val="18"/>
                <w:szCs w:val="18"/>
              </w:rPr>
            </w:pPr>
            <w:r w:rsidRPr="003B0253">
              <w:rPr>
                <w:rFonts w:ascii="GHEA Grapalat" w:hAnsi="GHEA Grapalat" w:cs="Arial"/>
                <w:sz w:val="18"/>
                <w:szCs w:val="18"/>
              </w:rPr>
              <w:t>Макаронные изделия</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vAlign w:val="center"/>
          </w:tcPr>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sz w:val="18"/>
                <w:szCs w:val="18"/>
                <w:lang w:val="hy-AM"/>
              </w:rPr>
              <w:t xml:space="preserve">Макаронные изделия из теста </w:t>
            </w:r>
            <w:r w:rsidRPr="003B0253">
              <w:rPr>
                <w:rFonts w:ascii="GHEA Grapalat" w:hAnsi="GHEA Grapalat"/>
                <w:sz w:val="18"/>
                <w:szCs w:val="18"/>
              </w:rPr>
              <w:t xml:space="preserve"> без </w:t>
            </w:r>
            <w:r w:rsidRPr="003B0253">
              <w:rPr>
                <w:rFonts w:ascii="GHEA Grapalat" w:hAnsi="GHEA Grapalat"/>
                <w:sz w:val="18"/>
                <w:szCs w:val="18"/>
                <w:lang w:val="hy-AM"/>
              </w:rPr>
              <w:t>дрож</w:t>
            </w:r>
            <w:proofErr w:type="spellStart"/>
            <w:r w:rsidRPr="003B0253">
              <w:rPr>
                <w:rFonts w:ascii="GHEA Grapalat" w:hAnsi="GHEA Grapalat"/>
                <w:sz w:val="18"/>
                <w:szCs w:val="18"/>
              </w:rPr>
              <w:t>жей</w:t>
            </w:r>
            <w:proofErr w:type="spellEnd"/>
            <w:r w:rsidRPr="003B0253">
              <w:rPr>
                <w:rFonts w:ascii="GHEA Grapalat" w:hAnsi="GHEA Grapalat"/>
                <w:sz w:val="18"/>
                <w:szCs w:val="18"/>
                <w:lang w:val="hy-AM"/>
              </w:rPr>
              <w:t>, расфасованные, ГОСТ 87592 или эквивалент</w:t>
            </w:r>
            <w:r w:rsidRPr="003B0253">
              <w:rPr>
                <w:rFonts w:ascii="GHEA Grapalat" w:hAnsi="GHEA Grapalat"/>
                <w:sz w:val="18"/>
                <w:szCs w:val="18"/>
              </w:rPr>
              <w:t xml:space="preserve">. </w:t>
            </w:r>
            <w:r w:rsidRPr="003B0253">
              <w:rPr>
                <w:rFonts w:ascii="GHEA Grapalat" w:hAnsi="GHEA Grapalat"/>
                <w:sz w:val="18"/>
                <w:szCs w:val="18"/>
                <w:lang w:val="hy-AM"/>
              </w:rPr>
              <w:t xml:space="preserve">Безопасность: согласно N 2-III-4.9-01-2010 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9</w:t>
            </w:r>
            <w:r w:rsidRPr="003B0253">
              <w:rPr>
                <w:rFonts w:ascii="GHEA Grapalat" w:hAnsi="GHEA Grapalat"/>
                <w:sz w:val="18"/>
                <w:szCs w:val="18"/>
                <w:lang w:val="hy-AM"/>
              </w:rPr>
              <w:t xml:space="preserve"> Закона РА “О безопасности пищевых продуктов”.</w:t>
            </w:r>
          </w:p>
          <w:p w:rsidR="003407D8" w:rsidRPr="003B0253" w:rsidRDefault="003407D8" w:rsidP="003407D8">
            <w:pPr>
              <w:ind w:left="34" w:hanging="34"/>
              <w:rPr>
                <w:rFonts w:ascii="GHEA Grapalat" w:hAnsi="GHEA Grapalat" w:cs="Sylfaen"/>
                <w:color w:val="000000"/>
                <w:sz w:val="18"/>
                <w:szCs w:val="18"/>
                <w:lang w:val="af-ZA"/>
              </w:rPr>
            </w:pP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кг</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5"/>
              </w:numPr>
              <w:jc w:val="center"/>
              <w:rPr>
                <w:rFonts w:ascii="GHEA Grapalat" w:hAnsi="GHEA Grapalat"/>
                <w:sz w:val="18"/>
                <w:szCs w:val="18"/>
                <w:lang w:val="hy-AM"/>
              </w:rPr>
            </w:pPr>
          </w:p>
        </w:tc>
        <w:tc>
          <w:tcPr>
            <w:tcW w:w="1243" w:type="dxa"/>
            <w:vAlign w:val="center"/>
          </w:tcPr>
          <w:p w:rsidR="003407D8" w:rsidRPr="003B0253" w:rsidRDefault="003407D8" w:rsidP="003407D8">
            <w:pPr>
              <w:spacing w:line="276" w:lineRule="auto"/>
              <w:jc w:val="center"/>
              <w:rPr>
                <w:rFonts w:ascii="GHEA Grapalat" w:hAnsi="GHEA Grapalat"/>
                <w:sz w:val="18"/>
                <w:szCs w:val="18"/>
              </w:rPr>
            </w:pPr>
            <w:r w:rsidRPr="003B0253">
              <w:rPr>
                <w:rFonts w:ascii="GHEA Grapalat" w:hAnsi="GHEA Grapalat"/>
                <w:sz w:val="18"/>
                <w:szCs w:val="18"/>
              </w:rPr>
              <w:t>15616000</w:t>
            </w:r>
          </w:p>
        </w:tc>
        <w:tc>
          <w:tcPr>
            <w:tcW w:w="2078" w:type="dxa"/>
            <w:vAlign w:val="center"/>
          </w:tcPr>
          <w:p w:rsidR="003407D8" w:rsidRPr="003B0253" w:rsidRDefault="003407D8" w:rsidP="003407D8">
            <w:pPr>
              <w:pStyle w:val="23"/>
              <w:widowControl w:val="0"/>
              <w:autoSpaceDE w:val="0"/>
              <w:autoSpaceDN w:val="0"/>
              <w:adjustRightInd w:val="0"/>
              <w:spacing w:after="120" w:line="240" w:lineRule="auto"/>
              <w:ind w:firstLine="0"/>
              <w:rPr>
                <w:rFonts w:ascii="GHEA Grapalat" w:hAnsi="GHEA Grapalat" w:cs="Arial"/>
                <w:sz w:val="18"/>
                <w:szCs w:val="18"/>
              </w:rPr>
            </w:pPr>
            <w:r w:rsidRPr="003B0253">
              <w:rPr>
                <w:rFonts w:ascii="GHEA Grapalat" w:hAnsi="GHEA Grapalat" w:cs="Arial"/>
                <w:sz w:val="18"/>
                <w:szCs w:val="18"/>
              </w:rPr>
              <w:t>Гречка</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vAlign w:val="center"/>
          </w:tcPr>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cs="Sylfaen"/>
                <w:color w:val="000000"/>
                <w:sz w:val="18"/>
                <w:szCs w:val="18"/>
                <w:lang w:val="hy-AM"/>
              </w:rPr>
              <w:t>Гречка I или II видов, влажность-не более 14,0%, зерна-не менее 97,5%</w:t>
            </w:r>
            <w:r w:rsidRPr="003B0253">
              <w:rPr>
                <w:rFonts w:ascii="GHEA Grapalat" w:hAnsi="GHEA Grapalat" w:cs="Sylfaen"/>
                <w:color w:val="000000"/>
                <w:sz w:val="18"/>
                <w:szCs w:val="18"/>
              </w:rPr>
              <w:t xml:space="preserve">. Остаточный срок годности не менее 70 %. Безопасность и маркировка, согласно постановлению правительства РА 2007г. в соответствии с Техническим регламентом требований к производству, содержанию, переработке и утилизации зерна, утвержденным решением N 22-н от 11 января и </w:t>
            </w:r>
          </w:p>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sz w:val="18"/>
                <w:szCs w:val="18"/>
                <w:lang w:val="hy-AM"/>
              </w:rPr>
              <w:t xml:space="preserve"> N 2-III-4.9-01-2010 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8</w:t>
            </w:r>
            <w:r w:rsidRPr="003B0253">
              <w:rPr>
                <w:rFonts w:ascii="GHEA Grapalat" w:hAnsi="GHEA Grapalat"/>
                <w:sz w:val="18"/>
                <w:szCs w:val="18"/>
                <w:lang w:val="hy-AM"/>
              </w:rPr>
              <w:t xml:space="preserve"> Закона РА “О безопасности пищевых продуктов”.</w:t>
            </w:r>
          </w:p>
          <w:p w:rsidR="003407D8" w:rsidRPr="003B0253" w:rsidRDefault="003407D8" w:rsidP="003407D8">
            <w:pPr>
              <w:ind w:left="34" w:hanging="34"/>
              <w:rPr>
                <w:rFonts w:ascii="GHEA Grapalat" w:hAnsi="GHEA Grapalat"/>
                <w:sz w:val="18"/>
                <w:szCs w:val="18"/>
                <w:lang w:val="af-ZA"/>
              </w:rPr>
            </w:pP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кг</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4"/>
              </w:numPr>
              <w:jc w:val="center"/>
              <w:rPr>
                <w:rFonts w:ascii="GHEA Grapalat" w:hAnsi="GHEA Grapalat"/>
                <w:sz w:val="18"/>
                <w:szCs w:val="18"/>
                <w:lang w:val="af-ZA"/>
              </w:rPr>
            </w:pPr>
          </w:p>
        </w:tc>
        <w:tc>
          <w:tcPr>
            <w:tcW w:w="1243" w:type="dxa"/>
            <w:vAlign w:val="center"/>
          </w:tcPr>
          <w:p w:rsidR="003407D8" w:rsidRPr="003B0253" w:rsidRDefault="003407D8" w:rsidP="003407D8">
            <w:pPr>
              <w:spacing w:line="276" w:lineRule="auto"/>
              <w:jc w:val="center"/>
              <w:rPr>
                <w:rFonts w:ascii="GHEA Grapalat" w:hAnsi="GHEA Grapalat"/>
                <w:sz w:val="18"/>
                <w:szCs w:val="18"/>
              </w:rPr>
            </w:pPr>
            <w:r w:rsidRPr="003B0253">
              <w:rPr>
                <w:rFonts w:ascii="GHEA Grapalat" w:hAnsi="GHEA Grapalat"/>
                <w:sz w:val="18"/>
                <w:szCs w:val="18"/>
              </w:rPr>
              <w:t>15331153</w:t>
            </w:r>
          </w:p>
        </w:tc>
        <w:tc>
          <w:tcPr>
            <w:tcW w:w="2078" w:type="dxa"/>
            <w:vAlign w:val="center"/>
          </w:tcPr>
          <w:p w:rsidR="003407D8" w:rsidRPr="003B0253" w:rsidRDefault="003407D8" w:rsidP="003407D8">
            <w:pPr>
              <w:pStyle w:val="23"/>
              <w:widowControl w:val="0"/>
              <w:autoSpaceDE w:val="0"/>
              <w:autoSpaceDN w:val="0"/>
              <w:adjustRightInd w:val="0"/>
              <w:spacing w:after="120" w:line="240" w:lineRule="auto"/>
              <w:ind w:firstLine="0"/>
              <w:rPr>
                <w:rFonts w:ascii="GHEA Grapalat" w:hAnsi="GHEA Grapalat" w:cs="Arial"/>
                <w:sz w:val="18"/>
                <w:szCs w:val="18"/>
              </w:rPr>
            </w:pPr>
            <w:r w:rsidRPr="003B0253">
              <w:rPr>
                <w:rFonts w:ascii="GHEA Grapalat" w:hAnsi="GHEA Grapalat" w:cs="Arial"/>
                <w:sz w:val="18"/>
                <w:szCs w:val="18"/>
              </w:rPr>
              <w:t>Чечевица</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hy-AM"/>
              </w:rPr>
            </w:pPr>
            <w:r w:rsidRPr="003B0253">
              <w:rPr>
                <w:rFonts w:ascii="GHEA Grapalat" w:hAnsi="GHEA Grapalat"/>
                <w:sz w:val="18"/>
                <w:szCs w:val="18"/>
              </w:rPr>
              <w:t>РА или эквивалент</w:t>
            </w:r>
          </w:p>
        </w:tc>
        <w:tc>
          <w:tcPr>
            <w:tcW w:w="2760" w:type="dxa"/>
            <w:vAlign w:val="center"/>
          </w:tcPr>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cs="Sylfaen"/>
                <w:color w:val="000000"/>
                <w:sz w:val="18"/>
                <w:szCs w:val="18"/>
                <w:lang w:val="hy-AM"/>
              </w:rPr>
              <w:t>Тр</w:t>
            </w:r>
            <w:proofErr w:type="spellStart"/>
            <w:r w:rsidRPr="003B0253">
              <w:rPr>
                <w:rFonts w:ascii="GHEA Grapalat" w:hAnsi="GHEA Grapalat" w:cs="Sylfaen"/>
                <w:color w:val="000000"/>
                <w:sz w:val="18"/>
                <w:szCs w:val="18"/>
              </w:rPr>
              <w:t>ех</w:t>
            </w:r>
            <w:proofErr w:type="spellEnd"/>
            <w:r w:rsidRPr="003B0253">
              <w:rPr>
                <w:rFonts w:ascii="GHEA Grapalat" w:hAnsi="GHEA Grapalat" w:cs="Sylfaen"/>
                <w:color w:val="000000"/>
                <w:sz w:val="18"/>
                <w:szCs w:val="18"/>
                <w:lang w:val="hy-AM"/>
              </w:rPr>
              <w:t xml:space="preserve"> вид</w:t>
            </w:r>
            <w:proofErr w:type="spellStart"/>
            <w:r w:rsidRPr="003B0253">
              <w:rPr>
                <w:rFonts w:ascii="GHEA Grapalat" w:hAnsi="GHEA Grapalat" w:cs="Sylfaen"/>
                <w:color w:val="000000"/>
                <w:sz w:val="18"/>
                <w:szCs w:val="18"/>
              </w:rPr>
              <w:t>ов</w:t>
            </w:r>
            <w:proofErr w:type="spellEnd"/>
            <w:r w:rsidRPr="003B0253">
              <w:rPr>
                <w:rFonts w:ascii="GHEA Grapalat" w:hAnsi="GHEA Grapalat" w:cs="Sylfaen"/>
                <w:color w:val="000000"/>
                <w:sz w:val="18"/>
                <w:szCs w:val="18"/>
                <w:lang w:val="hy-AM"/>
              </w:rPr>
              <w:t>, однородн</w:t>
            </w:r>
            <w:proofErr w:type="spellStart"/>
            <w:r w:rsidRPr="003B0253">
              <w:rPr>
                <w:rFonts w:ascii="GHEA Grapalat" w:hAnsi="GHEA Grapalat" w:cs="Sylfaen"/>
                <w:color w:val="000000"/>
                <w:sz w:val="18"/>
                <w:szCs w:val="18"/>
              </w:rPr>
              <w:t>ая</w:t>
            </w:r>
            <w:proofErr w:type="spellEnd"/>
            <w:r w:rsidRPr="003B0253">
              <w:rPr>
                <w:rFonts w:ascii="GHEA Grapalat" w:hAnsi="GHEA Grapalat" w:cs="Sylfaen"/>
                <w:color w:val="000000"/>
                <w:sz w:val="18"/>
                <w:szCs w:val="18"/>
                <w:lang w:val="hy-AM"/>
              </w:rPr>
              <w:t>, чист</w:t>
            </w:r>
            <w:proofErr w:type="spellStart"/>
            <w:r w:rsidRPr="003B0253">
              <w:rPr>
                <w:rFonts w:ascii="GHEA Grapalat" w:hAnsi="GHEA Grapalat" w:cs="Sylfaen"/>
                <w:color w:val="000000"/>
                <w:sz w:val="18"/>
                <w:szCs w:val="18"/>
              </w:rPr>
              <w:t>ая</w:t>
            </w:r>
            <w:proofErr w:type="spellEnd"/>
            <w:r w:rsidRPr="003B0253">
              <w:rPr>
                <w:rFonts w:ascii="GHEA Grapalat" w:hAnsi="GHEA Grapalat" w:cs="Sylfaen"/>
                <w:color w:val="000000"/>
                <w:sz w:val="18"/>
                <w:szCs w:val="18"/>
                <w:lang w:val="hy-AM"/>
              </w:rPr>
              <w:t>, сух</w:t>
            </w:r>
            <w:proofErr w:type="spellStart"/>
            <w:r w:rsidRPr="003B0253">
              <w:rPr>
                <w:rFonts w:ascii="GHEA Grapalat" w:hAnsi="GHEA Grapalat" w:cs="Sylfaen"/>
                <w:color w:val="000000"/>
                <w:sz w:val="18"/>
                <w:szCs w:val="18"/>
              </w:rPr>
              <w:t>ая</w:t>
            </w:r>
            <w:proofErr w:type="spellEnd"/>
            <w:r w:rsidRPr="003B0253">
              <w:rPr>
                <w:rFonts w:ascii="GHEA Grapalat" w:hAnsi="GHEA Grapalat" w:cs="Sylfaen"/>
                <w:color w:val="000000"/>
                <w:sz w:val="18"/>
                <w:szCs w:val="18"/>
              </w:rPr>
              <w:t xml:space="preserve">, </w:t>
            </w:r>
            <w:r w:rsidRPr="003B0253">
              <w:rPr>
                <w:rFonts w:ascii="GHEA Grapalat" w:hAnsi="GHEA Grapalat" w:cs="Sylfaen"/>
                <w:color w:val="000000"/>
                <w:sz w:val="18"/>
                <w:szCs w:val="18"/>
                <w:lang w:val="hy-AM"/>
              </w:rPr>
              <w:t xml:space="preserve"> влажность</w:t>
            </w:r>
            <w:r w:rsidRPr="003B0253">
              <w:rPr>
                <w:rFonts w:ascii="GHEA Grapalat" w:hAnsi="GHEA Grapalat" w:cs="Sylfaen"/>
                <w:color w:val="000000"/>
                <w:sz w:val="18"/>
                <w:szCs w:val="18"/>
              </w:rPr>
              <w:t xml:space="preserve"> </w:t>
            </w:r>
            <w:r w:rsidRPr="003B0253">
              <w:rPr>
                <w:rFonts w:ascii="GHEA Grapalat" w:hAnsi="GHEA Grapalat" w:cs="Sylfaen"/>
                <w:color w:val="000000"/>
                <w:sz w:val="18"/>
                <w:szCs w:val="18"/>
                <w:lang w:val="hy-AM"/>
              </w:rPr>
              <w:t xml:space="preserve"> не более (14,0-17,0) %</w:t>
            </w:r>
            <w:r w:rsidRPr="003B0253">
              <w:rPr>
                <w:rFonts w:ascii="GHEA Grapalat" w:hAnsi="GHEA Grapalat" w:cs="Sylfaen"/>
                <w:color w:val="000000"/>
                <w:sz w:val="18"/>
                <w:szCs w:val="18"/>
              </w:rPr>
              <w:t xml:space="preserve">. </w:t>
            </w:r>
            <w:r w:rsidRPr="003B0253">
              <w:rPr>
                <w:rFonts w:ascii="GHEA Grapalat" w:hAnsi="GHEA Grapalat"/>
                <w:sz w:val="18"/>
                <w:szCs w:val="18"/>
                <w:lang w:val="hy-AM"/>
              </w:rPr>
              <w:t>Безопасность: согласно N 2-</w:t>
            </w:r>
            <w:r w:rsidRPr="003B0253">
              <w:rPr>
                <w:rFonts w:ascii="GHEA Grapalat" w:hAnsi="GHEA Grapalat"/>
                <w:sz w:val="18"/>
                <w:szCs w:val="18"/>
                <w:lang w:val="hy-AM"/>
              </w:rPr>
              <w:lastRenderedPageBreak/>
              <w:t>III-4.9-01-2010</w:t>
            </w:r>
            <w:r w:rsidRPr="003B0253">
              <w:rPr>
                <w:rFonts w:ascii="GHEA Grapalat" w:hAnsi="GHEA Grapalat"/>
                <w:sz w:val="18"/>
                <w:szCs w:val="18"/>
              </w:rPr>
              <w:t xml:space="preserve"> </w:t>
            </w:r>
            <w:r w:rsidRPr="003B0253">
              <w:rPr>
                <w:rFonts w:ascii="GHEA Grapalat" w:hAnsi="GHEA Grapalat"/>
                <w:sz w:val="18"/>
                <w:szCs w:val="18"/>
                <w:lang w:val="hy-AM"/>
              </w:rPr>
              <w:t xml:space="preserve">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8</w:t>
            </w:r>
            <w:r w:rsidRPr="003B0253">
              <w:rPr>
                <w:rFonts w:ascii="GHEA Grapalat" w:hAnsi="GHEA Grapalat"/>
                <w:sz w:val="18"/>
                <w:szCs w:val="18"/>
                <w:lang w:val="hy-AM"/>
              </w:rPr>
              <w:t xml:space="preserve"> Закона РА “О безопасности пищевых продуктов”.</w:t>
            </w: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lastRenderedPageBreak/>
              <w:t>кг</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4"/>
              </w:numPr>
              <w:jc w:val="center"/>
              <w:rPr>
                <w:rFonts w:ascii="GHEA Grapalat" w:hAnsi="GHEA Grapalat"/>
                <w:sz w:val="18"/>
                <w:szCs w:val="18"/>
                <w:lang w:val="hy-AM"/>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w:t>
            </w:r>
            <w:r w:rsidRPr="003B0253">
              <w:rPr>
                <w:rFonts w:asciiTheme="minorHAnsi" w:hAnsiTheme="minorHAnsi"/>
                <w:sz w:val="18"/>
                <w:szCs w:val="18"/>
                <w:lang w:val="hy-AM"/>
              </w:rPr>
              <w:t>331154</w:t>
            </w:r>
          </w:p>
        </w:tc>
        <w:tc>
          <w:tcPr>
            <w:tcW w:w="2078" w:type="dxa"/>
            <w:vAlign w:val="center"/>
          </w:tcPr>
          <w:p w:rsidR="003407D8" w:rsidRPr="003B0253" w:rsidRDefault="003407D8" w:rsidP="003407D8">
            <w:pPr>
              <w:rPr>
                <w:rFonts w:ascii="GHEA Grapalat" w:hAnsi="GHEA Grapalat" w:cs="Arial"/>
                <w:sz w:val="18"/>
                <w:szCs w:val="18"/>
              </w:rPr>
            </w:pPr>
            <w:r w:rsidRPr="003B0253">
              <w:rPr>
                <w:rFonts w:ascii="GHEA Grapalat" w:hAnsi="GHEA Grapalat" w:cs="Arial"/>
                <w:sz w:val="18"/>
                <w:szCs w:val="18"/>
              </w:rPr>
              <w:t>Горох</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hy-AM"/>
              </w:rPr>
            </w:pPr>
            <w:r w:rsidRPr="003B0253">
              <w:rPr>
                <w:rFonts w:ascii="GHEA Grapalat" w:hAnsi="GHEA Grapalat"/>
                <w:sz w:val="18"/>
                <w:szCs w:val="18"/>
              </w:rPr>
              <w:t>РА или эквивалент</w:t>
            </w:r>
          </w:p>
        </w:tc>
        <w:tc>
          <w:tcPr>
            <w:tcW w:w="2760" w:type="dxa"/>
            <w:vAlign w:val="center"/>
          </w:tcPr>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cs="Sylfaen"/>
                <w:color w:val="000000"/>
                <w:sz w:val="18"/>
                <w:szCs w:val="18"/>
                <w:lang w:val="hy-AM"/>
              </w:rPr>
              <w:t>Изготовленные путем экстракции и раздавливания семян подсолн</w:t>
            </w:r>
            <w:r w:rsidRPr="003B0253">
              <w:rPr>
                <w:rFonts w:ascii="GHEA Grapalat" w:hAnsi="GHEA Grapalat" w:cs="Sylfaen"/>
                <w:color w:val="000000"/>
                <w:sz w:val="18"/>
                <w:szCs w:val="18"/>
              </w:rPr>
              <w:t>уха</w:t>
            </w:r>
            <w:r w:rsidRPr="003B0253">
              <w:rPr>
                <w:rFonts w:ascii="GHEA Grapalat" w:hAnsi="GHEA Grapalat" w:cs="Sylfaen"/>
                <w:color w:val="000000"/>
                <w:sz w:val="18"/>
                <w:szCs w:val="18"/>
                <w:lang w:val="hy-AM"/>
              </w:rPr>
              <w:t>, высочайшего вида, очищенные</w:t>
            </w:r>
            <w:r w:rsidRPr="003B0253">
              <w:rPr>
                <w:rFonts w:ascii="GHEA Grapalat" w:hAnsi="GHEA Grapalat" w:cs="Sylfaen"/>
                <w:color w:val="000000"/>
                <w:sz w:val="18"/>
                <w:szCs w:val="18"/>
              </w:rPr>
              <w:t>, рафинированное</w:t>
            </w:r>
            <w:r w:rsidRPr="003B0253">
              <w:rPr>
                <w:rFonts w:ascii="GHEA Grapalat" w:hAnsi="GHEA Grapalat" w:cs="Sylfaen"/>
                <w:color w:val="000000"/>
                <w:sz w:val="18"/>
                <w:szCs w:val="18"/>
                <w:lang w:val="hy-AM"/>
              </w:rPr>
              <w:t>.</w:t>
            </w:r>
            <w:r w:rsidRPr="003B0253">
              <w:rPr>
                <w:rFonts w:ascii="GHEA Grapalat" w:hAnsi="GHEA Grapalat" w:cs="Sylfaen"/>
                <w:color w:val="000000"/>
                <w:sz w:val="18"/>
                <w:szCs w:val="18"/>
              </w:rPr>
              <w:t xml:space="preserve"> </w:t>
            </w:r>
            <w:r w:rsidRPr="003B0253">
              <w:rPr>
                <w:rFonts w:ascii="GHEA Grapalat" w:hAnsi="GHEA Grapalat"/>
                <w:sz w:val="18"/>
                <w:szCs w:val="18"/>
                <w:lang w:val="hy-AM"/>
              </w:rPr>
              <w:t>Безопасность: согласно N 2-III-4.9-01-2010</w:t>
            </w:r>
            <w:r w:rsidRPr="003B0253">
              <w:rPr>
                <w:rFonts w:ascii="GHEA Grapalat" w:hAnsi="GHEA Grapalat"/>
                <w:sz w:val="18"/>
                <w:szCs w:val="18"/>
              </w:rPr>
              <w:t xml:space="preserve"> </w:t>
            </w:r>
            <w:r w:rsidRPr="003B0253">
              <w:rPr>
                <w:rFonts w:ascii="GHEA Grapalat" w:hAnsi="GHEA Grapalat"/>
                <w:sz w:val="18"/>
                <w:szCs w:val="18"/>
                <w:lang w:val="hy-AM"/>
              </w:rPr>
              <w:t>гигиенических нормативов</w:t>
            </w:r>
            <w:r w:rsidRPr="003B0253">
              <w:rPr>
                <w:rFonts w:ascii="GHEA Grapalat" w:hAnsi="GHEA Grapalat"/>
                <w:sz w:val="18"/>
                <w:szCs w:val="18"/>
              </w:rPr>
              <w:t>,</w:t>
            </w:r>
            <w:r w:rsidRPr="003B0253">
              <w:rPr>
                <w:rFonts w:ascii="GHEA Grapalat" w:hAnsi="GHEA Grapalat"/>
                <w:sz w:val="18"/>
                <w:szCs w:val="18"/>
                <w:lang w:val="hy-AM"/>
              </w:rPr>
              <w:t xml:space="preserve"> </w:t>
            </w:r>
            <w:r w:rsidRPr="003B0253">
              <w:rPr>
                <w:rFonts w:ascii="GHEA Grapalat" w:hAnsi="GHEA Grapalat" w:cs="Calibri"/>
                <w:color w:val="000000"/>
                <w:sz w:val="18"/>
                <w:szCs w:val="18"/>
                <w:lang w:val="af-ZA"/>
              </w:rPr>
              <w:t xml:space="preserve"> </w:t>
            </w:r>
            <w:r w:rsidRPr="003B0253">
              <w:rPr>
                <w:rFonts w:ascii="GHEA Grapalat" w:hAnsi="GHEA Grapalat" w:cs="Sylfaen"/>
                <w:color w:val="000000"/>
                <w:sz w:val="18"/>
                <w:szCs w:val="18"/>
                <w:lang w:val="hy-AM"/>
              </w:rPr>
              <w:t>маркировка статьи 8 Закона РА "О безопасности пищевых продуктов".</w:t>
            </w:r>
          </w:p>
        </w:tc>
        <w:tc>
          <w:tcPr>
            <w:tcW w:w="527" w:type="dxa"/>
            <w:vAlign w:val="center"/>
          </w:tcPr>
          <w:p w:rsidR="003407D8" w:rsidRPr="003B0253" w:rsidRDefault="003407D8" w:rsidP="003407D8">
            <w:pPr>
              <w:ind w:right="-108" w:hanging="121"/>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литр</w:t>
            </w:r>
            <w:proofErr w:type="spellEnd"/>
          </w:p>
        </w:tc>
        <w:tc>
          <w:tcPr>
            <w:tcW w:w="2051" w:type="dxa"/>
          </w:tcPr>
          <w:p w:rsidR="003407D8" w:rsidRPr="003B0253" w:rsidRDefault="003407D8" w:rsidP="003407D8">
            <w:pPr>
              <w:jc w:val="center"/>
              <w:rPr>
                <w:rFonts w:ascii="GHEA Grapalat" w:hAnsi="GHEA Grapalat"/>
                <w:sz w:val="18"/>
                <w:szCs w:val="18"/>
                <w:lang w:val="af-ZA"/>
              </w:rPr>
            </w:pPr>
          </w:p>
        </w:tc>
        <w:tc>
          <w:tcPr>
            <w:tcW w:w="1583" w:type="dxa"/>
          </w:tcPr>
          <w:p w:rsidR="003407D8" w:rsidRPr="003B0253" w:rsidRDefault="003407D8" w:rsidP="003407D8">
            <w:pPr>
              <w:jc w:val="center"/>
              <w:rPr>
                <w:rFonts w:ascii="GHEA Grapalat" w:hAnsi="GHEA Grapalat"/>
                <w:sz w:val="18"/>
                <w:szCs w:val="18"/>
                <w:lang w:val="af-ZA"/>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5"/>
              </w:numPr>
              <w:jc w:val="center"/>
              <w:rPr>
                <w:rFonts w:ascii="GHEA Grapalat" w:hAnsi="GHEA Grapalat"/>
                <w:sz w:val="18"/>
                <w:szCs w:val="18"/>
                <w:lang w:val="hy-AM"/>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w:t>
            </w:r>
            <w:r w:rsidRPr="003B0253">
              <w:rPr>
                <w:rFonts w:asciiTheme="minorHAnsi" w:hAnsiTheme="minorHAnsi"/>
                <w:sz w:val="18"/>
                <w:szCs w:val="18"/>
                <w:lang w:val="hy-AM"/>
              </w:rPr>
              <w:t>411200</w:t>
            </w:r>
          </w:p>
        </w:tc>
        <w:tc>
          <w:tcPr>
            <w:tcW w:w="2078" w:type="dxa"/>
            <w:vAlign w:val="center"/>
          </w:tcPr>
          <w:p w:rsidR="003407D8" w:rsidRPr="003B0253" w:rsidRDefault="003407D8" w:rsidP="003407D8">
            <w:pPr>
              <w:rPr>
                <w:rFonts w:ascii="GHEA Grapalat" w:hAnsi="GHEA Grapalat" w:cs="Arial"/>
                <w:sz w:val="18"/>
                <w:szCs w:val="18"/>
              </w:rPr>
            </w:pPr>
            <w:r w:rsidRPr="003B0253">
              <w:rPr>
                <w:rFonts w:ascii="GHEA Grapalat" w:hAnsi="GHEA Grapalat" w:cs="Arial"/>
                <w:sz w:val="18"/>
                <w:szCs w:val="18"/>
              </w:rPr>
              <w:t>Подсолнечное масло / рафинированное/</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tcPr>
          <w:p w:rsidR="003407D8" w:rsidRPr="003B0253" w:rsidRDefault="003407D8" w:rsidP="003407D8">
            <w:pPr>
              <w:jc w:val="center"/>
              <w:rPr>
                <w:rFonts w:ascii="GHEA Grapalat" w:hAnsi="GHEA Grapalat"/>
                <w:sz w:val="18"/>
                <w:szCs w:val="18"/>
              </w:rPr>
            </w:pPr>
            <w:r w:rsidRPr="003B0253">
              <w:rPr>
                <w:rFonts w:ascii="GHEA Grapalat" w:hAnsi="GHEA Grapalat"/>
                <w:sz w:val="18"/>
                <w:szCs w:val="18"/>
                <w:lang w:val="hy-AM"/>
              </w:rPr>
              <w:t>Из свежих фруктов и ягод, сахар по ГОСТ 21, питьевая вода по N2-111-42-1</w:t>
            </w:r>
            <w:r w:rsidRPr="003B0253">
              <w:rPr>
                <w:rFonts w:ascii="GHEA Grapalat" w:hAnsi="GHEA Grapalat"/>
                <w:sz w:val="18"/>
                <w:szCs w:val="18"/>
              </w:rPr>
              <w:t xml:space="preserve"> по нормам и правилам  </w:t>
            </w:r>
            <w:proofErr w:type="spellStart"/>
            <w:r w:rsidRPr="003B0253">
              <w:rPr>
                <w:rFonts w:ascii="GHEA Grapalat" w:hAnsi="GHEA Grapalat"/>
                <w:sz w:val="18"/>
                <w:szCs w:val="18"/>
              </w:rPr>
              <w:t>санитарии,лимонная</w:t>
            </w:r>
            <w:proofErr w:type="spellEnd"/>
            <w:r w:rsidRPr="003B0253">
              <w:rPr>
                <w:rFonts w:ascii="GHEA Grapalat" w:hAnsi="GHEA Grapalat"/>
                <w:sz w:val="18"/>
                <w:szCs w:val="18"/>
              </w:rPr>
              <w:t xml:space="preserve"> кислота пищевая по ГОСТ 908,стеклянная  тара – 1л, упаковка блоками, в </w:t>
            </w:r>
            <w:proofErr w:type="spellStart"/>
            <w:r w:rsidRPr="003B0253">
              <w:rPr>
                <w:rFonts w:ascii="GHEA Grapalat" w:hAnsi="GHEA Grapalat"/>
                <w:sz w:val="18"/>
                <w:szCs w:val="18"/>
              </w:rPr>
              <w:t>термоусадочной</w:t>
            </w:r>
            <w:proofErr w:type="spellEnd"/>
            <w:r w:rsidRPr="003B0253">
              <w:rPr>
                <w:rFonts w:ascii="GHEA Grapalat" w:hAnsi="GHEA Grapalat"/>
                <w:sz w:val="18"/>
                <w:szCs w:val="18"/>
              </w:rPr>
              <w:t xml:space="preserve"> пленке по ГОСТ25951,</w:t>
            </w:r>
            <w:r w:rsidRPr="003B0253">
              <w:rPr>
                <w:rFonts w:ascii="GHEA Grapalat" w:hAnsi="GHEA Grapalat"/>
                <w:sz w:val="18"/>
                <w:szCs w:val="18"/>
                <w:lang w:val="hy-AM"/>
              </w:rPr>
              <w:t xml:space="preserve"> на этикетке,наклеенной на потребительской таре компотов, должна быть маркировка о сроке годности, массовая доля плодов в чистоте не менее 13%, растворимые сухие вещества в массе должны составлять не менее 12%, стерилизованное</w:t>
            </w:r>
            <w:r w:rsidRPr="003B0253">
              <w:rPr>
                <w:rFonts w:ascii="GHEA Grapalat" w:hAnsi="GHEA Grapalat"/>
                <w:sz w:val="18"/>
                <w:szCs w:val="18"/>
              </w:rPr>
              <w:t>.</w:t>
            </w:r>
          </w:p>
        </w:tc>
        <w:tc>
          <w:tcPr>
            <w:tcW w:w="527" w:type="dxa"/>
            <w:vAlign w:val="center"/>
          </w:tcPr>
          <w:p w:rsidR="003407D8" w:rsidRPr="003B0253" w:rsidRDefault="003407D8" w:rsidP="003407D8">
            <w:pPr>
              <w:ind w:right="-108" w:hanging="121"/>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литр</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170</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170</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4"/>
              </w:numPr>
              <w:jc w:val="center"/>
              <w:rPr>
                <w:rFonts w:ascii="GHEA Grapalat" w:hAnsi="GHEA Grapalat"/>
                <w:sz w:val="18"/>
                <w:szCs w:val="18"/>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151121</w:t>
            </w:r>
            <w:r w:rsidRPr="003B0253">
              <w:rPr>
                <w:rFonts w:asciiTheme="minorHAnsi" w:hAnsiTheme="minorHAnsi"/>
                <w:sz w:val="18"/>
                <w:szCs w:val="18"/>
                <w:lang w:val="hy-AM"/>
              </w:rPr>
              <w:t>10</w:t>
            </w:r>
          </w:p>
        </w:tc>
        <w:tc>
          <w:tcPr>
            <w:tcW w:w="2078" w:type="dxa"/>
            <w:vAlign w:val="center"/>
          </w:tcPr>
          <w:p w:rsidR="003407D8" w:rsidRPr="003B0253" w:rsidRDefault="003407D8" w:rsidP="003407D8">
            <w:pPr>
              <w:rPr>
                <w:rFonts w:ascii="GHEA Grapalat" w:hAnsi="GHEA Grapalat" w:cs="Arial"/>
                <w:color w:val="000000"/>
                <w:sz w:val="18"/>
                <w:szCs w:val="18"/>
              </w:rPr>
            </w:pPr>
            <w:r w:rsidRPr="003B0253">
              <w:rPr>
                <w:rFonts w:ascii="GHEA Grapalat" w:hAnsi="GHEA Grapalat" w:cs="Arial"/>
                <w:color w:val="000000"/>
                <w:sz w:val="18"/>
                <w:szCs w:val="18"/>
              </w:rPr>
              <w:t>Куриные туши, целые, замороженные</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hy-AM"/>
              </w:rPr>
            </w:pPr>
            <w:r w:rsidRPr="003B0253">
              <w:rPr>
                <w:rFonts w:ascii="GHEA Grapalat" w:hAnsi="GHEA Grapalat"/>
                <w:sz w:val="18"/>
                <w:szCs w:val="18"/>
              </w:rPr>
              <w:t>РА или эквивалент</w:t>
            </w:r>
          </w:p>
        </w:tc>
        <w:tc>
          <w:tcPr>
            <w:tcW w:w="2760" w:type="dxa"/>
            <w:vAlign w:val="center"/>
          </w:tcPr>
          <w:p w:rsidR="003407D8" w:rsidRPr="003B0253" w:rsidRDefault="003407D8" w:rsidP="003407D8">
            <w:pPr>
              <w:ind w:left="34" w:hanging="34"/>
              <w:rPr>
                <w:rFonts w:ascii="GHEA Grapalat" w:hAnsi="GHEA Grapalat"/>
                <w:sz w:val="18"/>
                <w:szCs w:val="18"/>
              </w:rPr>
            </w:pPr>
            <w:r w:rsidRPr="003B0253">
              <w:rPr>
                <w:rFonts w:ascii="GHEA Grapalat" w:hAnsi="GHEA Grapalat" w:cs="Sylfaen"/>
                <w:bCs/>
                <w:sz w:val="18"/>
                <w:szCs w:val="18"/>
                <w:lang w:val="hy-AM"/>
              </w:rPr>
              <w:t>Куриные туши заморожен</w:t>
            </w:r>
            <w:r w:rsidRPr="003B0253">
              <w:rPr>
                <w:rFonts w:ascii="GHEA Grapalat" w:hAnsi="GHEA Grapalat" w:cs="Sylfaen"/>
                <w:bCs/>
                <w:sz w:val="18"/>
                <w:szCs w:val="18"/>
              </w:rPr>
              <w:t>н</w:t>
            </w:r>
            <w:r w:rsidRPr="003B0253">
              <w:rPr>
                <w:rFonts w:ascii="GHEA Grapalat" w:hAnsi="GHEA Grapalat" w:cs="Sylfaen"/>
                <w:bCs/>
                <w:sz w:val="18"/>
                <w:szCs w:val="18"/>
                <w:lang w:val="hy-AM"/>
              </w:rPr>
              <w:t>ы</w:t>
            </w:r>
            <w:r w:rsidRPr="003B0253">
              <w:rPr>
                <w:rFonts w:ascii="GHEA Grapalat" w:hAnsi="GHEA Grapalat" w:cs="Sylfaen"/>
                <w:bCs/>
                <w:sz w:val="18"/>
                <w:szCs w:val="18"/>
              </w:rPr>
              <w:t>е,</w:t>
            </w:r>
            <w:r w:rsidRPr="003B0253">
              <w:rPr>
                <w:rFonts w:ascii="GHEA Grapalat" w:hAnsi="GHEA Grapalat" w:cs="Sylfaen"/>
                <w:bCs/>
                <w:sz w:val="18"/>
                <w:szCs w:val="18"/>
                <w:lang w:val="hy-AM"/>
              </w:rPr>
              <w:t xml:space="preserve"> без кишки, чистые, </w:t>
            </w:r>
            <w:r w:rsidRPr="003B0253">
              <w:rPr>
                <w:rFonts w:ascii="GHEA Grapalat" w:hAnsi="GHEA Grapalat" w:cs="Sylfaen"/>
                <w:bCs/>
                <w:sz w:val="18"/>
                <w:szCs w:val="18"/>
              </w:rPr>
              <w:t>обескровлен</w:t>
            </w:r>
            <w:r w:rsidRPr="003B0253">
              <w:rPr>
                <w:rFonts w:ascii="GHEA Grapalat" w:hAnsi="GHEA Grapalat" w:cs="Sylfaen"/>
                <w:bCs/>
                <w:sz w:val="18"/>
                <w:szCs w:val="18"/>
                <w:lang w:val="hy-AM"/>
              </w:rPr>
              <w:t xml:space="preserve">ные, без посторонних запахов, ГОСТ 25391-82: </w:t>
            </w:r>
            <w:r w:rsidRPr="003B0253">
              <w:rPr>
                <w:rFonts w:ascii="GHEA Grapalat" w:hAnsi="GHEA Grapalat"/>
                <w:sz w:val="18"/>
                <w:szCs w:val="18"/>
                <w:lang w:val="hy-AM"/>
              </w:rPr>
              <w:t>Безопасность: согласно N 2-III-4.9-01-2010</w:t>
            </w:r>
            <w:r w:rsidRPr="003B0253">
              <w:rPr>
                <w:rFonts w:ascii="GHEA Grapalat" w:hAnsi="GHEA Grapalat"/>
                <w:sz w:val="18"/>
                <w:szCs w:val="18"/>
              </w:rPr>
              <w:t xml:space="preserve"> </w:t>
            </w:r>
            <w:r w:rsidRPr="003B0253">
              <w:rPr>
                <w:rFonts w:ascii="GHEA Grapalat" w:hAnsi="GHEA Grapalat"/>
                <w:sz w:val="18"/>
                <w:szCs w:val="18"/>
                <w:lang w:val="hy-AM"/>
              </w:rPr>
              <w:t xml:space="preserve">гигиенических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9</w:t>
            </w:r>
            <w:r w:rsidRPr="003B0253">
              <w:rPr>
                <w:rFonts w:ascii="GHEA Grapalat" w:hAnsi="GHEA Grapalat"/>
                <w:sz w:val="18"/>
                <w:szCs w:val="18"/>
                <w:lang w:val="hy-AM"/>
              </w:rPr>
              <w:t xml:space="preserve"> Закона РА “О безопасности пищевых продуктов” . </w:t>
            </w: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t>кг</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340</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340</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Pr>
        <w:tc>
          <w:tcPr>
            <w:tcW w:w="665" w:type="dxa"/>
            <w:vAlign w:val="center"/>
          </w:tcPr>
          <w:p w:rsidR="003407D8" w:rsidRPr="003B0253" w:rsidRDefault="003407D8" w:rsidP="003407D8">
            <w:pPr>
              <w:numPr>
                <w:ilvl w:val="0"/>
                <w:numId w:val="24"/>
              </w:numPr>
              <w:jc w:val="center"/>
              <w:rPr>
                <w:rFonts w:ascii="GHEA Grapalat" w:hAnsi="GHEA Grapalat"/>
                <w:sz w:val="18"/>
                <w:szCs w:val="18"/>
                <w:lang w:val="af-ZA"/>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153</w:t>
            </w:r>
            <w:r w:rsidRPr="003B0253">
              <w:rPr>
                <w:rFonts w:asciiTheme="minorHAnsi" w:hAnsiTheme="minorHAnsi"/>
                <w:sz w:val="18"/>
                <w:szCs w:val="18"/>
                <w:lang w:val="hy-AM"/>
              </w:rPr>
              <w:t>20000</w:t>
            </w:r>
          </w:p>
        </w:tc>
        <w:tc>
          <w:tcPr>
            <w:tcW w:w="2078" w:type="dxa"/>
            <w:vAlign w:val="center"/>
          </w:tcPr>
          <w:p w:rsidR="003407D8" w:rsidRPr="003B0253" w:rsidRDefault="003407D8" w:rsidP="003407D8">
            <w:pPr>
              <w:rPr>
                <w:rFonts w:ascii="GHEA Grapalat" w:hAnsi="GHEA Grapalat" w:cs="Arial"/>
                <w:sz w:val="18"/>
                <w:szCs w:val="18"/>
              </w:rPr>
            </w:pPr>
            <w:r w:rsidRPr="003B0253">
              <w:rPr>
                <w:rFonts w:ascii="GHEA Grapalat" w:hAnsi="GHEA Grapalat" w:cs="Arial"/>
                <w:sz w:val="18"/>
                <w:szCs w:val="18"/>
              </w:rPr>
              <w:t>Консервированные фрукты /компот/</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lang w:val="en-US"/>
              </w:rPr>
              <w:t xml:space="preserve">РА </w:t>
            </w:r>
            <w:proofErr w:type="spellStart"/>
            <w:r w:rsidRPr="003B0253">
              <w:rPr>
                <w:rFonts w:ascii="GHEA Grapalat" w:hAnsi="GHEA Grapalat"/>
                <w:sz w:val="18"/>
                <w:szCs w:val="18"/>
                <w:lang w:val="en-US"/>
              </w:rPr>
              <w:t>или</w:t>
            </w:r>
            <w:proofErr w:type="spellEnd"/>
            <w:r w:rsidRPr="003B0253">
              <w:rPr>
                <w:rFonts w:ascii="GHEA Grapalat" w:hAnsi="GHEA Grapalat"/>
                <w:sz w:val="18"/>
                <w:szCs w:val="18"/>
                <w:lang w:val="en-US"/>
              </w:rPr>
              <w:t xml:space="preserve"> </w:t>
            </w:r>
            <w:proofErr w:type="spellStart"/>
            <w:r w:rsidRPr="003B0253">
              <w:rPr>
                <w:rFonts w:ascii="GHEA Grapalat" w:hAnsi="GHEA Grapalat"/>
                <w:sz w:val="18"/>
                <w:szCs w:val="18"/>
                <w:lang w:val="en-US"/>
              </w:rPr>
              <w:t>эквивалент</w:t>
            </w:r>
            <w:proofErr w:type="spellEnd"/>
          </w:p>
        </w:tc>
        <w:tc>
          <w:tcPr>
            <w:tcW w:w="2760" w:type="dxa"/>
            <w:vAlign w:val="center"/>
          </w:tcPr>
          <w:p w:rsidR="003407D8" w:rsidRPr="003B0253" w:rsidRDefault="003407D8" w:rsidP="003407D8">
            <w:pPr>
              <w:ind w:left="34" w:hanging="34"/>
              <w:rPr>
                <w:rFonts w:ascii="GHEA Grapalat" w:hAnsi="GHEA Grapalat" w:cs="Sylfaen"/>
                <w:color w:val="000000"/>
                <w:sz w:val="18"/>
                <w:szCs w:val="18"/>
              </w:rPr>
            </w:pPr>
            <w:r w:rsidRPr="003B0253">
              <w:rPr>
                <w:rFonts w:ascii="GHEA Grapalat" w:hAnsi="GHEA Grapalat" w:cs="Sylfaen"/>
                <w:sz w:val="18"/>
                <w:szCs w:val="18"/>
                <w:lang w:val="hy-AM"/>
              </w:rPr>
              <w:t xml:space="preserve">Сушеный, </w:t>
            </w:r>
            <w:r w:rsidRPr="003B0253">
              <w:rPr>
                <w:rFonts w:ascii="GHEA Grapalat" w:hAnsi="GHEA Grapalat" w:cs="Sylfaen"/>
                <w:sz w:val="18"/>
                <w:szCs w:val="18"/>
              </w:rPr>
              <w:t xml:space="preserve">очищенный от </w:t>
            </w:r>
            <w:r w:rsidRPr="003B0253">
              <w:rPr>
                <w:rFonts w:ascii="GHEA Grapalat" w:hAnsi="GHEA Grapalat" w:cs="Sylfaen"/>
                <w:sz w:val="18"/>
                <w:szCs w:val="18"/>
                <w:lang w:val="hy-AM"/>
              </w:rPr>
              <w:t>кожур</w:t>
            </w:r>
            <w:r w:rsidRPr="003B0253">
              <w:rPr>
                <w:rFonts w:ascii="GHEA Grapalat" w:hAnsi="GHEA Grapalat" w:cs="Sylfaen"/>
                <w:sz w:val="18"/>
                <w:szCs w:val="18"/>
              </w:rPr>
              <w:t>ы</w:t>
            </w:r>
            <w:r w:rsidRPr="003B0253">
              <w:rPr>
                <w:rFonts w:ascii="GHEA Grapalat" w:hAnsi="GHEA Grapalat" w:cs="Sylfaen"/>
                <w:sz w:val="18"/>
                <w:szCs w:val="18"/>
                <w:lang w:val="hy-AM"/>
              </w:rPr>
              <w:t>, желтый или зеленый цвет</w:t>
            </w:r>
            <w:r w:rsidRPr="003B0253">
              <w:rPr>
                <w:rFonts w:ascii="GHEA Grapalat" w:hAnsi="GHEA Grapalat" w:cs="Sylfaen"/>
                <w:sz w:val="18"/>
                <w:szCs w:val="18"/>
              </w:rPr>
              <w:t xml:space="preserve">. </w:t>
            </w:r>
            <w:r w:rsidRPr="003B0253">
              <w:rPr>
                <w:rFonts w:ascii="GHEA Grapalat" w:hAnsi="GHEA Grapalat"/>
                <w:sz w:val="18"/>
                <w:szCs w:val="18"/>
                <w:lang w:val="hy-AM"/>
              </w:rPr>
              <w:t xml:space="preserve">Безопасность: согласно </w:t>
            </w:r>
            <w:r w:rsidRPr="003B0253">
              <w:rPr>
                <w:rFonts w:ascii="GHEA Grapalat" w:hAnsi="GHEA Grapalat"/>
                <w:sz w:val="18"/>
                <w:szCs w:val="18"/>
                <w:lang w:val="hy-AM"/>
              </w:rPr>
              <w:lastRenderedPageBreak/>
              <w:t>N 2-III-4.9-01-2010 гигиени</w:t>
            </w:r>
            <w:r w:rsidRPr="003B0253">
              <w:rPr>
                <w:rFonts w:ascii="GHEA Grapalat" w:hAnsi="GHEA Grapalat"/>
                <w:sz w:val="18"/>
                <w:szCs w:val="18"/>
              </w:rPr>
              <w:t>-</w:t>
            </w:r>
            <w:r w:rsidRPr="003B0253">
              <w:rPr>
                <w:rFonts w:ascii="GHEA Grapalat" w:hAnsi="GHEA Grapalat"/>
                <w:sz w:val="18"/>
                <w:szCs w:val="18"/>
                <w:lang w:val="hy-AM"/>
              </w:rPr>
              <w:t xml:space="preserve">ческих нормативов </w:t>
            </w:r>
            <w:r w:rsidRPr="003B0253">
              <w:rPr>
                <w:rFonts w:ascii="GHEA Grapalat" w:hAnsi="GHEA Grapalat"/>
                <w:sz w:val="18"/>
                <w:szCs w:val="18"/>
              </w:rPr>
              <w:t xml:space="preserve">и </w:t>
            </w:r>
            <w:r w:rsidRPr="003B0253">
              <w:rPr>
                <w:rFonts w:ascii="GHEA Grapalat" w:hAnsi="GHEA Grapalat"/>
                <w:sz w:val="18"/>
                <w:szCs w:val="18"/>
                <w:lang w:val="hy-AM"/>
              </w:rPr>
              <w:t xml:space="preserve">статье </w:t>
            </w:r>
            <w:r w:rsidRPr="003B0253">
              <w:rPr>
                <w:rFonts w:ascii="GHEA Grapalat" w:hAnsi="GHEA Grapalat"/>
                <w:sz w:val="18"/>
                <w:szCs w:val="18"/>
              </w:rPr>
              <w:t>8</w:t>
            </w:r>
            <w:r w:rsidRPr="003B0253">
              <w:rPr>
                <w:rFonts w:ascii="GHEA Grapalat" w:hAnsi="GHEA Grapalat"/>
                <w:sz w:val="18"/>
                <w:szCs w:val="18"/>
                <w:lang w:val="hy-AM"/>
              </w:rPr>
              <w:t xml:space="preserve"> Закона РА “О безопасности пищевых продуктов”.</w:t>
            </w:r>
          </w:p>
        </w:tc>
        <w:tc>
          <w:tcPr>
            <w:tcW w:w="527" w:type="dxa"/>
            <w:vAlign w:val="center"/>
          </w:tcPr>
          <w:p w:rsidR="003407D8" w:rsidRPr="003B0253" w:rsidRDefault="003407D8" w:rsidP="003407D8">
            <w:pPr>
              <w:jc w:val="center"/>
              <w:rPr>
                <w:rFonts w:ascii="GHEA Grapalat" w:hAnsi="GHEA Grapalat" w:cs="Arial"/>
                <w:sz w:val="18"/>
                <w:szCs w:val="18"/>
                <w:lang w:val="en-US"/>
              </w:rPr>
            </w:pPr>
            <w:proofErr w:type="spellStart"/>
            <w:r w:rsidRPr="003B0253">
              <w:rPr>
                <w:rFonts w:ascii="GHEA Grapalat" w:hAnsi="GHEA Grapalat" w:cs="Arial"/>
                <w:sz w:val="18"/>
                <w:szCs w:val="18"/>
                <w:lang w:val="en-US"/>
              </w:rPr>
              <w:lastRenderedPageBreak/>
              <w:t>кг</w:t>
            </w:r>
            <w:proofErr w:type="spellEnd"/>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386</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386</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r w:rsidR="003407D8" w:rsidRPr="003B0253" w:rsidTr="003B0253">
        <w:trPr>
          <w:gridAfter w:val="1"/>
          <w:wAfter w:w="12" w:type="dxa"/>
          <w:trHeight w:val="1846"/>
        </w:trPr>
        <w:tc>
          <w:tcPr>
            <w:tcW w:w="665" w:type="dxa"/>
            <w:vAlign w:val="center"/>
          </w:tcPr>
          <w:p w:rsidR="003407D8" w:rsidRPr="003B0253" w:rsidRDefault="003407D8" w:rsidP="003407D8">
            <w:pPr>
              <w:numPr>
                <w:ilvl w:val="0"/>
                <w:numId w:val="24"/>
              </w:numPr>
              <w:jc w:val="center"/>
              <w:rPr>
                <w:rFonts w:ascii="GHEA Grapalat" w:hAnsi="GHEA Grapalat"/>
                <w:sz w:val="18"/>
                <w:szCs w:val="18"/>
                <w:lang w:val="af-ZA"/>
              </w:rPr>
            </w:pPr>
          </w:p>
        </w:tc>
        <w:tc>
          <w:tcPr>
            <w:tcW w:w="1243" w:type="dxa"/>
            <w:vAlign w:val="center"/>
          </w:tcPr>
          <w:p w:rsidR="003407D8" w:rsidRPr="003B0253" w:rsidRDefault="003407D8" w:rsidP="003407D8">
            <w:pPr>
              <w:spacing w:line="276" w:lineRule="auto"/>
              <w:jc w:val="center"/>
              <w:rPr>
                <w:rFonts w:asciiTheme="minorHAnsi" w:hAnsiTheme="minorHAnsi"/>
                <w:sz w:val="18"/>
                <w:szCs w:val="18"/>
                <w:lang w:val="hy-AM"/>
              </w:rPr>
            </w:pPr>
            <w:r w:rsidRPr="003B0253">
              <w:rPr>
                <w:rFonts w:ascii="GHEA Grapalat" w:hAnsi="GHEA Grapalat"/>
                <w:sz w:val="18"/>
                <w:szCs w:val="18"/>
              </w:rPr>
              <w:t>158</w:t>
            </w:r>
            <w:r w:rsidRPr="003B0253">
              <w:rPr>
                <w:rFonts w:asciiTheme="minorHAnsi" w:hAnsiTheme="minorHAnsi"/>
                <w:sz w:val="18"/>
                <w:szCs w:val="18"/>
                <w:lang w:val="hy-AM"/>
              </w:rPr>
              <w:t>72400</w:t>
            </w:r>
          </w:p>
        </w:tc>
        <w:tc>
          <w:tcPr>
            <w:tcW w:w="2078" w:type="dxa"/>
            <w:vAlign w:val="center"/>
          </w:tcPr>
          <w:p w:rsidR="003407D8" w:rsidRPr="003B0253" w:rsidRDefault="003407D8" w:rsidP="003407D8">
            <w:pPr>
              <w:rPr>
                <w:rFonts w:ascii="GHEA Grapalat" w:hAnsi="GHEA Grapalat" w:cs="Arial"/>
                <w:sz w:val="18"/>
                <w:szCs w:val="18"/>
              </w:rPr>
            </w:pPr>
            <w:proofErr w:type="spellStart"/>
            <w:r w:rsidRPr="003B0253">
              <w:rPr>
                <w:rFonts w:ascii="GHEA Grapalat" w:hAnsi="GHEA Grapalat" w:cs="Arial"/>
                <w:sz w:val="18"/>
                <w:szCs w:val="18"/>
                <w:lang w:val="en-US"/>
              </w:rPr>
              <w:t>Соль</w:t>
            </w:r>
            <w:proofErr w:type="spellEnd"/>
            <w:r w:rsidRPr="003B0253">
              <w:rPr>
                <w:rFonts w:ascii="GHEA Grapalat" w:hAnsi="GHEA Grapalat" w:cs="Arial"/>
                <w:sz w:val="18"/>
                <w:szCs w:val="18"/>
                <w:lang w:val="en-US"/>
              </w:rPr>
              <w:t xml:space="preserve"> </w:t>
            </w:r>
            <w:r w:rsidRPr="003B0253">
              <w:rPr>
                <w:rFonts w:ascii="Arial" w:hAnsi="Arial" w:cs="Arial"/>
                <w:color w:val="777777"/>
                <w:sz w:val="18"/>
                <w:szCs w:val="18"/>
                <w:shd w:val="clear" w:color="auto" w:fill="FFFFFF"/>
              </w:rPr>
              <w:t>пищевой</w:t>
            </w:r>
          </w:p>
        </w:tc>
        <w:tc>
          <w:tcPr>
            <w:tcW w:w="665" w:type="dxa"/>
            <w:textDirection w:val="btLr"/>
            <w:vAlign w:val="center"/>
          </w:tcPr>
          <w:p w:rsidR="003407D8" w:rsidRPr="003B0253" w:rsidRDefault="003407D8" w:rsidP="003407D8">
            <w:pPr>
              <w:ind w:left="113" w:right="113"/>
              <w:jc w:val="center"/>
              <w:rPr>
                <w:rFonts w:ascii="GHEA Grapalat" w:hAnsi="GHEA Grapalat"/>
                <w:sz w:val="18"/>
                <w:szCs w:val="18"/>
                <w:lang w:val="en-US"/>
              </w:rPr>
            </w:pPr>
          </w:p>
        </w:tc>
        <w:tc>
          <w:tcPr>
            <w:tcW w:w="2760" w:type="dxa"/>
            <w:vAlign w:val="center"/>
          </w:tcPr>
          <w:p w:rsidR="003407D8" w:rsidRPr="003B0253" w:rsidRDefault="003B0253" w:rsidP="003407D8">
            <w:pPr>
              <w:ind w:left="34" w:hanging="34"/>
              <w:rPr>
                <w:rFonts w:ascii="GHEA Grapalat" w:hAnsi="GHEA Grapalat" w:cs="Sylfaen"/>
                <w:sz w:val="18"/>
                <w:szCs w:val="18"/>
                <w:lang w:val="hy-AM"/>
              </w:rPr>
            </w:pPr>
            <w:r w:rsidRPr="003B0253">
              <w:rPr>
                <w:rFonts w:ascii="GHEA Grapalat" w:hAnsi="GHEA Grapalat" w:cs="Sylfaen"/>
                <w:sz w:val="18"/>
                <w:szCs w:val="18"/>
                <w:lang w:val="hy-AM"/>
              </w:rPr>
              <w:t>соль: высококачественная, йодированная АСТ 239-2005 Срок годности не менее 12 месяцев с даты изготовления.</w:t>
            </w:r>
          </w:p>
        </w:tc>
        <w:tc>
          <w:tcPr>
            <w:tcW w:w="527" w:type="dxa"/>
            <w:vAlign w:val="center"/>
          </w:tcPr>
          <w:p w:rsidR="003407D8" w:rsidRPr="003B0253" w:rsidRDefault="003407D8" w:rsidP="003407D8">
            <w:pPr>
              <w:jc w:val="center"/>
              <w:rPr>
                <w:rFonts w:ascii="GHEA Grapalat" w:hAnsi="GHEA Grapalat" w:cs="Arial"/>
                <w:sz w:val="18"/>
                <w:szCs w:val="18"/>
              </w:rPr>
            </w:pPr>
          </w:p>
        </w:tc>
        <w:tc>
          <w:tcPr>
            <w:tcW w:w="2051" w:type="dxa"/>
          </w:tcPr>
          <w:p w:rsidR="003407D8" w:rsidRPr="003B0253" w:rsidRDefault="003407D8" w:rsidP="003407D8">
            <w:pPr>
              <w:jc w:val="center"/>
              <w:rPr>
                <w:rFonts w:ascii="GHEA Grapalat" w:hAnsi="GHEA Grapalat"/>
                <w:sz w:val="18"/>
                <w:szCs w:val="18"/>
                <w:lang w:val="hy-AM"/>
              </w:rPr>
            </w:pPr>
          </w:p>
        </w:tc>
        <w:tc>
          <w:tcPr>
            <w:tcW w:w="1583" w:type="dxa"/>
          </w:tcPr>
          <w:p w:rsidR="003407D8" w:rsidRPr="003B0253" w:rsidRDefault="003407D8" w:rsidP="003407D8">
            <w:pPr>
              <w:jc w:val="center"/>
              <w:rPr>
                <w:rFonts w:ascii="GHEA Grapalat" w:hAnsi="GHEA Grapalat"/>
                <w:sz w:val="18"/>
                <w:szCs w:val="18"/>
                <w:lang w:val="hy-AM"/>
              </w:rPr>
            </w:pPr>
          </w:p>
        </w:tc>
        <w:tc>
          <w:tcPr>
            <w:tcW w:w="1181" w:type="dxa"/>
            <w:vAlign w:val="center"/>
          </w:tcPr>
          <w:p w:rsidR="003407D8" w:rsidRPr="003B0253" w:rsidRDefault="003407D8" w:rsidP="003407D8">
            <w:pPr>
              <w:spacing w:line="276" w:lineRule="auto"/>
              <w:jc w:val="center"/>
              <w:rPr>
                <w:rFonts w:asciiTheme="minorHAnsi" w:hAnsiTheme="minorHAnsi" w:cs="Calibri"/>
                <w:color w:val="000000"/>
                <w:sz w:val="18"/>
                <w:szCs w:val="18"/>
                <w:lang w:val="hy-AM"/>
              </w:rPr>
            </w:pPr>
            <w:r w:rsidRPr="003B0253">
              <w:rPr>
                <w:rFonts w:asciiTheme="minorHAnsi" w:hAnsiTheme="minorHAnsi" w:cs="Calibri"/>
                <w:color w:val="000000"/>
                <w:sz w:val="18"/>
                <w:szCs w:val="18"/>
                <w:lang w:val="hy-AM"/>
              </w:rPr>
              <w:t>15</w:t>
            </w:r>
          </w:p>
        </w:tc>
        <w:tc>
          <w:tcPr>
            <w:tcW w:w="992" w:type="dxa"/>
            <w:textDirection w:val="btLr"/>
            <w:vAlign w:val="center"/>
          </w:tcPr>
          <w:p w:rsidR="003407D8" w:rsidRPr="003B0253" w:rsidRDefault="003407D8" w:rsidP="003407D8">
            <w:pPr>
              <w:ind w:left="113" w:right="113"/>
              <w:jc w:val="center"/>
              <w:rPr>
                <w:rFonts w:ascii="GHEA Grapalat" w:hAnsi="GHEA Grapalat" w:cs="Arial"/>
                <w:sz w:val="18"/>
                <w:szCs w:val="18"/>
              </w:rPr>
            </w:pPr>
            <w:proofErr w:type="gramStart"/>
            <w:r w:rsidRPr="003B0253">
              <w:rPr>
                <w:rFonts w:ascii="GHEA Grapalat" w:hAnsi="GHEA Grapalat"/>
                <w:i/>
                <w:sz w:val="18"/>
                <w:szCs w:val="18"/>
              </w:rPr>
              <w:t>РА  Араратская</w:t>
            </w:r>
            <w:proofErr w:type="gramEnd"/>
            <w:r w:rsidRPr="003B0253">
              <w:rPr>
                <w:rFonts w:ascii="GHEA Grapalat" w:hAnsi="GHEA Grapalat"/>
                <w:i/>
                <w:sz w:val="18"/>
                <w:szCs w:val="18"/>
              </w:rPr>
              <w:t xml:space="preserve"> область</w:t>
            </w:r>
            <w:r w:rsidRPr="003B0253">
              <w:rPr>
                <w:rFonts w:ascii="GHEA Grapalat" w:hAnsi="GHEA Grapalat"/>
                <w:i/>
                <w:sz w:val="18"/>
                <w:szCs w:val="18"/>
                <w:lang w:val="hy-AM"/>
              </w:rPr>
              <w:t xml:space="preserve">, </w:t>
            </w:r>
            <w:r w:rsidRPr="003B0253">
              <w:rPr>
                <w:rFonts w:ascii="GHEA Grapalat" w:hAnsi="GHEA Grapalat"/>
                <w:i/>
                <w:sz w:val="18"/>
                <w:szCs w:val="18"/>
              </w:rPr>
              <w:t xml:space="preserve">с.  Димитров. </w:t>
            </w:r>
            <w:proofErr w:type="spellStart"/>
            <w:r w:rsidRPr="003B0253">
              <w:rPr>
                <w:rFonts w:ascii="GHEA Grapalat" w:hAnsi="GHEA Grapalat"/>
                <w:i/>
                <w:sz w:val="18"/>
                <w:szCs w:val="18"/>
              </w:rPr>
              <w:t>Маяковски</w:t>
            </w:r>
            <w:proofErr w:type="spellEnd"/>
            <w:r w:rsidRPr="003B0253">
              <w:rPr>
                <w:rFonts w:ascii="GHEA Grapalat" w:hAnsi="GHEA Grapalat"/>
                <w:i/>
                <w:sz w:val="18"/>
                <w:szCs w:val="18"/>
              </w:rPr>
              <w:t xml:space="preserve"> 43/1 </w:t>
            </w:r>
          </w:p>
        </w:tc>
        <w:tc>
          <w:tcPr>
            <w:tcW w:w="1565" w:type="dxa"/>
            <w:vAlign w:val="center"/>
          </w:tcPr>
          <w:p w:rsidR="003407D8" w:rsidRPr="003B0253" w:rsidRDefault="003407D8" w:rsidP="003407D8">
            <w:pPr>
              <w:spacing w:line="276" w:lineRule="auto"/>
              <w:jc w:val="center"/>
              <w:rPr>
                <w:rFonts w:asciiTheme="minorHAnsi" w:hAnsiTheme="minorHAnsi" w:cs="Calibri"/>
                <w:color w:val="000000"/>
                <w:sz w:val="18"/>
                <w:szCs w:val="18"/>
              </w:rPr>
            </w:pPr>
            <w:r w:rsidRPr="003B0253">
              <w:rPr>
                <w:rFonts w:asciiTheme="minorHAnsi" w:hAnsiTheme="minorHAnsi" w:cs="Calibri"/>
                <w:color w:val="000000"/>
                <w:sz w:val="18"/>
                <w:szCs w:val="18"/>
              </w:rPr>
              <w:t>15</w:t>
            </w:r>
          </w:p>
        </w:tc>
        <w:tc>
          <w:tcPr>
            <w:tcW w:w="760" w:type="dxa"/>
            <w:textDirection w:val="btLr"/>
            <w:vAlign w:val="center"/>
          </w:tcPr>
          <w:p w:rsidR="003407D8" w:rsidRPr="003B0253" w:rsidRDefault="003407D8" w:rsidP="003407D8">
            <w:pPr>
              <w:ind w:left="113" w:right="113"/>
              <w:jc w:val="center"/>
              <w:rPr>
                <w:rFonts w:ascii="GHEA Grapalat" w:hAnsi="GHEA Grapalat"/>
                <w:sz w:val="18"/>
                <w:szCs w:val="18"/>
                <w:lang w:val="en-US"/>
              </w:rPr>
            </w:pPr>
            <w:r w:rsidRPr="003B0253">
              <w:rPr>
                <w:rFonts w:ascii="GHEA Grapalat" w:hAnsi="GHEA Grapalat"/>
                <w:sz w:val="18"/>
                <w:szCs w:val="18"/>
              </w:rPr>
              <w:t>…  01.2020</w:t>
            </w:r>
            <w:r w:rsidRPr="003B0253">
              <w:rPr>
                <w:rFonts w:ascii="GHEA Grapalat" w:hAnsi="GHEA Grapalat"/>
                <w:sz w:val="18"/>
                <w:szCs w:val="18"/>
                <w:lang w:val="en-US"/>
              </w:rPr>
              <w:t>г</w:t>
            </w:r>
            <w:r w:rsidRPr="003B0253">
              <w:rPr>
                <w:rFonts w:ascii="GHEA Grapalat" w:hAnsi="GHEA Grapalat"/>
                <w:sz w:val="18"/>
                <w:szCs w:val="18"/>
              </w:rPr>
              <w:t>-25.12.2020</w:t>
            </w:r>
            <w:r w:rsidRPr="003B0253">
              <w:rPr>
                <w:rFonts w:ascii="GHEA Grapalat" w:hAnsi="GHEA Grapalat"/>
                <w:sz w:val="18"/>
                <w:szCs w:val="18"/>
                <w:lang w:val="en-US"/>
              </w:rPr>
              <w:t>г</w:t>
            </w:r>
          </w:p>
          <w:p w:rsidR="003407D8" w:rsidRPr="003B0253" w:rsidRDefault="003407D8" w:rsidP="003407D8">
            <w:pPr>
              <w:ind w:left="113" w:right="113"/>
              <w:jc w:val="center"/>
              <w:rPr>
                <w:rFonts w:ascii="GHEA Grapalat" w:hAnsi="GHEA Grapalat"/>
                <w:sz w:val="18"/>
                <w:szCs w:val="18"/>
                <w:lang w:val="en-US"/>
              </w:rPr>
            </w:pPr>
            <w:proofErr w:type="spellStart"/>
            <w:r w:rsidRPr="003B0253">
              <w:rPr>
                <w:rFonts w:ascii="GHEA Grapalat" w:hAnsi="GHEA Grapalat"/>
                <w:sz w:val="18"/>
                <w:szCs w:val="18"/>
                <w:lang w:val="en-US"/>
              </w:rPr>
              <w:t>ежемесячно</w:t>
            </w:r>
            <w:proofErr w:type="spellEnd"/>
          </w:p>
        </w:tc>
      </w:tr>
    </w:tbl>
    <w:p w:rsidR="000D4651" w:rsidRPr="000E542D" w:rsidRDefault="000D4651" w:rsidP="00B72983"/>
    <w:tbl>
      <w:tblPr>
        <w:tblW w:w="9639" w:type="dxa"/>
        <w:jc w:val="center"/>
        <w:tblLayout w:type="fixed"/>
        <w:tblLook w:val="0000" w:firstRow="0" w:lastRow="0" w:firstColumn="0" w:lastColumn="0" w:noHBand="0" w:noVBand="0"/>
      </w:tblPr>
      <w:tblGrid>
        <w:gridCol w:w="4536"/>
        <w:gridCol w:w="760"/>
        <w:gridCol w:w="4343"/>
      </w:tblGrid>
      <w:tr w:rsidR="00125B64" w:rsidRPr="000E542D" w:rsidTr="00125B64">
        <w:trPr>
          <w:jc w:val="center"/>
        </w:trPr>
        <w:tc>
          <w:tcPr>
            <w:tcW w:w="4536" w:type="dxa"/>
          </w:tcPr>
          <w:p w:rsidR="00125B64" w:rsidRPr="000E542D" w:rsidRDefault="00125B64" w:rsidP="005E24CE">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5E24CE">
            <w:pPr>
              <w:widowControl w:val="0"/>
              <w:rPr>
                <w:rFonts w:ascii="GHEA Grapalat" w:hAnsi="GHEA Grapalat"/>
                <w:i/>
                <w:lang w:val="af-ZA"/>
              </w:rPr>
            </w:pPr>
            <w:r w:rsidRPr="000E542D">
              <w:rPr>
                <w:rFonts w:ascii="GHEA Grapalat" w:hAnsi="GHEA Grapalat"/>
                <w:i/>
              </w:rPr>
              <w:t>“</w:t>
            </w:r>
            <w:r w:rsidR="005E24CE">
              <w:rPr>
                <w:rFonts w:ascii="GHEA Grapalat" w:hAnsi="GHEA Grapalat"/>
                <w:i/>
                <w:lang w:val="af-ZA"/>
              </w:rPr>
              <w:t>Димитровская</w:t>
            </w:r>
            <w:r>
              <w:rPr>
                <w:rFonts w:ascii="GHEA Grapalat" w:hAnsi="GHEA Grapalat"/>
                <w:i/>
                <w:lang w:val="af-ZA"/>
              </w:rPr>
              <w:t xml:space="preserve"> </w:t>
            </w:r>
            <w:r w:rsidRPr="000E542D">
              <w:rPr>
                <w:rFonts w:ascii="GHEA Grapalat" w:hAnsi="GHEA Grapalat"/>
                <w:i/>
                <w:lang w:val="af-ZA"/>
              </w:rPr>
              <w:t xml:space="preserve">средняя школа </w:t>
            </w:r>
          </w:p>
          <w:p w:rsidR="00125B64" w:rsidRPr="000E542D" w:rsidRDefault="00125B64" w:rsidP="005E24CE">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5E24CE">
            <w:pPr>
              <w:widowControl w:val="0"/>
              <w:rPr>
                <w:rFonts w:ascii="GHEA Grapalat" w:hAnsi="GHEA Grapalat"/>
                <w:i/>
              </w:rPr>
            </w:pPr>
          </w:p>
          <w:p w:rsidR="00125B64" w:rsidRPr="000E542D" w:rsidRDefault="00125B64" w:rsidP="005E24CE">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w:t>
            </w:r>
            <w:r w:rsidR="00D16BEA">
              <w:rPr>
                <w:rFonts w:ascii="Sylfaen" w:hAnsi="Sylfaen"/>
                <w:sz w:val="20"/>
                <w:szCs w:val="20"/>
                <w:lang w:val="hy-AM"/>
              </w:rPr>
              <w:t>04206226</w:t>
            </w:r>
          </w:p>
          <w:p w:rsidR="00125B64" w:rsidRPr="000E542D" w:rsidRDefault="00125B64" w:rsidP="005E24CE">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125B64" w:rsidP="005E24CE">
            <w:pPr>
              <w:rPr>
                <w:rFonts w:ascii="Sylfaen" w:hAnsi="Sylfaen"/>
                <w:sz w:val="20"/>
                <w:szCs w:val="20"/>
                <w:lang w:val="hy-AM"/>
              </w:rPr>
            </w:pPr>
            <w:r w:rsidRPr="000E542D">
              <w:rPr>
                <w:rFonts w:ascii="GHEA Grapalat" w:hAnsi="GHEA Grapalat"/>
                <w:i/>
              </w:rPr>
              <w:t xml:space="preserve">р/с - </w:t>
            </w:r>
            <w:r w:rsidR="00D16BEA">
              <w:rPr>
                <w:rFonts w:ascii="Sylfaen" w:hAnsi="Sylfaen"/>
                <w:sz w:val="20"/>
                <w:szCs w:val="20"/>
                <w:lang w:val="hy-AM"/>
              </w:rPr>
              <w:t>900418000338</w:t>
            </w:r>
          </w:p>
          <w:p w:rsidR="00125B64" w:rsidRPr="000E542D" w:rsidRDefault="00125B64" w:rsidP="005E24CE">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5E24CE">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5E24CE">
            <w:pPr>
              <w:widowControl w:val="0"/>
              <w:spacing w:after="160"/>
              <w:jc w:val="center"/>
              <w:rPr>
                <w:rFonts w:ascii="GHEA Grapalat" w:hAnsi="GHEA Grapalat"/>
              </w:rPr>
            </w:pPr>
          </w:p>
        </w:tc>
        <w:tc>
          <w:tcPr>
            <w:tcW w:w="4343" w:type="dxa"/>
          </w:tcPr>
          <w:p w:rsidR="00125B64" w:rsidRPr="000E542D" w:rsidRDefault="00125B64" w:rsidP="005E24CE">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5E24CE">
            <w:pPr>
              <w:widowControl w:val="0"/>
              <w:spacing w:after="160"/>
              <w:jc w:val="center"/>
              <w:rPr>
                <w:rFonts w:ascii="GHEA Grapalat" w:hAnsi="GHEA Grapalat"/>
                <w:b/>
                <w:lang w:val="en-US"/>
              </w:rPr>
            </w:pPr>
          </w:p>
          <w:p w:rsidR="00125B64" w:rsidRPr="000E542D" w:rsidRDefault="00125B64" w:rsidP="005E24CE">
            <w:pPr>
              <w:widowControl w:val="0"/>
              <w:spacing w:after="160"/>
              <w:jc w:val="center"/>
              <w:rPr>
                <w:rFonts w:ascii="GHEA Grapalat" w:hAnsi="GHEA Grapalat"/>
                <w:b/>
                <w:lang w:val="en-US"/>
              </w:rPr>
            </w:pPr>
          </w:p>
          <w:p w:rsidR="00125B64" w:rsidRPr="000E542D" w:rsidRDefault="00125B64" w:rsidP="005E24CE">
            <w:pPr>
              <w:widowControl w:val="0"/>
              <w:spacing w:after="160"/>
              <w:rPr>
                <w:rFonts w:ascii="GHEA Grapalat" w:hAnsi="GHEA Grapalat" w:cs="Sylfaen"/>
                <w:b/>
                <w:bCs/>
                <w:lang w:val="en-US"/>
              </w:rPr>
            </w:pPr>
          </w:p>
          <w:p w:rsidR="00125B64" w:rsidRPr="000E542D" w:rsidRDefault="00125B64" w:rsidP="005E24CE">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М. П.</w:t>
            </w:r>
          </w:p>
        </w:tc>
      </w:tr>
    </w:tbl>
    <w:p w:rsidR="000D4651" w:rsidRDefault="000D4651"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Pr="000E542D" w:rsidRDefault="00125B64" w:rsidP="00B72983">
      <w:pPr>
        <w:widowControl w:val="0"/>
        <w:spacing w:after="160"/>
        <w:jc w:val="center"/>
        <w:rPr>
          <w:rFonts w:ascii="GHEA Grapalat" w:hAnsi="GHEA Grapalat"/>
          <w:lang w:val="en-US"/>
        </w:rPr>
      </w:pPr>
    </w:p>
    <w:p w:rsidR="000D4651" w:rsidRPr="000E542D" w:rsidRDefault="000D4651" w:rsidP="00B72983">
      <w:pPr>
        <w:widowControl w:val="0"/>
        <w:spacing w:after="160"/>
        <w:jc w:val="center"/>
        <w:rPr>
          <w:rFonts w:ascii="GHEA Grapalat" w:hAnsi="GHEA Grapalat"/>
          <w:lang w:val="en-US"/>
        </w:rPr>
      </w:pPr>
    </w:p>
    <w:p w:rsidR="00606A9F" w:rsidRPr="000E542D" w:rsidRDefault="00606A9F" w:rsidP="00481407">
      <w:pPr>
        <w:widowControl w:val="0"/>
        <w:spacing w:after="160"/>
        <w:jc w:val="right"/>
        <w:rPr>
          <w:rFonts w:ascii="GHEA Grapalat" w:hAnsi="GHEA Grapalat"/>
          <w:i/>
        </w:rPr>
      </w:pPr>
      <w:r w:rsidRPr="000E542D">
        <w:rPr>
          <w:rFonts w:ascii="GHEA Grapalat" w:hAnsi="GHEA Grapalat"/>
          <w:i/>
        </w:rPr>
        <w:t>Приложение № 2</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r>
      <w:r w:rsidRPr="000E542D">
        <w:rPr>
          <w:rFonts w:ascii="GHEA Grapalat" w:hAnsi="GHEA Grapalat"/>
          <w:i/>
        </w:rP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tabs>
          <w:tab w:val="left" w:pos="9540"/>
        </w:tabs>
        <w:spacing w:after="160"/>
        <w:rPr>
          <w:rFonts w:ascii="GHEA Grapalat" w:hAnsi="GHEA Grapalat"/>
        </w:rPr>
      </w:pPr>
    </w:p>
    <w:p w:rsidR="00606A9F" w:rsidRPr="000E542D" w:rsidRDefault="007B1470" w:rsidP="00B72983">
      <w:pPr>
        <w:widowControl w:val="0"/>
        <w:spacing w:after="160"/>
        <w:jc w:val="center"/>
        <w:rPr>
          <w:rFonts w:ascii="GHEA Grapalat" w:hAnsi="GHEA Grapalat"/>
          <w:lang w:val="en-US"/>
        </w:rPr>
      </w:pPr>
      <w:r w:rsidRPr="000E542D">
        <w:rPr>
          <w:rFonts w:ascii="GHEA Grapalat" w:hAnsi="GHEA Grapalat"/>
        </w:rPr>
        <w:t>ГРАФИК ОПЛАТЫ</w:t>
      </w:r>
      <w:r w:rsidRPr="000E542D">
        <w:rPr>
          <w:rStyle w:val="af6"/>
          <w:rFonts w:ascii="GHEA Grapalat" w:hAnsi="GHEA Grapalat"/>
        </w:rPr>
        <w:footnoteReference w:customMarkFollows="1" w:id="7"/>
        <w:sym w:font="Symbol" w:char="F02A"/>
      </w:r>
    </w:p>
    <w:p w:rsidR="00606A9F" w:rsidRPr="000E542D" w:rsidRDefault="00606A9F" w:rsidP="00B72983">
      <w:pPr>
        <w:widowControl w:val="0"/>
        <w:spacing w:after="160"/>
        <w:jc w:val="right"/>
        <w:rPr>
          <w:rFonts w:ascii="GHEA Grapalat" w:hAnsi="GHEA Grapalat"/>
        </w:rPr>
      </w:pPr>
      <w:proofErr w:type="spellStart"/>
      <w:r w:rsidRPr="000E542D">
        <w:rPr>
          <w:rFonts w:ascii="GHEA Grapalat" w:hAnsi="GHEA Grapalat"/>
        </w:rPr>
        <w:t>драмов</w:t>
      </w:r>
      <w:proofErr w:type="spellEnd"/>
      <w:r w:rsidRPr="000E542D">
        <w:rPr>
          <w:rFonts w:ascii="GHEA Grapalat" w:hAnsi="GHEA Grapalat"/>
        </w:rPr>
        <w:t xml:space="preserve"> РА</w:t>
      </w: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500"/>
        <w:gridCol w:w="3301"/>
        <w:gridCol w:w="695"/>
        <w:gridCol w:w="770"/>
        <w:gridCol w:w="665"/>
        <w:gridCol w:w="691"/>
        <w:gridCol w:w="702"/>
        <w:gridCol w:w="665"/>
        <w:gridCol w:w="665"/>
        <w:gridCol w:w="665"/>
        <w:gridCol w:w="787"/>
        <w:gridCol w:w="739"/>
        <w:gridCol w:w="700"/>
        <w:gridCol w:w="746"/>
        <w:gridCol w:w="1156"/>
      </w:tblGrid>
      <w:tr w:rsidR="00606A9F" w:rsidRPr="000E542D" w:rsidTr="00B73B9A">
        <w:trPr>
          <w:jc w:val="center"/>
        </w:trPr>
        <w:tc>
          <w:tcPr>
            <w:tcW w:w="15694" w:type="dxa"/>
            <w:gridSpan w:val="16"/>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606A9F" w:rsidRPr="000E542D" w:rsidTr="00B73B9A">
        <w:trPr>
          <w:cantSplit/>
          <w:trHeight w:val="2736"/>
          <w:jc w:val="center"/>
        </w:trPr>
        <w:tc>
          <w:tcPr>
            <w:tcW w:w="1247" w:type="dxa"/>
            <w:textDirection w:val="btLr"/>
            <w:vAlign w:val="center"/>
          </w:tcPr>
          <w:p w:rsidR="00606A9F" w:rsidRPr="000E542D" w:rsidRDefault="00606A9F" w:rsidP="00B73B9A">
            <w:pPr>
              <w:widowControl w:val="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500" w:type="dxa"/>
            <w:textDirection w:val="btLr"/>
            <w:vAlign w:val="center"/>
          </w:tcPr>
          <w:p w:rsidR="00606A9F" w:rsidRPr="000E542D" w:rsidRDefault="00606A9F" w:rsidP="00B73B9A">
            <w:pPr>
              <w:widowControl w:val="0"/>
              <w:autoSpaceDE w:val="0"/>
              <w:autoSpaceDN w:val="0"/>
              <w:adjustRightInd w:val="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3301" w:type="dxa"/>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наименование</w:t>
            </w:r>
          </w:p>
        </w:tc>
        <w:tc>
          <w:tcPr>
            <w:tcW w:w="9646" w:type="dxa"/>
            <w:gridSpan w:val="13"/>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Оплату товара предусматривается произвести в 2</w:t>
            </w:r>
            <w:r w:rsidR="00B73B9A" w:rsidRPr="000E542D">
              <w:rPr>
                <w:rFonts w:ascii="GHEA Grapalat" w:hAnsi="GHEA Grapalat"/>
              </w:rPr>
              <w:t>020</w:t>
            </w:r>
            <w:r w:rsidR="007B1470" w:rsidRPr="000E542D">
              <w:rPr>
                <w:rFonts w:ascii="GHEA Grapalat" w:hAnsi="GHEA Grapalat"/>
              </w:rPr>
              <w:t>г., по месяцам, в том числе</w:t>
            </w:r>
            <w:r w:rsidR="007B1470" w:rsidRPr="000E542D">
              <w:rPr>
                <w:rStyle w:val="af6"/>
                <w:rFonts w:ascii="GHEA Grapalat" w:hAnsi="GHEA Grapalat"/>
              </w:rPr>
              <w:footnoteReference w:customMarkFollows="1" w:id="8"/>
              <w:sym w:font="Symbol" w:char="F02A"/>
            </w:r>
            <w:r w:rsidR="007B1470" w:rsidRPr="000E542D">
              <w:rPr>
                <w:rStyle w:val="af6"/>
                <w:rFonts w:ascii="GHEA Grapalat" w:hAnsi="GHEA Grapalat"/>
              </w:rPr>
              <w:sym w:font="Symbol" w:char="F02A"/>
            </w:r>
          </w:p>
        </w:tc>
      </w:tr>
      <w:tr w:rsidR="00B73B9A" w:rsidRPr="000E542D" w:rsidTr="00B73B9A">
        <w:trPr>
          <w:cantSplit/>
          <w:trHeight w:val="1259"/>
          <w:jc w:val="center"/>
        </w:trPr>
        <w:tc>
          <w:tcPr>
            <w:tcW w:w="1247" w:type="dxa"/>
            <w:vAlign w:val="center"/>
          </w:tcPr>
          <w:p w:rsidR="00606A9F" w:rsidRPr="000E542D" w:rsidRDefault="00606A9F" w:rsidP="00B72983">
            <w:pPr>
              <w:widowControl w:val="0"/>
              <w:jc w:val="center"/>
              <w:rPr>
                <w:rFonts w:ascii="GHEA Grapalat" w:hAnsi="GHEA Grapalat"/>
              </w:rPr>
            </w:pPr>
          </w:p>
        </w:tc>
        <w:tc>
          <w:tcPr>
            <w:tcW w:w="1500" w:type="dxa"/>
            <w:vAlign w:val="center"/>
          </w:tcPr>
          <w:p w:rsidR="00606A9F" w:rsidRPr="000E542D" w:rsidRDefault="00606A9F" w:rsidP="00B72983">
            <w:pPr>
              <w:widowControl w:val="0"/>
              <w:spacing w:after="120"/>
              <w:jc w:val="center"/>
              <w:rPr>
                <w:rFonts w:ascii="GHEA Grapalat" w:hAnsi="GHEA Grapalat"/>
              </w:rPr>
            </w:pPr>
          </w:p>
        </w:tc>
        <w:tc>
          <w:tcPr>
            <w:tcW w:w="3301" w:type="dxa"/>
            <w:vAlign w:val="center"/>
          </w:tcPr>
          <w:p w:rsidR="00606A9F" w:rsidRPr="000E542D" w:rsidRDefault="00606A9F" w:rsidP="00B72983">
            <w:pPr>
              <w:widowControl w:val="0"/>
              <w:spacing w:after="120"/>
              <w:jc w:val="center"/>
              <w:rPr>
                <w:rFonts w:ascii="GHEA Grapalat" w:hAnsi="GHEA Grapalat"/>
              </w:rPr>
            </w:pPr>
          </w:p>
        </w:tc>
        <w:tc>
          <w:tcPr>
            <w:tcW w:w="695"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rPr>
            </w:pPr>
            <w:r w:rsidRPr="000E542D">
              <w:rPr>
                <w:rFonts w:ascii="GHEA Grapalat" w:hAnsi="GHEA Grapalat"/>
              </w:rPr>
              <w:t>январь</w:t>
            </w:r>
          </w:p>
        </w:tc>
        <w:tc>
          <w:tcPr>
            <w:tcW w:w="770"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cs="Sylfaen"/>
              </w:rPr>
            </w:pPr>
            <w:r w:rsidRPr="000E542D">
              <w:rPr>
                <w:rFonts w:ascii="GHEA Grapalat" w:hAnsi="GHEA Grapalat"/>
              </w:rPr>
              <w:t>февраль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март</w:t>
            </w:r>
          </w:p>
        </w:tc>
        <w:tc>
          <w:tcPr>
            <w:tcW w:w="691" w:type="dxa"/>
            <w:textDirection w:val="btLr"/>
            <w:vAlign w:val="center"/>
          </w:tcPr>
          <w:p w:rsidR="00606A9F" w:rsidRPr="000E542D" w:rsidRDefault="00606A9F" w:rsidP="00B73B9A">
            <w:pPr>
              <w:widowControl w:val="0"/>
              <w:spacing w:after="120"/>
              <w:ind w:left="113" w:right="-7"/>
              <w:jc w:val="center"/>
              <w:rPr>
                <w:rFonts w:ascii="GHEA Grapalat" w:hAnsi="GHEA Grapalat" w:cs="Sylfaen"/>
              </w:rPr>
            </w:pPr>
            <w:r w:rsidRPr="000E542D">
              <w:rPr>
                <w:rFonts w:ascii="GHEA Grapalat" w:hAnsi="GHEA Grapalat"/>
              </w:rPr>
              <w:t>апрель</w:t>
            </w:r>
          </w:p>
        </w:tc>
        <w:tc>
          <w:tcPr>
            <w:tcW w:w="702"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май</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июнь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август</w:t>
            </w:r>
          </w:p>
        </w:tc>
        <w:tc>
          <w:tcPr>
            <w:tcW w:w="787"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сентябрь</w:t>
            </w:r>
          </w:p>
        </w:tc>
        <w:tc>
          <w:tcPr>
            <w:tcW w:w="739"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октябрь</w:t>
            </w:r>
          </w:p>
        </w:tc>
        <w:tc>
          <w:tcPr>
            <w:tcW w:w="700"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ноябрь</w:t>
            </w:r>
          </w:p>
        </w:tc>
        <w:tc>
          <w:tcPr>
            <w:tcW w:w="746"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декабрь</w:t>
            </w:r>
          </w:p>
        </w:tc>
        <w:tc>
          <w:tcPr>
            <w:tcW w:w="1156" w:type="dxa"/>
            <w:textDirection w:val="btLr"/>
            <w:vAlign w:val="center"/>
          </w:tcPr>
          <w:p w:rsidR="00606A9F" w:rsidRPr="000E542D" w:rsidRDefault="00606A9F" w:rsidP="00B73B9A">
            <w:pPr>
              <w:widowControl w:val="0"/>
              <w:spacing w:after="120"/>
              <w:ind w:left="113" w:right="-1"/>
              <w:jc w:val="center"/>
              <w:rPr>
                <w:rFonts w:ascii="GHEA Grapalat" w:hAnsi="GHEA Grapalat"/>
                <w:lang w:val="en-US"/>
              </w:rPr>
            </w:pPr>
            <w:r w:rsidRPr="000E542D">
              <w:rPr>
                <w:rFonts w:ascii="GHEA Grapalat" w:hAnsi="GHEA Grapalat"/>
              </w:rPr>
              <w:t>Всего</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15811100</w:t>
            </w:r>
          </w:p>
        </w:tc>
        <w:tc>
          <w:tcPr>
            <w:tcW w:w="3301" w:type="dxa"/>
          </w:tcPr>
          <w:p w:rsidR="003407D8" w:rsidRPr="002C7872" w:rsidRDefault="003407D8" w:rsidP="003407D8">
            <w:r w:rsidRPr="002C7872">
              <w:t>Хлеб</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03211300</w:t>
            </w:r>
          </w:p>
        </w:tc>
        <w:tc>
          <w:tcPr>
            <w:tcW w:w="3301" w:type="dxa"/>
          </w:tcPr>
          <w:p w:rsidR="003407D8" w:rsidRPr="002C7872" w:rsidRDefault="003407D8" w:rsidP="003407D8">
            <w:r w:rsidRPr="002C7872">
              <w:t>Рис</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15851100</w:t>
            </w:r>
          </w:p>
        </w:tc>
        <w:tc>
          <w:tcPr>
            <w:tcW w:w="3301" w:type="dxa"/>
          </w:tcPr>
          <w:p w:rsidR="003407D8" w:rsidRPr="002C7872" w:rsidRDefault="003407D8" w:rsidP="003407D8">
            <w:r w:rsidRPr="002C7872">
              <w:t>Макаронные изделия</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15616000</w:t>
            </w:r>
          </w:p>
        </w:tc>
        <w:tc>
          <w:tcPr>
            <w:tcW w:w="3301" w:type="dxa"/>
          </w:tcPr>
          <w:p w:rsidR="003407D8" w:rsidRPr="002C7872" w:rsidRDefault="003407D8" w:rsidP="003407D8">
            <w:r w:rsidRPr="002C7872">
              <w:t>Гречка</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15331153</w:t>
            </w:r>
          </w:p>
        </w:tc>
        <w:tc>
          <w:tcPr>
            <w:tcW w:w="3301" w:type="dxa"/>
          </w:tcPr>
          <w:p w:rsidR="003407D8" w:rsidRPr="002C7872" w:rsidRDefault="003407D8" w:rsidP="003407D8">
            <w:r w:rsidRPr="002C7872">
              <w:t>Чечевица</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15331154</w:t>
            </w:r>
          </w:p>
        </w:tc>
        <w:tc>
          <w:tcPr>
            <w:tcW w:w="3301" w:type="dxa"/>
          </w:tcPr>
          <w:p w:rsidR="003407D8" w:rsidRPr="002C7872" w:rsidRDefault="003407D8" w:rsidP="003407D8">
            <w:r w:rsidRPr="002C7872">
              <w:t>Горох</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15411200</w:t>
            </w:r>
          </w:p>
        </w:tc>
        <w:tc>
          <w:tcPr>
            <w:tcW w:w="3301" w:type="dxa"/>
          </w:tcPr>
          <w:p w:rsidR="003407D8" w:rsidRPr="002C7872" w:rsidRDefault="003407D8" w:rsidP="003407D8">
            <w:r w:rsidRPr="002C7872">
              <w:t>Подсолнечное масло / рафинированное/</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15112110</w:t>
            </w:r>
          </w:p>
        </w:tc>
        <w:tc>
          <w:tcPr>
            <w:tcW w:w="3301" w:type="dxa"/>
          </w:tcPr>
          <w:p w:rsidR="003407D8" w:rsidRPr="002C7872" w:rsidRDefault="003407D8" w:rsidP="003407D8">
            <w:r w:rsidRPr="002C7872">
              <w:t>Куриные туши, целые, замороженные</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15320000</w:t>
            </w:r>
          </w:p>
        </w:tc>
        <w:tc>
          <w:tcPr>
            <w:tcW w:w="3301" w:type="dxa"/>
          </w:tcPr>
          <w:p w:rsidR="003407D8" w:rsidRPr="002C7872" w:rsidRDefault="003407D8" w:rsidP="003407D8">
            <w:r w:rsidRPr="002C7872">
              <w:t>Консервированные фрукты /компот/</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r w:rsidR="003407D8" w:rsidRPr="000E542D" w:rsidTr="0082544D">
        <w:trPr>
          <w:trHeight w:val="251"/>
          <w:jc w:val="center"/>
        </w:trPr>
        <w:tc>
          <w:tcPr>
            <w:tcW w:w="1247" w:type="dxa"/>
            <w:vAlign w:val="center"/>
          </w:tcPr>
          <w:p w:rsidR="003407D8" w:rsidRPr="00F036E5" w:rsidRDefault="003407D8" w:rsidP="003407D8">
            <w:pPr>
              <w:pStyle w:val="aff"/>
              <w:widowControl w:val="0"/>
              <w:numPr>
                <w:ilvl w:val="0"/>
                <w:numId w:val="29"/>
              </w:numPr>
              <w:spacing w:after="120"/>
              <w:jc w:val="center"/>
              <w:rPr>
                <w:rFonts w:ascii="GHEA Grapalat" w:hAnsi="GHEA Grapalat"/>
                <w:lang w:val="en-US"/>
              </w:rPr>
            </w:pPr>
          </w:p>
        </w:tc>
        <w:tc>
          <w:tcPr>
            <w:tcW w:w="1500" w:type="dxa"/>
          </w:tcPr>
          <w:p w:rsidR="003407D8" w:rsidRPr="002C7872" w:rsidRDefault="003407D8" w:rsidP="003407D8">
            <w:r w:rsidRPr="002C7872">
              <w:t>15872400</w:t>
            </w:r>
          </w:p>
        </w:tc>
        <w:tc>
          <w:tcPr>
            <w:tcW w:w="3301" w:type="dxa"/>
          </w:tcPr>
          <w:p w:rsidR="003407D8" w:rsidRDefault="003407D8" w:rsidP="003407D8">
            <w:r w:rsidRPr="002C7872">
              <w:t>Соль пищевой</w:t>
            </w:r>
          </w:p>
        </w:tc>
        <w:tc>
          <w:tcPr>
            <w:tcW w:w="695"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3407D8" w:rsidRPr="000E542D" w:rsidRDefault="003407D8" w:rsidP="003407D8">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3407D8" w:rsidRPr="000E542D" w:rsidRDefault="003407D8" w:rsidP="003407D8">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3407D8" w:rsidRPr="000E542D" w:rsidRDefault="003407D8" w:rsidP="003407D8">
            <w:pPr>
              <w:jc w:val="center"/>
              <w:rPr>
                <w:rFonts w:ascii="GHEA Grapalat" w:hAnsi="GHEA Grapalat"/>
                <w:b/>
                <w:lang w:val="pt-BR"/>
              </w:rPr>
            </w:pPr>
            <w:r w:rsidRPr="000E542D">
              <w:rPr>
                <w:rFonts w:ascii="GHEA Grapalat" w:hAnsi="GHEA Grapalat"/>
                <w:sz w:val="20"/>
                <w:lang w:val="pt-BR"/>
              </w:rPr>
              <w:t>100%</w:t>
            </w:r>
          </w:p>
        </w:tc>
      </w:tr>
    </w:tbl>
    <w:p w:rsidR="00606A9F" w:rsidRDefault="00606A9F" w:rsidP="00B72983">
      <w:pPr>
        <w:widowControl w:val="0"/>
        <w:spacing w:after="160"/>
        <w:rPr>
          <w:rFonts w:ascii="GHEA Grapalat" w:hAnsi="GHEA Grapalat"/>
          <w:i/>
        </w:rPr>
      </w:pPr>
    </w:p>
    <w:p w:rsidR="00125B64" w:rsidRDefault="00125B64" w:rsidP="00B72983">
      <w:pPr>
        <w:widowControl w:val="0"/>
        <w:spacing w:after="16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25B64" w:rsidRPr="000E542D" w:rsidTr="005E24CE">
        <w:trPr>
          <w:jc w:val="center"/>
        </w:trPr>
        <w:tc>
          <w:tcPr>
            <w:tcW w:w="4536" w:type="dxa"/>
          </w:tcPr>
          <w:p w:rsidR="00125B64" w:rsidRPr="000E542D" w:rsidRDefault="00125B64" w:rsidP="005E24CE">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5E24CE">
            <w:pPr>
              <w:widowControl w:val="0"/>
              <w:rPr>
                <w:rFonts w:ascii="GHEA Grapalat" w:hAnsi="GHEA Grapalat"/>
                <w:i/>
                <w:lang w:val="af-ZA"/>
              </w:rPr>
            </w:pPr>
            <w:r w:rsidRPr="000E542D">
              <w:rPr>
                <w:rFonts w:ascii="GHEA Grapalat" w:hAnsi="GHEA Grapalat"/>
                <w:i/>
              </w:rPr>
              <w:t>“</w:t>
            </w:r>
            <w:r w:rsidR="005E24CE">
              <w:rPr>
                <w:rFonts w:ascii="GHEA Grapalat" w:hAnsi="GHEA Grapalat"/>
                <w:i/>
                <w:lang w:val="af-ZA"/>
              </w:rPr>
              <w:t>Димитровская</w:t>
            </w:r>
            <w:r>
              <w:rPr>
                <w:rFonts w:ascii="GHEA Grapalat" w:hAnsi="GHEA Grapalat"/>
                <w:i/>
                <w:lang w:val="af-ZA"/>
              </w:rPr>
              <w:t xml:space="preserve"> </w:t>
            </w:r>
            <w:r w:rsidRPr="000E542D">
              <w:rPr>
                <w:rFonts w:ascii="GHEA Grapalat" w:hAnsi="GHEA Grapalat"/>
                <w:i/>
                <w:lang w:val="af-ZA"/>
              </w:rPr>
              <w:t xml:space="preserve">средняя школа </w:t>
            </w:r>
          </w:p>
          <w:p w:rsidR="00125B64" w:rsidRPr="000E542D" w:rsidRDefault="00125B64" w:rsidP="005E24CE">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5E24CE">
            <w:pPr>
              <w:widowControl w:val="0"/>
              <w:rPr>
                <w:rFonts w:ascii="GHEA Grapalat" w:hAnsi="GHEA Grapalat"/>
                <w:i/>
              </w:rPr>
            </w:pPr>
          </w:p>
          <w:p w:rsidR="00125B64" w:rsidRPr="000E542D" w:rsidRDefault="00125B64" w:rsidP="005E24CE">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w:t>
            </w:r>
            <w:r w:rsidR="00D16BEA">
              <w:rPr>
                <w:rFonts w:ascii="Sylfaen" w:hAnsi="Sylfaen"/>
                <w:sz w:val="20"/>
                <w:szCs w:val="20"/>
                <w:lang w:val="hy-AM"/>
              </w:rPr>
              <w:t>04206226</w:t>
            </w:r>
          </w:p>
          <w:p w:rsidR="00125B64" w:rsidRPr="000E542D" w:rsidRDefault="00125B64" w:rsidP="005E24CE">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125B64" w:rsidP="005E24CE">
            <w:pPr>
              <w:rPr>
                <w:rFonts w:ascii="Sylfaen" w:hAnsi="Sylfaen"/>
                <w:sz w:val="20"/>
                <w:szCs w:val="20"/>
                <w:lang w:val="hy-AM"/>
              </w:rPr>
            </w:pPr>
            <w:r w:rsidRPr="000E542D">
              <w:rPr>
                <w:rFonts w:ascii="GHEA Grapalat" w:hAnsi="GHEA Grapalat"/>
                <w:i/>
              </w:rPr>
              <w:t xml:space="preserve">р/с - </w:t>
            </w:r>
            <w:r w:rsidR="00D16BEA">
              <w:rPr>
                <w:rFonts w:ascii="Sylfaen" w:hAnsi="Sylfaen"/>
                <w:sz w:val="20"/>
                <w:szCs w:val="20"/>
                <w:lang w:val="hy-AM"/>
              </w:rPr>
              <w:t>900418000338</w:t>
            </w:r>
          </w:p>
          <w:p w:rsidR="00125B64" w:rsidRPr="000E542D" w:rsidRDefault="00125B64" w:rsidP="005E24CE">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5E24CE">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5E24CE">
            <w:pPr>
              <w:widowControl w:val="0"/>
              <w:spacing w:after="160"/>
              <w:jc w:val="center"/>
              <w:rPr>
                <w:rFonts w:ascii="GHEA Grapalat" w:hAnsi="GHEA Grapalat"/>
              </w:rPr>
            </w:pPr>
          </w:p>
        </w:tc>
        <w:tc>
          <w:tcPr>
            <w:tcW w:w="4343" w:type="dxa"/>
          </w:tcPr>
          <w:p w:rsidR="00125B64" w:rsidRPr="000E542D" w:rsidRDefault="00125B64" w:rsidP="005E24CE">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5E24CE">
            <w:pPr>
              <w:widowControl w:val="0"/>
              <w:spacing w:after="160"/>
              <w:jc w:val="center"/>
              <w:rPr>
                <w:rFonts w:ascii="GHEA Grapalat" w:hAnsi="GHEA Grapalat"/>
                <w:b/>
                <w:lang w:val="en-US"/>
              </w:rPr>
            </w:pPr>
          </w:p>
          <w:p w:rsidR="00125B64" w:rsidRPr="000E542D" w:rsidRDefault="00125B64" w:rsidP="005E24CE">
            <w:pPr>
              <w:widowControl w:val="0"/>
              <w:spacing w:after="160"/>
              <w:jc w:val="center"/>
              <w:rPr>
                <w:rFonts w:ascii="GHEA Grapalat" w:hAnsi="GHEA Grapalat"/>
                <w:b/>
                <w:lang w:val="en-US"/>
              </w:rPr>
            </w:pPr>
          </w:p>
          <w:p w:rsidR="00125B64" w:rsidRPr="000E542D" w:rsidRDefault="00125B64" w:rsidP="005E24CE">
            <w:pPr>
              <w:widowControl w:val="0"/>
              <w:spacing w:after="160"/>
              <w:rPr>
                <w:rFonts w:ascii="GHEA Grapalat" w:hAnsi="GHEA Grapalat" w:cs="Sylfaen"/>
                <w:b/>
                <w:bCs/>
                <w:lang w:val="en-US"/>
              </w:rPr>
            </w:pPr>
          </w:p>
          <w:p w:rsidR="00125B64" w:rsidRPr="000E542D" w:rsidRDefault="00125B64" w:rsidP="005E24CE">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5E24CE">
            <w:pPr>
              <w:widowControl w:val="0"/>
              <w:spacing w:after="160"/>
              <w:jc w:val="center"/>
              <w:rPr>
                <w:rFonts w:ascii="GHEA Grapalat" w:hAnsi="GHEA Grapalat"/>
              </w:rPr>
            </w:pPr>
            <w:r w:rsidRPr="000E542D">
              <w:rPr>
                <w:rFonts w:ascii="GHEA Grapalat" w:hAnsi="GHEA Grapalat"/>
              </w:rPr>
              <w:t>М. П.</w:t>
            </w:r>
          </w:p>
        </w:tc>
      </w:tr>
    </w:tbl>
    <w:p w:rsidR="00125B64" w:rsidRPr="000E542D" w:rsidRDefault="00125B64" w:rsidP="00B72983">
      <w:pPr>
        <w:widowControl w:val="0"/>
        <w:spacing w:after="160"/>
        <w:rPr>
          <w:rFonts w:ascii="GHEA Grapalat" w:hAnsi="GHEA Grapalat"/>
          <w:i/>
        </w:rPr>
      </w:pPr>
    </w:p>
    <w:p w:rsidR="00606A9F" w:rsidRPr="000E542D" w:rsidRDefault="00606A9F"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sectPr w:rsidR="007B1470" w:rsidRPr="000E542D" w:rsidSect="00B72983">
          <w:pgSz w:w="16838" w:h="11906" w:orient="landscape" w:code="9"/>
          <w:pgMar w:top="630" w:right="638" w:bottom="990" w:left="450" w:header="562" w:footer="562" w:gutter="0"/>
          <w:cols w:space="720"/>
        </w:sect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lastRenderedPageBreak/>
        <w:t>Приложение № 3</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7B1470" w:rsidRPr="000E542D">
        <w:rPr>
          <w:rFonts w:ascii="GHEA Grapalat" w:hAnsi="GHEA Grapalat"/>
          <w:i/>
        </w:rPr>
        <w:br/>
        <w:t xml:space="preserve">заключенному </w:t>
      </w:r>
      <w:r w:rsidR="00AE303F" w:rsidRPr="000E542D">
        <w:rPr>
          <w:rFonts w:ascii="GHEA Grapalat" w:hAnsi="GHEA Grapalat"/>
          <w:i/>
        </w:rPr>
        <w:t>"</w:t>
      </w:r>
      <w:r w:rsidR="007B1470" w:rsidRPr="000E542D">
        <w:rPr>
          <w:rFonts w:ascii="GHEA Grapalat" w:hAnsi="GHEA Grapalat"/>
          <w:i/>
        </w:rPr>
        <w:tab/>
      </w:r>
      <w:r w:rsidR="00AE303F" w:rsidRPr="000E542D">
        <w:rPr>
          <w:rFonts w:ascii="GHEA Grapalat" w:hAnsi="GHEA Grapalat"/>
          <w:i/>
        </w:rPr>
        <w:t>"</w:t>
      </w:r>
      <w:r w:rsidR="007B1470" w:rsidRPr="000E542D">
        <w:rPr>
          <w:rFonts w:ascii="GHEA Grapalat" w:hAnsi="GHEA Grapalat"/>
          <w:i/>
        </w:rPr>
        <w:tab/>
      </w:r>
      <w:r w:rsidRPr="000E542D">
        <w:rPr>
          <w:rFonts w:ascii="GHEA Grapalat" w:hAnsi="GHEA Grapalat"/>
          <w:i/>
        </w:rPr>
        <w:t>20</w:t>
      </w:r>
      <w:r w:rsidR="007B1470"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32"/>
        <w:gridCol w:w="5033"/>
      </w:tblGrid>
      <w:tr w:rsidR="00D93375" w:rsidRPr="000E542D" w:rsidTr="008818E3">
        <w:trPr>
          <w:tblCellSpacing w:w="7" w:type="dxa"/>
          <w:jc w:val="center"/>
        </w:trPr>
        <w:tc>
          <w:tcPr>
            <w:tcW w:w="0" w:type="auto"/>
            <w:vAlign w:val="center"/>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rPr>
              <w:t>Сторона договора</w:t>
            </w:r>
            <w:r w:rsidRPr="000E542D">
              <w:rPr>
                <w:rFonts w:ascii="GHEA Grapalat" w:hAnsi="GHEA Grapalat"/>
                <w:color w:val="000000"/>
              </w:rPr>
              <w:t xml:space="preserve"> </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w:t>
            </w:r>
            <w:r w:rsidR="007B1470" w:rsidRPr="000E542D">
              <w:rPr>
                <w:rFonts w:ascii="GHEA Grapalat" w:hAnsi="GHEA Grapalat"/>
                <w:color w:val="000000"/>
              </w:rPr>
              <w:t>____</w:t>
            </w:r>
            <w:r w:rsidRPr="000E542D">
              <w:rPr>
                <w:rFonts w:ascii="GHEA Grapalat" w:hAnsi="GHEA Grapalat"/>
                <w:color w:val="000000"/>
              </w:rPr>
              <w:t>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________________________</w:t>
            </w:r>
            <w:r w:rsidR="007B1470" w:rsidRPr="000E542D">
              <w:rPr>
                <w:rFonts w:ascii="GHEA Grapalat" w:hAnsi="GHEA Grapalat"/>
                <w:color w:val="000000"/>
              </w:rPr>
              <w:t>____</w:t>
            </w:r>
            <w:r w:rsidRPr="000E542D">
              <w:rPr>
                <w:rFonts w:ascii="GHEA Grapalat" w:hAnsi="GHEA Grapalat"/>
                <w:color w:val="000000"/>
              </w:rPr>
              <w:t>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место нахождения 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Р/</w:t>
            </w:r>
            <w:proofErr w:type="gramStart"/>
            <w:r w:rsidRPr="000E542D">
              <w:rPr>
                <w:rFonts w:ascii="GHEA Grapalat" w:hAnsi="GHEA Grapalat"/>
                <w:color w:val="000000"/>
              </w:rPr>
              <w:t>С</w:t>
            </w:r>
            <w:proofErr w:type="gramEnd"/>
            <w:r w:rsidRPr="000E542D">
              <w:rPr>
                <w:rFonts w:ascii="GHEA Grapalat" w:hAnsi="GHEA Grapalat"/>
                <w:color w:val="000000"/>
              </w:rPr>
              <w:t>_______</w:t>
            </w:r>
            <w:r w:rsidR="007B1470" w:rsidRPr="000E542D">
              <w:rPr>
                <w:rFonts w:ascii="GHEA Grapalat" w:hAnsi="GHEA Grapalat"/>
                <w:color w:val="000000"/>
              </w:rPr>
              <w:t>___</w:t>
            </w:r>
            <w:r w:rsidRPr="000E542D">
              <w:rPr>
                <w:rFonts w:ascii="GHEA Grapalat" w:hAnsi="GHEA Grapalat"/>
                <w:color w:val="000000"/>
              </w:rPr>
              <w:t>__________________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УНН__________________</w:t>
            </w:r>
            <w:r w:rsidR="007B1470" w:rsidRPr="000E542D">
              <w:rPr>
                <w:rFonts w:ascii="GHEA Grapalat" w:hAnsi="GHEA Grapalat"/>
                <w:color w:val="000000"/>
              </w:rPr>
              <w:t>____</w:t>
            </w:r>
            <w:r w:rsidRPr="000E542D">
              <w:rPr>
                <w:rFonts w:ascii="GHEA Grapalat" w:hAnsi="GHEA Grapalat"/>
                <w:color w:val="000000"/>
              </w:rPr>
              <w:t>_____</w:t>
            </w:r>
          </w:p>
        </w:tc>
        <w:tc>
          <w:tcPr>
            <w:tcW w:w="0" w:type="auto"/>
            <w:vAlign w:val="center"/>
          </w:tcPr>
          <w:p w:rsidR="00D93375" w:rsidRPr="000E542D" w:rsidRDefault="00D93375" w:rsidP="00B72983">
            <w:pPr>
              <w:widowControl w:val="0"/>
              <w:spacing w:after="160"/>
              <w:jc w:val="center"/>
              <w:rPr>
                <w:rFonts w:ascii="GHEA Grapalat" w:hAnsi="GHEA Grapalat"/>
                <w:color w:val="000000"/>
              </w:rPr>
            </w:pPr>
            <w:r w:rsidRPr="000E542D">
              <w:rPr>
                <w:rFonts w:ascii="GHEA Grapalat" w:hAnsi="GHEA Grapalat"/>
                <w:color w:val="000000"/>
              </w:rPr>
              <w:t>Заказчик</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w:t>
            </w:r>
            <w:r w:rsidR="007B1470" w:rsidRPr="000E542D">
              <w:rPr>
                <w:rFonts w:ascii="GHEA Grapalat" w:hAnsi="GHEA Grapalat"/>
                <w:color w:val="000000"/>
              </w:rPr>
              <w:t>___</w:t>
            </w:r>
            <w:r w:rsidRPr="000E542D">
              <w:rPr>
                <w:rFonts w:ascii="GHEA Grapalat" w:hAnsi="GHEA Grapalat"/>
                <w:color w:val="000000"/>
              </w:rPr>
              <w:t>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_______________</w:t>
            </w:r>
            <w:r w:rsidR="007B1470" w:rsidRPr="000E542D">
              <w:rPr>
                <w:rFonts w:ascii="GHEA Grapalat" w:hAnsi="GHEA Grapalat"/>
                <w:color w:val="000000"/>
              </w:rPr>
              <w:t>____</w:t>
            </w:r>
            <w:r w:rsidRPr="000E542D">
              <w:rPr>
                <w:rFonts w:ascii="GHEA Grapalat" w:hAnsi="GHEA Grapalat"/>
                <w:color w:val="000000"/>
              </w:rPr>
              <w:t>______________</w:t>
            </w:r>
          </w:p>
          <w:p w:rsidR="00D93375" w:rsidRPr="000E542D" w:rsidRDefault="007B1470" w:rsidP="00B72983">
            <w:pPr>
              <w:widowControl w:val="0"/>
              <w:spacing w:after="160"/>
              <w:ind w:right="607"/>
              <w:jc w:val="right"/>
              <w:rPr>
                <w:rFonts w:ascii="GHEA Grapalat" w:hAnsi="GHEA Grapalat"/>
                <w:iCs/>
                <w:color w:val="000000"/>
              </w:rPr>
            </w:pPr>
            <w:r w:rsidRPr="000E542D">
              <w:rPr>
                <w:rFonts w:ascii="GHEA Grapalat" w:hAnsi="GHEA Grapalat"/>
                <w:color w:val="000000"/>
              </w:rPr>
              <w:t xml:space="preserve">место нахождения </w:t>
            </w:r>
            <w:r w:rsidR="00D93375" w:rsidRPr="000E542D">
              <w:rPr>
                <w:rFonts w:ascii="GHEA Grapalat" w:hAnsi="GHEA Grapalat"/>
                <w:color w:val="000000"/>
              </w:rPr>
              <w:t>_________________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Р/</w:t>
            </w:r>
            <w:proofErr w:type="gramStart"/>
            <w:r w:rsidRPr="000E542D">
              <w:rPr>
                <w:rFonts w:ascii="GHEA Grapalat" w:hAnsi="GHEA Grapalat"/>
                <w:color w:val="000000"/>
              </w:rPr>
              <w:t>С</w:t>
            </w:r>
            <w:proofErr w:type="gramEnd"/>
            <w:r w:rsidRPr="000E542D">
              <w:rPr>
                <w:rFonts w:ascii="GHEA Grapalat" w:hAnsi="GHEA Grapalat"/>
                <w:color w:val="000000"/>
              </w:rPr>
              <w:t>_____________</w:t>
            </w:r>
            <w:r w:rsidR="007B1470" w:rsidRPr="000E542D">
              <w:rPr>
                <w:rFonts w:ascii="GHEA Grapalat" w:hAnsi="GHEA Grapalat"/>
                <w:color w:val="000000"/>
              </w:rPr>
              <w:t>__</w:t>
            </w:r>
            <w:r w:rsidRPr="000E542D">
              <w:rPr>
                <w:rFonts w:ascii="GHEA Grapalat" w:hAnsi="GHEA Grapalat"/>
                <w:color w:val="000000"/>
              </w:rPr>
              <w:t>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УНН_____________</w:t>
            </w:r>
            <w:r w:rsidR="007B1470" w:rsidRPr="000E542D">
              <w:rPr>
                <w:rFonts w:ascii="GHEA Grapalat" w:hAnsi="GHEA Grapalat"/>
                <w:color w:val="000000"/>
              </w:rPr>
              <w:t>__</w:t>
            </w:r>
            <w:r w:rsidRPr="000E542D">
              <w:rPr>
                <w:rFonts w:ascii="GHEA Grapalat" w:hAnsi="GHEA Grapalat"/>
                <w:color w:val="000000"/>
              </w:rPr>
              <w:t>______________</w:t>
            </w:r>
          </w:p>
        </w:tc>
      </w:tr>
    </w:tbl>
    <w:p w:rsidR="0010292A" w:rsidRPr="000E542D" w:rsidRDefault="0010292A" w:rsidP="00B72983">
      <w:pPr>
        <w:widowControl w:val="0"/>
        <w:spacing w:after="160"/>
        <w:ind w:firstLine="375"/>
        <w:rPr>
          <w:rFonts w:ascii="GHEA Grapalat" w:hAnsi="GHEA Grapalat"/>
          <w:iCs/>
          <w:color w:val="000000"/>
        </w:rPr>
      </w:pP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АКТ №</w:t>
      </w: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 xml:space="preserve">ПРИЕМА-ПЕРЕДАЧИ РЕЗУЛЬТАТОВ ИСПОЛНЕНИЯ ДОГОВОРА </w:t>
      </w:r>
      <w:r w:rsidR="007B1470" w:rsidRPr="000E542D">
        <w:rPr>
          <w:rFonts w:ascii="GHEA Grapalat" w:hAnsi="GHEA Grapalat"/>
          <w:b/>
          <w:bCs/>
          <w:iCs/>
          <w:color w:val="000000"/>
        </w:rPr>
        <w:br/>
      </w:r>
      <w:r w:rsidRPr="000E542D">
        <w:rPr>
          <w:rFonts w:ascii="GHEA Grapalat" w:hAnsi="GHEA Grapalat"/>
          <w:b/>
          <w:color w:val="000000"/>
        </w:rPr>
        <w:t>ИЛИ ЕГО ЧАСТИ</w:t>
      </w:r>
    </w:p>
    <w:p w:rsidR="0010292A" w:rsidRPr="000E542D" w:rsidRDefault="0010292A" w:rsidP="00B72983">
      <w:pPr>
        <w:pStyle w:val="a3"/>
        <w:widowControl w:val="0"/>
        <w:spacing w:after="160" w:line="240" w:lineRule="auto"/>
        <w:ind w:firstLine="0"/>
        <w:jc w:val="center"/>
        <w:rPr>
          <w:rFonts w:ascii="GHEA Grapalat" w:hAnsi="GHEA Grapalat"/>
          <w:b/>
          <w:bCs/>
          <w:iCs/>
          <w:sz w:val="24"/>
          <w:szCs w:val="24"/>
        </w:rPr>
      </w:pPr>
    </w:p>
    <w:p w:rsidR="0010292A" w:rsidRPr="000E542D" w:rsidRDefault="007B1470" w:rsidP="00B72983">
      <w:pPr>
        <w:pStyle w:val="a3"/>
        <w:widowControl w:val="0"/>
        <w:tabs>
          <w:tab w:val="left" w:pos="1134"/>
          <w:tab w:val="left" w:pos="2268"/>
          <w:tab w:val="left" w:pos="3261"/>
        </w:tabs>
        <w:spacing w:after="160" w:line="240" w:lineRule="auto"/>
        <w:ind w:firstLine="540"/>
        <w:rPr>
          <w:rFonts w:ascii="GHEA Grapalat" w:hAnsi="GHEA Grapalat"/>
          <w:iCs/>
          <w:sz w:val="24"/>
          <w:szCs w:val="24"/>
        </w:rPr>
      </w:pPr>
      <w:r w:rsidRPr="000E542D">
        <w:rPr>
          <w:rFonts w:ascii="GHEA Grapalat" w:hAnsi="GHEA Grapalat"/>
          <w:sz w:val="24"/>
          <w:szCs w:val="24"/>
        </w:rPr>
        <w:t>"</w:t>
      </w:r>
      <w:r w:rsidRPr="000E542D">
        <w:rPr>
          <w:rFonts w:ascii="GHEA Grapalat" w:hAnsi="GHEA Grapalat"/>
          <w:sz w:val="24"/>
          <w:szCs w:val="24"/>
        </w:rPr>
        <w:tab/>
      </w:r>
      <w:r w:rsidR="0010292A" w:rsidRPr="000E542D">
        <w:rPr>
          <w:rFonts w:ascii="GHEA Grapalat" w:hAnsi="GHEA Grapalat"/>
          <w:sz w:val="24"/>
          <w:szCs w:val="24"/>
        </w:rPr>
        <w:t>" "</w:t>
      </w:r>
      <w:r w:rsidRPr="000E542D">
        <w:rPr>
          <w:rFonts w:ascii="GHEA Grapalat" w:hAnsi="GHEA Grapalat"/>
          <w:sz w:val="24"/>
          <w:szCs w:val="24"/>
        </w:rPr>
        <w:tab/>
        <w:t xml:space="preserve">" </w:t>
      </w:r>
      <w:r w:rsidR="0010292A" w:rsidRPr="000E542D">
        <w:rPr>
          <w:rFonts w:ascii="GHEA Grapalat" w:hAnsi="GHEA Grapalat"/>
          <w:sz w:val="24"/>
          <w:szCs w:val="24"/>
        </w:rPr>
        <w:t>20</w:t>
      </w:r>
      <w:r w:rsidRPr="000E542D">
        <w:rPr>
          <w:rFonts w:ascii="GHEA Grapalat" w:hAnsi="GHEA Grapalat"/>
          <w:sz w:val="24"/>
          <w:szCs w:val="24"/>
        </w:rPr>
        <w:tab/>
      </w:r>
      <w:r w:rsidR="0010292A" w:rsidRPr="000E542D">
        <w:rPr>
          <w:rFonts w:ascii="GHEA Grapalat" w:hAnsi="GHEA Grapalat"/>
          <w:sz w:val="24"/>
          <w:szCs w:val="24"/>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 xml:space="preserve">Наименование договора (далее — </w:t>
      </w:r>
      <w:proofErr w:type="gramStart"/>
      <w:r w:rsidRPr="000E542D">
        <w:rPr>
          <w:rFonts w:ascii="GHEA Grapalat" w:hAnsi="GHEA Grapalat"/>
          <w:color w:val="000000"/>
        </w:rPr>
        <w:t>Догово</w:t>
      </w:r>
      <w:r w:rsidR="007B1470" w:rsidRPr="000E542D">
        <w:rPr>
          <w:rFonts w:ascii="GHEA Grapalat" w:hAnsi="GHEA Grapalat"/>
          <w:color w:val="000000"/>
        </w:rPr>
        <w:t>р)_</w:t>
      </w:r>
      <w:proofErr w:type="gramEnd"/>
      <w:r w:rsidR="007B1470" w:rsidRPr="000E542D">
        <w:rPr>
          <w:rFonts w:ascii="GHEA Grapalat" w:hAnsi="GHEA Grapalat"/>
          <w:color w:val="000000"/>
        </w:rPr>
        <w:t>____________________________</w:t>
      </w:r>
      <w:r w:rsidRPr="000E542D">
        <w:rPr>
          <w:rFonts w:ascii="GHEA Grapalat" w:hAnsi="GHEA Grapalat"/>
          <w:color w:val="000000"/>
        </w:rPr>
        <w:t>_</w:t>
      </w:r>
    </w:p>
    <w:p w:rsidR="0010292A" w:rsidRPr="000E542D" w:rsidRDefault="0010292A" w:rsidP="00B72983">
      <w:pPr>
        <w:pStyle w:val="af4"/>
        <w:widowControl w:val="0"/>
        <w:tabs>
          <w:tab w:val="left" w:pos="3402"/>
        </w:tabs>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Дата заключения Договора "</w:t>
      </w:r>
      <w:r w:rsidR="007B1470" w:rsidRPr="000E542D">
        <w:rPr>
          <w:rFonts w:ascii="GHEA Grapalat" w:hAnsi="GHEA Grapalat"/>
          <w:color w:val="000000"/>
        </w:rPr>
        <w:tab/>
      </w:r>
      <w:r w:rsidRPr="000E542D">
        <w:rPr>
          <w:rFonts w:ascii="GHEA Grapalat" w:hAnsi="GHEA Grapalat"/>
          <w:color w:val="000000"/>
        </w:rPr>
        <w:t>" "</w:t>
      </w:r>
      <w:r w:rsidR="007B1470" w:rsidRPr="000E542D">
        <w:rPr>
          <w:rFonts w:ascii="GHEA Grapalat" w:hAnsi="GHEA Grapalat"/>
          <w:color w:val="000000"/>
        </w:rPr>
        <w:tab/>
      </w:r>
      <w:r w:rsidRPr="000E542D">
        <w:rPr>
          <w:rFonts w:ascii="GHEA Grapalat" w:hAnsi="GHEA Grapalat"/>
          <w:color w:val="000000"/>
        </w:rPr>
        <w:t>" 20</w:t>
      </w:r>
      <w:r w:rsidR="007B1470" w:rsidRPr="000E542D">
        <w:rPr>
          <w:rFonts w:ascii="GHEA Grapalat" w:hAnsi="GHEA Grapalat"/>
          <w:color w:val="000000"/>
        </w:rPr>
        <w:tab/>
      </w:r>
      <w:r w:rsidRPr="000E542D">
        <w:rPr>
          <w:rFonts w:ascii="GHEA Grapalat" w:hAnsi="GHEA Grapalat"/>
          <w:color w:val="000000"/>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Номер Договора ____</w:t>
      </w:r>
      <w:r w:rsidR="007B1470" w:rsidRPr="000E542D">
        <w:rPr>
          <w:rFonts w:ascii="GHEA Grapalat" w:hAnsi="GHEA Grapalat"/>
          <w:color w:val="000000"/>
        </w:rPr>
        <w:t>________________</w:t>
      </w:r>
      <w:r w:rsidRPr="000E542D">
        <w:rPr>
          <w:rFonts w:ascii="GHEA Grapalat" w:hAnsi="GHEA Grapalat"/>
          <w:color w:val="000000"/>
        </w:rPr>
        <w:t>______</w:t>
      </w:r>
    </w:p>
    <w:p w:rsidR="0010292A" w:rsidRPr="000E542D" w:rsidRDefault="0010292A" w:rsidP="00B72983">
      <w:pPr>
        <w:widowControl w:val="0"/>
        <w:tabs>
          <w:tab w:val="left" w:pos="6804"/>
          <w:tab w:val="left" w:pos="7797"/>
          <w:tab w:val="left" w:pos="8647"/>
        </w:tabs>
        <w:spacing w:after="160"/>
        <w:ind w:firstLine="540"/>
        <w:jc w:val="both"/>
        <w:rPr>
          <w:rFonts w:ascii="GHEA Grapalat" w:hAnsi="GHEA Grapalat" w:cs="Sylfaen"/>
          <w:iCs/>
        </w:rPr>
      </w:pPr>
      <w:r w:rsidRPr="000E542D">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0E542D">
        <w:rPr>
          <w:rFonts w:ascii="GHEA Grapalat" w:hAnsi="GHEA Grapalat"/>
          <w:color w:val="000000"/>
        </w:rPr>
        <w:t>_ ,</w:t>
      </w:r>
      <w:proofErr w:type="gramEnd"/>
      <w:r w:rsidRPr="000E542D">
        <w:rPr>
          <w:rFonts w:ascii="GHEA Grapalat" w:hAnsi="GHEA Grapalat"/>
          <w:color w:val="000000"/>
        </w:rPr>
        <w:t xml:space="preserve"> выписанный "</w:t>
      </w:r>
      <w:r w:rsidR="007B1470" w:rsidRPr="000E542D">
        <w:rPr>
          <w:rFonts w:ascii="GHEA Grapalat" w:hAnsi="GHEA Grapalat"/>
          <w:color w:val="000000"/>
        </w:rPr>
        <w:tab/>
        <w:t>"</w:t>
      </w:r>
      <w:r w:rsidR="00F637B1" w:rsidRPr="000E542D">
        <w:rPr>
          <w:rFonts w:ascii="GHEA Grapalat" w:hAnsi="GHEA Grapalat"/>
          <w:color w:val="000000"/>
        </w:rPr>
        <w:t xml:space="preserve"> </w:t>
      </w:r>
      <w:r w:rsidRPr="000E542D">
        <w:rPr>
          <w:rFonts w:ascii="GHEA Grapalat" w:hAnsi="GHEA Grapalat"/>
          <w:color w:val="000000"/>
        </w:rPr>
        <w:t>"</w:t>
      </w:r>
      <w:r w:rsidR="00F637B1" w:rsidRPr="000E542D">
        <w:rPr>
          <w:rFonts w:ascii="GHEA Grapalat" w:hAnsi="GHEA Grapalat"/>
          <w:color w:val="000000"/>
        </w:rPr>
        <w:tab/>
        <w:t xml:space="preserve">" </w:t>
      </w:r>
      <w:r w:rsidRPr="000E542D">
        <w:rPr>
          <w:rFonts w:ascii="GHEA Grapalat" w:hAnsi="GHEA Grapalat"/>
          <w:color w:val="000000"/>
        </w:rPr>
        <w:t>20</w:t>
      </w:r>
      <w:r w:rsidR="00F637B1" w:rsidRPr="000E542D">
        <w:rPr>
          <w:rFonts w:ascii="GHEA Grapalat" w:hAnsi="GHEA Grapalat"/>
          <w:color w:val="000000"/>
        </w:rPr>
        <w:tab/>
      </w:r>
      <w:r w:rsidRPr="000E542D">
        <w:rPr>
          <w:rFonts w:ascii="GHEA Grapalat" w:hAnsi="GHEA Grapalat"/>
          <w:color w:val="000000"/>
        </w:rPr>
        <w:t>г., составили настоящий акт о следующем:</w:t>
      </w:r>
    </w:p>
    <w:p w:rsidR="0010292A" w:rsidRPr="000E542D" w:rsidRDefault="0010292A" w:rsidP="00B72983">
      <w:pPr>
        <w:widowControl w:val="0"/>
        <w:spacing w:after="160"/>
        <w:jc w:val="both"/>
        <w:rPr>
          <w:rFonts w:ascii="GHEA Grapalat" w:hAnsi="GHEA Grapalat"/>
          <w:iCs/>
          <w:color w:val="000000"/>
        </w:rPr>
      </w:pPr>
      <w:r w:rsidRPr="000E542D">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0E542D" w:rsidTr="00F637B1">
        <w:trPr>
          <w:jc w:val="center"/>
        </w:trPr>
        <w:tc>
          <w:tcPr>
            <w:tcW w:w="35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w:t>
            </w:r>
          </w:p>
        </w:tc>
        <w:tc>
          <w:tcPr>
            <w:tcW w:w="10800" w:type="dxa"/>
            <w:gridSpan w:val="8"/>
            <w:shd w:val="clear" w:color="auto" w:fill="auto"/>
            <w:vAlign w:val="center"/>
          </w:tcPr>
          <w:p w:rsidR="0010292A" w:rsidRPr="000E542D" w:rsidRDefault="0010292A" w:rsidP="00B72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0E542D">
              <w:rPr>
                <w:rFonts w:ascii="GHEA Grapalat" w:hAnsi="GHEA Grapalat"/>
              </w:rPr>
              <w:t>Поставленные товары</w:t>
            </w:r>
          </w:p>
        </w:tc>
      </w:tr>
      <w:tr w:rsidR="0010292A" w:rsidRPr="000E542D" w:rsidTr="00F637B1">
        <w:trPr>
          <w:jc w:val="center"/>
        </w:trPr>
        <w:tc>
          <w:tcPr>
            <w:tcW w:w="357" w:type="dxa"/>
            <w:vMerge/>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краткое изложение технической характеристики</w:t>
            </w:r>
          </w:p>
        </w:tc>
        <w:tc>
          <w:tcPr>
            <w:tcW w:w="291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количественный показатель</w:t>
            </w:r>
          </w:p>
        </w:tc>
        <w:tc>
          <w:tcPr>
            <w:tcW w:w="297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исполнения</w:t>
            </w:r>
          </w:p>
        </w:tc>
        <w:tc>
          <w:tcPr>
            <w:tcW w:w="1168"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 xml:space="preserve">Сумма, подлежащая уплате (тыс. </w:t>
            </w:r>
            <w:proofErr w:type="spellStart"/>
            <w:r w:rsidRPr="000E542D">
              <w:rPr>
                <w:rFonts w:ascii="GHEA Grapalat" w:hAnsi="GHEA Grapalat"/>
              </w:rPr>
              <w:t>драмов</w:t>
            </w:r>
            <w:proofErr w:type="spellEnd"/>
            <w:r w:rsidRPr="000E542D">
              <w:rPr>
                <w:rFonts w:ascii="GHEA Grapalat" w:hAnsi="GHEA Grapalat"/>
              </w:rPr>
              <w:t>)</w:t>
            </w:r>
          </w:p>
        </w:tc>
        <w:tc>
          <w:tcPr>
            <w:tcW w:w="112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оплаты (по графику оплаты)</w:t>
            </w:r>
          </w:p>
        </w:tc>
      </w:tr>
      <w:tr w:rsidR="0010292A" w:rsidRPr="000E542D" w:rsidTr="00F637B1">
        <w:trPr>
          <w:trHeight w:val="1105"/>
          <w:jc w:val="center"/>
        </w:trPr>
        <w:tc>
          <w:tcPr>
            <w:tcW w:w="357" w:type="dxa"/>
            <w:vMerge/>
            <w:tcBorders>
              <w:bottom w:val="single" w:sz="4" w:space="0" w:color="auto"/>
            </w:tcBorders>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842"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168"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r>
    </w:tbl>
    <w:p w:rsidR="0010292A" w:rsidRPr="000E542D" w:rsidRDefault="0010292A" w:rsidP="00B72983">
      <w:pPr>
        <w:widowControl w:val="0"/>
        <w:spacing w:after="160"/>
        <w:ind w:firstLine="375"/>
        <w:jc w:val="both"/>
        <w:rPr>
          <w:rFonts w:ascii="GHEA Grapalat" w:hAnsi="GHEA Grapalat" w:cs="Arial"/>
          <w:iCs/>
          <w:color w:val="000000"/>
        </w:rPr>
      </w:pPr>
    </w:p>
    <w:p w:rsidR="0010292A" w:rsidRPr="000E542D" w:rsidRDefault="0010292A" w:rsidP="00B72983">
      <w:pPr>
        <w:widowControl w:val="0"/>
        <w:spacing w:after="160"/>
        <w:ind w:firstLine="567"/>
        <w:jc w:val="both"/>
        <w:rPr>
          <w:rFonts w:ascii="GHEA Grapalat" w:hAnsi="GHEA Grapalat"/>
          <w:iCs/>
          <w:snapToGrid w:val="0"/>
          <w:color w:val="000000"/>
        </w:rPr>
      </w:pPr>
      <w:r w:rsidRPr="000E542D">
        <w:rPr>
          <w:rFonts w:ascii="GHEA Grapalat" w:hAnsi="GHEA Grapalat"/>
        </w:rPr>
        <w:t xml:space="preserve">Счет-фактура и положительное заключение, послужившие основанием для </w:t>
      </w:r>
      <w:r w:rsidRPr="000E542D">
        <w:rPr>
          <w:rFonts w:ascii="GHEA Grapalat" w:hAnsi="GHEA Grapalat"/>
        </w:rPr>
        <w:lastRenderedPageBreak/>
        <w:t>подтверждения в двустороннем порядке настоящего Акта, являются составляющей частью настоящего Акта и прилагаются.</w:t>
      </w:r>
    </w:p>
    <w:p w:rsidR="0010292A" w:rsidRPr="000E542D" w:rsidRDefault="0010292A" w:rsidP="00B72983">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D93375" w:rsidRPr="000E542D" w:rsidTr="00F637B1">
        <w:trPr>
          <w:trHeight w:val="266"/>
          <w:jc w:val="center"/>
        </w:trPr>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 xml:space="preserve">Товар передал </w:t>
            </w:r>
          </w:p>
        </w:tc>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Товар принял</w:t>
            </w:r>
          </w:p>
        </w:tc>
      </w:tr>
      <w:tr w:rsidR="00D93375" w:rsidRPr="000E542D" w:rsidTr="00F637B1">
        <w:trPr>
          <w:trHeight w:val="473"/>
          <w:jc w:val="center"/>
        </w:trPr>
        <w:tc>
          <w:tcPr>
            <w:tcW w:w="0" w:type="auto"/>
          </w:tcPr>
          <w:p w:rsidR="00D93375" w:rsidRPr="000E542D" w:rsidRDefault="00D237F3" w:rsidP="00B72983">
            <w:pPr>
              <w:widowControl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r>
      <w:tr w:rsidR="00D93375" w:rsidRPr="000E542D" w:rsidTr="00F637B1">
        <w:trPr>
          <w:trHeight w:val="503"/>
          <w:jc w:val="center"/>
        </w:trPr>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w:t>
            </w:r>
            <w:r w:rsidR="00D237F3" w:rsidRPr="000E542D">
              <w:rPr>
                <w:rFonts w:ascii="GHEA Grapalat" w:hAnsi="GHEA Grapalat"/>
              </w:rPr>
              <w:t>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r>
      <w:tr w:rsidR="00D93375" w:rsidRPr="000E542D" w:rsidTr="00F637B1">
        <w:trPr>
          <w:trHeight w:val="281"/>
          <w:jc w:val="center"/>
        </w:trPr>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r>
    </w:tbl>
    <w:p w:rsidR="0010292A" w:rsidRPr="000E542D" w:rsidRDefault="0010292A" w:rsidP="00B72983">
      <w:pPr>
        <w:widowControl w:val="0"/>
        <w:spacing w:after="160"/>
        <w:ind w:firstLine="375"/>
        <w:jc w:val="both"/>
        <w:rPr>
          <w:rFonts w:ascii="GHEA Grapalat" w:hAnsi="GHEA Grapalat"/>
          <w:iCs/>
          <w:snapToGrid w:val="0"/>
          <w:color w:val="000000"/>
        </w:rPr>
      </w:pPr>
    </w:p>
    <w:p w:rsidR="0010292A" w:rsidRPr="000E542D" w:rsidRDefault="0010292A" w:rsidP="00B72983">
      <w:pPr>
        <w:widowControl w:val="0"/>
        <w:spacing w:after="160"/>
        <w:ind w:left="-142" w:firstLine="142"/>
        <w:jc w:val="center"/>
        <w:rPr>
          <w:rFonts w:ascii="GHEA Grapalat" w:hAnsi="GHEA Grapalat" w:cs="Sylfaen"/>
          <w:b/>
          <w:lang w:val="en-US"/>
        </w:rPr>
      </w:pPr>
    </w:p>
    <w:p w:rsidR="00606A9F" w:rsidRPr="000E542D" w:rsidRDefault="00606A9F" w:rsidP="00B72983">
      <w:pPr>
        <w:widowControl w:val="0"/>
        <w:spacing w:after="160"/>
        <w:ind w:left="-142" w:firstLine="142"/>
        <w:jc w:val="center"/>
        <w:rPr>
          <w:rFonts w:ascii="GHEA Grapalat" w:hAnsi="GHEA Grapalat" w:cs="Sylfaen"/>
          <w:b/>
        </w:rPr>
      </w:pPr>
      <w:r w:rsidRPr="000E542D">
        <w:rPr>
          <w:rFonts w:ascii="GHEA Grapalat" w:hAnsi="GHEA Grapalat"/>
        </w:rPr>
        <w:br w:type="page"/>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lastRenderedPageBreak/>
        <w:t>Приложение № 3.1</w:t>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t xml:space="preserve">к Договору под кодом </w:t>
      </w:r>
      <w:r w:rsidR="00F637B1" w:rsidRPr="000E542D">
        <w:rPr>
          <w:rFonts w:ascii="GHEA Grapalat" w:hAnsi="GHEA Grapalat" w:cs="Sylfaen"/>
          <w:i/>
        </w:rPr>
        <w:br/>
      </w:r>
      <w:r w:rsidRPr="000E542D">
        <w:rPr>
          <w:rFonts w:ascii="GHEA Grapalat" w:hAnsi="GHEA Grapalat"/>
          <w:i/>
        </w:rPr>
        <w:t xml:space="preserve">заключенному </w:t>
      </w:r>
      <w:r w:rsidR="00AE303F" w:rsidRPr="000E542D">
        <w:rPr>
          <w:rFonts w:ascii="GHEA Grapalat" w:hAnsi="GHEA Grapalat"/>
          <w:i/>
        </w:rPr>
        <w:t>"</w:t>
      </w:r>
      <w:r w:rsidR="00F637B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F637B1" w:rsidRPr="000E542D">
        <w:rPr>
          <w:rFonts w:ascii="GHEA Grapalat" w:hAnsi="GHEA Grapalat"/>
          <w:i/>
        </w:rPr>
        <w:tab/>
      </w:r>
      <w:r w:rsidRPr="000E542D">
        <w:rPr>
          <w:rFonts w:ascii="GHEA Grapalat" w:hAnsi="GHEA Grapalat"/>
          <w:i/>
        </w:rPr>
        <w:t>20</w:t>
      </w:r>
      <w:r w:rsidR="00F637B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rPr>
      </w:pPr>
    </w:p>
    <w:p w:rsidR="00606A9F" w:rsidRPr="000E542D" w:rsidRDefault="00606A9F" w:rsidP="00B72983">
      <w:pPr>
        <w:widowControl w:val="0"/>
        <w:spacing w:after="160"/>
        <w:jc w:val="center"/>
        <w:rPr>
          <w:rFonts w:ascii="GHEA Grapalat" w:hAnsi="GHEA Grapalat" w:cs="Sylfaen"/>
          <w:bCs/>
        </w:rPr>
      </w:pPr>
      <w:r w:rsidRPr="000E542D">
        <w:rPr>
          <w:rFonts w:ascii="GHEA Grapalat" w:hAnsi="GHEA Grapalat"/>
        </w:rPr>
        <w:t>АКТ № ____</w:t>
      </w:r>
      <w:r w:rsidR="00F637B1" w:rsidRPr="000E542D">
        <w:rPr>
          <w:rFonts w:ascii="GHEA Grapalat" w:hAnsi="GHEA Grapalat"/>
        </w:rPr>
        <w:t>__________________</w:t>
      </w:r>
      <w:r w:rsidRPr="000E542D">
        <w:rPr>
          <w:rFonts w:ascii="GHEA Grapalat" w:hAnsi="GHEA Grapalat"/>
        </w:rPr>
        <w:t xml:space="preserve"> </w:t>
      </w:r>
    </w:p>
    <w:p w:rsidR="00D93375" w:rsidRPr="000E542D" w:rsidRDefault="00606A9F" w:rsidP="00B72983">
      <w:pPr>
        <w:widowControl w:val="0"/>
        <w:tabs>
          <w:tab w:val="left" w:pos="360"/>
          <w:tab w:val="left" w:pos="540"/>
          <w:tab w:val="left" w:pos="2250"/>
        </w:tabs>
        <w:spacing w:after="160"/>
        <w:jc w:val="center"/>
        <w:rPr>
          <w:rFonts w:ascii="GHEA Grapalat" w:hAnsi="GHEA Grapalat"/>
        </w:rPr>
      </w:pPr>
      <w:r w:rsidRPr="000E542D">
        <w:rPr>
          <w:rFonts w:ascii="GHEA Grapalat" w:hAnsi="GHEA Grapalat"/>
        </w:rPr>
        <w:t>относительно фиксирования факта передачи Покупателю результата договора</w:t>
      </w:r>
    </w:p>
    <w:p w:rsidR="00606A9F" w:rsidRPr="000E542D" w:rsidRDefault="00606A9F" w:rsidP="00B72983">
      <w:pPr>
        <w:widowControl w:val="0"/>
        <w:tabs>
          <w:tab w:val="left" w:pos="360"/>
          <w:tab w:val="left" w:pos="540"/>
        </w:tabs>
        <w:spacing w:after="160"/>
        <w:rPr>
          <w:rFonts w:ascii="GHEA Grapalat" w:hAnsi="GHEA Grapalat" w:cs="Sylfaen"/>
        </w:rPr>
      </w:pPr>
    </w:p>
    <w:p w:rsidR="00D93375" w:rsidRPr="000E542D" w:rsidRDefault="00D93375" w:rsidP="00B72983">
      <w:pPr>
        <w:widowControl w:val="0"/>
        <w:ind w:firstLine="567"/>
        <w:jc w:val="both"/>
        <w:rPr>
          <w:rFonts w:ascii="GHEA Grapalat" w:hAnsi="GHEA Grapalat"/>
        </w:rPr>
      </w:pPr>
      <w:r w:rsidRPr="000E542D">
        <w:rPr>
          <w:rFonts w:ascii="GHEA Grapalat" w:hAnsi="GHEA Grapalat"/>
        </w:rPr>
        <w:t>Настоящим фиксируется, что в рамках договора № ______________________,</w:t>
      </w:r>
    </w:p>
    <w:p w:rsidR="00D93375" w:rsidRPr="000E542D" w:rsidRDefault="00D93375" w:rsidP="00B72983">
      <w:pPr>
        <w:widowControl w:val="0"/>
        <w:spacing w:after="120"/>
        <w:ind w:left="7371" w:hanging="141"/>
        <w:jc w:val="both"/>
        <w:rPr>
          <w:rFonts w:ascii="GHEA Grapalat" w:hAnsi="GHEA Grapalat"/>
        </w:rPr>
      </w:pPr>
      <w:r w:rsidRPr="000E542D">
        <w:rPr>
          <w:rFonts w:ascii="GHEA Grapalat" w:hAnsi="GHEA Grapalat"/>
        </w:rPr>
        <w:t>номер договора</w:t>
      </w:r>
    </w:p>
    <w:p w:rsidR="00D93375" w:rsidRPr="000E542D" w:rsidRDefault="00D93375" w:rsidP="00B72983">
      <w:pPr>
        <w:widowControl w:val="0"/>
        <w:tabs>
          <w:tab w:val="left" w:pos="4480"/>
        </w:tabs>
        <w:jc w:val="both"/>
        <w:rPr>
          <w:rFonts w:ascii="GHEA Grapalat" w:hAnsi="GHEA Grapalat" w:cs="Sylfaen"/>
        </w:rPr>
      </w:pPr>
      <w:r w:rsidRPr="000E542D">
        <w:rPr>
          <w:rFonts w:ascii="GHEA Grapalat" w:hAnsi="GHEA Grapalat"/>
        </w:rPr>
        <w:t>заключенного __________________ 20</w:t>
      </w:r>
      <w:r w:rsidRPr="000E542D">
        <w:rPr>
          <w:rFonts w:ascii="GHEA Grapalat" w:hAnsi="GHEA Grapalat"/>
        </w:rPr>
        <w:tab/>
        <w:t>г. между _____________________________</w:t>
      </w:r>
    </w:p>
    <w:p w:rsidR="00D93375" w:rsidRPr="000E542D" w:rsidRDefault="00D93375" w:rsidP="00B72983">
      <w:pPr>
        <w:widowControl w:val="0"/>
        <w:tabs>
          <w:tab w:val="left" w:pos="6379"/>
        </w:tabs>
        <w:spacing w:after="120"/>
        <w:ind w:left="1701" w:right="-360"/>
        <w:jc w:val="both"/>
        <w:rPr>
          <w:rFonts w:ascii="GHEA Grapalat" w:hAnsi="GHEA Grapalat" w:cs="Sylfaen"/>
        </w:rPr>
      </w:pPr>
      <w:r w:rsidRPr="000E542D">
        <w:rPr>
          <w:rFonts w:ascii="GHEA Grapalat" w:hAnsi="GHEA Grapalat"/>
        </w:rPr>
        <w:t xml:space="preserve">дата заключения договора </w:t>
      </w:r>
      <w:r w:rsidRPr="000E542D">
        <w:rPr>
          <w:rFonts w:ascii="GHEA Grapalat" w:hAnsi="GHEA Grapalat"/>
        </w:rPr>
        <w:tab/>
        <w:t>наименование Покупателя</w:t>
      </w:r>
    </w:p>
    <w:p w:rsidR="00D93375" w:rsidRPr="000E542D" w:rsidRDefault="00D93375" w:rsidP="00B72983">
      <w:pPr>
        <w:widowControl w:val="0"/>
        <w:tabs>
          <w:tab w:val="left" w:pos="360"/>
          <w:tab w:val="left" w:pos="540"/>
        </w:tabs>
        <w:ind w:right="-2"/>
        <w:jc w:val="both"/>
        <w:rPr>
          <w:rFonts w:ascii="GHEA Grapalat" w:hAnsi="GHEA Grapalat"/>
        </w:rPr>
      </w:pPr>
      <w:r w:rsidRPr="000E542D">
        <w:rPr>
          <w:rFonts w:ascii="GHEA Grapalat" w:hAnsi="GHEA Grapalat"/>
        </w:rPr>
        <w:t xml:space="preserve">(далее — Покупатель) и ________________________________ (далее — Продавец), </w:t>
      </w:r>
    </w:p>
    <w:p w:rsidR="00D93375" w:rsidRPr="000E542D" w:rsidRDefault="00D93375" w:rsidP="00B72983">
      <w:pPr>
        <w:widowControl w:val="0"/>
        <w:spacing w:after="120"/>
        <w:ind w:left="3544" w:right="-360"/>
        <w:jc w:val="both"/>
        <w:rPr>
          <w:rFonts w:ascii="GHEA Grapalat" w:hAnsi="GHEA Grapalat"/>
        </w:rPr>
      </w:pPr>
      <w:r w:rsidRPr="000E542D">
        <w:rPr>
          <w:rFonts w:ascii="GHEA Grapalat" w:hAnsi="GHEA Grapalat"/>
        </w:rPr>
        <w:t>наименование Продавца</w:t>
      </w:r>
    </w:p>
    <w:p w:rsidR="00606A9F" w:rsidRPr="000E542D" w:rsidRDefault="00D93375" w:rsidP="00B72983">
      <w:pPr>
        <w:widowControl w:val="0"/>
        <w:tabs>
          <w:tab w:val="left" w:pos="360"/>
          <w:tab w:val="left" w:pos="540"/>
        </w:tabs>
        <w:spacing w:after="160"/>
        <w:jc w:val="both"/>
        <w:rPr>
          <w:rFonts w:ascii="GHEA Grapalat" w:hAnsi="GHEA Grapalat" w:cs="Sylfaen"/>
        </w:rPr>
      </w:pPr>
      <w:r w:rsidRPr="000E542D">
        <w:rPr>
          <w:rFonts w:ascii="GHEA Grapalat" w:hAnsi="GHEA Grapalat"/>
        </w:rPr>
        <w:t>Продавец _______ 20</w:t>
      </w:r>
      <w:r w:rsidRPr="000E542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35"/>
        <w:gridCol w:w="2056"/>
        <w:gridCol w:w="1807"/>
      </w:tblGrid>
      <w:tr w:rsidR="00606A9F" w:rsidRPr="000E542D"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0E542D" w:rsidRDefault="00606A9F" w:rsidP="00B72983">
            <w:pPr>
              <w:widowControl w:val="0"/>
              <w:spacing w:after="120"/>
              <w:jc w:val="center"/>
              <w:rPr>
                <w:rFonts w:ascii="GHEA Grapalat" w:hAnsi="GHEA Grapalat" w:cs="Sylfaen"/>
                <w:bCs/>
              </w:rPr>
            </w:pPr>
            <w:r w:rsidRPr="000E542D">
              <w:rPr>
                <w:rFonts w:ascii="GHEA Grapalat" w:hAnsi="GHEA Grapalat"/>
              </w:rPr>
              <w:t>Товар</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количество (фактическое)</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bl>
    <w:p w:rsidR="00606A9F" w:rsidRPr="000E542D" w:rsidRDefault="00606A9F" w:rsidP="00B72983">
      <w:pPr>
        <w:widowControl w:val="0"/>
        <w:tabs>
          <w:tab w:val="left" w:pos="360"/>
          <w:tab w:val="left" w:pos="540"/>
        </w:tabs>
        <w:spacing w:after="160"/>
        <w:jc w:val="both"/>
        <w:rPr>
          <w:rFonts w:ascii="GHEA Grapalat" w:hAnsi="GHEA Grapalat" w:cs="Sylfaen"/>
        </w:rPr>
      </w:pP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Настоящий акт составлен в 2 экземплярах, каждой из сторон предоставляется по одному экземпляру.</w:t>
      </w:r>
    </w:p>
    <w:p w:rsidR="00F637B1" w:rsidRPr="000E542D" w:rsidRDefault="00F637B1" w:rsidP="00B72983">
      <w:pPr>
        <w:rPr>
          <w:rFonts w:ascii="GHEA Grapalat" w:hAnsi="GHEA Grapalat" w:cs="Sylfaen"/>
        </w:rPr>
      </w:pPr>
      <w:r w:rsidRPr="000E542D">
        <w:rPr>
          <w:rFonts w:ascii="GHEA Grapalat" w:hAnsi="GHEA Grapalat" w:cs="Sylfaen"/>
        </w:rPr>
        <w:br w:type="page"/>
      </w:r>
    </w:p>
    <w:p w:rsidR="00606A9F" w:rsidRPr="000E542D" w:rsidRDefault="00606A9F" w:rsidP="00B72983">
      <w:pPr>
        <w:widowControl w:val="0"/>
        <w:spacing w:after="160"/>
        <w:jc w:val="center"/>
        <w:rPr>
          <w:rFonts w:ascii="GHEA Grapalat" w:hAnsi="GHEA Grapalat" w:cs="Sylfaen"/>
        </w:rPr>
      </w:pPr>
      <w:r w:rsidRPr="000E542D">
        <w:rPr>
          <w:rFonts w:ascii="GHEA Grapalat" w:hAnsi="GHEA Grapalat"/>
        </w:rPr>
        <w:lastRenderedPageBreak/>
        <w:t>СТОРОНЫ</w:t>
      </w:r>
    </w:p>
    <w:p w:rsidR="00606A9F" w:rsidRPr="000E542D" w:rsidRDefault="00606A9F" w:rsidP="00B72983">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350"/>
        <w:gridCol w:w="4720"/>
      </w:tblGrid>
      <w:tr w:rsidR="00D93375" w:rsidRPr="000E542D" w:rsidTr="00D93375">
        <w:tc>
          <w:tcPr>
            <w:tcW w:w="4450"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Передал</w:t>
            </w:r>
          </w:p>
        </w:tc>
        <w:tc>
          <w:tcPr>
            <w:tcW w:w="48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Принял</w:t>
            </w:r>
          </w:p>
        </w:tc>
      </w:tr>
    </w:tbl>
    <w:p w:rsidR="00D93375" w:rsidRPr="000E542D" w:rsidRDefault="00D93375" w:rsidP="00B72983">
      <w:pPr>
        <w:widowControl w:val="0"/>
        <w:spacing w:after="160"/>
        <w:jc w:val="right"/>
        <w:rPr>
          <w:rFonts w:ascii="GHEA Grapalat" w:hAnsi="GHEA Grapalat" w:cs="Sylfaen"/>
        </w:rPr>
      </w:pPr>
      <w:r w:rsidRPr="000E542D">
        <w:rPr>
          <w:rFonts w:ascii="GHEA Grapalat" w:hAnsi="GHEA Grapalat"/>
        </w:rPr>
        <w:t>представитель, спроектировавший заявку:</w:t>
      </w:r>
    </w:p>
    <w:p w:rsidR="00D93375" w:rsidRPr="000E542D" w:rsidRDefault="00D93375" w:rsidP="00B72983">
      <w:pPr>
        <w:widowControl w:val="0"/>
        <w:tabs>
          <w:tab w:val="left" w:pos="360"/>
          <w:tab w:val="left" w:pos="540"/>
        </w:tabs>
        <w:spacing w:after="160"/>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c>
          <w:tcPr>
            <w:tcW w:w="4644" w:type="dxa"/>
            <w:vAlign w:val="center"/>
          </w:tcPr>
          <w:p w:rsidR="00D93375" w:rsidRPr="000E542D" w:rsidRDefault="00D93375" w:rsidP="00B72983">
            <w:pPr>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r>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c>
          <w:tcPr>
            <w:tcW w:w="4644" w:type="dxa"/>
            <w:vAlign w:val="center"/>
          </w:tcPr>
          <w:p w:rsidR="00D93375" w:rsidRPr="000E542D" w:rsidRDefault="00D93375" w:rsidP="00B72983">
            <w:pPr>
              <w:autoSpaceDE w:val="0"/>
              <w:autoSpaceDN w:val="0"/>
              <w:adjustRightInd w:val="0"/>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r>
    </w:tbl>
    <w:p w:rsidR="00606A9F" w:rsidRPr="000E542D" w:rsidRDefault="00606A9F" w:rsidP="00B72983">
      <w:pPr>
        <w:widowControl w:val="0"/>
        <w:spacing w:after="160"/>
        <w:ind w:left="-142" w:firstLine="142"/>
        <w:jc w:val="center"/>
        <w:rPr>
          <w:rFonts w:ascii="GHEA Grapalat" w:hAnsi="GHEA Grapalat" w:cs="Sylfaen"/>
          <w:b/>
        </w:rPr>
      </w:pPr>
    </w:p>
    <w:p w:rsidR="00057264" w:rsidRPr="000E542D" w:rsidRDefault="00057264" w:rsidP="00B72983">
      <w:pPr>
        <w:widowControl w:val="0"/>
        <w:spacing w:after="160"/>
        <w:ind w:left="-142" w:firstLine="142"/>
        <w:jc w:val="center"/>
        <w:rPr>
          <w:rFonts w:ascii="GHEA Grapalat" w:hAnsi="GHEA Grapalat" w:cs="Sylfaen"/>
          <w:b/>
          <w:lang w:val="en-US"/>
        </w:rPr>
      </w:pPr>
    </w:p>
    <w:p w:rsidR="00D93375" w:rsidRPr="000E542D" w:rsidRDefault="00D93375" w:rsidP="00B72983">
      <w:pPr>
        <w:widowControl w:val="0"/>
        <w:spacing w:after="160"/>
        <w:ind w:left="-142" w:firstLine="142"/>
        <w:jc w:val="center"/>
        <w:rPr>
          <w:rFonts w:ascii="GHEA Grapalat" w:hAnsi="GHEA Grapalat" w:cs="Sylfaen"/>
          <w:b/>
          <w:lang w:val="en-US"/>
        </w:rPr>
        <w:sectPr w:rsidR="00D93375" w:rsidRPr="000E542D" w:rsidSect="00DA3A61">
          <w:footnotePr>
            <w:pos w:val="beneathText"/>
          </w:footnotePr>
          <w:pgSz w:w="11906" w:h="16838" w:code="9"/>
          <w:pgMar w:top="1418" w:right="1418" w:bottom="1418" w:left="1418" w:header="562" w:footer="562" w:gutter="0"/>
          <w:cols w:space="720"/>
        </w:sectPr>
      </w:pP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lastRenderedPageBreak/>
        <w:t xml:space="preserve">Приложение № </w:t>
      </w:r>
      <w:r w:rsidR="00436E24" w:rsidRPr="000E542D">
        <w:rPr>
          <w:rFonts w:ascii="GHEA Grapalat" w:hAnsi="GHEA Grapalat"/>
          <w:i w:val="0"/>
          <w:sz w:val="24"/>
          <w:szCs w:val="24"/>
        </w:rPr>
        <w:t>5</w:t>
      </w: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t>к Приглашению на запрос котировок</w:t>
      </w:r>
      <w:r w:rsidR="00F637B1" w:rsidRPr="000E542D">
        <w:rPr>
          <w:rFonts w:ascii="GHEA Grapalat" w:hAnsi="GHEA Grapalat" w:cs="Sylfaen"/>
          <w:i w:val="0"/>
          <w:sz w:val="24"/>
          <w:szCs w:val="24"/>
        </w:rPr>
        <w:br/>
      </w:r>
      <w:r w:rsidR="000640E1" w:rsidRPr="000E542D">
        <w:rPr>
          <w:rFonts w:ascii="GHEA Grapalat" w:hAnsi="GHEA Grapalat"/>
          <w:i w:val="0"/>
          <w:sz w:val="24"/>
          <w:szCs w:val="24"/>
        </w:rPr>
        <w:t xml:space="preserve">под кодом </w:t>
      </w:r>
      <w:r w:rsidR="005E24CE">
        <w:rPr>
          <w:rFonts w:ascii="GHEA Grapalat" w:hAnsi="GHEA Grapalat"/>
          <w:i w:val="0"/>
          <w:sz w:val="24"/>
          <w:szCs w:val="24"/>
        </w:rPr>
        <w:t>AMDHMD-GHAPDZB-20/01</w:t>
      </w:r>
    </w:p>
    <w:p w:rsidR="00BC48F7" w:rsidRPr="000E542D" w:rsidRDefault="00BC48F7" w:rsidP="00B72983">
      <w:pPr>
        <w:widowControl w:val="0"/>
        <w:spacing w:after="160"/>
        <w:rPr>
          <w:rStyle w:val="af5"/>
          <w:rFonts w:ascii="GHEA Grapalat" w:hAnsi="GHEA Grapalat"/>
        </w:rPr>
      </w:pP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ЗАПРОС</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об уточнении данных, предусмотренных частью 3 пункта 43 Порядка "Организации процесса закупок",</w:t>
      </w:r>
      <w:r w:rsidR="00F637B1"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p w:rsidR="00BC48F7" w:rsidRPr="000E542D" w:rsidRDefault="00BC48F7" w:rsidP="00B72983">
      <w:pPr>
        <w:widowControl w:val="0"/>
        <w:spacing w:after="160"/>
        <w:jc w:val="center"/>
        <w:rPr>
          <w:rFonts w:ascii="GHEA Grapalat" w:hAnsi="GHEA Grapalat"/>
        </w:rPr>
      </w:pPr>
    </w:p>
    <w:p w:rsidR="00BC48F7" w:rsidRPr="000E542D" w:rsidRDefault="00BC48F7" w:rsidP="00B72983">
      <w:pPr>
        <w:widowControl w:val="0"/>
        <w:spacing w:after="160"/>
        <w:rPr>
          <w:rFonts w:ascii="GHEA Grapalat" w:hAnsi="GHEA Grapalat"/>
        </w:rPr>
      </w:pPr>
    </w:p>
    <w:p w:rsidR="00D93375" w:rsidRPr="000E542D" w:rsidRDefault="009F5B46" w:rsidP="00B72983">
      <w:pPr>
        <w:widowControl w:val="0"/>
        <w:tabs>
          <w:tab w:val="left" w:pos="3402"/>
          <w:tab w:val="left" w:pos="4536"/>
          <w:tab w:val="left" w:pos="6096"/>
        </w:tabs>
        <w:jc w:val="both"/>
        <w:rPr>
          <w:rFonts w:ascii="GHEA Grapalat" w:hAnsi="GHEA Grapalat"/>
        </w:rPr>
      </w:pPr>
      <w:r w:rsidRPr="000E542D">
        <w:rPr>
          <w:rFonts w:ascii="GHEA Grapalat" w:hAnsi="GHEA Grapalat"/>
        </w:rPr>
        <w:t>Решением Оценочной комиссии</w:t>
      </w:r>
      <w:r w:rsidR="00D93375" w:rsidRPr="000E542D">
        <w:rPr>
          <w:rFonts w:ascii="GHEA Grapalat" w:hAnsi="GHEA Grapalat"/>
        </w:rPr>
        <w:t xml:space="preserve"> № </w:t>
      </w:r>
      <w:r w:rsidRPr="000E542D">
        <w:rPr>
          <w:rFonts w:ascii="GHEA Grapalat" w:hAnsi="GHEA Grapalat"/>
        </w:rPr>
        <w:tab/>
      </w:r>
      <w:r w:rsidR="00D93375" w:rsidRPr="000E542D">
        <w:rPr>
          <w:rFonts w:ascii="GHEA Grapalat" w:hAnsi="GHEA Grapalat"/>
        </w:rPr>
        <w:t xml:space="preserve">от </w:t>
      </w:r>
      <w:r w:rsidRPr="000E542D">
        <w:rPr>
          <w:rFonts w:ascii="GHEA Grapalat" w:hAnsi="GHEA Grapalat"/>
        </w:rPr>
        <w:tab/>
      </w:r>
      <w:r w:rsidR="00D93375" w:rsidRPr="000E542D">
        <w:rPr>
          <w:rFonts w:ascii="GHEA Grapalat" w:hAnsi="GHEA Grapalat"/>
        </w:rPr>
        <w:t xml:space="preserve">20 </w:t>
      </w:r>
      <w:r w:rsidRPr="000E542D">
        <w:rPr>
          <w:rFonts w:ascii="GHEA Grapalat" w:hAnsi="GHEA Grapalat"/>
        </w:rPr>
        <w:tab/>
      </w:r>
      <w:r w:rsidR="00D93375" w:rsidRPr="000E542D">
        <w:rPr>
          <w:rFonts w:ascii="GHEA Grapalat" w:hAnsi="GHEA Grapalat"/>
        </w:rPr>
        <w:t xml:space="preserve"> года процедуры закупки под кодом, ____________</w:t>
      </w:r>
      <w:r w:rsidRPr="000E542D">
        <w:rPr>
          <w:rFonts w:ascii="GHEA Grapalat" w:hAnsi="GHEA Grapalat"/>
        </w:rPr>
        <w:t>_________</w:t>
      </w:r>
      <w:r w:rsidR="00D93375" w:rsidRPr="000E542D">
        <w:rPr>
          <w:rFonts w:ascii="GHEA Grapalat" w:hAnsi="GHEA Grapalat"/>
        </w:rPr>
        <w:t>__</w:t>
      </w:r>
    </w:p>
    <w:p w:rsidR="00D93375" w:rsidRPr="000E542D" w:rsidRDefault="00D93375" w:rsidP="00B72983">
      <w:pPr>
        <w:widowControl w:val="0"/>
        <w:spacing w:after="120"/>
        <w:ind w:left="11766"/>
        <w:jc w:val="both"/>
        <w:rPr>
          <w:rFonts w:ascii="GHEA Grapalat" w:hAnsi="GHEA Grapalat"/>
        </w:rPr>
      </w:pPr>
      <w:r w:rsidRPr="000E542D">
        <w:rPr>
          <w:rFonts w:ascii="GHEA Grapalat" w:hAnsi="GHEA Grapalat"/>
        </w:rPr>
        <w:t>код процедуры</w:t>
      </w:r>
    </w:p>
    <w:p w:rsidR="00D93375" w:rsidRPr="000E542D" w:rsidRDefault="00D93375" w:rsidP="000640E1">
      <w:pPr>
        <w:widowControl w:val="0"/>
        <w:jc w:val="both"/>
        <w:rPr>
          <w:rFonts w:ascii="GHEA Grapalat" w:hAnsi="GHEA Grapalat"/>
        </w:rPr>
      </w:pPr>
      <w:r w:rsidRPr="000E542D">
        <w:rPr>
          <w:rFonts w:ascii="GHEA Grapalat" w:hAnsi="GHEA Grapalat"/>
        </w:rPr>
        <w:t xml:space="preserve">организованной для </w:t>
      </w:r>
      <w:proofErr w:type="gramStart"/>
      <w:r w:rsidRPr="000E542D">
        <w:rPr>
          <w:rFonts w:ascii="GHEA Grapalat" w:hAnsi="GHEA Grapalat"/>
        </w:rPr>
        <w:t xml:space="preserve">нужд </w:t>
      </w:r>
      <w:r w:rsidR="000640E1" w:rsidRPr="000E542D">
        <w:rPr>
          <w:rFonts w:ascii="GHEA Grapalat" w:hAnsi="GHEA Grapalat"/>
        </w:rPr>
        <w:t>,,</w:t>
      </w:r>
      <w:r w:rsidR="005E24CE">
        <w:rPr>
          <w:rFonts w:ascii="GHEA Grapalat" w:hAnsi="GHEA Grapalat"/>
          <w:lang w:val="af-ZA"/>
        </w:rPr>
        <w:t>Димитровская</w:t>
      </w:r>
      <w:proofErr w:type="gramEnd"/>
      <w:r w:rsidR="00763346">
        <w:rPr>
          <w:rFonts w:ascii="GHEA Grapalat" w:hAnsi="GHEA Grapalat"/>
          <w:lang w:val="af-ZA"/>
        </w:rPr>
        <w:t xml:space="preserve">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Pr="000E542D">
        <w:rPr>
          <w:rFonts w:ascii="GHEA Grapalat" w:hAnsi="GHEA Grapalat"/>
        </w:rPr>
        <w:t>1-ое место занял (заняли) нижеуказанный (нижеуказанные) участник</w:t>
      </w:r>
      <w:r w:rsidR="000640E1" w:rsidRPr="000E542D">
        <w:rPr>
          <w:rFonts w:ascii="GHEA Grapalat" w:hAnsi="GHEA Grapalat"/>
        </w:rPr>
        <w:t xml:space="preserve">  </w:t>
      </w:r>
      <w:r w:rsidR="00F637B1" w:rsidRPr="000E542D">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4246"/>
        <w:gridCol w:w="4066"/>
        <w:gridCol w:w="3984"/>
      </w:tblGrid>
      <w:tr w:rsidR="00BC48F7" w:rsidRPr="000E542D" w:rsidTr="00D93375">
        <w:tc>
          <w:tcPr>
            <w:tcW w:w="1433" w:type="dxa"/>
            <w:vMerge w:val="restart"/>
            <w:shd w:val="clear" w:color="auto" w:fill="auto"/>
            <w:vAlign w:val="center"/>
          </w:tcPr>
          <w:p w:rsidR="00BC48F7" w:rsidRPr="000E542D" w:rsidRDefault="00BC48F7" w:rsidP="00B72983">
            <w:pPr>
              <w:widowControl w:val="0"/>
              <w:spacing w:after="120"/>
              <w:ind w:right="87"/>
              <w:jc w:val="center"/>
              <w:rPr>
                <w:rFonts w:ascii="GHEA Grapalat" w:hAnsi="GHEA Grapalat"/>
              </w:rPr>
            </w:pPr>
            <w:r w:rsidRPr="000E542D">
              <w:rPr>
                <w:rFonts w:ascii="GHEA Grapalat" w:hAnsi="GHEA Grapalat"/>
              </w:rPr>
              <w:t>№</w:t>
            </w:r>
          </w:p>
        </w:tc>
        <w:tc>
          <w:tcPr>
            <w:tcW w:w="12497" w:type="dxa"/>
            <w:gridSpan w:val="3"/>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D93375">
        <w:tc>
          <w:tcPr>
            <w:tcW w:w="1433" w:type="dxa"/>
            <w:vMerge/>
            <w:shd w:val="clear" w:color="auto" w:fill="auto"/>
            <w:vAlign w:val="center"/>
          </w:tcPr>
          <w:p w:rsidR="00BC48F7" w:rsidRPr="000E542D" w:rsidRDefault="00BC48F7" w:rsidP="00B72983">
            <w:pPr>
              <w:widowControl w:val="0"/>
              <w:spacing w:after="120"/>
              <w:jc w:val="center"/>
              <w:rPr>
                <w:rFonts w:ascii="GHEA Grapalat" w:hAnsi="GHEA Grapalat"/>
              </w:rPr>
            </w:pPr>
          </w:p>
        </w:tc>
        <w:tc>
          <w:tcPr>
            <w:tcW w:w="4315"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4112"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w:t>
            </w:r>
            <w:r w:rsidR="00F637B1" w:rsidRPr="000E542D">
              <w:rPr>
                <w:rFonts w:ascii="GHEA Grapalat" w:hAnsi="GHEA Grapalat"/>
              </w:rPr>
              <w:br/>
            </w:r>
            <w:r w:rsidRPr="000E542D">
              <w:rPr>
                <w:rFonts w:ascii="GHEA Grapalat" w:hAnsi="GHEA Grapalat"/>
              </w:rPr>
              <w:t xml:space="preserve">налогоплательщика </w:t>
            </w:r>
          </w:p>
        </w:tc>
        <w:tc>
          <w:tcPr>
            <w:tcW w:w="4070" w:type="dxa"/>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месяц, число, год подачи заявки</w:t>
            </w: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ind w:firstLine="567"/>
        <w:jc w:val="both"/>
        <w:rPr>
          <w:rFonts w:ascii="GHEA Grapalat" w:hAnsi="GHEA Grapalat"/>
        </w:rPr>
      </w:pPr>
      <w:r w:rsidRPr="000E542D">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0E542D" w:rsidRDefault="00BC48F7" w:rsidP="00B72983">
      <w:pPr>
        <w:widowControl w:val="0"/>
        <w:spacing w:after="160"/>
        <w:jc w:val="both"/>
        <w:rPr>
          <w:rFonts w:ascii="GHEA Grapalat" w:hAnsi="GHEA Grapalat"/>
        </w:rPr>
      </w:pPr>
    </w:p>
    <w:p w:rsidR="00D93375" w:rsidRPr="000E542D" w:rsidRDefault="00D93375" w:rsidP="00B72983">
      <w:pPr>
        <w:widowControl w:val="0"/>
        <w:jc w:val="both"/>
        <w:rPr>
          <w:rFonts w:ascii="GHEA Grapalat" w:hAnsi="GHEA Grapalat"/>
          <w:u w:val="single"/>
        </w:rPr>
      </w:pPr>
      <w:r w:rsidRPr="000E542D">
        <w:rPr>
          <w:rFonts w:ascii="GHEA Grapalat" w:hAnsi="GHEA Grapalat"/>
        </w:rPr>
        <w:t xml:space="preserve">секретарь Оценочной комиссии под </w:t>
      </w:r>
      <w:proofErr w:type="gramStart"/>
      <w:r w:rsidRPr="000E542D">
        <w:rPr>
          <w:rFonts w:ascii="GHEA Grapalat" w:hAnsi="GHEA Grapalat"/>
        </w:rPr>
        <w:t xml:space="preserve">кодом </w:t>
      </w:r>
      <w:r w:rsidR="000640E1" w:rsidRPr="000E542D">
        <w:rPr>
          <w:rFonts w:ascii="GHEA Grapalat" w:hAnsi="GHEA Grapalat"/>
        </w:rPr>
        <w:t xml:space="preserve"> </w:t>
      </w:r>
      <w:r w:rsidR="005E24CE">
        <w:rPr>
          <w:rFonts w:ascii="GHEA Grapalat" w:hAnsi="GHEA Grapalat"/>
          <w:i/>
        </w:rPr>
        <w:t>AMDHMD</w:t>
      </w:r>
      <w:proofErr w:type="gramEnd"/>
      <w:r w:rsidR="005E24CE">
        <w:rPr>
          <w:rFonts w:ascii="GHEA Grapalat" w:hAnsi="GHEA Grapalat"/>
          <w:i/>
        </w:rPr>
        <w:t>-GHAPDZB-20/01</w:t>
      </w:r>
    </w:p>
    <w:p w:rsidR="00D93375" w:rsidRPr="000E542D" w:rsidRDefault="00D93375" w:rsidP="00B72983">
      <w:pPr>
        <w:widowControl w:val="0"/>
        <w:tabs>
          <w:tab w:val="left" w:pos="7513"/>
        </w:tabs>
        <w:jc w:val="both"/>
        <w:rPr>
          <w:rFonts w:ascii="GHEA Grapalat" w:hAnsi="GHEA Grapalat"/>
        </w:rPr>
      </w:pPr>
    </w:p>
    <w:p w:rsidR="00D93375" w:rsidRPr="000E542D" w:rsidRDefault="00D93375" w:rsidP="00B72983">
      <w:pPr>
        <w:widowControl w:val="0"/>
        <w:tabs>
          <w:tab w:val="left" w:pos="7513"/>
        </w:tabs>
        <w:jc w:val="both"/>
        <w:rPr>
          <w:rFonts w:ascii="GHEA Grapalat" w:hAnsi="GHEA Grapalat"/>
        </w:rPr>
      </w:pPr>
      <w:r w:rsidRPr="000E542D">
        <w:rPr>
          <w:rFonts w:ascii="GHEA Grapalat" w:hAnsi="GHEA Grapalat"/>
        </w:rPr>
        <w:lastRenderedPageBreak/>
        <w:t>________________________________________________________</w:t>
      </w:r>
      <w:r w:rsidRPr="000E542D">
        <w:rPr>
          <w:rFonts w:ascii="GHEA Grapalat" w:hAnsi="GHEA Grapalat"/>
        </w:rPr>
        <w:tab/>
        <w:t>____________________</w:t>
      </w:r>
    </w:p>
    <w:p w:rsidR="00D93375" w:rsidRPr="000E542D" w:rsidRDefault="00D93375" w:rsidP="00B72983">
      <w:pPr>
        <w:widowControl w:val="0"/>
        <w:tabs>
          <w:tab w:val="left" w:pos="8364"/>
        </w:tabs>
        <w:spacing w:after="160"/>
        <w:ind w:left="2694"/>
        <w:jc w:val="both"/>
        <w:rPr>
          <w:rFonts w:ascii="GHEA Grapalat" w:hAnsi="GHEA Grapalat"/>
        </w:rPr>
      </w:pPr>
      <w:r w:rsidRPr="000E542D">
        <w:rPr>
          <w:rFonts w:ascii="GHEA Grapalat" w:hAnsi="GHEA Grapalat"/>
        </w:rPr>
        <w:t>имя, фамилия</w:t>
      </w:r>
      <w:r w:rsidRPr="000E542D">
        <w:rPr>
          <w:rFonts w:ascii="GHEA Grapalat" w:hAnsi="GHEA Grapalat"/>
        </w:rPr>
        <w:tab/>
        <w:t>подпись</w:t>
      </w:r>
    </w:p>
    <w:p w:rsidR="000D1DEF" w:rsidRPr="000E542D" w:rsidRDefault="000D1DEF" w:rsidP="00B72983">
      <w:pPr>
        <w:widowControl w:val="0"/>
        <w:spacing w:after="160"/>
        <w:jc w:val="right"/>
        <w:rPr>
          <w:rFonts w:ascii="GHEA Grapalat" w:hAnsi="GHEA Grapalat"/>
        </w:rPr>
      </w:pPr>
    </w:p>
    <w:p w:rsidR="00BC48F7" w:rsidRPr="000E542D" w:rsidRDefault="00F637B1" w:rsidP="00B72983">
      <w:pPr>
        <w:widowControl w:val="0"/>
        <w:spacing w:after="160"/>
        <w:jc w:val="right"/>
        <w:rPr>
          <w:rFonts w:ascii="GHEA Grapalat" w:hAnsi="GHEA Grapalat"/>
        </w:rPr>
      </w:pPr>
      <w:r w:rsidRPr="000E542D">
        <w:rPr>
          <w:rFonts w:ascii="GHEA Grapalat" w:hAnsi="GHEA Grapalat"/>
        </w:rPr>
        <w:t xml:space="preserve">_____ </w:t>
      </w:r>
      <w:r w:rsidR="00504FD5" w:rsidRPr="000E542D">
        <w:rPr>
          <w:rFonts w:ascii="GHEA Grapalat" w:hAnsi="GHEA Grapalat"/>
        </w:rPr>
        <w:t>________________20</w:t>
      </w:r>
      <w:r w:rsidRPr="000E542D">
        <w:rPr>
          <w:rFonts w:ascii="GHEA Grapalat" w:hAnsi="GHEA Grapalat"/>
        </w:rPr>
        <w:tab/>
      </w:r>
      <w:r w:rsidR="00504FD5" w:rsidRPr="000E542D">
        <w:rPr>
          <w:rFonts w:ascii="GHEA Grapalat" w:hAnsi="GHEA Grapalat"/>
        </w:rPr>
        <w:t>г.</w:t>
      </w:r>
    </w:p>
    <w:p w:rsidR="00B2572B" w:rsidRPr="000E542D" w:rsidRDefault="00BC48F7" w:rsidP="00B72983">
      <w:pPr>
        <w:widowControl w:val="0"/>
        <w:spacing w:after="160"/>
        <w:rPr>
          <w:rStyle w:val="af5"/>
          <w:rFonts w:ascii="GHEA Grapalat" w:hAnsi="GHEA Grapalat"/>
        </w:rPr>
      </w:pPr>
      <w:r w:rsidRPr="000E542D">
        <w:rPr>
          <w:rFonts w:ascii="GHEA Grapalat" w:hAnsi="GHEA Grapalat"/>
        </w:rPr>
        <w:br w:type="page"/>
      </w:r>
    </w:p>
    <w:p w:rsidR="00B2572B" w:rsidRPr="000E542D" w:rsidRDefault="00B2572B" w:rsidP="00B72983">
      <w:pPr>
        <w:pStyle w:val="a3"/>
        <w:widowControl w:val="0"/>
        <w:spacing w:after="160" w:line="240" w:lineRule="auto"/>
        <w:jc w:val="right"/>
        <w:rPr>
          <w:rFonts w:ascii="GHEA Grapalat" w:hAnsi="GHEA Grapalat" w:cs="Arial"/>
          <w:i w:val="0"/>
          <w:sz w:val="24"/>
          <w:szCs w:val="24"/>
        </w:rPr>
      </w:pPr>
      <w:r w:rsidRPr="000E542D">
        <w:rPr>
          <w:rFonts w:ascii="GHEA Grapalat" w:hAnsi="GHEA Grapalat"/>
          <w:i w:val="0"/>
          <w:sz w:val="24"/>
          <w:szCs w:val="24"/>
        </w:rPr>
        <w:lastRenderedPageBreak/>
        <w:t xml:space="preserve">Приложение № </w:t>
      </w:r>
      <w:r w:rsidR="00AC3AF6" w:rsidRPr="000E542D">
        <w:rPr>
          <w:rFonts w:ascii="GHEA Grapalat" w:hAnsi="GHEA Grapalat"/>
          <w:i w:val="0"/>
          <w:sz w:val="24"/>
          <w:szCs w:val="24"/>
        </w:rPr>
        <w:t>6</w:t>
      </w:r>
    </w:p>
    <w:p w:rsidR="00B2572B" w:rsidRPr="000E542D" w:rsidRDefault="00B2572B" w:rsidP="00B72983">
      <w:pPr>
        <w:pStyle w:val="a3"/>
        <w:widowControl w:val="0"/>
        <w:spacing w:after="160" w:line="240" w:lineRule="auto"/>
        <w:ind w:firstLine="567"/>
        <w:jc w:val="right"/>
        <w:rPr>
          <w:rFonts w:ascii="GHEA Grapalat" w:hAnsi="GHEA Grapalat" w:cs="Arial"/>
          <w:i w:val="0"/>
          <w:sz w:val="24"/>
          <w:szCs w:val="24"/>
        </w:rPr>
      </w:pPr>
      <w:r w:rsidRPr="000E542D">
        <w:rPr>
          <w:rFonts w:ascii="GHEA Grapalat" w:hAnsi="GHEA Grapalat"/>
          <w:i w:val="0"/>
          <w:sz w:val="24"/>
          <w:szCs w:val="24"/>
        </w:rPr>
        <w:t>к Приглашению на запрос котировок</w:t>
      </w:r>
      <w:r w:rsidR="009F5B46" w:rsidRPr="000E542D">
        <w:rPr>
          <w:rFonts w:ascii="GHEA Grapalat" w:hAnsi="GHEA Grapalat" w:cs="Arial"/>
          <w:i w:val="0"/>
          <w:sz w:val="24"/>
          <w:szCs w:val="24"/>
        </w:rPr>
        <w:br/>
      </w:r>
      <w:r w:rsidR="000640E1" w:rsidRPr="000E542D">
        <w:rPr>
          <w:rFonts w:ascii="GHEA Grapalat" w:hAnsi="GHEA Grapalat"/>
          <w:i w:val="0"/>
          <w:sz w:val="24"/>
          <w:szCs w:val="24"/>
        </w:rPr>
        <w:t xml:space="preserve">под кодом </w:t>
      </w:r>
      <w:r w:rsidR="005E24CE">
        <w:rPr>
          <w:rFonts w:ascii="GHEA Grapalat" w:hAnsi="GHEA Grapalat"/>
          <w:i w:val="0"/>
          <w:sz w:val="24"/>
          <w:szCs w:val="24"/>
        </w:rPr>
        <w:t>AMDHMD-GHAPDZB-20/01</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ИНФОРМАЦИЯ</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 запросе, предусмотренном частью 3 пункта 43 Порядка "Организации процесса закупок",</w:t>
      </w:r>
      <w:r w:rsidR="009F5B46"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0E542D" w:rsidTr="009F5B46">
        <w:trPr>
          <w:jc w:val="center"/>
        </w:trPr>
        <w:tc>
          <w:tcPr>
            <w:tcW w:w="171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Код процедуры</w:t>
            </w:r>
          </w:p>
        </w:tc>
        <w:tc>
          <w:tcPr>
            <w:tcW w:w="153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наименование Заказчика</w:t>
            </w:r>
          </w:p>
        </w:tc>
        <w:tc>
          <w:tcPr>
            <w:tcW w:w="12330" w:type="dxa"/>
            <w:gridSpan w:val="9"/>
            <w:shd w:val="clear" w:color="auto" w:fill="auto"/>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9F5B46">
        <w:trPr>
          <w:trHeight w:val="2348"/>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 налогоплательщика</w:t>
            </w:r>
          </w:p>
        </w:tc>
        <w:tc>
          <w:tcPr>
            <w:tcW w:w="234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0E542D" w:rsidTr="009F5B46">
        <w:trPr>
          <w:trHeight w:val="537"/>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4140" w:type="dxa"/>
            <w:gridSpan w:val="4"/>
            <w:vMerge/>
            <w:tcBorders>
              <w:bottom w:val="single" w:sz="4" w:space="0" w:color="auto"/>
            </w:tcBorders>
            <w:shd w:val="clear" w:color="auto" w:fill="auto"/>
          </w:tcPr>
          <w:p w:rsidR="00BC48F7" w:rsidRPr="000E542D" w:rsidRDefault="00BC48F7" w:rsidP="00B72983">
            <w:pPr>
              <w:widowControl w:val="0"/>
              <w:spacing w:after="120"/>
              <w:jc w:val="center"/>
              <w:rPr>
                <w:rFonts w:ascii="GHEA Grapalat" w:hAnsi="GHEA Grapalat"/>
              </w:rPr>
            </w:pPr>
          </w:p>
        </w:tc>
        <w:tc>
          <w:tcPr>
            <w:tcW w:w="1216"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активы</w:t>
            </w:r>
          </w:p>
        </w:tc>
        <w:tc>
          <w:tcPr>
            <w:tcW w:w="2024"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обязательство</w:t>
            </w:r>
          </w:p>
        </w:tc>
      </w:tr>
      <w:tr w:rsidR="00BC48F7" w:rsidRPr="000E542D" w:rsidTr="009F5B46">
        <w:trPr>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lang w:val="en-US"/>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1170" w:type="dxa"/>
            <w:shd w:val="clear" w:color="auto" w:fill="auto"/>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Всего</w:t>
            </w: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9F5B46">
        <w:trPr>
          <w:jc w:val="center"/>
        </w:trPr>
        <w:tc>
          <w:tcPr>
            <w:tcW w:w="3240" w:type="dxa"/>
            <w:gridSpan w:val="2"/>
            <w:shd w:val="clear" w:color="auto" w:fill="auto"/>
          </w:tcPr>
          <w:p w:rsidR="00BC48F7" w:rsidRPr="000E542D" w:rsidRDefault="00BC48F7" w:rsidP="00B72983">
            <w:pPr>
              <w:widowControl w:val="0"/>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440" w:type="dxa"/>
            <w:shd w:val="clear" w:color="auto" w:fill="auto"/>
          </w:tcPr>
          <w:p w:rsidR="00BC48F7" w:rsidRPr="000E542D" w:rsidRDefault="00BC48F7" w:rsidP="00B72983">
            <w:pPr>
              <w:widowControl w:val="0"/>
              <w:spacing w:after="120"/>
              <w:jc w:val="center"/>
              <w:rPr>
                <w:rFonts w:ascii="GHEA Grapalat" w:hAnsi="GHEA Grapalat"/>
              </w:rPr>
            </w:pPr>
          </w:p>
        </w:tc>
        <w:tc>
          <w:tcPr>
            <w:tcW w:w="2340" w:type="dxa"/>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jc w:val="center"/>
        <w:rPr>
          <w:rFonts w:ascii="GHEA Grapalat" w:hAnsi="GHEA Grapalat"/>
        </w:rPr>
      </w:pPr>
    </w:p>
    <w:p w:rsidR="000D1DEF" w:rsidRPr="000E542D" w:rsidRDefault="000D1DEF" w:rsidP="00B72983">
      <w:pPr>
        <w:widowControl w:val="0"/>
        <w:jc w:val="both"/>
        <w:rPr>
          <w:rFonts w:ascii="GHEA Grapalat" w:hAnsi="GHEA Grapalat"/>
          <w:u w:val="single"/>
        </w:rPr>
      </w:pPr>
      <w:r w:rsidRPr="000E542D">
        <w:rPr>
          <w:rFonts w:ascii="GHEA Grapalat" w:hAnsi="GHEA Grapalat"/>
        </w:rPr>
        <w:t>Информация предоставлена ______________________________, являющимся сотрудником управления ______________________</w:t>
      </w:r>
    </w:p>
    <w:p w:rsidR="000D1DEF" w:rsidRPr="000E542D" w:rsidRDefault="000D1DEF" w:rsidP="00B72983">
      <w:pPr>
        <w:widowControl w:val="0"/>
        <w:tabs>
          <w:tab w:val="left" w:pos="11482"/>
        </w:tabs>
        <w:spacing w:after="160"/>
        <w:ind w:left="3828"/>
        <w:jc w:val="both"/>
        <w:rPr>
          <w:rFonts w:ascii="GHEA Grapalat" w:hAnsi="GHEA Grapalat"/>
        </w:rPr>
      </w:pPr>
      <w:r w:rsidRPr="000E542D">
        <w:rPr>
          <w:rFonts w:ascii="GHEA Grapalat" w:hAnsi="GHEA Grapalat"/>
        </w:rPr>
        <w:t>имя, фамилия подпись</w:t>
      </w:r>
      <w:r w:rsidRPr="000E542D">
        <w:rPr>
          <w:rFonts w:ascii="GHEA Grapalat" w:hAnsi="GHEA Grapalat"/>
        </w:rPr>
        <w:tab/>
        <w:t xml:space="preserve">наименование управления </w:t>
      </w:r>
    </w:p>
    <w:p w:rsidR="00BC48F7" w:rsidRPr="000E542D" w:rsidRDefault="00BC48F7" w:rsidP="00B72983">
      <w:pPr>
        <w:pStyle w:val="31"/>
        <w:widowControl w:val="0"/>
        <w:spacing w:after="160" w:line="240" w:lineRule="auto"/>
        <w:ind w:firstLine="0"/>
        <w:rPr>
          <w:rFonts w:ascii="GHEA Grapalat" w:hAnsi="GHEA Grapalat" w:cs="Sylfaen"/>
          <w:i/>
          <w:sz w:val="24"/>
          <w:szCs w:val="24"/>
        </w:rPr>
      </w:pPr>
    </w:p>
    <w:p w:rsidR="00B2572B" w:rsidRPr="000E542D" w:rsidRDefault="00B2572B" w:rsidP="00B72983">
      <w:pPr>
        <w:pStyle w:val="a3"/>
        <w:widowControl w:val="0"/>
        <w:spacing w:after="160" w:line="240" w:lineRule="auto"/>
        <w:jc w:val="right"/>
        <w:rPr>
          <w:rFonts w:ascii="GHEA Grapalat" w:hAnsi="GHEA Grapalat"/>
          <w:b/>
          <w:sz w:val="24"/>
          <w:szCs w:val="24"/>
        </w:rPr>
        <w:sectPr w:rsidR="00B2572B" w:rsidRPr="000E542D" w:rsidSect="00DA3A61">
          <w:pgSz w:w="16838" w:h="11906" w:orient="landscape" w:code="9"/>
          <w:pgMar w:top="1418" w:right="1418" w:bottom="1418" w:left="1418" w:header="562" w:footer="562" w:gutter="0"/>
          <w:cols w:space="720"/>
        </w:sectPr>
      </w:pP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lastRenderedPageBreak/>
        <w:t xml:space="preserve">Приложение № </w:t>
      </w:r>
      <w:r w:rsidR="0059489B" w:rsidRPr="000E542D">
        <w:rPr>
          <w:rFonts w:ascii="GHEA Grapalat" w:hAnsi="GHEA Grapalat"/>
          <w:i/>
        </w:rPr>
        <w:t>7</w:t>
      </w: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t>к Приглашению на запрос котировок</w:t>
      </w:r>
      <w:r w:rsidR="009F5B46" w:rsidRPr="000E542D">
        <w:rPr>
          <w:rFonts w:ascii="GHEA Grapalat" w:hAnsi="GHEA Grapalat" w:cs="GHEA Grapalat"/>
          <w:i/>
        </w:rPr>
        <w:br/>
      </w:r>
      <w:r w:rsidR="000640E1" w:rsidRPr="000E542D">
        <w:rPr>
          <w:rFonts w:ascii="GHEA Grapalat" w:hAnsi="GHEA Grapalat"/>
          <w:i/>
        </w:rPr>
        <w:t xml:space="preserve">под кодом </w:t>
      </w:r>
      <w:r w:rsidR="005E24CE">
        <w:rPr>
          <w:rFonts w:ascii="GHEA Grapalat" w:hAnsi="GHEA Grapalat"/>
          <w:i/>
        </w:rPr>
        <w:t>AMDHMD-GHAPDZB-20/01</w:t>
      </w:r>
    </w:p>
    <w:p w:rsidR="00BC48F7" w:rsidRPr="000E542D" w:rsidRDefault="00BC48F7" w:rsidP="00B72983">
      <w:pPr>
        <w:widowControl w:val="0"/>
        <w:spacing w:after="160"/>
        <w:jc w:val="center"/>
        <w:rPr>
          <w:rFonts w:ascii="GHEA Grapalat" w:hAnsi="GHEA Grapalat" w:cs="GHEA Grapalat"/>
        </w:rPr>
      </w:pPr>
    </w:p>
    <w:p w:rsidR="00924798" w:rsidRPr="000E542D" w:rsidRDefault="00924798" w:rsidP="00B72983">
      <w:pPr>
        <w:widowControl w:val="0"/>
        <w:spacing w:after="160"/>
        <w:jc w:val="center"/>
        <w:rPr>
          <w:rFonts w:ascii="GHEA Grapalat" w:hAnsi="GHEA Grapalat" w:cs="GHEA Grapalat"/>
          <w:b/>
        </w:rPr>
      </w:pPr>
      <w:r w:rsidRPr="000E542D">
        <w:rPr>
          <w:rFonts w:ascii="GHEA Grapalat" w:hAnsi="GHEA Grapalat"/>
          <w:b/>
        </w:rPr>
        <w:t>СОГЛАШЕНИЕ О НЕУСТОЙКЕ</w:t>
      </w:r>
      <w:r w:rsidR="009F5B46" w:rsidRPr="000E542D">
        <w:rPr>
          <w:rFonts w:ascii="GHEA Grapalat" w:hAnsi="GHEA Grapalat" w:cs="GHEA Grapalat"/>
          <w:b/>
        </w:rPr>
        <w:br/>
      </w:r>
      <w:r w:rsidRPr="000E542D">
        <w:rPr>
          <w:rFonts w:ascii="GHEA Grapalat" w:hAnsi="GHEA Grapalat"/>
          <w:b/>
        </w:rPr>
        <w:t>(обеспечение исполнения договора)</w:t>
      </w:r>
    </w:p>
    <w:p w:rsidR="00924798" w:rsidRPr="000E542D" w:rsidRDefault="00924798" w:rsidP="00B72983">
      <w:pPr>
        <w:widowControl w:val="0"/>
        <w:spacing w:after="160"/>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2"/>
      </w:tblGrid>
      <w:tr w:rsidR="00367A50" w:rsidRPr="000E542D" w:rsidTr="00367A50">
        <w:trPr>
          <w:jc w:val="center"/>
        </w:trPr>
        <w:tc>
          <w:tcPr>
            <w:tcW w:w="4643" w:type="dxa"/>
          </w:tcPr>
          <w:p w:rsidR="00367A50" w:rsidRPr="000E542D" w:rsidRDefault="000640E1" w:rsidP="00B72983">
            <w:pPr>
              <w:widowControl w:val="0"/>
              <w:spacing w:after="160"/>
              <w:rPr>
                <w:rFonts w:ascii="GHEA Grapalat" w:hAnsi="GHEA Grapalat" w:cs="GHEA Grapalat"/>
                <w:b/>
                <w:lang w:val="en-US"/>
              </w:rPr>
            </w:pPr>
            <w:r w:rsidRPr="000E542D">
              <w:rPr>
                <w:rFonts w:ascii="GHEA Grapalat" w:hAnsi="GHEA Grapalat"/>
                <w:lang w:val="en-US"/>
              </w:rPr>
              <w:t xml:space="preserve">С. </w:t>
            </w:r>
            <w:r w:rsidR="00F036E5">
              <w:rPr>
                <w:rFonts w:ascii="GHEA Grapalat" w:hAnsi="GHEA Grapalat"/>
                <w:lang w:val="en-US"/>
              </w:rPr>
              <w:t xml:space="preserve"> </w:t>
            </w:r>
            <w:proofErr w:type="spellStart"/>
            <w:r w:rsidR="005E24CE">
              <w:rPr>
                <w:rFonts w:ascii="GHEA Grapalat" w:hAnsi="GHEA Grapalat"/>
                <w:lang w:val="en-US"/>
              </w:rPr>
              <w:t>Димитров</w:t>
            </w:r>
            <w:proofErr w:type="spellEnd"/>
          </w:p>
        </w:tc>
        <w:tc>
          <w:tcPr>
            <w:tcW w:w="4643" w:type="dxa"/>
          </w:tcPr>
          <w:p w:rsidR="00367A50" w:rsidRPr="000E542D" w:rsidRDefault="00367A50" w:rsidP="00B72983">
            <w:pPr>
              <w:widowControl w:val="0"/>
              <w:spacing w:after="160"/>
              <w:jc w:val="right"/>
              <w:rPr>
                <w:rFonts w:ascii="GHEA Grapalat" w:hAnsi="GHEA Grapalat" w:cs="GHEA Grapalat"/>
                <w:b/>
                <w:lang w:val="en-US"/>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r w:rsidR="00F653BC" w:rsidRPr="000E542D">
              <w:rPr>
                <w:rStyle w:val="af6"/>
                <w:rFonts w:ascii="GHEA Grapalat" w:hAnsi="GHEA Grapalat"/>
              </w:rPr>
              <w:footnoteReference w:customMarkFollows="1" w:id="9"/>
              <w:sym w:font="Symbol" w:char="F02A"/>
            </w:r>
            <w:r w:rsidR="00F653BC" w:rsidRPr="000E542D">
              <w:rPr>
                <w:rStyle w:val="af6"/>
                <w:rFonts w:ascii="GHEA Grapalat" w:hAnsi="GHEA Grapalat"/>
              </w:rPr>
              <w:sym w:font="Symbol" w:char="F02A"/>
            </w:r>
          </w:p>
        </w:tc>
      </w:tr>
    </w:tbl>
    <w:p w:rsidR="00924798" w:rsidRPr="000E542D" w:rsidRDefault="00924798" w:rsidP="00B72983">
      <w:pPr>
        <w:widowControl w:val="0"/>
        <w:spacing w:after="160"/>
        <w:rPr>
          <w:rFonts w:ascii="GHEA Grapalat" w:hAnsi="GHEA Grapalat" w:cs="GHEA Grapalat"/>
        </w:rPr>
      </w:pPr>
    </w:p>
    <w:p w:rsidR="00367A50" w:rsidRPr="000E542D" w:rsidRDefault="00367A50" w:rsidP="00B72983">
      <w:pPr>
        <w:widowControl w:val="0"/>
        <w:tabs>
          <w:tab w:val="left" w:pos="7088"/>
        </w:tabs>
        <w:rPr>
          <w:rFonts w:ascii="GHEA Grapalat" w:hAnsi="GHEA Grapalat"/>
          <w:lang w:val="en-US"/>
        </w:rPr>
      </w:pPr>
      <w:r w:rsidRPr="000E542D">
        <w:rPr>
          <w:rFonts w:ascii="GHEA Grapalat" w:hAnsi="GHEA Grapalat"/>
        </w:rPr>
        <w:t>__________________________________, в лице директора Компании____________</w:t>
      </w:r>
      <w:r w:rsidR="00534AFA" w:rsidRPr="000E542D">
        <w:rPr>
          <w:rFonts w:ascii="GHEA Grapalat" w:hAnsi="GHEA Grapalat"/>
        </w:rPr>
        <w:t>_,</w:t>
      </w:r>
    </w:p>
    <w:p w:rsidR="00534AFA" w:rsidRPr="000E542D" w:rsidRDefault="00534AFA" w:rsidP="00B72983">
      <w:pPr>
        <w:widowControl w:val="0"/>
        <w:tabs>
          <w:tab w:val="left" w:pos="7088"/>
        </w:tabs>
        <w:spacing w:after="160"/>
        <w:rPr>
          <w:rFonts w:ascii="GHEA Grapalat" w:hAnsi="GHEA Grapalat" w:cs="GHEA Grapalat"/>
          <w:u w:val="single"/>
          <w:vertAlign w:val="subscript"/>
        </w:rPr>
      </w:pPr>
      <w:r w:rsidRPr="000E542D">
        <w:rPr>
          <w:rFonts w:ascii="GHEA Grapalat" w:hAnsi="GHEA Grapalat"/>
        </w:rPr>
        <w:t xml:space="preserve">Имя, фамилия, паспортные данные директора компании </w:t>
      </w:r>
      <w:r w:rsidR="00367A50" w:rsidRPr="000E542D">
        <w:rPr>
          <w:rFonts w:ascii="GHEA Grapalat" w:hAnsi="GHEA Grapalat"/>
        </w:rPr>
        <w:tab/>
      </w:r>
      <w:r w:rsidRPr="000E542D">
        <w:rPr>
          <w:rFonts w:ascii="GHEA Grapalat" w:hAnsi="GHEA Grapalat"/>
        </w:rPr>
        <w:t>наименование Компании</w:t>
      </w:r>
    </w:p>
    <w:p w:rsidR="00924798" w:rsidRPr="000E542D" w:rsidRDefault="00924798" w:rsidP="00B72983">
      <w:pPr>
        <w:widowControl w:val="0"/>
        <w:spacing w:after="160"/>
        <w:jc w:val="both"/>
        <w:rPr>
          <w:rFonts w:ascii="GHEA Grapalat" w:hAnsi="GHEA Grapalat" w:cs="GHEA Grapalat"/>
        </w:rPr>
      </w:pPr>
      <w:r w:rsidRPr="000E542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0E542D" w:rsidRDefault="00924798" w:rsidP="00B72983">
      <w:pPr>
        <w:widowControl w:val="0"/>
        <w:spacing w:after="160"/>
        <w:ind w:firstLine="708"/>
        <w:jc w:val="both"/>
        <w:rPr>
          <w:rFonts w:ascii="GHEA Grapalat" w:hAnsi="GHEA Grapalat" w:cs="GHEA Grapalat"/>
        </w:rPr>
      </w:pPr>
    </w:p>
    <w:p w:rsidR="00924798" w:rsidRPr="000E542D" w:rsidRDefault="00367A50" w:rsidP="00B72983">
      <w:pPr>
        <w:widowControl w:val="0"/>
        <w:spacing w:after="160"/>
        <w:jc w:val="center"/>
        <w:rPr>
          <w:rFonts w:ascii="GHEA Grapalat" w:hAnsi="GHEA Grapalat" w:cs="GHEA Grapalat"/>
          <w:b/>
          <w:bCs/>
        </w:rPr>
      </w:pPr>
      <w:r w:rsidRPr="000E542D">
        <w:rPr>
          <w:rFonts w:ascii="GHEA Grapalat" w:hAnsi="GHEA Grapalat"/>
          <w:b/>
        </w:rPr>
        <w:t>1.</w:t>
      </w:r>
      <w:r w:rsidR="00924798" w:rsidRPr="000E542D">
        <w:rPr>
          <w:rFonts w:ascii="GHEA Grapalat" w:hAnsi="GHEA Grapalat"/>
          <w:b/>
        </w:rPr>
        <w:t xml:space="preserve"> Предмет соглашения</w:t>
      </w:r>
    </w:p>
    <w:p w:rsidR="00924798" w:rsidRPr="000E542D" w:rsidRDefault="00367A50" w:rsidP="000640E1">
      <w:pPr>
        <w:widowControl w:val="0"/>
        <w:tabs>
          <w:tab w:val="left" w:pos="1134"/>
        </w:tabs>
        <w:ind w:firstLine="567"/>
        <w:jc w:val="both"/>
        <w:rPr>
          <w:rFonts w:ascii="GHEA Grapalat" w:hAnsi="GHEA Grapalat" w:cs="GHEA Grapalat"/>
        </w:rPr>
      </w:pPr>
      <w:r w:rsidRPr="000E542D">
        <w:rPr>
          <w:rFonts w:ascii="GHEA Grapalat" w:hAnsi="GHEA Grapalat"/>
        </w:rPr>
        <w:t>1.1.</w:t>
      </w:r>
      <w:r w:rsidRPr="000E542D">
        <w:rPr>
          <w:rFonts w:ascii="GHEA Grapalat" w:hAnsi="GHEA Grapalat"/>
        </w:rPr>
        <w:tab/>
      </w:r>
      <w:r w:rsidR="00924798" w:rsidRPr="000E542D">
        <w:rPr>
          <w:rFonts w:ascii="GHEA Grapalat" w:hAnsi="GHEA Grapalat"/>
        </w:rPr>
        <w:t xml:space="preserve">Компания участвует </w:t>
      </w:r>
      <w:r w:rsidRPr="000E542D">
        <w:rPr>
          <w:rFonts w:ascii="GHEA Grapalat" w:hAnsi="GHEA Grapalat"/>
        </w:rPr>
        <w:t xml:space="preserve">в </w:t>
      </w:r>
      <w:proofErr w:type="gramStart"/>
      <w:r w:rsidRPr="000E542D">
        <w:rPr>
          <w:rFonts w:ascii="GHEA Grapalat" w:hAnsi="GHEA Grapalat"/>
        </w:rPr>
        <w:t xml:space="preserve">организованной </w:t>
      </w:r>
      <w:r w:rsidR="000640E1" w:rsidRPr="000E542D">
        <w:rPr>
          <w:rFonts w:ascii="GHEA Grapalat" w:hAnsi="GHEA Grapalat"/>
        </w:rPr>
        <w:t>,,</w:t>
      </w:r>
      <w:r w:rsidR="005E24CE">
        <w:rPr>
          <w:rFonts w:ascii="GHEA Grapalat" w:hAnsi="GHEA Grapalat"/>
          <w:lang w:val="af-ZA"/>
        </w:rPr>
        <w:t>Димитровская</w:t>
      </w:r>
      <w:proofErr w:type="gramEnd"/>
      <w:r w:rsidR="00763346">
        <w:rPr>
          <w:rFonts w:ascii="GHEA Grapalat" w:hAnsi="GHEA Grapalat"/>
          <w:lang w:val="af-ZA"/>
        </w:rPr>
        <w:t xml:space="preserve">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00924798" w:rsidRPr="000E542D">
        <w:rPr>
          <w:rFonts w:ascii="GHEA Grapalat" w:hAnsi="GHEA Grapalat"/>
        </w:rPr>
        <w:t xml:space="preserve">(далее — Заказчик) процедуре закупок под кодом </w:t>
      </w:r>
      <w:r w:rsidR="005E24CE">
        <w:rPr>
          <w:rFonts w:ascii="GHEA Grapalat" w:hAnsi="GHEA Grapalat"/>
          <w:i/>
        </w:rPr>
        <w:t>AMDHMD-GHAPDZB-20/01</w:t>
      </w:r>
      <w:r w:rsidR="000640E1" w:rsidRPr="000E542D">
        <w:rPr>
          <w:rFonts w:ascii="GHEA Grapalat" w:hAnsi="GHEA Grapalat"/>
          <w:i/>
        </w:rPr>
        <w:t>.</w:t>
      </w:r>
    </w:p>
    <w:p w:rsidR="00924798" w:rsidRPr="000E542D" w:rsidRDefault="00367A50"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1.2.</w:t>
      </w:r>
      <w:r w:rsidRPr="000E542D">
        <w:rPr>
          <w:rFonts w:ascii="GHEA Grapalat" w:hAnsi="GHEA Grapalat"/>
        </w:rPr>
        <w:tab/>
      </w:r>
      <w:r w:rsidR="00924798" w:rsidRPr="000E542D">
        <w:rPr>
          <w:rFonts w:ascii="GHEA Grapalat" w:hAnsi="GHEA Grapalat"/>
        </w:rPr>
        <w:t>В качестве обеспечения исполнения договора</w:t>
      </w:r>
      <w:r w:rsidR="00F653BC" w:rsidRPr="000E542D">
        <w:rPr>
          <w:rFonts w:ascii="GHEA Grapalat" w:hAnsi="GHEA Grapalat"/>
        </w:rPr>
        <w:t xml:space="preserve">, </w:t>
      </w:r>
      <w:r w:rsidR="00924798" w:rsidRPr="000E542D">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0E542D">
        <w:rPr>
          <w:rFonts w:ascii="GHEA Grapalat" w:hAnsi="GHEA Grapalat"/>
        </w:rPr>
        <w:t>.</w:t>
      </w:r>
    </w:p>
    <w:p w:rsidR="00924798" w:rsidRPr="000E542D" w:rsidRDefault="00367A50"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1.3.</w:t>
      </w:r>
      <w:r w:rsidRPr="000E542D">
        <w:rPr>
          <w:rFonts w:ascii="GHEA Grapalat" w:hAnsi="GHEA Grapalat"/>
          <w:color w:val="000000"/>
        </w:rPr>
        <w:tab/>
      </w:r>
      <w:r w:rsidR="00924798" w:rsidRPr="000E542D">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0E542D">
        <w:rPr>
          <w:rFonts w:ascii="GHEA Grapalat" w:hAnsi="GHEA Grapalat"/>
          <w:color w:val="000000"/>
        </w:rPr>
        <w:t xml:space="preserve">ия </w:t>
      </w:r>
      <w:proofErr w:type="spellStart"/>
      <w:r w:rsidRPr="000E542D">
        <w:rPr>
          <w:rFonts w:ascii="GHEA Grapalat" w:hAnsi="GHEA Grapalat"/>
          <w:color w:val="000000"/>
        </w:rPr>
        <w:t>безотзывно</w:t>
      </w:r>
      <w:proofErr w:type="spellEnd"/>
      <w:r w:rsidRPr="000E542D">
        <w:rPr>
          <w:rFonts w:ascii="GHEA Grapalat" w:hAnsi="GHEA Grapalat"/>
          <w:color w:val="000000"/>
        </w:rPr>
        <w:t xml:space="preserve"> соглашается, что:</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а)</w:t>
      </w:r>
      <w:r w:rsidR="00F653BC" w:rsidRPr="000E542D">
        <w:rPr>
          <w:rFonts w:ascii="GHEA Grapalat" w:hAnsi="GHEA Grapalat"/>
          <w:color w:val="000000"/>
        </w:rPr>
        <w:tab/>
      </w:r>
      <w:r w:rsidRPr="000E542D">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0E542D">
        <w:rPr>
          <w:rFonts w:ascii="GHEA Grapalat" w:hAnsi="GHEA Grapalat"/>
          <w:color w:val="000000"/>
        </w:rPr>
        <w:t>ебованием с целью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б)</w:t>
      </w:r>
      <w:r w:rsidR="00F653BC" w:rsidRPr="000E542D">
        <w:rPr>
          <w:rFonts w:ascii="GHEA Grapalat" w:hAnsi="GHEA Grapalat"/>
          <w:color w:val="000000"/>
        </w:rPr>
        <w:tab/>
      </w:r>
      <w:r w:rsidRPr="000E542D">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0E542D">
        <w:rPr>
          <w:rFonts w:ascii="GHEA Grapalat" w:hAnsi="GHEA Grapalat"/>
          <w:color w:val="000000"/>
        </w:rPr>
        <w:t>з дополнительного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в)</w:t>
      </w:r>
      <w:r w:rsidR="00F653BC" w:rsidRPr="000E542D">
        <w:rPr>
          <w:rFonts w:ascii="GHEA Grapalat" w:hAnsi="GHEA Grapalat"/>
          <w:color w:val="000000"/>
        </w:rPr>
        <w:tab/>
      </w:r>
      <w:r w:rsidRPr="000E542D">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г)</w:t>
      </w:r>
      <w:r w:rsidR="00F653BC" w:rsidRPr="000E542D">
        <w:rPr>
          <w:rFonts w:ascii="GHEA Grapalat" w:hAnsi="GHEA Grapalat"/>
          <w:color w:val="000000"/>
        </w:rPr>
        <w:tab/>
      </w:r>
      <w:r w:rsidRPr="000E542D">
        <w:rPr>
          <w:rFonts w:ascii="GHEA Grapalat" w:hAnsi="GHEA Grapalat"/>
          <w:color w:val="000000"/>
        </w:rPr>
        <w:t xml:space="preserve">Компания подтверждает, что акцептовала Требование в полном </w:t>
      </w:r>
      <w:r w:rsidRPr="000E542D">
        <w:rPr>
          <w:rFonts w:ascii="GHEA Grapalat" w:hAnsi="GHEA Grapalat"/>
          <w:color w:val="000000"/>
        </w:rPr>
        <w:lastRenderedPageBreak/>
        <w:t>размере суммы неустойки.</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д)</w:t>
      </w:r>
      <w:r w:rsidR="00F653BC" w:rsidRPr="000E542D">
        <w:rPr>
          <w:rFonts w:ascii="GHEA Grapalat" w:hAnsi="GHEA Grapalat"/>
        </w:rPr>
        <w:tab/>
      </w:r>
      <w:r w:rsidRPr="000E542D">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0E542D">
        <w:rPr>
          <w:rFonts w:ascii="GHEA Grapalat" w:hAnsi="GHEA Grapalat"/>
        </w:rPr>
        <w:t>представления</w:t>
      </w:r>
      <w:proofErr w:type="gramEnd"/>
      <w:r w:rsidRPr="000E542D">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0E542D">
        <w:rPr>
          <w:rFonts w:ascii="GHEA Grapalat" w:hAnsi="GHEA Grapalat"/>
        </w:rPr>
        <w:t>Требования.</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1.4.</w:t>
      </w:r>
      <w:r w:rsidRPr="000E542D">
        <w:rPr>
          <w:rFonts w:ascii="GHEA Grapalat" w:hAnsi="GHEA Grapalat"/>
        </w:rPr>
        <w:tab/>
      </w:r>
      <w:r w:rsidR="00924798" w:rsidRPr="000E542D">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0E542D" w:rsidRDefault="00F653BC"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1.5.</w:t>
      </w:r>
      <w:r w:rsidRPr="000E542D">
        <w:rPr>
          <w:rFonts w:ascii="GHEA Grapalat" w:hAnsi="GHEA Grapalat"/>
          <w:color w:val="000000"/>
        </w:rPr>
        <w:tab/>
      </w:r>
      <w:r w:rsidR="00924798" w:rsidRPr="000E542D">
        <w:rPr>
          <w:rFonts w:ascii="GHEA Grapalat" w:hAnsi="GHEA Grapalat"/>
          <w:color w:val="000000"/>
        </w:rPr>
        <w:t>Заказчик может представить в Банк-плательщик иные дополнительные документы.</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1.6.</w:t>
      </w:r>
      <w:r w:rsidRPr="000E542D">
        <w:rPr>
          <w:rFonts w:ascii="GHEA Grapalat" w:hAnsi="GHEA Grapalat"/>
        </w:rPr>
        <w:tab/>
      </w:r>
      <w:r w:rsidR="00924798" w:rsidRPr="000E542D">
        <w:rPr>
          <w:rFonts w:ascii="GHEA Grapalat" w:hAnsi="GHEA Grapalat"/>
        </w:rPr>
        <w:t xml:space="preserve">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w:t>
      </w:r>
      <w:proofErr w:type="gramStart"/>
      <w:r w:rsidR="00924798" w:rsidRPr="000E542D">
        <w:rPr>
          <w:rFonts w:ascii="GHEA Grapalat" w:hAnsi="GHEA Grapalat"/>
        </w:rPr>
        <w:t>указанной  в</w:t>
      </w:r>
      <w:proofErr w:type="gramEnd"/>
      <w:r w:rsidR="00924798" w:rsidRPr="000E542D">
        <w:rPr>
          <w:rFonts w:ascii="GHEA Grapalat" w:hAnsi="GHEA Grapalat"/>
        </w:rPr>
        <w:t xml:space="preserve"> Требовании. Банк не обязан проверять факты нарушения Компанией условий договора.</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1.7.</w:t>
      </w:r>
      <w:r w:rsidRPr="000E542D">
        <w:rPr>
          <w:rFonts w:ascii="GHEA Grapalat" w:hAnsi="GHEA Grapalat"/>
        </w:rPr>
        <w:tab/>
      </w:r>
      <w:r w:rsidR="00924798" w:rsidRPr="000E542D">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0E542D" w:rsidRDefault="00F653BC" w:rsidP="000640E1">
      <w:pPr>
        <w:widowControl w:val="0"/>
        <w:tabs>
          <w:tab w:val="left" w:pos="1134"/>
        </w:tabs>
        <w:spacing w:after="160"/>
        <w:ind w:firstLine="567"/>
        <w:jc w:val="both"/>
        <w:rPr>
          <w:rFonts w:ascii="GHEA Grapalat" w:hAnsi="GHEA Grapalat" w:cs="GHEA Grapalat"/>
        </w:rPr>
      </w:pPr>
      <w:r w:rsidRPr="000E542D">
        <w:rPr>
          <w:rFonts w:ascii="GHEA Grapalat" w:hAnsi="GHEA Grapalat"/>
        </w:rPr>
        <w:t>1.8.</w:t>
      </w:r>
      <w:r w:rsidRPr="000E542D">
        <w:rPr>
          <w:rFonts w:ascii="GHEA Grapalat" w:hAnsi="GHEA Grapalat"/>
        </w:rPr>
        <w:tab/>
      </w:r>
      <w:r w:rsidR="00924798" w:rsidRPr="000E542D">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0E542D">
        <w:rPr>
          <w:rFonts w:ascii="GHEA Grapalat" w:hAnsi="GHEA Grapalat"/>
        </w:rPr>
        <w:t>Репортинг</w:t>
      </w:r>
      <w:proofErr w:type="spellEnd"/>
      <w:r w:rsidR="00924798" w:rsidRPr="000E542D">
        <w:rPr>
          <w:rFonts w:ascii="GHEA Grapalat" w:hAnsi="GHEA Grapalat"/>
        </w:rPr>
        <w:t>" (Кредитное бюро) сведения о Компании в связи с неуплатой.</w:t>
      </w:r>
    </w:p>
    <w:p w:rsidR="00924798" w:rsidRPr="000E542D" w:rsidRDefault="00F653BC" w:rsidP="00B72983">
      <w:pPr>
        <w:widowControl w:val="0"/>
        <w:spacing w:after="160"/>
        <w:jc w:val="center"/>
        <w:rPr>
          <w:rFonts w:ascii="GHEA Grapalat" w:hAnsi="GHEA Grapalat" w:cs="GHEA Grapalat"/>
          <w:b/>
          <w:bCs/>
        </w:rPr>
      </w:pPr>
      <w:r w:rsidRPr="000E542D">
        <w:rPr>
          <w:rFonts w:ascii="GHEA Grapalat" w:hAnsi="GHEA Grapalat"/>
          <w:b/>
        </w:rPr>
        <w:t xml:space="preserve">2. </w:t>
      </w:r>
      <w:r w:rsidR="00924798" w:rsidRPr="000E542D">
        <w:rPr>
          <w:rFonts w:ascii="GHEA Grapalat" w:hAnsi="GHEA Grapalat"/>
          <w:b/>
        </w:rPr>
        <w:t>Иные условия</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2.1</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0E542D">
        <w:rPr>
          <w:rFonts w:ascii="GHEA Grapalat" w:hAnsi="GHEA Grapalat"/>
        </w:rPr>
        <w:t xml:space="preserve"> окончания гарантийного срока.</w:t>
      </w:r>
    </w:p>
    <w:p w:rsidR="00924798" w:rsidRPr="000E542D" w:rsidRDefault="00924798" w:rsidP="00B72983">
      <w:pPr>
        <w:widowControl w:val="0"/>
        <w:tabs>
          <w:tab w:val="left" w:pos="1134"/>
        </w:tabs>
        <w:spacing w:after="160"/>
        <w:ind w:firstLine="567"/>
        <w:jc w:val="both"/>
        <w:rPr>
          <w:rFonts w:ascii="GHEA Grapalat" w:hAnsi="GHEA Grapalat"/>
        </w:rPr>
      </w:pPr>
      <w:r w:rsidRPr="000E542D">
        <w:rPr>
          <w:rFonts w:ascii="GHEA Grapalat" w:hAnsi="GHEA Grapalat"/>
        </w:rPr>
        <w:t>2.2.</w:t>
      </w:r>
      <w:r w:rsidR="00F653BC" w:rsidRPr="000E542D">
        <w:rPr>
          <w:rFonts w:ascii="GHEA Grapalat" w:hAnsi="GHEA Grapalat"/>
        </w:rPr>
        <w:tab/>
      </w:r>
      <w:r w:rsidRPr="000E542D">
        <w:rPr>
          <w:rFonts w:ascii="GHEA Grapalat" w:hAnsi="GHEA Grapalat"/>
        </w:rPr>
        <w:t>Представив настоящее Соглашение и прилагаемо</w:t>
      </w:r>
      <w:r w:rsidR="00F653BC" w:rsidRPr="000E542D">
        <w:rPr>
          <w:rFonts w:ascii="GHEA Grapalat" w:hAnsi="GHEA Grapalat"/>
        </w:rPr>
        <w:t>е Требование в Банк-плательщик:</w:t>
      </w:r>
    </w:p>
    <w:p w:rsidR="00F653BC" w:rsidRPr="000E542D" w:rsidRDefault="00F653BC" w:rsidP="00B72983">
      <w:pPr>
        <w:widowControl w:val="0"/>
        <w:tabs>
          <w:tab w:val="left" w:pos="1134"/>
        </w:tabs>
        <w:spacing w:after="160"/>
        <w:ind w:firstLine="567"/>
        <w:jc w:val="both"/>
        <w:rPr>
          <w:rFonts w:ascii="GHEA Grapalat" w:hAnsi="GHEA Grapalat" w:cs="GHEA Grapalat"/>
        </w:rPr>
      </w:pPr>
    </w:p>
    <w:p w:rsidR="00924798" w:rsidRPr="000E542D" w:rsidRDefault="00924798"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F653BC" w:rsidRPr="000E542D">
        <w:rPr>
          <w:rFonts w:ascii="GHEA Grapalat" w:hAnsi="GHEA Grapalat"/>
        </w:rPr>
        <w:tab/>
      </w:r>
      <w:r w:rsidRPr="000E542D">
        <w:rPr>
          <w:rFonts w:ascii="GHEA Grapalat" w:hAnsi="GHEA Grapalat"/>
        </w:rPr>
        <w:t>Заказчик подтверждает, что Компания допустила нарушение договорных обязательств, а</w:t>
      </w:r>
    </w:p>
    <w:p w:rsidR="00924798" w:rsidRPr="000E542D" w:rsidDel="00A13215" w:rsidRDefault="00924798" w:rsidP="00B72983">
      <w:pPr>
        <w:widowControl w:val="0"/>
        <w:tabs>
          <w:tab w:val="left" w:pos="1276"/>
        </w:tabs>
        <w:spacing w:after="160"/>
        <w:ind w:firstLine="567"/>
        <w:jc w:val="both"/>
        <w:rPr>
          <w:rFonts w:ascii="GHEA Grapalat" w:hAnsi="GHEA Grapalat" w:cs="GHEA Grapalat"/>
        </w:rPr>
      </w:pPr>
      <w:r w:rsidRPr="000E542D">
        <w:rPr>
          <w:rFonts w:ascii="GHEA Grapalat" w:hAnsi="GHEA Grapalat"/>
        </w:rPr>
        <w:t>2.2.2.</w:t>
      </w:r>
      <w:r w:rsidR="00F653BC" w:rsidRPr="000E542D">
        <w:rPr>
          <w:rFonts w:ascii="GHEA Grapalat" w:hAnsi="GHEA Grapalat"/>
        </w:rPr>
        <w:tab/>
      </w:r>
      <w:r w:rsidRPr="000E542D">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2.3</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 xml:space="preserve">Споры, возникшие в связи с настоящим Соглашением, разрешаются </w:t>
      </w:r>
      <w:r w:rsidRPr="000E542D">
        <w:rPr>
          <w:rFonts w:ascii="GHEA Grapalat" w:hAnsi="GHEA Grapalat"/>
        </w:rPr>
        <w:lastRenderedPageBreak/>
        <w:t xml:space="preserve">путем переговоров. В случае </w:t>
      </w:r>
      <w:proofErr w:type="spellStart"/>
      <w:r w:rsidRPr="000E542D">
        <w:rPr>
          <w:rFonts w:ascii="GHEA Grapalat" w:hAnsi="GHEA Grapalat"/>
        </w:rPr>
        <w:t>недостижения</w:t>
      </w:r>
      <w:proofErr w:type="spellEnd"/>
      <w:r w:rsidRPr="000E542D">
        <w:rPr>
          <w:rFonts w:ascii="GHEA Grapalat" w:hAnsi="GHEA Grapalat"/>
        </w:rPr>
        <w:t xml:space="preserve"> согласия споры разрешаются в судебном порядке.</w:t>
      </w:r>
    </w:p>
    <w:p w:rsidR="00924798" w:rsidRPr="000E542D" w:rsidRDefault="00924798" w:rsidP="00B72983">
      <w:pPr>
        <w:widowControl w:val="0"/>
        <w:spacing w:after="160"/>
        <w:ind w:firstLine="567"/>
        <w:jc w:val="both"/>
        <w:rPr>
          <w:rFonts w:ascii="GHEA Grapalat" w:hAnsi="GHEA Grapalat" w:cs="GHEA Grapalat"/>
        </w:rPr>
      </w:pPr>
    </w:p>
    <w:p w:rsidR="00924798" w:rsidRPr="000E542D" w:rsidRDefault="00924798" w:rsidP="00B72983">
      <w:pPr>
        <w:widowControl w:val="0"/>
        <w:spacing w:after="160"/>
        <w:ind w:firstLine="567"/>
        <w:jc w:val="center"/>
        <w:rPr>
          <w:rFonts w:ascii="GHEA Grapalat" w:hAnsi="GHEA Grapalat" w:cs="GHEA Grapalat"/>
        </w:rPr>
      </w:pPr>
      <w:r w:rsidRPr="000E542D">
        <w:rPr>
          <w:rFonts w:ascii="GHEA Grapalat" w:hAnsi="GHEA Grapalat"/>
          <w:b/>
        </w:rPr>
        <w:t>3. Адрес, банковские реквизиты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адрес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обслуживающего компанию банка</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номер банковского счета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учетный номер налогоплательщика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имя, фамилия и подпись директора компании</w:t>
      </w:r>
    </w:p>
    <w:p w:rsidR="00F653BC" w:rsidRPr="000E542D" w:rsidRDefault="00F653BC"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М. П.</w:t>
      </w:r>
    </w:p>
    <w:p w:rsidR="00924798" w:rsidRPr="000E542D" w:rsidRDefault="00924798"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День/месяц/год</w:t>
      </w:r>
    </w:p>
    <w:p w:rsidR="00924798" w:rsidRPr="000E542D" w:rsidRDefault="00924798" w:rsidP="00B72983">
      <w:pPr>
        <w:widowControl w:val="0"/>
        <w:tabs>
          <w:tab w:val="left" w:pos="540"/>
        </w:tabs>
        <w:autoSpaceDE w:val="0"/>
        <w:autoSpaceDN w:val="0"/>
        <w:adjustRightInd w:val="0"/>
        <w:spacing w:after="160"/>
        <w:jc w:val="both"/>
        <w:rPr>
          <w:rFonts w:ascii="GHEA Grapalat" w:hAnsi="GHEA Grapalat" w:cs="Sylfaen"/>
          <w:i/>
          <w:lang w:val="en-US"/>
        </w:rPr>
      </w:pPr>
    </w:p>
    <w:p w:rsidR="00F653BC" w:rsidRPr="000E542D" w:rsidRDefault="00F653BC" w:rsidP="00B72983">
      <w:pPr>
        <w:rPr>
          <w:rFonts w:ascii="GHEA Grapalat" w:hAnsi="GHEA Grapalat" w:cs="Sylfaen"/>
          <w:i/>
          <w:lang w:val="en-US"/>
        </w:rPr>
      </w:pPr>
      <w:r w:rsidRPr="000E542D">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924798" w:rsidRPr="000E542D"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0E542D" w:rsidRDefault="00924798" w:rsidP="00B72983">
            <w:pPr>
              <w:widowControl w:val="0"/>
              <w:spacing w:after="120"/>
              <w:jc w:val="center"/>
              <w:rPr>
                <w:rFonts w:ascii="GHEA Grapalat" w:hAnsi="GHEA Grapalat" w:cs="Sylfaen"/>
                <w:b/>
                <w:bCs/>
                <w:lang w:val="en-US"/>
              </w:rPr>
            </w:pPr>
            <w:r w:rsidRPr="000E542D">
              <w:rPr>
                <w:rFonts w:ascii="GHEA Grapalat" w:hAnsi="GHEA Grapalat"/>
                <w:b/>
              </w:rPr>
              <w:lastRenderedPageBreak/>
              <w:t>1. ПЛАТЕЖНОЕ ТРЕБОВАНИЕ</w:t>
            </w:r>
            <w:r w:rsidR="007670E7" w:rsidRPr="000E542D">
              <w:rPr>
                <w:rStyle w:val="af6"/>
                <w:rFonts w:ascii="GHEA Grapalat" w:hAnsi="GHEA Grapalat"/>
                <w:b/>
              </w:rPr>
              <w:footnoteReference w:customMarkFollows="1" w:id="10"/>
              <w:t>25</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spacing w:after="120"/>
              <w:rPr>
                <w:rFonts w:ascii="GHEA Grapalat" w:hAnsi="GHEA Grapalat" w:cs="Sylfaen"/>
              </w:rPr>
            </w:pPr>
            <w:r w:rsidRPr="000E542D">
              <w:rPr>
                <w:rFonts w:ascii="GHEA Grapalat" w:hAnsi="GHEA Grapalat"/>
              </w:rPr>
              <w:t>2.</w:t>
            </w:r>
            <w:r w:rsidR="00F653BC" w:rsidRPr="000E542D">
              <w:rPr>
                <w:rFonts w:ascii="GHEA Grapalat" w:hAnsi="GHEA Grapalat"/>
              </w:rPr>
              <w:tab/>
            </w:r>
            <w:r w:rsidRPr="000E542D">
              <w:rPr>
                <w:rFonts w:ascii="GHEA Grapalat" w:hAnsi="GHEA Grapalat"/>
              </w:rPr>
              <w:t xml:space="preserve">Номер </w:t>
            </w:r>
          </w:p>
        </w:tc>
      </w:tr>
      <w:tr w:rsidR="00924798" w:rsidRPr="000E542D"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3.</w:t>
            </w:r>
            <w:r w:rsidR="00F653BC" w:rsidRPr="000E542D">
              <w:rPr>
                <w:rFonts w:ascii="GHEA Grapalat" w:hAnsi="GHEA Grapalat"/>
                <w:lang w:val="en-US"/>
              </w:rPr>
              <w:tab/>
            </w:r>
            <w:r w:rsidRPr="000E542D">
              <w:rPr>
                <w:rFonts w:ascii="GHEA Grapalat" w:hAnsi="GHEA Grapalat"/>
              </w:rPr>
              <w:t>Дата представления: "___" ___ 20___г.</w:t>
            </w:r>
          </w:p>
        </w:tc>
      </w:tr>
      <w:tr w:rsidR="00924798" w:rsidRPr="000E542D"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4.</w:t>
            </w:r>
            <w:r w:rsidR="00F653BC" w:rsidRPr="000E542D">
              <w:rPr>
                <w:rFonts w:ascii="GHEA Grapalat" w:hAnsi="GHEA Grapalat"/>
              </w:rPr>
              <w:tab/>
            </w:r>
            <w:r w:rsidRPr="000E542D">
              <w:rPr>
                <w:rFonts w:ascii="GHEA Grapalat" w:hAnsi="GHEA Grapalat"/>
              </w:rPr>
              <w:t>Наименование или имя, фамилия плательщика (Компания:</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5.</w:t>
            </w:r>
            <w:r w:rsidR="00F653BC" w:rsidRPr="000E542D">
              <w:rPr>
                <w:rFonts w:ascii="GHEA Grapalat" w:hAnsi="GHEA Grapalat"/>
              </w:rPr>
              <w:tab/>
            </w:r>
            <w:r w:rsidRPr="000E542D">
              <w:rPr>
                <w:rFonts w:ascii="GHEA Grapalat" w:hAnsi="GHEA Grapalat"/>
              </w:rPr>
              <w:t>Обслуживающая плательщика Финансовая организация (банк):</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6.</w:t>
            </w:r>
            <w:r w:rsidR="00F653BC" w:rsidRPr="000E542D">
              <w:rPr>
                <w:rFonts w:ascii="GHEA Grapalat" w:hAnsi="GHEA Grapalat"/>
                <w:lang w:val="en-US"/>
              </w:rPr>
              <w:tab/>
            </w:r>
            <w:r w:rsidRPr="000E542D">
              <w:rPr>
                <w:rFonts w:ascii="GHEA Grapalat" w:hAnsi="GHEA Grapalat"/>
              </w:rPr>
              <w:t>Номер счета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7.</w:t>
            </w:r>
            <w:r w:rsidR="00F653BC" w:rsidRPr="000E542D">
              <w:rPr>
                <w:rFonts w:ascii="GHEA Grapalat" w:hAnsi="GHEA Grapalat"/>
              </w:rPr>
              <w:tab/>
            </w:r>
            <w:r w:rsidRPr="000E542D">
              <w:rPr>
                <w:rFonts w:ascii="GHEA Grapalat" w:hAnsi="GHEA Grapalat"/>
              </w:rPr>
              <w:t>УНН плательщика:</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8.</w:t>
            </w:r>
            <w:r w:rsidR="00F653BC" w:rsidRPr="000E542D">
              <w:rPr>
                <w:rFonts w:ascii="GHEA Grapalat" w:hAnsi="GHEA Grapalat"/>
                <w:lang w:val="en-US"/>
              </w:rPr>
              <w:tab/>
            </w:r>
            <w:r w:rsidRPr="000E542D">
              <w:rPr>
                <w:rFonts w:ascii="GHEA Grapalat" w:hAnsi="GHEA Grapalat"/>
              </w:rPr>
              <w:t>НЗОУ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9.</w:t>
            </w:r>
            <w:r w:rsidR="00F653BC" w:rsidRPr="000E542D">
              <w:rPr>
                <w:rFonts w:ascii="GHEA Grapalat" w:hAnsi="GHEA Grapalat"/>
              </w:rPr>
              <w:tab/>
            </w:r>
            <w:r w:rsidRPr="000E542D">
              <w:rPr>
                <w:rFonts w:ascii="GHEA Grapalat" w:hAnsi="GHEA Grapalat"/>
              </w:rPr>
              <w:t>Наименование или имя, фамилия бенефициара:</w:t>
            </w:r>
            <w:r w:rsidR="004D0E1F" w:rsidRPr="000E542D">
              <w:rPr>
                <w:rFonts w:ascii="GHEA Grapalat" w:hAnsi="GHEA Grapalat"/>
              </w:rPr>
              <w:t xml:space="preserve"> ,,</w:t>
            </w:r>
            <w:r w:rsidR="005E24CE">
              <w:rPr>
                <w:rFonts w:ascii="GHEA Grapalat" w:hAnsi="GHEA Grapalat"/>
                <w:lang w:val="af-ZA"/>
              </w:rPr>
              <w:t>Димитровская</w:t>
            </w:r>
            <w:r w:rsidR="00763346">
              <w:rPr>
                <w:rFonts w:ascii="GHEA Grapalat" w:hAnsi="GHEA Grapalat"/>
                <w:lang w:val="af-ZA"/>
              </w:rPr>
              <w:t xml:space="preserve"> </w:t>
            </w:r>
            <w:r w:rsidR="004D0E1F" w:rsidRPr="000E542D">
              <w:rPr>
                <w:rFonts w:ascii="GHEA Grapalat" w:hAnsi="GHEA Grapalat"/>
                <w:lang w:val="af-ZA"/>
              </w:rPr>
              <w:t>средняя школа Араратской области РА’’</w:t>
            </w:r>
            <w:r w:rsidR="004D0E1F" w:rsidRPr="000E542D">
              <w:rPr>
                <w:rFonts w:ascii="GHEA Grapalat" w:hAnsi="GHEA Grapalat"/>
              </w:rPr>
              <w:t xml:space="preserve"> ГНО</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10.</w:t>
            </w:r>
            <w:r w:rsidR="00F653BC" w:rsidRPr="000E542D">
              <w:rPr>
                <w:rFonts w:ascii="GHEA Grapalat" w:hAnsi="GHEA Grapalat"/>
                <w:lang w:val="en-US"/>
              </w:rPr>
              <w:tab/>
            </w:r>
            <w:r w:rsidRPr="000E542D">
              <w:rPr>
                <w:rFonts w:ascii="GHEA Grapalat" w:hAnsi="GHEA Grapalat"/>
              </w:rPr>
              <w:t>НЗОУ бенефициара (не заполняется)</w:t>
            </w:r>
          </w:p>
        </w:tc>
      </w:tr>
      <w:tr w:rsidR="00924798" w:rsidRPr="000E542D"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11.</w:t>
            </w:r>
            <w:r w:rsidR="00F653BC" w:rsidRPr="000E542D">
              <w:rPr>
                <w:rFonts w:ascii="GHEA Grapalat" w:hAnsi="GHEA Grapalat"/>
              </w:rPr>
              <w:tab/>
            </w:r>
            <w:r w:rsidRPr="000E542D">
              <w:rPr>
                <w:rFonts w:ascii="GHEA Grapalat" w:hAnsi="GHEA Grapalat"/>
              </w:rPr>
              <w:t>УНН бенефициара:</w:t>
            </w:r>
            <w:r w:rsidR="004D0E1F" w:rsidRPr="000E542D">
              <w:rPr>
                <w:rFonts w:ascii="GHEA Grapalat" w:hAnsi="GHEA Grapalat"/>
                <w:lang w:val="en-US"/>
              </w:rPr>
              <w:t xml:space="preserve"> </w:t>
            </w:r>
            <w:r w:rsidR="00D16BEA">
              <w:rPr>
                <w:rFonts w:ascii="GHEA Grapalat" w:hAnsi="GHEA Grapalat"/>
                <w:lang w:val="en-US"/>
              </w:rPr>
              <w:t>04206226</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12.</w:t>
            </w:r>
            <w:r w:rsidR="00F653BC" w:rsidRPr="000E542D">
              <w:rPr>
                <w:rFonts w:ascii="GHEA Grapalat" w:hAnsi="GHEA Grapalat"/>
              </w:rPr>
              <w:tab/>
            </w:r>
            <w:r w:rsidRPr="000E542D">
              <w:rPr>
                <w:rFonts w:ascii="GHEA Grapalat" w:hAnsi="GHEA Grapalat"/>
              </w:rPr>
              <w:t>Обслуживающая бенефициара Финансовая организация (банк):</w:t>
            </w:r>
            <w:r w:rsidR="004D0E1F" w:rsidRPr="000E542D">
              <w:rPr>
                <w:rFonts w:ascii="GHEA Grapalat" w:hAnsi="GHEA Grapalat"/>
              </w:rPr>
              <w:t xml:space="preserve"> </w:t>
            </w:r>
            <w:r w:rsidR="004D0E1F" w:rsidRPr="000E542D">
              <w:rPr>
                <w:rFonts w:ascii="GHEA Grapalat" w:hAnsi="GHEA Grapalat"/>
                <w:i/>
              </w:rPr>
              <w:t>Центральное казначейство</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13.</w:t>
            </w:r>
            <w:r w:rsidR="00F653BC" w:rsidRPr="000E542D">
              <w:rPr>
                <w:rFonts w:ascii="GHEA Grapalat" w:hAnsi="GHEA Grapalat"/>
                <w:lang w:val="en-US"/>
              </w:rPr>
              <w:tab/>
            </w:r>
            <w:r w:rsidRPr="000E542D">
              <w:rPr>
                <w:rFonts w:ascii="GHEA Grapalat" w:hAnsi="GHEA Grapalat"/>
              </w:rPr>
              <w:t>Номер счета бенефициара (</w:t>
            </w:r>
            <w:proofErr w:type="spellStart"/>
            <w:r w:rsidRPr="000E542D">
              <w:rPr>
                <w:rFonts w:ascii="GHEA Grapalat" w:hAnsi="GHEA Grapalat"/>
              </w:rPr>
              <w:t>сч</w:t>
            </w:r>
            <w:proofErr w:type="spellEnd"/>
            <w:r w:rsidRPr="000E542D">
              <w:rPr>
                <w:rFonts w:ascii="GHEA Grapalat" w:hAnsi="GHEA Grapalat"/>
              </w:rPr>
              <w:t>.№)</w:t>
            </w:r>
            <w:r w:rsidR="004D0E1F" w:rsidRPr="000E542D">
              <w:rPr>
                <w:rFonts w:ascii="GHEA Grapalat" w:hAnsi="GHEA Grapalat"/>
                <w:lang w:val="en-US"/>
              </w:rPr>
              <w:t xml:space="preserve"> </w:t>
            </w:r>
            <w:r w:rsidR="00D16BEA">
              <w:rPr>
                <w:rFonts w:ascii="Sylfaen" w:hAnsi="Sylfaen"/>
                <w:sz w:val="20"/>
                <w:szCs w:val="20"/>
                <w:lang w:val="hy-AM"/>
              </w:rPr>
              <w:t>900418000338</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14.</w:t>
            </w:r>
            <w:r w:rsidR="00F653BC" w:rsidRPr="000E542D">
              <w:rPr>
                <w:rFonts w:ascii="GHEA Grapalat" w:hAnsi="GHEA Grapalat"/>
              </w:rPr>
              <w:tab/>
            </w:r>
            <w:r w:rsidRPr="000E542D">
              <w:rPr>
                <w:rFonts w:ascii="GHEA Grapalat" w:hAnsi="GHEA Grapalat"/>
              </w:rPr>
              <w:t>Сумма (цифрами и прописью):</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15.</w:t>
            </w:r>
            <w:r w:rsidR="00F653BC" w:rsidRPr="000E542D">
              <w:rPr>
                <w:rFonts w:ascii="GHEA Grapalat" w:hAnsi="GHEA Grapalat"/>
              </w:rPr>
              <w:tab/>
            </w:r>
            <w:r w:rsidRPr="000E542D">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16.</w:t>
            </w:r>
            <w:r w:rsidR="00F653BC" w:rsidRPr="000E542D">
              <w:rPr>
                <w:rFonts w:ascii="GHEA Grapalat" w:hAnsi="GHEA Grapalat"/>
              </w:rPr>
              <w:tab/>
            </w:r>
            <w:r w:rsidRPr="000E542D">
              <w:rPr>
                <w:rFonts w:ascii="GHEA Grapalat" w:hAnsi="GHEA Grapalat"/>
              </w:rPr>
              <w:t>Валюта (прописью и по коду):</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17.</w:t>
            </w:r>
            <w:r w:rsidR="00F653BC" w:rsidRPr="000E542D">
              <w:rPr>
                <w:rFonts w:ascii="GHEA Grapalat" w:hAnsi="GHEA Grapalat"/>
              </w:rPr>
              <w:tab/>
            </w:r>
            <w:r w:rsidRPr="000E542D">
              <w:rPr>
                <w:rFonts w:ascii="GHEA Grapalat" w:hAnsi="GHEA Grapalat"/>
              </w:rPr>
              <w:t>Цель сделки (уплаты): (для обеспечения исполнения договора)</w:t>
            </w:r>
          </w:p>
        </w:tc>
      </w:tr>
      <w:tr w:rsidR="00924798" w:rsidRPr="000E542D"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18.</w:t>
            </w:r>
            <w:r w:rsidR="00F653BC" w:rsidRPr="000E542D">
              <w:rPr>
                <w:rFonts w:ascii="GHEA Grapalat" w:hAnsi="GHEA Grapalat"/>
              </w:rPr>
              <w:tab/>
            </w:r>
            <w:r w:rsidRPr="000E542D">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0E542D"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0E542D" w:rsidRDefault="00924798" w:rsidP="00B72983">
            <w:pPr>
              <w:widowControl w:val="0"/>
              <w:spacing w:after="120"/>
              <w:rPr>
                <w:rFonts w:ascii="GHEA Grapalat" w:hAnsi="GHEA Grapalat" w:cs="Arial"/>
              </w:rPr>
            </w:pP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19.</w:t>
            </w:r>
            <w:r w:rsidR="00F653BC" w:rsidRPr="000E542D">
              <w:rPr>
                <w:rFonts w:ascii="GHEA Grapalat" w:hAnsi="GHEA Grapalat"/>
              </w:rPr>
              <w:tab/>
            </w:r>
            <w:r w:rsidRPr="000E542D">
              <w:rPr>
                <w:rFonts w:ascii="GHEA Grapalat" w:hAnsi="GHEA Grapalat"/>
              </w:rPr>
              <w:t>Условия оплаты: &lt;акцептованный платеж&gt;</w:t>
            </w: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lang w:val="en-US"/>
              </w:rPr>
            </w:pPr>
            <w:r w:rsidRPr="000E542D">
              <w:rPr>
                <w:rFonts w:ascii="GHEA Grapalat" w:hAnsi="GHEA Grapalat"/>
              </w:rPr>
              <w:t>20.</w:t>
            </w:r>
            <w:r w:rsidR="00F653BC" w:rsidRPr="000E542D">
              <w:rPr>
                <w:rFonts w:ascii="GHEA Grapalat" w:hAnsi="GHEA Grapalat"/>
              </w:rPr>
              <w:tab/>
            </w:r>
            <w:r w:rsidRPr="000E542D">
              <w:rPr>
                <w:rFonts w:ascii="GHEA Grapalat" w:hAnsi="GHEA Grapalat"/>
              </w:rPr>
              <w:t>Количество прилагаемых страниц: --- страниц</w:t>
            </w:r>
          </w:p>
        </w:tc>
      </w:tr>
      <w:tr w:rsidR="00924798" w:rsidRPr="000E542D"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lastRenderedPageBreak/>
              <w:t>22.а.</w:t>
            </w:r>
            <w:r w:rsidR="00F653BC" w:rsidRPr="000E542D">
              <w:rPr>
                <w:rFonts w:ascii="GHEA Grapalat" w:hAnsi="GHEA Grapalat"/>
              </w:rPr>
              <w:tab/>
            </w:r>
            <w:r w:rsidRPr="000E542D">
              <w:rPr>
                <w:rFonts w:ascii="GHEA Grapalat" w:hAnsi="GHEA Grapalat"/>
              </w:rPr>
              <w:t>Подписи бенефициара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rPr>
                <w:rFonts w:ascii="GHEA Grapalat" w:hAnsi="GHEA Grapalat" w:cs="Sylfaen"/>
              </w:rPr>
            </w:pPr>
            <w:r w:rsidRPr="000E542D">
              <w:rPr>
                <w:rFonts w:ascii="GHEA Grapalat" w:hAnsi="GHEA Grapalat"/>
              </w:rPr>
              <w:t>22.б.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21.а.</w:t>
            </w:r>
            <w:r w:rsidR="00F653BC" w:rsidRPr="000E542D">
              <w:rPr>
                <w:rFonts w:ascii="GHEA Grapalat" w:hAnsi="GHEA Grapalat"/>
              </w:rPr>
              <w:tab/>
            </w:r>
            <w:r w:rsidRPr="000E542D">
              <w:rPr>
                <w:rFonts w:ascii="GHEA Grapalat" w:hAnsi="GHEA Grapalat"/>
              </w:rPr>
              <w:t>Подписи плательщика: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Tahoma"/>
                <w:color w:val="000000"/>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F653BC" w:rsidRPr="000E542D" w:rsidRDefault="00924798" w:rsidP="00B72983">
            <w:pPr>
              <w:widowControl w:val="0"/>
              <w:spacing w:after="120"/>
              <w:rPr>
                <w:rFonts w:ascii="GHEA Grapalat" w:hAnsi="GHEA Grapalat"/>
              </w:rPr>
            </w:pPr>
            <w:r w:rsidRPr="000E542D">
              <w:rPr>
                <w:rFonts w:ascii="GHEA Grapalat" w:hAnsi="GHEA Grapalat"/>
              </w:rPr>
              <w:t>21.б.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r>
      <w:tr w:rsidR="00924798" w:rsidRPr="000E542D"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0E542D" w:rsidRDefault="00924798" w:rsidP="00B72983">
            <w:pPr>
              <w:widowControl w:val="0"/>
              <w:tabs>
                <w:tab w:val="left" w:pos="280"/>
              </w:tabs>
              <w:spacing w:after="120"/>
              <w:rPr>
                <w:rFonts w:ascii="GHEA Grapalat" w:hAnsi="GHEA Grapalat" w:cs="Tahoma"/>
                <w:color w:val="000000"/>
              </w:rPr>
            </w:pPr>
            <w:r w:rsidRPr="000E542D">
              <w:rPr>
                <w:rFonts w:ascii="GHEA Grapalat" w:hAnsi="GHEA Grapalat"/>
                <w:color w:val="000000"/>
              </w:rPr>
              <w:t>24.а.</w:t>
            </w:r>
            <w:r w:rsidR="00F653BC" w:rsidRPr="000E542D">
              <w:rPr>
                <w:rFonts w:ascii="GHEA Grapalat" w:hAnsi="GHEA Grapalat"/>
                <w:color w:val="000000"/>
              </w:rPr>
              <w:tab/>
            </w:r>
            <w:r w:rsidRPr="000E542D">
              <w:rPr>
                <w:rFonts w:ascii="GHEA Grapalat" w:hAnsi="GHEA Grapalat"/>
                <w:color w:val="000000"/>
              </w:rPr>
              <w:t xml:space="preserve">Обслуживающая бенефициара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867"/>
              <w:jc w:val="right"/>
              <w:rPr>
                <w:rFonts w:ascii="GHEA Grapalat" w:hAnsi="GHEA Grapalat" w:cs="Sylfaen"/>
                <w:lang w:val="en-US"/>
              </w:rPr>
            </w:pPr>
            <w:r w:rsidRPr="000E542D">
              <w:rPr>
                <w:rFonts w:ascii="GHEA Grapalat" w:hAnsi="GHEA Grapalat"/>
              </w:rPr>
              <w:t>/подпись/</w:t>
            </w:r>
          </w:p>
        </w:tc>
        <w:tc>
          <w:tcPr>
            <w:tcW w:w="5364" w:type="dxa"/>
            <w:tcBorders>
              <w:top w:val="single" w:sz="4" w:space="0" w:color="auto"/>
              <w:left w:val="nil"/>
              <w:right w:val="single" w:sz="4" w:space="0" w:color="auto"/>
            </w:tcBorders>
            <w:noWrap/>
          </w:tcPr>
          <w:p w:rsidR="00924798" w:rsidRPr="000E542D" w:rsidRDefault="00924798" w:rsidP="00B72983">
            <w:pPr>
              <w:widowControl w:val="0"/>
              <w:tabs>
                <w:tab w:val="left" w:pos="376"/>
              </w:tabs>
              <w:autoSpaceDE w:val="0"/>
              <w:autoSpaceDN w:val="0"/>
              <w:adjustRightInd w:val="0"/>
              <w:spacing w:after="120"/>
              <w:rPr>
                <w:rFonts w:ascii="GHEA Grapalat" w:hAnsi="GHEA Grapalat" w:cs="Tahoma"/>
                <w:color w:val="000000"/>
              </w:rPr>
            </w:pPr>
            <w:r w:rsidRPr="000E542D">
              <w:rPr>
                <w:rFonts w:ascii="GHEA Grapalat" w:hAnsi="GHEA Grapalat"/>
                <w:color w:val="000000"/>
              </w:rPr>
              <w:t>23.а.</w:t>
            </w:r>
            <w:r w:rsidR="00F653BC" w:rsidRPr="000E542D">
              <w:rPr>
                <w:rFonts w:ascii="GHEA Grapalat" w:hAnsi="GHEA Grapalat"/>
                <w:color w:val="000000"/>
              </w:rPr>
              <w:tab/>
            </w:r>
            <w:r w:rsidRPr="000E542D">
              <w:rPr>
                <w:rFonts w:ascii="GHEA Grapalat" w:hAnsi="GHEA Grapalat"/>
                <w:color w:val="000000"/>
              </w:rPr>
              <w:t xml:space="preserve">Обслуживающая плательщика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703"/>
              <w:jc w:val="right"/>
              <w:rPr>
                <w:rFonts w:ascii="GHEA Grapalat" w:hAnsi="GHEA Grapalat" w:cs="Sylfaen"/>
                <w:lang w:val="en-US"/>
              </w:rPr>
            </w:pPr>
            <w:r w:rsidRPr="000E542D">
              <w:rPr>
                <w:rFonts w:ascii="GHEA Grapalat" w:hAnsi="GHEA Grapalat"/>
              </w:rPr>
              <w:t>/подпись/</w:t>
            </w:r>
          </w:p>
        </w:tc>
      </w:tr>
      <w:tr w:rsidR="00924798" w:rsidRPr="000E542D"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0E542D" w:rsidRDefault="00F653BC" w:rsidP="00B72983">
            <w:pPr>
              <w:widowControl w:val="0"/>
              <w:tabs>
                <w:tab w:val="left" w:pos="4567"/>
              </w:tabs>
              <w:autoSpaceDE w:val="0"/>
              <w:autoSpaceDN w:val="0"/>
              <w:adjustRightInd w:val="0"/>
              <w:spacing w:after="120"/>
              <w:rPr>
                <w:rFonts w:ascii="GHEA Grapalat" w:hAnsi="GHEA Grapalat" w:cs="Sylfaen"/>
              </w:rPr>
            </w:pPr>
            <w:r w:rsidRPr="000E542D">
              <w:rPr>
                <w:rFonts w:ascii="GHEA Grapalat" w:hAnsi="GHEA Grapalat"/>
              </w:rPr>
              <w:t>24.б.</w:t>
            </w:r>
            <w:r w:rsidRPr="000E542D">
              <w:rPr>
                <w:rFonts w:ascii="GHEA Grapalat" w:hAnsi="GHEA Grapalat"/>
              </w:rPr>
              <w:tab/>
            </w:r>
            <w:r w:rsidR="00924798" w:rsidRPr="000E542D">
              <w:rPr>
                <w:rFonts w:ascii="GHEA Grapalat" w:hAnsi="GHEA Grapalat"/>
              </w:rPr>
              <w:t>М. П.</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tabs>
                <w:tab w:val="left" w:pos="3682"/>
              </w:tabs>
              <w:spacing w:after="120"/>
              <w:rPr>
                <w:rFonts w:ascii="GHEA Grapalat" w:hAnsi="GHEA Grapalat" w:cs="Sylfaen"/>
              </w:rPr>
            </w:pPr>
            <w:r w:rsidRPr="000E542D">
              <w:rPr>
                <w:rFonts w:ascii="GHEA Grapalat" w:hAnsi="GHEA Grapalat"/>
              </w:rPr>
              <w:t>24.в</w:t>
            </w:r>
            <w:r w:rsidR="00F653BC" w:rsidRPr="000E542D">
              <w:rPr>
                <w:rFonts w:ascii="GHEA Grapalat" w:hAnsi="GHEA Grapalat"/>
              </w:rPr>
              <w:tab/>
            </w:r>
            <w:r w:rsidRPr="000E542D">
              <w:rPr>
                <w:rFonts w:ascii="GHEA Grapalat" w:hAnsi="GHEA Grapalat"/>
              </w:rPr>
              <w:t xml:space="preserve">"___" ___ 20___ г. </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4587"/>
              </w:tabs>
              <w:autoSpaceDE w:val="0"/>
              <w:autoSpaceDN w:val="0"/>
              <w:adjustRightInd w:val="0"/>
              <w:spacing w:after="120"/>
              <w:rPr>
                <w:rFonts w:ascii="GHEA Grapalat" w:hAnsi="GHEA Grapalat" w:cs="Sylfaen"/>
              </w:rPr>
            </w:pPr>
            <w:r w:rsidRPr="000E542D">
              <w:rPr>
                <w:rFonts w:ascii="GHEA Grapalat" w:hAnsi="GHEA Grapalat"/>
              </w:rPr>
              <w:t>23.б.</w:t>
            </w:r>
            <w:r w:rsidR="00F653BC" w:rsidRPr="000E542D">
              <w:rPr>
                <w:rFonts w:ascii="GHEA Grapalat" w:hAnsi="GHEA Grapalat"/>
              </w:rPr>
              <w:tab/>
            </w:r>
            <w:r w:rsidRPr="000E542D">
              <w:rPr>
                <w:rFonts w:ascii="GHEA Grapalat" w:hAnsi="GHEA Grapalat"/>
              </w:rPr>
              <w:t xml:space="preserve">М. П. </w:t>
            </w:r>
          </w:p>
          <w:p w:rsidR="00F653BC" w:rsidRPr="000E542D" w:rsidRDefault="00F653BC" w:rsidP="00B72983">
            <w:pPr>
              <w:widowControl w:val="0"/>
              <w:spacing w:after="120"/>
              <w:rPr>
                <w:rFonts w:ascii="GHEA Grapalat" w:hAnsi="GHEA Grapalat" w:cs="Sylfaen"/>
              </w:rPr>
            </w:pPr>
          </w:p>
          <w:p w:rsidR="00924798" w:rsidRPr="000E542D" w:rsidRDefault="00F653BC" w:rsidP="00B72983">
            <w:pPr>
              <w:widowControl w:val="0"/>
              <w:tabs>
                <w:tab w:val="left" w:pos="1610"/>
              </w:tabs>
              <w:spacing w:after="120"/>
              <w:rPr>
                <w:rFonts w:ascii="GHEA Grapalat" w:hAnsi="GHEA Grapalat" w:cs="Sylfaen"/>
                <w:color w:val="000000"/>
              </w:rPr>
            </w:pPr>
            <w:r w:rsidRPr="000E542D">
              <w:rPr>
                <w:rFonts w:ascii="GHEA Grapalat" w:hAnsi="GHEA Grapalat"/>
              </w:rPr>
              <w:t>23.в</w:t>
            </w:r>
            <w:r w:rsidRPr="000E542D">
              <w:rPr>
                <w:rFonts w:ascii="GHEA Grapalat" w:hAnsi="GHEA Grapalat"/>
              </w:rPr>
              <w:tab/>
            </w:r>
            <w:r w:rsidR="00924798" w:rsidRPr="000E542D">
              <w:rPr>
                <w:rFonts w:ascii="GHEA Grapalat" w:hAnsi="GHEA Grapalat"/>
              </w:rPr>
              <w:t>Дата исполнения: "___" ___ 20___г.</w:t>
            </w:r>
          </w:p>
        </w:tc>
      </w:tr>
    </w:tbl>
    <w:p w:rsidR="00924798" w:rsidRPr="000E542D" w:rsidRDefault="00924798" w:rsidP="00B72983">
      <w:pPr>
        <w:widowControl w:val="0"/>
        <w:spacing w:after="160"/>
        <w:jc w:val="center"/>
        <w:rPr>
          <w:rFonts w:ascii="GHEA Grapalat" w:hAnsi="GHEA Grapalat"/>
          <w:b/>
        </w:rPr>
      </w:pPr>
      <w:r w:rsidRPr="000E542D">
        <w:rPr>
          <w:rFonts w:ascii="GHEA Grapalat" w:hAnsi="GHEA Grapalat"/>
          <w:b/>
        </w:rPr>
        <w:t xml:space="preserve">Обязательные реквизиты платежного требования и </w:t>
      </w:r>
      <w:r w:rsidR="00FF41AB" w:rsidRPr="000E542D">
        <w:rPr>
          <w:rFonts w:ascii="GHEA Grapalat" w:hAnsi="GHEA Grapalat"/>
          <w:b/>
        </w:rPr>
        <w:br/>
      </w:r>
      <w:r w:rsidRPr="000E542D">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both"/>
              <w:rPr>
                <w:rFonts w:ascii="GHEA Grapalat" w:hAnsi="GHEA Grapalat"/>
              </w:rPr>
            </w:pPr>
            <w:r w:rsidRPr="000E542D">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Наличие указанного поля/</w:t>
            </w:r>
            <w:r w:rsidR="00FF41AB" w:rsidRPr="000E542D">
              <w:rPr>
                <w:rFonts w:ascii="GHEA Grapalat" w:hAnsi="GHEA Grapalat"/>
                <w:b/>
              </w:rPr>
              <w:t xml:space="preserve"> </w:t>
            </w:r>
            <w:r w:rsidRPr="000E542D">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 xml:space="preserve">Требование о заполнении реквизита </w:t>
            </w:r>
            <w:r w:rsidR="00FF41AB" w:rsidRPr="000E542D">
              <w:rPr>
                <w:rFonts w:ascii="GHEA Grapalat" w:hAnsi="GHEA Grapalat"/>
                <w:b/>
              </w:rPr>
              <w:br/>
            </w:r>
            <w:r w:rsidRPr="000E542D">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Сторона,</w:t>
            </w:r>
            <w:r w:rsidR="00FF41AB" w:rsidRPr="000E542D">
              <w:rPr>
                <w:rFonts w:ascii="GHEA Grapalat" w:hAnsi="GHEA Grapalat"/>
                <w:b/>
              </w:rPr>
              <w:br/>
            </w:r>
            <w:r w:rsidRPr="000E542D">
              <w:rPr>
                <w:rFonts w:ascii="GHEA Grapalat" w:hAnsi="GHEA Grapalat"/>
                <w:b/>
              </w:rPr>
              <w:t xml:space="preserve">заполняющая реквизит: </w:t>
            </w:r>
            <w:r w:rsidR="00FF41AB" w:rsidRPr="000E542D">
              <w:rPr>
                <w:rFonts w:ascii="GHEA Grapalat" w:hAnsi="GHEA Grapalat"/>
                <w:b/>
              </w:rPr>
              <w:br/>
            </w:r>
            <w:r w:rsidRPr="000E542D">
              <w:rPr>
                <w:rFonts w:ascii="GHEA Grapalat" w:hAnsi="GHEA Grapalat"/>
                <w:b/>
              </w:rPr>
              <w:t>бенефициар или плательщик</w:t>
            </w:r>
            <w:r w:rsidR="00FF41AB" w:rsidRPr="000E542D">
              <w:rPr>
                <w:rFonts w:ascii="GHEA Grapalat" w:hAnsi="GHEA Grapalat"/>
                <w:b/>
              </w:rPr>
              <w:t xml:space="preserve"> </w:t>
            </w:r>
            <w:r w:rsidRPr="000E542D">
              <w:rPr>
                <w:rFonts w:ascii="GHEA Grapalat" w:hAnsi="GHEA Grapalat"/>
                <w:b/>
              </w:rPr>
              <w:t>(в связи с процессом закупки)</w:t>
            </w:r>
          </w:p>
        </w:tc>
      </w:tr>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5</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 документе заранее заполнено "Платежное требование"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 при представлении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дата </w:t>
            </w:r>
            <w:r w:rsidRPr="000E542D">
              <w:rPr>
                <w:rFonts w:ascii="GHEA Grapalat" w:hAnsi="GHEA Grapalat"/>
              </w:rPr>
              <w:lastRenderedPageBreak/>
              <w:t>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lang w:val="en-US"/>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заполняется бенефициаром в </w:t>
            </w:r>
            <w:r w:rsidRPr="000E542D">
              <w:rPr>
                <w:rFonts w:ascii="GHEA Grapalat" w:hAnsi="GHEA Grapalat"/>
              </w:rPr>
              <w:lastRenderedPageBreak/>
              <w:t>день представления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pStyle w:val="aff"/>
              <w:widowControl w:val="0"/>
              <w:autoSpaceDE w:val="0"/>
              <w:autoSpaceDN w:val="0"/>
              <w:adjustRightInd w:val="0"/>
              <w:spacing w:after="120"/>
              <w:ind w:left="0"/>
              <w:jc w:val="center"/>
              <w:rPr>
                <w:rFonts w:ascii="GHEA Grapalat" w:hAnsi="GHEA Grapalat" w:cs="Times Armenian"/>
              </w:rPr>
            </w:pPr>
            <w:r w:rsidRPr="000E542D">
              <w:rPr>
                <w:rFonts w:ascii="GHEA Grapalat" w:hAnsi="GHEA Grapalat" w:cs="Times Armenian"/>
                <w:lang w:val="en-US"/>
              </w:rPr>
              <w:lastRenderedPageBreak/>
              <w:t>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УНН </w:t>
            </w:r>
            <w:r w:rsidRPr="000E542D">
              <w:rPr>
                <w:rFonts w:ascii="GHEA Grapalat" w:hAnsi="GHEA Grapalat"/>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 xml:space="preserve">заполняется </w:t>
            </w:r>
            <w:r w:rsidRPr="000E542D">
              <w:rPr>
                <w:rFonts w:ascii="GHEA Grapalat" w:hAnsi="GHEA Grapalat"/>
              </w:rPr>
              <w:lastRenderedPageBreak/>
              <w:t>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наименование финансовой организации </w:t>
            </w:r>
            <w:r w:rsidRPr="000E542D">
              <w:rPr>
                <w:rFonts w:ascii="GHEA Grapalat" w:hAnsi="GHEA Grapalat"/>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заранее заполняется бенефициаром — по </w:t>
            </w:r>
            <w:r w:rsidRPr="000E542D">
              <w:rPr>
                <w:rFonts w:ascii="GHEA Grapalat" w:hAnsi="GHEA Grapalat"/>
              </w:rPr>
              <w:lastRenderedPageBreak/>
              <w:t>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 и не применяется)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w:t>
            </w:r>
            <w:r w:rsidRPr="000E542D">
              <w:rPr>
                <w:rFonts w:ascii="GHEA Grapalat" w:hAnsi="GHEA Grapalat"/>
              </w:rPr>
              <w:lastRenderedPageBreak/>
              <w:t>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Del="0010680B"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cs="Sylfaen"/>
              </w:rPr>
              <w:br/>
            </w:r>
            <w:r w:rsidRPr="000E542D">
              <w:rPr>
                <w:rFonts w:ascii="GHEA Grapalat" w:hAnsi="GHEA Grapalat"/>
              </w:rPr>
              <w:t>заполняются слова "акцептованный платеж",</w:t>
            </w:r>
            <w:r w:rsidR="00E157B0" w:rsidRPr="000E542D">
              <w:rPr>
                <w:rFonts w:ascii="GHEA Grapalat" w:hAnsi="GHEA Grapalat" w:cs="Sylfaen"/>
              </w:rPr>
              <w:br/>
            </w:r>
            <w:r w:rsidRPr="000E542D">
              <w:rPr>
                <w:rFonts w:ascii="GHEA Grapalat" w:hAnsi="GHEA Grapalat"/>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0E542D">
              <w:rPr>
                <w:rFonts w:ascii="GHEA Grapalat" w:hAnsi="GHEA Grapalat"/>
              </w:rPr>
              <w:br/>
            </w:r>
            <w:r w:rsidRPr="000E542D">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p w:rsidR="00924798" w:rsidRPr="000E542D" w:rsidRDefault="00924798" w:rsidP="00B72983">
            <w:pPr>
              <w:widowControl w:val="0"/>
              <w:spacing w:after="120"/>
              <w:jc w:val="center"/>
              <w:rPr>
                <w:rFonts w:ascii="GHEA Grapalat" w:hAnsi="GHEA Grapalat"/>
              </w:rPr>
            </w:pPr>
            <w:r w:rsidRPr="000E542D">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w:t>
            </w:r>
            <w:r w:rsidRPr="000E542D">
              <w:rPr>
                <w:rFonts w:ascii="GHEA Grapalat" w:hAnsi="GHEA Grapalat"/>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подписывается плательщиком или</w:t>
            </w:r>
            <w:r w:rsidR="00E157B0" w:rsidRPr="000E542D">
              <w:rPr>
                <w:rFonts w:ascii="GHEA Grapalat" w:hAnsi="GHEA Grapalat"/>
              </w:rPr>
              <w:t xml:space="preserve"> </w:t>
            </w:r>
            <w:r w:rsidRPr="000E542D">
              <w:rPr>
                <w:rFonts w:ascii="GHEA Grapalat" w:hAnsi="GHEA Grapalat"/>
              </w:rPr>
              <w:t>проставляется электронная подпись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при наличии печати, когда плательщик представляет Требование в бумажной форме</w:t>
            </w:r>
          </w:p>
          <w:p w:rsidR="00E157B0" w:rsidRPr="000E542D" w:rsidRDefault="00E157B0" w:rsidP="00B72983">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плательщика</w:t>
            </w:r>
            <w:r w:rsidR="00E157B0" w:rsidRPr="000E542D">
              <w:rPr>
                <w:rFonts w:ascii="GHEA Grapalat" w:hAnsi="GHEA Grapalat"/>
              </w:rPr>
              <w:br/>
            </w:r>
            <w:r w:rsidRPr="000E542D">
              <w:rPr>
                <w:rFonts w:ascii="GHEA Grapalat" w:hAnsi="GHEA Grapalat"/>
              </w:rPr>
              <w:t>при представлении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lang w:val="en-US"/>
              </w:rPr>
              <w:br/>
            </w:r>
            <w:r w:rsidRPr="000E542D">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бенефициара</w:t>
            </w:r>
            <w:r w:rsidR="00E157B0" w:rsidRPr="000E542D">
              <w:rPr>
                <w:rFonts w:ascii="GHEA Grapalat" w:hAnsi="GHEA Grapalat"/>
              </w:rPr>
              <w:t xml:space="preserve"> </w:t>
            </w:r>
            <w:r w:rsidRPr="000E542D">
              <w:rPr>
                <w:rFonts w:ascii="GHEA Grapalat" w:hAnsi="GHEA Grapalat"/>
              </w:rPr>
              <w:t>при представлении в банк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штамп обслуживающей плательщика финансовой организации </w:t>
            </w:r>
            <w:r w:rsidRPr="000E542D">
              <w:rPr>
                <w:rFonts w:ascii="GHEA Grapalat" w:hAnsi="GHEA Grapalat"/>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 xml:space="preserve">в случае если Платежное требование представлено в обслуживающую плательщика финансовую </w:t>
            </w:r>
            <w:r w:rsidRPr="000E542D">
              <w:rPr>
                <w:rFonts w:ascii="GHEA Grapalat" w:hAnsi="GHEA Grapalat"/>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C23C56"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обслуживающей бенефициара финансовой организацией в обязательном </w:t>
            </w:r>
            <w:r w:rsidRPr="000E542D">
              <w:rPr>
                <w:rFonts w:ascii="GHEA Grapalat" w:hAnsi="GHEA Grapalat"/>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w:t>
            </w:r>
            <w:r w:rsidRPr="000E542D">
              <w:rPr>
                <w:rFonts w:ascii="GHEA Grapalat" w:hAnsi="GHEA Grapalat"/>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p>
        </w:tc>
      </w:tr>
    </w:tbl>
    <w:p w:rsidR="00B2572B" w:rsidRPr="00C23C56" w:rsidRDefault="00B2572B" w:rsidP="00B72983">
      <w:pPr>
        <w:pStyle w:val="a3"/>
        <w:widowControl w:val="0"/>
        <w:spacing w:after="160" w:line="240" w:lineRule="auto"/>
        <w:ind w:firstLine="0"/>
        <w:rPr>
          <w:rFonts w:ascii="GHEA Grapalat" w:hAnsi="GHEA Grapalat" w:cs="Sylfaen"/>
          <w:i w:val="0"/>
          <w:sz w:val="24"/>
          <w:szCs w:val="24"/>
        </w:rPr>
      </w:pPr>
    </w:p>
    <w:sectPr w:rsidR="00B2572B" w:rsidRPr="00C23C56" w:rsidSect="00DA3A6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307" w:rsidRDefault="00973307">
      <w:r>
        <w:separator/>
      </w:r>
    </w:p>
  </w:endnote>
  <w:endnote w:type="continuationSeparator" w:id="0">
    <w:p w:rsidR="00973307" w:rsidRDefault="00973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606468"/>
      <w:docPartObj>
        <w:docPartGallery w:val="Page Numbers (Bottom of Page)"/>
        <w:docPartUnique/>
      </w:docPartObj>
    </w:sdtPr>
    <w:sdtEndPr>
      <w:rPr>
        <w:rFonts w:ascii="GHEA Grapalat" w:hAnsi="GHEA Grapalat"/>
        <w:sz w:val="24"/>
        <w:szCs w:val="24"/>
      </w:rPr>
    </w:sdtEndPr>
    <w:sdtContent>
      <w:p w:rsidR="005E24CE" w:rsidRPr="00FF02AE" w:rsidRDefault="005E24CE"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3B0253">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307" w:rsidRDefault="00973307">
      <w:r>
        <w:separator/>
      </w:r>
    </w:p>
  </w:footnote>
  <w:footnote w:type="continuationSeparator" w:id="0">
    <w:p w:rsidR="00973307" w:rsidRDefault="00973307">
      <w:r>
        <w:continuationSeparator/>
      </w:r>
    </w:p>
  </w:footnote>
  <w:footnote w:id="1">
    <w:p w:rsidR="005E24CE" w:rsidRPr="00C6146A" w:rsidRDefault="005E24CE">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5E24CE" w:rsidRPr="00F653BC" w:rsidRDefault="005E24CE"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E24CE" w:rsidRPr="00C6146A" w:rsidRDefault="005E24CE">
      <w:pPr>
        <w:pStyle w:val="af2"/>
        <w:rPr>
          <w:rFonts w:asciiTheme="minorHAnsi" w:hAnsiTheme="minorHAnsi"/>
        </w:rPr>
      </w:pPr>
    </w:p>
  </w:footnote>
  <w:footnote w:id="3">
    <w:p w:rsidR="005E24CE" w:rsidRPr="00C6146A" w:rsidRDefault="005E24CE">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5E24CE" w:rsidRPr="00C6146A" w:rsidRDefault="005E24CE">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5E24CE" w:rsidRPr="00F653BC" w:rsidRDefault="005E24CE"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24CE" w:rsidRPr="00C6146A" w:rsidRDefault="005E24CE">
      <w:pPr>
        <w:pStyle w:val="af2"/>
        <w:rPr>
          <w:rFonts w:asciiTheme="minorHAnsi" w:hAnsiTheme="minorHAnsi"/>
          <w:lang w:val="hy-AM"/>
        </w:rPr>
      </w:pPr>
    </w:p>
  </w:footnote>
  <w:footnote w:id="6">
    <w:p w:rsidR="005E24CE" w:rsidRPr="00C6146A" w:rsidRDefault="005E24CE"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5E24CE" w:rsidRPr="00DE6834" w:rsidRDefault="005E24C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w:t>
      </w:r>
      <w:r>
        <w:rPr>
          <w:rFonts w:ascii="GHEA Grapalat" w:hAnsi="GHEA Grapalat"/>
          <w:i/>
        </w:rPr>
        <w:t xml:space="preserve">ке возрастания. </w:t>
      </w:r>
    </w:p>
  </w:footnote>
  <w:footnote w:id="8">
    <w:p w:rsidR="005E24CE" w:rsidRPr="00F653BC" w:rsidRDefault="005E24C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9">
    <w:p w:rsidR="005E24CE" w:rsidRPr="00F653BC" w:rsidRDefault="005E24CE" w:rsidP="00F653BC">
      <w:pPr>
        <w:pStyle w:val="af2"/>
        <w:jc w:val="both"/>
        <w:rPr>
          <w:rFonts w:ascii="GHEA Grapalat" w:hAnsi="GHEA Grapalat"/>
        </w:rPr>
      </w:pPr>
    </w:p>
  </w:footnote>
  <w:footnote w:id="10">
    <w:p w:rsidR="005E24CE" w:rsidRPr="00DA3A61" w:rsidRDefault="005E24CE"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E24CE" w:rsidRPr="00C6146A" w:rsidRDefault="005E24CE">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80CFB"/>
    <w:multiLevelType w:val="hybridMultilevel"/>
    <w:tmpl w:val="52D2CAA4"/>
    <w:lvl w:ilvl="0" w:tplc="45F8B32E">
      <w:start w:val="1"/>
      <w:numFmt w:val="decimal"/>
      <w:lvlText w:val="%1."/>
      <w:lvlJc w:val="left"/>
      <w:pPr>
        <w:ind w:left="4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778F6"/>
    <w:multiLevelType w:val="hybridMultilevel"/>
    <w:tmpl w:val="4CE2F3AC"/>
    <w:lvl w:ilvl="0" w:tplc="0409000F">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1D3258"/>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9A14B4"/>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61A42421"/>
    <w:multiLevelType w:val="hybridMultilevel"/>
    <w:tmpl w:val="9A2C267C"/>
    <w:lvl w:ilvl="0" w:tplc="01D48C96">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5761148"/>
    <w:multiLevelType w:val="hybridMultilevel"/>
    <w:tmpl w:val="5D0E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7"/>
  </w:num>
  <w:num w:numId="3">
    <w:abstractNumId w:val="15"/>
  </w:num>
  <w:num w:numId="4">
    <w:abstractNumId w:val="11"/>
  </w:num>
  <w:num w:numId="5">
    <w:abstractNumId w:val="2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4"/>
  </w:num>
  <w:num w:numId="12">
    <w:abstractNumId w:val="24"/>
  </w:num>
  <w:num w:numId="13">
    <w:abstractNumId w:val="21"/>
  </w:num>
  <w:num w:numId="14">
    <w:abstractNumId w:val="9"/>
  </w:num>
  <w:num w:numId="15">
    <w:abstractNumId w:val="22"/>
  </w:num>
  <w:num w:numId="16">
    <w:abstractNumId w:val="10"/>
  </w:num>
  <w:num w:numId="17">
    <w:abstractNumId w:val="1"/>
  </w:num>
  <w:num w:numId="18">
    <w:abstractNumId w:val="14"/>
  </w:num>
  <w:num w:numId="19">
    <w:abstractNumId w:val="5"/>
  </w:num>
  <w:num w:numId="20">
    <w:abstractNumId w:val="17"/>
  </w:num>
  <w:num w:numId="21">
    <w:abstractNumId w:val="3"/>
  </w:num>
  <w:num w:numId="22">
    <w:abstractNumId w:val="8"/>
  </w:num>
  <w:num w:numId="23">
    <w:abstractNumId w:val="23"/>
  </w:num>
  <w:num w:numId="24">
    <w:abstractNumId w:val="6"/>
  </w:num>
  <w:num w:numId="25">
    <w:abstractNumId w:val="6"/>
  </w:num>
  <w:num w:numId="26">
    <w:abstractNumId w:val="13"/>
  </w:num>
  <w:num w:numId="27">
    <w:abstractNumId w:val="18"/>
  </w:num>
  <w:num w:numId="28">
    <w:abstractNumId w:val="2"/>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40E1"/>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39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42D"/>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5B64"/>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380"/>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4ED3"/>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BC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437"/>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5FF9"/>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572F"/>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0243"/>
    <w:rsid w:val="003407D8"/>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25D9"/>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253"/>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BF"/>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209"/>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1407"/>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0E1F"/>
    <w:rsid w:val="004D1C32"/>
    <w:rsid w:val="004D1E87"/>
    <w:rsid w:val="004D2727"/>
    <w:rsid w:val="004D40F6"/>
    <w:rsid w:val="004D47B3"/>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AA2"/>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249"/>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1FFA"/>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C97"/>
    <w:rsid w:val="005B4D03"/>
    <w:rsid w:val="005B598A"/>
    <w:rsid w:val="005B5F9C"/>
    <w:rsid w:val="005B6B3E"/>
    <w:rsid w:val="005B7B0C"/>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CE"/>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753"/>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579E"/>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4D5E"/>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8B6"/>
    <w:rsid w:val="00731D26"/>
    <w:rsid w:val="00735365"/>
    <w:rsid w:val="007355C7"/>
    <w:rsid w:val="00736A43"/>
    <w:rsid w:val="00736EAD"/>
    <w:rsid w:val="007376EC"/>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6145"/>
    <w:rsid w:val="00757100"/>
    <w:rsid w:val="00757281"/>
    <w:rsid w:val="007574C9"/>
    <w:rsid w:val="007579D0"/>
    <w:rsid w:val="00757A3F"/>
    <w:rsid w:val="00757D6C"/>
    <w:rsid w:val="007600BD"/>
    <w:rsid w:val="007602A3"/>
    <w:rsid w:val="00760462"/>
    <w:rsid w:val="00760CCC"/>
    <w:rsid w:val="00760E76"/>
    <w:rsid w:val="00760E9B"/>
    <w:rsid w:val="00763346"/>
    <w:rsid w:val="0076368E"/>
    <w:rsid w:val="0076384C"/>
    <w:rsid w:val="00763EFA"/>
    <w:rsid w:val="00764AAD"/>
    <w:rsid w:val="007670E7"/>
    <w:rsid w:val="007671A8"/>
    <w:rsid w:val="00767AD3"/>
    <w:rsid w:val="00767AE1"/>
    <w:rsid w:val="00767B04"/>
    <w:rsid w:val="00770249"/>
    <w:rsid w:val="00771A7D"/>
    <w:rsid w:val="00771C0F"/>
    <w:rsid w:val="00771DCB"/>
    <w:rsid w:val="00772F69"/>
    <w:rsid w:val="00773485"/>
    <w:rsid w:val="0077364F"/>
    <w:rsid w:val="00774C67"/>
    <w:rsid w:val="0077504D"/>
    <w:rsid w:val="00775162"/>
    <w:rsid w:val="00775410"/>
    <w:rsid w:val="00777F77"/>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237"/>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938"/>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80E"/>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52"/>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94F"/>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12EF"/>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6875"/>
    <w:rsid w:val="009312D4"/>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307"/>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6F1"/>
    <w:rsid w:val="00990C42"/>
    <w:rsid w:val="009925D0"/>
    <w:rsid w:val="00993124"/>
    <w:rsid w:val="00993191"/>
    <w:rsid w:val="00993B84"/>
    <w:rsid w:val="00994A77"/>
    <w:rsid w:val="009961C0"/>
    <w:rsid w:val="00996D1B"/>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4DA9"/>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5906"/>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37856"/>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01E"/>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8B4"/>
    <w:rsid w:val="00B70E85"/>
    <w:rsid w:val="00B71D73"/>
    <w:rsid w:val="00B7211A"/>
    <w:rsid w:val="00B72983"/>
    <w:rsid w:val="00B72AFE"/>
    <w:rsid w:val="00B73AB8"/>
    <w:rsid w:val="00B73B9A"/>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1C1"/>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280E"/>
    <w:rsid w:val="00C132F1"/>
    <w:rsid w:val="00C13F10"/>
    <w:rsid w:val="00C14F1A"/>
    <w:rsid w:val="00C156C3"/>
    <w:rsid w:val="00C15BC3"/>
    <w:rsid w:val="00C16602"/>
    <w:rsid w:val="00C16F3F"/>
    <w:rsid w:val="00C17414"/>
    <w:rsid w:val="00C207A1"/>
    <w:rsid w:val="00C2151D"/>
    <w:rsid w:val="00C232E0"/>
    <w:rsid w:val="00C23B1B"/>
    <w:rsid w:val="00C23C56"/>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532E"/>
    <w:rsid w:val="00C776FD"/>
    <w:rsid w:val="00C8055A"/>
    <w:rsid w:val="00C806B2"/>
    <w:rsid w:val="00C807D9"/>
    <w:rsid w:val="00C80B25"/>
    <w:rsid w:val="00C813A9"/>
    <w:rsid w:val="00C815CE"/>
    <w:rsid w:val="00C81FE2"/>
    <w:rsid w:val="00C82BD2"/>
    <w:rsid w:val="00C832FF"/>
    <w:rsid w:val="00C84416"/>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457"/>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EA"/>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39E8"/>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40"/>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92"/>
    <w:rsid w:val="00DB4CC7"/>
    <w:rsid w:val="00DB4E0F"/>
    <w:rsid w:val="00DB5587"/>
    <w:rsid w:val="00DB5DD5"/>
    <w:rsid w:val="00DB6053"/>
    <w:rsid w:val="00DB64C8"/>
    <w:rsid w:val="00DB66DA"/>
    <w:rsid w:val="00DB6D02"/>
    <w:rsid w:val="00DC0E32"/>
    <w:rsid w:val="00DC248B"/>
    <w:rsid w:val="00DC5013"/>
    <w:rsid w:val="00DC5332"/>
    <w:rsid w:val="00DC59F5"/>
    <w:rsid w:val="00DC6FEB"/>
    <w:rsid w:val="00DC769E"/>
    <w:rsid w:val="00DD0AD7"/>
    <w:rsid w:val="00DD1004"/>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6834"/>
    <w:rsid w:val="00DE7F8F"/>
    <w:rsid w:val="00DF11C4"/>
    <w:rsid w:val="00DF19A1"/>
    <w:rsid w:val="00DF1A94"/>
    <w:rsid w:val="00DF2982"/>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5654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A2"/>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36E5"/>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365D9"/>
  <w15:docId w15:val="{60AC6AD0-DC6C-44C1-BEE9-D37683D8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05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22026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9235506">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023627159">
      <w:bodyDiv w:val="1"/>
      <w:marLeft w:val="0"/>
      <w:marRight w:val="0"/>
      <w:marTop w:val="0"/>
      <w:marBottom w:val="0"/>
      <w:divBdr>
        <w:top w:val="none" w:sz="0" w:space="0" w:color="auto"/>
        <w:left w:val="none" w:sz="0" w:space="0" w:color="auto"/>
        <w:bottom w:val="none" w:sz="0" w:space="0" w:color="auto"/>
        <w:right w:val="none" w:sz="0" w:space="0" w:color="auto"/>
      </w:divBdr>
    </w:div>
    <w:div w:id="1082215122">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976524">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06676077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heroyan@school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E17E4-374D-4E0A-826E-F24B631DC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61</Pages>
  <Words>16363</Words>
  <Characters>93274</Characters>
  <Application>Microsoft Office Word</Application>
  <DocSecurity>0</DocSecurity>
  <Lines>777</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109419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5</cp:revision>
  <cp:lastPrinted>2017-05-25T08:10:00Z</cp:lastPrinted>
  <dcterms:created xsi:type="dcterms:W3CDTF">2019-12-12T11:46:00Z</dcterms:created>
  <dcterms:modified xsi:type="dcterms:W3CDTF">2019-12-12T12:09:00Z</dcterms:modified>
</cp:coreProperties>
</file>