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514" w:rsidRPr="00631CF5" w:rsidRDefault="00BB1514" w:rsidP="006A7CF2">
      <w:pPr>
        <w:pStyle w:val="3"/>
        <w:rPr>
          <w:rFonts w:ascii="GHEA Grapalat" w:hAnsi="GHEA Grapalat"/>
        </w:rPr>
      </w:pPr>
      <w:r w:rsidRPr="00631CF5">
        <w:rPr>
          <w:rFonts w:ascii="Arial" w:hAnsi="Arial" w:cs="Arial"/>
        </w:rPr>
        <w:t>ՀԱՅՏԱՐԱՐՈՒԹՅՈՒՆ</w:t>
      </w: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ԳՆԱՆՇՄԱՆ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ՀԱՐՑՄԱՆ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ՄԱՍԻՆ</w:t>
      </w: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Հայտարարության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տեքստը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հաստատված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գնահատող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հանձնաժողովի</w:t>
      </w: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r w:rsidRPr="00FC6A11">
        <w:rPr>
          <w:rFonts w:ascii="Arial" w:eastAsia="Times New Roman" w:hAnsi="Arial" w:cs="Arial"/>
          <w:b/>
          <w:sz w:val="20"/>
          <w:szCs w:val="20"/>
          <w:lang w:val="hy-AM"/>
        </w:rPr>
        <w:t>202</w:t>
      </w:r>
      <w:r w:rsidR="007F22DE" w:rsidRPr="00FC6A11">
        <w:rPr>
          <w:rFonts w:ascii="Arial" w:eastAsia="Times New Roman" w:hAnsi="Arial" w:cs="Arial"/>
          <w:b/>
          <w:sz w:val="20"/>
          <w:szCs w:val="20"/>
          <w:lang w:val="hy-AM"/>
        </w:rPr>
        <w:t>4</w:t>
      </w:r>
      <w:r w:rsidRPr="00FC6A11">
        <w:rPr>
          <w:rFonts w:ascii="Arial" w:eastAsia="Times New Roman" w:hAnsi="Arial" w:cs="Arial"/>
          <w:b/>
          <w:sz w:val="20"/>
          <w:szCs w:val="20"/>
          <w:lang w:val="hy-AM"/>
        </w:rPr>
        <w:t xml:space="preserve"> թվականի</w:t>
      </w:r>
      <w:r w:rsidRPr="00631CF5">
        <w:rPr>
          <w:rFonts w:ascii="GHEA Grapalat" w:eastAsia="Times New Roman" w:hAnsi="GHEA Grapalat" w:cs="Times New Roman"/>
          <w:b/>
          <w:sz w:val="20"/>
          <w:szCs w:val="20"/>
          <w:lang w:val="af-ZA"/>
        </w:rPr>
        <w:t xml:space="preserve"> </w:t>
      </w:r>
      <w:r w:rsidR="003A7AF1">
        <w:rPr>
          <w:rFonts w:ascii="Arial" w:eastAsia="Times New Roman" w:hAnsi="Arial" w:cs="Arial"/>
          <w:b/>
          <w:sz w:val="20"/>
          <w:szCs w:val="20"/>
          <w:lang w:val="hy-AM"/>
        </w:rPr>
        <w:t xml:space="preserve">դեկտեմբերի </w:t>
      </w:r>
      <w:r w:rsidR="00182FC1" w:rsidRPr="00D71DEC">
        <w:rPr>
          <w:rFonts w:ascii="Arial" w:eastAsia="Times New Roman" w:hAnsi="Arial" w:cs="Arial"/>
          <w:b/>
          <w:sz w:val="20"/>
          <w:szCs w:val="20"/>
          <w:lang w:val="af-ZA"/>
        </w:rPr>
        <w:t>18</w:t>
      </w:r>
      <w:r w:rsidRPr="00631CF5">
        <w:rPr>
          <w:rFonts w:ascii="GHEA Grapalat" w:eastAsia="Times New Roman" w:hAnsi="GHEA Grapalat" w:cs="Times New Roman"/>
          <w:b/>
          <w:sz w:val="20"/>
          <w:szCs w:val="20"/>
          <w:lang w:val="af-ZA"/>
        </w:rPr>
        <w:t>-</w:t>
      </w:r>
      <w:r w:rsidRPr="00631CF5">
        <w:rPr>
          <w:rFonts w:ascii="Arial" w:eastAsia="Times New Roman" w:hAnsi="Arial" w:cs="Arial"/>
          <w:b/>
          <w:sz w:val="20"/>
          <w:szCs w:val="20"/>
        </w:rPr>
        <w:t>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rPr>
        <w:t>թիվ</w:t>
      </w:r>
      <w:r w:rsidRPr="00631CF5">
        <w:rPr>
          <w:rFonts w:ascii="GHEA Grapalat" w:eastAsia="Times New Roman" w:hAnsi="GHEA Grapalat" w:cs="Times New Roman"/>
          <w:b/>
          <w:sz w:val="20"/>
          <w:szCs w:val="20"/>
          <w:lang w:val="af-ZA"/>
        </w:rPr>
        <w:t xml:space="preserve"> </w:t>
      </w:r>
      <w:r w:rsidR="007913DD" w:rsidRPr="00631CF5">
        <w:rPr>
          <w:rFonts w:ascii="GHEA Grapalat" w:eastAsia="Times New Roman" w:hAnsi="GHEA Grapalat" w:cs="Times New Roman"/>
          <w:b/>
          <w:sz w:val="20"/>
          <w:szCs w:val="20"/>
          <w:lang w:val="hy-AM"/>
        </w:rPr>
        <w:t>1</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որոշմամբ</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p>
    <w:p w:rsidR="00BB1514" w:rsidRPr="00631CF5" w:rsidRDefault="00BB1514" w:rsidP="00BB1514">
      <w:pPr>
        <w:spacing w:after="0" w:line="240" w:lineRule="auto"/>
        <w:ind w:firstLine="720"/>
        <w:jc w:val="center"/>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Ընթացակարգի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ծածկագիրը</w:t>
      </w:r>
      <w:r w:rsidRPr="00631CF5">
        <w:rPr>
          <w:rFonts w:ascii="GHEA Grapalat" w:eastAsia="Times New Roman" w:hAnsi="GHEA Grapalat" w:cs="Times New Roman"/>
          <w:sz w:val="20"/>
          <w:szCs w:val="20"/>
          <w:lang w:val="af-ZA"/>
        </w:rPr>
        <w:t xml:space="preserve">`  </w:t>
      </w:r>
      <w:r w:rsidR="00182FC1">
        <w:rPr>
          <w:rFonts w:ascii="Sylfaen" w:eastAsia="Times New Roman" w:hAnsi="Sylfaen" w:cs="Sylfaen"/>
          <w:b/>
          <w:color w:val="000000"/>
          <w:sz w:val="20"/>
          <w:szCs w:val="27"/>
          <w:lang w:val="hy-AM"/>
        </w:rPr>
        <w:t>ԼՄ</w:t>
      </w:r>
      <w:r w:rsidR="00182FC1">
        <w:rPr>
          <w:rFonts w:ascii="Arial" w:eastAsia="Times New Roman" w:hAnsi="Arial" w:cs="Arial"/>
          <w:b/>
          <w:color w:val="000000"/>
          <w:sz w:val="20"/>
          <w:szCs w:val="27"/>
          <w:lang w:val="hy-AM"/>
        </w:rPr>
        <w:t>-</w:t>
      </w:r>
      <w:r w:rsidR="00182FC1">
        <w:rPr>
          <w:rFonts w:ascii="Sylfaen" w:eastAsia="Times New Roman" w:hAnsi="Sylfaen" w:cs="Sylfaen"/>
          <w:b/>
          <w:color w:val="000000"/>
          <w:sz w:val="20"/>
          <w:szCs w:val="27"/>
          <w:lang w:val="hy-AM"/>
        </w:rPr>
        <w:t>ԹՀԿՏ</w:t>
      </w:r>
      <w:r w:rsidR="00182FC1">
        <w:rPr>
          <w:rFonts w:ascii="Arial" w:eastAsia="Times New Roman" w:hAnsi="Arial" w:cs="Arial"/>
          <w:b/>
          <w:color w:val="000000"/>
          <w:sz w:val="20"/>
          <w:szCs w:val="27"/>
          <w:lang w:val="hy-AM"/>
        </w:rPr>
        <w:t>-</w:t>
      </w:r>
      <w:r w:rsidR="00182FC1">
        <w:rPr>
          <w:rFonts w:ascii="Sylfaen" w:eastAsia="Times New Roman" w:hAnsi="Sylfaen" w:cs="Sylfaen"/>
          <w:b/>
          <w:color w:val="000000"/>
          <w:sz w:val="20"/>
          <w:szCs w:val="27"/>
          <w:lang w:val="hy-AM"/>
        </w:rPr>
        <w:t>ԳՀԾՁԲ</w:t>
      </w:r>
      <w:r w:rsidR="00182FC1">
        <w:rPr>
          <w:rFonts w:ascii="Arial" w:eastAsia="Times New Roman" w:hAnsi="Arial" w:cs="Arial"/>
          <w:b/>
          <w:color w:val="000000"/>
          <w:sz w:val="20"/>
          <w:szCs w:val="27"/>
          <w:lang w:val="hy-AM"/>
        </w:rPr>
        <w:t>-25/04</w:t>
      </w:r>
      <w:r w:rsidRPr="00631CF5">
        <w:rPr>
          <w:rFonts w:ascii="GHEA Grapalat" w:eastAsia="Times New Roman" w:hAnsi="GHEA Grapalat" w:cs="Times New Roman"/>
          <w:b/>
          <w:color w:val="000000"/>
          <w:sz w:val="20"/>
          <w:szCs w:val="27"/>
          <w:lang w:val="af-ZA"/>
        </w:rPr>
        <w:t xml:space="preserve">  </w:t>
      </w:r>
      <w:r w:rsidRPr="00631CF5">
        <w:rPr>
          <w:rFonts w:ascii="GHEA Grapalat" w:eastAsia="Times New Roman" w:hAnsi="GHEA Grapalat" w:cs="Times New Roman"/>
          <w:sz w:val="20"/>
          <w:szCs w:val="20"/>
          <w:u w:val="single"/>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p>
    <w:p w:rsidR="00BB1514" w:rsidRPr="00631CF5" w:rsidRDefault="00BB1514" w:rsidP="00BB1514">
      <w:pPr>
        <w:spacing w:after="0" w:line="240" w:lineRule="auto"/>
        <w:ind w:firstLine="708"/>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Պատվիրատուն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Թումանյան</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af-ZA"/>
        </w:rPr>
        <w:t>համայնք</w:t>
      </w:r>
      <w:r w:rsidRPr="00631CF5">
        <w:rPr>
          <w:rFonts w:ascii="Arial" w:eastAsia="Times New Roman" w:hAnsi="Arial" w:cs="Arial"/>
          <w:b/>
          <w:sz w:val="20"/>
          <w:szCs w:val="20"/>
          <w:lang w:val="hy-AM"/>
        </w:rPr>
        <w:t>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կոմունալ</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տնտեսություն</w:t>
      </w:r>
      <w:r w:rsidRPr="00631CF5">
        <w:rPr>
          <w:rFonts w:ascii="GHEA Grapalat" w:eastAsia="Times New Roman" w:hAnsi="GHEA Grapalat" w:cs="Calibri"/>
          <w:b/>
          <w:sz w:val="20"/>
          <w:szCs w:val="20"/>
          <w:lang w:val="hy-AM"/>
        </w:rPr>
        <w:t>»</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ՀՈԱԿ</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գտնվում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Թումանյան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Կենտրոնական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փողոց</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af-ZA"/>
        </w:rPr>
        <w:t>1</w:t>
      </w:r>
      <w:r w:rsidRPr="00631CF5">
        <w:rPr>
          <w:rFonts w:ascii="Arial" w:eastAsia="Times New Roman" w:hAnsi="Arial" w:cs="Arial"/>
          <w:sz w:val="20"/>
          <w:szCs w:val="20"/>
          <w:lang w:val="hy-AM"/>
        </w:rPr>
        <w:t>շենք</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հասցեում</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sz w:val="20"/>
          <w:szCs w:val="20"/>
          <w:lang w:val="af-ZA"/>
        </w:rPr>
        <w:t>հայտարարում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գնանշման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հարցում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իրականացվում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մեկ</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փուլով</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jc w:val="both"/>
        <w:rPr>
          <w:rFonts w:ascii="GHEA Grapalat" w:eastAsia="Times New Roman" w:hAnsi="GHEA Grapalat" w:cs="Times Armenian"/>
          <w:b/>
          <w:sz w:val="20"/>
          <w:szCs w:val="20"/>
          <w:lang w:val="hy-AM"/>
        </w:rPr>
      </w:pPr>
      <w:r w:rsidRPr="00631CF5">
        <w:rPr>
          <w:rFonts w:ascii="GHEA Grapalat" w:eastAsia="Times New Roman" w:hAnsi="GHEA Grapalat" w:cs="Times New Roman"/>
          <w:sz w:val="20"/>
          <w:szCs w:val="20"/>
          <w:lang w:val="af-ZA"/>
        </w:rPr>
        <w:tab/>
      </w:r>
      <w:bookmarkStart w:id="0" w:name="_Hlk23167417"/>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w:t>
      </w:r>
      <w:bookmarkEnd w:id="0"/>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արդյունքում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ընտրված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սահմանված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կարգով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կառաջարկվի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կնքել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b/>
          <w:sz w:val="20"/>
          <w:szCs w:val="20"/>
          <w:lang w:val="en-US"/>
        </w:rPr>
        <w:t>ՀՀ</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Լոռու</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մարզի</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Թումանյան</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համայնքի</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կոմունալ</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տնտեսություն</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ՀՈԱԿ</w:t>
      </w:r>
      <w:r w:rsidRPr="00631CF5">
        <w:rPr>
          <w:rFonts w:ascii="GHEA Grapalat" w:eastAsia="Times New Roman" w:hAnsi="GHEA Grapalat" w:cs="Times Armenian"/>
          <w:b/>
          <w:sz w:val="20"/>
          <w:szCs w:val="20"/>
          <w:lang w:val="af-ZA"/>
        </w:rPr>
        <w:t>-</w:t>
      </w:r>
      <w:r w:rsidRPr="00631CF5">
        <w:rPr>
          <w:rFonts w:ascii="Arial" w:eastAsia="Times New Roman" w:hAnsi="Arial" w:cs="Arial"/>
          <w:b/>
          <w:sz w:val="20"/>
          <w:szCs w:val="20"/>
          <w:lang w:val="en-US"/>
        </w:rPr>
        <w:t>Ի</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կարիքների</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en-US"/>
        </w:rPr>
        <w:t>համար</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hy-AM"/>
        </w:rPr>
        <w:t>Թումանյան</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af-ZA"/>
        </w:rPr>
        <w:t>համայնքի</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Դսեղ</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af-ZA"/>
        </w:rPr>
        <w:t>և</w:t>
      </w:r>
      <w:r w:rsidRPr="00631CF5">
        <w:rPr>
          <w:rFonts w:ascii="GHEA Grapalat" w:eastAsia="Times New Roman" w:hAnsi="GHEA Grapalat" w:cs="Times Armenian"/>
          <w:b/>
          <w:sz w:val="20"/>
          <w:szCs w:val="20"/>
          <w:lang w:val="af-ZA"/>
        </w:rPr>
        <w:t xml:space="preserve"> </w:t>
      </w:r>
      <w:r w:rsidRPr="00631CF5">
        <w:rPr>
          <w:rFonts w:ascii="Arial" w:eastAsia="Times New Roman" w:hAnsi="Arial" w:cs="Arial"/>
          <w:b/>
          <w:sz w:val="20"/>
          <w:szCs w:val="20"/>
          <w:lang w:val="hy-AM"/>
        </w:rPr>
        <w:t>Չկալով</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բնակավայրի</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կենցաղային</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աղբահանության</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ծառայությունների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մատուցման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պայմանագիր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այսուհետ</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պայմանագիր</w:t>
      </w:r>
      <w:r w:rsidRPr="00631CF5">
        <w:rPr>
          <w:rFonts w:ascii="GHEA Grapalat" w:eastAsia="Times New Roman" w:hAnsi="GHEA Grapalat" w:cs="Times New Roman"/>
          <w:sz w:val="20"/>
          <w:szCs w:val="20"/>
          <w:lang w:val="af-ZA"/>
        </w:rPr>
        <w:t>)</w:t>
      </w:r>
      <w:r w:rsidRPr="00631CF5">
        <w:rPr>
          <w:rFonts w:ascii="Arial" w:eastAsia="Times New Roman" w:hAnsi="Arial" w:cs="Arial"/>
          <w:sz w:val="20"/>
          <w:szCs w:val="20"/>
          <w:lang w:val="af-ZA"/>
        </w:rPr>
        <w:t>։</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jc w:val="both"/>
        <w:rPr>
          <w:rFonts w:ascii="GHEA Grapalat" w:eastAsia="Times New Roman" w:hAnsi="GHEA Grapalat" w:cs="Times New Roman"/>
          <w:sz w:val="20"/>
          <w:szCs w:val="20"/>
          <w:lang w:val="af-ZA"/>
        </w:rPr>
      </w:pPr>
      <w:r w:rsidRPr="00631CF5">
        <w:rPr>
          <w:rFonts w:ascii="GHEA Grapalat" w:eastAsia="Times New Roman" w:hAnsi="GHEA Grapalat" w:cs="Times New Roman"/>
          <w:sz w:val="16"/>
          <w:szCs w:val="16"/>
          <w:lang w:val="af-ZA"/>
        </w:rPr>
        <w:t xml:space="preserve"> </w:t>
      </w:r>
      <w:r w:rsidRPr="00631CF5">
        <w:rPr>
          <w:rFonts w:ascii="GHEA Grapalat" w:eastAsia="Times New Roman" w:hAnsi="GHEA Grapalat" w:cs="Times New Roman"/>
          <w:sz w:val="20"/>
          <w:szCs w:val="20"/>
          <w:lang w:val="af-ZA"/>
        </w:rPr>
        <w:tab/>
        <w:t>«</w:t>
      </w:r>
      <w:r w:rsidRPr="00631CF5">
        <w:rPr>
          <w:rFonts w:ascii="Arial" w:eastAsia="Times New Roman" w:hAnsi="Arial" w:cs="Arial"/>
          <w:sz w:val="20"/>
          <w:szCs w:val="20"/>
          <w:lang w:val="af-ZA"/>
        </w:rPr>
        <w:t>Գնումների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ՀՀ</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օրենքի</w:t>
      </w:r>
      <w:r w:rsidRPr="00631CF5">
        <w:rPr>
          <w:rFonts w:ascii="GHEA Grapalat" w:eastAsia="Times New Roman" w:hAnsi="GHEA Grapalat" w:cs="Times New Roman"/>
          <w:sz w:val="20"/>
          <w:szCs w:val="20"/>
          <w:lang w:val="af-ZA"/>
        </w:rPr>
        <w:t xml:space="preserve"> 7-</w:t>
      </w:r>
      <w:r w:rsidRPr="00631CF5">
        <w:rPr>
          <w:rFonts w:ascii="Arial" w:eastAsia="Times New Roman" w:hAnsi="Arial" w:cs="Arial"/>
          <w:sz w:val="20"/>
          <w:szCs w:val="20"/>
          <w:lang w:val="af-ZA"/>
        </w:rPr>
        <w:t>րդ</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հոդվածի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համաձայն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ցանկացած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անձ</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անկախ</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նրա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օտարերկրյա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ֆիզիկական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անձ</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կազմակերպություն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քաղաքացիություն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չունեցող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անձ</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լինելու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հանգամանքից</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ունի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հավասար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իրավունք</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իրավունք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չունեցող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անձանց</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ինչպես</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մասնակիցներին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ներկայացվող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պայմանները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սահմանված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են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հրավերով</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Ընտրված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մասնակիցը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որոշվում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bookmarkStart w:id="1" w:name="_Hlk23167512"/>
      <w:r w:rsidRPr="00631CF5">
        <w:rPr>
          <w:rFonts w:ascii="Arial" w:eastAsia="Times New Roman" w:hAnsi="Arial" w:cs="Arial"/>
          <w:sz w:val="20"/>
          <w:szCs w:val="20"/>
          <w:lang w:val="af-ZA"/>
        </w:rPr>
        <w:t>ոչ</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պայմաններով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բավարար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գնահատված</w:t>
      </w:r>
      <w:r w:rsidRPr="00631CF5">
        <w:rPr>
          <w:rFonts w:ascii="GHEA Grapalat" w:eastAsia="Times New Roman" w:hAnsi="GHEA Grapalat" w:cs="Times New Roman"/>
          <w:sz w:val="20"/>
          <w:szCs w:val="20"/>
          <w:lang w:val="af-ZA"/>
        </w:rPr>
        <w:t xml:space="preserve"> </w:t>
      </w:r>
      <w:bookmarkEnd w:id="1"/>
      <w:r w:rsidRPr="00631CF5">
        <w:rPr>
          <w:rFonts w:ascii="Arial" w:eastAsia="Times New Roman" w:hAnsi="Arial" w:cs="Arial"/>
          <w:sz w:val="20"/>
          <w:szCs w:val="20"/>
          <w:lang w:val="af-ZA"/>
        </w:rPr>
        <w:t>հայտեր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ներկայացրած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մասնակիցների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թվից</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նվազագույն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առաջարկ</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ներկայացրած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նախապատվություն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տալու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սկզբունքով։</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Էլեկտրոնային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ձևով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հրավեր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տրամադրելու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պահանջի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դեպքում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պատվիրատուն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անվճար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ապահովում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հրավերի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էլեկտրոնային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ձևով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տրամադրումը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դիմումը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ստանալու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օրվան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հաջորդող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աշխատանքային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օրվա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ընթացքում։</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Հրավեր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չստանալը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սահմանափակում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մասնակցելու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իրավունքը։</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Մրցույթի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հայտերն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անհրաժեշտ</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ներկայացնել</w:t>
      </w:r>
      <w:r w:rsidRPr="00631CF5">
        <w:rPr>
          <w:rFonts w:ascii="GHEA Grapalat" w:eastAsia="Times New Roman" w:hAnsi="GHEA Grapalat" w:cs="Times New Roman"/>
          <w:sz w:val="20"/>
          <w:szCs w:val="20"/>
          <w:lang w:val="af-ZA" w:eastAsia="ru-RU"/>
        </w:rPr>
        <w:t xml:space="preserve"> </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sz w:val="20"/>
          <w:szCs w:val="20"/>
          <w:lang w:val="af-ZA"/>
        </w:rPr>
        <w:t>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Թումանյան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Կենտրոնական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փողոց</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af-ZA"/>
        </w:rPr>
        <w:t>1</w:t>
      </w:r>
      <w:r w:rsidRPr="00631CF5">
        <w:rPr>
          <w:rFonts w:ascii="Arial" w:eastAsia="Times New Roman" w:hAnsi="Arial" w:cs="Arial"/>
          <w:sz w:val="20"/>
          <w:szCs w:val="20"/>
          <w:lang w:val="hy-AM"/>
        </w:rPr>
        <w:t>շենք</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հասցեում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հասցեով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փաստաթղթային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ձևով</w:t>
      </w:r>
      <w:r w:rsidRPr="00631CF5">
        <w:rPr>
          <w:rFonts w:ascii="GHEA Grapalat" w:eastAsia="Times New Roman" w:hAnsi="GHEA Grapalat" w:cs="Times New Roman"/>
          <w:sz w:val="20"/>
          <w:szCs w:val="20"/>
          <w:lang w:val="af-ZA" w:eastAsia="ru-RU"/>
        </w:rPr>
        <w:t xml:space="preserve"> </w:t>
      </w:r>
      <w:r w:rsidRPr="00631CF5">
        <w:rPr>
          <w:rFonts w:ascii="Arial" w:eastAsia="Times New Roman" w:hAnsi="Arial" w:cs="Arial"/>
          <w:sz w:val="20"/>
          <w:szCs w:val="20"/>
          <w:lang w:val="af-ZA"/>
        </w:rPr>
        <w:t>մինչև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հայտարարության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հրապարակման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օրվանից</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հաշված</w:t>
      </w:r>
      <w:r w:rsidRPr="00631CF5">
        <w:rPr>
          <w:rFonts w:ascii="GHEA Grapalat" w:eastAsia="Times New Roman" w:hAnsi="GHEA Grapalat" w:cs="Times New Roman"/>
          <w:sz w:val="20"/>
          <w:szCs w:val="20"/>
          <w:lang w:val="af-ZA"/>
        </w:rPr>
        <w:t xml:space="preserve"> </w:t>
      </w:r>
      <w:r w:rsidR="00182FC1" w:rsidRPr="00182FC1">
        <w:rPr>
          <w:rFonts w:ascii="Arial" w:eastAsia="Times New Roman" w:hAnsi="Arial" w:cs="Arial"/>
          <w:b/>
          <w:sz w:val="20"/>
          <w:szCs w:val="20"/>
          <w:lang w:val="af-ZA"/>
        </w:rPr>
        <w:t>2</w:t>
      </w:r>
      <w:r w:rsidR="00D71DEC" w:rsidRPr="00D71DEC">
        <w:rPr>
          <w:rFonts w:ascii="Arial" w:eastAsia="Times New Roman" w:hAnsi="Arial" w:cs="Arial"/>
          <w:b/>
          <w:sz w:val="20"/>
          <w:szCs w:val="20"/>
          <w:lang w:val="af-ZA"/>
        </w:rPr>
        <w:t>5</w:t>
      </w:r>
      <w:r w:rsidR="003A7AF1">
        <w:rPr>
          <w:rFonts w:ascii="Arial" w:eastAsia="Times New Roman" w:hAnsi="Arial" w:cs="Arial"/>
          <w:b/>
          <w:sz w:val="20"/>
          <w:szCs w:val="20"/>
          <w:lang w:val="hy-AM"/>
        </w:rPr>
        <w:t>.12. 2024թ․</w:t>
      </w:r>
      <w:r w:rsidRPr="00BD779A">
        <w:rPr>
          <w:rFonts w:ascii="Arial" w:eastAsia="Times New Roman" w:hAnsi="Arial" w:cs="Arial"/>
          <w:b/>
          <w:sz w:val="20"/>
          <w:szCs w:val="20"/>
          <w:lang w:val="hy-AM"/>
        </w:rPr>
        <w:t xml:space="preserve"> ժամը 1</w:t>
      </w:r>
      <w:r w:rsidR="00182FC1" w:rsidRPr="00182FC1">
        <w:rPr>
          <w:rFonts w:ascii="Arial" w:eastAsia="Times New Roman" w:hAnsi="Arial" w:cs="Arial"/>
          <w:b/>
          <w:sz w:val="20"/>
          <w:szCs w:val="20"/>
          <w:lang w:val="hy-AM"/>
        </w:rPr>
        <w:t>5</w:t>
      </w:r>
      <w:r w:rsidRPr="00BD779A">
        <w:rPr>
          <w:rFonts w:ascii="Arial" w:eastAsia="Times New Roman" w:hAnsi="Arial" w:cs="Arial"/>
          <w:b/>
          <w:sz w:val="20"/>
          <w:szCs w:val="20"/>
          <w:lang w:val="hy-AM"/>
        </w:rPr>
        <w:t>:00-ը</w:t>
      </w:r>
      <w:r w:rsidRPr="00631CF5">
        <w:rPr>
          <w:rFonts w:ascii="GHEA Grapalat" w:eastAsia="Times New Roman" w:hAnsi="GHEA Grapalat" w:cs="Times New Roman"/>
          <w:b/>
          <w:sz w:val="20"/>
          <w:szCs w:val="20"/>
          <w:lang w:val="af-ZA"/>
        </w:rPr>
        <w:t>:</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Հայտերը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հայերենից</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բացի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կարող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են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ներկայացվել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անգլերեն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ռուսերեն</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08"/>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Հայտերի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բացումը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տեղի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կունենա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ք</w:t>
      </w:r>
      <w:r w:rsidRPr="00631CF5">
        <w:rPr>
          <w:rFonts w:ascii="Cambria Math" w:eastAsia="Times New Roman" w:hAnsi="Cambria Math" w:cs="Cambria Math"/>
          <w:b/>
          <w:sz w:val="20"/>
          <w:szCs w:val="20"/>
          <w:lang w:val="hy-AM"/>
        </w:rPr>
        <w:t>․</w:t>
      </w:r>
      <w:r w:rsidRPr="00631CF5">
        <w:rPr>
          <w:rFonts w:ascii="GHEA Grapalat" w:eastAsia="Times New Roman" w:hAnsi="GHEA Grapalat" w:cs="Sylfaen"/>
          <w:b/>
          <w:sz w:val="20"/>
          <w:szCs w:val="20"/>
          <w:lang w:val="hy-AM"/>
        </w:rPr>
        <w:t xml:space="preserve"> </w:t>
      </w:r>
      <w:r w:rsidRPr="00631CF5">
        <w:rPr>
          <w:rFonts w:ascii="Arial" w:eastAsia="Times New Roman" w:hAnsi="Arial" w:cs="Arial"/>
          <w:b/>
          <w:sz w:val="20"/>
          <w:szCs w:val="20"/>
          <w:lang w:val="hy-AM"/>
        </w:rPr>
        <w:t>Թումանյան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Կենտրոնական</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Times New Roman"/>
          <w:sz w:val="20"/>
          <w:szCs w:val="20"/>
          <w:lang w:val="hy-AM"/>
        </w:rPr>
        <w:t>1</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Թումանյ</w:t>
      </w:r>
      <w:r w:rsidRPr="00631CF5">
        <w:rPr>
          <w:rFonts w:ascii="Arial" w:eastAsia="Times New Roman" w:hAnsi="Arial" w:cs="Arial"/>
          <w:b/>
          <w:sz w:val="20"/>
          <w:szCs w:val="20"/>
        </w:rPr>
        <w:t>անի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համայնքապետարանի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վարչական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շենք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հասցեում</w:t>
      </w:r>
      <w:r w:rsidRPr="00631CF5">
        <w:rPr>
          <w:rFonts w:ascii="GHEA Grapalat" w:eastAsia="Times New Roman" w:hAnsi="GHEA Grapalat" w:cs="Times New Roman"/>
          <w:sz w:val="20"/>
          <w:szCs w:val="20"/>
          <w:lang w:val="af-ZA"/>
        </w:rPr>
        <w:t xml:space="preserve">, </w:t>
      </w:r>
      <w:r w:rsidRPr="00BD779A">
        <w:rPr>
          <w:rFonts w:ascii="Arial" w:eastAsia="Times New Roman" w:hAnsi="Arial" w:cs="Arial"/>
          <w:b/>
          <w:sz w:val="20"/>
          <w:szCs w:val="20"/>
          <w:lang w:val="hy-AM"/>
        </w:rPr>
        <w:t xml:space="preserve"> </w:t>
      </w:r>
      <w:r w:rsidR="00182FC1">
        <w:rPr>
          <w:rFonts w:ascii="Arial" w:eastAsia="Times New Roman" w:hAnsi="Arial" w:cs="Arial"/>
          <w:b/>
          <w:sz w:val="20"/>
          <w:szCs w:val="20"/>
          <w:lang w:val="hy-AM"/>
        </w:rPr>
        <w:t>2</w:t>
      </w:r>
      <w:r w:rsidR="00D71DEC" w:rsidRPr="00D71DEC">
        <w:rPr>
          <w:rFonts w:ascii="Arial" w:eastAsia="Times New Roman" w:hAnsi="Arial" w:cs="Arial"/>
          <w:b/>
          <w:sz w:val="20"/>
          <w:szCs w:val="20"/>
          <w:lang w:val="af-ZA"/>
        </w:rPr>
        <w:t>5</w:t>
      </w:r>
      <w:r w:rsidR="003A7AF1">
        <w:rPr>
          <w:rFonts w:ascii="Arial" w:eastAsia="Times New Roman" w:hAnsi="Arial" w:cs="Arial"/>
          <w:b/>
          <w:sz w:val="20"/>
          <w:szCs w:val="20"/>
          <w:lang w:val="hy-AM"/>
        </w:rPr>
        <w:t>.12. 2024թ․</w:t>
      </w:r>
      <w:r w:rsidR="003A7AF1" w:rsidRPr="00BD779A">
        <w:rPr>
          <w:rFonts w:ascii="Arial" w:eastAsia="Times New Roman" w:hAnsi="Arial" w:cs="Arial"/>
          <w:b/>
          <w:sz w:val="20"/>
          <w:szCs w:val="20"/>
          <w:lang w:val="hy-AM"/>
        </w:rPr>
        <w:t xml:space="preserve"> </w:t>
      </w:r>
      <w:r w:rsidRPr="00BD779A">
        <w:rPr>
          <w:rFonts w:ascii="Arial" w:eastAsia="Times New Roman" w:hAnsi="Arial" w:cs="Arial"/>
          <w:b/>
          <w:sz w:val="20"/>
          <w:szCs w:val="20"/>
          <w:lang w:val="hy-AM"/>
        </w:rPr>
        <w:t>ժամը 1</w:t>
      </w:r>
      <w:r w:rsidR="00FC6A11">
        <w:rPr>
          <w:rFonts w:ascii="Arial" w:eastAsia="Times New Roman" w:hAnsi="Arial" w:cs="Arial"/>
          <w:b/>
          <w:sz w:val="20"/>
          <w:szCs w:val="20"/>
          <w:lang w:val="hy-AM"/>
        </w:rPr>
        <w:t>5</w:t>
      </w:r>
      <w:r w:rsidRPr="00BD779A">
        <w:rPr>
          <w:rFonts w:ascii="Arial" w:eastAsia="Times New Roman" w:hAnsi="Arial" w:cs="Arial"/>
          <w:b/>
          <w:sz w:val="20"/>
          <w:szCs w:val="20"/>
          <w:lang w:val="hy-AM"/>
        </w:rPr>
        <w:t>:00-ին։</w:t>
      </w:r>
      <w:r w:rsidRPr="00631CF5">
        <w:rPr>
          <w:rFonts w:ascii="GHEA Grapalat" w:eastAsia="Times New Roman" w:hAnsi="GHEA Grapalat" w:cs="Times New Roman"/>
          <w:b/>
          <w:sz w:val="20"/>
          <w:szCs w:val="20"/>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ընթացակարգի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վերաբերյալ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բողոքները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պետք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ներկայացնել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քննող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անձին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Երևան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Մելիք</w:t>
      </w:r>
      <w:r w:rsidRPr="00631CF5">
        <w:rPr>
          <w:rFonts w:ascii="GHEA Grapalat" w:eastAsia="Times New Roman" w:hAnsi="GHEA Grapalat" w:cs="Times New Roman"/>
          <w:sz w:val="20"/>
          <w:szCs w:val="20"/>
          <w:lang w:val="af-ZA"/>
        </w:rPr>
        <w:t>-</w:t>
      </w:r>
      <w:r w:rsidRPr="00631CF5">
        <w:rPr>
          <w:rFonts w:ascii="Arial" w:eastAsia="Times New Roman" w:hAnsi="Arial" w:cs="Arial"/>
          <w:sz w:val="20"/>
          <w:szCs w:val="20"/>
          <w:lang w:val="af-ZA"/>
        </w:rPr>
        <w:t>Ադամյան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փող</w:t>
      </w:r>
      <w:r w:rsidRPr="00631CF5">
        <w:rPr>
          <w:rFonts w:ascii="GHEA Grapalat" w:eastAsia="Times New Roman" w:hAnsi="GHEA Grapalat" w:cs="Times New Roman"/>
          <w:sz w:val="20"/>
          <w:szCs w:val="20"/>
          <w:lang w:val="af-ZA"/>
        </w:rPr>
        <w:t xml:space="preserve">. 1  </w:t>
      </w:r>
      <w:r w:rsidRPr="00631CF5">
        <w:rPr>
          <w:rFonts w:ascii="Arial" w:eastAsia="Times New Roman" w:hAnsi="Arial" w:cs="Arial"/>
          <w:sz w:val="20"/>
          <w:szCs w:val="20"/>
          <w:lang w:val="af-ZA"/>
        </w:rPr>
        <w:t>հասցեով։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Բողոքարկումն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իրականացվում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մրցույթի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հրավերով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սահմանված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կարգով։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Բողոքը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ներկայացնելու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համար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պահանջվում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վճար</w:t>
      </w:r>
      <w:r w:rsidRPr="00631CF5">
        <w:rPr>
          <w:rFonts w:ascii="GHEA Grapalat" w:eastAsia="Times New Roman" w:hAnsi="GHEA Grapalat" w:cs="Times New Roman"/>
          <w:sz w:val="20"/>
          <w:szCs w:val="20"/>
          <w:lang w:val="af-ZA"/>
        </w:rPr>
        <w:t>` 30 000 (</w:t>
      </w:r>
      <w:r w:rsidRPr="00631CF5">
        <w:rPr>
          <w:rFonts w:ascii="Arial" w:eastAsia="Times New Roman" w:hAnsi="Arial" w:cs="Arial"/>
          <w:sz w:val="20"/>
          <w:szCs w:val="20"/>
          <w:lang w:val="af-ZA"/>
        </w:rPr>
        <w:t>երեսուն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հազար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ՀՀ</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դրամի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չափով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պետք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փոխանցվի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Հայաստանի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Հանրապետության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ֆինանսների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նախարարության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անվամբ</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բացված</w:t>
      </w:r>
      <w:r w:rsidRPr="00631CF5">
        <w:rPr>
          <w:rFonts w:ascii="GHEA Grapalat" w:eastAsia="Times New Roman" w:hAnsi="GHEA Grapalat" w:cs="Times New Roman"/>
          <w:sz w:val="20"/>
          <w:szCs w:val="20"/>
          <w:lang w:val="af-ZA"/>
        </w:rPr>
        <w:t xml:space="preserve"> «900008000482» </w:t>
      </w:r>
      <w:r w:rsidRPr="00631CF5">
        <w:rPr>
          <w:rFonts w:ascii="Arial" w:eastAsia="Times New Roman" w:hAnsi="Arial" w:cs="Arial"/>
          <w:sz w:val="20"/>
          <w:szCs w:val="20"/>
          <w:lang w:val="af-ZA"/>
        </w:rPr>
        <w:t>գանձապետական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հաշվեհամարին</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հայտարարության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լրացուցիչ</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տեղեկություններ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ստանալու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համար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կարող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եք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դիմել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գնահատող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հանձնաժողովի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քարտուղար</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Sylfaen"/>
          <w:b/>
          <w:sz w:val="20"/>
          <w:szCs w:val="20"/>
          <w:lang w:val="af-ZA"/>
        </w:rPr>
        <w:t xml:space="preserve"> </w:t>
      </w:r>
      <w:r w:rsidRPr="00631CF5">
        <w:rPr>
          <w:rFonts w:ascii="Arial" w:eastAsia="Times New Roman" w:hAnsi="Arial" w:cs="Arial"/>
          <w:b/>
          <w:sz w:val="20"/>
          <w:szCs w:val="20"/>
          <w:lang w:val="hy-AM"/>
        </w:rPr>
        <w:t>Մարգարիտ</w:t>
      </w:r>
      <w:r w:rsidRPr="00631CF5">
        <w:rPr>
          <w:rFonts w:ascii="GHEA Grapalat" w:eastAsia="Times New Roman" w:hAnsi="GHEA Grapalat" w:cs="Sylfaen"/>
          <w:b/>
          <w:sz w:val="20"/>
          <w:szCs w:val="20"/>
          <w:lang w:val="hy-AM"/>
        </w:rPr>
        <w:t xml:space="preserve"> </w:t>
      </w:r>
      <w:r w:rsidRPr="00631CF5">
        <w:rPr>
          <w:rFonts w:ascii="Arial" w:eastAsia="Times New Roman" w:hAnsi="Arial" w:cs="Arial"/>
          <w:b/>
          <w:sz w:val="20"/>
          <w:szCs w:val="20"/>
          <w:lang w:val="hy-AM"/>
        </w:rPr>
        <w:t>Չատինյան</w:t>
      </w:r>
      <w:r w:rsidRPr="00631CF5">
        <w:rPr>
          <w:rFonts w:ascii="Arial" w:eastAsia="Times New Roman" w:hAnsi="Arial" w:cs="Arial"/>
          <w:b/>
          <w:sz w:val="20"/>
          <w:szCs w:val="20"/>
          <w:lang w:val="af-ZA"/>
        </w:rPr>
        <w:t>ին</w:t>
      </w:r>
    </w:p>
    <w:p w:rsidR="00BB1514" w:rsidRPr="00631CF5" w:rsidRDefault="00BB1514" w:rsidP="00BB1514">
      <w:pPr>
        <w:spacing w:after="0" w:line="240" w:lineRule="auto"/>
        <w:jc w:val="both"/>
        <w:rPr>
          <w:rFonts w:ascii="GHEA Grapalat" w:eastAsia="Times New Roman" w:hAnsi="GHEA Grapalat" w:cs="Times New Roman"/>
          <w:b/>
          <w:sz w:val="20"/>
          <w:szCs w:val="20"/>
          <w:u w:val="single"/>
          <w:lang w:val="af-ZA"/>
        </w:rPr>
      </w:pPr>
      <w:r w:rsidRPr="00631CF5">
        <w:rPr>
          <w:rFonts w:ascii="GHEA Grapalat" w:eastAsia="Times New Roman" w:hAnsi="GHEA Grapalat" w:cs="Times New Roman"/>
          <w:b/>
          <w:sz w:val="20"/>
          <w:szCs w:val="20"/>
          <w:lang w:val="af-ZA"/>
        </w:rPr>
        <w:tab/>
      </w:r>
      <w:r w:rsidRPr="00631CF5">
        <w:rPr>
          <w:rFonts w:ascii="GHEA Grapalat" w:eastAsia="Times New Roman" w:hAnsi="GHEA Grapalat" w:cs="Times New Roman"/>
          <w:b/>
          <w:sz w:val="20"/>
          <w:szCs w:val="20"/>
          <w:lang w:val="af-ZA"/>
        </w:rPr>
        <w:tab/>
      </w:r>
      <w:r w:rsidRPr="00631CF5">
        <w:rPr>
          <w:rFonts w:ascii="GHEA Grapalat" w:eastAsia="Times New Roman" w:hAnsi="GHEA Grapalat" w:cs="Times New Roman"/>
          <w:b/>
          <w:sz w:val="20"/>
          <w:szCs w:val="20"/>
          <w:lang w:val="af-ZA"/>
        </w:rPr>
        <w:tab/>
      </w:r>
      <w:r w:rsidRPr="00631CF5">
        <w:rPr>
          <w:rFonts w:ascii="GHEA Grapalat" w:eastAsia="Times New Roman" w:hAnsi="GHEA Grapalat" w:cs="Times New Roman"/>
          <w:b/>
          <w:sz w:val="20"/>
          <w:szCs w:val="20"/>
          <w:lang w:val="af-ZA"/>
        </w:rPr>
        <w:tab/>
      </w:r>
      <w:r w:rsidRPr="00631CF5">
        <w:rPr>
          <w:rFonts w:ascii="GHEA Grapalat" w:eastAsia="Times New Roman" w:hAnsi="GHEA Grapalat" w:cs="Times New Roman"/>
          <w:b/>
          <w:sz w:val="20"/>
          <w:szCs w:val="20"/>
          <w:lang w:val="af-ZA"/>
        </w:rPr>
        <w:tab/>
        <w:t xml:space="preserve">         </w:t>
      </w:r>
      <w:r w:rsidRPr="00631CF5">
        <w:rPr>
          <w:rFonts w:ascii="Arial" w:eastAsia="Times New Roman" w:hAnsi="Arial" w:cs="Arial"/>
          <w:b/>
          <w:sz w:val="20"/>
          <w:szCs w:val="20"/>
          <w:lang w:val="af-ZA"/>
        </w:rPr>
        <w:t>Հեռախոս</w:t>
      </w:r>
      <w:r w:rsidRPr="00631CF5">
        <w:rPr>
          <w:rFonts w:ascii="GHEA Grapalat" w:eastAsia="Times New Roman" w:hAnsi="GHEA Grapalat" w:cs="Times New Roman"/>
          <w:b/>
          <w:sz w:val="20"/>
          <w:szCs w:val="20"/>
          <w:lang w:val="af-ZA"/>
        </w:rPr>
        <w:t xml:space="preserve"> 09</w:t>
      </w:r>
      <w:r w:rsidRPr="00631CF5">
        <w:rPr>
          <w:rFonts w:ascii="GHEA Grapalat" w:eastAsia="Times New Roman" w:hAnsi="GHEA Grapalat" w:cs="Times New Roman"/>
          <w:b/>
          <w:sz w:val="20"/>
          <w:szCs w:val="20"/>
          <w:lang w:val="hy-AM"/>
        </w:rPr>
        <w:t>3</w:t>
      </w:r>
      <w:r w:rsidRPr="00631CF5">
        <w:rPr>
          <w:rFonts w:ascii="GHEA Grapalat" w:eastAsia="Times New Roman" w:hAnsi="GHEA Grapalat" w:cs="Times New Roman"/>
          <w:b/>
          <w:sz w:val="20"/>
          <w:szCs w:val="20"/>
          <w:lang w:val="af-ZA"/>
        </w:rPr>
        <w:t>6</w:t>
      </w:r>
      <w:r w:rsidRPr="00631CF5">
        <w:rPr>
          <w:rFonts w:ascii="GHEA Grapalat" w:eastAsia="Times New Roman" w:hAnsi="GHEA Grapalat" w:cs="Times New Roman"/>
          <w:b/>
          <w:sz w:val="20"/>
          <w:szCs w:val="20"/>
          <w:lang w:val="hy-AM"/>
        </w:rPr>
        <w:t>28881</w:t>
      </w:r>
      <w:r w:rsidRPr="00631CF5">
        <w:rPr>
          <w:rFonts w:ascii="Arial" w:eastAsia="Times New Roman" w:hAnsi="Arial" w:cs="Arial"/>
          <w:b/>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Times New Roman"/>
          <w:b/>
          <w:i/>
          <w:sz w:val="20"/>
          <w:szCs w:val="20"/>
          <w:u w:val="single"/>
          <w:lang w:val="af-ZA"/>
        </w:rPr>
      </w:pP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փոստ</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Times New Roman"/>
          <w:b/>
          <w:i/>
          <w:sz w:val="20"/>
          <w:szCs w:val="20"/>
          <w:u w:val="single"/>
          <w:lang w:val="af-ZA"/>
        </w:rPr>
        <w:t>margarita.chatinyan@yandex.com</w:t>
      </w: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Times New Roman"/>
          <w:b/>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Arial" w:eastAsia="Times New Roman" w:hAnsi="Arial" w:cs="Arial"/>
          <w:sz w:val="20"/>
          <w:szCs w:val="20"/>
          <w:lang w:val="af-ZA"/>
        </w:rPr>
        <w:t>Պատվիրատու</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Times New Roman"/>
          <w:b/>
          <w:sz w:val="20"/>
          <w:szCs w:val="20"/>
          <w:lang w:val="af-ZA"/>
        </w:rPr>
        <w:t>«</w:t>
      </w:r>
      <w:r w:rsidRPr="00631CF5">
        <w:rPr>
          <w:rFonts w:ascii="Arial" w:eastAsia="Times New Roman" w:hAnsi="Arial" w:cs="Arial"/>
          <w:b/>
          <w:sz w:val="20"/>
          <w:szCs w:val="20"/>
          <w:lang w:val="hy-AM"/>
        </w:rPr>
        <w:t>Թումանյան</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af-ZA"/>
        </w:rPr>
        <w:t>համայնք</w:t>
      </w:r>
      <w:r w:rsidRPr="00631CF5">
        <w:rPr>
          <w:rFonts w:ascii="Arial" w:eastAsia="Times New Roman" w:hAnsi="Arial" w:cs="Arial"/>
          <w:b/>
          <w:sz w:val="20"/>
          <w:szCs w:val="20"/>
          <w:lang w:val="hy-AM"/>
        </w:rPr>
        <w:t>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կոմունալ</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տնտեսություն</w:t>
      </w:r>
      <w:r w:rsidRPr="00631CF5">
        <w:rPr>
          <w:rFonts w:ascii="GHEA Grapalat" w:eastAsia="Times New Roman" w:hAnsi="GHEA Grapalat" w:cs="Calibri"/>
          <w:b/>
          <w:sz w:val="20"/>
          <w:szCs w:val="20"/>
          <w:lang w:val="hy-AM"/>
        </w:rPr>
        <w:t>»</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ՀՈԱԿ</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b/>
          <w:i/>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Sylfaen"/>
          <w:b/>
          <w:i/>
          <w:sz w:val="20"/>
          <w:szCs w:val="20"/>
          <w:lang w:val="af-ZA"/>
        </w:rPr>
      </w:pPr>
    </w:p>
    <w:p w:rsidR="00BB1514" w:rsidRPr="00631CF5" w:rsidRDefault="00BB1514" w:rsidP="00BB1514">
      <w:pPr>
        <w:spacing w:after="0" w:line="240" w:lineRule="auto"/>
        <w:ind w:firstLine="720"/>
        <w:jc w:val="both"/>
        <w:rPr>
          <w:rFonts w:ascii="GHEA Grapalat" w:eastAsia="Times New Roman" w:hAnsi="GHEA Grapalat" w:cs="Sylfaen"/>
          <w:b/>
          <w:i/>
          <w:sz w:val="20"/>
          <w:szCs w:val="20"/>
          <w:lang w:val="af-ZA"/>
        </w:rPr>
      </w:pPr>
    </w:p>
    <w:p w:rsidR="006A7CF2" w:rsidRDefault="006A7CF2" w:rsidP="006A7CF2">
      <w:pPr>
        <w:spacing w:after="0" w:line="240" w:lineRule="auto"/>
        <w:ind w:left="1404" w:firstLine="720"/>
        <w:jc w:val="both"/>
        <w:rPr>
          <w:rFonts w:ascii="GHEA Grapalat" w:eastAsia="Times New Roman" w:hAnsi="GHEA Grapalat" w:cs="Times New Roman"/>
          <w:sz w:val="20"/>
          <w:szCs w:val="20"/>
          <w:lang w:val="af-ZA"/>
        </w:rPr>
      </w:pPr>
    </w:p>
    <w:p w:rsidR="006A7CF2" w:rsidRDefault="006A7CF2" w:rsidP="006A7CF2">
      <w:pPr>
        <w:spacing w:after="0" w:line="240" w:lineRule="auto"/>
        <w:ind w:left="1404" w:firstLine="720"/>
        <w:jc w:val="both"/>
        <w:rPr>
          <w:rFonts w:ascii="GHEA Grapalat" w:eastAsia="Times New Roman" w:hAnsi="GHEA Grapalat" w:cs="Times New Roman"/>
          <w:sz w:val="20"/>
          <w:szCs w:val="20"/>
          <w:lang w:val="af-ZA"/>
        </w:rPr>
      </w:pPr>
    </w:p>
    <w:p w:rsidR="006A7CF2" w:rsidRDefault="006A7CF2" w:rsidP="006A7CF2">
      <w:pPr>
        <w:spacing w:after="0" w:line="240" w:lineRule="auto"/>
        <w:ind w:left="1404" w:firstLine="720"/>
        <w:jc w:val="both"/>
        <w:rPr>
          <w:rFonts w:ascii="GHEA Grapalat" w:eastAsia="Times New Roman" w:hAnsi="GHEA Grapalat" w:cs="Times New Roman"/>
          <w:sz w:val="20"/>
          <w:szCs w:val="20"/>
          <w:lang w:val="af-ZA"/>
        </w:rPr>
      </w:pPr>
    </w:p>
    <w:p w:rsidR="006A7CF2" w:rsidRDefault="006A7CF2" w:rsidP="006A7CF2">
      <w:pPr>
        <w:spacing w:after="0" w:line="240" w:lineRule="auto"/>
        <w:ind w:left="1404" w:firstLine="720"/>
        <w:jc w:val="both"/>
        <w:rPr>
          <w:rFonts w:ascii="GHEA Grapalat" w:eastAsia="Times New Roman" w:hAnsi="GHEA Grapalat" w:cs="Times New Roman"/>
          <w:sz w:val="20"/>
          <w:szCs w:val="20"/>
          <w:lang w:val="af-ZA"/>
        </w:rPr>
      </w:pPr>
    </w:p>
    <w:p w:rsidR="006A7CF2" w:rsidRDefault="006A7CF2" w:rsidP="006A7CF2">
      <w:pPr>
        <w:spacing w:after="0" w:line="240" w:lineRule="auto"/>
        <w:ind w:left="1404" w:firstLine="720"/>
        <w:jc w:val="both"/>
        <w:rPr>
          <w:rFonts w:ascii="GHEA Grapalat" w:eastAsia="Times New Roman" w:hAnsi="GHEA Grapalat" w:cs="Times New Roman"/>
          <w:sz w:val="20"/>
          <w:szCs w:val="20"/>
          <w:lang w:val="af-ZA"/>
        </w:rPr>
      </w:pPr>
    </w:p>
    <w:p w:rsidR="006A7CF2" w:rsidRDefault="006A7CF2" w:rsidP="006A7CF2">
      <w:pPr>
        <w:spacing w:after="0" w:line="240" w:lineRule="auto"/>
        <w:ind w:left="1404" w:firstLine="720"/>
        <w:jc w:val="both"/>
        <w:rPr>
          <w:rFonts w:ascii="GHEA Grapalat" w:eastAsia="Times New Roman" w:hAnsi="GHEA Grapalat" w:cs="Times New Roman"/>
          <w:sz w:val="20"/>
          <w:szCs w:val="20"/>
          <w:lang w:val="af-ZA"/>
        </w:rPr>
      </w:pPr>
    </w:p>
    <w:p w:rsidR="006A7CF2" w:rsidRDefault="006A7CF2" w:rsidP="006A7CF2">
      <w:pPr>
        <w:spacing w:after="0" w:line="240" w:lineRule="auto"/>
        <w:ind w:left="1404" w:firstLine="720"/>
        <w:jc w:val="both"/>
        <w:rPr>
          <w:rFonts w:ascii="GHEA Grapalat" w:eastAsia="Times New Roman" w:hAnsi="GHEA Grapalat" w:cs="Times New Roman"/>
          <w:sz w:val="20"/>
          <w:szCs w:val="20"/>
          <w:lang w:val="af-ZA"/>
        </w:rPr>
      </w:pPr>
    </w:p>
    <w:p w:rsidR="006A7CF2" w:rsidRDefault="006A7CF2" w:rsidP="006A7CF2">
      <w:pPr>
        <w:spacing w:after="0" w:line="240" w:lineRule="auto"/>
        <w:ind w:left="1404" w:firstLine="720"/>
        <w:jc w:val="both"/>
        <w:rPr>
          <w:rFonts w:ascii="GHEA Grapalat" w:eastAsia="Times New Roman" w:hAnsi="GHEA Grapalat" w:cs="Times New Roman"/>
          <w:sz w:val="20"/>
          <w:szCs w:val="20"/>
          <w:lang w:val="af-ZA"/>
        </w:rPr>
      </w:pPr>
    </w:p>
    <w:p w:rsidR="006A7CF2" w:rsidRDefault="006A7CF2" w:rsidP="006A7CF2">
      <w:pPr>
        <w:spacing w:after="0" w:line="240" w:lineRule="auto"/>
        <w:ind w:left="1404" w:firstLine="720"/>
        <w:jc w:val="both"/>
        <w:rPr>
          <w:rFonts w:ascii="GHEA Grapalat" w:eastAsia="Times New Roman" w:hAnsi="GHEA Grapalat" w:cs="Times New Roman"/>
          <w:sz w:val="20"/>
          <w:szCs w:val="20"/>
          <w:lang w:val="af-ZA"/>
        </w:rPr>
      </w:pPr>
    </w:p>
    <w:p w:rsidR="006A7CF2" w:rsidRPr="006A7CF2" w:rsidRDefault="006A7CF2" w:rsidP="006A7CF2">
      <w:pPr>
        <w:spacing w:after="0" w:line="240" w:lineRule="auto"/>
        <w:ind w:left="1404" w:firstLine="720"/>
        <w:jc w:val="center"/>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ЗАЯВЛЕНИЕ:</w:t>
      </w:r>
    </w:p>
    <w:p w:rsidR="006A7CF2" w:rsidRPr="006A7CF2" w:rsidRDefault="006A7CF2" w:rsidP="006A7CF2">
      <w:pPr>
        <w:spacing w:after="0" w:line="240" w:lineRule="auto"/>
        <w:ind w:left="1404" w:firstLine="720"/>
        <w:jc w:val="center"/>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О ЗАПРОСЕ РЕЙТИНГА</w:t>
      </w:r>
    </w:p>
    <w:p w:rsidR="006A7CF2" w:rsidRPr="006A7CF2" w:rsidRDefault="006A7CF2" w:rsidP="006A7CF2">
      <w:pPr>
        <w:spacing w:after="0" w:line="240" w:lineRule="auto"/>
        <w:ind w:left="1404" w:firstLine="720"/>
        <w:jc w:val="center"/>
        <w:rPr>
          <w:rFonts w:ascii="GHEA Grapalat" w:eastAsia="Times New Roman" w:hAnsi="GHEA Grapalat" w:cs="Times New Roman"/>
          <w:sz w:val="20"/>
          <w:szCs w:val="20"/>
          <w:lang w:val="af-ZA"/>
        </w:rPr>
      </w:pPr>
    </w:p>
    <w:p w:rsidR="006A7CF2" w:rsidRPr="006A7CF2" w:rsidRDefault="006A7CF2" w:rsidP="006A7CF2">
      <w:pPr>
        <w:spacing w:after="0" w:line="240" w:lineRule="auto"/>
        <w:ind w:left="1404" w:firstLine="720"/>
        <w:jc w:val="center"/>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Настоящий текст заявления утверждается оценочной комиссией.</w:t>
      </w:r>
    </w:p>
    <w:p w:rsidR="006A7CF2" w:rsidRPr="006A7CF2" w:rsidRDefault="006A7CF2" w:rsidP="006A7CF2">
      <w:pPr>
        <w:spacing w:after="0" w:line="240" w:lineRule="auto"/>
        <w:ind w:left="1404" w:firstLine="720"/>
        <w:jc w:val="center"/>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Решением №1 от 5 декабря 2024 г.</w:t>
      </w:r>
    </w:p>
    <w:p w:rsidR="006A7CF2" w:rsidRPr="006A7CF2" w:rsidRDefault="006A7CF2" w:rsidP="006A7CF2">
      <w:pPr>
        <w:spacing w:after="0" w:line="240" w:lineRule="auto"/>
        <w:ind w:left="1404" w:firstLine="720"/>
        <w:jc w:val="center"/>
        <w:rPr>
          <w:rFonts w:ascii="GHEA Grapalat" w:eastAsia="Times New Roman" w:hAnsi="GHEA Grapalat" w:cs="Times New Roman"/>
          <w:sz w:val="20"/>
          <w:szCs w:val="20"/>
          <w:lang w:val="af-ZA"/>
        </w:rPr>
      </w:pPr>
    </w:p>
    <w:p w:rsidR="006A7CF2" w:rsidRPr="006A7CF2" w:rsidRDefault="006A7CF2" w:rsidP="006A7CF2">
      <w:pPr>
        <w:spacing w:after="0" w:line="240" w:lineRule="auto"/>
        <w:ind w:left="1404" w:firstLine="720"/>
        <w:jc w:val="center"/>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Код процедуры: LM-THAT-GHTSDB-25/0</w:t>
      </w:r>
      <w:r w:rsidR="00182FC1">
        <w:rPr>
          <w:rFonts w:ascii="GHEA Grapalat" w:eastAsia="Times New Roman" w:hAnsi="GHEA Grapalat" w:cs="Times New Roman"/>
          <w:sz w:val="20"/>
          <w:szCs w:val="20"/>
        </w:rPr>
        <w:t>4</w:t>
      </w:r>
      <w:r w:rsidRPr="006A7CF2">
        <w:rPr>
          <w:rFonts w:ascii="GHEA Grapalat" w:eastAsia="Times New Roman" w:hAnsi="GHEA Grapalat" w:cs="Times New Roman"/>
          <w:sz w:val="20"/>
          <w:szCs w:val="20"/>
          <w:lang w:val="af-ZA"/>
        </w:rPr>
        <w:t>.</w:t>
      </w:r>
    </w:p>
    <w:p w:rsidR="006A7CF2" w:rsidRPr="006A7CF2" w:rsidRDefault="006A7CF2" w:rsidP="006A7CF2">
      <w:pPr>
        <w:spacing w:after="0" w:line="240" w:lineRule="auto"/>
        <w:ind w:left="1404" w:firstLine="720"/>
        <w:jc w:val="both"/>
        <w:rPr>
          <w:rFonts w:ascii="GHEA Grapalat" w:eastAsia="Times New Roman" w:hAnsi="GHEA Grapalat" w:cs="Times New Roman"/>
          <w:sz w:val="20"/>
          <w:szCs w:val="20"/>
          <w:lang w:val="af-ZA"/>
        </w:rPr>
      </w:pPr>
    </w:p>
    <w:p w:rsidR="006A7CF2" w:rsidRPr="006A7CF2" w:rsidRDefault="006A7CF2" w:rsidP="006A7CF2">
      <w:pPr>
        <w:spacing w:after="0" w:line="240" w:lineRule="auto"/>
        <w:ind w:left="170"/>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ab/>
      </w:r>
      <w:r w:rsidRPr="006A7CF2">
        <w:rPr>
          <w:rFonts w:ascii="GHEA Grapalat" w:eastAsia="Times New Roman" w:hAnsi="GHEA Grapalat" w:cs="Times New Roman"/>
          <w:sz w:val="20"/>
          <w:szCs w:val="20"/>
          <w:lang w:val="af-ZA"/>
        </w:rPr>
        <w:t>Заказчиком является АО «Коммунальное хозяйство общины Туманян» Лорийской области РА, которое находится в г. Центральная улица Туманяна, дом 1, объявляет запрос котировок, который проводится в один этап.</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 xml:space="preserve">  В результате данной процедуры выбранному участнику будет предложено подписать договор на оказание услуг по вывозу бытового мусора в поселках Дсех и Чкалов общины Туманян для нужд коммунального хозяйства общины Туманян Лорийского марза РА ( именуемое в дальнейшем «Договор»).</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 xml:space="preserve">  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Выбор участника определяется из числа участников, подавших достаточно оцененные заявки на неценовых условиях, по принципу отдачи предпочтения участнику, подавшему наименьшее ценовое предложение.</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 xml:space="preserve">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w:t>
      </w:r>
      <w:r w:rsidRPr="006A7CF2">
        <w:rPr>
          <w:rFonts w:ascii="Cambria Math" w:eastAsia="Times New Roman" w:hAnsi="Cambria Math" w:cs="Cambria Math"/>
          <w:sz w:val="20"/>
          <w:szCs w:val="20"/>
          <w:lang w:val="af-ZA"/>
        </w:rPr>
        <w:t>​​</w:t>
      </w:r>
      <w:r w:rsidRPr="006A7CF2">
        <w:rPr>
          <w:rFonts w:ascii="GHEA Grapalat" w:eastAsia="Times New Roman" w:hAnsi="GHEA Grapalat" w:cs="GHEA Grapalat"/>
          <w:sz w:val="20"/>
          <w:szCs w:val="20"/>
          <w:lang w:val="af-ZA"/>
        </w:rPr>
        <w:t>получения</w:t>
      </w:r>
      <w:r w:rsidRPr="006A7CF2">
        <w:rPr>
          <w:rFonts w:ascii="GHEA Grapalat" w:eastAsia="Times New Roman" w:hAnsi="GHEA Grapalat" w:cs="Times New Roman"/>
          <w:sz w:val="20"/>
          <w:szCs w:val="20"/>
          <w:lang w:val="af-ZA"/>
        </w:rPr>
        <w:t xml:space="preserve"> </w:t>
      </w:r>
      <w:r w:rsidRPr="006A7CF2">
        <w:rPr>
          <w:rFonts w:ascii="GHEA Grapalat" w:eastAsia="Times New Roman" w:hAnsi="GHEA Grapalat" w:cs="GHEA Grapalat"/>
          <w:sz w:val="20"/>
          <w:szCs w:val="20"/>
          <w:lang w:val="af-ZA"/>
        </w:rPr>
        <w:t>заявления</w:t>
      </w:r>
      <w:r w:rsidRPr="006A7CF2">
        <w:rPr>
          <w:rFonts w:ascii="GHEA Grapalat" w:eastAsia="Times New Roman" w:hAnsi="GHEA Grapalat" w:cs="Times New Roman"/>
          <w:sz w:val="20"/>
          <w:szCs w:val="20"/>
          <w:lang w:val="af-ZA"/>
        </w:rPr>
        <w:t>.</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Неполучение приглашения не ограничивает права участника на участие в данной процедуре.</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 xml:space="preserve">Тендерные заявки должны быть поданы в Лорийский марз РА. Адрес дома Центральная улица Туманяна 1, в документальной форме до </w:t>
      </w:r>
      <w:r w:rsidR="00182FC1">
        <w:rPr>
          <w:rFonts w:ascii="GHEA Grapalat" w:eastAsia="Times New Roman" w:hAnsi="GHEA Grapalat" w:cs="Times New Roman"/>
          <w:sz w:val="20"/>
          <w:szCs w:val="20"/>
        </w:rPr>
        <w:t>24</w:t>
      </w:r>
      <w:r w:rsidRPr="006A7CF2">
        <w:rPr>
          <w:rFonts w:ascii="GHEA Grapalat" w:eastAsia="Times New Roman" w:hAnsi="GHEA Grapalat" w:cs="Times New Roman"/>
          <w:sz w:val="20"/>
          <w:szCs w:val="20"/>
          <w:lang w:val="af-ZA"/>
        </w:rPr>
        <w:t xml:space="preserve">.12 со дня публикации настоящего объявления. 2024 год в </w:t>
      </w:r>
      <w:r w:rsidR="00182FC1">
        <w:rPr>
          <w:rFonts w:ascii="GHEA Grapalat" w:eastAsia="Times New Roman" w:hAnsi="GHEA Grapalat" w:cs="Times New Roman"/>
          <w:sz w:val="20"/>
          <w:szCs w:val="20"/>
        </w:rPr>
        <w:t>15</w:t>
      </w:r>
      <w:r w:rsidRPr="006A7CF2">
        <w:rPr>
          <w:rFonts w:ascii="GHEA Grapalat" w:eastAsia="Times New Roman" w:hAnsi="GHEA Grapalat" w:cs="Times New Roman"/>
          <w:sz w:val="20"/>
          <w:szCs w:val="20"/>
          <w:lang w:val="af-ZA"/>
        </w:rPr>
        <w:t>:00. Помимо армянского языка, заявки можно подавать также на английском или русском языке.</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Вскрытие предложений состоится в Лорийском марзе, Лорийский марз РА, гр. Туманян Центральный 1, у административного здания</w:t>
      </w:r>
      <w:r w:rsidR="00182FC1">
        <w:rPr>
          <w:rFonts w:ascii="GHEA Grapalat" w:eastAsia="Times New Roman" w:hAnsi="GHEA Grapalat" w:cs="Times New Roman"/>
          <w:sz w:val="20"/>
          <w:szCs w:val="20"/>
          <w:lang w:val="af-ZA"/>
        </w:rPr>
        <w:t xml:space="preserve"> администрации общины Туманян, </w:t>
      </w:r>
      <w:r w:rsidR="00D71DEC">
        <w:rPr>
          <w:rFonts w:ascii="GHEA Grapalat" w:eastAsia="Times New Roman" w:hAnsi="GHEA Grapalat" w:cs="Times New Roman"/>
          <w:sz w:val="20"/>
          <w:szCs w:val="20"/>
          <w:lang w:val="af-ZA"/>
        </w:rPr>
        <w:t>25.12</w:t>
      </w:r>
      <w:r w:rsidRPr="006A7CF2">
        <w:rPr>
          <w:rFonts w:ascii="GHEA Grapalat" w:eastAsia="Times New Roman" w:hAnsi="GHEA Grapalat" w:cs="Times New Roman"/>
          <w:sz w:val="20"/>
          <w:szCs w:val="20"/>
          <w:lang w:val="af-ZA"/>
        </w:rPr>
        <w:t xml:space="preserve"> 2024 год в 15:00.</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Жалобы по поводу этой процедуры следует подавать лицу, рассматривающему жалобы, связанные с покупками: c. Ереван, ул. Мелик-Адамяна. 1 адрес. Обжалование осуществляется в порядке, указанном в приглашении на участие в настоящем тендере. Для подачи жалобы необходимо внести плату в размере 30 000 (тридцать тысяч) драмов РА, которую необходимо перевести на казначейский счет номер «900008000482», открытый на имя Министерства финансов Республики Армения.</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Для получения дополнительной информации по данному заявлению вы можете связаться с секретарем оценочной комиссии Маргаритой Чатинян.</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 xml:space="preserve">  Телефон: 093628881.</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 xml:space="preserve"> Электронная почта почта margarita.chatinyan@yandex.com</w:t>
      </w: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p>
    <w:p w:rsidR="006A7CF2" w:rsidRPr="006A7CF2" w:rsidRDefault="006A7CF2" w:rsidP="006A7CF2">
      <w:pPr>
        <w:spacing w:after="0" w:line="240" w:lineRule="auto"/>
        <w:ind w:left="170" w:firstLine="720"/>
        <w:jc w:val="both"/>
        <w:rPr>
          <w:rFonts w:ascii="GHEA Grapalat" w:eastAsia="Times New Roman" w:hAnsi="GHEA Grapalat" w:cs="Times New Roman"/>
          <w:sz w:val="20"/>
          <w:szCs w:val="20"/>
          <w:lang w:val="af-ZA"/>
        </w:rPr>
      </w:pPr>
    </w:p>
    <w:p w:rsidR="00BB1514" w:rsidRPr="00631CF5" w:rsidRDefault="006A7CF2" w:rsidP="006A7CF2">
      <w:pPr>
        <w:spacing w:after="0" w:line="240" w:lineRule="auto"/>
        <w:ind w:left="170" w:firstLine="720"/>
        <w:jc w:val="both"/>
        <w:rPr>
          <w:rFonts w:ascii="GHEA Grapalat" w:eastAsia="Times New Roman" w:hAnsi="GHEA Grapalat" w:cs="Times New Roman"/>
          <w:sz w:val="20"/>
          <w:szCs w:val="20"/>
          <w:lang w:val="af-ZA"/>
        </w:rPr>
      </w:pPr>
      <w:r w:rsidRPr="006A7CF2">
        <w:rPr>
          <w:rFonts w:ascii="GHEA Grapalat" w:eastAsia="Times New Roman" w:hAnsi="GHEA Grapalat" w:cs="Times New Roman"/>
          <w:sz w:val="20"/>
          <w:szCs w:val="20"/>
          <w:lang w:val="af-ZA"/>
        </w:rPr>
        <w:t>Заказчик: АО «Коммунальное хозяйство общины Туманян».</w:t>
      </w:r>
    </w:p>
    <w:p w:rsidR="00BB1514" w:rsidRPr="00631CF5" w:rsidRDefault="00BB1514" w:rsidP="006A7CF2">
      <w:pPr>
        <w:spacing w:after="0" w:line="240" w:lineRule="auto"/>
        <w:ind w:left="170" w:right="-7" w:firstLine="567"/>
        <w:jc w:val="right"/>
        <w:rPr>
          <w:rFonts w:ascii="GHEA Grapalat" w:eastAsia="Times New Roman" w:hAnsi="GHEA Grapalat" w:cs="Sylfaen"/>
          <w:i/>
          <w:szCs w:val="24"/>
          <w:lang w:val="af-ZA"/>
        </w:rPr>
      </w:pPr>
    </w:p>
    <w:p w:rsidR="00BB1514" w:rsidRPr="00631CF5" w:rsidRDefault="00BB1514" w:rsidP="006A7CF2">
      <w:pPr>
        <w:spacing w:after="0" w:line="240" w:lineRule="auto"/>
        <w:ind w:left="170" w:right="-7" w:firstLine="567"/>
        <w:jc w:val="center"/>
        <w:rPr>
          <w:rFonts w:ascii="GHEA Grapalat" w:eastAsia="Times New Roman" w:hAnsi="GHEA Grapalat" w:cs="Sylfaen"/>
          <w:i/>
          <w:szCs w:val="24"/>
          <w:lang w:val="af-ZA"/>
        </w:rPr>
      </w:pPr>
    </w:p>
    <w:p w:rsidR="00BB1514" w:rsidRPr="00631CF5" w:rsidRDefault="00BB1514" w:rsidP="006A7CF2">
      <w:pPr>
        <w:spacing w:after="0" w:line="240" w:lineRule="auto"/>
        <w:ind w:left="170" w:right="-7" w:firstLine="567"/>
        <w:jc w:val="center"/>
        <w:rPr>
          <w:rFonts w:ascii="GHEA Grapalat" w:eastAsia="Times New Roman" w:hAnsi="GHEA Grapalat" w:cs="Sylfaen"/>
          <w:i/>
          <w:szCs w:val="24"/>
          <w:lang w:val="af-ZA"/>
        </w:rPr>
      </w:pPr>
    </w:p>
    <w:p w:rsidR="00BB1514" w:rsidRPr="00631CF5" w:rsidRDefault="00BB1514" w:rsidP="006A7CF2">
      <w:pPr>
        <w:spacing w:after="0" w:line="240" w:lineRule="auto"/>
        <w:ind w:left="170" w:right="-7" w:firstLine="567"/>
        <w:jc w:val="center"/>
        <w:rPr>
          <w:rFonts w:ascii="GHEA Grapalat" w:eastAsia="Times New Roman" w:hAnsi="GHEA Grapalat" w:cs="Sylfaen"/>
          <w:i/>
          <w:szCs w:val="24"/>
          <w:lang w:val="af-ZA"/>
        </w:rPr>
      </w:pPr>
    </w:p>
    <w:p w:rsidR="00BB1514" w:rsidRDefault="00BB1514" w:rsidP="006A7CF2">
      <w:pPr>
        <w:spacing w:after="0" w:line="240" w:lineRule="auto"/>
        <w:ind w:left="170" w:right="-7" w:firstLine="567"/>
        <w:jc w:val="center"/>
        <w:rPr>
          <w:rFonts w:ascii="GHEA Grapalat" w:eastAsia="Times New Roman" w:hAnsi="GHEA Grapalat" w:cs="Sylfaen"/>
          <w:i/>
          <w:szCs w:val="24"/>
          <w:lang w:val="af-ZA"/>
        </w:rPr>
      </w:pPr>
    </w:p>
    <w:p w:rsidR="006A7CF2" w:rsidRPr="006A7CF2" w:rsidRDefault="006A7CF2" w:rsidP="006A7CF2">
      <w:pPr>
        <w:spacing w:after="0" w:line="240" w:lineRule="auto"/>
        <w:ind w:left="170" w:right="-7" w:firstLine="567"/>
        <w:jc w:val="center"/>
        <w:rPr>
          <w:rFonts w:ascii="GHEA Grapalat" w:eastAsia="Times New Roman" w:hAnsi="GHEA Grapalat" w:cs="Sylfaen"/>
          <w:i/>
          <w:szCs w:val="24"/>
          <w:lang w:val="af-ZA"/>
        </w:rPr>
      </w:pPr>
      <w:r w:rsidRPr="006A7CF2">
        <w:rPr>
          <w:rFonts w:ascii="GHEA Grapalat" w:eastAsia="Times New Roman" w:hAnsi="GHEA Grapalat" w:cs="Sylfaen"/>
          <w:i/>
          <w:szCs w:val="24"/>
          <w:lang w:val="af-ZA"/>
        </w:rPr>
        <w:t>ANNOUNCEMENT</w:t>
      </w:r>
    </w:p>
    <w:p w:rsidR="006A7CF2" w:rsidRPr="006A7CF2" w:rsidRDefault="006A7CF2" w:rsidP="006A7CF2">
      <w:pPr>
        <w:spacing w:after="0" w:line="240" w:lineRule="auto"/>
        <w:ind w:left="170" w:right="-7" w:firstLine="567"/>
        <w:jc w:val="center"/>
        <w:rPr>
          <w:rFonts w:ascii="GHEA Grapalat" w:eastAsia="Times New Roman" w:hAnsi="GHEA Grapalat" w:cs="Sylfaen"/>
          <w:i/>
          <w:szCs w:val="24"/>
          <w:lang w:val="af-ZA"/>
        </w:rPr>
      </w:pPr>
      <w:r w:rsidRPr="006A7CF2">
        <w:rPr>
          <w:rFonts w:ascii="GHEA Grapalat" w:eastAsia="Times New Roman" w:hAnsi="GHEA Grapalat" w:cs="Sylfaen"/>
          <w:i/>
          <w:szCs w:val="24"/>
          <w:lang w:val="af-ZA"/>
        </w:rPr>
        <w:t>ON THE QUOTATION REQUEST</w:t>
      </w:r>
    </w:p>
    <w:p w:rsidR="006A7CF2" w:rsidRPr="006A7CF2" w:rsidRDefault="006A7CF2" w:rsidP="006A7CF2">
      <w:pPr>
        <w:spacing w:after="0" w:line="240" w:lineRule="auto"/>
        <w:ind w:left="170" w:right="-7" w:firstLine="567"/>
        <w:jc w:val="center"/>
        <w:rPr>
          <w:rFonts w:ascii="GHEA Grapalat" w:eastAsia="Times New Roman" w:hAnsi="GHEA Grapalat" w:cs="Sylfaen"/>
          <w:i/>
          <w:szCs w:val="24"/>
          <w:lang w:val="af-ZA"/>
        </w:rPr>
      </w:pPr>
    </w:p>
    <w:p w:rsidR="006A7CF2" w:rsidRPr="006A7CF2" w:rsidRDefault="006A7CF2" w:rsidP="006A7CF2">
      <w:pPr>
        <w:spacing w:after="0" w:line="240" w:lineRule="auto"/>
        <w:ind w:left="170" w:right="-7" w:firstLine="567"/>
        <w:jc w:val="center"/>
        <w:rPr>
          <w:rFonts w:ascii="GHEA Grapalat" w:eastAsia="Times New Roman" w:hAnsi="GHEA Grapalat" w:cs="Sylfaen"/>
          <w:i/>
          <w:szCs w:val="24"/>
          <w:lang w:val="af-ZA"/>
        </w:rPr>
      </w:pPr>
      <w:r w:rsidRPr="006A7CF2">
        <w:rPr>
          <w:rFonts w:ascii="GHEA Grapalat" w:eastAsia="Times New Roman" w:hAnsi="GHEA Grapalat" w:cs="Sylfaen"/>
          <w:i/>
          <w:szCs w:val="24"/>
          <w:lang w:val="af-ZA"/>
        </w:rPr>
        <w:t>This text of the announcement is approved by the decision of the evaluation committee</w:t>
      </w:r>
    </w:p>
    <w:p w:rsidR="006A7CF2" w:rsidRPr="006A7CF2" w:rsidRDefault="006A7CF2" w:rsidP="006A7CF2">
      <w:pPr>
        <w:spacing w:after="0" w:line="240" w:lineRule="auto"/>
        <w:ind w:left="170" w:right="-7" w:firstLine="567"/>
        <w:jc w:val="center"/>
        <w:rPr>
          <w:rFonts w:ascii="GHEA Grapalat" w:eastAsia="Times New Roman" w:hAnsi="GHEA Grapalat" w:cs="Sylfaen"/>
          <w:i/>
          <w:szCs w:val="24"/>
          <w:lang w:val="af-ZA"/>
        </w:rPr>
      </w:pPr>
      <w:r w:rsidRPr="006A7CF2">
        <w:rPr>
          <w:rFonts w:ascii="GHEA Grapalat" w:eastAsia="Times New Roman" w:hAnsi="GHEA Grapalat" w:cs="Sylfaen"/>
          <w:i/>
          <w:szCs w:val="24"/>
          <w:lang w:val="af-ZA"/>
        </w:rPr>
        <w:t>of December 05, 2024 No. 1</w:t>
      </w:r>
    </w:p>
    <w:p w:rsidR="006A7CF2" w:rsidRPr="006A7CF2" w:rsidRDefault="006A7CF2" w:rsidP="006A7CF2">
      <w:pPr>
        <w:spacing w:after="0" w:line="240" w:lineRule="auto"/>
        <w:ind w:left="170" w:right="-7" w:firstLine="567"/>
        <w:jc w:val="center"/>
        <w:rPr>
          <w:rFonts w:ascii="GHEA Grapalat" w:eastAsia="Times New Roman" w:hAnsi="GHEA Grapalat" w:cs="Sylfaen"/>
          <w:i/>
          <w:szCs w:val="24"/>
          <w:lang w:val="af-ZA"/>
        </w:rPr>
      </w:pPr>
    </w:p>
    <w:p w:rsidR="006A7CF2" w:rsidRPr="006A7CF2" w:rsidRDefault="006A7CF2" w:rsidP="006A7CF2">
      <w:pPr>
        <w:spacing w:after="0" w:line="240" w:lineRule="auto"/>
        <w:ind w:left="170" w:right="-7" w:firstLine="567"/>
        <w:jc w:val="center"/>
        <w:rPr>
          <w:rFonts w:ascii="GHEA Grapalat" w:eastAsia="Times New Roman" w:hAnsi="GHEA Grapalat" w:cs="Sylfaen"/>
          <w:i/>
          <w:szCs w:val="24"/>
          <w:lang w:val="af-ZA"/>
        </w:rPr>
      </w:pPr>
      <w:r w:rsidRPr="006A7CF2">
        <w:rPr>
          <w:rFonts w:ascii="GHEA Grapalat" w:eastAsia="Times New Roman" w:hAnsi="GHEA Grapalat" w:cs="Sylfaen"/>
          <w:i/>
          <w:szCs w:val="24"/>
          <w:lang w:val="af-ZA"/>
        </w:rPr>
        <w:t>Procedure code: LM-ТХКТ-ГХПДЗБ-25/01</w:t>
      </w:r>
    </w:p>
    <w:p w:rsidR="006A7CF2" w:rsidRPr="006A7CF2" w:rsidRDefault="006A7CF2" w:rsidP="006A7CF2">
      <w:pPr>
        <w:spacing w:after="0" w:line="240" w:lineRule="auto"/>
        <w:ind w:left="170" w:right="-7" w:firstLine="567"/>
        <w:jc w:val="center"/>
        <w:rPr>
          <w:rFonts w:ascii="GHEA Grapalat" w:eastAsia="Times New Roman" w:hAnsi="GHEA Grapalat" w:cs="Sylfaen"/>
          <w:i/>
          <w:szCs w:val="24"/>
          <w:lang w:val="af-ZA"/>
        </w:rPr>
      </w:pP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The customer, the “Tumanyan community utility” NCO of the RA Lori region, located at 1 building, Central Street, Tumanyan city, announces a quotation request, which is carried out in one stage.</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As a result of this procedure, the selected participant will be offered to conclude, in accordance with the established procedure, a contract for the provision of household garbage collection services in the Dsegh and Chkalov settlements of the Tumanyan community for the needs of the Tumanyan community utility NCO of the RA Lori region (hereinafter referred to as the contract).</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According to Article 7 of the RA Law "On Procurement", any person, regardless of whether he is a foreign individual, organization or stateless person, has an equal right to participate in this procedure.</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The conditions for persons who do not have the right to participate in this procedure, as well as for participants, are defined in the invitation to this procedure.</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The selected participant is determined from the number of participants who submitted applications that are assessed as satisfactory in terms of non-price conditions, on the principle of giving preference to the participant who submitted the lowest price offer.</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In case of a requirement to provide an invitation in electronic form, the customer shall provide the invitation in electronic form free of charge within the working day following the day of receipt of the application.</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Failure to receive an invitation does not limit the participant's right to participate in this procedure.</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 xml:space="preserve">Tender applications must be submitted to the address: 1st building, Central Street, Tumanyan city, Lori region of the Republic of Armenia, in documentary form, by </w:t>
      </w:r>
      <w:r w:rsidR="00D71DEC">
        <w:rPr>
          <w:rFonts w:ascii="GHEA Grapalat" w:eastAsia="Times New Roman" w:hAnsi="GHEA Grapalat" w:cs="Sylfaen"/>
          <w:i/>
          <w:szCs w:val="24"/>
          <w:lang w:val="en-US"/>
        </w:rPr>
        <w:t>25.12</w:t>
      </w:r>
      <w:r w:rsidRPr="006A7CF2">
        <w:rPr>
          <w:rFonts w:ascii="GHEA Grapalat" w:eastAsia="Times New Roman" w:hAnsi="GHEA Grapalat" w:cs="Sylfaen"/>
          <w:i/>
          <w:szCs w:val="24"/>
          <w:lang w:val="af-ZA"/>
        </w:rPr>
        <w:t xml:space="preserve"> 2024, from the date of publication of this announcement. at 1</w:t>
      </w:r>
      <w:r w:rsidR="00182FC1" w:rsidRPr="00D71DEC">
        <w:rPr>
          <w:rFonts w:ascii="GHEA Grapalat" w:eastAsia="Times New Roman" w:hAnsi="GHEA Grapalat" w:cs="Sylfaen"/>
          <w:i/>
          <w:szCs w:val="24"/>
          <w:lang w:val="en-US"/>
        </w:rPr>
        <w:t>5</w:t>
      </w:r>
      <w:r w:rsidRPr="006A7CF2">
        <w:rPr>
          <w:rFonts w:ascii="GHEA Grapalat" w:eastAsia="Times New Roman" w:hAnsi="GHEA Grapalat" w:cs="Sylfaen"/>
          <w:i/>
          <w:szCs w:val="24"/>
          <w:lang w:val="af-ZA"/>
        </w:rPr>
        <w:t>:00. Bids, in addition to Armenian, can also be submitted in English or Russian.</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The opening of bids will take place at the address: Tumanyan, Central 1, Tumanyan Community Administrat</w:t>
      </w:r>
      <w:r w:rsidR="00182FC1">
        <w:rPr>
          <w:rFonts w:ascii="GHEA Grapalat" w:eastAsia="Times New Roman" w:hAnsi="GHEA Grapalat" w:cs="Sylfaen"/>
          <w:i/>
          <w:szCs w:val="24"/>
          <w:lang w:val="af-ZA"/>
        </w:rPr>
        <w:t xml:space="preserve">ion Building, Lori Region, RA, </w:t>
      </w:r>
      <w:r w:rsidR="00D71DEC">
        <w:rPr>
          <w:rFonts w:ascii="GHEA Grapalat" w:eastAsia="Times New Roman" w:hAnsi="GHEA Grapalat" w:cs="Sylfaen"/>
          <w:i/>
          <w:szCs w:val="24"/>
          <w:lang w:val="af-ZA"/>
        </w:rPr>
        <w:t>25.12</w:t>
      </w:r>
      <w:r w:rsidRPr="006A7CF2">
        <w:rPr>
          <w:rFonts w:ascii="GHEA Grapalat" w:eastAsia="Times New Roman" w:hAnsi="GHEA Grapalat" w:cs="Sylfaen"/>
          <w:i/>
          <w:szCs w:val="24"/>
          <w:lang w:val="af-ZA"/>
        </w:rPr>
        <w:t xml:space="preserve"> 2024 at 15:00.</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Complaints regarding this procedure should be submitted to the person investigating complaints related to procurement at 1 Melik-Adamyan St., Yerevan. The appeal is carried out in accordance with the procedure specified in the invitation to tender. To submit a complaint, a fee of 30,000 (thirty thousand) AMD is required, which must be transferred to the treasury account number “900008000482” opened in the name of the Ministry of Finance of the Republic of Armenia.</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For additional information regarding this announcement, please contact the Secretary of the Evaluation Committee, Margarit Chatinyan</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Phone: 093628881.</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E-mail: margarita.chatinyan@yandex.com</w:t>
      </w:r>
    </w:p>
    <w:p w:rsidR="006A7CF2" w:rsidRPr="006A7CF2" w:rsidRDefault="006A7CF2" w:rsidP="006A7CF2">
      <w:pPr>
        <w:spacing w:after="0" w:line="240" w:lineRule="auto"/>
        <w:ind w:left="170" w:right="-7" w:firstLine="567"/>
        <w:jc w:val="both"/>
        <w:rPr>
          <w:rFonts w:ascii="GHEA Grapalat" w:eastAsia="Times New Roman" w:hAnsi="GHEA Grapalat" w:cs="Sylfaen"/>
          <w:i/>
          <w:szCs w:val="24"/>
          <w:lang w:val="af-ZA"/>
        </w:rPr>
      </w:pPr>
    </w:p>
    <w:p w:rsidR="006A7CF2" w:rsidRPr="00631CF5" w:rsidRDefault="006A7CF2" w:rsidP="006A7CF2">
      <w:pPr>
        <w:spacing w:after="0" w:line="240" w:lineRule="auto"/>
        <w:ind w:left="170" w:right="-7" w:firstLine="567"/>
        <w:jc w:val="both"/>
        <w:rPr>
          <w:rFonts w:ascii="GHEA Grapalat" w:eastAsia="Times New Roman" w:hAnsi="GHEA Grapalat" w:cs="Sylfaen"/>
          <w:i/>
          <w:szCs w:val="24"/>
          <w:lang w:val="af-ZA"/>
        </w:rPr>
      </w:pPr>
      <w:r w:rsidRPr="006A7CF2">
        <w:rPr>
          <w:rFonts w:ascii="GHEA Grapalat" w:eastAsia="Times New Roman" w:hAnsi="GHEA Grapalat" w:cs="Sylfaen"/>
          <w:i/>
          <w:szCs w:val="24"/>
          <w:lang w:val="af-ZA"/>
        </w:rPr>
        <w:t>Client: “Tumanyan Community Utilities” NCO.</w:t>
      </w:r>
    </w:p>
    <w:p w:rsidR="00BB1514" w:rsidRPr="00631CF5" w:rsidRDefault="00BB1514" w:rsidP="006A7CF2">
      <w:pPr>
        <w:spacing w:after="0" w:line="240" w:lineRule="auto"/>
        <w:ind w:left="170" w:right="-7" w:firstLine="567"/>
        <w:jc w:val="both"/>
        <w:rPr>
          <w:rFonts w:ascii="GHEA Grapalat" w:eastAsia="Times New Roman" w:hAnsi="GHEA Grapalat" w:cs="Sylfaen"/>
          <w:i/>
          <w:szCs w:val="24"/>
          <w:lang w:val="af-ZA"/>
        </w:rPr>
      </w:pPr>
    </w:p>
    <w:p w:rsidR="00BB1514" w:rsidRPr="00631CF5" w:rsidRDefault="00BB1514" w:rsidP="006A7CF2">
      <w:pPr>
        <w:spacing w:after="0" w:line="240" w:lineRule="auto"/>
        <w:ind w:left="170" w:right="-7" w:firstLine="567"/>
        <w:jc w:val="both"/>
        <w:rPr>
          <w:rFonts w:ascii="GHEA Grapalat" w:eastAsia="Times New Roman" w:hAnsi="GHEA Grapalat" w:cs="Sylfaen"/>
          <w:i/>
          <w:szCs w:val="24"/>
          <w:lang w:val="af-ZA"/>
        </w:rPr>
      </w:pPr>
    </w:p>
    <w:p w:rsidR="003D15EB" w:rsidRPr="0040529A" w:rsidRDefault="003D15EB" w:rsidP="006A7CF2">
      <w:pPr>
        <w:spacing w:after="0" w:line="240" w:lineRule="auto"/>
        <w:ind w:left="170" w:firstLine="567"/>
        <w:jc w:val="right"/>
        <w:rPr>
          <w:rFonts w:ascii="Arial" w:eastAsia="Times New Roman" w:hAnsi="Arial" w:cs="Arial"/>
          <w:b/>
          <w:i/>
          <w:sz w:val="20"/>
          <w:szCs w:val="20"/>
          <w:lang w:val="af-ZA"/>
        </w:rPr>
      </w:pPr>
    </w:p>
    <w:p w:rsidR="006A7CF2" w:rsidRDefault="006A7CF2" w:rsidP="006A7CF2">
      <w:pPr>
        <w:spacing w:after="0" w:line="240" w:lineRule="auto"/>
        <w:ind w:left="170" w:firstLine="567"/>
        <w:jc w:val="right"/>
        <w:rPr>
          <w:rFonts w:ascii="Arial" w:eastAsia="Times New Roman" w:hAnsi="Arial" w:cs="Arial"/>
          <w:b/>
          <w:i/>
          <w:sz w:val="20"/>
          <w:szCs w:val="20"/>
          <w:lang w:val="en-US"/>
        </w:rPr>
      </w:pPr>
    </w:p>
    <w:p w:rsidR="006A7CF2" w:rsidRDefault="006A7CF2" w:rsidP="006A7CF2">
      <w:pPr>
        <w:spacing w:after="0" w:line="240" w:lineRule="auto"/>
        <w:ind w:left="170" w:firstLine="567"/>
        <w:jc w:val="right"/>
        <w:rPr>
          <w:rFonts w:ascii="Arial" w:eastAsia="Times New Roman" w:hAnsi="Arial" w:cs="Arial"/>
          <w:b/>
          <w:i/>
          <w:sz w:val="20"/>
          <w:szCs w:val="20"/>
          <w:lang w:val="en-US"/>
        </w:rPr>
      </w:pPr>
    </w:p>
    <w:p w:rsidR="006A7CF2" w:rsidRDefault="006A7CF2" w:rsidP="006A7CF2">
      <w:pPr>
        <w:spacing w:after="0" w:line="240" w:lineRule="auto"/>
        <w:ind w:left="170" w:firstLine="567"/>
        <w:jc w:val="right"/>
        <w:rPr>
          <w:rFonts w:ascii="Arial" w:eastAsia="Times New Roman" w:hAnsi="Arial" w:cs="Arial"/>
          <w:b/>
          <w:i/>
          <w:sz w:val="20"/>
          <w:szCs w:val="20"/>
          <w:lang w:val="en-US"/>
        </w:rPr>
      </w:pPr>
    </w:p>
    <w:p w:rsidR="006A7CF2" w:rsidRDefault="006A7CF2" w:rsidP="006A7CF2">
      <w:pPr>
        <w:spacing w:after="0" w:line="240" w:lineRule="auto"/>
        <w:ind w:left="170" w:firstLine="567"/>
        <w:jc w:val="right"/>
        <w:rPr>
          <w:rFonts w:ascii="Arial" w:eastAsia="Times New Roman" w:hAnsi="Arial" w:cs="Arial"/>
          <w:b/>
          <w:i/>
          <w:sz w:val="20"/>
          <w:szCs w:val="20"/>
          <w:lang w:val="en-US"/>
        </w:rPr>
      </w:pPr>
    </w:p>
    <w:p w:rsidR="006A7CF2" w:rsidRDefault="006A7CF2" w:rsidP="006A7CF2">
      <w:pPr>
        <w:spacing w:after="0" w:line="240" w:lineRule="auto"/>
        <w:ind w:left="170" w:firstLine="567"/>
        <w:jc w:val="right"/>
        <w:rPr>
          <w:rFonts w:ascii="Arial" w:eastAsia="Times New Roman" w:hAnsi="Arial" w:cs="Arial"/>
          <w:b/>
          <w:i/>
          <w:sz w:val="20"/>
          <w:szCs w:val="20"/>
          <w:lang w:val="en-US"/>
        </w:rPr>
      </w:pPr>
    </w:p>
    <w:p w:rsidR="006A7CF2" w:rsidRDefault="006A7CF2" w:rsidP="006A7CF2">
      <w:pPr>
        <w:spacing w:after="0" w:line="240" w:lineRule="auto"/>
        <w:ind w:left="170" w:firstLine="567"/>
        <w:jc w:val="right"/>
        <w:rPr>
          <w:rFonts w:ascii="Arial" w:eastAsia="Times New Roman" w:hAnsi="Arial" w:cs="Arial"/>
          <w:b/>
          <w:i/>
          <w:sz w:val="20"/>
          <w:szCs w:val="20"/>
          <w:lang w:val="en-US"/>
        </w:rPr>
      </w:pPr>
    </w:p>
    <w:p w:rsidR="006A7CF2" w:rsidRDefault="006A7CF2" w:rsidP="006A7CF2">
      <w:pPr>
        <w:spacing w:after="0" w:line="240" w:lineRule="auto"/>
        <w:ind w:left="170" w:firstLine="567"/>
        <w:jc w:val="right"/>
        <w:rPr>
          <w:rFonts w:ascii="Arial" w:eastAsia="Times New Roman" w:hAnsi="Arial" w:cs="Arial"/>
          <w:b/>
          <w:i/>
          <w:sz w:val="20"/>
          <w:szCs w:val="20"/>
          <w:lang w:val="en-US"/>
        </w:rPr>
      </w:pPr>
    </w:p>
    <w:p w:rsidR="006A7CF2" w:rsidRDefault="006A7CF2" w:rsidP="006A7CF2">
      <w:pPr>
        <w:spacing w:after="0" w:line="240" w:lineRule="auto"/>
        <w:ind w:left="170" w:firstLine="567"/>
        <w:jc w:val="right"/>
        <w:rPr>
          <w:rFonts w:ascii="Arial" w:eastAsia="Times New Roman" w:hAnsi="Arial" w:cs="Arial"/>
          <w:b/>
          <w:i/>
          <w:sz w:val="20"/>
          <w:szCs w:val="20"/>
          <w:lang w:val="en-US"/>
        </w:rPr>
      </w:pPr>
    </w:p>
    <w:p w:rsidR="006A7CF2" w:rsidRDefault="006A7CF2" w:rsidP="006A7CF2">
      <w:pPr>
        <w:spacing w:after="0" w:line="240" w:lineRule="auto"/>
        <w:ind w:left="170" w:firstLine="567"/>
        <w:jc w:val="right"/>
        <w:rPr>
          <w:rFonts w:ascii="Arial" w:eastAsia="Times New Roman" w:hAnsi="Arial" w:cs="Arial"/>
          <w:b/>
          <w:i/>
          <w:sz w:val="20"/>
          <w:szCs w:val="20"/>
          <w:lang w:val="en-US"/>
        </w:rPr>
      </w:pPr>
    </w:p>
    <w:p w:rsidR="00BB1514" w:rsidRPr="00631CF5" w:rsidRDefault="00BB1514" w:rsidP="006A7CF2">
      <w:pPr>
        <w:spacing w:after="0" w:line="240" w:lineRule="auto"/>
        <w:ind w:left="170" w:firstLine="567"/>
        <w:jc w:val="right"/>
        <w:rPr>
          <w:rFonts w:ascii="GHEA Grapalat" w:eastAsia="Times New Roman" w:hAnsi="GHEA Grapalat" w:cs="Sylfaen"/>
          <w:b/>
          <w:i/>
          <w:sz w:val="20"/>
          <w:szCs w:val="20"/>
          <w:lang w:val="af-ZA"/>
        </w:rPr>
      </w:pPr>
      <w:r w:rsidRPr="00631CF5">
        <w:rPr>
          <w:rFonts w:ascii="Arial" w:eastAsia="Times New Roman" w:hAnsi="Arial" w:cs="Arial"/>
          <w:b/>
          <w:i/>
          <w:sz w:val="20"/>
          <w:szCs w:val="20"/>
          <w:lang w:val="en-US"/>
        </w:rPr>
        <w:t>Հաստատված</w:t>
      </w:r>
      <w:r w:rsidRPr="00631CF5">
        <w:rPr>
          <w:rFonts w:ascii="GHEA Grapalat" w:eastAsia="Times New Roman" w:hAnsi="GHEA Grapalat" w:cs="Times Armenian"/>
          <w:b/>
          <w:i/>
          <w:sz w:val="20"/>
          <w:szCs w:val="20"/>
          <w:lang w:val="af-ZA"/>
        </w:rPr>
        <w:t xml:space="preserve"> </w:t>
      </w:r>
      <w:r w:rsidRPr="00631CF5">
        <w:rPr>
          <w:rFonts w:ascii="Arial" w:eastAsia="Times New Roman" w:hAnsi="Arial" w:cs="Arial"/>
          <w:b/>
          <w:i/>
          <w:sz w:val="20"/>
          <w:szCs w:val="20"/>
          <w:lang w:val="en-US"/>
        </w:rPr>
        <w:t>է</w:t>
      </w:r>
    </w:p>
    <w:p w:rsidR="00BB1514" w:rsidRPr="00631CF5" w:rsidRDefault="00BB1514" w:rsidP="006A7CF2">
      <w:pPr>
        <w:spacing w:after="0" w:line="240" w:lineRule="auto"/>
        <w:ind w:left="170" w:firstLine="567"/>
        <w:jc w:val="right"/>
        <w:rPr>
          <w:rFonts w:ascii="GHEA Grapalat" w:eastAsia="Times New Roman" w:hAnsi="GHEA Grapalat" w:cs="Sylfaen"/>
          <w:b/>
          <w:i/>
          <w:sz w:val="20"/>
          <w:szCs w:val="20"/>
          <w:lang w:val="af-ZA"/>
        </w:rPr>
      </w:pPr>
      <w:r w:rsidRPr="00631CF5">
        <w:rPr>
          <w:rFonts w:ascii="GHEA Grapalat" w:eastAsia="Times New Roman" w:hAnsi="GHEA Grapalat" w:cs="Times New Roman"/>
          <w:b/>
          <w:i/>
          <w:color w:val="000000"/>
          <w:sz w:val="20"/>
          <w:szCs w:val="27"/>
          <w:lang w:val="af-ZA"/>
        </w:rPr>
        <w:t>«</w:t>
      </w:r>
      <w:r w:rsidR="00182FC1">
        <w:rPr>
          <w:rFonts w:ascii="Sylfaen" w:eastAsia="Times New Roman" w:hAnsi="Sylfaen" w:cs="Sylfaen"/>
          <w:b/>
          <w:i/>
          <w:color w:val="000000"/>
          <w:sz w:val="20"/>
          <w:szCs w:val="27"/>
          <w:lang w:val="hy-AM"/>
        </w:rPr>
        <w:t>ԼՄ</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ԹՀԿՏ</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ԳՀԾՁԲ</w:t>
      </w:r>
      <w:r w:rsidR="00182FC1">
        <w:rPr>
          <w:rFonts w:ascii="Arial" w:eastAsia="Times New Roman" w:hAnsi="Arial" w:cs="Arial"/>
          <w:b/>
          <w:i/>
          <w:color w:val="000000"/>
          <w:sz w:val="20"/>
          <w:szCs w:val="27"/>
          <w:lang w:val="hy-AM"/>
        </w:rPr>
        <w:t>-25/04</w:t>
      </w:r>
      <w:r w:rsidRPr="00631CF5">
        <w:rPr>
          <w:rFonts w:ascii="GHEA Grapalat" w:eastAsia="Times New Roman" w:hAnsi="GHEA Grapalat" w:cs="Times New Roman"/>
          <w:b/>
          <w:i/>
          <w:color w:val="000000"/>
          <w:sz w:val="20"/>
          <w:szCs w:val="27"/>
          <w:lang w:val="af-ZA"/>
        </w:rPr>
        <w:t>»</w:t>
      </w:r>
      <w:r w:rsidRPr="00631CF5">
        <w:rPr>
          <w:rFonts w:ascii="GHEA Grapalat" w:eastAsia="Times New Roman" w:hAnsi="GHEA Grapalat" w:cs="Sylfaen"/>
          <w:b/>
          <w:i/>
          <w:sz w:val="20"/>
          <w:szCs w:val="20"/>
          <w:lang w:val="af-ZA"/>
        </w:rPr>
        <w:t xml:space="preserve"> </w:t>
      </w:r>
      <w:r w:rsidRPr="00631CF5">
        <w:rPr>
          <w:rFonts w:ascii="Arial" w:eastAsia="Times New Roman" w:hAnsi="Arial" w:cs="Arial"/>
          <w:b/>
          <w:i/>
          <w:sz w:val="20"/>
          <w:szCs w:val="20"/>
          <w:lang w:val="en-US"/>
        </w:rPr>
        <w:t>ծածկագրով</w:t>
      </w:r>
      <w:r w:rsidRPr="00631CF5">
        <w:rPr>
          <w:rFonts w:ascii="GHEA Grapalat" w:eastAsia="Times New Roman" w:hAnsi="GHEA Grapalat" w:cs="Times Armenian"/>
          <w:b/>
          <w:i/>
          <w:sz w:val="20"/>
          <w:szCs w:val="20"/>
          <w:lang w:val="af-ZA"/>
        </w:rPr>
        <w:t xml:space="preserve"> </w:t>
      </w:r>
    </w:p>
    <w:p w:rsidR="00BB1514" w:rsidRPr="00631CF5" w:rsidRDefault="00BB1514" w:rsidP="006A7CF2">
      <w:pPr>
        <w:spacing w:after="0" w:line="240" w:lineRule="auto"/>
        <w:ind w:left="170" w:firstLine="567"/>
        <w:jc w:val="right"/>
        <w:rPr>
          <w:rFonts w:ascii="GHEA Grapalat" w:eastAsia="Times New Roman" w:hAnsi="GHEA Grapalat" w:cs="Times Armenian"/>
          <w:b/>
          <w:i/>
          <w:sz w:val="20"/>
          <w:szCs w:val="20"/>
          <w:lang w:val="af-ZA"/>
        </w:rPr>
      </w:pPr>
      <w:proofErr w:type="gramStart"/>
      <w:r w:rsidRPr="00631CF5">
        <w:rPr>
          <w:rFonts w:ascii="Arial" w:eastAsia="Times New Roman" w:hAnsi="Arial" w:cs="Arial"/>
          <w:b/>
          <w:i/>
          <w:sz w:val="20"/>
          <w:szCs w:val="20"/>
          <w:lang w:val="en-US"/>
        </w:rPr>
        <w:t>գնանշման</w:t>
      </w:r>
      <w:proofErr w:type="gramEnd"/>
      <w:r w:rsidRPr="00631CF5">
        <w:rPr>
          <w:rFonts w:ascii="GHEA Grapalat" w:eastAsia="Times New Roman" w:hAnsi="GHEA Grapalat" w:cs="Sylfaen"/>
          <w:b/>
          <w:i/>
          <w:sz w:val="20"/>
          <w:szCs w:val="20"/>
          <w:lang w:val="af-ZA"/>
        </w:rPr>
        <w:t xml:space="preserve"> </w:t>
      </w:r>
      <w:r w:rsidRPr="00631CF5">
        <w:rPr>
          <w:rFonts w:ascii="Arial" w:eastAsia="Times New Roman" w:hAnsi="Arial" w:cs="Arial"/>
          <w:b/>
          <w:i/>
          <w:sz w:val="20"/>
          <w:szCs w:val="20"/>
          <w:lang w:val="en-US"/>
        </w:rPr>
        <w:t>հարցման</w:t>
      </w:r>
      <w:r w:rsidRPr="00631CF5">
        <w:rPr>
          <w:rFonts w:ascii="GHEA Grapalat" w:eastAsia="Times New Roman" w:hAnsi="GHEA Grapalat" w:cs="Times Armenian"/>
          <w:b/>
          <w:i/>
          <w:sz w:val="20"/>
          <w:szCs w:val="20"/>
          <w:lang w:val="af-ZA"/>
        </w:rPr>
        <w:t xml:space="preserve"> </w:t>
      </w:r>
      <w:r w:rsidRPr="00631CF5">
        <w:rPr>
          <w:rFonts w:ascii="Arial" w:eastAsia="Times New Roman" w:hAnsi="Arial" w:cs="Arial"/>
          <w:b/>
          <w:i/>
          <w:sz w:val="20"/>
          <w:szCs w:val="20"/>
          <w:lang w:val="af-ZA"/>
        </w:rPr>
        <w:t>գնահատող</w:t>
      </w:r>
      <w:r w:rsidRPr="00631CF5">
        <w:rPr>
          <w:rFonts w:ascii="GHEA Grapalat" w:eastAsia="Times New Roman" w:hAnsi="GHEA Grapalat" w:cs="Times Armenian"/>
          <w:b/>
          <w:i/>
          <w:sz w:val="20"/>
          <w:szCs w:val="20"/>
          <w:lang w:val="af-ZA"/>
        </w:rPr>
        <w:t xml:space="preserve"> </w:t>
      </w:r>
      <w:r w:rsidRPr="00631CF5">
        <w:rPr>
          <w:rFonts w:ascii="Arial" w:eastAsia="Times New Roman" w:hAnsi="Arial" w:cs="Arial"/>
          <w:b/>
          <w:i/>
          <w:sz w:val="20"/>
          <w:szCs w:val="20"/>
          <w:lang w:val="en-US"/>
        </w:rPr>
        <w:t>հանձնաժողովի</w:t>
      </w:r>
    </w:p>
    <w:p w:rsidR="00BB1514" w:rsidRPr="003D15EB" w:rsidRDefault="00BB1514" w:rsidP="006A7CF2">
      <w:pPr>
        <w:spacing w:after="0" w:line="240" w:lineRule="auto"/>
        <w:ind w:left="170" w:firstLine="567"/>
        <w:jc w:val="right"/>
        <w:rPr>
          <w:rFonts w:ascii="Arial" w:eastAsia="Times New Roman" w:hAnsi="Arial" w:cs="Arial"/>
          <w:i/>
          <w:sz w:val="20"/>
          <w:szCs w:val="20"/>
          <w:u w:val="single"/>
          <w:lang w:val="hy-AM"/>
        </w:rPr>
      </w:pPr>
      <w:r w:rsidRPr="00631CF5">
        <w:rPr>
          <w:rFonts w:ascii="GHEA Grapalat" w:eastAsia="Times New Roman" w:hAnsi="GHEA Grapalat" w:cs="Sylfaen"/>
          <w:b/>
          <w:i/>
          <w:sz w:val="20"/>
          <w:szCs w:val="20"/>
          <w:lang w:val="af-ZA"/>
        </w:rPr>
        <w:t xml:space="preserve"> </w:t>
      </w:r>
      <w:r w:rsidRPr="003D15EB">
        <w:rPr>
          <w:rFonts w:ascii="Arial" w:eastAsia="Times New Roman" w:hAnsi="Arial" w:cs="Arial"/>
          <w:i/>
          <w:sz w:val="20"/>
          <w:szCs w:val="20"/>
          <w:u w:val="single"/>
          <w:lang w:val="hy-AM"/>
        </w:rPr>
        <w:t>202</w:t>
      </w:r>
      <w:r w:rsidR="007F22DE">
        <w:rPr>
          <w:rFonts w:ascii="Arial" w:eastAsia="Times New Roman" w:hAnsi="Arial" w:cs="Arial"/>
          <w:i/>
          <w:sz w:val="20"/>
          <w:szCs w:val="20"/>
          <w:u w:val="single"/>
          <w:lang w:val="hy-AM"/>
        </w:rPr>
        <w:t>4</w:t>
      </w:r>
      <w:r w:rsidRPr="003D15EB">
        <w:rPr>
          <w:rFonts w:ascii="Arial" w:eastAsia="Times New Roman" w:hAnsi="Arial" w:cs="Arial"/>
          <w:i/>
          <w:sz w:val="20"/>
          <w:szCs w:val="20"/>
          <w:u w:val="single"/>
          <w:lang w:val="hy-AM"/>
        </w:rPr>
        <w:t xml:space="preserve">թ.  </w:t>
      </w:r>
      <w:r w:rsidR="003A7AF1">
        <w:rPr>
          <w:rFonts w:ascii="Arial" w:eastAsia="Times New Roman" w:hAnsi="Arial" w:cs="Arial"/>
          <w:i/>
          <w:sz w:val="20"/>
          <w:szCs w:val="20"/>
          <w:u w:val="single"/>
          <w:lang w:val="hy-AM"/>
        </w:rPr>
        <w:t xml:space="preserve">Դեկտեմբերի </w:t>
      </w:r>
      <w:r w:rsidR="00182FC1" w:rsidRPr="00D71DEC">
        <w:rPr>
          <w:rFonts w:ascii="Arial" w:eastAsia="Times New Roman" w:hAnsi="Arial" w:cs="Arial"/>
          <w:i/>
          <w:sz w:val="20"/>
          <w:szCs w:val="20"/>
          <w:u w:val="single"/>
          <w:lang w:val="hy-AM"/>
        </w:rPr>
        <w:t>18-ի</w:t>
      </w:r>
      <w:r w:rsidRPr="003D15EB">
        <w:rPr>
          <w:rFonts w:ascii="Arial" w:eastAsia="Times New Roman" w:hAnsi="Arial" w:cs="Arial"/>
          <w:i/>
          <w:sz w:val="20"/>
          <w:szCs w:val="20"/>
          <w:u w:val="single"/>
          <w:lang w:val="hy-AM"/>
        </w:rPr>
        <w:t xml:space="preserve"> N 0</w:t>
      </w:r>
      <w:r w:rsidR="007913DD" w:rsidRPr="003D15EB">
        <w:rPr>
          <w:rFonts w:ascii="Arial" w:eastAsia="Times New Roman" w:hAnsi="Arial" w:cs="Arial"/>
          <w:i/>
          <w:sz w:val="20"/>
          <w:szCs w:val="20"/>
          <w:u w:val="single"/>
          <w:lang w:val="hy-AM"/>
        </w:rPr>
        <w:t>1</w:t>
      </w:r>
      <w:r w:rsidRPr="003D15EB">
        <w:rPr>
          <w:rFonts w:ascii="Arial" w:eastAsia="Times New Roman" w:hAnsi="Arial" w:cs="Arial"/>
          <w:i/>
          <w:sz w:val="20"/>
          <w:szCs w:val="20"/>
          <w:u w:val="single"/>
          <w:lang w:val="hy-AM"/>
        </w:rPr>
        <w:t xml:space="preserve">  որոշմամբ</w:t>
      </w:r>
    </w:p>
    <w:p w:rsidR="00BB1514" w:rsidRPr="00631CF5" w:rsidRDefault="00BB1514" w:rsidP="006A7CF2">
      <w:pPr>
        <w:spacing w:after="120" w:line="240" w:lineRule="auto"/>
        <w:ind w:left="170" w:right="-7" w:firstLine="567"/>
        <w:jc w:val="center"/>
        <w:rPr>
          <w:rFonts w:ascii="GHEA Grapalat" w:eastAsia="Times New Roman" w:hAnsi="GHEA Grapalat" w:cs="Times New Roman"/>
          <w:sz w:val="24"/>
          <w:szCs w:val="24"/>
          <w:lang w:val="af-ZA"/>
        </w:rPr>
      </w:pPr>
    </w:p>
    <w:p w:rsidR="00BB1514" w:rsidRPr="00631CF5" w:rsidRDefault="00BB1514" w:rsidP="006A7CF2">
      <w:pPr>
        <w:spacing w:after="120" w:line="240" w:lineRule="auto"/>
        <w:ind w:left="170" w:right="-7" w:firstLine="567"/>
        <w:jc w:val="center"/>
        <w:rPr>
          <w:rFonts w:ascii="GHEA Grapalat" w:eastAsia="Times New Roman" w:hAnsi="GHEA Grapalat" w:cs="Times New Roman"/>
          <w:sz w:val="24"/>
          <w:szCs w:val="24"/>
          <w:lang w:val="af-ZA"/>
        </w:rPr>
      </w:pPr>
    </w:p>
    <w:p w:rsidR="00BB1514" w:rsidRPr="00631CF5" w:rsidRDefault="00BB1514" w:rsidP="006A7CF2">
      <w:pPr>
        <w:spacing w:after="120" w:line="240" w:lineRule="auto"/>
        <w:ind w:left="170" w:right="-7" w:firstLine="567"/>
        <w:jc w:val="center"/>
        <w:rPr>
          <w:rFonts w:ascii="GHEA Grapalat" w:eastAsia="Times New Roman" w:hAnsi="GHEA Grapalat" w:cs="Times New Roman"/>
          <w:sz w:val="24"/>
          <w:szCs w:val="24"/>
          <w:lang w:val="af-ZA"/>
        </w:rPr>
      </w:pPr>
    </w:p>
    <w:p w:rsidR="00BB1514" w:rsidRPr="00631CF5" w:rsidRDefault="00BB1514" w:rsidP="006A7CF2">
      <w:pPr>
        <w:spacing w:after="120" w:line="240" w:lineRule="auto"/>
        <w:ind w:left="170" w:right="-7" w:firstLine="567"/>
        <w:jc w:val="center"/>
        <w:rPr>
          <w:rFonts w:ascii="GHEA Grapalat" w:eastAsia="Times New Roman" w:hAnsi="GHEA Grapalat" w:cs="Times New Roman"/>
          <w:sz w:val="24"/>
          <w:szCs w:val="24"/>
          <w:lang w:val="af-ZA"/>
        </w:rPr>
      </w:pPr>
    </w:p>
    <w:p w:rsidR="00BB1514" w:rsidRPr="00631CF5" w:rsidRDefault="00BB1514" w:rsidP="006A7CF2">
      <w:pPr>
        <w:tabs>
          <w:tab w:val="left" w:pos="5968"/>
        </w:tabs>
        <w:spacing w:after="0" w:line="240" w:lineRule="auto"/>
        <w:ind w:left="170" w:right="-7" w:firstLine="567"/>
        <w:rPr>
          <w:rFonts w:ascii="GHEA Grapalat" w:eastAsia="Times New Roman" w:hAnsi="GHEA Grapalat" w:cs="Times New Roman"/>
          <w:sz w:val="24"/>
          <w:szCs w:val="24"/>
          <w:lang w:val="af-ZA"/>
        </w:rPr>
      </w:pPr>
      <w:r w:rsidRPr="00631CF5">
        <w:rPr>
          <w:rFonts w:ascii="Arial" w:eastAsia="Times New Roman" w:hAnsi="Arial" w:cs="Arial"/>
          <w:sz w:val="24"/>
          <w:szCs w:val="24"/>
          <w:lang w:val="af-ZA"/>
        </w:rPr>
        <w:t>ՀՀ</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af-ZA"/>
        </w:rPr>
        <w:t>Լոռու</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af-ZA"/>
        </w:rPr>
        <w:t>մարզի</w:t>
      </w:r>
      <w:r w:rsidRPr="00631CF5">
        <w:rPr>
          <w:rFonts w:ascii="GHEA Grapalat" w:eastAsia="Times New Roman" w:hAnsi="GHEA Grapalat" w:cs="Times Armenian"/>
          <w:sz w:val="24"/>
          <w:szCs w:val="24"/>
          <w:lang w:val="af-ZA"/>
        </w:rPr>
        <w:t xml:space="preserve"> </w:t>
      </w:r>
      <w:r w:rsidRPr="00631CF5">
        <w:rPr>
          <w:rFonts w:ascii="GHEA Grapalat" w:eastAsia="Times New Roman" w:hAnsi="GHEA Grapalat" w:cs="Franklin Gothic Medium Cond"/>
          <w:sz w:val="24"/>
          <w:szCs w:val="24"/>
          <w:lang w:val="af-ZA"/>
        </w:rPr>
        <w:t>«</w:t>
      </w:r>
      <w:r w:rsidRPr="00631CF5">
        <w:rPr>
          <w:rFonts w:ascii="Arial" w:eastAsia="Times New Roman" w:hAnsi="Arial" w:cs="Arial"/>
          <w:sz w:val="24"/>
          <w:szCs w:val="24"/>
          <w:lang w:val="af-ZA"/>
        </w:rPr>
        <w:t>Թումանյան</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af-ZA"/>
        </w:rPr>
        <w:t>համայնքի</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af-ZA"/>
        </w:rPr>
        <w:t>կոմունալ</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af-ZA"/>
        </w:rPr>
        <w:t>տնտեսություն</w:t>
      </w:r>
      <w:r w:rsidRPr="00631CF5">
        <w:rPr>
          <w:rFonts w:ascii="GHEA Grapalat" w:eastAsia="Times New Roman" w:hAnsi="GHEA Grapalat" w:cs="Franklin Gothic Medium Cond"/>
          <w:sz w:val="24"/>
          <w:szCs w:val="24"/>
          <w:lang w:val="af-ZA"/>
        </w:rPr>
        <w:t>»</w:t>
      </w:r>
      <w:r w:rsidRPr="00631CF5">
        <w:rPr>
          <w:rFonts w:ascii="GHEA Grapalat" w:eastAsia="Times New Roman" w:hAnsi="GHEA Grapalat" w:cs="Times Armenian"/>
          <w:sz w:val="24"/>
          <w:szCs w:val="24"/>
          <w:lang w:val="hy-AM"/>
        </w:rPr>
        <w:t xml:space="preserve"> </w:t>
      </w:r>
      <w:r w:rsidRPr="00631CF5">
        <w:rPr>
          <w:rFonts w:ascii="Arial" w:eastAsia="Times New Roman" w:hAnsi="Arial" w:cs="Arial"/>
          <w:sz w:val="24"/>
          <w:szCs w:val="24"/>
          <w:lang w:val="af-ZA"/>
        </w:rPr>
        <w:t>ՀՈԱԿ</w:t>
      </w:r>
      <w:r w:rsidRPr="00631CF5">
        <w:rPr>
          <w:rFonts w:ascii="GHEA Grapalat" w:eastAsia="Times New Roman" w:hAnsi="GHEA Grapalat" w:cs="Times New Roman"/>
          <w:sz w:val="24"/>
          <w:szCs w:val="24"/>
          <w:lang w:val="af-ZA"/>
        </w:rPr>
        <w:tab/>
      </w: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sz w:val="24"/>
          <w:szCs w:val="24"/>
          <w:lang w:val="af-ZA"/>
        </w:rPr>
      </w:pPr>
      <w:r w:rsidRPr="00631CF5">
        <w:rPr>
          <w:rFonts w:ascii="Arial" w:eastAsia="Times New Roman" w:hAnsi="Arial" w:cs="Arial"/>
          <w:sz w:val="24"/>
          <w:szCs w:val="24"/>
          <w:lang w:val="en-US"/>
        </w:rPr>
        <w:t>Հ</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en-US"/>
        </w:rPr>
        <w:t>Ր</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en-US"/>
        </w:rPr>
        <w:t>Ա</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en-US"/>
        </w:rPr>
        <w:t>Վ</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en-US"/>
        </w:rPr>
        <w:t>Ե</w:t>
      </w:r>
      <w:r w:rsidRPr="00631CF5">
        <w:rPr>
          <w:rFonts w:ascii="GHEA Grapalat" w:eastAsia="Times New Roman" w:hAnsi="GHEA Grapalat" w:cs="Times Armenian"/>
          <w:sz w:val="24"/>
          <w:szCs w:val="24"/>
          <w:lang w:val="af-ZA"/>
        </w:rPr>
        <w:t xml:space="preserve"> </w:t>
      </w:r>
      <w:r w:rsidRPr="00631CF5">
        <w:rPr>
          <w:rFonts w:ascii="Arial" w:eastAsia="Times New Roman" w:hAnsi="Arial" w:cs="Arial"/>
          <w:sz w:val="24"/>
          <w:szCs w:val="24"/>
          <w:lang w:val="en-US"/>
        </w:rPr>
        <w:t>Ր</w:t>
      </w:r>
    </w:p>
    <w:p w:rsidR="00BB1514" w:rsidRPr="00631CF5" w:rsidRDefault="00BB1514" w:rsidP="00BB1514">
      <w:pPr>
        <w:spacing w:after="0" w:line="240" w:lineRule="auto"/>
        <w:ind w:right="-7" w:firstLine="567"/>
        <w:jc w:val="center"/>
        <w:rPr>
          <w:rFonts w:ascii="GHEA Grapalat" w:eastAsia="Times New Roman" w:hAnsi="GHEA Grapalat" w:cs="Sylfaen"/>
          <w:sz w:val="24"/>
          <w:szCs w:val="24"/>
          <w:lang w:val="af-ZA"/>
        </w:rPr>
      </w:pPr>
    </w:p>
    <w:p w:rsidR="00BB1514" w:rsidRPr="00631CF5" w:rsidRDefault="00BB1514" w:rsidP="00BB1514">
      <w:pPr>
        <w:spacing w:after="0" w:line="240" w:lineRule="auto"/>
        <w:ind w:right="-7" w:firstLine="567"/>
        <w:jc w:val="center"/>
        <w:rPr>
          <w:rFonts w:ascii="GHEA Grapalat" w:eastAsia="Times New Roman" w:hAnsi="GHEA Grapalat" w:cs="Sylfaen"/>
          <w:sz w:val="24"/>
          <w:szCs w:val="24"/>
          <w:lang w:val="af-ZA"/>
        </w:rPr>
      </w:pPr>
    </w:p>
    <w:p w:rsidR="00BB1514" w:rsidRPr="00631CF5" w:rsidRDefault="00BB1514" w:rsidP="00BB1514">
      <w:pPr>
        <w:spacing w:after="0" w:line="240" w:lineRule="auto"/>
        <w:ind w:right="-7"/>
        <w:jc w:val="center"/>
        <w:rPr>
          <w:rFonts w:ascii="GHEA Grapalat" w:eastAsia="Times New Roman" w:hAnsi="GHEA Grapalat" w:cs="Times New Roman"/>
          <w:b/>
          <w:sz w:val="24"/>
          <w:lang w:val="af-ZA"/>
        </w:rPr>
      </w:pPr>
      <w:r w:rsidRPr="00631CF5">
        <w:rPr>
          <w:rFonts w:ascii="GHEA Grapalat" w:eastAsia="Times New Roman" w:hAnsi="GHEA Grapalat" w:cs="Sylfaen"/>
          <w:b/>
          <w:sz w:val="24"/>
          <w:szCs w:val="24"/>
          <w:lang w:val="af-ZA"/>
        </w:rPr>
        <w:t>«</w:t>
      </w:r>
      <w:r w:rsidRPr="00631CF5">
        <w:rPr>
          <w:rFonts w:ascii="Arial" w:eastAsia="Times New Roman" w:hAnsi="Arial" w:cs="Arial"/>
          <w:b/>
          <w:sz w:val="24"/>
          <w:szCs w:val="24"/>
          <w:lang w:val="af-ZA"/>
        </w:rPr>
        <w:t>ՀՀ</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ԼՈՌՈՒ</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ՄԱՐԶԻ</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ԹՈՒՄԱՆՅԱՆ</w:t>
      </w:r>
      <w:r w:rsidRPr="00631CF5">
        <w:rPr>
          <w:rFonts w:ascii="GHEA Grapalat" w:eastAsia="Times New Roman" w:hAnsi="GHEA Grapalat" w:cs="Sylfaen"/>
          <w:b/>
          <w:sz w:val="24"/>
          <w:szCs w:val="24"/>
          <w:lang w:val="hy-AM"/>
        </w:rPr>
        <w:t xml:space="preserve"> </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ՀԱՄԱՅՆՔ</w:t>
      </w:r>
      <w:r w:rsidRPr="00631CF5">
        <w:rPr>
          <w:rFonts w:ascii="Arial" w:eastAsia="Times New Roman" w:hAnsi="Arial" w:cs="Arial"/>
          <w:b/>
          <w:sz w:val="24"/>
          <w:szCs w:val="24"/>
          <w:lang w:val="hy-AM"/>
        </w:rPr>
        <w:t>Ի</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ԿՈՄՈՒՆԱԼ</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ՏՆՏԵՍՈՒԹՅՈՒՆ</w:t>
      </w:r>
      <w:r w:rsidRPr="00631CF5">
        <w:rPr>
          <w:rFonts w:ascii="GHEA Grapalat" w:eastAsia="Times New Roman" w:hAnsi="GHEA Grapalat" w:cs="Sylfaen"/>
          <w:b/>
          <w:sz w:val="24"/>
          <w:szCs w:val="24"/>
          <w:lang w:val="af-ZA"/>
        </w:rPr>
        <w:t>»</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ՀՈԱԿ</w:t>
      </w:r>
      <w:r w:rsidRPr="00631CF5">
        <w:rPr>
          <w:rFonts w:ascii="GHEA Grapalat" w:eastAsia="Times New Roman" w:hAnsi="GHEA Grapalat" w:cs="Sylfaen"/>
          <w:b/>
          <w:sz w:val="24"/>
          <w:szCs w:val="24"/>
          <w:lang w:val="af-ZA"/>
        </w:rPr>
        <w:t>-</w:t>
      </w:r>
      <w:r w:rsidRPr="00631CF5">
        <w:rPr>
          <w:rFonts w:ascii="Arial" w:eastAsia="Times New Roman" w:hAnsi="Arial" w:cs="Arial"/>
          <w:b/>
          <w:sz w:val="24"/>
          <w:szCs w:val="24"/>
          <w:lang w:val="en-US"/>
        </w:rPr>
        <w:t>Ի</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ԿԱՐԻՔՆԵՐԻ</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ՀԱՄԱՐ</w:t>
      </w:r>
      <w:r w:rsidRPr="00631CF5">
        <w:rPr>
          <w:rFonts w:ascii="GHEA Grapalat" w:eastAsia="Times New Roman" w:hAnsi="GHEA Grapalat" w:cs="Times Armenian"/>
          <w:b/>
          <w:sz w:val="24"/>
          <w:szCs w:val="24"/>
          <w:lang w:val="af-ZA"/>
        </w:rPr>
        <w:t>`</w:t>
      </w:r>
      <w:r w:rsidRPr="00631CF5">
        <w:rPr>
          <w:rFonts w:ascii="GHEA Grapalat" w:eastAsia="Times New Roman" w:hAnsi="GHEA Grapalat" w:cs="Times Armenian"/>
          <w:b/>
          <w:sz w:val="24"/>
          <w:szCs w:val="24"/>
          <w:lang w:val="hy-AM"/>
        </w:rPr>
        <w:t xml:space="preserve"> </w:t>
      </w:r>
      <w:r w:rsidRPr="00631CF5">
        <w:rPr>
          <w:rFonts w:ascii="GHEA Grapalat" w:eastAsia="Times New Roman" w:hAnsi="GHEA Grapalat" w:cs="Sylfaen"/>
          <w:b/>
          <w:sz w:val="24"/>
          <w:szCs w:val="24"/>
          <w:lang w:val="af-ZA"/>
        </w:rPr>
        <w:t>«</w:t>
      </w:r>
      <w:r w:rsidRPr="00631CF5">
        <w:rPr>
          <w:rFonts w:ascii="Arial" w:eastAsia="Times New Roman" w:hAnsi="Arial" w:cs="Arial"/>
          <w:b/>
          <w:szCs w:val="24"/>
          <w:lang w:val="af-ZA"/>
        </w:rPr>
        <w:t>ԹՈՒՄԱՆՅԱՆ</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ՀԱՄԱՅՆՔԻ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ԴՍԵՂ</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hy-AM"/>
        </w:rPr>
        <w:t>ԵՎ</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ՉԿԱԼՈՎ</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af-ZA"/>
        </w:rPr>
        <w:t>ԲՆԱԿԱՎԱՅՐԻ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ԿԵՆՑԱՂԱՅԻՆ</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ԱՂԲԱՀԱՆՈՒԹՅԱՆ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ՁԵՌՔԲԵՐՄԱՆ</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ՆՊԱՏԱԿՈՎ</w:t>
      </w:r>
      <w:r w:rsidRPr="00631CF5">
        <w:rPr>
          <w:rFonts w:ascii="GHEA Grapalat" w:eastAsia="Times New Roman" w:hAnsi="GHEA Grapalat" w:cs="Sylfaen"/>
          <w:b/>
          <w:sz w:val="24"/>
          <w:szCs w:val="24"/>
          <w:lang w:val="af-ZA"/>
        </w:rPr>
        <w:t xml:space="preserve"> </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ՀԱՅՏԱՐԱՐՎԱԾ</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ԳՆԱՆՇՄԱՆ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ՀԱՐՑՄԱՆ</w:t>
      </w:r>
    </w:p>
    <w:p w:rsidR="00BB1514" w:rsidRPr="00631CF5" w:rsidRDefault="00BB1514" w:rsidP="00BB1514">
      <w:pPr>
        <w:spacing w:after="0" w:line="240" w:lineRule="auto"/>
        <w:ind w:right="-7"/>
        <w:jc w:val="center"/>
        <w:rPr>
          <w:rFonts w:ascii="GHEA Grapalat" w:eastAsia="Times New Roman" w:hAnsi="GHEA Grapalat" w:cs="Times New Roman"/>
          <w:sz w:val="24"/>
          <w:lang w:val="af-ZA"/>
        </w:rPr>
      </w:pPr>
    </w:p>
    <w:p w:rsidR="00BB1514" w:rsidRPr="00631CF5" w:rsidRDefault="00BB1514" w:rsidP="00BB1514">
      <w:pPr>
        <w:spacing w:after="120" w:line="240" w:lineRule="auto"/>
        <w:ind w:right="-7"/>
        <w:jc w:val="center"/>
        <w:rPr>
          <w:rFonts w:ascii="GHEA Grapalat" w:eastAsia="Times New Roman" w:hAnsi="GHEA Grapalat" w:cs="Times New Roman"/>
          <w:sz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120" w:line="240" w:lineRule="auto"/>
        <w:ind w:right="-7" w:firstLine="567"/>
        <w:jc w:val="center"/>
        <w:rPr>
          <w:rFonts w:ascii="GHEA Grapalat" w:eastAsia="Times New Roman" w:hAnsi="GHEA Grapalat" w:cs="Times New Roman"/>
          <w:sz w:val="24"/>
          <w:szCs w:val="24"/>
          <w:lang w:val="af-ZA"/>
        </w:rPr>
      </w:pPr>
    </w:p>
    <w:p w:rsidR="00BB1514" w:rsidRPr="00631CF5" w:rsidRDefault="00BB1514" w:rsidP="00BB1514">
      <w:pPr>
        <w:spacing w:after="0" w:line="240" w:lineRule="auto"/>
        <w:ind w:firstLine="567"/>
        <w:jc w:val="both"/>
        <w:rPr>
          <w:rFonts w:ascii="GHEA Grapalat" w:eastAsia="Times New Roman" w:hAnsi="GHEA Grapalat" w:cs="Sylfaen"/>
          <w:i/>
          <w:lang w:val="af-ZA"/>
        </w:rPr>
      </w:pPr>
      <w:r w:rsidRPr="00631CF5">
        <w:rPr>
          <w:rFonts w:ascii="Arial" w:eastAsia="Times New Roman" w:hAnsi="Arial" w:cs="Arial"/>
          <w:i/>
          <w:lang w:val="en-US"/>
        </w:rPr>
        <w:t>Հարգելի</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մասնակից</w:t>
      </w:r>
      <w:r w:rsidRPr="00631CF5">
        <w:rPr>
          <w:rFonts w:ascii="GHEA Grapalat" w:eastAsia="Times New Roman" w:hAnsi="GHEA Grapalat" w:cs="Sylfaen"/>
          <w:i/>
          <w:lang w:val="af-ZA"/>
        </w:rPr>
        <w:t xml:space="preserve"> </w:t>
      </w:r>
      <w:r w:rsidRPr="00631CF5">
        <w:rPr>
          <w:rFonts w:ascii="Arial" w:eastAsia="Times New Roman" w:hAnsi="Arial" w:cs="Arial"/>
          <w:i/>
          <w:lang w:val="en-US"/>
        </w:rPr>
        <w:t>նախքան</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հայտ</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կազմելը</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և</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ներկայացնելը</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խնդրում</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ենք</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մանրամասնորեն</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ուսումնասիրել</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սույն</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հրավերը</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քանի</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որ</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հրավերին</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չհամապատասխանող</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հայտերը</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ենթակա</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են</w:t>
      </w:r>
      <w:r w:rsidRPr="00631CF5">
        <w:rPr>
          <w:rFonts w:ascii="GHEA Grapalat" w:eastAsia="Times New Roman" w:hAnsi="GHEA Grapalat" w:cs="Times Armenian"/>
          <w:i/>
          <w:lang w:val="af-ZA"/>
        </w:rPr>
        <w:t xml:space="preserve"> </w:t>
      </w:r>
      <w:r w:rsidRPr="00631CF5">
        <w:rPr>
          <w:rFonts w:ascii="Arial" w:eastAsia="Times New Roman" w:hAnsi="Arial" w:cs="Arial"/>
          <w:i/>
          <w:lang w:val="en-US"/>
        </w:rPr>
        <w:t>մերժման</w:t>
      </w:r>
      <w:r w:rsidRPr="00631CF5">
        <w:rPr>
          <w:rFonts w:ascii="GHEA Grapalat" w:eastAsia="Times New Roman" w:hAnsi="GHEA Grapalat" w:cs="Sylfaen"/>
          <w:i/>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i/>
          <w:sz w:val="20"/>
          <w:szCs w:val="24"/>
          <w:lang w:val="af-ZA"/>
        </w:rPr>
      </w:pPr>
    </w:p>
    <w:p w:rsidR="00BB1514" w:rsidRPr="00631CF5" w:rsidRDefault="00BB1514" w:rsidP="00BB1514">
      <w:pPr>
        <w:spacing w:after="0" w:line="240" w:lineRule="auto"/>
        <w:ind w:firstLine="567"/>
        <w:jc w:val="center"/>
        <w:rPr>
          <w:rFonts w:ascii="GHEA Grapalat" w:eastAsia="Times New Roman" w:hAnsi="GHEA Grapalat" w:cs="Times New Roman"/>
          <w:b/>
          <w:sz w:val="20"/>
          <w:lang w:val="af-ZA"/>
        </w:rPr>
      </w:pPr>
    </w:p>
    <w:p w:rsidR="00BB1514" w:rsidRPr="00631CF5" w:rsidRDefault="00BB1514" w:rsidP="00BB1514">
      <w:pPr>
        <w:spacing w:after="0" w:line="240" w:lineRule="auto"/>
        <w:ind w:firstLine="567"/>
        <w:jc w:val="center"/>
        <w:rPr>
          <w:rFonts w:ascii="GHEA Grapalat" w:eastAsia="Times New Roman" w:hAnsi="GHEA Grapalat" w:cs="Sylfaen"/>
          <w:b/>
          <w:lang w:val="af-ZA"/>
        </w:rPr>
      </w:pPr>
    </w:p>
    <w:p w:rsidR="003D15EB" w:rsidRPr="00BD779A" w:rsidRDefault="003D15EB" w:rsidP="00BB1514">
      <w:pPr>
        <w:spacing w:after="0" w:line="240" w:lineRule="auto"/>
        <w:ind w:firstLine="567"/>
        <w:jc w:val="center"/>
        <w:rPr>
          <w:rFonts w:ascii="Arial" w:eastAsia="Times New Roman" w:hAnsi="Arial" w:cs="Arial"/>
          <w:b/>
          <w:sz w:val="20"/>
          <w:szCs w:val="20"/>
          <w:lang w:val="af-ZA"/>
        </w:rPr>
      </w:pPr>
    </w:p>
    <w:p w:rsidR="003D15EB" w:rsidRPr="00BD779A" w:rsidRDefault="003D15EB" w:rsidP="00BB1514">
      <w:pPr>
        <w:spacing w:after="0" w:line="240" w:lineRule="auto"/>
        <w:ind w:firstLine="567"/>
        <w:jc w:val="center"/>
        <w:rPr>
          <w:rFonts w:ascii="Arial" w:eastAsia="Times New Roman" w:hAnsi="Arial" w:cs="Arial"/>
          <w:b/>
          <w:sz w:val="20"/>
          <w:szCs w:val="20"/>
          <w:lang w:val="af-ZA"/>
        </w:rPr>
      </w:pPr>
    </w:p>
    <w:p w:rsidR="00BB1514" w:rsidRPr="00631CF5" w:rsidRDefault="00BB1514" w:rsidP="00BB1514">
      <w:pPr>
        <w:spacing w:after="0" w:line="240" w:lineRule="auto"/>
        <w:ind w:firstLine="567"/>
        <w:jc w:val="center"/>
        <w:rPr>
          <w:rFonts w:ascii="GHEA Grapalat" w:eastAsia="Times New Roman" w:hAnsi="GHEA Grapalat" w:cs="Times New Roman"/>
          <w:b/>
          <w:sz w:val="20"/>
          <w:szCs w:val="20"/>
          <w:lang w:val="af-ZA"/>
        </w:rPr>
      </w:pPr>
      <w:r w:rsidRPr="00631CF5">
        <w:rPr>
          <w:rFonts w:ascii="Arial" w:eastAsia="Times New Roman" w:hAnsi="Arial" w:cs="Arial"/>
          <w:b/>
          <w:sz w:val="20"/>
          <w:szCs w:val="20"/>
          <w:lang w:val="en-US"/>
        </w:rPr>
        <w:t>ԲՈՎԱՆԴԱԿՈւԹՅՈւՆ</w:t>
      </w:r>
    </w:p>
    <w:p w:rsidR="00BB1514" w:rsidRPr="00631CF5" w:rsidRDefault="00BB1514" w:rsidP="00BB1514">
      <w:pPr>
        <w:spacing w:after="0" w:line="240" w:lineRule="auto"/>
        <w:ind w:firstLine="567"/>
        <w:jc w:val="center"/>
        <w:rPr>
          <w:rFonts w:ascii="GHEA Grapalat" w:eastAsia="Times New Roman" w:hAnsi="GHEA Grapalat" w:cs="Times New Roman"/>
          <w:i/>
          <w:sz w:val="20"/>
          <w:szCs w:val="24"/>
          <w:lang w:val="af-ZA"/>
        </w:rPr>
      </w:pPr>
    </w:p>
    <w:p w:rsidR="00BB1514" w:rsidRPr="00631CF5" w:rsidRDefault="00BB1514" w:rsidP="00BB1514">
      <w:pPr>
        <w:spacing w:after="0" w:line="240" w:lineRule="auto"/>
        <w:ind w:right="-7"/>
        <w:jc w:val="center"/>
        <w:rPr>
          <w:rFonts w:ascii="GHEA Grapalat" w:eastAsia="Times New Roman" w:hAnsi="GHEA Grapalat" w:cs="Times New Roman"/>
          <w:b/>
          <w:sz w:val="24"/>
          <w:lang w:val="af-ZA"/>
        </w:rPr>
      </w:pPr>
      <w:r w:rsidRPr="00631CF5">
        <w:rPr>
          <w:rFonts w:ascii="GHEA Grapalat" w:eastAsia="Times New Roman" w:hAnsi="GHEA Grapalat" w:cs="Sylfaen"/>
          <w:b/>
          <w:sz w:val="24"/>
          <w:szCs w:val="24"/>
          <w:lang w:val="af-ZA"/>
        </w:rPr>
        <w:t>«</w:t>
      </w:r>
      <w:r w:rsidRPr="00631CF5">
        <w:rPr>
          <w:rFonts w:ascii="Arial" w:eastAsia="Times New Roman" w:hAnsi="Arial" w:cs="Arial"/>
          <w:b/>
          <w:sz w:val="24"/>
          <w:szCs w:val="24"/>
          <w:lang w:val="af-ZA"/>
        </w:rPr>
        <w:t>ՀՀ</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ԼՈՌՈՒ</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ՄԱՐԶԻ</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ԹՈՒՄԱՆՅԱՆ</w:t>
      </w:r>
      <w:r w:rsidRPr="00631CF5">
        <w:rPr>
          <w:rFonts w:ascii="GHEA Grapalat" w:eastAsia="Times New Roman" w:hAnsi="GHEA Grapalat" w:cs="Sylfaen"/>
          <w:b/>
          <w:sz w:val="24"/>
          <w:szCs w:val="24"/>
          <w:lang w:val="hy-AM"/>
        </w:rPr>
        <w:t xml:space="preserve"> </w:t>
      </w:r>
      <w:r w:rsidRPr="00631CF5">
        <w:rPr>
          <w:rFonts w:ascii="GHEA Grapalat" w:eastAsia="Times New Roman" w:hAnsi="GHEA Grapalat" w:cs="Times New Roman"/>
          <w:b/>
          <w:sz w:val="24"/>
          <w:szCs w:val="24"/>
          <w:lang w:val="af-ZA"/>
        </w:rPr>
        <w:t xml:space="preserve"> </w:t>
      </w:r>
      <w:r w:rsidRPr="00631CF5">
        <w:rPr>
          <w:rFonts w:ascii="Arial" w:eastAsia="Times New Roman" w:hAnsi="Arial" w:cs="Arial"/>
          <w:b/>
          <w:sz w:val="24"/>
          <w:szCs w:val="24"/>
          <w:lang w:val="af-ZA"/>
        </w:rPr>
        <w:t>ՀԱՄԱՅՆՔ</w:t>
      </w:r>
      <w:r w:rsidRPr="00631CF5">
        <w:rPr>
          <w:rFonts w:ascii="Arial" w:eastAsia="Times New Roman" w:hAnsi="Arial" w:cs="Arial"/>
          <w:b/>
          <w:sz w:val="24"/>
          <w:szCs w:val="24"/>
          <w:lang w:val="hy-AM"/>
        </w:rPr>
        <w:t>Ի</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ԿՈՄՈՒՆԱԼ</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ՏՆՏԵՍՈՒԹՅՈՒՆ</w:t>
      </w:r>
      <w:r w:rsidRPr="00631CF5">
        <w:rPr>
          <w:rFonts w:ascii="GHEA Grapalat" w:eastAsia="Times New Roman" w:hAnsi="GHEA Grapalat" w:cs="Sylfaen"/>
          <w:b/>
          <w:sz w:val="24"/>
          <w:szCs w:val="24"/>
          <w:lang w:val="af-ZA"/>
        </w:rPr>
        <w:t>»</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hy-AM"/>
        </w:rPr>
        <w:t>ՀՈԱԿ</w:t>
      </w:r>
      <w:r w:rsidRPr="00631CF5">
        <w:rPr>
          <w:rFonts w:ascii="GHEA Grapalat" w:eastAsia="Times New Roman" w:hAnsi="GHEA Grapalat" w:cs="Sylfaen"/>
          <w:b/>
          <w:sz w:val="24"/>
          <w:szCs w:val="24"/>
          <w:lang w:val="af-ZA"/>
        </w:rPr>
        <w:t>-</w:t>
      </w:r>
      <w:r w:rsidRPr="00631CF5">
        <w:rPr>
          <w:rFonts w:ascii="Arial" w:eastAsia="Times New Roman" w:hAnsi="Arial" w:cs="Arial"/>
          <w:b/>
          <w:sz w:val="24"/>
          <w:szCs w:val="24"/>
          <w:lang w:val="en-US"/>
        </w:rPr>
        <w:t>Ի</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ԿԱՐԻՔՆԵՐԻ</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ՀԱՄԱՐ</w:t>
      </w:r>
      <w:r w:rsidRPr="00631CF5">
        <w:rPr>
          <w:rFonts w:ascii="GHEA Grapalat" w:eastAsia="Times New Roman" w:hAnsi="GHEA Grapalat" w:cs="Times Armenian"/>
          <w:b/>
          <w:sz w:val="24"/>
          <w:szCs w:val="24"/>
          <w:lang w:val="af-ZA"/>
        </w:rPr>
        <w:t>`</w:t>
      </w:r>
      <w:r w:rsidRPr="00631CF5">
        <w:rPr>
          <w:rFonts w:ascii="GHEA Grapalat" w:eastAsia="Times New Roman" w:hAnsi="GHEA Grapalat" w:cs="Times Armenian"/>
          <w:b/>
          <w:sz w:val="24"/>
          <w:szCs w:val="24"/>
          <w:lang w:val="hy-AM"/>
        </w:rPr>
        <w:t xml:space="preserve"> </w:t>
      </w:r>
      <w:r w:rsidRPr="00631CF5">
        <w:rPr>
          <w:rFonts w:ascii="GHEA Grapalat" w:eastAsia="Times New Roman" w:hAnsi="GHEA Grapalat" w:cs="Sylfaen"/>
          <w:b/>
          <w:sz w:val="24"/>
          <w:szCs w:val="24"/>
          <w:lang w:val="af-ZA"/>
        </w:rPr>
        <w:t>«</w:t>
      </w:r>
      <w:r w:rsidRPr="00631CF5">
        <w:rPr>
          <w:rFonts w:ascii="Arial" w:eastAsia="Times New Roman" w:hAnsi="Arial" w:cs="Arial"/>
          <w:b/>
          <w:szCs w:val="24"/>
          <w:lang w:val="af-ZA"/>
        </w:rPr>
        <w:t>ԹՈՒՄԱՆՅԱՆ</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ՀԱՄԱՅՆՔԻ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ԴՍԵՂ</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ԵՎ</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ՉԿԱԼՈՎ</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ԲՆԱԿԱՎԱՅՐԻ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ԿԵՆՑԱՂԱՅԻՆ</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ԱՂԲԱՀԱՆՈՒԹՅԱՆ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ՁԵՌՔԲԵՐՄԱՆ</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ՆՊԱՏԱԿՈՎ</w:t>
      </w:r>
      <w:r w:rsidRPr="00631CF5">
        <w:rPr>
          <w:rFonts w:ascii="GHEA Grapalat" w:eastAsia="Times New Roman" w:hAnsi="GHEA Grapalat" w:cs="Sylfaen"/>
          <w:b/>
          <w:sz w:val="24"/>
          <w:szCs w:val="24"/>
          <w:lang w:val="af-ZA"/>
        </w:rPr>
        <w:t xml:space="preserve"> </w:t>
      </w:r>
      <w:r w:rsidRPr="00631CF5">
        <w:rPr>
          <w:rFonts w:ascii="GHEA Grapalat" w:eastAsia="Times New Roman" w:hAnsi="GHEA Grapalat" w:cs="Times Armenian"/>
          <w:b/>
          <w:sz w:val="24"/>
          <w:szCs w:val="24"/>
          <w:lang w:val="af-ZA"/>
        </w:rPr>
        <w:t xml:space="preserve"> </w:t>
      </w:r>
      <w:r w:rsidRPr="00631CF5">
        <w:rPr>
          <w:rFonts w:ascii="Arial" w:eastAsia="Times New Roman" w:hAnsi="Arial" w:cs="Arial"/>
          <w:b/>
          <w:sz w:val="24"/>
          <w:szCs w:val="24"/>
          <w:lang w:val="en-US"/>
        </w:rPr>
        <w:t>ՀԱՅՏԱՐԱՐՎԱԾ</w:t>
      </w:r>
      <w:r w:rsidRPr="00631CF5">
        <w:rPr>
          <w:rFonts w:ascii="GHEA Grapalat" w:eastAsia="Times New Roman" w:hAnsi="GHEA Grapalat" w:cs="Sylfaen"/>
          <w:b/>
          <w:sz w:val="24"/>
          <w:szCs w:val="24"/>
          <w:lang w:val="hy-AM"/>
        </w:rPr>
        <w:t xml:space="preserve"> </w:t>
      </w:r>
      <w:r w:rsidRPr="00631CF5">
        <w:rPr>
          <w:rFonts w:ascii="Arial" w:eastAsia="Times New Roman" w:hAnsi="Arial" w:cs="Arial"/>
          <w:b/>
          <w:sz w:val="24"/>
          <w:szCs w:val="24"/>
          <w:lang w:val="en-US"/>
        </w:rPr>
        <w:t>ԳՆԱՆՇՄԱՆ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ՀԱՐՑՄԱՆ</w:t>
      </w:r>
    </w:p>
    <w:p w:rsidR="00BB1514" w:rsidRPr="00631CF5" w:rsidRDefault="00BB1514" w:rsidP="00BB1514">
      <w:pPr>
        <w:spacing w:after="0" w:line="240" w:lineRule="auto"/>
        <w:ind w:firstLine="567"/>
        <w:jc w:val="center"/>
        <w:rPr>
          <w:rFonts w:ascii="GHEA Grapalat" w:eastAsia="Times New Roman" w:hAnsi="GHEA Grapalat" w:cs="Sylfaen"/>
          <w:b/>
          <w:sz w:val="20"/>
          <w:lang w:val="af-ZA"/>
        </w:rPr>
      </w:pPr>
    </w:p>
    <w:p w:rsidR="00BB1514" w:rsidRPr="00631CF5" w:rsidRDefault="00BB1514" w:rsidP="00BB1514">
      <w:pPr>
        <w:spacing w:after="0" w:line="240" w:lineRule="auto"/>
        <w:ind w:firstLine="567"/>
        <w:jc w:val="center"/>
        <w:rPr>
          <w:rFonts w:ascii="GHEA Grapalat" w:eastAsia="Times New Roman" w:hAnsi="GHEA Grapalat" w:cs="Times New Roman"/>
          <w:sz w:val="20"/>
          <w:szCs w:val="24"/>
          <w:lang w:val="af-ZA"/>
        </w:rPr>
      </w:pPr>
      <w:proofErr w:type="gramStart"/>
      <w:r w:rsidRPr="00631CF5">
        <w:rPr>
          <w:rFonts w:ascii="Arial" w:eastAsia="Times New Roman" w:hAnsi="Arial" w:cs="Arial"/>
          <w:b/>
          <w:sz w:val="20"/>
          <w:lang w:val="en-US"/>
        </w:rPr>
        <w:t>ՄԱՍ</w:t>
      </w:r>
      <w:r w:rsidRPr="00631CF5">
        <w:rPr>
          <w:rFonts w:ascii="GHEA Grapalat" w:eastAsia="Times New Roman" w:hAnsi="GHEA Grapalat" w:cs="Times Armenian"/>
          <w:b/>
          <w:sz w:val="20"/>
          <w:lang w:val="af-ZA"/>
        </w:rPr>
        <w:t xml:space="preserve">  I</w:t>
      </w:r>
      <w:proofErr w:type="gramEnd"/>
      <w:r w:rsidRPr="00631CF5">
        <w:rPr>
          <w:rFonts w:ascii="GHEA Grapalat" w:eastAsia="Times New Roman" w:hAnsi="GHEA Grapalat" w:cs="Times Armenian"/>
          <w:b/>
          <w:sz w:val="20"/>
          <w:lang w:val="af-ZA"/>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1.  </w:t>
      </w:r>
      <w:r w:rsidRPr="00631CF5">
        <w:rPr>
          <w:rFonts w:ascii="Arial" w:eastAsia="Times New Roman" w:hAnsi="Arial" w:cs="Arial"/>
          <w:sz w:val="20"/>
          <w:szCs w:val="24"/>
          <w:lang w:val="en-US"/>
        </w:rPr>
        <w:t>Գնման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առարկայի</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բնութագիրը</w:t>
      </w:r>
      <w:r w:rsidRPr="00631CF5">
        <w:rPr>
          <w:rFonts w:ascii="GHEA Grapalat" w:eastAsia="Times New Roman" w:hAnsi="GHEA Grapalat" w:cs="Times Armenian"/>
          <w:sz w:val="20"/>
          <w:szCs w:val="24"/>
          <w:lang w:val="af-ZA"/>
        </w:rPr>
        <w:tab/>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2. </w:t>
      </w:r>
      <w:r w:rsidRPr="00631CF5">
        <w:rPr>
          <w:rFonts w:ascii="Arial" w:eastAsia="Times New Roman" w:hAnsi="Arial" w:cs="Arial"/>
          <w:sz w:val="20"/>
          <w:szCs w:val="24"/>
          <w:lang w:val="en-US"/>
        </w:rPr>
        <w:t>Մասնակցի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մասնակցության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իրավունքի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պահանջները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կարգը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ընտրված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մասնակից</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ճանաչվելու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դեպքում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որակավորման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ապահովում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ներկայացնելու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պայմանները</w:t>
      </w:r>
      <w:r w:rsidRPr="00631CF5">
        <w:rPr>
          <w:rFonts w:ascii="GHEA Grapalat" w:eastAsia="Times New Roman" w:hAnsi="GHEA Grapalat" w:cs="Times Armenian"/>
          <w:sz w:val="20"/>
          <w:szCs w:val="24"/>
          <w:lang w:val="af-ZA"/>
        </w:rPr>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3. </w:t>
      </w:r>
      <w:r w:rsidRPr="00631CF5">
        <w:rPr>
          <w:rFonts w:ascii="Arial" w:eastAsia="Times New Roman" w:hAnsi="Arial" w:cs="Arial"/>
          <w:sz w:val="20"/>
          <w:szCs w:val="24"/>
          <w:lang w:val="en-US"/>
        </w:rPr>
        <w:t>Հրավերի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պարզաբանումը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հրավերում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փոփոխություն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կատարելու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կարգը</w:t>
      </w:r>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4"/>
          <w:lang w:val="af-ZA"/>
        </w:rPr>
        <w:t xml:space="preserve">4. </w:t>
      </w:r>
      <w:r w:rsidRPr="00631CF5">
        <w:rPr>
          <w:rFonts w:ascii="Arial" w:eastAsia="Times New Roman" w:hAnsi="Arial" w:cs="Arial"/>
          <w:sz w:val="20"/>
          <w:szCs w:val="24"/>
          <w:lang w:val="en-US"/>
        </w:rPr>
        <w:t>Հայտը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ներկայացնելու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կարգը</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5.</w:t>
      </w:r>
      <w:r w:rsidRPr="00631CF5">
        <w:rPr>
          <w:rFonts w:ascii="GHEA Grapalat" w:eastAsia="Times New Roman" w:hAnsi="GHEA Grapalat" w:cs="Times New Roman"/>
          <w:sz w:val="20"/>
          <w:szCs w:val="24"/>
          <w:lang w:val="af-ZA"/>
        </w:rPr>
        <w:tab/>
      </w:r>
      <w:r w:rsidRPr="00631CF5">
        <w:rPr>
          <w:rFonts w:ascii="Arial" w:eastAsia="Times New Roman" w:hAnsi="Arial" w:cs="Arial"/>
          <w:sz w:val="20"/>
          <w:szCs w:val="24"/>
          <w:lang w:val="en-US"/>
        </w:rPr>
        <w:t>Հայտի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գնային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առաջարկը</w:t>
      </w:r>
      <w:r w:rsidRPr="00631CF5">
        <w:rPr>
          <w:rFonts w:ascii="GHEA Grapalat" w:eastAsia="Times New Roman" w:hAnsi="GHEA Grapalat" w:cs="Times Armenian"/>
          <w:sz w:val="20"/>
          <w:szCs w:val="24"/>
          <w:lang w:val="af-ZA"/>
        </w:rPr>
        <w:tab/>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6. </w:t>
      </w:r>
      <w:r w:rsidRPr="00631CF5">
        <w:rPr>
          <w:rFonts w:ascii="Arial" w:eastAsia="Times New Roman" w:hAnsi="Arial" w:cs="Arial"/>
          <w:sz w:val="20"/>
          <w:szCs w:val="24"/>
          <w:lang w:val="en-US"/>
        </w:rPr>
        <w:t>Հայտի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գործողության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ժամկետը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հայտերում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փոփոխություն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կատարելու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դրանք</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վերցնելու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կարգը</w:t>
      </w:r>
      <w:r w:rsidRPr="00631CF5">
        <w:rPr>
          <w:rFonts w:ascii="GHEA Grapalat" w:eastAsia="Times New Roman" w:hAnsi="GHEA Grapalat" w:cs="Times Armenian"/>
          <w:sz w:val="20"/>
          <w:szCs w:val="24"/>
          <w:lang w:val="af-ZA"/>
        </w:rPr>
        <w:tab/>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7. </w:t>
      </w:r>
    </w:p>
    <w:p w:rsidR="00BB1514" w:rsidRPr="00631CF5" w:rsidRDefault="00BB1514" w:rsidP="00BB1514">
      <w:pPr>
        <w:spacing w:after="0" w:line="240" w:lineRule="auto"/>
        <w:ind w:firstLine="1134"/>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4"/>
          <w:lang w:val="af-ZA"/>
        </w:rPr>
        <w:t xml:space="preserve">8. </w:t>
      </w:r>
      <w:r w:rsidRPr="00631CF5">
        <w:rPr>
          <w:rFonts w:ascii="Arial" w:eastAsia="Times New Roman" w:hAnsi="Arial" w:cs="Arial"/>
          <w:sz w:val="20"/>
          <w:szCs w:val="24"/>
          <w:lang w:val="af-ZA"/>
        </w:rPr>
        <w:t>Հ</w:t>
      </w:r>
      <w:r w:rsidRPr="00631CF5">
        <w:rPr>
          <w:rFonts w:ascii="Arial" w:eastAsia="Times New Roman" w:hAnsi="Arial" w:cs="Arial"/>
          <w:sz w:val="20"/>
          <w:szCs w:val="24"/>
          <w:lang w:val="en-US"/>
        </w:rPr>
        <w:t>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բացումը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գնահատումը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արդյունքների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ամփոփումը</w:t>
      </w:r>
      <w:r w:rsidRPr="00631CF5">
        <w:rPr>
          <w:rFonts w:ascii="GHEA Grapalat" w:eastAsia="Times New Roman" w:hAnsi="GHEA Grapalat" w:cs="Sylfae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9. </w:t>
      </w:r>
      <w:r w:rsidRPr="00631CF5">
        <w:rPr>
          <w:rFonts w:ascii="Arial" w:eastAsia="Times New Roman" w:hAnsi="Arial" w:cs="Arial"/>
          <w:sz w:val="20"/>
          <w:szCs w:val="24"/>
          <w:lang w:val="en-US"/>
        </w:rPr>
        <w:t>Պայմանագրի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կնքումը</w:t>
      </w:r>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10. </w:t>
      </w:r>
      <w:r w:rsidRPr="00631CF5">
        <w:rPr>
          <w:rFonts w:ascii="Arial" w:eastAsia="Times New Roman" w:hAnsi="Arial" w:cs="Arial"/>
          <w:sz w:val="20"/>
          <w:szCs w:val="24"/>
          <w:lang w:val="af-ZA"/>
        </w:rPr>
        <w:t>Որակավորման</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պայմանագրի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ապահովումները</w:t>
      </w:r>
      <w:r w:rsidRPr="00631CF5">
        <w:rPr>
          <w:rFonts w:ascii="GHEA Grapalat" w:eastAsia="Times New Roman" w:hAnsi="GHEA Grapalat" w:cs="Times Armenian"/>
          <w:sz w:val="20"/>
          <w:szCs w:val="24"/>
          <w:lang w:val="af-ZA"/>
        </w:rPr>
        <w:tab/>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11. </w:t>
      </w:r>
      <w:r w:rsidRPr="00631CF5">
        <w:rPr>
          <w:rFonts w:ascii="Arial" w:eastAsia="Times New Roman" w:hAnsi="Arial" w:cs="Arial"/>
          <w:sz w:val="20"/>
          <w:szCs w:val="24"/>
          <w:lang w:val="en-US"/>
        </w:rPr>
        <w:t>Ընթացակարգը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չկայացած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հայտարարելը</w:t>
      </w:r>
      <w:r w:rsidRPr="00631CF5">
        <w:rPr>
          <w:rFonts w:ascii="GHEA Grapalat" w:eastAsia="Times New Roman" w:hAnsi="GHEA Grapalat" w:cs="Times Armenian"/>
          <w:sz w:val="20"/>
          <w:szCs w:val="24"/>
          <w:lang w:val="af-ZA"/>
        </w:rPr>
        <w:tab/>
        <w:t xml:space="preserve"> </w:t>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12. </w:t>
      </w:r>
      <w:r w:rsidRPr="00631CF5">
        <w:rPr>
          <w:rFonts w:ascii="Arial" w:eastAsia="Times New Roman" w:hAnsi="Arial" w:cs="Arial"/>
          <w:sz w:val="20"/>
          <w:szCs w:val="24"/>
          <w:lang w:val="en-US"/>
        </w:rPr>
        <w:t>Գնման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գործընթացի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կապված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գործողությունները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ընդունված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որոշումները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բողոքարկելու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իրավունքը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կարգը</w:t>
      </w:r>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af-ZA"/>
        </w:rPr>
      </w:pPr>
      <w:proofErr w:type="gramStart"/>
      <w:r w:rsidRPr="00631CF5">
        <w:rPr>
          <w:rFonts w:ascii="Arial" w:eastAsia="Times New Roman" w:hAnsi="Arial" w:cs="Arial"/>
          <w:b/>
          <w:sz w:val="20"/>
          <w:szCs w:val="24"/>
          <w:lang w:val="en-US"/>
        </w:rPr>
        <w:t>ՄԱՍ</w:t>
      </w:r>
      <w:r w:rsidRPr="00631CF5">
        <w:rPr>
          <w:rFonts w:ascii="GHEA Grapalat" w:eastAsia="Times New Roman" w:hAnsi="GHEA Grapalat" w:cs="Times Armenian"/>
          <w:b/>
          <w:sz w:val="20"/>
          <w:szCs w:val="24"/>
          <w:lang w:val="af-ZA"/>
        </w:rPr>
        <w:t xml:space="preserve">  II</w:t>
      </w:r>
      <w:proofErr w:type="gramEnd"/>
      <w:r w:rsidRPr="00631CF5">
        <w:rPr>
          <w:rFonts w:ascii="GHEA Grapalat" w:eastAsia="Times New Roman" w:hAnsi="GHEA Grapalat" w:cs="Times Armenian"/>
          <w:b/>
          <w:sz w:val="20"/>
          <w:szCs w:val="24"/>
          <w:lang w:val="af-ZA"/>
        </w:rPr>
        <w:t xml:space="preserve">.  </w:t>
      </w:r>
      <w:r w:rsidRPr="00631CF5">
        <w:rPr>
          <w:rFonts w:ascii="Arial" w:eastAsia="Times New Roman" w:hAnsi="Arial" w:cs="Arial"/>
          <w:b/>
          <w:sz w:val="20"/>
          <w:szCs w:val="24"/>
          <w:lang w:val="en-US"/>
        </w:rPr>
        <w:t>ԳՆԱՆՇՄԱՆ</w:t>
      </w:r>
      <w:r w:rsidRPr="00631CF5">
        <w:rPr>
          <w:rFonts w:ascii="GHEA Grapalat" w:eastAsia="Times New Roman" w:hAnsi="GHEA Grapalat" w:cs="Sylfaen"/>
          <w:b/>
          <w:sz w:val="20"/>
          <w:szCs w:val="24"/>
          <w:lang w:val="af-ZA"/>
        </w:rPr>
        <w:t xml:space="preserve"> </w:t>
      </w:r>
      <w:r w:rsidRPr="00631CF5">
        <w:rPr>
          <w:rFonts w:ascii="Arial" w:eastAsia="Times New Roman" w:hAnsi="Arial" w:cs="Arial"/>
          <w:b/>
          <w:sz w:val="20"/>
          <w:szCs w:val="24"/>
          <w:lang w:val="en-US"/>
        </w:rPr>
        <w:t>ՀԱՐՑՄԱՆ</w:t>
      </w:r>
      <w:r w:rsidRPr="00631CF5">
        <w:rPr>
          <w:rFonts w:ascii="GHEA Grapalat" w:eastAsia="Times New Roman" w:hAnsi="GHEA Grapalat" w:cs="Times Armenian"/>
          <w:b/>
          <w:sz w:val="20"/>
          <w:szCs w:val="24"/>
          <w:lang w:val="af-ZA"/>
        </w:rPr>
        <w:t xml:space="preserve"> </w:t>
      </w:r>
      <w:r w:rsidRPr="00631CF5">
        <w:rPr>
          <w:rFonts w:ascii="Arial" w:eastAsia="Times New Roman" w:hAnsi="Arial" w:cs="Arial"/>
          <w:b/>
          <w:sz w:val="20"/>
          <w:szCs w:val="24"/>
          <w:lang w:val="af-ZA"/>
        </w:rPr>
        <w:t>ՀԱՅՏԸ</w:t>
      </w:r>
      <w:r w:rsidRPr="00631CF5">
        <w:rPr>
          <w:rFonts w:ascii="GHEA Grapalat" w:eastAsia="Times New Roman" w:hAnsi="GHEA Grapalat" w:cs="Times Armenian"/>
          <w:b/>
          <w:sz w:val="20"/>
          <w:szCs w:val="24"/>
          <w:lang w:val="af-ZA"/>
        </w:rPr>
        <w:t xml:space="preserve"> </w:t>
      </w:r>
      <w:r w:rsidRPr="00631CF5">
        <w:rPr>
          <w:rFonts w:ascii="Arial" w:eastAsia="Times New Roman" w:hAnsi="Arial" w:cs="Arial"/>
          <w:b/>
          <w:sz w:val="20"/>
          <w:szCs w:val="24"/>
          <w:lang w:val="en-US"/>
        </w:rPr>
        <w:t>ՊԱՏՐԱՍՏԵԼՈՒ</w:t>
      </w:r>
      <w:r w:rsidRPr="00631CF5">
        <w:rPr>
          <w:rFonts w:ascii="GHEA Grapalat" w:eastAsia="Times New Roman" w:hAnsi="GHEA Grapalat" w:cs="Times Armenian"/>
          <w:b/>
          <w:sz w:val="20"/>
          <w:szCs w:val="24"/>
          <w:lang w:val="af-ZA"/>
        </w:rPr>
        <w:t xml:space="preserve"> </w:t>
      </w:r>
      <w:r w:rsidRPr="00631CF5">
        <w:rPr>
          <w:rFonts w:ascii="Arial" w:eastAsia="Times New Roman" w:hAnsi="Arial" w:cs="Arial"/>
          <w:b/>
          <w:sz w:val="20"/>
          <w:szCs w:val="24"/>
          <w:lang w:val="en-US"/>
        </w:rPr>
        <w:t>ՀՐԱՀԱՆԳ</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1.</w:t>
      </w:r>
      <w:r w:rsidRPr="00631CF5">
        <w:rPr>
          <w:rFonts w:ascii="GHEA Grapalat" w:eastAsia="Times New Roman" w:hAnsi="GHEA Grapalat" w:cs="Times New Roman"/>
          <w:sz w:val="20"/>
          <w:szCs w:val="24"/>
          <w:lang w:val="af-ZA"/>
        </w:rPr>
        <w:tab/>
      </w:r>
      <w:proofErr w:type="gramStart"/>
      <w:r w:rsidRPr="00631CF5">
        <w:rPr>
          <w:rFonts w:ascii="Arial" w:eastAsia="Times New Roman" w:hAnsi="Arial" w:cs="Arial"/>
          <w:sz w:val="20"/>
          <w:szCs w:val="24"/>
          <w:lang w:val="en-US"/>
        </w:rPr>
        <w:t>Ընդհանուր</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դրույթներ</w:t>
      </w:r>
      <w:proofErr w:type="gramEnd"/>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2.</w:t>
      </w:r>
      <w:r w:rsidRPr="00631CF5">
        <w:rPr>
          <w:rFonts w:ascii="GHEA Grapalat" w:eastAsia="Times New Roman" w:hAnsi="GHEA Grapalat" w:cs="Times New Roman"/>
          <w:sz w:val="20"/>
          <w:szCs w:val="24"/>
          <w:lang w:val="af-ZA"/>
        </w:rPr>
        <w:tab/>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հայտը</w:t>
      </w:r>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r w:rsidRPr="00631CF5">
        <w:rPr>
          <w:rFonts w:ascii="GHEA Grapalat" w:eastAsia="Times New Roman" w:hAnsi="GHEA Grapalat" w:cs="Times New Roman"/>
          <w:sz w:val="20"/>
          <w:szCs w:val="24"/>
          <w:lang w:val="af-ZA"/>
        </w:rPr>
        <w:t>3.</w:t>
      </w:r>
      <w:r w:rsidRPr="00631CF5">
        <w:rPr>
          <w:rFonts w:ascii="GHEA Grapalat" w:eastAsia="Times New Roman" w:hAnsi="GHEA Grapalat" w:cs="Times New Roman"/>
          <w:sz w:val="20"/>
          <w:szCs w:val="24"/>
          <w:lang w:val="af-ZA"/>
        </w:rPr>
        <w:tab/>
      </w:r>
      <w:r w:rsidRPr="00631CF5">
        <w:rPr>
          <w:rFonts w:ascii="Arial" w:eastAsia="Times New Roman" w:hAnsi="Arial" w:cs="Arial"/>
          <w:sz w:val="20"/>
          <w:szCs w:val="24"/>
          <w:lang w:val="en-US"/>
        </w:rPr>
        <w:t>Հավելվածներ</w:t>
      </w:r>
      <w:r w:rsidRPr="00631CF5">
        <w:rPr>
          <w:rFonts w:ascii="GHEA Grapalat" w:eastAsia="Times New Roman" w:hAnsi="GHEA Grapalat" w:cs="Times Armenian"/>
          <w:sz w:val="20"/>
          <w:szCs w:val="24"/>
          <w:lang w:val="af-ZA"/>
        </w:rPr>
        <w:t xml:space="preserve"> 1-6</w:t>
      </w:r>
      <w:r w:rsidRPr="00631CF5">
        <w:rPr>
          <w:rFonts w:ascii="GHEA Grapalat" w:eastAsia="Times New Roman" w:hAnsi="GHEA Grapalat" w:cs="Times Armenian"/>
          <w:sz w:val="20"/>
          <w:szCs w:val="24"/>
          <w:lang w:val="af-ZA"/>
        </w:rPr>
        <w:tab/>
      </w: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p>
    <w:p w:rsidR="00BB1514" w:rsidRPr="00631CF5" w:rsidRDefault="00BB1514" w:rsidP="00BB1514">
      <w:pPr>
        <w:spacing w:after="0" w:line="240" w:lineRule="auto"/>
        <w:ind w:firstLine="1134"/>
        <w:jc w:val="both"/>
        <w:rPr>
          <w:rFonts w:ascii="GHEA Grapalat" w:eastAsia="Times New Roman" w:hAnsi="GHEA Grapalat" w:cs="Times Armenian"/>
          <w:sz w:val="20"/>
          <w:szCs w:val="24"/>
          <w:lang w:val="af-ZA"/>
        </w:rPr>
      </w:pPr>
      <w:r w:rsidRPr="00631CF5">
        <w:rPr>
          <w:rFonts w:ascii="GHEA Grapalat" w:eastAsia="Times New Roman" w:hAnsi="GHEA Grapalat" w:cs="Times Armenian"/>
          <w:sz w:val="20"/>
          <w:szCs w:val="24"/>
          <w:lang w:val="af-ZA"/>
        </w:rPr>
        <w:t xml:space="preserve"> </w:t>
      </w:r>
      <w:r w:rsidRPr="00631CF5">
        <w:rPr>
          <w:rFonts w:ascii="GHEA Grapalat" w:eastAsia="Times New Roman" w:hAnsi="GHEA Grapalat" w:cs="Times Armenian"/>
          <w:sz w:val="20"/>
          <w:szCs w:val="24"/>
          <w:lang w:val="af-ZA"/>
        </w:rPr>
        <w:br w:type="page"/>
      </w:r>
      <w:r w:rsidRPr="00631CF5">
        <w:rPr>
          <w:rFonts w:ascii="GHEA Grapalat" w:eastAsia="Times New Roman" w:hAnsi="GHEA Grapalat" w:cs="Times Armenian"/>
          <w:sz w:val="20"/>
          <w:szCs w:val="24"/>
          <w:lang w:val="af-ZA"/>
        </w:rPr>
        <w:lastRenderedPageBreak/>
        <w:tab/>
      </w:r>
    </w:p>
    <w:p w:rsidR="00BB1514" w:rsidRPr="00631CF5" w:rsidRDefault="00BB1514" w:rsidP="00BB1514">
      <w:pPr>
        <w:spacing w:after="0" w:line="240" w:lineRule="auto"/>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հրավերը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տրամադրվում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լրումն</w:t>
      </w:r>
      <w:r w:rsidRPr="00631CF5">
        <w:rPr>
          <w:rFonts w:ascii="GHEA Grapalat" w:eastAsia="Times New Roman" w:hAnsi="GHEA Grapalat" w:cs="Times New Roman"/>
          <w:sz w:val="20"/>
          <w:szCs w:val="24"/>
          <w:lang w:val="af-ZA"/>
        </w:rPr>
        <w:t xml:space="preserve"> </w:t>
      </w:r>
      <w:r w:rsidR="00182FC1">
        <w:rPr>
          <w:rFonts w:ascii="Sylfaen" w:eastAsia="Times New Roman" w:hAnsi="Sylfaen" w:cs="Sylfaen"/>
          <w:b/>
          <w:sz w:val="20"/>
          <w:szCs w:val="24"/>
          <w:lang w:val="af-ZA"/>
        </w:rPr>
        <w:t>ԼՄ</w:t>
      </w:r>
      <w:r w:rsidR="00182FC1">
        <w:rPr>
          <w:rFonts w:ascii="Arial" w:eastAsia="Times New Roman" w:hAnsi="Arial" w:cs="Arial"/>
          <w:b/>
          <w:sz w:val="20"/>
          <w:szCs w:val="24"/>
          <w:lang w:val="af-ZA"/>
        </w:rPr>
        <w:t>-</w:t>
      </w:r>
      <w:r w:rsidR="00182FC1">
        <w:rPr>
          <w:rFonts w:ascii="Sylfaen" w:eastAsia="Times New Roman" w:hAnsi="Sylfaen" w:cs="Sylfaen"/>
          <w:b/>
          <w:sz w:val="20"/>
          <w:szCs w:val="24"/>
          <w:lang w:val="af-ZA"/>
        </w:rPr>
        <w:t>ԹՀԿՏ</w:t>
      </w:r>
      <w:r w:rsidR="00182FC1">
        <w:rPr>
          <w:rFonts w:ascii="Arial" w:eastAsia="Times New Roman" w:hAnsi="Arial" w:cs="Arial"/>
          <w:b/>
          <w:sz w:val="20"/>
          <w:szCs w:val="24"/>
          <w:lang w:val="af-ZA"/>
        </w:rPr>
        <w:t>-</w:t>
      </w:r>
      <w:r w:rsidR="00182FC1">
        <w:rPr>
          <w:rFonts w:ascii="Sylfaen" w:eastAsia="Times New Roman" w:hAnsi="Sylfaen" w:cs="Sylfaen"/>
          <w:b/>
          <w:sz w:val="20"/>
          <w:szCs w:val="24"/>
          <w:lang w:val="af-ZA"/>
        </w:rPr>
        <w:t>ԳՀԾՁԲ</w:t>
      </w:r>
      <w:r w:rsidR="00182FC1">
        <w:rPr>
          <w:rFonts w:ascii="Arial" w:eastAsia="Times New Roman" w:hAnsi="Arial" w:cs="Arial"/>
          <w:b/>
          <w:sz w:val="20"/>
          <w:szCs w:val="24"/>
          <w:lang w:val="af-ZA"/>
        </w:rPr>
        <w:t>-25/04</w:t>
      </w:r>
      <w:r w:rsidRPr="00631CF5">
        <w:rPr>
          <w:rFonts w:ascii="GHEA Grapalat" w:eastAsia="Times New Roman" w:hAnsi="GHEA Grapalat" w:cs="Times Armenian"/>
          <w:b/>
          <w:sz w:val="20"/>
          <w:szCs w:val="24"/>
          <w:lang w:val="af-ZA"/>
        </w:rPr>
        <w:t xml:space="preserve"> </w:t>
      </w:r>
      <w:r w:rsidRPr="00631CF5">
        <w:rPr>
          <w:rFonts w:ascii="Arial" w:eastAsia="Times New Roman" w:hAnsi="Arial" w:cs="Arial"/>
          <w:sz w:val="20"/>
          <w:szCs w:val="24"/>
          <w:lang w:val="en-US"/>
        </w:rPr>
        <w:t>ծածկագրով</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անցկացվող</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գնանշման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հարցման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այսուհետև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հայտարարության</w:t>
      </w:r>
      <w:r w:rsidRPr="00631CF5">
        <w:rPr>
          <w:rFonts w:ascii="Arial" w:eastAsia="Times New Roman" w:hAnsi="Arial" w:cs="Arial"/>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r w:rsidRPr="00631CF5">
        <w:rPr>
          <w:rFonts w:ascii="Arial" w:eastAsia="Times New Roman" w:hAnsi="Arial" w:cs="Arial"/>
          <w:sz w:val="20"/>
          <w:szCs w:val="24"/>
          <w:lang w:val="en-US"/>
        </w:rPr>
        <w:t>Սույն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հրավերը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կազմվել</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գնումների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ՀՀ</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օրենսդրության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այդ</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թվում</w:t>
      </w:r>
      <w:r w:rsidRPr="00631CF5">
        <w:rPr>
          <w:rFonts w:ascii="GHEA Grapalat" w:eastAsia="Times New Roman" w:hAnsi="GHEA Grapalat" w:cs="Times Armenian"/>
          <w:sz w:val="20"/>
          <w:szCs w:val="24"/>
          <w:lang w:val="af-ZA"/>
        </w:rPr>
        <w:t>`</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Գնումների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մասին</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ՀՀ</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օրենքի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այսուհետ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Օրենք</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ՀՀ</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կառավարության</w:t>
      </w:r>
      <w:r w:rsidRPr="00631CF5">
        <w:rPr>
          <w:rFonts w:ascii="GHEA Grapalat" w:eastAsia="Times New Roman" w:hAnsi="GHEA Grapalat" w:cs="Times Armenian"/>
          <w:sz w:val="20"/>
          <w:szCs w:val="24"/>
          <w:lang w:val="af-ZA"/>
        </w:rPr>
        <w:t xml:space="preserve"> 2017</w:t>
      </w:r>
      <w:r w:rsidRPr="00631CF5">
        <w:rPr>
          <w:rFonts w:ascii="Arial" w:eastAsia="Times New Roman" w:hAnsi="Arial" w:cs="Arial"/>
          <w:sz w:val="20"/>
          <w:szCs w:val="24"/>
          <w:lang w:val="en-US"/>
        </w:rPr>
        <w:t>թ</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af-ZA"/>
        </w:rPr>
        <w:t>մայիսի</w:t>
      </w:r>
      <w:r w:rsidRPr="00631CF5">
        <w:rPr>
          <w:rFonts w:ascii="GHEA Grapalat" w:eastAsia="Times New Roman" w:hAnsi="GHEA Grapalat" w:cs="Times Armenian"/>
          <w:sz w:val="20"/>
          <w:szCs w:val="24"/>
          <w:lang w:val="af-ZA"/>
        </w:rPr>
        <w:t xml:space="preserve"> 4-</w:t>
      </w:r>
      <w:r w:rsidRPr="00631CF5">
        <w:rPr>
          <w:rFonts w:ascii="Arial" w:eastAsia="Times New Roman" w:hAnsi="Arial" w:cs="Arial"/>
          <w:sz w:val="20"/>
          <w:szCs w:val="24"/>
          <w:lang w:val="af-ZA"/>
        </w:rPr>
        <w:t>ի</w:t>
      </w:r>
      <w:r w:rsidRPr="00631CF5">
        <w:rPr>
          <w:rFonts w:ascii="GHEA Grapalat" w:eastAsia="Times New Roman" w:hAnsi="GHEA Grapalat" w:cs="Times Armenian"/>
          <w:sz w:val="20"/>
          <w:szCs w:val="24"/>
          <w:lang w:val="af-ZA"/>
        </w:rPr>
        <w:t xml:space="preserve"> N 526-</w:t>
      </w:r>
      <w:r w:rsidRPr="00631CF5">
        <w:rPr>
          <w:rFonts w:ascii="Arial" w:eastAsia="Times New Roman" w:hAnsi="Arial" w:cs="Arial"/>
          <w:sz w:val="20"/>
          <w:szCs w:val="24"/>
          <w:lang w:val="en-US"/>
        </w:rPr>
        <w:t>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որոշմամբ</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հաստատված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Գնումների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գործընթացի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կազմակերպման</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այսուհետ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այլ</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իրավական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ակտերի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պահանջներին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համապատասխան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նպատակ</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ունի</w:t>
      </w:r>
      <w:r w:rsidRPr="00631CF5">
        <w:rPr>
          <w:rFonts w:ascii="GHEA Grapalat" w:eastAsia="Times New Roman" w:hAnsi="GHEA Grapalat" w:cs="Times Armenian"/>
          <w:sz w:val="20"/>
          <w:szCs w:val="24"/>
          <w:lang w:val="af-ZA"/>
        </w:rPr>
        <w:t xml:space="preserve"> </w:t>
      </w:r>
      <w:r w:rsidRPr="00631CF5">
        <w:rPr>
          <w:rFonts w:ascii="GHEA Grapalat" w:eastAsia="Times New Roman" w:hAnsi="GHEA Grapalat" w:cs="Sylfaen"/>
          <w:b/>
          <w:sz w:val="24"/>
          <w:szCs w:val="24"/>
          <w:lang w:val="af-ZA"/>
        </w:rPr>
        <w:t>«</w:t>
      </w:r>
      <w:r w:rsidRPr="003A7AF1">
        <w:rPr>
          <w:rFonts w:ascii="Arial" w:eastAsia="Times New Roman" w:hAnsi="Arial" w:cs="Arial"/>
          <w:b/>
          <w:sz w:val="20"/>
          <w:szCs w:val="24"/>
          <w:lang w:val="af-ZA"/>
        </w:rPr>
        <w:t>ՀՀ Լոռու մարզի Թումանյան  համայնքի կոմունալ տնտեսություն» ՀՈԱԿ-ը</w:t>
      </w:r>
      <w:r w:rsidRPr="00631CF5">
        <w:rPr>
          <w:rFonts w:ascii="GHEA Grapalat" w:eastAsia="Times New Roman" w:hAnsi="GHEA Grapalat" w:cs="Sylfaen"/>
          <w:b/>
          <w:sz w:val="24"/>
          <w:szCs w:val="24"/>
          <w:lang w:val="hy-AM"/>
        </w:rPr>
        <w:t xml:space="preserve"> </w:t>
      </w:r>
      <w:r w:rsidRPr="00631CF5">
        <w:rPr>
          <w:rFonts w:ascii="GHEA Grapalat" w:eastAsia="Times New Roman" w:hAnsi="GHEA Grapalat" w:cs="Times Armenian"/>
          <w:sz w:val="20"/>
          <w:szCs w:val="24"/>
          <w:lang w:val="af-ZA"/>
        </w:rPr>
        <w:t>(</w:t>
      </w:r>
      <w:r w:rsidRPr="00631CF5">
        <w:rPr>
          <w:rFonts w:ascii="Arial" w:eastAsia="Times New Roman" w:hAnsi="Arial" w:cs="Arial"/>
          <w:sz w:val="20"/>
          <w:szCs w:val="24"/>
          <w:lang w:val="en-US"/>
        </w:rPr>
        <w:t>այսուհետ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պատվիրատու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կողմից</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հայտարարված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մտադրություն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ունեցող</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անձանց</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այսուհետ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մասնակից</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տեղեկացնելու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պայմանների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առարկայի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անցկացման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որոշելու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նրա</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պայմանագիր</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կնքելու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մասին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ինչպես</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նաև</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օժանդակելու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հայտը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պատրաստելիս</w:t>
      </w:r>
      <w:r w:rsidRPr="00631CF5">
        <w:rPr>
          <w:rFonts w:ascii="Arial" w:eastAsia="Times New Roman" w:hAnsi="Arial" w:cs="Arial"/>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r w:rsidRPr="00631CF5">
        <w:rPr>
          <w:rFonts w:ascii="Arial" w:eastAsia="Times New Roman" w:hAnsi="Arial" w:cs="Arial"/>
          <w:sz w:val="20"/>
          <w:szCs w:val="24"/>
          <w:lang w:val="en-US"/>
        </w:rPr>
        <w:t>Հայտեր</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կարող</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ներկայացնել</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անձիք</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անկախ</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նրանց</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օտարերկրյա</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ֆիզիկական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անձ</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կազմակերպություն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քաղաքացիություն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չունեցող</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անձ</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լինելու</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հանգամանքից</w:t>
      </w:r>
      <w:r w:rsidRPr="00631CF5">
        <w:rPr>
          <w:rFonts w:ascii="Arial" w:eastAsia="Times New Roman" w:hAnsi="Arial" w:cs="Arial"/>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Times Armenian"/>
          <w:sz w:val="20"/>
          <w:szCs w:val="24"/>
          <w:lang w:val="af-ZA"/>
        </w:rPr>
      </w:pPr>
      <w:r w:rsidRPr="00631CF5">
        <w:rPr>
          <w:rFonts w:ascii="Arial" w:eastAsia="Times New Roman" w:hAnsi="Arial" w:cs="Arial"/>
          <w:sz w:val="20"/>
          <w:szCs w:val="24"/>
          <w:lang w:val="en-US"/>
        </w:rPr>
        <w:t>Սույն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կապված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հարաբերությունների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նկատմամբ</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կիրառվում</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Հայաստանի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Հանրապետության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իրավունքը</w:t>
      </w:r>
      <w:r w:rsidRPr="00631CF5">
        <w:rPr>
          <w:rFonts w:ascii="Arial" w:eastAsia="Times New Roman" w:hAnsi="Arial" w:cs="Arial"/>
          <w:sz w:val="20"/>
          <w:szCs w:val="24"/>
          <w:lang w:val="af-ZA"/>
        </w:rPr>
        <w:t>։</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հետ</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կապված</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վեճերը</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ենթակա</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քննության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Հայաստանի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Հանրապետության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դատարաններում</w:t>
      </w:r>
      <w:r w:rsidRPr="00631CF5">
        <w:rPr>
          <w:rFonts w:ascii="Arial" w:eastAsia="Times New Roman" w:hAnsi="Arial" w:cs="Arial"/>
          <w:sz w:val="20"/>
          <w:szCs w:val="24"/>
          <w:lang w:val="af-ZA"/>
        </w:rPr>
        <w:t>։</w:t>
      </w:r>
      <w:r w:rsidRPr="00631CF5">
        <w:rPr>
          <w:rFonts w:ascii="GHEA Grapalat" w:eastAsia="Times New Roman" w:hAnsi="GHEA Grapalat" w:cs="Times Armenian"/>
          <w:sz w:val="20"/>
          <w:szCs w:val="24"/>
          <w:lang w:val="af-ZA"/>
        </w:rPr>
        <w:t xml:space="preserve"> </w:t>
      </w:r>
    </w:p>
    <w:p w:rsidR="00BB1514" w:rsidRPr="00631CF5" w:rsidRDefault="00BB1514" w:rsidP="00BB1514">
      <w:pPr>
        <w:spacing w:after="0" w:line="360" w:lineRule="auto"/>
        <w:ind w:firstLine="567"/>
        <w:jc w:val="both"/>
        <w:rPr>
          <w:rFonts w:ascii="GHEA Grapalat" w:eastAsia="Times New Roman" w:hAnsi="GHEA Grapalat" w:cs="Helvetica"/>
          <w:b/>
          <w:i/>
          <w:color w:val="000000"/>
          <w:sz w:val="21"/>
          <w:szCs w:val="21"/>
          <w:u w:val="single"/>
          <w:shd w:val="clear" w:color="auto" w:fill="FFFFFF"/>
          <w:lang w:val="af-ZA"/>
        </w:rPr>
      </w:pPr>
      <w:r w:rsidRPr="00631CF5">
        <w:rPr>
          <w:rFonts w:ascii="Arial" w:eastAsia="Times New Roman" w:hAnsi="Arial" w:cs="Arial"/>
          <w:sz w:val="20"/>
          <w:szCs w:val="20"/>
          <w:lang w:val="af-ZA"/>
        </w:rPr>
        <w:t>Գնահատող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հանձնաժողովի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քարտուղարի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էլեկտրոնային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փոստի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հասցեն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Helvetica"/>
          <w:b/>
          <w:i/>
          <w:color w:val="000000"/>
          <w:sz w:val="21"/>
          <w:szCs w:val="21"/>
          <w:u w:val="single"/>
          <w:shd w:val="clear" w:color="auto" w:fill="FFFFFF"/>
          <w:lang w:val="af-ZA"/>
        </w:rPr>
        <w:t>margarita.chatinyan@yandex.com</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3A7AF1" w:rsidRPr="00FC6A11" w:rsidRDefault="003A7AF1" w:rsidP="00BB1514">
      <w:pPr>
        <w:spacing w:after="0" w:line="240" w:lineRule="auto"/>
        <w:jc w:val="center"/>
        <w:rPr>
          <w:rFonts w:ascii="Arial" w:eastAsia="Times New Roman" w:hAnsi="Arial" w:cs="Arial"/>
          <w:sz w:val="24"/>
          <w:lang w:val="af-ZA"/>
        </w:rPr>
      </w:pPr>
    </w:p>
    <w:p w:rsidR="00BB1514" w:rsidRPr="00631CF5" w:rsidRDefault="00BB1514" w:rsidP="00BB1514">
      <w:pPr>
        <w:spacing w:after="0" w:line="240" w:lineRule="auto"/>
        <w:jc w:val="center"/>
        <w:rPr>
          <w:rFonts w:ascii="GHEA Grapalat" w:eastAsia="Times New Roman" w:hAnsi="GHEA Grapalat" w:cs="Times New Roman"/>
          <w:sz w:val="24"/>
          <w:lang w:val="af-ZA"/>
        </w:rPr>
      </w:pPr>
      <w:proofErr w:type="gramStart"/>
      <w:r w:rsidRPr="00631CF5">
        <w:rPr>
          <w:rFonts w:ascii="Arial" w:eastAsia="Times New Roman" w:hAnsi="Arial" w:cs="Arial"/>
          <w:sz w:val="24"/>
          <w:lang w:val="en-US"/>
        </w:rPr>
        <w:t>ՄԱՍ</w:t>
      </w:r>
      <w:r w:rsidRPr="00631CF5">
        <w:rPr>
          <w:rFonts w:ascii="GHEA Grapalat" w:eastAsia="Times New Roman" w:hAnsi="GHEA Grapalat" w:cs="Times Armenian"/>
          <w:sz w:val="24"/>
          <w:lang w:val="af-ZA"/>
        </w:rPr>
        <w:t xml:space="preserve">  I</w:t>
      </w:r>
      <w:proofErr w:type="gramEnd"/>
    </w:p>
    <w:p w:rsidR="00BB1514" w:rsidRPr="00631CF5" w:rsidRDefault="00BB1514" w:rsidP="00BB1514">
      <w:pPr>
        <w:keepNext/>
        <w:spacing w:after="0" w:line="240" w:lineRule="auto"/>
        <w:ind w:firstLine="567"/>
        <w:jc w:val="center"/>
        <w:outlineLvl w:val="2"/>
        <w:rPr>
          <w:rFonts w:ascii="GHEA Grapalat" w:eastAsia="Times New Roman" w:hAnsi="GHEA Grapalat" w:cs="Times New Roman"/>
          <w:i/>
          <w:sz w:val="24"/>
          <w:lang w:val="af-ZA"/>
        </w:rPr>
      </w:pPr>
    </w:p>
    <w:p w:rsidR="00BB1514" w:rsidRPr="00631CF5" w:rsidRDefault="00BB1514" w:rsidP="00BB1514">
      <w:pPr>
        <w:numPr>
          <w:ilvl w:val="0"/>
          <w:numId w:val="3"/>
        </w:numPr>
        <w:spacing w:after="0" w:line="240" w:lineRule="auto"/>
        <w:jc w:val="center"/>
        <w:rPr>
          <w:rFonts w:ascii="GHEA Grapalat" w:eastAsia="Times New Roman" w:hAnsi="GHEA Grapalat" w:cs="Sylfaen"/>
          <w:b/>
          <w:sz w:val="20"/>
          <w:szCs w:val="24"/>
          <w:lang w:val="en-US"/>
        </w:rPr>
      </w:pPr>
      <w:r w:rsidRPr="00631CF5">
        <w:rPr>
          <w:rFonts w:ascii="Arial" w:eastAsia="Times New Roman" w:hAnsi="Arial" w:cs="Arial"/>
          <w:b/>
          <w:sz w:val="20"/>
          <w:szCs w:val="24"/>
          <w:lang w:val="en-US"/>
        </w:rPr>
        <w:t>ԳՆՄԱՆ</w:t>
      </w:r>
      <w:r w:rsidRPr="00631CF5">
        <w:rPr>
          <w:rFonts w:ascii="GHEA Grapalat" w:eastAsia="Times New Roman" w:hAnsi="GHEA Grapalat" w:cs="Sylfaen"/>
          <w:b/>
          <w:sz w:val="20"/>
          <w:szCs w:val="24"/>
          <w:lang w:val="en-US"/>
        </w:rPr>
        <w:t xml:space="preserve">  </w:t>
      </w:r>
      <w:r w:rsidRPr="00631CF5">
        <w:rPr>
          <w:rFonts w:ascii="Arial" w:eastAsia="Times New Roman" w:hAnsi="Arial" w:cs="Arial"/>
          <w:b/>
          <w:sz w:val="20"/>
          <w:szCs w:val="24"/>
          <w:lang w:val="en-US"/>
        </w:rPr>
        <w:t>ԱՌԱՐԿԱՅԻ</w:t>
      </w:r>
      <w:r w:rsidRPr="00631CF5">
        <w:rPr>
          <w:rFonts w:ascii="GHEA Grapalat" w:eastAsia="Times New Roman" w:hAnsi="GHEA Grapalat" w:cs="Sylfaen"/>
          <w:b/>
          <w:sz w:val="20"/>
          <w:szCs w:val="24"/>
          <w:lang w:val="en-US"/>
        </w:rPr>
        <w:t xml:space="preserve">  </w:t>
      </w:r>
      <w:r w:rsidRPr="00631CF5">
        <w:rPr>
          <w:rFonts w:ascii="Arial" w:eastAsia="Times New Roman" w:hAnsi="Arial" w:cs="Arial"/>
          <w:b/>
          <w:sz w:val="20"/>
          <w:szCs w:val="24"/>
          <w:lang w:val="en-US"/>
        </w:rPr>
        <w:t>ԲՆՈՒԹԱԳԻՐԸ</w:t>
      </w:r>
    </w:p>
    <w:p w:rsidR="00BB1514" w:rsidRPr="00631CF5" w:rsidRDefault="00BB1514" w:rsidP="00BB1514">
      <w:pPr>
        <w:spacing w:after="0" w:line="240" w:lineRule="auto"/>
        <w:ind w:left="360"/>
        <w:jc w:val="center"/>
        <w:rPr>
          <w:rFonts w:ascii="GHEA Grapalat" w:eastAsia="Times New Roman" w:hAnsi="GHEA Grapalat" w:cs="Sylfaen"/>
          <w:b/>
          <w:sz w:val="20"/>
          <w:szCs w:val="24"/>
          <w:lang w:val="en-US"/>
        </w:rPr>
      </w:pPr>
    </w:p>
    <w:p w:rsidR="00BB1514" w:rsidRPr="00631CF5" w:rsidRDefault="00BB1514" w:rsidP="00BB1514">
      <w:pPr>
        <w:keepNext/>
        <w:spacing w:after="0" w:line="240" w:lineRule="auto"/>
        <w:ind w:firstLine="567"/>
        <w:jc w:val="both"/>
        <w:outlineLvl w:val="2"/>
        <w:rPr>
          <w:rFonts w:ascii="GHEA Grapalat" w:eastAsia="Times New Roman" w:hAnsi="GHEA Grapalat" w:cs="Times New Roman"/>
          <w:sz w:val="20"/>
          <w:szCs w:val="20"/>
          <w:lang w:val="af-ZA"/>
        </w:rPr>
      </w:pPr>
      <w:r w:rsidRPr="00631CF5">
        <w:rPr>
          <w:rFonts w:ascii="GHEA Grapalat" w:eastAsia="Times New Roman" w:hAnsi="GHEA Grapalat" w:cs="Sylfaen"/>
          <w:sz w:val="20"/>
          <w:szCs w:val="20"/>
          <w:lang w:val="en-AU"/>
        </w:rPr>
        <w:t xml:space="preserve">1.1 </w:t>
      </w:r>
      <w:r w:rsidRPr="00631CF5">
        <w:rPr>
          <w:rFonts w:ascii="Arial" w:eastAsia="Times New Roman" w:hAnsi="Arial" w:cs="Arial"/>
          <w:sz w:val="20"/>
          <w:szCs w:val="20"/>
          <w:lang w:val="en-AU"/>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AU"/>
        </w:rPr>
        <w:t>առարկա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AU"/>
        </w:rPr>
        <w:t>է</w:t>
      </w:r>
      <w:r w:rsidRPr="00631CF5">
        <w:rPr>
          <w:rFonts w:ascii="GHEA Grapalat" w:eastAsia="Times New Roman" w:hAnsi="GHEA Grapalat" w:cs="Sylfaen"/>
          <w:sz w:val="20"/>
          <w:szCs w:val="20"/>
          <w:lang w:val="af-ZA"/>
        </w:rPr>
        <w:t xml:space="preserve"> </w:t>
      </w:r>
      <w:proofErr w:type="gramStart"/>
      <w:r w:rsidRPr="00631CF5">
        <w:rPr>
          <w:rFonts w:ascii="Arial" w:eastAsia="Times New Roman" w:hAnsi="Arial" w:cs="Arial"/>
          <w:sz w:val="20"/>
          <w:szCs w:val="20"/>
          <w:lang w:val="en-AU"/>
        </w:rPr>
        <w:t>հանդիսանում</w:t>
      </w:r>
      <w:r w:rsidRPr="00631CF5">
        <w:rPr>
          <w:rFonts w:ascii="GHEA Grapalat" w:eastAsia="Times New Roman" w:hAnsi="GHEA Grapalat" w:cs="Sylfaen"/>
          <w:sz w:val="20"/>
          <w:szCs w:val="20"/>
          <w:lang w:val="af-ZA"/>
        </w:rPr>
        <w:t xml:space="preserve">  </w:t>
      </w:r>
      <w:r w:rsidRPr="00631CF5">
        <w:rPr>
          <w:rFonts w:ascii="GHEA Grapalat" w:eastAsia="Times New Roman" w:hAnsi="GHEA Grapalat" w:cs="Times New Roman"/>
          <w:b/>
          <w:sz w:val="20"/>
          <w:szCs w:val="20"/>
          <w:lang w:val="af-ZA"/>
        </w:rPr>
        <w:t>«</w:t>
      </w:r>
      <w:proofErr w:type="gramEnd"/>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ԹՈՒՄԱՆՅԱՆ</w:t>
      </w:r>
      <w:r w:rsidRPr="00631CF5">
        <w:rPr>
          <w:rFonts w:ascii="GHEA Grapalat" w:eastAsia="Times New Roman" w:hAnsi="GHEA Grapalat" w:cs="Times New Roman"/>
          <w:b/>
          <w:sz w:val="20"/>
          <w:szCs w:val="20"/>
          <w:lang w:val="hy-AM"/>
        </w:rPr>
        <w:t xml:space="preserve"> </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ՀԱՄԱՅՆՔ</w:t>
      </w:r>
      <w:r w:rsidRPr="00631CF5">
        <w:rPr>
          <w:rFonts w:ascii="Arial" w:eastAsia="Times New Roman" w:hAnsi="Arial" w:cs="Arial"/>
          <w:b/>
          <w:sz w:val="20"/>
          <w:szCs w:val="20"/>
          <w:lang w:val="hy-AM"/>
        </w:rPr>
        <w:t>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ԿՈՄՈՒՆԱԼ</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ՏՆՏԵՍՈՒԹՅՈՒՆ</w:t>
      </w:r>
      <w:r w:rsidRPr="00631CF5">
        <w:rPr>
          <w:rFonts w:ascii="GHEA Grapalat" w:eastAsia="Times New Roman" w:hAnsi="GHEA Grapalat" w:cs="Times New Roman"/>
          <w:b/>
          <w:sz w:val="20"/>
          <w:szCs w:val="20"/>
          <w:lang w:val="af-ZA"/>
        </w:rPr>
        <w:t>»</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ՀՈԱԿ</w:t>
      </w:r>
      <w:r w:rsidRPr="00631CF5">
        <w:rPr>
          <w:rFonts w:ascii="GHEA Grapalat" w:eastAsia="Times New Roman" w:hAnsi="GHEA Grapalat" w:cs="Times New Roman"/>
          <w:b/>
          <w:sz w:val="20"/>
          <w:szCs w:val="20"/>
          <w:lang w:val="af-ZA"/>
        </w:rPr>
        <w:t>-</w:t>
      </w:r>
      <w:r w:rsidRPr="00631CF5">
        <w:rPr>
          <w:rFonts w:ascii="Arial" w:eastAsia="Times New Roman" w:hAnsi="Arial" w:cs="Arial"/>
          <w:b/>
          <w:sz w:val="20"/>
          <w:szCs w:val="20"/>
          <w:lang w:val="en-US"/>
        </w:rPr>
        <w:t>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sz w:val="20"/>
          <w:szCs w:val="20"/>
          <w:lang w:val="en-AU"/>
        </w:rPr>
        <w:t>կարիքների</w:t>
      </w:r>
      <w:r w:rsidRPr="00631CF5">
        <w:rPr>
          <w:rFonts w:ascii="GHEA Grapalat" w:eastAsia="Times New Roman" w:hAnsi="GHEA Grapalat" w:cs="Times Armenian"/>
          <w:sz w:val="20"/>
          <w:szCs w:val="20"/>
          <w:lang w:val="af-ZA"/>
        </w:rPr>
        <w:t xml:space="preserve"> </w:t>
      </w:r>
      <w:r w:rsidRPr="00631CF5">
        <w:rPr>
          <w:rFonts w:ascii="Arial" w:eastAsia="Times New Roman" w:hAnsi="Arial" w:cs="Arial"/>
          <w:sz w:val="20"/>
          <w:szCs w:val="20"/>
          <w:lang w:val="en-AU"/>
        </w:rPr>
        <w:t>համար</w:t>
      </w:r>
      <w:r w:rsidRPr="00631CF5">
        <w:rPr>
          <w:rFonts w:ascii="GHEA Grapalat" w:eastAsia="Times New Roman" w:hAnsi="GHEA Grapalat" w:cs="Times Armenian"/>
          <w:sz w:val="20"/>
          <w:szCs w:val="20"/>
          <w:lang w:val="af-ZA"/>
        </w:rPr>
        <w:t xml:space="preserve">` </w:t>
      </w:r>
      <w:r w:rsidRPr="00631CF5">
        <w:rPr>
          <w:rFonts w:ascii="GHEA Grapalat" w:eastAsia="Times New Roman" w:hAnsi="GHEA Grapalat" w:cs="Times New Roman"/>
          <w:sz w:val="20"/>
          <w:szCs w:val="20"/>
          <w:lang w:val="af-ZA"/>
        </w:rPr>
        <w:t>«</w:t>
      </w:r>
      <w:r w:rsidRPr="00631CF5">
        <w:rPr>
          <w:rFonts w:ascii="Arial" w:eastAsia="Times New Roman" w:hAnsi="Arial" w:cs="Arial"/>
          <w:b/>
          <w:sz w:val="20"/>
          <w:szCs w:val="20"/>
          <w:lang w:val="af-ZA"/>
        </w:rPr>
        <w:t>ԹՈՒՄԱՆՅԱՆ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ՀԱՄԱՅՆՔԻ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ԴՍԵՂ</w:t>
      </w:r>
      <w:r w:rsidRPr="00631CF5">
        <w:rPr>
          <w:rFonts w:ascii="GHEA Grapalat" w:eastAsia="Times New Roman" w:hAnsi="GHEA Grapalat" w:cs="Times New Roman"/>
          <w:b/>
          <w:sz w:val="20"/>
          <w:szCs w:val="20"/>
          <w:lang w:val="af-ZA"/>
        </w:rPr>
        <w:t xml:space="preserve"> </w:t>
      </w:r>
      <w:r w:rsidR="007913DD" w:rsidRPr="00631CF5">
        <w:rPr>
          <w:rFonts w:ascii="Arial" w:eastAsia="Times New Roman" w:hAnsi="Arial" w:cs="Arial"/>
          <w:b/>
          <w:sz w:val="20"/>
          <w:szCs w:val="20"/>
          <w:lang w:val="hy-AM"/>
        </w:rPr>
        <w:t>ԵՎ</w:t>
      </w:r>
      <w:r w:rsidR="007913DD" w:rsidRPr="00631CF5">
        <w:rPr>
          <w:rFonts w:ascii="GHEA Grapalat" w:eastAsia="Times New Roman" w:hAnsi="GHEA Grapalat" w:cs="Arial"/>
          <w:b/>
          <w:sz w:val="20"/>
          <w:szCs w:val="20"/>
          <w:lang w:val="hy-AM"/>
        </w:rPr>
        <w:t xml:space="preserve"> </w:t>
      </w:r>
      <w:r w:rsidR="007913DD" w:rsidRPr="00631CF5">
        <w:rPr>
          <w:rFonts w:ascii="Arial" w:eastAsia="Times New Roman" w:hAnsi="Arial" w:cs="Arial"/>
          <w:b/>
          <w:sz w:val="20"/>
          <w:szCs w:val="20"/>
          <w:lang w:val="hy-AM"/>
        </w:rPr>
        <w:t>ՉԿԱԼՈՎ</w:t>
      </w:r>
      <w:r w:rsidR="007913DD" w:rsidRPr="00631CF5">
        <w:rPr>
          <w:rFonts w:ascii="GHEA Grapalat" w:eastAsia="Times New Roman" w:hAnsi="GHEA Grapalat" w:cs="Arial"/>
          <w:b/>
          <w:sz w:val="20"/>
          <w:szCs w:val="20"/>
          <w:lang w:val="hy-AM"/>
        </w:rPr>
        <w:t xml:space="preserve"> </w:t>
      </w:r>
      <w:r w:rsidRPr="00631CF5">
        <w:rPr>
          <w:rFonts w:ascii="Arial" w:eastAsia="Times New Roman" w:hAnsi="Arial" w:cs="Arial"/>
          <w:b/>
          <w:sz w:val="20"/>
          <w:szCs w:val="20"/>
          <w:lang w:val="af-ZA"/>
        </w:rPr>
        <w:t>ԲՆԱԿԱՎԱՅՐԻ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ԿԵՆՑԱՂԱՅԻՆ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ԱՂԲԱՀԱՆՈՒԹՅԱՆ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AU"/>
        </w:rPr>
        <w:t>ձեռքբերումը</w:t>
      </w:r>
      <w:r w:rsidRPr="00631CF5">
        <w:rPr>
          <w:rFonts w:ascii="GHEA Grapalat" w:eastAsia="Times New Roman" w:hAnsi="GHEA Grapalat" w:cs="Times New Roman"/>
          <w:sz w:val="20"/>
          <w:szCs w:val="20"/>
          <w:lang w:val="en-AU"/>
        </w:rPr>
        <w:t xml:space="preserve"> (</w:t>
      </w:r>
      <w:r w:rsidRPr="00631CF5">
        <w:rPr>
          <w:rFonts w:ascii="Arial" w:eastAsia="Times New Roman" w:hAnsi="Arial" w:cs="Arial"/>
          <w:sz w:val="20"/>
          <w:szCs w:val="20"/>
          <w:lang w:val="en-AU"/>
        </w:rPr>
        <w:t>այսուհետ</w:t>
      </w:r>
      <w:r w:rsidRPr="00631CF5">
        <w:rPr>
          <w:rFonts w:ascii="GHEA Grapalat" w:eastAsia="Times New Roman" w:hAnsi="GHEA Grapalat" w:cs="Times New Roman"/>
          <w:sz w:val="20"/>
          <w:szCs w:val="20"/>
          <w:lang w:val="en-AU"/>
        </w:rPr>
        <w:t xml:space="preserve">` </w:t>
      </w:r>
      <w:r w:rsidRPr="00631CF5">
        <w:rPr>
          <w:rFonts w:ascii="Arial" w:eastAsia="Times New Roman" w:hAnsi="Arial" w:cs="Arial"/>
          <w:sz w:val="20"/>
          <w:szCs w:val="20"/>
          <w:lang w:val="en-AU"/>
        </w:rPr>
        <w:t>նաև</w:t>
      </w:r>
      <w:r w:rsidRPr="00631CF5">
        <w:rPr>
          <w:rFonts w:ascii="GHEA Grapalat" w:eastAsia="Times New Roman" w:hAnsi="GHEA Grapalat" w:cs="Times New Roman"/>
          <w:sz w:val="20"/>
          <w:szCs w:val="20"/>
          <w:lang w:val="en-AU"/>
        </w:rPr>
        <w:t xml:space="preserve"> </w:t>
      </w:r>
      <w:r w:rsidRPr="00631CF5">
        <w:rPr>
          <w:rFonts w:ascii="Arial" w:eastAsia="Times New Roman" w:hAnsi="Arial" w:cs="Arial"/>
          <w:sz w:val="20"/>
          <w:szCs w:val="20"/>
          <w:lang w:val="en-AU"/>
        </w:rPr>
        <w:t>ծառայություն</w:t>
      </w:r>
      <w:r w:rsidRPr="00631CF5">
        <w:rPr>
          <w:rFonts w:ascii="GHEA Grapalat" w:eastAsia="Times New Roman" w:hAnsi="GHEA Grapalat" w:cs="Times New Roman"/>
          <w:sz w:val="20"/>
          <w:szCs w:val="20"/>
          <w:lang w:val="en-AU"/>
        </w:rPr>
        <w:t>)</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AU"/>
        </w:rPr>
        <w:t>որոնք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AU"/>
        </w:rPr>
        <w:t>խմբավորված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AU"/>
        </w:rPr>
        <w:t>են</w:t>
      </w:r>
      <w:r w:rsidRPr="00631CF5">
        <w:rPr>
          <w:rFonts w:ascii="GHEA Grapalat" w:eastAsia="Times New Roman" w:hAnsi="GHEA Grapalat" w:cs="Times New Roman"/>
          <w:sz w:val="20"/>
          <w:szCs w:val="20"/>
          <w:lang w:val="af-ZA"/>
        </w:rPr>
        <w:t xml:space="preserve"> «</w:t>
      </w:r>
      <w:r w:rsidRPr="00631CF5">
        <w:rPr>
          <w:rFonts w:ascii="GHEA Grapalat" w:eastAsia="Times New Roman" w:hAnsi="GHEA Grapalat" w:cs="Times New Roman"/>
          <w:sz w:val="20"/>
          <w:szCs w:val="20"/>
          <w:lang w:val="en-US"/>
        </w:rPr>
        <w:t>1</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AU"/>
        </w:rPr>
        <w:t>չափաբաժնում</w:t>
      </w:r>
      <w:r w:rsidRPr="00631CF5">
        <w:rPr>
          <w:rFonts w:ascii="GHEA Grapalat" w:eastAsia="Times New Roman"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043"/>
        <w:gridCol w:w="6777"/>
      </w:tblGrid>
      <w:tr w:rsidR="007913DD" w:rsidRPr="00631CF5" w:rsidTr="00631CF5">
        <w:tc>
          <w:tcPr>
            <w:tcW w:w="1530" w:type="dxa"/>
            <w:vAlign w:val="center"/>
          </w:tcPr>
          <w:p w:rsidR="007913DD" w:rsidRPr="00631CF5" w:rsidRDefault="007913DD" w:rsidP="00BB1514">
            <w:pPr>
              <w:spacing w:after="0" w:line="240" w:lineRule="auto"/>
              <w:jc w:val="center"/>
              <w:rPr>
                <w:rFonts w:ascii="GHEA Grapalat" w:eastAsia="Times New Roman" w:hAnsi="GHEA Grapalat" w:cs="Times New Roman"/>
                <w:b/>
                <w:bCs/>
                <w:i/>
                <w:iCs/>
                <w:sz w:val="14"/>
                <w:szCs w:val="14"/>
                <w:lang w:val="af-ZA"/>
              </w:rPr>
            </w:pPr>
            <w:r w:rsidRPr="00631CF5">
              <w:rPr>
                <w:rFonts w:ascii="Arial" w:eastAsia="Times New Roman" w:hAnsi="Arial" w:cs="Arial"/>
                <w:b/>
                <w:bCs/>
                <w:i/>
                <w:iCs/>
                <w:sz w:val="14"/>
                <w:szCs w:val="14"/>
                <w:lang w:val="af-ZA"/>
              </w:rPr>
              <w:t>Չափաբաժինների</w:t>
            </w:r>
            <w:r w:rsidRPr="00631CF5">
              <w:rPr>
                <w:rFonts w:ascii="GHEA Grapalat" w:eastAsia="Times New Roman" w:hAnsi="GHEA Grapalat" w:cs="Times New Roman"/>
                <w:b/>
                <w:bCs/>
                <w:i/>
                <w:iCs/>
                <w:sz w:val="14"/>
                <w:szCs w:val="14"/>
                <w:lang w:val="af-ZA"/>
              </w:rPr>
              <w:t xml:space="preserve"> </w:t>
            </w:r>
            <w:r w:rsidRPr="00631CF5">
              <w:rPr>
                <w:rFonts w:ascii="Arial" w:eastAsia="Times New Roman" w:hAnsi="Arial" w:cs="Arial"/>
                <w:b/>
                <w:bCs/>
                <w:i/>
                <w:iCs/>
                <w:sz w:val="14"/>
                <w:szCs w:val="14"/>
                <w:lang w:val="af-ZA"/>
              </w:rPr>
              <w:t>համարները</w:t>
            </w:r>
          </w:p>
        </w:tc>
        <w:tc>
          <w:tcPr>
            <w:tcW w:w="2043" w:type="dxa"/>
            <w:vAlign w:val="center"/>
          </w:tcPr>
          <w:p w:rsidR="007913DD" w:rsidRPr="00631CF5" w:rsidRDefault="007913DD" w:rsidP="007913DD">
            <w:pPr>
              <w:spacing w:after="0" w:line="240" w:lineRule="auto"/>
              <w:jc w:val="center"/>
              <w:rPr>
                <w:rFonts w:ascii="GHEA Grapalat" w:eastAsia="Times New Roman" w:hAnsi="GHEA Grapalat" w:cs="Times New Roman"/>
                <w:b/>
                <w:bCs/>
                <w:i/>
                <w:iCs/>
                <w:sz w:val="20"/>
                <w:szCs w:val="20"/>
                <w:lang w:val="af-ZA"/>
              </w:rPr>
            </w:pPr>
            <w:r w:rsidRPr="00631CF5">
              <w:rPr>
                <w:rFonts w:ascii="Arial" w:eastAsia="Times New Roman" w:hAnsi="Arial" w:cs="Arial"/>
                <w:b/>
                <w:bCs/>
                <w:i/>
                <w:iCs/>
                <w:sz w:val="14"/>
                <w:szCs w:val="14"/>
                <w:lang w:val="hy-AM"/>
              </w:rPr>
              <w:t>գնման</w:t>
            </w:r>
            <w:r w:rsidRPr="00631CF5">
              <w:rPr>
                <w:rFonts w:ascii="GHEA Grapalat" w:eastAsia="Times New Roman" w:hAnsi="GHEA Grapalat" w:cs="Times New Roman"/>
                <w:b/>
                <w:bCs/>
                <w:i/>
                <w:iCs/>
                <w:sz w:val="14"/>
                <w:szCs w:val="14"/>
                <w:lang w:val="en-US"/>
              </w:rPr>
              <w:t xml:space="preserve"> </w:t>
            </w:r>
            <w:r w:rsidRPr="00631CF5">
              <w:rPr>
                <w:rFonts w:ascii="GHEA Grapalat" w:eastAsia="Times New Roman" w:hAnsi="GHEA Grapalat" w:cs="Times New Roman"/>
                <w:b/>
                <w:bCs/>
                <w:i/>
                <w:iCs/>
                <w:sz w:val="14"/>
                <w:szCs w:val="14"/>
                <w:lang w:val="hy-AM"/>
              </w:rPr>
              <w:t xml:space="preserve"> </w:t>
            </w:r>
            <w:r w:rsidRPr="00631CF5">
              <w:rPr>
                <w:rFonts w:ascii="Arial" w:eastAsia="Times New Roman" w:hAnsi="Arial" w:cs="Arial"/>
                <w:b/>
                <w:bCs/>
                <w:i/>
                <w:iCs/>
                <w:sz w:val="14"/>
                <w:szCs w:val="14"/>
                <w:lang w:val="hy-AM"/>
              </w:rPr>
              <w:t>գինը</w:t>
            </w:r>
          </w:p>
        </w:tc>
        <w:tc>
          <w:tcPr>
            <w:tcW w:w="6777" w:type="dxa"/>
            <w:vAlign w:val="center"/>
          </w:tcPr>
          <w:p w:rsidR="007913DD" w:rsidRPr="00631CF5" w:rsidRDefault="007913DD" w:rsidP="00BB1514">
            <w:pPr>
              <w:spacing w:after="0" w:line="240" w:lineRule="auto"/>
              <w:jc w:val="center"/>
              <w:rPr>
                <w:rFonts w:ascii="GHEA Grapalat" w:eastAsia="Times New Roman" w:hAnsi="GHEA Grapalat" w:cs="Times New Roman"/>
                <w:b/>
                <w:bCs/>
                <w:i/>
                <w:iCs/>
                <w:sz w:val="20"/>
                <w:szCs w:val="20"/>
                <w:lang w:val="af-ZA"/>
              </w:rPr>
            </w:pPr>
            <w:r w:rsidRPr="00631CF5">
              <w:rPr>
                <w:rFonts w:ascii="Arial" w:eastAsia="Times New Roman" w:hAnsi="Arial" w:cs="Arial"/>
                <w:b/>
                <w:bCs/>
                <w:i/>
                <w:iCs/>
                <w:sz w:val="20"/>
                <w:szCs w:val="20"/>
                <w:lang w:val="af-ZA"/>
              </w:rPr>
              <w:t>Չափաբաժնի</w:t>
            </w:r>
            <w:r w:rsidRPr="00631CF5">
              <w:rPr>
                <w:rFonts w:ascii="GHEA Grapalat" w:eastAsia="Times New Roman" w:hAnsi="GHEA Grapalat" w:cs="Times New Roman"/>
                <w:b/>
                <w:bCs/>
                <w:i/>
                <w:iCs/>
                <w:sz w:val="20"/>
                <w:szCs w:val="20"/>
                <w:lang w:val="af-ZA"/>
              </w:rPr>
              <w:t xml:space="preserve"> </w:t>
            </w:r>
            <w:r w:rsidRPr="00631CF5">
              <w:rPr>
                <w:rFonts w:ascii="Arial" w:eastAsia="Times New Roman" w:hAnsi="Arial" w:cs="Arial"/>
                <w:b/>
                <w:bCs/>
                <w:i/>
                <w:iCs/>
                <w:sz w:val="20"/>
                <w:szCs w:val="20"/>
                <w:lang w:val="af-ZA"/>
              </w:rPr>
              <w:t>անվանումը</w:t>
            </w:r>
          </w:p>
        </w:tc>
      </w:tr>
      <w:tr w:rsidR="007913DD" w:rsidRPr="00631CF5" w:rsidTr="00631CF5">
        <w:tc>
          <w:tcPr>
            <w:tcW w:w="1530" w:type="dxa"/>
            <w:vAlign w:val="center"/>
          </w:tcPr>
          <w:p w:rsidR="007913DD" w:rsidRPr="00631CF5" w:rsidRDefault="007913DD" w:rsidP="00BB1514">
            <w:pPr>
              <w:spacing w:after="0" w:line="240" w:lineRule="auto"/>
              <w:jc w:val="center"/>
              <w:rPr>
                <w:rFonts w:ascii="GHEA Grapalat" w:eastAsia="Times New Roman" w:hAnsi="GHEA Grapalat" w:cs="Times New Roman"/>
                <w:sz w:val="16"/>
                <w:szCs w:val="20"/>
                <w:lang w:val="af-ZA"/>
              </w:rPr>
            </w:pPr>
            <w:r w:rsidRPr="00631CF5">
              <w:rPr>
                <w:rFonts w:ascii="GHEA Grapalat" w:eastAsia="Times New Roman" w:hAnsi="GHEA Grapalat" w:cs="Times New Roman"/>
                <w:sz w:val="16"/>
                <w:szCs w:val="20"/>
                <w:lang w:val="af-ZA"/>
              </w:rPr>
              <w:t>1</w:t>
            </w:r>
          </w:p>
        </w:tc>
        <w:tc>
          <w:tcPr>
            <w:tcW w:w="2043" w:type="dxa"/>
            <w:vAlign w:val="center"/>
          </w:tcPr>
          <w:p w:rsidR="007913DD" w:rsidRPr="003D15EB" w:rsidRDefault="003D15EB" w:rsidP="00BB1514">
            <w:pPr>
              <w:spacing w:after="0" w:line="240" w:lineRule="auto"/>
              <w:jc w:val="center"/>
              <w:rPr>
                <w:rFonts w:ascii="GHEA Grapalat" w:eastAsia="Times New Roman" w:hAnsi="GHEA Grapalat" w:cs="Arial"/>
                <w:b/>
                <w:sz w:val="20"/>
                <w:szCs w:val="20"/>
                <w:lang w:val="hy-AM"/>
              </w:rPr>
            </w:pPr>
            <w:r w:rsidRPr="003D15EB">
              <w:rPr>
                <w:rFonts w:ascii="GHEA Grapalat" w:eastAsia="Times New Roman" w:hAnsi="GHEA Grapalat" w:cs="Arial"/>
                <w:b/>
                <w:sz w:val="20"/>
                <w:szCs w:val="20"/>
                <w:lang w:val="hy-AM"/>
              </w:rPr>
              <w:t xml:space="preserve">2 </w:t>
            </w:r>
            <w:r w:rsidR="007F22DE" w:rsidRPr="007F22DE">
              <w:rPr>
                <w:rFonts w:ascii="GHEA Grapalat" w:eastAsia="Times New Roman" w:hAnsi="GHEA Grapalat" w:cs="Arial"/>
                <w:b/>
                <w:sz w:val="20"/>
                <w:szCs w:val="20"/>
                <w:lang w:val="hy-AM"/>
              </w:rPr>
              <w:t>5</w:t>
            </w:r>
            <w:r w:rsidR="00631CF5" w:rsidRPr="00631CF5">
              <w:rPr>
                <w:rFonts w:ascii="GHEA Grapalat" w:eastAsia="Times New Roman" w:hAnsi="GHEA Grapalat" w:cs="Arial"/>
                <w:b/>
                <w:sz w:val="20"/>
                <w:szCs w:val="20"/>
                <w:lang w:val="hy-AM"/>
              </w:rPr>
              <w:t>00 000</w:t>
            </w:r>
          </w:p>
          <w:p w:rsidR="007913DD" w:rsidRPr="00631CF5" w:rsidRDefault="007913DD" w:rsidP="007913DD">
            <w:pPr>
              <w:spacing w:after="0" w:line="240" w:lineRule="auto"/>
              <w:jc w:val="center"/>
              <w:rPr>
                <w:rFonts w:ascii="GHEA Grapalat" w:eastAsia="Times New Roman" w:hAnsi="GHEA Grapalat" w:cs="Times New Roman"/>
                <w:sz w:val="20"/>
                <w:szCs w:val="20"/>
                <w:u w:val="single"/>
                <w:vertAlign w:val="subscript"/>
                <w:lang w:val="af-ZA"/>
              </w:rPr>
            </w:pPr>
          </w:p>
        </w:tc>
        <w:tc>
          <w:tcPr>
            <w:tcW w:w="6777" w:type="dxa"/>
            <w:vAlign w:val="center"/>
          </w:tcPr>
          <w:p w:rsidR="007913DD" w:rsidRPr="00631CF5" w:rsidRDefault="007913DD" w:rsidP="00BB1514">
            <w:pPr>
              <w:spacing w:after="0" w:line="240" w:lineRule="auto"/>
              <w:jc w:val="center"/>
              <w:rPr>
                <w:rFonts w:ascii="GHEA Grapalat" w:eastAsia="Times New Roman" w:hAnsi="GHEA Grapalat" w:cs="Times New Roman"/>
                <w:b/>
                <w:sz w:val="20"/>
                <w:szCs w:val="20"/>
                <w:lang w:val="af-ZA"/>
              </w:rPr>
            </w:pPr>
            <w:r w:rsidRPr="00631CF5">
              <w:rPr>
                <w:rFonts w:ascii="Arial" w:eastAsia="Times New Roman" w:hAnsi="Arial" w:cs="Arial"/>
                <w:b/>
                <w:sz w:val="20"/>
                <w:szCs w:val="20"/>
                <w:lang w:val="af-ZA"/>
              </w:rPr>
              <w:t>ԹՈՒՄԱՆՅԱՆ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ՀԱՄԱՅՆՔԻ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ԴՍԵՂ</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ԵՎ</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ՉԿԱԼՈՎ</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af-ZA"/>
              </w:rPr>
              <w:t>ԲՆԱԿԱՎԱՅՐԻ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ԿԵՆՑԱՂԱՅԻՆ</w:t>
            </w:r>
            <w:r w:rsidRPr="00631CF5">
              <w:rPr>
                <w:rFonts w:ascii="GHEA Grapalat" w:eastAsia="Times New Roman" w:hAnsi="GHEA Grapalat" w:cs="Times New Roman"/>
                <w:b/>
                <w:sz w:val="20"/>
                <w:szCs w:val="20"/>
                <w:lang w:val="af-ZA"/>
              </w:rPr>
              <w:t xml:space="preserve"> </w:t>
            </w:r>
          </w:p>
          <w:p w:rsidR="007913DD" w:rsidRPr="00631CF5" w:rsidRDefault="007913DD" w:rsidP="00BB1514">
            <w:pPr>
              <w:spacing w:after="0" w:line="240" w:lineRule="auto"/>
              <w:jc w:val="center"/>
              <w:rPr>
                <w:rFonts w:ascii="GHEA Grapalat" w:eastAsia="Times New Roman" w:hAnsi="GHEA Grapalat" w:cs="Times New Roman"/>
                <w:sz w:val="20"/>
                <w:szCs w:val="20"/>
                <w:u w:val="single"/>
                <w:vertAlign w:val="subscript"/>
                <w:lang w:val="af-ZA"/>
              </w:rPr>
            </w:pPr>
            <w:r w:rsidRPr="00631CF5">
              <w:rPr>
                <w:rFonts w:ascii="Arial" w:eastAsia="Times New Roman" w:hAnsi="Arial" w:cs="Arial"/>
                <w:b/>
                <w:sz w:val="20"/>
                <w:szCs w:val="20"/>
                <w:lang w:val="af-ZA"/>
              </w:rPr>
              <w:t>ԱՂԲԱՀԱՆՈՒԹՅԱՆ</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af-ZA"/>
              </w:rPr>
              <w:t>ԾԱՌԱՅՈՒԹՅՈՒՆՆԵՐ</w:t>
            </w:r>
          </w:p>
        </w:tc>
      </w:tr>
    </w:tbl>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af-ZA"/>
        </w:rPr>
        <w:t>Ծառայության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տեխնիկական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բնութագրերը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ինչպես</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մասնագիրը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տեխնիկական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տվյալները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այլ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ոչ</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գնային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պայմանների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ամբողջական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համարժեք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նկարագրությունը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կազմում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են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կնքվելիք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պայմանագրի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անբաժանելի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մասը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որի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նախագիծը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ներկայացված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հրավերի</w:t>
      </w:r>
      <w:r w:rsidRPr="00631CF5">
        <w:rPr>
          <w:rFonts w:ascii="GHEA Grapalat" w:eastAsia="Times New Roman" w:hAnsi="GHEA Grapalat" w:cs="Times New Roman"/>
          <w:sz w:val="20"/>
          <w:szCs w:val="20"/>
          <w:lang w:val="af-ZA"/>
        </w:rPr>
        <w:t xml:space="preserve"> N 6 </w:t>
      </w:r>
      <w:r w:rsidRPr="00631CF5">
        <w:rPr>
          <w:rFonts w:ascii="Arial" w:eastAsia="Times New Roman" w:hAnsi="Arial" w:cs="Arial"/>
          <w:sz w:val="20"/>
          <w:szCs w:val="20"/>
          <w:lang w:val="af-ZA"/>
        </w:rPr>
        <w:t>հավելվածում։</w:t>
      </w:r>
    </w:p>
    <w:p w:rsidR="00BB1514" w:rsidRPr="00631CF5" w:rsidRDefault="00BB1514" w:rsidP="00BB1514">
      <w:pPr>
        <w:spacing w:after="0" w:line="240" w:lineRule="auto"/>
        <w:ind w:firstLine="567"/>
        <w:rPr>
          <w:rFonts w:ascii="GHEA Grapalat" w:eastAsia="Times New Roman" w:hAnsi="GHEA Grapalat" w:cs="Sylfaen"/>
          <w:i/>
          <w:sz w:val="20"/>
          <w:szCs w:val="24"/>
          <w:lang w:val="es-ES"/>
        </w:rPr>
      </w:pPr>
    </w:p>
    <w:p w:rsidR="00BB1514" w:rsidRPr="00631CF5" w:rsidRDefault="00BB1514" w:rsidP="00BB1514">
      <w:pPr>
        <w:spacing w:after="0" w:line="240" w:lineRule="auto"/>
        <w:jc w:val="center"/>
        <w:rPr>
          <w:rFonts w:ascii="GHEA Grapalat" w:eastAsia="Times New Roman" w:hAnsi="GHEA Grapalat" w:cs="Times New Roman"/>
          <w:b/>
          <w:sz w:val="20"/>
          <w:szCs w:val="24"/>
          <w:lang w:val="es-ES"/>
        </w:rPr>
      </w:pPr>
      <w:r w:rsidRPr="00631CF5">
        <w:rPr>
          <w:rFonts w:ascii="GHEA Grapalat" w:eastAsia="Times New Roman" w:hAnsi="GHEA Grapalat" w:cs="Times New Roman"/>
          <w:b/>
          <w:sz w:val="20"/>
          <w:szCs w:val="24"/>
          <w:lang w:val="es-ES"/>
        </w:rPr>
        <w:t xml:space="preserve">2.  </w:t>
      </w:r>
      <w:r w:rsidRPr="00631CF5">
        <w:rPr>
          <w:rFonts w:ascii="Arial" w:eastAsia="Times New Roman" w:hAnsi="Arial" w:cs="Arial"/>
          <w:b/>
          <w:sz w:val="20"/>
          <w:szCs w:val="24"/>
          <w:lang w:val="en-US"/>
        </w:rPr>
        <w:t>ՄԱՍՆԱԿՑԻ</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ՄԱՍՆԱԿՑՈՒԹՅԱՆ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ԻՐԱՎՈՒՆՔԻ</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ՊԱՀԱՆՋՆԵՐԸ</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ՈՐԱԿԱՎՈՐՄԱՆ</w:t>
      </w:r>
      <w:r w:rsidRPr="00631CF5">
        <w:rPr>
          <w:rFonts w:ascii="GHEA Grapalat" w:eastAsia="Times New Roman" w:hAnsi="GHEA Grapalat" w:cs="Times New Roman"/>
          <w:b/>
          <w:sz w:val="20"/>
          <w:szCs w:val="24"/>
          <w:lang w:val="es-ES"/>
        </w:rPr>
        <w:t xml:space="preserve"> </w:t>
      </w:r>
      <w:proofErr w:type="gramStart"/>
      <w:r w:rsidRPr="00631CF5">
        <w:rPr>
          <w:rFonts w:ascii="Arial" w:eastAsia="Times New Roman" w:hAnsi="Arial" w:cs="Arial"/>
          <w:b/>
          <w:sz w:val="20"/>
          <w:szCs w:val="24"/>
          <w:lang w:val="en-US"/>
        </w:rPr>
        <w:t>ՉԱՓԱՆԻՇՆԵՐԸ</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s-ES"/>
        </w:rPr>
        <w:t>ԵՎ</w:t>
      </w:r>
      <w:proofErr w:type="gramEnd"/>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ԴՐԱՆՑ</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s-ES"/>
        </w:rPr>
        <w:t>Գ</w:t>
      </w:r>
      <w:r w:rsidRPr="00631CF5">
        <w:rPr>
          <w:rFonts w:ascii="Arial" w:eastAsia="Times New Roman" w:hAnsi="Arial" w:cs="Arial"/>
          <w:b/>
          <w:sz w:val="20"/>
          <w:szCs w:val="24"/>
          <w:lang w:val="en-US"/>
        </w:rPr>
        <w:t>ՆԱՀԱՏՄԱՆ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ԿԱՐ</w:t>
      </w:r>
      <w:r w:rsidRPr="00631CF5">
        <w:rPr>
          <w:rFonts w:ascii="Arial" w:eastAsia="Times New Roman" w:hAnsi="Arial" w:cs="Arial"/>
          <w:b/>
          <w:sz w:val="20"/>
          <w:szCs w:val="24"/>
          <w:lang w:val="es-ES"/>
        </w:rPr>
        <w:t>Գ</w:t>
      </w:r>
      <w:r w:rsidRPr="00631CF5">
        <w:rPr>
          <w:rFonts w:ascii="Arial" w:eastAsia="Times New Roman" w:hAnsi="Arial" w:cs="Arial"/>
          <w:b/>
          <w:sz w:val="20"/>
          <w:szCs w:val="24"/>
          <w:lang w:val="en-US"/>
        </w:rPr>
        <w:t>Ը</w:t>
      </w:r>
      <w:r w:rsidRPr="00631CF5">
        <w:rPr>
          <w:rFonts w:ascii="GHEA Grapalat" w:eastAsia="Times New Roman" w:hAnsi="GHEA Grapalat" w:cs="Times New Roman"/>
          <w:b/>
          <w:sz w:val="20"/>
          <w:szCs w:val="24"/>
          <w:lang w:val="es-ES"/>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4"/>
          <w:lang w:val="es-ES"/>
        </w:rPr>
      </w:pPr>
    </w:p>
    <w:p w:rsidR="00BB1514" w:rsidRPr="00631CF5" w:rsidRDefault="00BB1514" w:rsidP="00BB1514">
      <w:pPr>
        <w:spacing w:after="0" w:line="240" w:lineRule="auto"/>
        <w:ind w:firstLine="567"/>
        <w:jc w:val="both"/>
        <w:rPr>
          <w:rFonts w:ascii="GHEA Grapalat" w:eastAsia="Times New Roman" w:hAnsi="GHEA Grapalat" w:cs="Arial Armenian"/>
          <w:sz w:val="20"/>
          <w:szCs w:val="24"/>
          <w:lang w:val="es-ES"/>
        </w:rPr>
      </w:pPr>
      <w:r w:rsidRPr="00631CF5">
        <w:rPr>
          <w:rFonts w:ascii="GHEA Grapalat" w:eastAsia="Times New Roman" w:hAnsi="GHEA Grapalat" w:cs="Arial Armenian"/>
          <w:sz w:val="20"/>
          <w:szCs w:val="24"/>
          <w:lang w:val="es-ES"/>
        </w:rPr>
        <w:t xml:space="preserve">2.1 </w:t>
      </w:r>
      <w:r w:rsidRPr="00631CF5">
        <w:rPr>
          <w:rFonts w:ascii="Arial" w:eastAsia="Times New Roman" w:hAnsi="Arial" w:cs="Arial"/>
          <w:sz w:val="20"/>
          <w:szCs w:val="24"/>
        </w:rPr>
        <w:t>Սույն</w:t>
      </w:r>
      <w:r w:rsidRPr="00631CF5">
        <w:rPr>
          <w:rFonts w:ascii="GHEA Grapalat" w:eastAsia="Times New Roman" w:hAnsi="GHEA Grapalat" w:cs="Arial Armenian"/>
          <w:sz w:val="20"/>
          <w:szCs w:val="24"/>
          <w:lang w:val="es-ES"/>
        </w:rPr>
        <w:t xml:space="preserve">  </w:t>
      </w:r>
      <w:r w:rsidRPr="00631CF5">
        <w:rPr>
          <w:rFonts w:ascii="Arial" w:eastAsia="Times New Roman" w:hAnsi="Arial" w:cs="Arial"/>
          <w:sz w:val="20"/>
          <w:szCs w:val="24"/>
          <w:lang w:val="es-ES"/>
        </w:rPr>
        <w:t>ընթացակարգին</w:t>
      </w:r>
      <w:r w:rsidRPr="00631CF5">
        <w:rPr>
          <w:rFonts w:ascii="GHEA Grapalat" w:eastAsia="Times New Roman" w:hAnsi="GHEA Grapalat" w:cs="Arial Armenian"/>
          <w:sz w:val="20"/>
          <w:szCs w:val="24"/>
          <w:lang w:val="es-ES"/>
        </w:rPr>
        <w:t xml:space="preserve"> </w:t>
      </w:r>
      <w:r w:rsidRPr="00631CF5">
        <w:rPr>
          <w:rFonts w:ascii="Arial" w:eastAsia="Times New Roman" w:hAnsi="Arial" w:cs="Arial"/>
          <w:sz w:val="20"/>
          <w:szCs w:val="24"/>
        </w:rPr>
        <w:t>մասնակցելու</w:t>
      </w:r>
      <w:r w:rsidRPr="00631CF5">
        <w:rPr>
          <w:rFonts w:ascii="GHEA Grapalat" w:eastAsia="Times New Roman" w:hAnsi="GHEA Grapalat" w:cs="Arial Armenian"/>
          <w:sz w:val="20"/>
          <w:szCs w:val="24"/>
          <w:lang w:val="es-ES"/>
        </w:rPr>
        <w:t xml:space="preserve"> </w:t>
      </w:r>
      <w:r w:rsidRPr="00631CF5">
        <w:rPr>
          <w:rFonts w:ascii="Arial" w:eastAsia="Times New Roman" w:hAnsi="Arial" w:cs="Arial"/>
          <w:sz w:val="20"/>
          <w:szCs w:val="24"/>
        </w:rPr>
        <w:t>իրավունք</w:t>
      </w:r>
      <w:r w:rsidRPr="00631CF5">
        <w:rPr>
          <w:rFonts w:ascii="GHEA Grapalat" w:eastAsia="Times New Roman" w:hAnsi="GHEA Grapalat" w:cs="Arial Armenian"/>
          <w:sz w:val="20"/>
          <w:szCs w:val="24"/>
          <w:lang w:val="es-ES"/>
        </w:rPr>
        <w:t xml:space="preserve"> </w:t>
      </w:r>
      <w:r w:rsidRPr="00631CF5">
        <w:rPr>
          <w:rFonts w:ascii="Arial" w:eastAsia="Times New Roman" w:hAnsi="Arial" w:cs="Arial"/>
          <w:sz w:val="20"/>
          <w:szCs w:val="24"/>
        </w:rPr>
        <w:t>չունեն</w:t>
      </w:r>
      <w:r w:rsidRPr="00631CF5">
        <w:rPr>
          <w:rFonts w:ascii="GHEA Grapalat" w:eastAsia="Times New Roman" w:hAnsi="GHEA Grapalat" w:cs="Arial Armenian"/>
          <w:sz w:val="20"/>
          <w:szCs w:val="24"/>
          <w:lang w:val="es-ES"/>
        </w:rPr>
        <w:t xml:space="preserve"> </w:t>
      </w:r>
      <w:r w:rsidRPr="00631CF5">
        <w:rPr>
          <w:rFonts w:ascii="Arial" w:eastAsia="Times New Roman" w:hAnsi="Arial" w:cs="Arial"/>
          <w:sz w:val="20"/>
          <w:szCs w:val="24"/>
        </w:rPr>
        <w:t>անձինք</w:t>
      </w:r>
      <w:r w:rsidRPr="00631CF5">
        <w:rPr>
          <w:rFonts w:ascii="GHEA Grapalat" w:eastAsia="Times New Roman" w:hAnsi="GHEA Grapalat" w:cs="Sylfaen"/>
          <w:sz w:val="20"/>
          <w:szCs w:val="24"/>
          <w:lang w:val="es-ES"/>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Times New Roman"/>
          <w:sz w:val="20"/>
          <w:szCs w:val="20"/>
          <w:lang w:val="es-ES"/>
        </w:rPr>
        <w:t xml:space="preserve">1) </w:t>
      </w:r>
      <w:r w:rsidRPr="00631CF5">
        <w:rPr>
          <w:rFonts w:ascii="Arial" w:eastAsia="Times New Roman" w:hAnsi="Arial" w:cs="Arial"/>
          <w:sz w:val="20"/>
          <w:szCs w:val="20"/>
          <w:lang w:val="en-US"/>
        </w:rPr>
        <w:t>որոնք</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ներկայացնելու</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դրությամբ</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դատական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կարգով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ճանաչվել</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սնանկ</w:t>
      </w:r>
      <w:r w:rsidRPr="00631CF5">
        <w:rPr>
          <w:rFonts w:ascii="GHEA Grapalat" w:eastAsia="Times New Roman" w:hAnsi="GHEA Grapalat" w:cs="Times New Roman"/>
          <w:sz w:val="20"/>
          <w:szCs w:val="20"/>
          <w:lang w:val="es-ES"/>
        </w:rPr>
        <w:t xml:space="preserve">. </w:t>
      </w:r>
    </w:p>
    <w:p w:rsidR="00BB1514" w:rsidRPr="00631CF5" w:rsidRDefault="00BB1514" w:rsidP="00BB1514">
      <w:pPr>
        <w:tabs>
          <w:tab w:val="left" w:pos="7200"/>
        </w:tabs>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Times New Roman"/>
          <w:sz w:val="20"/>
          <w:szCs w:val="20"/>
          <w:lang w:val="es-ES"/>
        </w:rPr>
        <w:t xml:space="preserve">2) </w:t>
      </w:r>
      <w:r w:rsidRPr="00631CF5">
        <w:rPr>
          <w:rFonts w:ascii="Arial" w:eastAsia="Times New Roman" w:hAnsi="Arial" w:cs="Arial"/>
          <w:sz w:val="20"/>
          <w:szCs w:val="20"/>
          <w:lang w:val="en-US"/>
        </w:rPr>
        <w:t>որոնք</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ներկայացնելու</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դրությամբ</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հարկային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մարմնի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վերահսկվող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եկամուտների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գծով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ունեն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իրենց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ներկայացրած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գնային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առաջարկի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մինչև</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մեկ</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տոկոսը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բայց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ոչ</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ավելի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քան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հիսուն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հազար</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դրամը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գերազանցող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ժամկետանց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պարտավորություններ</w:t>
      </w:r>
      <w:r w:rsidRPr="00631CF5">
        <w:rPr>
          <w:rFonts w:ascii="GHEA Grapalat" w:eastAsia="Times New Roman" w:hAnsi="GHEA Grapalat" w:cs="Times New Roman"/>
          <w:sz w:val="20"/>
          <w:szCs w:val="20"/>
          <w:lang w:val="es-ES"/>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Times New Roman"/>
          <w:sz w:val="20"/>
          <w:szCs w:val="20"/>
          <w:lang w:val="es-ES"/>
        </w:rPr>
        <w:t xml:space="preserve">3) </w:t>
      </w:r>
      <w:r w:rsidRPr="00631CF5">
        <w:rPr>
          <w:rFonts w:ascii="Arial" w:eastAsia="Times New Roman" w:hAnsi="Arial" w:cs="Arial"/>
          <w:sz w:val="20"/>
          <w:szCs w:val="20"/>
          <w:lang w:val="en-US"/>
        </w:rPr>
        <w:t>որոնք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որոնց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գործադիր</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մարմնի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ներկայացուցիչը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ներկայացնելու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օրվան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նախորդող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երեք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տարիների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ընթացքում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դատապարտված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եղել</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ահաբեկչության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ֆինանսավորման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երեխայի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շահագործման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մարդկային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թրաֆիքինգ</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ներառող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հանցագործության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հանցավոր</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համագործակցություն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ստեղծելու</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դրան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մասնակցելու</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կաշառք</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ստանալու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կաշառք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տալու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կաշառքի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միջնորդության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օրենքով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նախատեսված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տնտեսական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գործունեության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դեմ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ուղղված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հանցագործությունների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Times New Roman"/>
          <w:sz w:val="20"/>
          <w:szCs w:val="20"/>
          <w:lang w:val="es-ES"/>
        </w:rPr>
        <w:t>,</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բացառությամբ</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դեպքերի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դատվածությունը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օրենքով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կարգով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հանված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մարված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s-ES"/>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Sylfaen"/>
          <w:sz w:val="20"/>
          <w:szCs w:val="20"/>
          <w:lang w:val="es-ES"/>
        </w:rPr>
        <w:t>4)</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որոնց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վերաբերյալ</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ներկայացվելու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օրվան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նախորդող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մեկ</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տարվա</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ընթացքում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առկա</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օրենքով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կարգով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կայացված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անբողոքարկելի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վարչական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ակտ</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ոլորտում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հակամրցակցային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համաձայնության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գերիշխող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դիրքի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չարաշահման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Sylfaen"/>
          <w:sz w:val="20"/>
          <w:szCs w:val="20"/>
          <w:lang w:val="es-ES"/>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Sylfaen"/>
          <w:sz w:val="20"/>
          <w:szCs w:val="20"/>
          <w:lang w:val="es-ES"/>
        </w:rPr>
        <w:t xml:space="preserve">5) </w:t>
      </w:r>
      <w:r w:rsidRPr="00631CF5">
        <w:rPr>
          <w:rFonts w:ascii="Arial" w:eastAsia="Times New Roman" w:hAnsi="Arial" w:cs="Arial"/>
          <w:sz w:val="20"/>
          <w:szCs w:val="20"/>
          <w:lang w:val="en-US"/>
        </w:rPr>
        <w:t>որոնք</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ներկայացնելու</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դրությամբ</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ներառված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Եվրասիական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տնտեսական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միությանն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անդամակցող</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երկրների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մասին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օրենսդրության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համաձայն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հրապարակված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գործընթացին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մասնակցելու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իրավունք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չունեցող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մասնակիցների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ցուցակում</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es-ES"/>
        </w:rPr>
      </w:pPr>
      <w:r w:rsidRPr="00631CF5">
        <w:rPr>
          <w:rFonts w:ascii="GHEA Grapalat" w:eastAsia="Times New Roman" w:hAnsi="GHEA Grapalat" w:cs="Times New Roman"/>
          <w:sz w:val="20"/>
          <w:szCs w:val="20"/>
          <w:lang w:val="es-ES"/>
        </w:rPr>
        <w:t xml:space="preserve">   6) </w:t>
      </w:r>
      <w:r w:rsidRPr="00631CF5">
        <w:rPr>
          <w:rFonts w:ascii="Arial" w:eastAsia="Times New Roman" w:hAnsi="Arial" w:cs="Arial"/>
          <w:sz w:val="20"/>
          <w:szCs w:val="20"/>
          <w:lang w:val="en-US"/>
        </w:rPr>
        <w:t>որոնք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ներկայացնելու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դրությամբ</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ներառված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գործընթացին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մասնակցելու</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իրավունք</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չունեցող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մասնակիցների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ցուցակում</w:t>
      </w:r>
      <w:r w:rsidRPr="00631CF5">
        <w:rPr>
          <w:rFonts w:ascii="GHEA Grapalat" w:eastAsia="Times New Roman" w:hAnsi="GHEA Grapalat" w:cs="Times New Roman"/>
          <w:sz w:val="20"/>
          <w:szCs w:val="20"/>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Arial" w:eastAsia="Times New Roman" w:hAnsi="Arial" w:cs="Arial"/>
          <w:sz w:val="20"/>
          <w:szCs w:val="24"/>
          <w:lang w:val="es-ES"/>
        </w:rPr>
        <w:t>Ընդ</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որում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եթե</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մասնակիցը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սույն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կետի</w:t>
      </w:r>
      <w:r w:rsidRPr="00631CF5">
        <w:rPr>
          <w:rFonts w:ascii="GHEA Grapalat" w:eastAsia="Times New Roman" w:hAnsi="GHEA Grapalat" w:cs="Sylfaen"/>
          <w:sz w:val="20"/>
          <w:szCs w:val="24"/>
          <w:lang w:val="es-ES"/>
        </w:rPr>
        <w:t xml:space="preserve"> 5-</w:t>
      </w:r>
      <w:r w:rsidRPr="00631CF5">
        <w:rPr>
          <w:rFonts w:ascii="Arial" w:eastAsia="Times New Roman" w:hAnsi="Arial" w:cs="Arial"/>
          <w:sz w:val="20"/>
          <w:szCs w:val="24"/>
          <w:lang w:val="es-ES"/>
        </w:rPr>
        <w:t>րդ</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և</w:t>
      </w:r>
      <w:r w:rsidRPr="00631CF5">
        <w:rPr>
          <w:rFonts w:ascii="GHEA Grapalat" w:eastAsia="Times New Roman" w:hAnsi="GHEA Grapalat" w:cs="Sylfaen"/>
          <w:sz w:val="20"/>
          <w:szCs w:val="24"/>
          <w:lang w:val="es-ES"/>
        </w:rPr>
        <w:t xml:space="preserve"> 6-</w:t>
      </w:r>
      <w:r w:rsidRPr="00631CF5">
        <w:rPr>
          <w:rFonts w:ascii="Arial" w:eastAsia="Times New Roman" w:hAnsi="Arial" w:cs="Arial"/>
          <w:sz w:val="20"/>
          <w:szCs w:val="24"/>
          <w:lang w:val="es-ES"/>
        </w:rPr>
        <w:t>րդ</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ենթակետերով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նախատեսված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ցուցակներում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ներառվել</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հայտը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ներկայացնելու</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օրվանից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հետո</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ապա</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նրա</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տվյալ</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հայտը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ենթակա</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չէ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մերժման</w:t>
      </w:r>
      <w:r w:rsidRPr="00631CF5">
        <w:rPr>
          <w:rFonts w:ascii="GHEA Grapalat" w:eastAsia="Times New Roman" w:hAnsi="GHEA Grapalat" w:cs="Sylfaen"/>
          <w:sz w:val="20"/>
          <w:szCs w:val="24"/>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GHEA Grapalat" w:eastAsia="Times New Roman" w:hAnsi="GHEA Grapalat" w:cs="Sylfaen"/>
          <w:sz w:val="20"/>
          <w:szCs w:val="24"/>
          <w:lang w:val="es-ES"/>
        </w:rPr>
        <w:t xml:space="preserve">2.2 </w:t>
      </w:r>
      <w:r w:rsidRPr="00631CF5">
        <w:rPr>
          <w:rFonts w:ascii="Arial" w:eastAsia="Times New Roman" w:hAnsi="Arial" w:cs="Arial"/>
          <w:sz w:val="20"/>
          <w:szCs w:val="24"/>
          <w:lang w:val="es-ES"/>
        </w:rPr>
        <w:t>Մասնակցության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իրավունքի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գնահատման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համար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մասնակիցը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հայտով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պետք</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ներկայացնի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իր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կողմից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հաստատված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սույն</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հրավերի</w:t>
      </w:r>
      <w:r w:rsidRPr="00631CF5">
        <w:rPr>
          <w:rFonts w:ascii="GHEA Grapalat" w:eastAsia="Times New Roman" w:hAnsi="GHEA Grapalat" w:cs="Arial"/>
          <w:sz w:val="20"/>
          <w:szCs w:val="24"/>
          <w:lang w:val="es-ES"/>
        </w:rPr>
        <w:t xml:space="preserve"> 2-</w:t>
      </w:r>
      <w:r w:rsidRPr="00631CF5">
        <w:rPr>
          <w:rFonts w:ascii="Arial" w:eastAsia="Times New Roman" w:hAnsi="Arial" w:cs="Arial"/>
          <w:sz w:val="20"/>
          <w:szCs w:val="24"/>
          <w:lang w:val="es-ES"/>
        </w:rPr>
        <w:t>րդ</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մասի</w:t>
      </w:r>
      <w:r w:rsidRPr="00631CF5">
        <w:rPr>
          <w:rFonts w:ascii="GHEA Grapalat" w:eastAsia="Times New Roman" w:hAnsi="GHEA Grapalat" w:cs="Arial"/>
          <w:sz w:val="20"/>
          <w:szCs w:val="24"/>
          <w:lang w:val="es-ES"/>
        </w:rPr>
        <w:t xml:space="preserve"> 2.</w:t>
      </w:r>
      <w:r w:rsidRPr="00631CF5">
        <w:rPr>
          <w:rFonts w:ascii="GHEA Grapalat" w:eastAsia="Times New Roman" w:hAnsi="GHEA Grapalat" w:cs="Arial"/>
          <w:sz w:val="20"/>
          <w:szCs w:val="24"/>
          <w:lang w:val="hy-AM"/>
        </w:rPr>
        <w:t>1</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կետով</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նախատեսված</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գրավոր</w:t>
      </w:r>
      <w:r w:rsidRPr="00631CF5">
        <w:rPr>
          <w:rFonts w:ascii="GHEA Grapalat" w:eastAsia="Times New Roman" w:hAnsi="GHEA Grapalat" w:cs="Arial"/>
          <w:sz w:val="20"/>
          <w:szCs w:val="24"/>
          <w:lang w:val="es-ES"/>
        </w:rPr>
        <w:t xml:space="preserve"> </w:t>
      </w:r>
      <w:r w:rsidRPr="00631CF5">
        <w:rPr>
          <w:rFonts w:ascii="Arial" w:eastAsia="Times New Roman" w:hAnsi="Arial" w:cs="Arial"/>
          <w:sz w:val="20"/>
          <w:szCs w:val="24"/>
          <w:lang w:val="es-ES"/>
        </w:rPr>
        <w:t>հայտարարություն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Բացի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կետով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նախատեսված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հայտարարությունից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lastRenderedPageBreak/>
        <w:t>մասնակցության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իրավունքի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գնահատման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համար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մասնակցից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այդ</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թվում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ընտրված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մասնակցից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այլ</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փաստաթղթեր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կամ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հիմնավորումներ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չեն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կարող</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պահանջվել</w:t>
      </w:r>
      <w:r w:rsidRPr="00631CF5">
        <w:rPr>
          <w:rFonts w:ascii="GHEA Grapalat" w:eastAsia="Times New Roman" w:hAnsi="GHEA Grapalat" w:cs="Sylfaen"/>
          <w:sz w:val="20"/>
          <w:szCs w:val="24"/>
          <w:lang w:val="es-ES"/>
        </w:rPr>
        <w:t>:</w:t>
      </w:r>
      <w:r w:rsidRPr="00631CF5">
        <w:rPr>
          <w:rFonts w:ascii="GHEA Grapalat" w:eastAsia="Times New Roman" w:hAnsi="GHEA Grapalat" w:cs="Tahoma"/>
          <w:sz w:val="20"/>
          <w:szCs w:val="24"/>
          <w:lang w:val="hy-AM"/>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հայտարարության</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իսկությունը</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գնահատող</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հանձնաժողովը</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այսուհետ</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հանձնաժողով</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գնահատում</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է</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հրավերով</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սահմանված</w:t>
      </w:r>
      <w:r w:rsidRPr="00631CF5">
        <w:rPr>
          <w:rFonts w:ascii="GHEA Grapalat" w:eastAsia="Times New Roman" w:hAnsi="GHEA Grapalat" w:cs="Tahoma"/>
          <w:sz w:val="20"/>
          <w:szCs w:val="24"/>
          <w:lang w:val="es-ES"/>
        </w:rPr>
        <w:t xml:space="preserve"> </w:t>
      </w:r>
      <w:r w:rsidRPr="00631CF5">
        <w:rPr>
          <w:rFonts w:ascii="Arial" w:eastAsia="Times New Roman" w:hAnsi="Arial" w:cs="Arial"/>
          <w:sz w:val="20"/>
          <w:szCs w:val="24"/>
          <w:lang w:val="en-US"/>
        </w:rPr>
        <w:t>պայմաններով</w:t>
      </w:r>
      <w:r w:rsidRPr="00631CF5">
        <w:rPr>
          <w:rFonts w:ascii="GHEA Grapalat" w:eastAsia="Times New Roman" w:hAnsi="GHEA Grapalat" w:cs="Tahoma"/>
          <w:sz w:val="20"/>
          <w:szCs w:val="24"/>
          <w:lang w:val="es-ES"/>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es-ES"/>
        </w:rPr>
      </w:pPr>
      <w:r w:rsidRPr="00631CF5">
        <w:rPr>
          <w:rFonts w:ascii="GHEA Grapalat" w:eastAsia="Times New Roman" w:hAnsi="GHEA Grapalat" w:cs="Tahoma"/>
          <w:sz w:val="20"/>
          <w:szCs w:val="20"/>
          <w:lang w:val="es-ES"/>
        </w:rPr>
        <w:t xml:space="preserve">2.3 </w:t>
      </w:r>
      <w:r w:rsidRPr="00631CF5">
        <w:rPr>
          <w:rFonts w:ascii="Arial" w:eastAsia="Times New Roman" w:hAnsi="Arial" w:cs="Arial"/>
          <w:sz w:val="20"/>
          <w:szCs w:val="20"/>
          <w:lang w:val="en-US"/>
        </w:rPr>
        <w:t>Արգելվում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կետով</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փոխկապակցված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անձանց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միևնույն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անձանց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հիմնադրված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ավելի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քան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հիսուն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տոկոս</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միևնույն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անձանց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պատկանող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բաժնեմաս</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փայաբաժին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ունեցող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կազմակերպությունների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միաժամանակյա</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մասնակցությունը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ընթացակարգին</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Sylfaen"/>
          <w:sz w:val="20"/>
          <w:szCs w:val="20"/>
          <w:lang w:val="es-ES"/>
        </w:rPr>
        <w:t>(</w:t>
      </w:r>
      <w:r w:rsidRPr="00631CF5">
        <w:rPr>
          <w:rFonts w:ascii="Arial" w:eastAsia="Times New Roman" w:hAnsi="Arial" w:cs="Arial"/>
          <w:sz w:val="20"/>
          <w:szCs w:val="20"/>
          <w:lang w:val="en-US"/>
        </w:rPr>
        <w:t>միևնույն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չափաբաժնին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բացառությամբ</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պետության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համայնքների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հիմնադրված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կազմակերպությունների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4"/>
          <w:lang w:val="en-US"/>
        </w:rPr>
        <w:t>համատեղ</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գործունեության</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կարգով</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Times Armenian"/>
          <w:sz w:val="20"/>
          <w:szCs w:val="24"/>
          <w:lang w:val="af-ZA"/>
        </w:rPr>
        <w:t>(</w:t>
      </w:r>
      <w:r w:rsidRPr="00631CF5">
        <w:rPr>
          <w:rFonts w:ascii="Arial" w:eastAsia="Times New Roman" w:hAnsi="Arial" w:cs="Arial"/>
          <w:sz w:val="20"/>
          <w:szCs w:val="24"/>
          <w:lang w:val="en-US"/>
        </w:rPr>
        <w:t>կոնսորցիումով</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գնումների</w:t>
      </w:r>
      <w:r w:rsidRPr="00631CF5">
        <w:rPr>
          <w:rFonts w:ascii="GHEA Grapalat" w:eastAsia="Times New Roman" w:hAnsi="GHEA Grapalat" w:cs="Times Armenian"/>
          <w:sz w:val="20"/>
          <w:szCs w:val="24"/>
          <w:lang w:val="af-ZA"/>
        </w:rPr>
        <w:t xml:space="preserve"> </w:t>
      </w:r>
      <w:r w:rsidRPr="00631CF5">
        <w:rPr>
          <w:rFonts w:ascii="Arial" w:eastAsia="Times New Roman" w:hAnsi="Arial" w:cs="Arial"/>
          <w:sz w:val="20"/>
          <w:szCs w:val="24"/>
          <w:lang w:val="en-US"/>
        </w:rPr>
        <w:t>գործընթացին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0"/>
          <w:lang w:val="en-US"/>
        </w:rPr>
        <w:t>մասնակցության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դեպքերի</w:t>
      </w:r>
      <w:r w:rsidRPr="00631CF5">
        <w:rPr>
          <w:rFonts w:ascii="GHEA Grapalat" w:eastAsia="Times New Roman" w:hAnsi="GHEA Grapalat" w:cs="Sylfaen"/>
          <w:sz w:val="20"/>
          <w:szCs w:val="20"/>
          <w:lang w:val="es-ES"/>
        </w:rPr>
        <w:t>:</w:t>
      </w:r>
    </w:p>
    <w:p w:rsidR="00BB1514" w:rsidRPr="00631CF5" w:rsidRDefault="00BB1514" w:rsidP="00BB1514">
      <w:pPr>
        <w:spacing w:after="0" w:line="240" w:lineRule="auto"/>
        <w:ind w:firstLine="708"/>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Կարգի</w:t>
      </w:r>
      <w:r w:rsidRPr="00631CF5">
        <w:rPr>
          <w:rFonts w:ascii="GHEA Grapalat" w:eastAsia="Times New Roman" w:hAnsi="GHEA Grapalat" w:cs="Times New Roman"/>
          <w:sz w:val="20"/>
          <w:szCs w:val="20"/>
          <w:lang w:val="es-ES"/>
        </w:rPr>
        <w:t xml:space="preserve"> 119-</w:t>
      </w:r>
      <w:r w:rsidRPr="00631CF5">
        <w:rPr>
          <w:rFonts w:ascii="Arial" w:eastAsia="Times New Roman" w:hAnsi="Arial" w:cs="Arial"/>
          <w:sz w:val="20"/>
          <w:szCs w:val="20"/>
          <w:lang w:val="en-US"/>
        </w:rPr>
        <w:t>րդ</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կետի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hy-AM"/>
        </w:rPr>
        <w:t>իմաստով</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sz w:val="20"/>
          <w:szCs w:val="20"/>
          <w:lang w:val="hy-AM"/>
        </w:rPr>
        <w:t>1</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sz w:val="20"/>
          <w:szCs w:val="20"/>
          <w:lang w:val="hy-AM"/>
        </w:rPr>
        <w:t>ֆիզիկական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color w:val="000000"/>
          <w:sz w:val="20"/>
          <w:szCs w:val="20"/>
          <w:lang w:val="hy-AM"/>
        </w:rPr>
        <w:t>անձինք</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համարվում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փոխկապակցված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միևնույն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ընտանիքի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վարում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ընդհանուր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տնտեսություն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համատեղ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ձեռնարկատիրական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գործունեություն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համաձայնեցված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ելնելով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ընդհանուր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տնտեսական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շահերից</w:t>
      </w:r>
      <w:r w:rsidRPr="00631CF5">
        <w:rPr>
          <w:rFonts w:ascii="GHEA Grapalat" w:eastAsia="Times New Roman" w:hAnsi="GHEA Grapalat" w:cs="Times New Roman"/>
          <w:color w:val="000000"/>
          <w:sz w:val="20"/>
          <w:szCs w:val="20"/>
          <w:lang w:val="hy-AM"/>
        </w:rPr>
        <w:t xml:space="preserve">, </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color w:val="000000"/>
          <w:sz w:val="20"/>
          <w:szCs w:val="20"/>
          <w:lang w:val="hy-AM"/>
        </w:rPr>
        <w:t xml:space="preserve">2) </w:t>
      </w:r>
      <w:r w:rsidRPr="00631CF5">
        <w:rPr>
          <w:rFonts w:ascii="Arial" w:eastAsia="Times New Roman" w:hAnsi="Arial" w:cs="Arial"/>
          <w:color w:val="000000"/>
          <w:sz w:val="20"/>
          <w:szCs w:val="20"/>
          <w:lang w:val="hy-AM"/>
        </w:rPr>
        <w:t>ֆիզիկական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համարվում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փոխկապակցված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համաձայնեցված՝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ելնելով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ընդհանուր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տնտեսական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շահերից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ֆիզիկական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ընտանիքի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հանդիսանում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Arial" w:eastAsia="Times New Roman" w:hAnsi="Arial" w:cs="Arial"/>
          <w:color w:val="000000"/>
          <w:sz w:val="20"/>
          <w:szCs w:val="20"/>
          <w:lang w:val="hy-AM"/>
        </w:rPr>
        <w:t>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բաժնետոմսերի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տաս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տոկոսից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ավելին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տնօրինող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Arial" w:eastAsia="Times New Roman" w:hAnsi="Arial" w:cs="Arial"/>
          <w:color w:val="000000"/>
          <w:sz w:val="20"/>
          <w:szCs w:val="20"/>
          <w:lang w:val="hy-AM"/>
        </w:rPr>
        <w:t>բ</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Հայաստանի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Հանրապետության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օրենսդրությամբ</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չարգելված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ձևով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որոշումները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կանխորոշելու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հնարավորություն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ունեցող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Arial" w:eastAsia="Times New Roman" w:hAnsi="Arial" w:cs="Arial"/>
          <w:color w:val="000000"/>
          <w:sz w:val="20"/>
          <w:szCs w:val="20"/>
          <w:lang w:val="hy-AM"/>
        </w:rPr>
        <w:t>գ</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խորհրդի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նախագահ</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խորհրդի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նախագահի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տեղակալ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խորհրդի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գործադիր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տնօրեն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տեղակալ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գործադիր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մարմնի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գործառույթներ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իրականացնող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կոլեգիալ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մարմնի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նախագահ</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Arial" w:eastAsia="Times New Roman" w:hAnsi="Arial" w:cs="Arial"/>
          <w:color w:val="000000"/>
          <w:sz w:val="20"/>
          <w:szCs w:val="20"/>
          <w:lang w:val="hy-AM"/>
        </w:rPr>
        <w:t>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այնպիսի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աշխատակից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աշխատում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գործադիր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տնօրենի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անմիջական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ղեկավարության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ներքո</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իրավաբանական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կառավարման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մարմինների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կողմից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որոշումների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կայացման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հարցում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որևէ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ազդեցություն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ունի</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sz w:val="20"/>
          <w:szCs w:val="20"/>
          <w:lang w:val="hy-AM"/>
        </w:rPr>
        <w:t xml:space="preserve">3) </w:t>
      </w:r>
      <w:r w:rsidRPr="00631CF5">
        <w:rPr>
          <w:rFonts w:ascii="Arial" w:eastAsia="Times New Roman" w:hAnsi="Arial" w:cs="Arial"/>
          <w:sz w:val="20"/>
          <w:szCs w:val="20"/>
          <w:lang w:val="hy-AM"/>
        </w:rPr>
        <w:t>ֆիզիկական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անձի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կարգավիճակ</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չունեցող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մասնակիցները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color w:val="000000"/>
          <w:sz w:val="20"/>
          <w:szCs w:val="20"/>
          <w:lang w:val="hy-AM"/>
        </w:rPr>
        <w:t>համարվում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փոխկապակցված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p>
    <w:p w:rsidR="00BB1514" w:rsidRPr="00631CF5" w:rsidRDefault="00BB1514" w:rsidP="00BB1514">
      <w:pPr>
        <w:spacing w:after="0" w:line="240" w:lineRule="auto"/>
        <w:ind w:firstLine="269"/>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color w:val="000000"/>
          <w:sz w:val="20"/>
          <w:szCs w:val="20"/>
          <w:lang w:val="hy-AM"/>
        </w:rPr>
        <w:tab/>
      </w:r>
      <w:r w:rsidRPr="00631CF5">
        <w:rPr>
          <w:rFonts w:ascii="Arial" w:eastAsia="Times New Roman" w:hAnsi="Arial" w:cs="Arial"/>
          <w:color w:val="000000"/>
          <w:sz w:val="20"/>
          <w:szCs w:val="20"/>
          <w:lang w:val="hy-AM"/>
        </w:rPr>
        <w:t>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քվեարկելու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իրավունքով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տիրապետում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մյուսի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ձայնի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իրավունք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բաժնետոմսերի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բաժնեմասերի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փայերի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այսուհետ</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բաժնետոմս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տաս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ավելի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տոկոսին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մասնակցության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ուժով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անձանց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միջև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կնքված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պայմանագրին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համապատասխան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հնարավորություն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կանխորոշել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մյուսի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որոշումները</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269"/>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color w:val="000000"/>
          <w:sz w:val="20"/>
          <w:szCs w:val="20"/>
          <w:lang w:val="hy-AM"/>
        </w:rPr>
        <w:tab/>
      </w:r>
      <w:r w:rsidRPr="00631CF5">
        <w:rPr>
          <w:rFonts w:ascii="Arial" w:eastAsia="Times New Roman" w:hAnsi="Arial" w:cs="Arial"/>
          <w:color w:val="000000"/>
          <w:sz w:val="20"/>
          <w:szCs w:val="20"/>
          <w:lang w:val="hy-AM"/>
        </w:rPr>
        <w:t>բ</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նրանցից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մեկի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ձայնի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իրավունք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բաժնետոմսերի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տաս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տոկոսից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ավելիին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տիրապետող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օրենքով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չարգելված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ձևով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որոշումները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կանխորոշելու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հնարավորություն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ունեցող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բաժնետերերը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ընտանիքի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ֆիզիկական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իրավունք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ուղղակի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անուղղակի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կերպով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տիրապետել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թվում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առուվաճառքի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հավատարմագրային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կառավարման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համատեղ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գործունեության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պայմանագրերի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հանձնարարականի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գործարքների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հիման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վրա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մյուսի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ձայնի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իրավունք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բաժնետոմսերի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տաս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տոկոսից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ավելիին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Հայաստանի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Հանրապետության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օրենսդրությամբ</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չարգելված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ձևով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վերջինիս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որոշումները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կանխորոշելու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հնարավորություն</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sz w:val="20"/>
          <w:szCs w:val="20"/>
          <w:lang w:val="hy-AM"/>
        </w:rPr>
      </w:pPr>
      <w:r w:rsidRPr="00631CF5">
        <w:rPr>
          <w:rFonts w:ascii="Arial" w:eastAsia="Times New Roman" w:hAnsi="Arial" w:cs="Arial"/>
          <w:color w:val="000000"/>
          <w:sz w:val="20"/>
          <w:szCs w:val="20"/>
          <w:lang w:val="hy-AM"/>
        </w:rPr>
        <w:t>գ</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նրանցից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մեկի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որևէ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կառավարման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մարմնի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պարտականություններ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կատարող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անձանց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ինչպես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նաև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ընտանիքի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անդամներից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որևէ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մեկը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միաժամանակ</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հանդիսանում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մյուս</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որևէ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կառավարման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մարմնի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պարտականություններ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կատարող</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անձ</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Times New Roman"/>
          <w:color w:val="000000"/>
          <w:sz w:val="20"/>
          <w:szCs w:val="20"/>
          <w:lang w:val="hy-AM"/>
        </w:rPr>
      </w:pPr>
      <w:r w:rsidRPr="00631CF5">
        <w:rPr>
          <w:rFonts w:ascii="Arial" w:eastAsia="Times New Roman" w:hAnsi="Arial" w:cs="Arial"/>
          <w:color w:val="000000"/>
          <w:sz w:val="20"/>
          <w:szCs w:val="20"/>
          <w:lang w:val="hy-AM"/>
        </w:rPr>
        <w:t>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նրանք</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գործում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համաձայնեցված՝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ելնելով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ընդհանուր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տնտեսական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շահերից</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284"/>
        <w:jc w:val="both"/>
        <w:rPr>
          <w:rFonts w:ascii="GHEA Grapalat" w:eastAsia="Times New Roman" w:hAnsi="GHEA Grapalat" w:cs="Times New Roman"/>
          <w:color w:val="000000"/>
          <w:sz w:val="20"/>
          <w:szCs w:val="20"/>
          <w:lang w:val="hy-AM"/>
        </w:rPr>
      </w:pP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Սույն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կետի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իմաստով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ընտանիքի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անդամ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համարվում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մայրը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ամուսինը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ամուսնու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ծնողները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տատը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պապը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քույրը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եղբայրը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երեխաները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քրոջ</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եղբոր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ամուսինն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երեխաները</w:t>
      </w:r>
      <w:r w:rsidRPr="00631CF5">
        <w:rPr>
          <w:rFonts w:ascii="GHEA Grapalat" w:eastAsia="Times New Roman" w:hAnsi="GHEA Grapalat" w:cs="Times New Roman"/>
          <w:color w:val="000000"/>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Arial"/>
          <w:color w:val="FFFFFF"/>
          <w:sz w:val="20"/>
          <w:szCs w:val="24"/>
          <w:lang w:val="hy-AM"/>
        </w:rPr>
      </w:pPr>
      <w:r w:rsidRPr="00631CF5">
        <w:rPr>
          <w:rFonts w:ascii="GHEA Grapalat" w:eastAsia="Times New Roman" w:hAnsi="GHEA Grapalat" w:cs="Arial Armenian"/>
          <w:sz w:val="20"/>
          <w:szCs w:val="24"/>
          <w:lang w:val="hy-AM"/>
        </w:rPr>
        <w:t xml:space="preserve">2.4 </w:t>
      </w:r>
      <w:r w:rsidRPr="00631CF5">
        <w:rPr>
          <w:rFonts w:ascii="Arial" w:eastAsia="Times New Roman" w:hAnsi="Arial" w:cs="Arial"/>
          <w:sz w:val="20"/>
          <w:szCs w:val="24"/>
          <w:lang w:val="hy-AM"/>
        </w:rPr>
        <w:t>Մասնակիցը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ճանաչվելու</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Օրենքի</w:t>
      </w:r>
      <w:r w:rsidRPr="00631CF5">
        <w:rPr>
          <w:rFonts w:ascii="GHEA Grapalat" w:eastAsia="Times New Roman" w:hAnsi="GHEA Grapalat" w:cs="Arial"/>
          <w:sz w:val="20"/>
          <w:szCs w:val="24"/>
          <w:lang w:val="hy-AM"/>
        </w:rPr>
        <w:t xml:space="preserve"> 35-</w:t>
      </w:r>
      <w:r w:rsidRPr="00631CF5">
        <w:rPr>
          <w:rFonts w:ascii="Arial" w:eastAsia="Times New Roman" w:hAnsi="Arial" w:cs="Arial"/>
          <w:sz w:val="20"/>
          <w:szCs w:val="24"/>
          <w:lang w:val="hy-AM"/>
        </w:rPr>
        <w:t>րդ</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հոդվածով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Arial"/>
          <w:sz w:val="20"/>
          <w:szCs w:val="24"/>
          <w:lang w:val="hy-AM"/>
        </w:rPr>
        <w:t xml:space="preserve"> </w:t>
      </w:r>
      <w:r w:rsidRPr="00631CF5">
        <w:rPr>
          <w:rFonts w:ascii="GHEA Grapalat" w:eastAsia="Times New Roman" w:hAnsi="GHEA Grapalat" w:cs="Times New Roman"/>
          <w:color w:val="000000"/>
          <w:sz w:val="20"/>
          <w:szCs w:val="20"/>
          <w:lang w:val="hy-AM"/>
        </w:rPr>
        <w:t xml:space="preserve">15 </w:t>
      </w:r>
      <w:r w:rsidRPr="00631CF5">
        <w:rPr>
          <w:rFonts w:ascii="Arial" w:eastAsia="Times New Roman" w:hAnsi="Arial" w:cs="Arial"/>
          <w:color w:val="000000"/>
          <w:sz w:val="20"/>
          <w:szCs w:val="20"/>
          <w:lang w:val="hy-AM"/>
        </w:rPr>
        <w:t>տոկոսի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չափով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Որակավորման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ապահովում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ներկայացվում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ընտրված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հայտերը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բացելու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օրվա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դրությամբ</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ունի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lastRenderedPageBreak/>
        <w:t>միջազգային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հեղինակավոր</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կազմակերպությունների</w:t>
      </w:r>
      <w:r w:rsidRPr="00631CF5">
        <w:rPr>
          <w:rFonts w:ascii="GHEA Grapalat" w:eastAsia="Times New Roman" w:hAnsi="GHEA Grapalat" w:cs="Times New Roman"/>
          <w:color w:val="000000"/>
          <w:sz w:val="20"/>
          <w:szCs w:val="20"/>
          <w:lang w:val="hy-AM"/>
        </w:rPr>
        <w:t xml:space="preserve"> (Fitch, Moodys, </w:t>
      </w:r>
      <w:hyperlink r:id="rId8" w:tgtFrame="_blank" w:history="1">
        <w:r w:rsidRPr="00631CF5">
          <w:rPr>
            <w:rFonts w:ascii="GHEA Grapalat" w:eastAsia="Times New Roman" w:hAnsi="GHEA Grapalat" w:cs="Times New Roman"/>
            <w:color w:val="000000"/>
            <w:sz w:val="20"/>
            <w:szCs w:val="20"/>
            <w:lang w:val="hy-AM"/>
          </w:rPr>
          <w:t>Standard &amp; Poor’s</w:t>
        </w:r>
      </w:hyperlink>
      <w:r w:rsidRPr="00631CF5">
        <w:rPr>
          <w:rFonts w:ascii="GHEA Grapalat" w:eastAsia="Times New Roman" w:hAnsi="GHEA Grapalat" w:cs="Calibri"/>
          <w:color w:val="000000"/>
          <w:sz w:val="20"/>
          <w:szCs w:val="20"/>
          <w:lang w:val="hy-AM"/>
        </w:rPr>
        <w:t> </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կողմից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շնորհված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վարկունակության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վարկանիշ</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առնվազն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Հայաստանի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Հանրապետությանը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շնորհված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սուվերեն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վարկանիշի</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չափով</w:t>
      </w:r>
      <w:r w:rsidRPr="00631CF5">
        <w:rPr>
          <w:rFonts w:ascii="GHEA Grapalat" w:eastAsia="Times New Roman" w:hAnsi="GHEA Grapalat" w:cs="Times New Roman"/>
          <w:color w:val="000000"/>
          <w:sz w:val="20"/>
          <w:szCs w:val="20"/>
          <w:lang w:val="hy-AM"/>
        </w:rPr>
        <w:t>:</w:t>
      </w:r>
      <w:r w:rsidRPr="00631CF5">
        <w:rPr>
          <w:rFonts w:ascii="GHEA Grapalat" w:eastAsia="Times New Roman" w:hAnsi="GHEA Grapalat" w:cs="Sylfaen"/>
          <w:color w:val="FFFFFF"/>
          <w:sz w:val="20"/>
          <w:szCs w:val="24"/>
          <w:vertAlign w:val="superscript"/>
          <w:lang w:val="hy-AM"/>
        </w:rPr>
        <w:footnoteReference w:id="1"/>
      </w:r>
      <w:r w:rsidRPr="00631CF5">
        <w:rPr>
          <w:rFonts w:ascii="GHEA Grapalat" w:eastAsia="Times New Roman" w:hAnsi="GHEA Grapalat" w:cs="Arial"/>
          <w:color w:val="FFFFFF"/>
          <w:sz w:val="20"/>
          <w:szCs w:val="24"/>
          <w:lang w:val="hy-AM"/>
        </w:rPr>
        <w:t xml:space="preserve"> </w:t>
      </w:r>
    </w:p>
    <w:p w:rsidR="00BB1514" w:rsidRPr="00631CF5" w:rsidRDefault="00BB1514" w:rsidP="00BB1514">
      <w:pPr>
        <w:spacing w:after="0" w:line="240" w:lineRule="auto"/>
        <w:ind w:firstLine="540"/>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hy-AM"/>
        </w:rPr>
        <w:t xml:space="preserve">2.5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շրջանակում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կնքվելիք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իրականացվել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գործակալության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Գործակալության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կողմ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հանդիսանալ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ընթացակարգին</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Sylfaen"/>
          <w:sz w:val="20"/>
          <w:szCs w:val="20"/>
          <w:lang w:val="af-ZA" w:eastAsia="ru-RU"/>
        </w:rPr>
        <w:t>(</w:t>
      </w:r>
      <w:r w:rsidRPr="00631CF5">
        <w:rPr>
          <w:rFonts w:ascii="Arial" w:eastAsia="Times New Roman" w:hAnsi="Arial" w:cs="Arial"/>
          <w:sz w:val="20"/>
          <w:szCs w:val="20"/>
          <w:lang w:val="en-US" w:eastAsia="ru-RU"/>
        </w:rPr>
        <w:t>միևնույն</w:t>
      </w:r>
      <w:r w:rsidRPr="00631CF5">
        <w:rPr>
          <w:rFonts w:ascii="GHEA Grapalat" w:eastAsia="Times New Roman" w:hAnsi="GHEA Grapalat" w:cs="Sylfaen"/>
          <w:sz w:val="20"/>
          <w:szCs w:val="20"/>
          <w:lang w:val="af-ZA" w:eastAsia="ru-RU"/>
        </w:rPr>
        <w:t xml:space="preserve"> </w:t>
      </w:r>
      <w:r w:rsidRPr="00631CF5">
        <w:rPr>
          <w:rFonts w:ascii="Arial" w:eastAsia="Times New Roman" w:hAnsi="Arial" w:cs="Arial"/>
          <w:sz w:val="20"/>
          <w:szCs w:val="20"/>
          <w:lang w:val="en-US" w:eastAsia="ru-RU"/>
        </w:rPr>
        <w:t>չափաբաժնին</w:t>
      </w:r>
      <w:r w:rsidRPr="00631CF5">
        <w:rPr>
          <w:rFonts w:ascii="GHEA Grapalat" w:eastAsia="Times New Roman" w:hAnsi="GHEA Grapalat" w:cs="Sylfaen"/>
          <w:sz w:val="20"/>
          <w:szCs w:val="20"/>
          <w:lang w:val="af-ZA" w:eastAsia="ru-RU"/>
        </w:rPr>
        <w:t xml:space="preserve">) </w:t>
      </w:r>
      <w:r w:rsidRPr="00631CF5">
        <w:rPr>
          <w:rFonts w:ascii="Arial" w:eastAsia="Times New Roman" w:hAnsi="Arial" w:cs="Arial"/>
          <w:sz w:val="20"/>
          <w:szCs w:val="24"/>
          <w:lang w:val="en-US"/>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նպատակով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մասնակիցը</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40"/>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 2</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6 </w:t>
      </w:r>
      <w:r w:rsidRPr="00631CF5">
        <w:rPr>
          <w:rFonts w:ascii="Arial" w:eastAsia="Times New Roman" w:hAnsi="Arial" w:cs="Arial"/>
          <w:sz w:val="20"/>
          <w:szCs w:val="24"/>
        </w:rPr>
        <w:t>Մասնակիցները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գործունեության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կոնսորցիումով</w:t>
      </w:r>
      <w:r w:rsidRPr="00631CF5">
        <w:rPr>
          <w:rFonts w:ascii="GHEA Grapalat" w:eastAsia="Times New Roman" w:hAnsi="GHEA Grapalat" w:cs="Sylfaen"/>
          <w:sz w:val="20"/>
          <w:szCs w:val="24"/>
          <w:lang w:val="af-ZA"/>
        </w:rPr>
        <w:t>)</w:t>
      </w:r>
      <w:r w:rsidRPr="00631CF5">
        <w:rPr>
          <w:rFonts w:ascii="Arial" w:eastAsia="Times New Roman" w:hAnsi="Arial" w:cs="Arial"/>
          <w:sz w:val="20"/>
          <w:szCs w:val="24"/>
        </w:rPr>
        <w:t>։</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40"/>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 </w:t>
      </w:r>
      <w:r w:rsidRPr="00631CF5">
        <w:rPr>
          <w:rFonts w:ascii="Arial" w:eastAsia="Times New Roman" w:hAnsi="Arial" w:cs="Arial"/>
          <w:sz w:val="20"/>
          <w:szCs w:val="24"/>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գործունեության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որևէ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ընթացակարգին</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Sylfaen"/>
          <w:sz w:val="20"/>
          <w:szCs w:val="20"/>
          <w:lang w:val="af-ZA"/>
        </w:rPr>
        <w:t>(</w:t>
      </w:r>
      <w:r w:rsidRPr="00631CF5">
        <w:rPr>
          <w:rFonts w:ascii="Arial" w:eastAsia="Times New Roman" w:hAnsi="Arial" w:cs="Arial"/>
          <w:sz w:val="20"/>
          <w:szCs w:val="20"/>
          <w:lang w:val="en-US"/>
        </w:rPr>
        <w:t>միևնույն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չափաբաժնին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4"/>
        </w:rPr>
        <w:t>ներկայացնել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առանձին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պարբերության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չպահպանման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մերժվում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ինչպես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գործունեության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այնպես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առանձին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af-ZA"/>
        </w:rPr>
        <w:t xml:space="preserve">2)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համապարտ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պատասխանատվություն</w:t>
      </w:r>
      <w:r w:rsidRPr="00631CF5">
        <w:rPr>
          <w:rFonts w:ascii="GHEA Grapalat" w:eastAsia="Times New Roman" w:hAnsi="GHEA Grapalat" w:cs="Sylfaen"/>
          <w:sz w:val="20"/>
          <w:szCs w:val="24"/>
          <w:lang w:val="af-ZA"/>
        </w:rPr>
        <w:t>:</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af-ZA"/>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որում</w:t>
      </w:r>
      <w:r w:rsidRPr="00631CF5">
        <w:rPr>
          <w:rFonts w:ascii="GHEA Grapalat" w:eastAsia="Times New Roman" w:hAnsi="GHEA Grapalat" w:cs="Sylfaen"/>
          <w:sz w:val="20"/>
          <w:szCs w:val="24"/>
          <w:lang w:val="af-ZA"/>
        </w:rPr>
        <w:t>,</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կոնսորցիումի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անդամի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կոնսորցիումից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դուրս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կոնսորցիումի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rPr>
        <w:t>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միակողմանիորեն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լուծվում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կոնսորցիումի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անդամների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նկատմամբ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կիրառվում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պատասխանատվության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միջոցները</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Times New Roman"/>
          <w:b/>
          <w:sz w:val="20"/>
          <w:szCs w:val="24"/>
          <w:lang w:val="af-ZA"/>
        </w:rPr>
      </w:pPr>
    </w:p>
    <w:p w:rsidR="00BB1514" w:rsidRPr="00631CF5" w:rsidRDefault="00BB1514" w:rsidP="00BB1514">
      <w:pPr>
        <w:spacing w:after="0" w:line="240" w:lineRule="auto"/>
        <w:jc w:val="center"/>
        <w:rPr>
          <w:rFonts w:ascii="GHEA Grapalat" w:eastAsia="Times New Roman" w:hAnsi="GHEA Grapalat" w:cs="Arial"/>
          <w:b/>
          <w:sz w:val="20"/>
          <w:szCs w:val="24"/>
          <w:lang w:val="af-ZA"/>
        </w:rPr>
      </w:pPr>
      <w:r w:rsidRPr="00631CF5">
        <w:rPr>
          <w:rFonts w:ascii="GHEA Grapalat" w:eastAsia="Times New Roman" w:hAnsi="GHEA Grapalat" w:cs="Times New Roman"/>
          <w:b/>
          <w:sz w:val="20"/>
          <w:szCs w:val="24"/>
          <w:lang w:val="af-ZA"/>
        </w:rPr>
        <w:t xml:space="preserve">3.  </w:t>
      </w:r>
      <w:proofErr w:type="gramStart"/>
      <w:r w:rsidRPr="00631CF5">
        <w:rPr>
          <w:rFonts w:ascii="Arial" w:eastAsia="Times New Roman" w:hAnsi="Arial" w:cs="Arial"/>
          <w:b/>
          <w:sz w:val="20"/>
          <w:szCs w:val="24"/>
          <w:lang w:val="en-US"/>
        </w:rPr>
        <w:t>ՀՐԱՎԵՐԻ</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ՊԱՐԶԱԲԱՆՈՒՄԸ</w:t>
      </w:r>
      <w:proofErr w:type="gramEnd"/>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ԵՎ</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ՀՐԱՎԵՐՈՒՄ</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ՓՈՓՈԽՈՒԹՅՈՒՆ</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ԿԱՏԱՐԵԼՈՒ</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en-US"/>
        </w:rPr>
        <w:t>ԿԱՐԳԸ</w:t>
      </w:r>
      <w:r w:rsidRPr="00631CF5">
        <w:rPr>
          <w:rFonts w:ascii="GHEA Grapalat" w:eastAsia="Times New Roman" w:hAnsi="GHEA Grapalat" w:cs="Arial"/>
          <w:b/>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Tahoma"/>
          <w:sz w:val="20"/>
          <w:szCs w:val="24"/>
          <w:lang w:val="af-ZA"/>
        </w:rPr>
      </w:pPr>
      <w:r w:rsidRPr="00631CF5">
        <w:rPr>
          <w:rFonts w:ascii="GHEA Grapalat" w:eastAsia="Times New Roman" w:hAnsi="GHEA Grapalat" w:cs="Times New Roman"/>
          <w:sz w:val="20"/>
          <w:szCs w:val="24"/>
          <w:lang w:val="af-ZA"/>
        </w:rPr>
        <w:t xml:space="preserve">3.1 </w:t>
      </w:r>
      <w:r w:rsidRPr="00631CF5">
        <w:rPr>
          <w:rFonts w:ascii="Arial" w:eastAsia="Times New Roman" w:hAnsi="Arial" w:cs="Arial"/>
          <w:sz w:val="20"/>
          <w:szCs w:val="24"/>
          <w:lang w:val="en-US"/>
        </w:rPr>
        <w:t>Օրենքի</w:t>
      </w:r>
      <w:r w:rsidRPr="00631CF5">
        <w:rPr>
          <w:rFonts w:ascii="GHEA Grapalat" w:eastAsia="Times New Roman" w:hAnsi="GHEA Grapalat" w:cs="Arial"/>
          <w:sz w:val="20"/>
          <w:szCs w:val="24"/>
          <w:lang w:val="af-ZA"/>
        </w:rPr>
        <w:t xml:space="preserve"> 29-</w:t>
      </w:r>
      <w:r w:rsidRPr="00631CF5">
        <w:rPr>
          <w:rFonts w:ascii="Arial" w:eastAsia="Times New Roman" w:hAnsi="Arial" w:cs="Arial"/>
          <w:sz w:val="20"/>
          <w:szCs w:val="24"/>
          <w:lang w:val="en-US"/>
        </w:rPr>
        <w:t>րդ</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հոդվածի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համաձայն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մասնակիցն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իրավունք</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ունի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պատվիրատուից</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պահանջել</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հրավերի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պարզաբանում։</w:t>
      </w:r>
    </w:p>
    <w:p w:rsidR="00BB1514" w:rsidRPr="00631CF5" w:rsidRDefault="00BB1514" w:rsidP="00BB1514">
      <w:pPr>
        <w:spacing w:after="0" w:line="240" w:lineRule="auto"/>
        <w:ind w:firstLine="567"/>
        <w:jc w:val="both"/>
        <w:rPr>
          <w:rFonts w:ascii="GHEA Grapalat" w:eastAsia="Times New Roman" w:hAnsi="GHEA Grapalat" w:cs="Tahoma"/>
          <w:sz w:val="20"/>
          <w:szCs w:val="24"/>
          <w:lang w:val="af-ZA"/>
        </w:rPr>
      </w:pPr>
      <w:r w:rsidRPr="00631CF5">
        <w:rPr>
          <w:rFonts w:ascii="Arial" w:eastAsia="Times New Roman" w:hAnsi="Arial" w:cs="Arial"/>
          <w:sz w:val="20"/>
          <w:szCs w:val="24"/>
          <w:lang w:val="en-US"/>
        </w:rPr>
        <w:t>Մասնակիցն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իրավունք</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ունի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հայտերի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ներկայացման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վերջնաժամկետը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լրանալուց</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առնվազն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հինգ</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օրացուցային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առաջ</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af-ZA"/>
        </w:rPr>
        <w:t>գրավոր</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հանձնաժողովից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պահանջելու</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հրավերի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պարզաբանում։</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Հանձնաժողովը</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հարցումը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կատարած</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մասնակցին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պարզաբանումը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տրամադրում</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գրավոր</w:t>
      </w:r>
      <w:r w:rsidRPr="00631CF5" w:rsidDel="00A3468D">
        <w:rPr>
          <w:rFonts w:ascii="GHEA Grapalat" w:eastAsia="Times New Roman" w:hAnsi="GHEA Grapalat" w:cs="Sylfaen"/>
          <w:sz w:val="20"/>
          <w:szCs w:val="24"/>
          <w:lang w:val="af-ZA"/>
        </w:rPr>
        <w:t xml:space="preserve"> </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հարցումը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ստանալու</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օրվան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հաջորդող</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երկու</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օրացուցային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օրվա</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ընթացքում։</w:t>
      </w:r>
    </w:p>
    <w:p w:rsidR="00BB1514" w:rsidRPr="00631CF5" w:rsidRDefault="00BB1514" w:rsidP="00BB1514">
      <w:pPr>
        <w:autoSpaceDE w:val="0"/>
        <w:autoSpaceDN w:val="0"/>
        <w:adjustRightInd w:val="0"/>
        <w:spacing w:after="0" w:line="240" w:lineRule="auto"/>
        <w:ind w:firstLine="567"/>
        <w:jc w:val="both"/>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4"/>
          <w:lang w:val="af-ZA"/>
        </w:rPr>
        <w:t xml:space="preserve">3.2 </w:t>
      </w:r>
      <w:r w:rsidRPr="00631CF5">
        <w:rPr>
          <w:rFonts w:ascii="Arial" w:eastAsia="Times New Roman" w:hAnsi="Arial" w:cs="Arial"/>
          <w:sz w:val="20"/>
          <w:szCs w:val="24"/>
          <w:lang w:val="en-US"/>
        </w:rPr>
        <w:t>Հարցման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պարզաբանումների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բովանդակության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մասին</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հայտարարությունը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պարզաբանումը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տրամադրելու</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օրը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հրապարակվում</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Arial"/>
          <w:sz w:val="20"/>
          <w:szCs w:val="24"/>
          <w:lang w:val="af-ZA"/>
        </w:rPr>
        <w:t xml:space="preserve"> </w:t>
      </w:r>
      <w:r w:rsidRPr="00631CF5">
        <w:rPr>
          <w:rFonts w:ascii="GHEA Grapalat" w:eastAsia="Times New Roman" w:hAnsi="GHEA Grapalat" w:cs="Sylfaen"/>
          <w:sz w:val="20"/>
          <w:szCs w:val="24"/>
          <w:lang w:val="af-ZA"/>
        </w:rPr>
        <w:t xml:space="preserve">www.procurement.am </w:t>
      </w:r>
      <w:r w:rsidRPr="00631CF5">
        <w:rPr>
          <w:rFonts w:ascii="Arial" w:eastAsia="Times New Roman" w:hAnsi="Arial" w:cs="Arial"/>
          <w:sz w:val="20"/>
          <w:szCs w:val="24"/>
        </w:rPr>
        <w:t>հասցեով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տեղեկագր</w:t>
      </w:r>
      <w:r w:rsidRPr="00631CF5">
        <w:rPr>
          <w:rFonts w:ascii="Arial" w:eastAsia="Times New Roman" w:hAnsi="Arial" w:cs="Arial"/>
          <w:sz w:val="20"/>
          <w:szCs w:val="24"/>
          <w:lang w:val="en-US"/>
        </w:rPr>
        <w:t>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այսուհետ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տեղեկագիր</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Times New Roman"/>
          <w:sz w:val="24"/>
          <w:szCs w:val="24"/>
          <w:lang w:val="af-ZA"/>
        </w:rPr>
        <w:t>«</w:t>
      </w:r>
      <w:r w:rsidRPr="00631CF5">
        <w:rPr>
          <w:rFonts w:ascii="Arial" w:eastAsia="Times New Roman" w:hAnsi="Arial" w:cs="Arial"/>
          <w:sz w:val="20"/>
          <w:szCs w:val="24"/>
          <w:lang w:val="en-US"/>
        </w:rPr>
        <w:t>Գնումների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հայտարարություններ</w:t>
      </w:r>
      <w:r w:rsidRPr="00631CF5">
        <w:rPr>
          <w:rFonts w:ascii="GHEA Grapalat" w:eastAsia="Times New Roman" w:hAnsi="GHEA Grapalat" w:cs="Times New Roman"/>
          <w:sz w:val="24"/>
          <w:szCs w:val="24"/>
          <w:lang w:val="af-ZA"/>
        </w:rPr>
        <w:t>»</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բաժնի</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Times New Roman"/>
          <w:sz w:val="24"/>
          <w:szCs w:val="24"/>
          <w:lang w:val="af-ZA"/>
        </w:rPr>
        <w:t>«</w:t>
      </w:r>
      <w:r w:rsidRPr="00631CF5">
        <w:rPr>
          <w:rFonts w:ascii="Arial" w:eastAsia="Times New Roman" w:hAnsi="Arial" w:cs="Arial"/>
          <w:sz w:val="20"/>
          <w:szCs w:val="24"/>
          <w:lang w:val="en-US"/>
        </w:rPr>
        <w:t>Հրավերների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պարզաբանումների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վերաբերյալ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հայտարարություններ</w:t>
      </w:r>
      <w:r w:rsidRPr="00631CF5">
        <w:rPr>
          <w:rFonts w:ascii="GHEA Grapalat" w:eastAsia="Times New Roman" w:hAnsi="GHEA Grapalat" w:cs="Times New Roman"/>
          <w:sz w:val="24"/>
          <w:szCs w:val="24"/>
          <w:lang w:val="af-ZA"/>
        </w:rPr>
        <w:t>»</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ենթաբաբաժնում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առանց</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նշելու</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հարցումը</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կատարած</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Arial"/>
          <w:sz w:val="20"/>
          <w:szCs w:val="24"/>
          <w:lang w:val="af-ZA"/>
        </w:rPr>
        <w:t xml:space="preserve"> </w:t>
      </w:r>
      <w:r w:rsidRPr="00631CF5">
        <w:rPr>
          <w:rFonts w:ascii="Arial" w:eastAsia="Times New Roman" w:hAnsi="Arial" w:cs="Arial"/>
          <w:sz w:val="20"/>
          <w:szCs w:val="24"/>
          <w:lang w:val="en-US"/>
        </w:rPr>
        <w:t>տվյալները։</w:t>
      </w:r>
      <w:r w:rsidRPr="00631CF5">
        <w:rPr>
          <w:rFonts w:ascii="GHEA Grapalat" w:eastAsia="Times New Roman" w:hAnsi="GHEA Grapalat" w:cs="Tahoma"/>
          <w:sz w:val="20"/>
          <w:szCs w:val="24"/>
          <w:lang w:val="af-ZA"/>
        </w:rPr>
        <w:t xml:space="preserve"> </w:t>
      </w:r>
    </w:p>
    <w:p w:rsidR="00BB1514" w:rsidRPr="00631CF5" w:rsidRDefault="00BB1514" w:rsidP="00BB1514">
      <w:pPr>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w:rsidRPr="00631CF5">
        <w:rPr>
          <w:rFonts w:ascii="GHEA Grapalat" w:eastAsia="Times New Roman" w:hAnsi="GHEA Grapalat" w:cs="Arial Unicode"/>
          <w:sz w:val="20"/>
          <w:szCs w:val="24"/>
          <w:lang w:val="af-ZA"/>
        </w:rPr>
        <w:t xml:space="preserve">3.3 </w:t>
      </w:r>
      <w:r w:rsidRPr="00631CF5">
        <w:rPr>
          <w:rFonts w:ascii="Arial" w:eastAsia="Times New Roman" w:hAnsi="Arial" w:cs="Arial"/>
          <w:sz w:val="20"/>
          <w:szCs w:val="24"/>
        </w:rPr>
        <w:t>Պարզաբանում</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չի</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տրամադրվում</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հարցումը</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կատարվել</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lang w:val="en-US"/>
        </w:rPr>
        <w:t>բաժն</w:t>
      </w:r>
      <w:r w:rsidRPr="00631CF5">
        <w:rPr>
          <w:rFonts w:ascii="Arial" w:eastAsia="Times New Roman" w:hAnsi="Arial" w:cs="Arial"/>
          <w:sz w:val="20"/>
          <w:szCs w:val="24"/>
        </w:rPr>
        <w:t>ով</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ժամկետի</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խախտմամբ</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ինչպես</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նաև</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հարցումը</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դուրս</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բովանդակության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շրջանակից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0"/>
          <w:lang w:val="en-US"/>
        </w:rPr>
        <w:t>Ընդ</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որում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մասնակիցը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գրավոր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ծանուցվում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պարզաբանում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չտրամադրելու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հիմքերի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մասին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հարցումը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ստանալու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օրվան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հաջորդող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օրացուցային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ընթացքում</w:t>
      </w:r>
      <w:r w:rsidRPr="00631CF5">
        <w:rPr>
          <w:rFonts w:ascii="GHEA Grapalat" w:eastAsia="Times New Roman" w:hAnsi="GHEA Grapalat" w:cs="Times New Roman"/>
          <w:sz w:val="20"/>
          <w:szCs w:val="20"/>
          <w:lang w:val="af-ZA"/>
        </w:rPr>
        <w:t>:</w:t>
      </w:r>
    </w:p>
    <w:p w:rsidR="00BB1514" w:rsidRPr="00631CF5" w:rsidRDefault="00BB1514" w:rsidP="00BB1514">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631CF5">
        <w:rPr>
          <w:rFonts w:ascii="GHEA Grapalat" w:eastAsia="Times New Roman" w:hAnsi="GHEA Grapalat" w:cs="Arial Unicode"/>
          <w:sz w:val="20"/>
          <w:szCs w:val="24"/>
          <w:lang w:val="af-ZA"/>
        </w:rPr>
        <w:t xml:space="preserve">3.4 </w:t>
      </w:r>
      <w:r w:rsidRPr="00631CF5">
        <w:rPr>
          <w:rFonts w:ascii="Arial" w:eastAsia="Times New Roman" w:hAnsi="Arial" w:cs="Arial"/>
          <w:sz w:val="20"/>
          <w:szCs w:val="24"/>
        </w:rPr>
        <w:t>Հայտերի</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ներկայացման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վերջնաժամկետը</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լրանալուց</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առնվազն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հինգ</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օրացուցային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օր</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առաջ</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հրավերում</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կատարվել</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փոփոխություններ</w:t>
      </w:r>
      <w:r w:rsidRPr="00631CF5">
        <w:rPr>
          <w:rFonts w:ascii="Arial" w:eastAsia="Times New Roman" w:hAnsi="Arial" w:cs="Arial"/>
          <w:sz w:val="20"/>
          <w:szCs w:val="24"/>
          <w:lang w:val="en-US"/>
        </w:rPr>
        <w:t>։</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lang w:val="en-US"/>
        </w:rPr>
        <w:t>Փ</w:t>
      </w:r>
      <w:r w:rsidRPr="00631CF5">
        <w:rPr>
          <w:rFonts w:ascii="Arial" w:eastAsia="Times New Roman" w:hAnsi="Arial" w:cs="Arial"/>
          <w:sz w:val="20"/>
          <w:szCs w:val="24"/>
        </w:rPr>
        <w:t>ոփոխություն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կատարելու</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օրվան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երեք</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օրացուցային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փոփոխություն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կատարելու</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դրանք</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տրամադրելու</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պայմանների</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մասին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հայտարարություն</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հրապարակվում</w:t>
      </w:r>
      <w:r w:rsidRPr="00631CF5">
        <w:rPr>
          <w:rFonts w:ascii="GHEA Grapalat" w:eastAsia="Times New Roman" w:hAnsi="GHEA Grapalat" w:cs="Arial Unicode"/>
          <w:sz w:val="20"/>
          <w:szCs w:val="24"/>
          <w:lang w:val="af-ZA"/>
        </w:rPr>
        <w:t xml:space="preserve"> </w:t>
      </w:r>
      <w:r w:rsidRPr="00631CF5">
        <w:rPr>
          <w:rFonts w:ascii="Arial" w:eastAsia="Times New Roman" w:hAnsi="Arial" w:cs="Arial"/>
          <w:sz w:val="20"/>
          <w:szCs w:val="24"/>
        </w:rPr>
        <w:t>տեղեկագրում</w:t>
      </w:r>
      <w:r w:rsidRPr="00631CF5">
        <w:rPr>
          <w:rFonts w:ascii="Arial" w:eastAsia="Times New Roman" w:hAnsi="Arial" w:cs="Arial"/>
          <w:sz w:val="20"/>
          <w:szCs w:val="24"/>
          <w:lang w:val="en-US"/>
        </w:rPr>
        <w:t>։</w:t>
      </w:r>
      <w:r w:rsidRPr="00631CF5">
        <w:rPr>
          <w:rFonts w:ascii="GHEA Grapalat" w:eastAsia="Times New Roman" w:hAnsi="GHEA Grapalat" w:cs="Arial Unicode"/>
          <w:sz w:val="20"/>
          <w:szCs w:val="24"/>
          <w:lang w:val="af-ZA"/>
        </w:rPr>
        <w:t xml:space="preserve"> </w:t>
      </w:r>
    </w:p>
    <w:p w:rsidR="00BB1514" w:rsidRPr="00631CF5" w:rsidRDefault="00BB1514" w:rsidP="00BB1514">
      <w:pPr>
        <w:autoSpaceDE w:val="0"/>
        <w:autoSpaceDN w:val="0"/>
        <w:adjustRightInd w:val="0"/>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3.5 </w:t>
      </w:r>
      <w:r w:rsidRPr="00631CF5">
        <w:rPr>
          <w:rFonts w:ascii="Arial" w:eastAsia="Times New Roman" w:hAnsi="Arial" w:cs="Arial"/>
          <w:sz w:val="20"/>
          <w:szCs w:val="24"/>
          <w:lang w:val="hy-AM"/>
        </w:rPr>
        <w:t>Յուրաքաչյուր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փոփոխությունների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վերջնաժամկետը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լրանալը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էլեկտրոնային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փոստի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քարտուղարին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հիմնավորումներ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առարկայի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բնութագրերի՝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օրենքով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մրցակցության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խտրականության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բացառման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տեսակետից՝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ազգանունը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հիմնավորումներն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ընդունելի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հանձնաժողովը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դրանցով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պայմանավորված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փոփոխություններ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հրավերում</w:t>
      </w:r>
      <w:r w:rsidRPr="00631CF5">
        <w:rPr>
          <w:rFonts w:ascii="GHEA Grapalat" w:eastAsia="Times New Roman" w:hAnsi="GHEA Grapalat" w:cs="Sylfaen"/>
          <w:sz w:val="20"/>
          <w:szCs w:val="24"/>
          <w:lang w:val="hy-AM"/>
        </w:rPr>
        <w:t xml:space="preserve">: </w:t>
      </w:r>
    </w:p>
    <w:p w:rsidR="00BB1514" w:rsidRPr="00631CF5" w:rsidRDefault="00BB1514" w:rsidP="00BB1514">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631CF5">
        <w:rPr>
          <w:rFonts w:ascii="GHEA Grapalat" w:eastAsia="Times New Roman" w:hAnsi="GHEA Grapalat" w:cs="Arial Unicode"/>
          <w:sz w:val="20"/>
          <w:szCs w:val="24"/>
          <w:lang w:val="hy-AM"/>
        </w:rPr>
        <w:t xml:space="preserve">3.5 </w:t>
      </w:r>
      <w:r w:rsidRPr="00631CF5">
        <w:rPr>
          <w:rFonts w:ascii="Arial" w:eastAsia="Times New Roman" w:hAnsi="Arial" w:cs="Arial"/>
          <w:sz w:val="20"/>
          <w:szCs w:val="24"/>
          <w:lang w:val="hy-AM"/>
        </w:rPr>
        <w:t>Հրավերում</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փոփոխություններ</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կատարվելու</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ներկայացնելու</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վերջնաժամկետը</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հաշվվում</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փոփոխությունների</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տեղեկագրում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հայտարարության</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հրապարակման</w:t>
      </w:r>
      <w:r w:rsidRPr="00631CF5">
        <w:rPr>
          <w:rFonts w:ascii="GHEA Grapalat" w:eastAsia="Times New Roman" w:hAnsi="GHEA Grapalat" w:cs="Arial Unicode"/>
          <w:sz w:val="20"/>
          <w:szCs w:val="24"/>
          <w:lang w:val="hy-AM"/>
        </w:rPr>
        <w:t xml:space="preserve"> </w:t>
      </w:r>
      <w:r w:rsidRPr="00631CF5">
        <w:rPr>
          <w:rFonts w:ascii="Arial" w:eastAsia="Times New Roman" w:hAnsi="Arial" w:cs="Arial"/>
          <w:sz w:val="20"/>
          <w:szCs w:val="24"/>
          <w:lang w:val="hy-AM"/>
        </w:rPr>
        <w:t>օրվանից։</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
    <w:p w:rsidR="00BB1514" w:rsidRPr="00631CF5" w:rsidRDefault="00BB1514" w:rsidP="00BB1514">
      <w:pPr>
        <w:spacing w:after="0" w:line="240" w:lineRule="auto"/>
        <w:jc w:val="center"/>
        <w:rPr>
          <w:rFonts w:ascii="GHEA Grapalat" w:eastAsia="Times New Roman" w:hAnsi="GHEA Grapalat" w:cs="Arial"/>
          <w:b/>
          <w:sz w:val="20"/>
          <w:szCs w:val="24"/>
          <w:lang w:val="hy-AM"/>
        </w:rPr>
      </w:pPr>
      <w:r w:rsidRPr="00631CF5">
        <w:rPr>
          <w:rFonts w:ascii="GHEA Grapalat" w:eastAsia="Times New Roman" w:hAnsi="GHEA Grapalat" w:cs="Times New Roman"/>
          <w:b/>
          <w:sz w:val="20"/>
          <w:szCs w:val="24"/>
          <w:lang w:val="hy-AM"/>
        </w:rPr>
        <w:t xml:space="preserve">4.  </w:t>
      </w:r>
      <w:r w:rsidRPr="00631CF5">
        <w:rPr>
          <w:rFonts w:ascii="Arial" w:eastAsia="Times New Roman" w:hAnsi="Arial" w:cs="Arial"/>
          <w:b/>
          <w:sz w:val="20"/>
          <w:szCs w:val="24"/>
          <w:lang w:val="hy-AM"/>
        </w:rPr>
        <w:t>ՀԱՅՏԸ</w:t>
      </w:r>
      <w:r w:rsidRPr="00631CF5">
        <w:rPr>
          <w:rFonts w:ascii="GHEA Grapalat" w:eastAsia="Times New Roman" w:hAnsi="GHEA Grapalat" w:cs="Arial"/>
          <w:b/>
          <w:sz w:val="20"/>
          <w:szCs w:val="24"/>
          <w:lang w:val="hy-AM"/>
        </w:rPr>
        <w:t xml:space="preserve"> </w:t>
      </w:r>
      <w:r w:rsidRPr="00631CF5">
        <w:rPr>
          <w:rFonts w:ascii="Arial" w:eastAsia="Times New Roman" w:hAnsi="Arial" w:cs="Arial"/>
          <w:b/>
          <w:sz w:val="20"/>
          <w:szCs w:val="24"/>
          <w:lang w:val="hy-AM"/>
        </w:rPr>
        <w:t>ՆԵՐԿԱՅԱՑՆԵԼՈՒ</w:t>
      </w:r>
      <w:r w:rsidRPr="00631CF5">
        <w:rPr>
          <w:rFonts w:ascii="GHEA Grapalat" w:eastAsia="Times New Roman" w:hAnsi="GHEA Grapalat" w:cs="Arial"/>
          <w:b/>
          <w:sz w:val="20"/>
          <w:szCs w:val="24"/>
          <w:lang w:val="hy-AM"/>
        </w:rPr>
        <w:t xml:space="preserve"> </w:t>
      </w:r>
      <w:r w:rsidRPr="00631CF5">
        <w:rPr>
          <w:rFonts w:ascii="Arial" w:eastAsia="Times New Roman" w:hAnsi="Arial" w:cs="Arial"/>
          <w:b/>
          <w:sz w:val="20"/>
          <w:szCs w:val="24"/>
          <w:lang w:val="hy-AM"/>
        </w:rPr>
        <w:t>ԿԱՐԳԸ</w:t>
      </w:r>
    </w:p>
    <w:p w:rsidR="00BB1514" w:rsidRPr="00631CF5" w:rsidRDefault="00BB1514" w:rsidP="00BB1514">
      <w:pPr>
        <w:spacing w:after="0" w:line="240" w:lineRule="auto"/>
        <w:jc w:val="center"/>
        <w:rPr>
          <w:rFonts w:ascii="GHEA Grapalat" w:eastAsia="Times New Roman" w:hAnsi="GHEA Grapalat" w:cs="Times New Roman"/>
          <w:b/>
          <w:sz w:val="20"/>
          <w:szCs w:val="24"/>
          <w:lang w:val="hy-AM"/>
        </w:rPr>
      </w:pPr>
      <w:r w:rsidRPr="00631CF5">
        <w:rPr>
          <w:rFonts w:ascii="GHEA Grapalat" w:eastAsia="Times New Roman" w:hAnsi="GHEA Grapalat" w:cs="Times New Roman"/>
          <w:b/>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af-ZA"/>
        </w:rPr>
      </w:pPr>
      <w:r w:rsidRPr="00631CF5">
        <w:rPr>
          <w:rFonts w:ascii="GHEA Grapalat" w:eastAsia="Times New Roman" w:hAnsi="GHEA Grapalat" w:cs="Times New Roman"/>
          <w:sz w:val="20"/>
          <w:szCs w:val="24"/>
          <w:lang w:val="hy-AM"/>
        </w:rPr>
        <w:lastRenderedPageBreak/>
        <w:t>4</w:t>
      </w:r>
      <w:r w:rsidRPr="00631CF5">
        <w:rPr>
          <w:rFonts w:ascii="GHEA Grapalat" w:eastAsia="Times New Roman" w:hAnsi="GHEA Grapalat" w:cs="Sylfaen"/>
          <w:sz w:val="20"/>
          <w:szCs w:val="24"/>
          <w:lang w:val="hy-AM"/>
        </w:rPr>
        <w:t xml:space="preserve">.1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w:t>
      </w:r>
      <w:r w:rsidRPr="00631CF5">
        <w:rPr>
          <w:rFonts w:ascii="GHEA Grapalat" w:eastAsia="Times New Roman" w:hAnsi="GHEA Grapalat" w:cs="Times New Roman"/>
          <w:sz w:val="20"/>
          <w:szCs w:val="24"/>
          <w:lang w:val="af-ZA"/>
        </w:rPr>
        <w:t xml:space="preserve"> </w:t>
      </w:r>
      <w:r w:rsidRPr="00631CF5">
        <w:rPr>
          <w:rFonts w:ascii="Arial" w:eastAsia="Times New Roman" w:hAnsi="Arial" w:cs="Arial"/>
          <w:sz w:val="20"/>
          <w:szCs w:val="24"/>
          <w:lang w:val="en-US"/>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առաջարկն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0"/>
          <w:lang w:val="af-ZA"/>
        </w:rPr>
        <w:t>Մասնակիցը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կարող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հայտ</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ներկայացնել</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ինչպես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յուրաքանչյուր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չափաբաժնի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այնպես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էլ</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մի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քանի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կամ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բոլոր</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af-ZA"/>
        </w:rPr>
        <w:t>չափաբաժինների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համար</w:t>
      </w:r>
      <w:r w:rsidRPr="00631CF5">
        <w:rPr>
          <w:rFonts w:ascii="Arial" w:eastAsia="Times New Roman" w:hAnsi="Arial" w:cs="Arial"/>
          <w:sz w:val="20"/>
          <w:szCs w:val="24"/>
          <w:lang w:val="hy-AM"/>
        </w:rPr>
        <w:t>։</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ավարտը։</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Հայտի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պատրաստման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նկարագրված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hy-AM"/>
        </w:rPr>
        <w:t xml:space="preserve"> 2-</w:t>
      </w:r>
      <w:r w:rsidRPr="00631CF5">
        <w:rPr>
          <w:rFonts w:ascii="Arial" w:eastAsia="Times New Roman" w:hAnsi="Arial" w:cs="Arial"/>
          <w:sz w:val="20"/>
          <w:szCs w:val="24"/>
          <w:lang w:val="hy-AM"/>
        </w:rPr>
        <w:t>րդ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գնանշման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պատրաստելու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հրահանգում։</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4.2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անհրաժեշտ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0"/>
          <w:lang w:val="af-ZA"/>
        </w:rPr>
        <w:t>հանձնաժողովին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ոչ</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ուշ</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հայտարարությունը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տեղեկագրում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հրապարակվելու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օրվանից</w:t>
      </w:r>
      <w:r w:rsidRPr="00631CF5">
        <w:rPr>
          <w:rFonts w:ascii="GHEA Grapalat" w:eastAsia="Times New Roman" w:hAnsi="GHEA Grapalat" w:cs="Sylfaen"/>
          <w:sz w:val="20"/>
          <w:szCs w:val="24"/>
          <w:lang w:val="hy-AM"/>
        </w:rPr>
        <w:t xml:space="preserve"> </w:t>
      </w:r>
      <w:r w:rsidR="00D71DEC">
        <w:rPr>
          <w:rFonts w:ascii="Arial" w:eastAsia="Times New Roman" w:hAnsi="Arial" w:cs="Arial"/>
          <w:b/>
          <w:sz w:val="20"/>
          <w:szCs w:val="20"/>
          <w:lang w:val="hy-AM"/>
        </w:rPr>
        <w:t>25.12</w:t>
      </w:r>
      <w:r w:rsidR="003A7AF1">
        <w:rPr>
          <w:rFonts w:ascii="Arial" w:eastAsia="Times New Roman" w:hAnsi="Arial" w:cs="Arial"/>
          <w:b/>
          <w:sz w:val="20"/>
          <w:szCs w:val="20"/>
          <w:lang w:val="hy-AM"/>
        </w:rPr>
        <w:t xml:space="preserve"> 2024թ․</w:t>
      </w:r>
      <w:r w:rsidR="003A7AF1" w:rsidRPr="00BD779A">
        <w:rPr>
          <w:rFonts w:ascii="Arial" w:eastAsia="Times New Roman" w:hAnsi="Arial" w:cs="Arial"/>
          <w:b/>
          <w:sz w:val="20"/>
          <w:szCs w:val="20"/>
          <w:lang w:val="hy-AM"/>
        </w:rPr>
        <w:t xml:space="preserve"> ժամը 1</w:t>
      </w:r>
      <w:r w:rsidR="00FC6A11">
        <w:rPr>
          <w:rFonts w:ascii="Arial" w:eastAsia="Times New Roman" w:hAnsi="Arial" w:cs="Arial"/>
          <w:b/>
          <w:sz w:val="20"/>
          <w:szCs w:val="20"/>
          <w:lang w:val="hy-AM"/>
        </w:rPr>
        <w:t>5</w:t>
      </w:r>
      <w:r w:rsidR="003A7AF1">
        <w:rPr>
          <w:rFonts w:ascii="Arial" w:eastAsia="Times New Roman" w:hAnsi="Arial" w:cs="Arial"/>
          <w:b/>
          <w:sz w:val="20"/>
          <w:szCs w:val="20"/>
          <w:lang w:val="hy-AM"/>
        </w:rPr>
        <w:t>:00</w:t>
      </w:r>
      <w:r w:rsidRPr="00631CF5">
        <w:rPr>
          <w:rFonts w:ascii="GHEA Grapalat" w:eastAsia="Times New Roman" w:hAnsi="GHEA Grapalat" w:cs="Sylfaen"/>
          <w:b/>
          <w:sz w:val="20"/>
          <w:szCs w:val="20"/>
          <w:lang w:val="hy-AM"/>
        </w:rPr>
        <w:t>-</w:t>
      </w:r>
      <w:r w:rsidRPr="00631CF5">
        <w:rPr>
          <w:rFonts w:ascii="Arial" w:eastAsia="Times New Roman" w:hAnsi="Arial" w:cs="Arial"/>
          <w:b/>
          <w:sz w:val="20"/>
          <w:szCs w:val="20"/>
          <w:lang w:val="hy-AM"/>
        </w:rPr>
        <w:t>ն</w:t>
      </w:r>
      <w:r w:rsidRPr="00631CF5">
        <w:rPr>
          <w:rFonts w:ascii="GHEA Grapalat" w:eastAsia="Times New Roman" w:hAnsi="GHEA Grapalat" w:cs="Sylfaen"/>
          <w:b/>
          <w:sz w:val="20"/>
          <w:szCs w:val="20"/>
          <w:lang w:val="hy-AM"/>
        </w:rPr>
        <w:t xml:space="preserve">, </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ք</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Թումանյան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կենտրոնական</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փողոց</w:t>
      </w:r>
      <w:r w:rsidRPr="00631CF5">
        <w:rPr>
          <w:rFonts w:ascii="GHEA Grapalat" w:eastAsia="Times New Roman" w:hAnsi="GHEA Grapalat" w:cs="Times New Roman"/>
          <w:b/>
          <w:sz w:val="20"/>
          <w:szCs w:val="20"/>
          <w:lang w:val="hy-AM"/>
        </w:rPr>
        <w:t xml:space="preserve"> 1</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hy-AM"/>
        </w:rPr>
        <w:t>Թումանյանի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af-ZA"/>
        </w:rPr>
        <w:t>համայնքապետարանի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վարչական</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շենք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հասցեով</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գրանցամատյանում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քարտուղար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b/>
          <w:sz w:val="20"/>
          <w:szCs w:val="20"/>
          <w:lang w:val="hy-AM"/>
        </w:rPr>
        <w:t>Մարգարիտ</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Չատինյանը</w:t>
      </w:r>
      <w:r w:rsidRPr="00631CF5">
        <w:rPr>
          <w:rFonts w:ascii="Arial" w:eastAsia="Times New Roman" w:hAnsi="Arial" w:cs="Arial"/>
          <w:sz w:val="24"/>
          <w:szCs w:val="24"/>
          <w:lang w:val="hy-AM"/>
        </w:rPr>
        <w:t>։</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քարտուղարի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գրանցամատյանում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ըստ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հերթականության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գրանցամատյանում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նշելով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վերջնաժամկետը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լրանալուց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գրանցամատյանում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գրանցվում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ստանալու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երկու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քարտուղարի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վերադարձվում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4.3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bookmarkStart w:id="3" w:name="_Hlk9261647"/>
      <w:r w:rsidRPr="00631CF5">
        <w:rPr>
          <w:rFonts w:ascii="GHEA Grapalat" w:eastAsia="Times New Roman" w:hAnsi="GHEA Grapalat" w:cs="Sylfaen"/>
          <w:sz w:val="20"/>
          <w:szCs w:val="24"/>
          <w:lang w:val="hy-AM"/>
        </w:rPr>
        <w:t xml:space="preserve">1)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hy-AM"/>
        </w:rPr>
        <w:t xml:space="preserve"> 2-</w:t>
      </w:r>
      <w:r w:rsidRPr="00631CF5">
        <w:rPr>
          <w:rFonts w:ascii="Arial" w:eastAsia="Times New Roman" w:hAnsi="Arial" w:cs="Arial"/>
          <w:sz w:val="20"/>
          <w:szCs w:val="24"/>
          <w:lang w:val="hy-AM"/>
        </w:rPr>
        <w:t>րդ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Sylfaen"/>
          <w:sz w:val="20"/>
          <w:szCs w:val="24"/>
          <w:lang w:val="hy-AM"/>
        </w:rPr>
        <w:t xml:space="preserve"> 2.1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դիմում</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հայտարարություն</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նշելով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փոստի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հասցեն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հարկ</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հաշվառման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գործունեության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հասցեն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հեռախոսահամարը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ներառում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հավաստում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w:t>
      </w:r>
      <w:r w:rsidRPr="00631CF5">
        <w:rPr>
          <w:rFonts w:ascii="GHEA Grapalat" w:eastAsia="Times New Roman" w:hAnsi="GHEA Grapalat" w:cs="Sylfaen"/>
          <w:sz w:val="20"/>
          <w:szCs w:val="24"/>
          <w:lang w:val="hy-AM"/>
        </w:rPr>
        <w:softHyphen/>
      </w:r>
      <w:r w:rsidRPr="00631CF5">
        <w:rPr>
          <w:rFonts w:ascii="Arial" w:eastAsia="Times New Roman" w:hAnsi="Arial" w:cs="Arial"/>
          <w:sz w:val="20"/>
          <w:szCs w:val="24"/>
          <w:lang w:val="hy-AM"/>
        </w:rPr>
        <w:t>ցության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պահանջներին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տվյալների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համապատասխանության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w:t>
      </w:r>
    </w:p>
    <w:p w:rsidR="00BB1514" w:rsidRPr="00631CF5" w:rsidRDefault="00BB1514" w:rsidP="00BB1514">
      <w:pPr>
        <w:shd w:val="clear" w:color="auto" w:fill="FFFFFF"/>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բ</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4"/>
          <w:szCs w:val="24"/>
          <w:lang w:val="hy-AM"/>
        </w:rPr>
        <w:t xml:space="preserve"> </w:t>
      </w:r>
      <w:r w:rsidRPr="00631CF5">
        <w:rPr>
          <w:rFonts w:ascii="Arial" w:eastAsia="Times New Roman" w:hAnsi="Arial" w:cs="Arial"/>
          <w:sz w:val="20"/>
          <w:szCs w:val="24"/>
          <w:lang w:val="hy-AM"/>
        </w:rPr>
        <w:t>հավաստում՝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ճանաչվելու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hy-AM"/>
        </w:rPr>
        <w:t xml:space="preserve"> 1-</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Sylfaen"/>
          <w:sz w:val="20"/>
          <w:szCs w:val="24"/>
          <w:lang w:val="hy-AM"/>
        </w:rPr>
        <w:t xml:space="preserve"> 2.4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պարտավորության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հայտարարություն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շրջանակում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գերիշխող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դիրքի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չարաշահման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հակամրցակցային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համաձայնության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բացակայության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bookmarkStart w:id="4" w:name="_Hlk9261892"/>
      <w:bookmarkEnd w:id="3"/>
      <w:r w:rsidRPr="00631CF5">
        <w:rPr>
          <w:rFonts w:ascii="Arial" w:eastAsia="Times New Roman" w:hAnsi="Arial" w:cs="Arial"/>
          <w:sz w:val="20"/>
          <w:szCs w:val="24"/>
          <w:lang w:val="hy-AM"/>
        </w:rPr>
        <w:t>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հայտարարություն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շրջանակում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փոխկապակցված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անձանց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հիմնադրված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հիսուն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տոկոս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պատկանող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բաժնեմաս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փայաբաժին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ունեցող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կազմակերպությունների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միաժամանակյա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բացակայության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630"/>
        <w:jc w:val="both"/>
        <w:rPr>
          <w:rFonts w:ascii="GHEA Grapalat" w:eastAsia="Times New Roman" w:hAnsi="GHEA Grapalat" w:cs="Sylfaen"/>
          <w:szCs w:val="24"/>
          <w:lang w:val="hy-AM" w:eastAsia="ru-RU"/>
        </w:rPr>
      </w:pPr>
      <w:r w:rsidRPr="00631CF5">
        <w:rPr>
          <w:rFonts w:ascii="Arial" w:eastAsia="Times New Roman" w:hAnsi="Arial" w:cs="Arial"/>
          <w:sz w:val="20"/>
          <w:szCs w:val="20"/>
          <w:lang w:val="hy-AM" w:eastAsia="ru-RU"/>
        </w:rPr>
        <w:t>ե</w:t>
      </w:r>
      <w:r w:rsidRPr="00631CF5">
        <w:rPr>
          <w:rFonts w:ascii="GHEA Grapalat" w:eastAsia="Times New Roman" w:hAnsi="GHEA Grapalat" w:cs="Times New Roman"/>
          <w:sz w:val="20"/>
          <w:szCs w:val="20"/>
          <w:lang w:val="hy-AM" w:eastAsia="ru-RU"/>
        </w:rPr>
        <w:t xml:space="preserve">) </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շահառուների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վերաբերյալ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հայտարարագիր՝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համաձայն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հավելված</w:t>
      </w:r>
      <w:r w:rsidRPr="00631CF5">
        <w:rPr>
          <w:rFonts w:ascii="GHEA Grapalat" w:eastAsia="Times New Roman" w:hAnsi="GHEA Grapalat" w:cs="Sylfaen"/>
          <w:sz w:val="20"/>
          <w:szCs w:val="24"/>
          <w:lang w:val="hy-AM"/>
        </w:rPr>
        <w:t xml:space="preserve"> 1-</w:t>
      </w:r>
      <w:r w:rsidRPr="00631CF5">
        <w:rPr>
          <w:rFonts w:ascii="Arial" w:eastAsia="Times New Roman" w:hAnsi="Arial" w:cs="Arial"/>
          <w:sz w:val="20"/>
          <w:szCs w:val="24"/>
          <w:lang w:val="hy-AM"/>
        </w:rPr>
        <w:t>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Հայտարարագիր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ձեռնարկատեր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ֆիզիկական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անձ</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0"/>
          <w:lang w:val="hy-AM" w:eastAsia="ru-RU"/>
        </w:rPr>
        <w:t>Ընդ</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որում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եթե</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մասնակիցը</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հայտարարվում</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ընտրված</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մասնակից</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ապա</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սույն</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պարբերությամբ</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նախատեսված</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հայտարարագիրը</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որը</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հայտերը</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բացելուց</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հետո</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ավտոմատ</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եղանակով</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հրապարակվում</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համակարգում</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պայմանագիր</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կնքելու</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որոշման</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հայտարարության</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հետ</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միաժամանակ</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հրապարակվում</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նաև</w:t>
      </w:r>
      <w:r w:rsidRPr="00631CF5">
        <w:rPr>
          <w:rFonts w:ascii="GHEA Grapalat" w:eastAsia="Times New Roman" w:hAnsi="GHEA Grapalat" w:cs="Sylfaen"/>
          <w:sz w:val="20"/>
          <w:szCs w:val="20"/>
          <w:lang w:val="hy-AM" w:eastAsia="ru-RU"/>
        </w:rPr>
        <w:t xml:space="preserve"> </w:t>
      </w:r>
      <w:r w:rsidRPr="00631CF5">
        <w:rPr>
          <w:rFonts w:ascii="Arial" w:eastAsia="Times New Roman" w:hAnsi="Arial" w:cs="Arial"/>
          <w:sz w:val="20"/>
          <w:szCs w:val="20"/>
          <w:lang w:val="hy-AM" w:eastAsia="ru-RU"/>
        </w:rPr>
        <w:t>տեղեկագրում</w:t>
      </w:r>
      <w:r w:rsidRPr="00631CF5">
        <w:rPr>
          <w:rFonts w:ascii="Cambria Math" w:eastAsia="Times New Roman" w:hAnsi="Cambria Math" w:cs="Cambria Math"/>
          <w:sz w:val="20"/>
          <w:szCs w:val="20"/>
          <w:lang w:val="hy-AM" w:eastAsia="ru-RU"/>
        </w:rPr>
        <w:t>․</w:t>
      </w:r>
    </w:p>
    <w:p w:rsidR="00BB1514" w:rsidRPr="00631CF5" w:rsidRDefault="00BB1514" w:rsidP="00BB1514">
      <w:pPr>
        <w:spacing w:after="0" w:line="240" w:lineRule="auto"/>
        <w:ind w:firstLine="630"/>
        <w:jc w:val="both"/>
        <w:rPr>
          <w:rFonts w:ascii="GHEA Grapalat" w:eastAsia="Times New Roman" w:hAnsi="GHEA Grapalat" w:cs="Sylfaen"/>
          <w:sz w:val="20"/>
          <w:szCs w:val="24"/>
          <w:lang w:val="hy-AM"/>
        </w:rPr>
      </w:pPr>
      <w:r w:rsidRPr="00631CF5">
        <w:rPr>
          <w:rFonts w:ascii="GHEA Grapalat" w:eastAsia="Times New Roman" w:hAnsi="GHEA Grapalat" w:cs="Times New Roman"/>
          <w:b/>
          <w:sz w:val="20"/>
          <w:szCs w:val="20"/>
          <w:lang w:val="hy-AM" w:eastAsia="ru-RU"/>
        </w:rPr>
        <w:t xml:space="preserve"> </w:t>
      </w:r>
      <w:bookmarkEnd w:id="4"/>
      <w:r w:rsidRPr="00631CF5">
        <w:rPr>
          <w:rFonts w:ascii="GHEA Grapalat" w:eastAsia="Times New Roman" w:hAnsi="GHEA Grapalat" w:cs="Sylfaen"/>
          <w:sz w:val="20"/>
          <w:szCs w:val="24"/>
          <w:lang w:val="hy-AM"/>
        </w:rPr>
        <w:t xml:space="preserve">2)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color w:val="FFFFFF"/>
          <w:sz w:val="20"/>
          <w:szCs w:val="24"/>
          <w:lang w:val="hy-AM"/>
        </w:rPr>
      </w:pPr>
      <w:r w:rsidRPr="00631CF5">
        <w:rPr>
          <w:rFonts w:ascii="GHEA Grapalat" w:eastAsia="Times New Roman" w:hAnsi="GHEA Grapalat" w:cs="Sylfaen"/>
          <w:sz w:val="20"/>
          <w:szCs w:val="24"/>
          <w:lang w:val="hy-AM"/>
        </w:rPr>
        <w:t xml:space="preserve">  3) </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4) </w:t>
      </w:r>
      <w:r w:rsidRPr="00631CF5">
        <w:rPr>
          <w:rFonts w:ascii="Arial" w:eastAsia="Times New Roman" w:hAnsi="Arial" w:cs="Arial"/>
          <w:sz w:val="20"/>
          <w:szCs w:val="24"/>
          <w:lang w:val="hy-AM"/>
        </w:rPr>
        <w:t>գործակալության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պատճենը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հանդիսացող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անձի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տվյալները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կնքվելիք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իրականացվելու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գործակալության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6)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պատճենը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կոնսորցիումով</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bookmarkStart w:id="5" w:name="_Hlk9262052"/>
      <w:r w:rsidRPr="00631CF5">
        <w:rPr>
          <w:rFonts w:ascii="Arial" w:eastAsia="Times New Roman" w:hAnsi="Arial" w:cs="Arial"/>
          <w:sz w:val="20"/>
          <w:szCs w:val="24"/>
          <w:lang w:val="hy-AM"/>
        </w:rPr>
        <w:t>Ընդ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կոնսորցիումով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p>
    <w:p w:rsidR="00BB1514" w:rsidRPr="00631CF5" w:rsidRDefault="00BB1514" w:rsidP="00BB1514">
      <w:pPr>
        <w:numPr>
          <w:ilvl w:val="0"/>
          <w:numId w:val="18"/>
        </w:numPr>
        <w:spacing w:after="0" w:line="240" w:lineRule="auto"/>
        <w:ind w:firstLine="810"/>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կողմերից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որևէ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ընթացակարգին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միևնույն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չափաբաժնին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առանձին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պարբերության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չպահպանման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նիստում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մերժվում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այնպես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առանձին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hy-AM"/>
        </w:rPr>
        <w:t>.</w:t>
      </w:r>
    </w:p>
    <w:p w:rsidR="00BB1514" w:rsidRPr="00631CF5" w:rsidRDefault="00BB1514" w:rsidP="00BB1514">
      <w:pPr>
        <w:numPr>
          <w:ilvl w:val="0"/>
          <w:numId w:val="18"/>
        </w:numPr>
        <w:spacing w:after="0" w:line="240" w:lineRule="auto"/>
        <w:ind w:firstLine="810"/>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վարում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առանձին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վճարումները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lastRenderedPageBreak/>
        <w:t>երբ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վարելիս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բոլոր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անունից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վճարումները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մասնակցին</w:t>
      </w:r>
      <w:r w:rsidRPr="00631CF5">
        <w:rPr>
          <w:rFonts w:ascii="GHEA Grapalat" w:eastAsia="Times New Roman" w:hAnsi="GHEA Grapalat" w:cs="Sylfaen"/>
          <w:sz w:val="20"/>
          <w:szCs w:val="24"/>
          <w:lang w:val="hy-AM"/>
        </w:rPr>
        <w:t>:</w:t>
      </w:r>
    </w:p>
    <w:bookmarkEnd w:id="5"/>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p>
    <w:p w:rsidR="00BB1514" w:rsidRPr="00631CF5" w:rsidRDefault="00BB1514" w:rsidP="00BB1514">
      <w:pPr>
        <w:spacing w:after="0" w:line="240" w:lineRule="auto"/>
        <w:jc w:val="center"/>
        <w:rPr>
          <w:rFonts w:ascii="GHEA Grapalat" w:eastAsia="Times New Roman" w:hAnsi="GHEA Grapalat" w:cs="Arial"/>
          <w:b/>
          <w:sz w:val="20"/>
          <w:szCs w:val="24"/>
          <w:lang w:val="es-ES"/>
        </w:rPr>
      </w:pPr>
      <w:r w:rsidRPr="00631CF5">
        <w:rPr>
          <w:rFonts w:ascii="GHEA Grapalat" w:eastAsia="Times New Roman" w:hAnsi="GHEA Grapalat" w:cs="Times New Roman"/>
          <w:b/>
          <w:sz w:val="20"/>
          <w:szCs w:val="24"/>
          <w:lang w:val="es-ES"/>
        </w:rPr>
        <w:t xml:space="preserve">5.   </w:t>
      </w:r>
      <w:r w:rsidRPr="00631CF5">
        <w:rPr>
          <w:rFonts w:ascii="Arial" w:eastAsia="Times New Roman" w:hAnsi="Arial" w:cs="Arial"/>
          <w:b/>
          <w:sz w:val="20"/>
          <w:szCs w:val="24"/>
          <w:lang w:val="es-ES"/>
        </w:rPr>
        <w:t>ՀԱՅՏԻ</w:t>
      </w:r>
      <w:r w:rsidRPr="00631CF5">
        <w:rPr>
          <w:rFonts w:ascii="GHEA Grapalat" w:eastAsia="Times New Roman" w:hAnsi="GHEA Grapalat" w:cs="Arial"/>
          <w:b/>
          <w:sz w:val="20"/>
          <w:szCs w:val="24"/>
          <w:lang w:val="es-ES"/>
        </w:rPr>
        <w:t xml:space="preserve">   </w:t>
      </w:r>
      <w:r w:rsidRPr="00631CF5">
        <w:rPr>
          <w:rFonts w:ascii="Arial" w:eastAsia="Times New Roman" w:hAnsi="Arial" w:cs="Arial"/>
          <w:b/>
          <w:sz w:val="20"/>
          <w:szCs w:val="24"/>
          <w:lang w:val="es-ES"/>
        </w:rPr>
        <w:t>ԳՆԱՅԻՆ</w:t>
      </w:r>
      <w:r w:rsidRPr="00631CF5">
        <w:rPr>
          <w:rFonts w:ascii="GHEA Grapalat" w:eastAsia="Times New Roman" w:hAnsi="GHEA Grapalat" w:cs="Arial"/>
          <w:b/>
          <w:sz w:val="20"/>
          <w:szCs w:val="24"/>
          <w:lang w:val="es-ES"/>
        </w:rPr>
        <w:t xml:space="preserve">  </w:t>
      </w:r>
      <w:r w:rsidRPr="00631CF5">
        <w:rPr>
          <w:rFonts w:ascii="Arial" w:eastAsia="Times New Roman" w:hAnsi="Arial" w:cs="Arial"/>
          <w:b/>
          <w:sz w:val="20"/>
          <w:szCs w:val="24"/>
          <w:lang w:val="es-ES"/>
        </w:rPr>
        <w:t>ԱՌԱՋԱՐԿԸ</w:t>
      </w:r>
      <w:r w:rsidRPr="00631CF5">
        <w:rPr>
          <w:rFonts w:ascii="GHEA Grapalat" w:eastAsia="Times New Roman" w:hAnsi="GHEA Grapalat" w:cs="Arial"/>
          <w:b/>
          <w:sz w:val="20"/>
          <w:szCs w:val="24"/>
          <w:lang w:val="es-ES"/>
        </w:rPr>
        <w:t xml:space="preserve"> </w:t>
      </w:r>
    </w:p>
    <w:p w:rsidR="00BB1514" w:rsidRPr="00631CF5" w:rsidRDefault="00BB1514" w:rsidP="00BB1514">
      <w:pPr>
        <w:spacing w:after="0" w:line="240" w:lineRule="auto"/>
        <w:jc w:val="center"/>
        <w:rPr>
          <w:rFonts w:ascii="GHEA Grapalat" w:eastAsia="Times New Roman" w:hAnsi="GHEA Grapalat" w:cs="Arial"/>
          <w:b/>
          <w:sz w:val="20"/>
          <w:szCs w:val="24"/>
          <w:lang w:val="es-ES"/>
        </w:rPr>
      </w:pP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es-ES"/>
        </w:rPr>
      </w:pPr>
      <w:r w:rsidRPr="00631CF5">
        <w:rPr>
          <w:rFonts w:ascii="GHEA Grapalat" w:eastAsia="Times New Roman" w:hAnsi="GHEA Grapalat" w:cs="Sylfaen"/>
          <w:sz w:val="20"/>
          <w:szCs w:val="24"/>
          <w:lang w:val="es-ES"/>
        </w:rPr>
        <w:t xml:space="preserve">5.1 </w:t>
      </w:r>
      <w:r w:rsidRPr="00631CF5">
        <w:rPr>
          <w:rFonts w:ascii="Arial" w:eastAsia="Times New Roman" w:hAnsi="Arial" w:cs="Arial"/>
          <w:sz w:val="20"/>
          <w:szCs w:val="24"/>
          <w:lang w:val="hy-AM"/>
        </w:rPr>
        <w:t>Առաջարկվող</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ծառայության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արժեքից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բացի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ներառում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փոխադրման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ապահովագրման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տուրքերի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հարկերի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վճարումների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գծով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ծախսերը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պակաս</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լինել</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դրանց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ինքնարժեքից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Առաջարկվող</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հաշվարկը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պետք</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ներկայացվի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hy-AM"/>
        </w:rPr>
        <w:t>հայտով</w:t>
      </w:r>
      <w:r w:rsidRPr="00631CF5">
        <w:rPr>
          <w:rFonts w:ascii="GHEA Grapalat" w:eastAsia="Times New Roman" w:hAnsi="GHEA Grapalat" w:cs="Times New Roman"/>
          <w:sz w:val="20"/>
          <w:szCs w:val="24"/>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GHEA Grapalat" w:eastAsia="Times New Roman" w:hAnsi="GHEA Grapalat" w:cs="Times New Roman"/>
          <w:sz w:val="20"/>
          <w:szCs w:val="20"/>
          <w:lang w:val="es-ES" w:eastAsia="ru-RU"/>
        </w:rPr>
        <w:t>5.</w:t>
      </w:r>
      <w:r w:rsidRPr="00631CF5">
        <w:rPr>
          <w:rFonts w:ascii="GHEA Grapalat" w:eastAsia="Times New Roman" w:hAnsi="GHEA Grapalat" w:cs="Times New Roman"/>
          <w:sz w:val="20"/>
          <w:szCs w:val="20"/>
          <w:lang w:val="hy-AM" w:eastAsia="ru-RU"/>
        </w:rPr>
        <w:t>2</w:t>
      </w:r>
      <w:r w:rsidRPr="00631CF5">
        <w:rPr>
          <w:rFonts w:ascii="GHEA Grapalat" w:eastAsia="Times New Roman" w:hAnsi="GHEA Grapalat" w:cs="Sylfaen"/>
          <w:sz w:val="20"/>
          <w:szCs w:val="20"/>
          <w:lang w:val="es-ES" w:eastAsia="ru-RU"/>
        </w:rPr>
        <w:t xml:space="preserve"> </w:t>
      </w:r>
      <w:r w:rsidRPr="00631CF5">
        <w:rPr>
          <w:rFonts w:ascii="Arial" w:eastAsia="Times New Roman" w:hAnsi="Arial" w:cs="Arial"/>
          <w:sz w:val="20"/>
          <w:szCs w:val="20"/>
          <w:lang w:val="es-ES" w:eastAsia="ru-RU"/>
        </w:rPr>
        <w:t>Մ</w:t>
      </w:r>
      <w:r w:rsidRPr="00631CF5">
        <w:rPr>
          <w:rFonts w:ascii="Arial" w:eastAsia="Times New Roman" w:hAnsi="Arial" w:cs="Arial"/>
          <w:sz w:val="20"/>
          <w:szCs w:val="24"/>
          <w:lang w:val="hy-AM"/>
        </w:rPr>
        <w:t>ասնակիցը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0"/>
          <w:lang w:val="hy-AM" w:eastAsia="ru-RU"/>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ինքնարժեքի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կանխատեսվող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շահույթի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հանրագումարը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ընդհանրական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բաղադրիչներից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բաղկացած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ձևով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Ա</w:t>
      </w:r>
      <w:r w:rsidRPr="00631CF5">
        <w:rPr>
          <w:rFonts w:ascii="Arial" w:eastAsia="Times New Roman" w:hAnsi="Arial" w:cs="Arial"/>
          <w:sz w:val="20"/>
          <w:szCs w:val="24"/>
          <w:lang w:val="hy-AM"/>
        </w:rPr>
        <w:t>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բաղադրիչների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բացվածք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մանրամասներ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lang w:val="hy-AM"/>
        </w:rPr>
        <w:t>ասնակիցը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գործարքի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գծով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պետական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բյուջե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պետք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0"/>
          <w:lang w:eastAsia="ru-RU"/>
        </w:rPr>
        <w:t>ներկայաց</w:t>
      </w:r>
      <w:r w:rsidRPr="00631CF5">
        <w:rPr>
          <w:rFonts w:ascii="Arial" w:eastAsia="Times New Roman" w:hAnsi="Arial" w:cs="Arial"/>
          <w:sz w:val="20"/>
          <w:szCs w:val="20"/>
          <w:lang w:val="en-US" w:eastAsia="ru-RU"/>
        </w:rPr>
        <w:t>վող</w:t>
      </w:r>
      <w:r w:rsidRPr="00631CF5">
        <w:rPr>
          <w:rFonts w:ascii="GHEA Grapalat" w:eastAsia="Times New Roman" w:hAnsi="GHEA Grapalat" w:cs="Sylfaen"/>
          <w:sz w:val="20"/>
          <w:szCs w:val="20"/>
          <w:lang w:val="es-ES" w:eastAsia="ru-RU"/>
        </w:rPr>
        <w:t xml:space="preserve"> </w:t>
      </w:r>
      <w:r w:rsidRPr="00631CF5">
        <w:rPr>
          <w:rFonts w:ascii="Arial" w:eastAsia="Times New Roman" w:hAnsi="Arial" w:cs="Arial"/>
          <w:sz w:val="20"/>
          <w:szCs w:val="20"/>
          <w:lang w:eastAsia="ru-RU"/>
        </w:rPr>
        <w:t>գնային</w:t>
      </w:r>
      <w:r w:rsidRPr="00631CF5">
        <w:rPr>
          <w:rFonts w:ascii="GHEA Grapalat" w:eastAsia="Times New Roman" w:hAnsi="GHEA Grapalat" w:cs="Sylfaen"/>
          <w:sz w:val="20"/>
          <w:szCs w:val="20"/>
          <w:lang w:val="es-ES" w:eastAsia="ru-RU"/>
        </w:rPr>
        <w:t xml:space="preserve"> </w:t>
      </w:r>
      <w:r w:rsidRPr="00631CF5">
        <w:rPr>
          <w:rFonts w:ascii="Arial" w:eastAsia="Times New Roman" w:hAnsi="Arial" w:cs="Arial"/>
          <w:sz w:val="20"/>
          <w:szCs w:val="20"/>
          <w:lang w:eastAsia="ru-RU"/>
        </w:rPr>
        <w:t>առաջարկում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առանձնացված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տողով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հարկատեսակի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գծով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վճարվելիք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չափը</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Ընդ</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որում՝</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Arial" w:eastAsia="Times New Roman" w:hAnsi="Arial" w:cs="Arial"/>
          <w:sz w:val="20"/>
          <w:szCs w:val="24"/>
          <w:lang w:val="en-US"/>
        </w:rPr>
        <w:t>ա</w:t>
      </w:r>
      <w:r w:rsidRPr="00631CF5">
        <w:rPr>
          <w:rFonts w:ascii="GHEA Grapalat" w:eastAsia="Times New Roman" w:hAnsi="GHEA Grapalat" w:cs="Sylfaen"/>
          <w:sz w:val="20"/>
          <w:szCs w:val="24"/>
          <w:lang w:val="es-ES"/>
        </w:rPr>
        <w:t xml:space="preserve">) </w:t>
      </w:r>
      <w:proofErr w:type="gramStart"/>
      <w:r w:rsidRPr="00631CF5">
        <w:rPr>
          <w:rFonts w:ascii="Arial" w:eastAsia="Times New Roman" w:hAnsi="Arial" w:cs="Arial"/>
          <w:sz w:val="20"/>
          <w:szCs w:val="24"/>
          <w:lang w:val="en-US"/>
        </w:rPr>
        <w:t>մ</w:t>
      </w:r>
      <w:r w:rsidRPr="00631CF5">
        <w:rPr>
          <w:rFonts w:ascii="Arial" w:eastAsia="Times New Roman" w:hAnsi="Arial" w:cs="Arial"/>
          <w:sz w:val="20"/>
          <w:szCs w:val="24"/>
          <w:lang w:val="hy-AM"/>
        </w:rPr>
        <w:t>ասնակիցների</w:t>
      </w:r>
      <w:proofErr w:type="gramEnd"/>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գնահատում</w:t>
      </w:r>
      <w:r w:rsidRPr="00631CF5">
        <w:rPr>
          <w:rFonts w:ascii="Arial" w:eastAsia="Times New Roman" w:hAnsi="Arial" w:cs="Arial"/>
          <w:sz w:val="20"/>
          <w:szCs w:val="24"/>
          <w:lang w:val="en-US"/>
        </w:rPr>
        <w:t>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համեմատումն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իրականացվում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հաշվարկման</w:t>
      </w:r>
      <w:r w:rsidRPr="00631CF5">
        <w:rPr>
          <w:rFonts w:ascii="GHEA Grapalat" w:eastAsia="Times New Roman" w:hAnsi="GHEA Grapalat" w:cs="Sylfaen"/>
          <w:sz w:val="20"/>
          <w:szCs w:val="24"/>
          <w:lang w:val="es-ES"/>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Մասնակցի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մերժման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անհամապատասխանություն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որևէ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հանրագումարը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համապատասխանում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չափաբաժնի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սխալ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առարկայի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անվանումը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ճիշտ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w:t>
      </w:r>
    </w:p>
    <w:p w:rsidR="00BB1514" w:rsidRPr="00631CF5" w:rsidRDefault="00BB1514" w:rsidP="00BB1514">
      <w:pPr>
        <w:shd w:val="clear" w:color="auto" w:fill="FFFFFF"/>
        <w:spacing w:after="0" w:line="240" w:lineRule="auto"/>
        <w:ind w:firstLine="375"/>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լումաները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կլորացված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հինգ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տասնորդականը՝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ներքև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թիվը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հինգ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տասնորդական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թիվը</w:t>
      </w:r>
      <w:r w:rsidRPr="00631CF5">
        <w:rPr>
          <w:rFonts w:ascii="GHEA Grapalat" w:eastAsia="Times New Roman" w:hAnsi="GHEA Grapalat" w:cs="Sylfaen"/>
          <w:sz w:val="20"/>
          <w:szCs w:val="24"/>
          <w:lang w:val="hy-AM"/>
        </w:rPr>
        <w:t xml:space="preserve">.  </w:t>
      </w:r>
    </w:p>
    <w:p w:rsidR="00BB1514" w:rsidRPr="00631CF5" w:rsidRDefault="00BB1514" w:rsidP="00BB1514">
      <w:pPr>
        <w:tabs>
          <w:tab w:val="left" w:pos="0"/>
        </w:tabs>
        <w:spacing w:after="0" w:line="240" w:lineRule="auto"/>
        <w:ind w:firstLine="36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այնպես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համապատասխանում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միմյանց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ավելորդ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բառեր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գոյություն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չունեցող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թիվ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պարբերության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հանձնաժողովը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գնահատելիս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հանրագումարը</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զ</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սյունակներում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լումաները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es-ES" w:eastAsia="ru-RU"/>
        </w:rPr>
      </w:pPr>
      <w:r w:rsidRPr="00631CF5">
        <w:rPr>
          <w:rFonts w:ascii="GHEA Grapalat" w:eastAsia="Times New Roman" w:hAnsi="GHEA Grapalat" w:cs="Times New Roman"/>
          <w:sz w:val="20"/>
          <w:szCs w:val="20"/>
          <w:lang w:val="es-ES" w:eastAsia="ru-RU"/>
        </w:rPr>
        <w:t>5.</w:t>
      </w:r>
      <w:r w:rsidRPr="00631CF5">
        <w:rPr>
          <w:rFonts w:ascii="GHEA Grapalat" w:eastAsia="Times New Roman" w:hAnsi="GHEA Grapalat" w:cs="Times New Roman"/>
          <w:sz w:val="20"/>
          <w:szCs w:val="20"/>
          <w:lang w:val="hy-AM" w:eastAsia="ru-RU"/>
        </w:rPr>
        <w:t>3</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Եթե</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կնքվելիք</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պայմանագրի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գինը</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կայուն</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է</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ապա</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գնային</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առաջարկը</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ներկայացվում</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է</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մեկ</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թվով՝</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պայմանագրի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կատարման</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համար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առաջարկվող</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ընդհանուր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գնով</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Ընդ</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որում</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մասնակցից</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չի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կարող</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պահանջվել</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որ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նա</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ներկայացնի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գնային</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առաջարկի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հիմնավորումներ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կամ</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որևէ</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այլ</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տիպի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տեղեկություններ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կամ</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փաստաթղթեր</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ինչպես</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նաև</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մասնակցի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շահույթի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չափը</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չի</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կարող</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հրավերով</w:t>
      </w:r>
      <w:r w:rsidRPr="00631CF5">
        <w:rPr>
          <w:rFonts w:ascii="GHEA Grapalat" w:eastAsia="Times New Roman" w:hAnsi="GHEA Grapalat" w:cs="Times New Roman"/>
          <w:sz w:val="20"/>
          <w:szCs w:val="20"/>
          <w:lang w:val="es-ES" w:eastAsia="ru-RU"/>
        </w:rPr>
        <w:t xml:space="preserve"> </w:t>
      </w:r>
      <w:r w:rsidRPr="00631CF5">
        <w:rPr>
          <w:rFonts w:ascii="Arial" w:eastAsia="Times New Roman" w:hAnsi="Arial" w:cs="Arial"/>
          <w:sz w:val="20"/>
          <w:szCs w:val="20"/>
          <w:lang w:val="es-ES" w:eastAsia="ru-RU"/>
        </w:rPr>
        <w:t>սահմանափակվել</w:t>
      </w:r>
      <w:r w:rsidRPr="00631CF5">
        <w:rPr>
          <w:rFonts w:ascii="GHEA Grapalat" w:eastAsia="Times New Roman" w:hAnsi="GHEA Grapalat" w:cs="Times New Roman"/>
          <w:sz w:val="20"/>
          <w:szCs w:val="20"/>
          <w:lang w:val="es-ES" w:eastAsia="ru-RU"/>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es-ES"/>
        </w:rPr>
      </w:pPr>
    </w:p>
    <w:p w:rsidR="00BB1514" w:rsidRPr="00631CF5" w:rsidRDefault="00BB1514" w:rsidP="00BB1514">
      <w:pPr>
        <w:spacing w:after="0" w:line="240" w:lineRule="auto"/>
        <w:jc w:val="center"/>
        <w:rPr>
          <w:rFonts w:ascii="GHEA Grapalat" w:eastAsia="Times New Roman" w:hAnsi="GHEA Grapalat" w:cs="Times New Roman"/>
          <w:b/>
          <w:sz w:val="20"/>
          <w:szCs w:val="24"/>
          <w:lang w:val="es-ES"/>
        </w:rPr>
      </w:pPr>
      <w:r w:rsidRPr="00631CF5">
        <w:rPr>
          <w:rFonts w:ascii="GHEA Grapalat" w:eastAsia="Times New Roman" w:hAnsi="GHEA Grapalat" w:cs="Times New Roman"/>
          <w:b/>
          <w:sz w:val="20"/>
          <w:szCs w:val="24"/>
          <w:lang w:val="es-ES"/>
        </w:rPr>
        <w:t xml:space="preserve">6. </w:t>
      </w:r>
      <w:r w:rsidRPr="00631CF5">
        <w:rPr>
          <w:rFonts w:ascii="Arial" w:eastAsia="Times New Roman" w:hAnsi="Arial" w:cs="Arial"/>
          <w:b/>
          <w:sz w:val="20"/>
          <w:szCs w:val="24"/>
          <w:lang w:val="en-US"/>
        </w:rPr>
        <w:t>ՀԱՅՏԻ</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ԳՈՐԾՈՂՈՒԹՅԱՆ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ԺԱՄԿԵՏԸ</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ՀԱՅՏԵՐՈՒՄ</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ՓՈՓՈԽՈՒԹՅՈՒՆ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ԿԱՏԱՐԵԼՈՒ</w:t>
      </w:r>
    </w:p>
    <w:p w:rsidR="00BB1514" w:rsidRPr="00631CF5" w:rsidRDefault="00BB1514" w:rsidP="00BB1514">
      <w:pPr>
        <w:spacing w:after="0" w:line="240" w:lineRule="auto"/>
        <w:jc w:val="center"/>
        <w:rPr>
          <w:rFonts w:ascii="GHEA Grapalat" w:eastAsia="Times New Roman" w:hAnsi="GHEA Grapalat" w:cs="Times New Roman"/>
          <w:b/>
          <w:sz w:val="20"/>
          <w:szCs w:val="24"/>
          <w:lang w:val="es-ES"/>
        </w:rPr>
      </w:pPr>
      <w:r w:rsidRPr="00631CF5">
        <w:rPr>
          <w:rFonts w:ascii="Arial" w:eastAsia="Times New Roman" w:hAnsi="Arial" w:cs="Arial"/>
          <w:b/>
          <w:sz w:val="20"/>
          <w:szCs w:val="24"/>
          <w:lang w:val="en-US"/>
        </w:rPr>
        <w:t>ԵՎ</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ԴՐԱՆՔ</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ՀԵՏ</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ՎԵՐՑՆԵԼՈՒ</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ԿԱՐԳԸ</w:t>
      </w:r>
    </w:p>
    <w:p w:rsidR="00BB1514" w:rsidRPr="00631CF5" w:rsidRDefault="00BB1514" w:rsidP="00BB1514">
      <w:pPr>
        <w:spacing w:after="0" w:line="240" w:lineRule="auto"/>
        <w:ind w:firstLine="567"/>
        <w:jc w:val="both"/>
        <w:rPr>
          <w:rFonts w:ascii="GHEA Grapalat" w:eastAsia="Times New Roman" w:hAnsi="GHEA Grapalat" w:cs="Times New Roman"/>
          <w:b/>
          <w:i/>
          <w:sz w:val="20"/>
          <w:szCs w:val="20"/>
          <w:lang w:val="af-ZA"/>
        </w:rPr>
      </w:pP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0"/>
          <w:lang w:val="af-ZA"/>
        </w:rPr>
        <w:t>6.1</w:t>
      </w:r>
      <w:r w:rsidRPr="00631CF5">
        <w:rPr>
          <w:rFonts w:ascii="GHEA Grapalat" w:eastAsia="Times New Roman" w:hAnsi="GHEA Grapalat" w:cs="Times New Roman"/>
          <w:i/>
          <w:sz w:val="20"/>
          <w:szCs w:val="20"/>
          <w:lang w:val="af-ZA"/>
        </w:rPr>
        <w:t xml:space="preserve"> </w:t>
      </w:r>
      <w:r w:rsidRPr="00631CF5">
        <w:rPr>
          <w:rFonts w:ascii="Arial" w:eastAsia="Times New Roman" w:hAnsi="Arial" w:cs="Arial"/>
          <w:sz w:val="20"/>
          <w:szCs w:val="24"/>
        </w:rPr>
        <w:t>Օրենքի</w:t>
      </w:r>
      <w:r w:rsidRPr="00631CF5">
        <w:rPr>
          <w:rFonts w:ascii="GHEA Grapalat" w:eastAsia="Times New Roman" w:hAnsi="GHEA Grapalat" w:cs="Sylfaen"/>
          <w:sz w:val="20"/>
          <w:szCs w:val="24"/>
          <w:lang w:val="af-ZA"/>
        </w:rPr>
        <w:t xml:space="preserve"> 31-</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հոդվածի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վավեր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Օրենքին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վերցնելը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մերժումը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չկայացած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հայտարարվելը։</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6.2  </w:t>
      </w:r>
      <w:r w:rsidRPr="00631CF5">
        <w:rPr>
          <w:rFonts w:ascii="Arial" w:eastAsia="Times New Roman" w:hAnsi="Arial" w:cs="Arial"/>
          <w:sz w:val="20"/>
          <w:szCs w:val="24"/>
        </w:rPr>
        <w:t>Օրենքի</w:t>
      </w:r>
      <w:r w:rsidRPr="00631CF5">
        <w:rPr>
          <w:rFonts w:ascii="GHEA Grapalat" w:eastAsia="Times New Roman" w:hAnsi="GHEA Grapalat" w:cs="Sylfaen"/>
          <w:sz w:val="20"/>
          <w:szCs w:val="24"/>
          <w:lang w:val="af-ZA"/>
        </w:rPr>
        <w:t xml:space="preserve"> 31-</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հոդվածի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af-ZA"/>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w:t>
      </w:r>
      <w:r w:rsidRPr="00631CF5">
        <w:rPr>
          <w:rFonts w:ascii="GHEA Grapalat" w:eastAsia="Times New Roman" w:hAnsi="GHEA Grapalat" w:cs="Sylfaen"/>
          <w:sz w:val="20"/>
          <w:szCs w:val="24"/>
          <w:lang w:val="af-ZA"/>
        </w:rPr>
        <w:t xml:space="preserve"> 4.2 </w:t>
      </w:r>
      <w:r w:rsidRPr="00631CF5">
        <w:rPr>
          <w:rFonts w:ascii="Arial" w:eastAsia="Times New Roman" w:hAnsi="Arial" w:cs="Arial"/>
          <w:sz w:val="20"/>
          <w:szCs w:val="24"/>
        </w:rPr>
        <w:t>կետում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վերջնաժամկետը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փոփոխել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հայտը։</w:t>
      </w: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hy-AM"/>
        </w:rPr>
      </w:pPr>
      <w:r w:rsidRPr="00631CF5">
        <w:rPr>
          <w:rFonts w:ascii="GHEA Grapalat" w:eastAsia="Times New Roman" w:hAnsi="GHEA Grapalat" w:cs="Times New Roman"/>
          <w:b/>
          <w:sz w:val="20"/>
          <w:szCs w:val="24"/>
          <w:lang w:val="af-ZA"/>
        </w:rPr>
        <w:t xml:space="preserve">8.  </w:t>
      </w:r>
      <w:r w:rsidRPr="00631CF5">
        <w:rPr>
          <w:rFonts w:ascii="Arial" w:eastAsia="Times New Roman" w:hAnsi="Arial" w:cs="Arial"/>
          <w:b/>
          <w:sz w:val="20"/>
          <w:szCs w:val="24"/>
          <w:lang w:val="af-ZA"/>
        </w:rPr>
        <w:t>ՀԱՅՏԵՐԻ</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ԲԱՑՈՒՄԸ</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af-ZA"/>
        </w:rPr>
        <w:t>ԳՆԱՀԱՏՈՒՄԸ</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ԵՎ</w:t>
      </w:r>
      <w:r w:rsidRPr="00631CF5">
        <w:rPr>
          <w:rFonts w:ascii="GHEA Grapalat" w:eastAsia="Times New Roman" w:hAnsi="GHEA Grapalat" w:cs="Times New Roman"/>
          <w:b/>
          <w:sz w:val="20"/>
          <w:szCs w:val="24"/>
          <w:lang w:val="af-ZA"/>
        </w:rPr>
        <w:t xml:space="preserve">  </w:t>
      </w: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af-ZA"/>
        </w:rPr>
      </w:pPr>
      <w:r w:rsidRPr="00631CF5">
        <w:rPr>
          <w:rFonts w:ascii="Arial" w:eastAsia="Times New Roman" w:hAnsi="Arial" w:cs="Arial"/>
          <w:b/>
          <w:sz w:val="20"/>
          <w:szCs w:val="24"/>
          <w:lang w:val="af-ZA"/>
        </w:rPr>
        <w:lastRenderedPageBreak/>
        <w:t>ԱՐԴՅՈՒՆՔՆԵՐԻ</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ԱՄՓՈՓՈՒՄԸ</w:t>
      </w:r>
      <w:r w:rsidRPr="00631CF5">
        <w:rPr>
          <w:rFonts w:ascii="GHEA Grapalat" w:eastAsia="Times New Roman" w:hAnsi="GHEA Grapalat" w:cs="Times New Roman"/>
          <w:b/>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Tahoma"/>
          <w:sz w:val="20"/>
          <w:szCs w:val="20"/>
          <w:lang w:val="af-ZA"/>
        </w:rPr>
      </w:pPr>
      <w:r w:rsidRPr="00631CF5">
        <w:rPr>
          <w:rFonts w:ascii="GHEA Grapalat" w:eastAsia="Times New Roman" w:hAnsi="GHEA Grapalat" w:cs="Times New Roman"/>
          <w:sz w:val="20"/>
          <w:szCs w:val="20"/>
          <w:lang w:val="af-ZA"/>
        </w:rPr>
        <w:t xml:space="preserve">8.1 </w:t>
      </w:r>
      <w:r w:rsidRPr="00631CF5">
        <w:rPr>
          <w:rFonts w:ascii="Arial" w:eastAsia="Times New Roman" w:hAnsi="Arial" w:cs="Arial"/>
          <w:sz w:val="20"/>
          <w:szCs w:val="20"/>
        </w:rPr>
        <w:t>Հայտերի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բացումը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կկատարվի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հայտերի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բացման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նիստում</w:t>
      </w:r>
      <w:r w:rsidRPr="00631CF5" w:rsidDel="00B65C2F">
        <w:rPr>
          <w:rFonts w:ascii="GHEA Grapalat" w:eastAsia="Times New Roman" w:hAnsi="GHEA Grapalat" w:cs="Sylfaen"/>
          <w:sz w:val="20"/>
          <w:szCs w:val="24"/>
          <w:lang w:val="af-ZA"/>
        </w:rPr>
        <w:t xml:space="preserve"> </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տեղեկագրում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w:t>
      </w:r>
      <w:r w:rsidRPr="00631CF5">
        <w:rPr>
          <w:rFonts w:ascii="Arial" w:eastAsia="Times New Roman" w:hAnsi="Arial" w:cs="Arial"/>
          <w:sz w:val="20"/>
          <w:szCs w:val="24"/>
        </w:rPr>
        <w:t>րապարակվելու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օրվանից</w:t>
      </w:r>
      <w:r w:rsidRPr="00631CF5">
        <w:rPr>
          <w:rFonts w:ascii="GHEA Grapalat" w:eastAsia="Times New Roman" w:hAnsi="GHEA Grapalat" w:cs="Sylfaen"/>
          <w:sz w:val="20"/>
          <w:szCs w:val="24"/>
          <w:lang w:val="af-ZA"/>
        </w:rPr>
        <w:t xml:space="preserve"> </w:t>
      </w:r>
      <w:bookmarkStart w:id="6" w:name="_GoBack"/>
      <w:r w:rsidR="00D71DEC">
        <w:rPr>
          <w:rFonts w:ascii="Arial" w:eastAsia="Times New Roman" w:hAnsi="Arial" w:cs="Arial"/>
          <w:b/>
          <w:sz w:val="20"/>
          <w:szCs w:val="20"/>
          <w:lang w:val="af-ZA"/>
        </w:rPr>
        <w:t>25.12</w:t>
      </w:r>
      <w:bookmarkEnd w:id="6"/>
      <w:r w:rsidR="003A7AF1">
        <w:rPr>
          <w:rFonts w:ascii="Arial" w:eastAsia="Times New Roman" w:hAnsi="Arial" w:cs="Arial"/>
          <w:b/>
          <w:sz w:val="20"/>
          <w:szCs w:val="20"/>
          <w:lang w:val="hy-AM"/>
        </w:rPr>
        <w:t xml:space="preserve"> 2024թ․</w:t>
      </w:r>
      <w:r w:rsidR="003A7AF1" w:rsidRPr="00BD779A">
        <w:rPr>
          <w:rFonts w:ascii="Arial" w:eastAsia="Times New Roman" w:hAnsi="Arial" w:cs="Arial"/>
          <w:b/>
          <w:sz w:val="20"/>
          <w:szCs w:val="20"/>
          <w:lang w:val="hy-AM"/>
        </w:rPr>
        <w:t xml:space="preserve"> ժամը 1</w:t>
      </w:r>
      <w:r w:rsidR="00FC6A11">
        <w:rPr>
          <w:rFonts w:ascii="Arial" w:eastAsia="Times New Roman" w:hAnsi="Arial" w:cs="Arial"/>
          <w:b/>
          <w:sz w:val="20"/>
          <w:szCs w:val="20"/>
          <w:lang w:val="hy-AM"/>
        </w:rPr>
        <w:t>5</w:t>
      </w:r>
      <w:r w:rsidR="003A7AF1" w:rsidRPr="00BD779A">
        <w:rPr>
          <w:rFonts w:ascii="Arial" w:eastAsia="Times New Roman" w:hAnsi="Arial" w:cs="Arial"/>
          <w:b/>
          <w:sz w:val="20"/>
          <w:szCs w:val="20"/>
          <w:lang w:val="hy-AM"/>
        </w:rPr>
        <w:t>:00-ը</w:t>
      </w:r>
      <w:r w:rsidR="003A7AF1" w:rsidRPr="00FC6A11">
        <w:rPr>
          <w:rFonts w:ascii="Arial" w:eastAsia="Times New Roman" w:hAnsi="Arial" w:cs="Arial"/>
          <w:b/>
          <w:sz w:val="20"/>
          <w:szCs w:val="20"/>
          <w:lang w:val="hy-AM"/>
        </w:rPr>
        <w:t xml:space="preserve"> </w:t>
      </w:r>
      <w:r w:rsidRPr="00FC6A11">
        <w:rPr>
          <w:rFonts w:ascii="Arial" w:eastAsia="Times New Roman" w:hAnsi="Arial" w:cs="Arial"/>
          <w:b/>
          <w:sz w:val="20"/>
          <w:szCs w:val="20"/>
          <w:lang w:val="hy-AM"/>
        </w:rPr>
        <w:t>։</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FC6A11">
        <w:rPr>
          <w:rFonts w:ascii="Arial" w:eastAsia="Times New Roman" w:hAnsi="Arial" w:cs="Arial"/>
          <w:sz w:val="20"/>
          <w:szCs w:val="24"/>
          <w:lang w:val="hy-AM"/>
        </w:rPr>
        <w:t>Հայտերի</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գնահատման</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նիստում՝</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 </w:t>
      </w:r>
      <w:r w:rsidRPr="00FC6A11">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նախագահը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նախագահողը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հայտարարում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հրապա</w:t>
      </w:r>
      <w:r w:rsidRPr="00631CF5">
        <w:rPr>
          <w:rFonts w:ascii="GHEA Grapalat" w:eastAsia="Times New Roman" w:hAnsi="GHEA Grapalat" w:cs="Sylfaen"/>
          <w:sz w:val="20"/>
          <w:szCs w:val="24"/>
          <w:lang w:val="hy-AM"/>
        </w:rPr>
        <w:softHyphen/>
      </w:r>
      <w:r w:rsidRPr="00631CF5">
        <w:rPr>
          <w:rFonts w:ascii="Arial" w:eastAsia="Times New Roman" w:hAnsi="Arial" w:cs="Arial"/>
          <w:sz w:val="20"/>
          <w:szCs w:val="24"/>
          <w:lang w:val="hy-AM"/>
        </w:rPr>
        <w:t>րակում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af-ZA"/>
        </w:rPr>
        <w:t>`</w:t>
      </w:r>
      <w:r w:rsidRPr="00631CF5">
        <w:rPr>
          <w:rFonts w:ascii="GHEA Grapalat" w:eastAsia="Times New Roman" w:hAnsi="GHEA Grapalat" w:cs="Sylfaen"/>
          <w:sz w:val="20"/>
          <w:szCs w:val="24"/>
          <w:lang w:val="hy-AM"/>
        </w:rPr>
        <w:t xml:space="preserve"> </w:t>
      </w:r>
      <w:r w:rsidRPr="00FC6A11">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շրջանակում</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գնվելիք</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ծառայությունների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թվով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արտահայտված</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ինչպես</w:t>
      </w:r>
      <w:r w:rsidRPr="00631CF5">
        <w:rPr>
          <w:rFonts w:ascii="GHEA Grapalat" w:eastAsia="Times New Roman" w:hAnsi="GHEA Grapalat" w:cs="Sylfaen"/>
          <w:sz w:val="20"/>
          <w:szCs w:val="24"/>
          <w:lang w:val="af-ZA"/>
        </w:rPr>
        <w:t xml:space="preserve"> </w:t>
      </w:r>
      <w:r w:rsidRPr="00FC6A11">
        <w:rPr>
          <w:rFonts w:ascii="Arial" w:eastAsia="Times New Roman" w:hAnsi="Arial" w:cs="Arial"/>
          <w:sz w:val="20"/>
          <w:szCs w:val="24"/>
          <w:lang w:val="hy-AM"/>
        </w:rPr>
        <w:t>նաև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առաջարկները՝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արտահայտված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ընդունելով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գրվածը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 xml:space="preserve">2) </w:t>
      </w:r>
      <w:r w:rsidRPr="00631CF5">
        <w:rPr>
          <w:rFonts w:ascii="Arial" w:eastAsia="Times New Roman" w:hAnsi="Arial" w:cs="Arial"/>
          <w:sz w:val="20"/>
          <w:szCs w:val="20"/>
          <w:lang w:val="hy-AM"/>
        </w:rPr>
        <w:t>սույն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կետի</w:t>
      </w:r>
      <w:r w:rsidRPr="00631CF5">
        <w:rPr>
          <w:rFonts w:ascii="GHEA Grapalat" w:eastAsia="Times New Roman" w:hAnsi="GHEA Grapalat" w:cs="Times New Roman"/>
          <w:sz w:val="20"/>
          <w:szCs w:val="20"/>
          <w:lang w:val="hy-AM"/>
        </w:rPr>
        <w:t xml:space="preserve"> 1-</w:t>
      </w:r>
      <w:r w:rsidRPr="00631CF5">
        <w:rPr>
          <w:rFonts w:ascii="Arial" w:eastAsia="Times New Roman" w:hAnsi="Arial" w:cs="Arial"/>
          <w:sz w:val="20"/>
          <w:szCs w:val="20"/>
          <w:lang w:val="hy-AM"/>
        </w:rPr>
        <w:t>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ենթակետում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փաստաթղթերը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նախագահին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նիստը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նախագահողին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փոխանցվելուց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հետո</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հանձնաժողովը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գնահատում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375"/>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ա</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հայտեր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պարունակող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ծրարները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կազմելու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համապատասխանությունը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սահմանված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կարգին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բացում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համապատասխանող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գնահատված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հայտերը</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375"/>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բ</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բացված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յուրաքանչյուր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ծրարում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պահանջվող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նախատեսված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փաստաթղթերի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առկայությունը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դրանց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կազմման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համապատասխանությունը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հրավերով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սահմանված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վավերապայմաններին</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375"/>
        <w:jc w:val="both"/>
        <w:rPr>
          <w:rFonts w:ascii="GHEA Grapalat" w:eastAsia="Times New Roman" w:hAnsi="GHEA Grapalat" w:cs="Sylfaen"/>
          <w:sz w:val="20"/>
          <w:szCs w:val="24"/>
          <w:lang w:val="hy-AM"/>
        </w:rPr>
      </w:pPr>
      <w:r w:rsidRPr="00631CF5">
        <w:rPr>
          <w:rFonts w:ascii="GHEA Grapalat" w:eastAsia="Times New Roman" w:hAnsi="GHEA Grapalat" w:cs="Times New Roman"/>
          <w:sz w:val="20"/>
          <w:szCs w:val="20"/>
          <w:lang w:val="hy-AM"/>
        </w:rPr>
        <w:t xml:space="preserve">3) </w:t>
      </w:r>
      <w:r w:rsidRPr="00631CF5">
        <w:rPr>
          <w:rFonts w:ascii="Arial" w:eastAsia="Times New Roman" w:hAnsi="Arial" w:cs="Arial"/>
          <w:sz w:val="20"/>
          <w:szCs w:val="20"/>
          <w:lang w:val="hy-AM"/>
        </w:rPr>
        <w:t>հանձնաժողովի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նախագահը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հայտարարում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հայտեր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ներկայացրած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մասնակիցների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առաջարկները՝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մեկ</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թվով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արտահայտված</w:t>
      </w:r>
      <w:r w:rsidRPr="00631CF5">
        <w:rPr>
          <w:rFonts w:ascii="GHEA Grapalat" w:eastAsia="Times New Roman" w:hAnsi="GHEA Grapalat" w:cs="Sylfaen"/>
          <w:sz w:val="20"/>
          <w:szCs w:val="20"/>
          <w:lang w:val="hy-AM"/>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հիմք</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ընդունելով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տառերով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գրվածը</w:t>
      </w:r>
      <w:r w:rsidRPr="00631CF5">
        <w:rPr>
          <w:rFonts w:ascii="GHEA Grapalat" w:eastAsia="Times New Roman" w:hAnsi="GHEA Grapalat" w:cs="Sylfaen"/>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8.2 </w:t>
      </w:r>
      <w:r w:rsidRPr="00631CF5">
        <w:rPr>
          <w:rFonts w:ascii="Arial" w:eastAsia="Times New Roman" w:hAnsi="Arial" w:cs="Arial"/>
          <w:sz w:val="20"/>
          <w:szCs w:val="24"/>
          <w:lang w:val="hy-AM"/>
        </w:rPr>
        <w:t>Հայտերը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գնահատվում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Arial" w:eastAsia="Times New Roman" w:hAnsi="Arial" w:cs="Arial"/>
          <w:sz w:val="20"/>
          <w:szCs w:val="24"/>
          <w:lang w:val="en-US"/>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ընթացակարգի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չափաբաժինների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քանակը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յոթանասունհինգը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չգերազանցելու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գնահատումն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իրականացվում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վերջնաժամկետը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լրանալու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օրվանից</w:t>
      </w:r>
      <w:r w:rsidRPr="00631CF5">
        <w:rPr>
          <w:rFonts w:ascii="GHEA Grapalat" w:eastAsia="Times New Roman" w:hAnsi="GHEA Grapalat" w:cs="Sylfaen"/>
          <w:sz w:val="20"/>
          <w:szCs w:val="24"/>
          <w:lang w:val="af-ZA"/>
        </w:rPr>
        <w:t xml:space="preserve"> </w:t>
      </w:r>
      <w:proofErr w:type="gramStart"/>
      <w:r w:rsidRPr="00631CF5">
        <w:rPr>
          <w:rFonts w:ascii="Arial" w:eastAsia="Times New Roman" w:hAnsi="Arial" w:cs="Arial"/>
          <w:sz w:val="20"/>
          <w:szCs w:val="24"/>
          <w:lang w:val="en-US"/>
        </w:rPr>
        <w:t>հաշված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տաս</w:t>
      </w:r>
      <w:proofErr w:type="gramEnd"/>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իսկ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գերազանցելու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տասնհինգ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ընթացքում</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Arial" w:eastAsia="Times New Roman" w:hAnsi="Arial" w:cs="Arial"/>
          <w:sz w:val="20"/>
          <w:szCs w:val="24"/>
          <w:lang w:val="en-US"/>
        </w:rPr>
        <w:t>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գնահատվում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պայմաններին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համապատասխանող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հակառակ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գնահատվում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անբավարար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մերժվում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նիստում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մերժում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որոնցում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բացակայում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առաջարկները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դրանք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պահանջներին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անհամապատասխան</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af-ZA"/>
        </w:rPr>
        <w:t>8.3</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թվից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նվազագույն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նախապատվություն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սկզբունքով։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հաջորդաբար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տեղեր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զբաղեցրած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որոշելիս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գնահատումը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համեմատումն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իրականացվում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af-ZA"/>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w:t>
      </w:r>
      <w:r w:rsidRPr="00631CF5">
        <w:rPr>
          <w:rFonts w:ascii="GHEA Grapalat" w:eastAsia="Times New Roman" w:hAnsi="GHEA Grapalat" w:cs="Sylfaen"/>
          <w:sz w:val="20"/>
          <w:szCs w:val="24"/>
          <w:lang w:val="af-ZA"/>
        </w:rPr>
        <w:t xml:space="preserve"> 5.2-</w:t>
      </w:r>
      <w:r w:rsidRPr="00631CF5">
        <w:rPr>
          <w:rFonts w:ascii="Arial" w:eastAsia="Times New Roman" w:hAnsi="Arial" w:cs="Arial"/>
          <w:sz w:val="20"/>
          <w:szCs w:val="24"/>
          <w:lang w:val="af-ZA"/>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կետում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հարկի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գումարի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հաշվարկման</w:t>
      </w:r>
      <w:r w:rsidRPr="00631CF5">
        <w:rPr>
          <w:rFonts w:ascii="GHEA Grapalat" w:eastAsia="Times New Roman" w:hAnsi="GHEA Grapalat" w:cs="Sylfaen"/>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8.4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անհամապատասխանություն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գտել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թվերով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միջև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հիմք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ընդունվում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տառերով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գումարը։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երկու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ավելի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արժույթներով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համեմատվում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Հայաստանի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Հանրապետության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դրամով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b/>
          <w:sz w:val="20"/>
          <w:szCs w:val="24"/>
          <w:lang w:val="af-ZA"/>
        </w:rPr>
        <w:t>ՀՀ</w:t>
      </w:r>
      <w:r w:rsidRPr="00631CF5">
        <w:rPr>
          <w:rFonts w:ascii="GHEA Grapalat" w:eastAsia="Times New Roman" w:hAnsi="GHEA Grapalat" w:cs="Sylfaen"/>
          <w:b/>
          <w:sz w:val="20"/>
          <w:szCs w:val="24"/>
          <w:lang w:val="af-ZA"/>
        </w:rPr>
        <w:t xml:space="preserve"> </w:t>
      </w:r>
      <w:r w:rsidRPr="00631CF5">
        <w:rPr>
          <w:rFonts w:ascii="Arial" w:eastAsia="Times New Roman" w:hAnsi="Arial" w:cs="Arial"/>
          <w:b/>
          <w:sz w:val="20"/>
          <w:szCs w:val="24"/>
          <w:lang w:val="af-ZA"/>
        </w:rPr>
        <w:t>Կենտրոնական</w:t>
      </w:r>
      <w:r w:rsidRPr="00631CF5">
        <w:rPr>
          <w:rFonts w:ascii="GHEA Grapalat" w:eastAsia="Times New Roman" w:hAnsi="GHEA Grapalat" w:cs="Sylfaen"/>
          <w:b/>
          <w:sz w:val="20"/>
          <w:szCs w:val="24"/>
          <w:lang w:val="af-ZA"/>
        </w:rPr>
        <w:t xml:space="preserve"> </w:t>
      </w:r>
      <w:r w:rsidRPr="00631CF5">
        <w:rPr>
          <w:rFonts w:ascii="Arial" w:eastAsia="Times New Roman" w:hAnsi="Arial" w:cs="Arial"/>
          <w:b/>
          <w:sz w:val="20"/>
          <w:szCs w:val="24"/>
          <w:lang w:val="af-ZA"/>
        </w:rPr>
        <w:t>բանկի</w:t>
      </w:r>
      <w:r w:rsidRPr="00631CF5">
        <w:rPr>
          <w:rFonts w:ascii="GHEA Grapalat" w:eastAsia="Times New Roman" w:hAnsi="GHEA Grapalat" w:cs="Sylfaen"/>
          <w:b/>
          <w:sz w:val="20"/>
          <w:szCs w:val="24"/>
          <w:lang w:val="af-ZA"/>
        </w:rPr>
        <w:t xml:space="preserve"> </w:t>
      </w:r>
      <w:r w:rsidRPr="00631CF5">
        <w:rPr>
          <w:rFonts w:ascii="Arial" w:eastAsia="Times New Roman" w:hAnsi="Arial" w:cs="Arial"/>
          <w:b/>
          <w:sz w:val="20"/>
          <w:szCs w:val="24"/>
          <w:lang w:val="af-ZA"/>
        </w:rPr>
        <w:t>սահմանած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փոխարժեքով։</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8.5 </w:t>
      </w:r>
      <w:r w:rsidRPr="00631CF5">
        <w:rPr>
          <w:rFonts w:ascii="Arial" w:eastAsia="Times New Roman" w:hAnsi="Arial" w:cs="Arial"/>
          <w:sz w:val="20"/>
          <w:szCs w:val="24"/>
          <w:lang w:val="af-ZA"/>
        </w:rPr>
        <w:t>Հ</w:t>
      </w:r>
      <w:r w:rsidRPr="00631CF5">
        <w:rPr>
          <w:rFonts w:ascii="Arial" w:eastAsia="Times New Roman" w:hAnsi="Arial" w:cs="Arial"/>
          <w:sz w:val="20"/>
          <w:szCs w:val="24"/>
        </w:rPr>
        <w:t>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rPr>
        <w:t>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արգելվում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բացառությամբ</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 </w:t>
      </w:r>
      <w:r w:rsidRPr="00631CF5">
        <w:rPr>
          <w:rFonts w:ascii="Arial" w:eastAsia="Times New Roman" w:hAnsi="Arial" w:cs="Arial"/>
          <w:sz w:val="20"/>
          <w:szCs w:val="24"/>
        </w:rPr>
        <w:t>երբ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արդյունքում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նվազագույն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հավասարության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գերազանցում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կատարելու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en-US"/>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մասի</w:t>
      </w:r>
      <w:r w:rsidRPr="00631CF5">
        <w:rPr>
          <w:rFonts w:ascii="GHEA Grapalat" w:eastAsia="Times New Roman" w:hAnsi="GHEA Grapalat" w:cs="Sylfaen"/>
          <w:sz w:val="20"/>
          <w:szCs w:val="24"/>
          <w:lang w:val="af-ZA"/>
        </w:rPr>
        <w:t xml:space="preserve"> 8.1 </w:t>
      </w:r>
      <w:r w:rsidRPr="00631CF5">
        <w:rPr>
          <w:rFonts w:ascii="Arial" w:eastAsia="Times New Roman" w:hAnsi="Arial" w:cs="Arial"/>
          <w:sz w:val="20"/>
          <w:szCs w:val="24"/>
          <w:lang w:val="en-US"/>
        </w:rPr>
        <w:t>կետի</w:t>
      </w:r>
      <w:r w:rsidRPr="00631CF5">
        <w:rPr>
          <w:rFonts w:ascii="GHEA Grapalat" w:eastAsia="Times New Roman" w:hAnsi="GHEA Grapalat" w:cs="Sylfaen"/>
          <w:sz w:val="20"/>
          <w:szCs w:val="24"/>
          <w:lang w:val="af-ZA"/>
        </w:rPr>
        <w:t xml:space="preserve"> 2-</w:t>
      </w:r>
      <w:r w:rsidRPr="00631CF5">
        <w:rPr>
          <w:rFonts w:ascii="Arial" w:eastAsia="Times New Roman" w:hAnsi="Arial" w:cs="Arial"/>
          <w:sz w:val="20"/>
          <w:szCs w:val="24"/>
          <w:lang w:val="en-US"/>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պարբերությամբ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ֆինանսական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իրականացվում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Օրենքի</w:t>
      </w:r>
      <w:r w:rsidRPr="00631CF5">
        <w:rPr>
          <w:rFonts w:ascii="GHEA Grapalat" w:eastAsia="Times New Roman" w:hAnsi="GHEA Grapalat" w:cs="Sylfaen"/>
          <w:sz w:val="20"/>
          <w:szCs w:val="24"/>
          <w:lang w:val="af-ZA"/>
        </w:rPr>
        <w:t xml:space="preserve"> 15-</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հոդվածի</w:t>
      </w:r>
      <w:r w:rsidRPr="00631CF5">
        <w:rPr>
          <w:rFonts w:ascii="GHEA Grapalat" w:eastAsia="Times New Roman" w:hAnsi="GHEA Grapalat" w:cs="Sylfaen"/>
          <w:sz w:val="20"/>
          <w:szCs w:val="24"/>
          <w:lang w:val="af-ZA"/>
        </w:rPr>
        <w:t xml:space="preserve"> 6-</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վարվող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հանգեցնել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նվազեցմանը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վճարման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փոփոխությանը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իսկ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միաժամանակյա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w:t>
      </w:r>
    </w:p>
    <w:p w:rsidR="00BB1514" w:rsidRPr="00631CF5" w:rsidDel="00992C40"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2)  </w:t>
      </w:r>
      <w:r w:rsidRPr="00631CF5">
        <w:rPr>
          <w:rFonts w:ascii="Arial" w:eastAsia="Times New Roman" w:hAnsi="Arial" w:cs="Arial"/>
          <w:sz w:val="20"/>
          <w:szCs w:val="24"/>
        </w:rPr>
        <w:t>Օրենքով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դեպքերի։</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0"/>
          <w:lang w:val="af-ZA" w:eastAsia="x-none"/>
        </w:rPr>
        <w:t xml:space="preserve">8.6 </w:t>
      </w:r>
      <w:r w:rsidRPr="00631CF5">
        <w:rPr>
          <w:rFonts w:ascii="Arial" w:eastAsia="Times New Roman" w:hAnsi="Arial" w:cs="Arial"/>
          <w:sz w:val="20"/>
          <w:szCs w:val="20"/>
          <w:lang w:val="af-ZA" w:eastAsia="x-none"/>
        </w:rPr>
        <w:t>Հ</w:t>
      </w:r>
      <w:r w:rsidRPr="00631CF5">
        <w:rPr>
          <w:rFonts w:ascii="Arial" w:eastAsia="Times New Roman" w:hAnsi="Arial" w:cs="Arial"/>
          <w:sz w:val="20"/>
          <w:szCs w:val="24"/>
        </w:rPr>
        <w:t>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նկատմամբ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ասնակիցներից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հաջորդաբար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զբաղեցրած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նվազագույն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հավասարության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lastRenderedPageBreak/>
        <w:t>մ</w:t>
      </w:r>
      <w:r w:rsidRPr="00631CF5">
        <w:rPr>
          <w:rFonts w:ascii="Arial" w:eastAsia="Times New Roman" w:hAnsi="Arial" w:cs="Arial"/>
          <w:sz w:val="20"/>
          <w:szCs w:val="24"/>
        </w:rPr>
        <w:t>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գերազանցում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շրջանակում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գնվելիք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ծառայությունների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գինը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իրականացվում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Օրենքի</w:t>
      </w:r>
      <w:r w:rsidRPr="00631CF5">
        <w:rPr>
          <w:rFonts w:ascii="GHEA Grapalat" w:eastAsia="Times New Roman" w:hAnsi="GHEA Grapalat" w:cs="Sylfaen"/>
          <w:sz w:val="20"/>
          <w:szCs w:val="24"/>
          <w:lang w:val="af-ZA"/>
        </w:rPr>
        <w:t xml:space="preserve"> 15-</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հոդվածի</w:t>
      </w:r>
      <w:r w:rsidRPr="00631CF5">
        <w:rPr>
          <w:rFonts w:ascii="GHEA Grapalat" w:eastAsia="Times New Roman" w:hAnsi="GHEA Grapalat" w:cs="Sylfaen"/>
          <w:sz w:val="20"/>
          <w:szCs w:val="24"/>
          <w:lang w:val="af-ZA"/>
        </w:rPr>
        <w:t xml:space="preserve"> 6-</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վրա՝</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Arial" w:eastAsia="Times New Roman" w:hAnsi="Arial" w:cs="Arial"/>
          <w:sz w:val="20"/>
          <w:szCs w:val="24"/>
        </w:rPr>
        <w:t>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հաջորդաբար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զբաղեցրած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նպատակով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նվազեցման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նպատակով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w:t>
      </w:r>
      <w:r w:rsidRPr="00631CF5">
        <w:rPr>
          <w:rFonts w:ascii="GHEA Grapalat" w:eastAsia="Times New Roman" w:hAnsi="GHEA Grapalat" w:cs="Sylfaen"/>
          <w:sz w:val="20"/>
          <w:szCs w:val="24"/>
          <w:lang w:val="af-ZA"/>
        </w:rPr>
        <w:softHyphen/>
      </w:r>
      <w:r w:rsidRPr="00631CF5">
        <w:rPr>
          <w:rFonts w:ascii="Arial" w:eastAsia="Times New Roman" w:hAnsi="Arial" w:cs="Arial"/>
          <w:sz w:val="20"/>
          <w:szCs w:val="24"/>
        </w:rPr>
        <w:t>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միաժամանակյա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լիազորություն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ունեցող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ներկայացուցիչները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Arial" w:eastAsia="Times New Roman" w:hAnsi="Arial" w:cs="Arial"/>
          <w:sz w:val="20"/>
          <w:szCs w:val="24"/>
        </w:rPr>
        <w:t>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հակառակ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կասեցվում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բոլոր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եղանակով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միաժամանակ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ծանուցում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նվազեցման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շուրջ</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միաժամանակյա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ժամի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վայրի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մասին</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709"/>
        <w:jc w:val="both"/>
        <w:rPr>
          <w:rFonts w:ascii="GHEA Grapalat" w:eastAsia="Times New Roman" w:hAnsi="GHEA Grapalat" w:cs="Sylfaen"/>
          <w:color w:val="FF0000"/>
          <w:sz w:val="20"/>
          <w:szCs w:val="24"/>
          <w:lang w:val="af-ZA"/>
        </w:rPr>
      </w:pPr>
      <w:r w:rsidRPr="00631CF5">
        <w:rPr>
          <w:rFonts w:ascii="Arial" w:eastAsia="Times New Roman" w:hAnsi="Arial" w:cs="Arial"/>
          <w:sz w:val="20"/>
          <w:szCs w:val="24"/>
        </w:rPr>
        <w:t>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շուտ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ծանուցումն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ուղարկվելու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proofErr w:type="gramStart"/>
      <w:r w:rsidRPr="00631CF5">
        <w:rPr>
          <w:rFonts w:ascii="Arial" w:eastAsia="Times New Roman" w:hAnsi="Arial" w:cs="Arial"/>
          <w:sz w:val="20"/>
          <w:szCs w:val="24"/>
        </w:rPr>
        <w:t>օրվանից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երկրորդ</w:t>
      </w:r>
      <w:proofErr w:type="gramEnd"/>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ուշ</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քան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հինգերորդ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օրը</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Arial" w:eastAsia="Times New Roman" w:hAnsi="Arial" w:cs="Arial"/>
          <w:sz w:val="20"/>
          <w:szCs w:val="24"/>
        </w:rPr>
        <w:t>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յուրաքանչյուր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w:t>
      </w:r>
      <w:r w:rsidRPr="00631CF5">
        <w:rPr>
          <w:rFonts w:ascii="Arial" w:eastAsia="Times New Roman" w:hAnsi="Arial" w:cs="Arial"/>
          <w:sz w:val="20"/>
          <w:szCs w:val="24"/>
        </w:rPr>
        <w:t>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հրապարակվում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մյուս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վերջնաժամկետի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ավարտը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վերանայել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Arial" w:eastAsia="Times New Roman" w:hAnsi="Arial" w:cs="Arial"/>
          <w:sz w:val="20"/>
          <w:szCs w:val="24"/>
        </w:rPr>
        <w:t>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վերջնաժամկետը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ըստ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որոնք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գերազանցում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հաջորդաբար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զբաղեցրած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ասնակիցները</w:t>
      </w:r>
      <w:r w:rsidRPr="00631CF5">
        <w:rPr>
          <w:rFonts w:ascii="GHEA Grapalat" w:eastAsia="Times New Roman" w:hAnsi="GHEA Grapalat" w:cs="Sylfaen"/>
          <w:sz w:val="20"/>
          <w:szCs w:val="24"/>
          <w:lang w:val="af-ZA"/>
        </w:rPr>
        <w:t>,</w:t>
      </w:r>
    </w:p>
    <w:p w:rsidR="00BB1514" w:rsidRPr="00631CF5" w:rsidRDefault="00BB1514" w:rsidP="00BB1514">
      <w:pPr>
        <w:shd w:val="clear" w:color="auto" w:fill="FFFFFF"/>
        <w:spacing w:after="0" w:line="240" w:lineRule="auto"/>
        <w:ind w:firstLine="375"/>
        <w:jc w:val="both"/>
        <w:rPr>
          <w:rFonts w:ascii="GHEA Grapalat" w:eastAsia="Times New Roman" w:hAnsi="GHEA Grapalat" w:cs="Sylfaen"/>
          <w:sz w:val="20"/>
          <w:szCs w:val="24"/>
          <w:lang w:val="hy-AM"/>
        </w:rPr>
      </w:pPr>
      <w:r w:rsidRPr="00631CF5">
        <w:rPr>
          <w:rFonts w:ascii="Arial" w:eastAsia="Times New Roman" w:hAnsi="Arial" w:cs="Arial"/>
          <w:sz w:val="20"/>
          <w:szCs w:val="24"/>
        </w:rPr>
        <w:t>զ</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վերջնաժամկետը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գերազանցում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գինը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գնահատող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բանակցությունների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արդյունքում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ցածր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վերջինիս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իրավունքներն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պարտականություններն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ուժի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մեջ</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մտնում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գինը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գերազանցող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չափով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լրացուցիչ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ֆինանսական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լրացուցիչ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ֆինանսական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նախատեսվելուն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տասնհինգ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ժամկետները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երկարաձգելով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օրվանից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ընկած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ժամանակահատվածով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պարբերության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լուծվում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կնքելուն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վաթսուն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օրացուցային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լրացուցիչ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ֆինանսական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նախատեսվում</w:t>
      </w:r>
      <w:r w:rsidRPr="00631CF5">
        <w:rPr>
          <w:rFonts w:ascii="GHEA Grapalat" w:eastAsia="Times New Roman" w:hAnsi="GHEA Grapalat" w:cs="Sylfaen"/>
          <w:sz w:val="20"/>
          <w:szCs w:val="24"/>
          <w:lang w:val="hy-AM"/>
        </w:rPr>
        <w:t>,</w:t>
      </w:r>
      <w:r w:rsidRPr="00631CF5" w:rsidDel="004830AB">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708"/>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բանակցությունների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վերջնաժամկետը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լրանալու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գերազանցում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նվազագույն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հավասար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Օրենքի</w:t>
      </w:r>
      <w:r w:rsidRPr="00631CF5">
        <w:rPr>
          <w:rFonts w:ascii="GHEA Grapalat" w:eastAsia="Times New Roman" w:hAnsi="GHEA Grapalat" w:cs="Sylfaen"/>
          <w:sz w:val="20"/>
          <w:szCs w:val="24"/>
          <w:lang w:val="af-ZA"/>
        </w:rPr>
        <w:t xml:space="preserve"> 37-</w:t>
      </w:r>
      <w:r w:rsidRPr="00631CF5">
        <w:rPr>
          <w:rFonts w:ascii="Arial" w:eastAsia="Times New Roman" w:hAnsi="Arial" w:cs="Arial"/>
          <w:sz w:val="20"/>
          <w:szCs w:val="24"/>
          <w:lang w:val="hy-AM"/>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հոդվածի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հայտարարվում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չկայացած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բացառությամբ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ենթակետի</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Franklin Gothic Medium Cond"/>
          <w:sz w:val="20"/>
          <w:szCs w:val="24"/>
          <w:lang w:val="hy-AM"/>
        </w:rPr>
        <w:t>«</w:t>
      </w:r>
      <w:r w:rsidRPr="00631CF5">
        <w:rPr>
          <w:rFonts w:ascii="Arial" w:eastAsia="Times New Roman" w:hAnsi="Arial" w:cs="Arial"/>
          <w:sz w:val="20"/>
          <w:szCs w:val="24"/>
          <w:lang w:val="hy-AM"/>
        </w:rPr>
        <w:t>զ</w:t>
      </w:r>
      <w:r w:rsidRPr="00631CF5">
        <w:rPr>
          <w:rFonts w:ascii="GHEA Grapalat" w:eastAsia="Times New Roman" w:hAnsi="GHEA Grapalat" w:cs="Franklin Gothic Medium Cond"/>
          <w:sz w:val="20"/>
          <w:szCs w:val="24"/>
          <w:lang w:val="hy-AM"/>
        </w:rPr>
        <w:t>»</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պարբերությամբ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դեպքի</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08"/>
        <w:jc w:val="both"/>
        <w:rPr>
          <w:rFonts w:ascii="GHEA Grapalat" w:eastAsia="Times New Roman" w:hAnsi="GHEA Grapalat" w:cs="Times New Roman"/>
          <w:sz w:val="20"/>
          <w:szCs w:val="20"/>
          <w:lang w:val="hy-AM" w:eastAsia="x-none"/>
        </w:rPr>
      </w:pPr>
      <w:r w:rsidRPr="00631CF5">
        <w:rPr>
          <w:rFonts w:ascii="GHEA Grapalat" w:eastAsia="Times New Roman" w:hAnsi="GHEA Grapalat" w:cs="Times New Roman"/>
          <w:sz w:val="20"/>
          <w:szCs w:val="20"/>
          <w:lang w:val="af-ZA" w:eastAsia="x-none"/>
        </w:rPr>
        <w:t xml:space="preserve">8.7 </w:t>
      </w:r>
      <w:r w:rsidRPr="00631CF5">
        <w:rPr>
          <w:rFonts w:ascii="Arial" w:eastAsia="Times New Roman" w:hAnsi="Arial" w:cs="Arial"/>
          <w:sz w:val="20"/>
          <w:szCs w:val="20"/>
          <w:lang w:val="af-ZA" w:eastAsia="x-none"/>
        </w:rPr>
        <w:t>Պահանջի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դեպքում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որևէ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մասնակցի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հայտիպատճենները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հանձնաժողովի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քարտուղարն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անհապաղ</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տրամադրում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նման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պահանջ</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ներկայացրած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այլ</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մասնակցին</w:t>
      </w:r>
      <w:r w:rsidRPr="00631CF5">
        <w:rPr>
          <w:rFonts w:ascii="GHEA Grapalat" w:eastAsia="Times New Roman" w:hAnsi="GHEA Grapalat" w:cs="Times New Roman"/>
          <w:sz w:val="20"/>
          <w:szCs w:val="20"/>
          <w:lang w:val="af-ZA" w:eastAsia="x-none"/>
        </w:rPr>
        <w:t>:</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af-ZA" w:eastAsia="x-none"/>
        </w:rPr>
        <w:t>Պահանջի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կատարման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անհնարինության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դեպքում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պահանջ</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ներկայացրած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անձին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անհապաղ</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տրամադրվում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hy-AM" w:eastAsia="x-none"/>
        </w:rPr>
        <w:t>հայտում</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ներառված</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af-ZA" w:eastAsia="x-none"/>
        </w:rPr>
        <w:t>փաստաթղթերը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որոնց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վերջինս</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ծանոթանում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տեղում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իրավունք</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ունի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լուսանկարել</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դրանք</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և</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վերադարձնում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հանձնաժողովի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քարտուղարին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նիստի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ընթացքում՝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առանց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խոչընդոտելու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հանձնաժողովի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բնականոն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գործունեությանը</w:t>
      </w:r>
      <w:r w:rsidRPr="00631CF5">
        <w:rPr>
          <w:rFonts w:ascii="GHEA Grapalat" w:eastAsia="Times New Roman" w:hAnsi="GHEA Grapalat" w:cs="Times New Roman"/>
          <w:sz w:val="20"/>
          <w:szCs w:val="20"/>
          <w:lang w:val="hy-AM" w:eastAsia="x-none"/>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0"/>
          <w:lang w:val="af-ZA" w:eastAsia="x-none"/>
        </w:rPr>
        <w:t xml:space="preserve">8.8 </w:t>
      </w:r>
      <w:r w:rsidRPr="00631CF5">
        <w:rPr>
          <w:rFonts w:ascii="Arial" w:eastAsia="Times New Roman" w:hAnsi="Arial" w:cs="Arial"/>
          <w:sz w:val="20"/>
          <w:szCs w:val="20"/>
          <w:lang w:val="af-ZA" w:eastAsia="x-none"/>
        </w:rPr>
        <w:t>Եթե</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հայտերի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բացման</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և</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գնահատման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նիստի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իրականացված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արդյուն</w:t>
      </w:r>
      <w:r w:rsidRPr="00631CF5">
        <w:rPr>
          <w:rFonts w:ascii="GHEA Grapalat" w:eastAsia="Times New Roman" w:hAnsi="GHEA Grapalat" w:cs="Sylfaen"/>
          <w:sz w:val="20"/>
          <w:szCs w:val="24"/>
          <w:lang w:val="af-ZA"/>
        </w:rPr>
        <w:softHyphen/>
      </w:r>
      <w:r w:rsidRPr="00631CF5">
        <w:rPr>
          <w:rFonts w:ascii="Arial" w:eastAsia="Times New Roman" w:hAnsi="Arial" w:cs="Arial"/>
          <w:sz w:val="20"/>
          <w:szCs w:val="24"/>
          <w:lang w:val="hy-AM"/>
        </w:rPr>
        <w:t>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արձանագրվում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անհամապատասխանություններ՝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պահանջների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Sylfaen"/>
          <w:sz w:val="20"/>
          <w:szCs w:val="24"/>
          <w:lang w:val="af-ZA"/>
        </w:rPr>
        <w:t>,</w:t>
      </w:r>
      <w:bookmarkStart w:id="7" w:name="_Hlk9262487"/>
      <w:r w:rsidRPr="00631CF5">
        <w:rPr>
          <w:rFonts w:ascii="GHEA Grapalat" w:eastAsia="Times New Roman" w:hAnsi="GHEA Grapalat" w:cs="Sylfaen"/>
          <w:sz w:val="20"/>
          <w:szCs w:val="24"/>
          <w:lang w:val="hy-AM"/>
        </w:rPr>
        <w:t xml:space="preserve"> </w:t>
      </w:r>
      <w:bookmarkEnd w:id="7"/>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կասեցնում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եղանակով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տեղեկացնում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lang w:val="hy-AM"/>
        </w:rPr>
        <w:t>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առաջարկելով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կասեցման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ժամկետի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ավարտը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շտկել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անհամապատասխանությունը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Arial" w:eastAsia="Times New Roman" w:hAnsi="Arial" w:cs="Arial"/>
          <w:sz w:val="20"/>
          <w:szCs w:val="24"/>
          <w:lang w:val="af-ZA"/>
        </w:rPr>
        <w:t>Գնահատող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պատճառաբանված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որոշման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Կարգի</w:t>
      </w:r>
      <w:r w:rsidRPr="00631CF5">
        <w:rPr>
          <w:rFonts w:ascii="GHEA Grapalat" w:eastAsia="Times New Roman" w:hAnsi="GHEA Grapalat" w:cs="Sylfaen"/>
          <w:sz w:val="20"/>
          <w:szCs w:val="24"/>
          <w:lang w:val="af-ZA"/>
        </w:rPr>
        <w:t xml:space="preserve"> 67-</w:t>
      </w:r>
      <w:r w:rsidRPr="00631CF5">
        <w:rPr>
          <w:rFonts w:ascii="Arial" w:eastAsia="Times New Roman" w:hAnsi="Arial" w:cs="Arial"/>
          <w:sz w:val="20"/>
          <w:szCs w:val="24"/>
          <w:lang w:val="af-ZA"/>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ՀՀ</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պետական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եկամուտների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կոմիտեի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միջոցով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ստուգել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մասնակիցների</w:t>
      </w:r>
      <w:r w:rsidRPr="00631CF5">
        <w:rPr>
          <w:rFonts w:ascii="GHEA Grapalat" w:eastAsia="Times New Roman" w:hAnsi="GHEA Grapalat" w:cs="Sylfaen"/>
          <w:sz w:val="20"/>
          <w:szCs w:val="24"/>
          <w:lang w:val="af-ZA"/>
        </w:rPr>
        <w:t>)</w:t>
      </w:r>
      <w:r w:rsidRPr="00631CF5">
        <w:rPr>
          <w:rFonts w:ascii="Arial" w:eastAsia="Times New Roman" w:hAnsi="Arial" w:cs="Arial"/>
          <w:sz w:val="20"/>
          <w:szCs w:val="24"/>
          <w:lang w:val="af-ZA"/>
        </w:rPr>
        <w:t>՝</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Օրենքի</w:t>
      </w:r>
      <w:r w:rsidRPr="00631CF5">
        <w:rPr>
          <w:rFonts w:ascii="GHEA Grapalat" w:eastAsia="Times New Roman" w:hAnsi="GHEA Grapalat" w:cs="Sylfaen"/>
          <w:sz w:val="20"/>
          <w:szCs w:val="24"/>
          <w:lang w:val="af-ZA"/>
        </w:rPr>
        <w:t xml:space="preserve"> 6-</w:t>
      </w:r>
      <w:r w:rsidRPr="00631CF5">
        <w:rPr>
          <w:rFonts w:ascii="Arial" w:eastAsia="Times New Roman" w:hAnsi="Arial" w:cs="Arial"/>
          <w:sz w:val="20"/>
          <w:szCs w:val="24"/>
          <w:lang w:val="af-ZA"/>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հոդվածի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af-ZA"/>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w:t>
      </w:r>
      <w:r w:rsidRPr="00631CF5">
        <w:rPr>
          <w:rFonts w:ascii="GHEA Grapalat" w:eastAsia="Times New Roman" w:hAnsi="GHEA Grapalat" w:cs="Sylfaen"/>
          <w:sz w:val="20"/>
          <w:szCs w:val="24"/>
          <w:lang w:val="af-ZA"/>
        </w:rPr>
        <w:t xml:space="preserve"> 2-</w:t>
      </w:r>
      <w:r w:rsidRPr="00631CF5">
        <w:rPr>
          <w:rFonts w:ascii="Arial" w:eastAsia="Times New Roman" w:hAnsi="Arial" w:cs="Arial"/>
          <w:sz w:val="20"/>
          <w:szCs w:val="24"/>
          <w:lang w:val="af-ZA"/>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կետին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բավարարելու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ներկայացված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հավաստման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իսկությունը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պարբերության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կիրառման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կոմիտե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ներկայացվող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տեղեկատվությունը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պետք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առնվազն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պարունակի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lastRenderedPageBreak/>
        <w:t>տվյալներ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անվանման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վճարողի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հաշվառման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համարի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ներկայացվելու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ամիս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ամսաթվի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տարեթվի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մասին</w:t>
      </w:r>
      <w:r w:rsidRPr="00631CF5">
        <w:rPr>
          <w:rFonts w:ascii="GHEA Grapalat" w:eastAsia="Times New Roman" w:hAnsi="GHEA Grapalat" w:cs="Sylfaen"/>
          <w:sz w:val="20"/>
          <w:szCs w:val="24"/>
          <w:lang w:val="af-ZA"/>
        </w:rPr>
        <w:t>:</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անհամապատասխանությունն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արձանագրվել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պետական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եկամուտների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կոմիտեից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ուղարկվող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ծանուցմանը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կոմիտեից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բնօրինակից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սկանավորված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տարբերակը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ուղարկվող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ծանուցման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մանրամասն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նկարագրվում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w:t>
      </w:r>
      <w:r w:rsidRPr="00631CF5">
        <w:rPr>
          <w:rFonts w:ascii="Arial" w:eastAsia="Times New Roman" w:hAnsi="Arial" w:cs="Arial"/>
          <w:sz w:val="20"/>
          <w:szCs w:val="24"/>
          <w:lang w:val="en-US"/>
        </w:rPr>
        <w:t>ա</w:t>
      </w:r>
      <w:r w:rsidRPr="00631CF5">
        <w:rPr>
          <w:rFonts w:ascii="Arial" w:eastAsia="Times New Roman" w:hAnsi="Arial" w:cs="Arial"/>
          <w:sz w:val="20"/>
          <w:szCs w:val="24"/>
          <w:lang w:val="hy-AM"/>
        </w:rPr>
        <w:t>հատման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հայտնաբերված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բոլոր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անհամապատասխանությունները</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af-ZA"/>
        </w:rPr>
        <w:t xml:space="preserve">8.9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af-ZA"/>
        </w:rPr>
        <w:t xml:space="preserve"> 8.8-</w:t>
      </w:r>
      <w:r w:rsidRPr="00631CF5">
        <w:rPr>
          <w:rFonts w:ascii="Arial" w:eastAsia="Times New Roman" w:hAnsi="Arial" w:cs="Arial"/>
          <w:sz w:val="20"/>
          <w:szCs w:val="24"/>
          <w:lang w:val="hy-AM"/>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lang w:val="hy-AM"/>
        </w:rPr>
        <w:t>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շտկում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արձանագրված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անհամապատասխանությունը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վերջինիս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գնահատվում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Հակառակ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գնահատվում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անբավարար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մերժվում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ճանաչվում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զբաղեցրած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անհամապատասխանությունն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արձանագրվել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պետական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եկամուտների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կոմիտեից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շտկված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տրամադրած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տեղեկատվության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հիմնավորող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փաստաթղթի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բնօրինակից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արտատպված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սկանավորված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օրինակը</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af-ZA"/>
        </w:rPr>
        <w:t xml:space="preserve">8.10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անդամը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մասնակցել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աշխատանքներին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պարզվում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վերջիններիս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հիմնադրված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բաժնեմաս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փայաբաժին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ունեցող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կազմակերպությունը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իրենց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մերձավոր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ազգակցությամբ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խնամիությամբ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կապված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անձը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ծնող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ամուսին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երեխա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եղբայր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քույր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ամուսնու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ծնող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երեխա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եղբայր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քույր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անձի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հիմնադրված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բաժնեմաս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փայաբաժին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ունեցող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կազմակերպությունը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ներկայացրել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w:t>
      </w:r>
      <w:r w:rsidRPr="00631CF5">
        <w:rPr>
          <w:rFonts w:ascii="GHEA Grapalat" w:eastAsia="Times New Roman" w:hAnsi="GHEA Grapalat" w:cs="Sylfaen"/>
          <w:sz w:val="20"/>
          <w:szCs w:val="24"/>
          <w:lang w:val="af-ZA"/>
        </w:rPr>
        <w:t>:</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առկա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անմիջապես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ընթացակարգի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առնչությամբ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շահերի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բախում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ունեցող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անդամը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ինքնաբացարկ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ընթացակարգից</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8.11 </w:t>
      </w:r>
      <w:r w:rsidRPr="00631CF5">
        <w:rPr>
          <w:rFonts w:ascii="Arial" w:eastAsia="Times New Roman" w:hAnsi="Arial" w:cs="Arial"/>
          <w:sz w:val="20"/>
          <w:szCs w:val="24"/>
          <w:lang w:val="es-ES"/>
        </w:rPr>
        <w:t>Հայտերը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բացվելուց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և</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գնահատվելուց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հետո</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կազմվում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արձանագրություն</w:t>
      </w:r>
      <w:r w:rsidRPr="00631CF5">
        <w:rPr>
          <w:rFonts w:ascii="GHEA Grapalat" w:eastAsia="Times New Roman" w:hAnsi="GHEA Grapalat" w:cs="Sylfaen"/>
          <w:sz w:val="20"/>
          <w:szCs w:val="24"/>
          <w:lang w:val="es-ES"/>
        </w:rPr>
        <w:t>`</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ՀՀ</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օրենսդրությամբ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կարգով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Ընդ</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հանձնաժողովի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նիստի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արձանագրության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մեջ</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մանրամասն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նկարագրվում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հայտերի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գնահատման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արդյունքում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արձանագրված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անհամապատասխանությունները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դրանցով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հայտերի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մերժման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4"/>
          <w:lang w:val="hy-AM"/>
        </w:rPr>
        <w:t>Արձանագրությունն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ստորագրում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անդամները։</w:t>
      </w:r>
      <w:r w:rsidRPr="00631CF5">
        <w:rPr>
          <w:rFonts w:ascii="GHEA Grapalat" w:eastAsia="Times New Roman" w:hAnsi="GHEA Grapalat" w:cs="Sylfaen"/>
          <w:sz w:val="20"/>
          <w:szCs w:val="24"/>
          <w:lang w:val="hy-AM"/>
        </w:rPr>
        <w:t xml:space="preserve">8.12 </w:t>
      </w:r>
      <w:r w:rsidRPr="00631CF5">
        <w:rPr>
          <w:rFonts w:ascii="Arial" w:eastAsia="Times New Roman" w:hAnsi="Arial" w:cs="Arial"/>
          <w:sz w:val="20"/>
          <w:szCs w:val="24"/>
          <w:lang w:val="af-ZA"/>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նիստի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ավարտից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հետո</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ուշ</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քան</w:t>
      </w:r>
      <w:r w:rsidRPr="00631CF5">
        <w:rPr>
          <w:rFonts w:ascii="GHEA Grapalat" w:eastAsia="Times New Roman" w:hAnsi="GHEA Grapalat" w:cs="Arial"/>
          <w:spacing w:val="-8"/>
          <w:sz w:val="24"/>
          <w:szCs w:val="24"/>
          <w:lang w:val="af-ZA"/>
        </w:rPr>
        <w:t xml:space="preserve"> </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օրը</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hy-AM"/>
        </w:rPr>
      </w:pPr>
      <w:r w:rsidRPr="00631CF5">
        <w:rPr>
          <w:rFonts w:ascii="GHEA Grapalat" w:eastAsia="Times New Roman" w:hAnsi="GHEA Grapalat" w:cs="Sylfaen"/>
          <w:sz w:val="20"/>
          <w:szCs w:val="20"/>
          <w:lang w:val="hy-AM"/>
        </w:rPr>
        <w:t xml:space="preserve">1) </w:t>
      </w:r>
      <w:r w:rsidRPr="00631CF5">
        <w:rPr>
          <w:rFonts w:ascii="Arial" w:eastAsia="Times New Roman" w:hAnsi="Arial" w:cs="Arial"/>
          <w:sz w:val="20"/>
          <w:szCs w:val="20"/>
          <w:lang w:val="hy-AM"/>
        </w:rPr>
        <w:t>հայտերի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բացման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նիստի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արձանագրության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բնօրինակից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արտատպված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սկանավորված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տարբերակը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հրավերի</w:t>
      </w:r>
      <w:r w:rsidRPr="00631CF5">
        <w:rPr>
          <w:rFonts w:ascii="GHEA Grapalat" w:eastAsia="Times New Roman" w:hAnsi="GHEA Grapalat" w:cs="Sylfaen"/>
          <w:sz w:val="20"/>
          <w:szCs w:val="20"/>
          <w:lang w:val="hy-AM"/>
        </w:rPr>
        <w:t xml:space="preserve"> 1-</w:t>
      </w:r>
      <w:r w:rsidRPr="00631CF5">
        <w:rPr>
          <w:rFonts w:ascii="Arial" w:eastAsia="Times New Roman" w:hAnsi="Arial" w:cs="Arial"/>
          <w:sz w:val="20"/>
          <w:szCs w:val="20"/>
          <w:lang w:val="hy-AM"/>
        </w:rPr>
        <w:t>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մասի</w:t>
      </w:r>
      <w:r w:rsidRPr="00631CF5">
        <w:rPr>
          <w:rFonts w:ascii="GHEA Grapalat" w:eastAsia="Times New Roman" w:hAnsi="GHEA Grapalat" w:cs="Sylfaen"/>
          <w:sz w:val="20"/>
          <w:szCs w:val="20"/>
          <w:lang w:val="hy-AM"/>
        </w:rPr>
        <w:t xml:space="preserve"> 3.5 </w:t>
      </w:r>
      <w:r w:rsidRPr="00631CF5">
        <w:rPr>
          <w:rFonts w:ascii="Arial" w:eastAsia="Times New Roman" w:hAnsi="Arial" w:cs="Arial"/>
          <w:sz w:val="20"/>
          <w:szCs w:val="20"/>
          <w:lang w:val="hy-AM"/>
        </w:rPr>
        <w:t>կետում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հիմնավորումների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քննարկման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ամփոփաթերթը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պարունակում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տեղեկություններ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նաև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հիմնավորումները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ստանալու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ամսաթվի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փոստի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հասցեների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վերաբերյալ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հրապարակում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տեղեկագրում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Եթե</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հիմնավորումներ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ներկայացվել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ապա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հանձնաժողովի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նիստի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արձանագրության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մեջ</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դրա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համապատասխան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նշումներ</w:t>
      </w:r>
      <w:r w:rsidRPr="00631CF5">
        <w:rPr>
          <w:rFonts w:ascii="GHEA Grapalat" w:eastAsia="Times New Roman" w:hAnsi="GHEA Grapalat" w:cs="Sylfaen"/>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2) </w:t>
      </w:r>
      <w:r w:rsidRPr="00631CF5">
        <w:rPr>
          <w:rFonts w:ascii="Arial" w:eastAsia="Times New Roman" w:hAnsi="Arial" w:cs="Arial"/>
          <w:sz w:val="20"/>
          <w:szCs w:val="24"/>
          <w:lang w:val="af-ZA"/>
        </w:rPr>
        <w:t>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գնահատող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նիստին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անդամների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ստորագրված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շահերի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բախման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բացակայության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հայտարարությունների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բնօրինակներից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արտատպված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սկանավորված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տարբերակները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հրապարակում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տեղեկագրում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անդամները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որոնք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աշխատանքների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բացման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գնահատման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նիստից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հետո</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հրավիրվող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նիստերին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ստորագրում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ենթակետում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հայտարարությունները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որոնք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տեղեկագրում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հրապարակում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ստորագրմանը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օրը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375"/>
        <w:jc w:val="both"/>
        <w:rPr>
          <w:rFonts w:ascii="GHEA Grapalat" w:eastAsia="Times New Roman" w:hAnsi="GHEA Grapalat" w:cs="Sylfaen"/>
          <w:sz w:val="20"/>
          <w:szCs w:val="24"/>
          <w:lang w:val="af-ZA"/>
        </w:rPr>
      </w:pPr>
      <w:r w:rsidRPr="00631CF5">
        <w:rPr>
          <w:rFonts w:ascii="GHEA Grapalat" w:eastAsia="Times New Roman" w:hAnsi="GHEA Grapalat" w:cs="Times New Roman"/>
          <w:sz w:val="24"/>
          <w:szCs w:val="24"/>
          <w:lang w:val="af-ZA"/>
        </w:rPr>
        <w:tab/>
      </w:r>
      <w:r w:rsidRPr="00631CF5">
        <w:rPr>
          <w:rFonts w:ascii="GHEA Grapalat" w:eastAsia="Times New Roman" w:hAnsi="GHEA Grapalat" w:cs="Sylfaen"/>
          <w:sz w:val="20"/>
          <w:szCs w:val="24"/>
          <w:lang w:val="af-ZA"/>
        </w:rPr>
        <w:t xml:space="preserve">8.12 </w:t>
      </w:r>
      <w:r w:rsidRPr="00631CF5">
        <w:rPr>
          <w:rFonts w:ascii="Arial" w:eastAsia="Times New Roman" w:hAnsi="Arial" w:cs="Arial"/>
          <w:sz w:val="20"/>
          <w:szCs w:val="24"/>
          <w:lang w:val="en-US"/>
        </w:rPr>
        <w:t>Օրենքի</w:t>
      </w:r>
      <w:r w:rsidRPr="00631CF5">
        <w:rPr>
          <w:rFonts w:ascii="GHEA Grapalat" w:eastAsia="Times New Roman" w:hAnsi="GHEA Grapalat" w:cs="Sylfaen"/>
          <w:sz w:val="20"/>
          <w:szCs w:val="24"/>
          <w:lang w:val="af-ZA"/>
        </w:rPr>
        <w:t xml:space="preserve"> 6-</w:t>
      </w:r>
      <w:r w:rsidRPr="00631CF5">
        <w:rPr>
          <w:rFonts w:ascii="Arial" w:eastAsia="Times New Roman" w:hAnsi="Arial" w:cs="Arial"/>
          <w:sz w:val="20"/>
          <w:szCs w:val="24"/>
          <w:lang w:val="en-US"/>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հոդվածի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en-US"/>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մասի</w:t>
      </w:r>
      <w:r w:rsidRPr="00631CF5">
        <w:rPr>
          <w:rFonts w:ascii="GHEA Grapalat" w:eastAsia="Times New Roman" w:hAnsi="GHEA Grapalat" w:cs="Sylfaen"/>
          <w:sz w:val="20"/>
          <w:szCs w:val="24"/>
          <w:lang w:val="af-ZA"/>
        </w:rPr>
        <w:t xml:space="preserve"> 6-</w:t>
      </w:r>
      <w:r w:rsidRPr="00631CF5">
        <w:rPr>
          <w:rFonts w:ascii="Arial" w:eastAsia="Times New Roman" w:hAnsi="Arial" w:cs="Arial"/>
          <w:sz w:val="20"/>
          <w:szCs w:val="24"/>
          <w:lang w:val="en-US"/>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հիմքերն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հայտ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հինգ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պատվիրատուն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տվյալները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համապատասխան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հիմքերով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գրավոր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ուղարկում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լիազորված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մարմին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որը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դրանք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ստանալուն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հինգ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ընթացքում</w:t>
      </w:r>
      <w:r w:rsidRPr="00631CF5">
        <w:rPr>
          <w:rFonts w:ascii="GHEA Grapalat" w:eastAsia="Times New Roman" w:hAnsi="GHEA Grapalat" w:cs="Sylfaen"/>
          <w:sz w:val="20"/>
          <w:szCs w:val="24"/>
          <w:lang w:val="af-ZA"/>
        </w:rPr>
        <w:t xml:space="preserve"> </w:t>
      </w:r>
      <w:bookmarkStart w:id="8" w:name="_Hlk9262748"/>
      <w:r w:rsidRPr="00631CF5">
        <w:rPr>
          <w:rFonts w:ascii="Arial" w:eastAsia="Times New Roman" w:hAnsi="Arial" w:cs="Arial"/>
          <w:sz w:val="20"/>
          <w:szCs w:val="24"/>
          <w:lang w:val="en-US"/>
        </w:rPr>
        <w:t>նախաձեռնում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գնումների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գործընթացին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իրավունք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չունեցող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մասնակիցների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ցուցակում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ներառելու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ընթացակարգ</w:t>
      </w:r>
      <w:bookmarkEnd w:id="8"/>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գնումներին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իրավունք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ունենալու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հավաստումը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որակվում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իրականությանը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չհամապատասխանող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կարգով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ժամկետներում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հրավերով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փաստաթղթերը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ներկայացնում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ապահովումը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այդ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հանգամանքը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համարվում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որպես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գործընթացի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շրջանակում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ստանձնված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պարտավորության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խախտում</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375"/>
        <w:jc w:val="both"/>
        <w:rPr>
          <w:rFonts w:ascii="GHEA Grapalat" w:eastAsia="Times New Roman" w:hAnsi="GHEA Grapalat" w:cs="Times New Roman"/>
          <w:sz w:val="20"/>
          <w:szCs w:val="20"/>
          <w:lang w:val="af-ZA"/>
        </w:rPr>
      </w:pPr>
      <w:r w:rsidRPr="00631CF5">
        <w:rPr>
          <w:rFonts w:ascii="GHEA Grapalat" w:eastAsia="Times New Roman" w:hAnsi="GHEA Grapalat" w:cs="Times New Roman"/>
          <w:color w:val="000000"/>
          <w:sz w:val="20"/>
          <w:szCs w:val="20"/>
          <w:lang w:val="af-ZA"/>
        </w:rPr>
        <w:lastRenderedPageBreak/>
        <w:t xml:space="preserve">      8.13 </w:t>
      </w:r>
      <w:r w:rsidRPr="00631CF5">
        <w:rPr>
          <w:rFonts w:ascii="Arial" w:eastAsia="Times New Roman" w:hAnsi="Arial" w:cs="Arial"/>
          <w:color w:val="000000"/>
          <w:sz w:val="20"/>
          <w:szCs w:val="20"/>
          <w:lang w:val="en-US"/>
        </w:rPr>
        <w:t>Ե</w:t>
      </w:r>
      <w:r w:rsidRPr="00631CF5">
        <w:rPr>
          <w:rFonts w:ascii="Arial" w:eastAsia="Times New Roman" w:hAnsi="Arial" w:cs="Arial"/>
          <w:color w:val="000000"/>
          <w:sz w:val="20"/>
          <w:szCs w:val="20"/>
          <w:lang w:val="hy-AM"/>
        </w:rPr>
        <w:t>թե</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մասնակից</w:t>
      </w:r>
      <w:r w:rsidRPr="00631CF5">
        <w:rPr>
          <w:rFonts w:ascii="Arial" w:eastAsia="Times New Roman" w:hAnsi="Arial" w:cs="Arial"/>
          <w:color w:val="000000"/>
          <w:sz w:val="20"/>
          <w:szCs w:val="20"/>
          <w:lang w:val="en-US"/>
        </w:rPr>
        <w:t>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en-US"/>
        </w:rPr>
        <w:t>Օ</w:t>
      </w:r>
      <w:r w:rsidRPr="00631CF5">
        <w:rPr>
          <w:rFonts w:ascii="Arial" w:eastAsia="Times New Roman" w:hAnsi="Arial" w:cs="Arial"/>
          <w:color w:val="000000"/>
          <w:sz w:val="20"/>
          <w:szCs w:val="20"/>
          <w:lang w:val="hy-AM"/>
        </w:rPr>
        <w:t>րենքի</w:t>
      </w:r>
      <w:r w:rsidRPr="00631CF5">
        <w:rPr>
          <w:rFonts w:ascii="GHEA Grapalat" w:eastAsia="Times New Roman" w:hAnsi="GHEA Grapalat" w:cs="Times New Roman"/>
          <w:color w:val="000000"/>
          <w:sz w:val="20"/>
          <w:szCs w:val="20"/>
          <w:lang w:val="hy-AM"/>
        </w:rPr>
        <w:t xml:space="preserve"> 6-</w:t>
      </w:r>
      <w:r w:rsidRPr="00631CF5">
        <w:rPr>
          <w:rFonts w:ascii="Arial" w:eastAsia="Times New Roman" w:hAnsi="Arial" w:cs="Arial"/>
          <w:color w:val="000000"/>
          <w:sz w:val="20"/>
          <w:szCs w:val="20"/>
          <w:lang w:val="hy-AM"/>
        </w:rPr>
        <w:t>րդ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հոդվածի</w:t>
      </w:r>
      <w:r w:rsidRPr="00631CF5">
        <w:rPr>
          <w:rFonts w:ascii="GHEA Grapalat" w:eastAsia="Times New Roman" w:hAnsi="GHEA Grapalat" w:cs="Times New Roman"/>
          <w:color w:val="000000"/>
          <w:sz w:val="20"/>
          <w:szCs w:val="20"/>
          <w:lang w:val="hy-AM"/>
        </w:rPr>
        <w:t xml:space="preserve"> 1-</w:t>
      </w:r>
      <w:r w:rsidRPr="00631CF5">
        <w:rPr>
          <w:rFonts w:ascii="Arial" w:eastAsia="Times New Roman" w:hAnsi="Arial" w:cs="Arial"/>
          <w:color w:val="000000"/>
          <w:sz w:val="20"/>
          <w:szCs w:val="20"/>
          <w:lang w:val="hy-AM"/>
        </w:rPr>
        <w:t>ին</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մասի</w:t>
      </w:r>
      <w:r w:rsidRPr="00631CF5">
        <w:rPr>
          <w:rFonts w:ascii="GHEA Grapalat" w:eastAsia="Times New Roman" w:hAnsi="GHEA Grapalat" w:cs="Times New Roman"/>
          <w:color w:val="000000"/>
          <w:sz w:val="20"/>
          <w:szCs w:val="20"/>
          <w:lang w:val="hy-AM"/>
        </w:rPr>
        <w:t xml:space="preserve"> 5-</w:t>
      </w:r>
      <w:r w:rsidRPr="00631CF5">
        <w:rPr>
          <w:rFonts w:ascii="Arial" w:eastAsia="Times New Roman" w:hAnsi="Arial" w:cs="Arial"/>
          <w:color w:val="000000"/>
          <w:sz w:val="20"/>
          <w:szCs w:val="20"/>
          <w:lang w:val="hy-AM"/>
        </w:rPr>
        <w:t>րդ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և</w:t>
      </w:r>
      <w:r w:rsidRPr="00631CF5">
        <w:rPr>
          <w:rFonts w:ascii="GHEA Grapalat" w:eastAsia="Times New Roman" w:hAnsi="GHEA Grapalat" w:cs="Times New Roman"/>
          <w:color w:val="000000"/>
          <w:sz w:val="20"/>
          <w:szCs w:val="20"/>
          <w:lang w:val="hy-AM"/>
        </w:rPr>
        <w:t xml:space="preserve"> 6-</w:t>
      </w:r>
      <w:r w:rsidRPr="00631CF5">
        <w:rPr>
          <w:rFonts w:ascii="Arial" w:eastAsia="Times New Roman" w:hAnsi="Arial" w:cs="Arial"/>
          <w:color w:val="000000"/>
          <w:sz w:val="20"/>
          <w:szCs w:val="20"/>
          <w:lang w:val="hy-AM"/>
        </w:rPr>
        <w:t>րդ</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մասերով</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նախատեսված</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ցուցակներում</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ներառվել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հայտը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ներկայացնելու</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օրվանից</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հետո</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ապա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նրա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տվյալ</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հայտը</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ենթակա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չէ</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մերժման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06"/>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8.14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w:t>
      </w:r>
      <w:r w:rsidRPr="00631CF5">
        <w:rPr>
          <w:rFonts w:ascii="GHEA Grapalat" w:eastAsia="Times New Roman" w:hAnsi="GHEA Grapalat" w:cs="Sylfaen"/>
          <w:sz w:val="20"/>
          <w:szCs w:val="24"/>
          <w:lang w:val="af-ZA"/>
        </w:rPr>
        <w:t xml:space="preserve"> 8.8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8.9 </w:t>
      </w:r>
      <w:r w:rsidRPr="00631CF5">
        <w:rPr>
          <w:rFonts w:ascii="Arial" w:eastAsia="Times New Roman" w:hAnsi="Arial" w:cs="Arial"/>
          <w:sz w:val="20"/>
          <w:szCs w:val="24"/>
        </w:rPr>
        <w:t>կետ</w:t>
      </w:r>
      <w:r w:rsidRPr="00631CF5">
        <w:rPr>
          <w:rFonts w:ascii="Arial" w:eastAsia="Times New Roman" w:hAnsi="Arial" w:cs="Arial"/>
          <w:sz w:val="20"/>
          <w:szCs w:val="24"/>
          <w:lang w:val="en-US"/>
        </w:rPr>
        <w:t>եր</w:t>
      </w:r>
      <w:r w:rsidRPr="00631CF5">
        <w:rPr>
          <w:rFonts w:ascii="Arial" w:eastAsia="Times New Roman" w:hAnsi="Arial" w:cs="Arial"/>
          <w:sz w:val="20"/>
          <w:szCs w:val="24"/>
        </w:rPr>
        <w:t>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փաստաթղթերը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ժամկետում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w:t>
      </w:r>
      <w:r w:rsidRPr="00631CF5">
        <w:rPr>
          <w:rFonts w:ascii="GHEA Grapalat" w:eastAsia="Times New Roman" w:hAnsi="GHEA Grapalat" w:cs="Sylfaen"/>
          <w:sz w:val="20"/>
          <w:szCs w:val="24"/>
          <w:lang w:val="af-ZA"/>
        </w:rPr>
        <w:softHyphen/>
      </w:r>
      <w:r w:rsidRPr="00631CF5">
        <w:rPr>
          <w:rFonts w:ascii="Arial" w:eastAsia="Times New Roman" w:hAnsi="Arial" w:cs="Arial"/>
          <w:sz w:val="20"/>
          <w:szCs w:val="24"/>
        </w:rPr>
        <w:t>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քարտուղարին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w:t>
      </w:r>
      <w:r w:rsidRPr="00631CF5">
        <w:rPr>
          <w:rFonts w:ascii="Arial" w:eastAsia="Times New Roman" w:hAnsi="Arial" w:cs="Arial"/>
          <w:sz w:val="20"/>
          <w:szCs w:val="24"/>
          <w:lang w:val="en-US"/>
        </w:rPr>
        <w:t>ն</w:t>
      </w:r>
      <w:r w:rsidRPr="00631CF5">
        <w:rPr>
          <w:rFonts w:ascii="Arial" w:eastAsia="Times New Roman" w:hAnsi="Arial" w:cs="Arial"/>
          <w:sz w:val="20"/>
          <w:szCs w:val="24"/>
        </w:rPr>
        <w:t>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վերջինիս՝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ուղարկելու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միջոցով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պարտավոր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փաստաթղթերն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հաստատել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հանգամանքը՝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հրավերում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փոստից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հավաստում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ուղարկելու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միջոցով</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8.15 </w:t>
      </w:r>
      <w:r w:rsidRPr="00631CF5">
        <w:rPr>
          <w:rFonts w:ascii="Arial" w:eastAsia="Times New Roman" w:hAnsi="Arial" w:cs="Arial"/>
          <w:sz w:val="20"/>
          <w:szCs w:val="24"/>
        </w:rPr>
        <w:t>Մասնակիցները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ներկայացուցիչները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լինել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ներկայացուցիչները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նիստերի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արձանագրությունների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պատճենները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տրամադրվում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օրացուցային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8.16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ծանուցումներն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ուղարկվում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փոստին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ուղարկելու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միջոցով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իսկ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փոստից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քարտուղարի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փոստին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0"/>
          <w:lang w:val="af-ZA" w:eastAsia="x-none"/>
        </w:rPr>
        <w:t>ուղարկվելու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միջոցով</w:t>
      </w:r>
      <w:r w:rsidRPr="00631CF5">
        <w:rPr>
          <w:rFonts w:ascii="GHEA Grapalat" w:eastAsia="Times New Roman" w:hAnsi="GHEA Grapalat" w:cs="Times New Roman"/>
          <w:sz w:val="20"/>
          <w:szCs w:val="20"/>
          <w:lang w:val="af-ZA" w:eastAsia="x-none"/>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af-ZA" w:eastAsia="x-none"/>
        </w:rPr>
      </w:pPr>
      <w:r w:rsidRPr="00631CF5">
        <w:rPr>
          <w:rFonts w:ascii="Arial" w:eastAsia="Times New Roman" w:hAnsi="Arial" w:cs="Arial"/>
          <w:sz w:val="20"/>
          <w:szCs w:val="20"/>
          <w:lang w:val="af-ZA" w:eastAsia="x-none"/>
        </w:rPr>
        <w:t>Տեղեկությունների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փաստաթղթերի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էլեկտրոնային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եղանակով</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փոխանակման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դեպքում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մասնակիցը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տեղեկությունները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փաստաթղթերը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ուղարկում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հաստատված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բնօրինակ</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փաստաթղթից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արտատպված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սկանավորված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տարբերակով</w:t>
      </w:r>
      <w:r w:rsidRPr="00631CF5">
        <w:rPr>
          <w:rFonts w:ascii="GHEA Grapalat" w:eastAsia="Times New Roman" w:hAnsi="GHEA Grapalat" w:cs="Times New Roman"/>
          <w:sz w:val="20"/>
          <w:szCs w:val="20"/>
          <w:lang w:val="af-ZA" w:eastAsia="x-none"/>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af-ZA"/>
        </w:rPr>
        <w:t>8</w:t>
      </w:r>
      <w:r w:rsidRPr="00631CF5">
        <w:rPr>
          <w:rFonts w:ascii="GHEA Grapalat" w:eastAsia="Times New Roman" w:hAnsi="GHEA Grapalat" w:cs="Times New Roman"/>
          <w:sz w:val="20"/>
          <w:szCs w:val="20"/>
          <w:lang w:val="hy-AM"/>
        </w:rPr>
        <w:t>.</w:t>
      </w:r>
      <w:r w:rsidRPr="00631CF5">
        <w:rPr>
          <w:rFonts w:ascii="GHEA Grapalat" w:eastAsia="Times New Roman" w:hAnsi="GHEA Grapalat" w:cs="Times New Roman"/>
          <w:sz w:val="20"/>
          <w:szCs w:val="20"/>
          <w:lang w:val="af-ZA"/>
        </w:rPr>
        <w:t xml:space="preserve">17 </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af-ZA" w:eastAsia="x-none"/>
        </w:rPr>
      </w:pPr>
      <w:r w:rsidRPr="00631CF5">
        <w:rPr>
          <w:rFonts w:ascii="GHEA Grapalat" w:eastAsia="Times New Roman" w:hAnsi="GHEA Grapalat" w:cs="Times New Roman"/>
          <w:sz w:val="20"/>
          <w:szCs w:val="20"/>
          <w:lang w:val="af-ZA" w:eastAsia="x-none"/>
        </w:rPr>
        <w:t xml:space="preserve">8.18 </w:t>
      </w:r>
      <w:r w:rsidRPr="00631CF5">
        <w:rPr>
          <w:rFonts w:ascii="Arial" w:eastAsia="Times New Roman" w:hAnsi="Arial" w:cs="Arial"/>
          <w:sz w:val="20"/>
          <w:szCs w:val="20"/>
          <w:lang w:val="af-ZA" w:eastAsia="x-none"/>
        </w:rPr>
        <w:t>Ընտրված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մասնակցի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կողմից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պայմանագիրը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չկնքելու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հրաժարվելու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կամ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պայմանագիր</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կնքելու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իրավունքից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զրկվելու</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դեպքում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հանձնաժողովի</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որոշմամբ</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ընտրված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մասնակից</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է</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ճանաչվում</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հաջորդող</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տեղ</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զբաղեցրած</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մասնակիցը՝</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af-ZA" w:eastAsia="x-none"/>
        </w:rPr>
        <w:t>սույն</w:t>
      </w:r>
      <w:r w:rsidRPr="00631CF5">
        <w:rPr>
          <w:rFonts w:ascii="GHEA Grapalat" w:eastAsia="Times New Roman" w:hAnsi="GHEA Grapalat" w:cs="Times New Roman"/>
          <w:sz w:val="20"/>
          <w:szCs w:val="20"/>
          <w:lang w:val="af-ZA" w:eastAsia="x-none"/>
        </w:rPr>
        <w:t xml:space="preserve"> </w:t>
      </w:r>
      <w:r w:rsidRPr="00631CF5">
        <w:rPr>
          <w:rFonts w:ascii="Arial" w:eastAsia="Times New Roman" w:hAnsi="Arial" w:cs="Arial"/>
          <w:sz w:val="20"/>
          <w:szCs w:val="20"/>
          <w:lang w:val="hy-AM" w:eastAsia="x-none"/>
        </w:rPr>
        <w:t>հրավերի</w:t>
      </w:r>
      <w:r w:rsidRPr="00631CF5">
        <w:rPr>
          <w:rFonts w:ascii="GHEA Grapalat" w:eastAsia="Times New Roman" w:hAnsi="GHEA Grapalat" w:cs="Times New Roman"/>
          <w:sz w:val="20"/>
          <w:szCs w:val="20"/>
          <w:lang w:val="hy-AM" w:eastAsia="x-none"/>
        </w:rPr>
        <w:t xml:space="preserve"> 1-</w:t>
      </w:r>
      <w:r w:rsidRPr="00631CF5">
        <w:rPr>
          <w:rFonts w:ascii="Arial" w:eastAsia="Times New Roman" w:hAnsi="Arial" w:cs="Arial"/>
          <w:sz w:val="20"/>
          <w:szCs w:val="20"/>
          <w:lang w:val="hy-AM" w:eastAsia="x-none"/>
        </w:rPr>
        <w:t>ին</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մասի</w:t>
      </w:r>
      <w:r w:rsidRPr="00631CF5">
        <w:rPr>
          <w:rFonts w:ascii="GHEA Grapalat" w:eastAsia="Times New Roman" w:hAnsi="GHEA Grapalat" w:cs="Times New Roman"/>
          <w:sz w:val="20"/>
          <w:szCs w:val="20"/>
          <w:lang w:val="hy-AM" w:eastAsia="x-none"/>
        </w:rPr>
        <w:t xml:space="preserve"> 8.12-</w:t>
      </w:r>
      <w:r w:rsidRPr="00631CF5">
        <w:rPr>
          <w:rFonts w:ascii="Arial" w:eastAsia="Times New Roman" w:hAnsi="Arial" w:cs="Arial"/>
          <w:sz w:val="20"/>
          <w:szCs w:val="20"/>
          <w:lang w:val="hy-AM" w:eastAsia="x-none"/>
        </w:rPr>
        <w:t>ից</w:t>
      </w:r>
      <w:r w:rsidRPr="00631CF5">
        <w:rPr>
          <w:rFonts w:ascii="GHEA Grapalat" w:eastAsia="Times New Roman" w:hAnsi="GHEA Grapalat" w:cs="Times New Roman"/>
          <w:sz w:val="20"/>
          <w:szCs w:val="20"/>
          <w:lang w:val="hy-AM" w:eastAsia="x-none"/>
        </w:rPr>
        <w:t xml:space="preserve"> 8.19</w:t>
      </w:r>
      <w:r w:rsidRPr="00631CF5">
        <w:rPr>
          <w:rFonts w:ascii="Arial" w:eastAsia="Times New Roman" w:hAnsi="Arial" w:cs="Arial"/>
          <w:sz w:val="20"/>
          <w:szCs w:val="20"/>
          <w:lang w:val="hy-AM" w:eastAsia="x-none"/>
        </w:rPr>
        <w:t>րդ</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կետերով</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սահմանված</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ընթացակարգի</w:t>
      </w:r>
      <w:r w:rsidRPr="00631CF5">
        <w:rPr>
          <w:rFonts w:ascii="GHEA Grapalat" w:eastAsia="Times New Roman" w:hAnsi="GHEA Grapalat" w:cs="Times New Roman"/>
          <w:sz w:val="20"/>
          <w:szCs w:val="20"/>
          <w:lang w:val="hy-AM" w:eastAsia="x-none"/>
        </w:rPr>
        <w:t xml:space="preserve"> </w:t>
      </w:r>
      <w:r w:rsidRPr="00631CF5">
        <w:rPr>
          <w:rFonts w:ascii="Arial" w:eastAsia="Times New Roman" w:hAnsi="Arial" w:cs="Arial"/>
          <w:sz w:val="20"/>
          <w:szCs w:val="20"/>
          <w:lang w:val="hy-AM" w:eastAsia="x-none"/>
        </w:rPr>
        <w:t>կիրառմամբ</w:t>
      </w:r>
      <w:r w:rsidRPr="00631CF5">
        <w:rPr>
          <w:rFonts w:ascii="GHEA Grapalat" w:eastAsia="Times New Roman" w:hAnsi="GHEA Grapalat" w:cs="Times New Roman"/>
          <w:sz w:val="20"/>
          <w:szCs w:val="20"/>
          <w:lang w:val="af-ZA" w:eastAsia="x-none"/>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8</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19 </w:t>
      </w:r>
      <w:r w:rsidRPr="00631CF5">
        <w:rPr>
          <w:rFonts w:ascii="Arial" w:eastAsia="Times New Roman" w:hAnsi="Arial" w:cs="Arial"/>
          <w:sz w:val="20"/>
          <w:szCs w:val="24"/>
        </w:rPr>
        <w:t>Մասնակից</w:t>
      </w:r>
      <w:r w:rsidRPr="00631CF5">
        <w:rPr>
          <w:rFonts w:ascii="Arial" w:eastAsia="Times New Roman" w:hAnsi="Arial" w:cs="Arial"/>
          <w:sz w:val="20"/>
          <w:szCs w:val="24"/>
          <w:lang w:val="en-US"/>
        </w:rPr>
        <w:t>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հիմնավորման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նպատակով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լրացուցիչ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փաստաթղթեր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տեղեկություններ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նյութեր։</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roofErr w:type="gramStart"/>
      <w:r w:rsidRPr="00631CF5">
        <w:rPr>
          <w:rFonts w:ascii="Arial" w:eastAsia="Times New Roman" w:hAnsi="Arial" w:cs="Arial"/>
          <w:sz w:val="20"/>
          <w:szCs w:val="24"/>
          <w:lang w:val="en-US"/>
        </w:rPr>
        <w:t>Հ</w:t>
      </w:r>
      <w:r w:rsidRPr="00631CF5">
        <w:rPr>
          <w:rFonts w:ascii="Arial" w:eastAsia="Times New Roman" w:hAnsi="Arial" w:cs="Arial"/>
          <w:sz w:val="20"/>
          <w:szCs w:val="24"/>
        </w:rPr>
        <w:t>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ստուգել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տվյալների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իսկությունը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օգտագործելով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պաշտոնական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աղբյուրներից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տվյալներ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ստանալով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իրավասու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մարմինների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գրավոր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եզրակացությունը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հարցում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ուղարկվելու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պետական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ինքնակառավարման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մարմինները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հարցումն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երկու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տրամադրում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գրավոր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եզրակացություն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ներկայացրած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տվյալների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իսկության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ստուգման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արդյունքում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տվյալները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որակվում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իրականությանը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չհամապա</w:t>
      </w:r>
      <w:r w:rsidRPr="00631CF5">
        <w:rPr>
          <w:rFonts w:ascii="GHEA Grapalat" w:eastAsia="Times New Roman" w:hAnsi="GHEA Grapalat" w:cs="Sylfaen"/>
          <w:sz w:val="20"/>
          <w:szCs w:val="24"/>
          <w:lang w:val="af-ZA"/>
        </w:rPr>
        <w:softHyphen/>
      </w:r>
      <w:r w:rsidRPr="00631CF5">
        <w:rPr>
          <w:rFonts w:ascii="Arial" w:eastAsia="Times New Roman" w:hAnsi="Arial" w:cs="Arial"/>
          <w:sz w:val="20"/>
          <w:szCs w:val="24"/>
        </w:rPr>
        <w:t>տասխանող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տվյալ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մերժվում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w:t>
      </w:r>
      <w:proofErr w:type="gramEnd"/>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8</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20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Sylfaen"/>
          <w:sz w:val="20"/>
          <w:szCs w:val="24"/>
          <w:lang w:val="af-ZA"/>
        </w:rPr>
        <w:t xml:space="preserve"> 8.20 </w:t>
      </w:r>
      <w:r w:rsidRPr="00631CF5">
        <w:rPr>
          <w:rFonts w:ascii="Arial" w:eastAsia="Times New Roman" w:hAnsi="Arial" w:cs="Arial"/>
          <w:sz w:val="20"/>
          <w:szCs w:val="24"/>
          <w:lang w:val="hy-AM"/>
        </w:rPr>
        <w:t>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կիրառման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նպատակով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հրավիրվել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արտահերթ</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նիստ։</w:t>
      </w:r>
    </w:p>
    <w:p w:rsidR="00BB1514" w:rsidRPr="00631CF5" w:rsidRDefault="00BB1514" w:rsidP="00BB1514">
      <w:pPr>
        <w:spacing w:after="0" w:line="240" w:lineRule="auto"/>
        <w:ind w:firstLine="567"/>
        <w:jc w:val="both"/>
        <w:rPr>
          <w:rFonts w:ascii="GHEA Grapalat" w:eastAsia="Times New Roman" w:hAnsi="GHEA Grapalat" w:cs="Tahoma"/>
          <w:sz w:val="20"/>
          <w:szCs w:val="20"/>
          <w:lang w:val="hy-AM" w:eastAsia="ru-RU"/>
        </w:rPr>
      </w:pPr>
      <w:r w:rsidRPr="00631CF5">
        <w:rPr>
          <w:rFonts w:ascii="GHEA Grapalat" w:eastAsia="Times New Roman" w:hAnsi="GHEA Grapalat" w:cs="Times New Roman"/>
          <w:spacing w:val="-6"/>
          <w:sz w:val="20"/>
          <w:szCs w:val="20"/>
          <w:lang w:val="hy-AM" w:eastAsia="ru-RU"/>
        </w:rPr>
        <w:t>8.</w:t>
      </w:r>
      <w:r w:rsidRPr="00631CF5">
        <w:rPr>
          <w:rFonts w:ascii="GHEA Grapalat" w:eastAsia="Times New Roman" w:hAnsi="GHEA Grapalat" w:cs="Times New Roman"/>
          <w:spacing w:val="-6"/>
          <w:sz w:val="20"/>
          <w:szCs w:val="20"/>
          <w:lang w:val="af-ZA" w:eastAsia="ru-RU"/>
        </w:rPr>
        <w:t xml:space="preserve">21 </w:t>
      </w:r>
      <w:r w:rsidRPr="00631CF5">
        <w:rPr>
          <w:rFonts w:ascii="Arial" w:eastAsia="Times New Roman" w:hAnsi="Arial" w:cs="Arial"/>
          <w:sz w:val="20"/>
          <w:szCs w:val="20"/>
          <w:lang w:val="hy-AM" w:eastAsia="ru-RU"/>
        </w:rPr>
        <w:t>Մինչև</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պայմանագիր</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կնքելը</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պատվիրատուն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տեղեկագրում</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հրապարակում</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հայտարարություն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պայմանագիր</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կնքելու</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որոշման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ոչ</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ուշ</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քան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ընտրված</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մասնակցի</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որոշման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ընդունմանը</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հաջորդող</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առաջին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աշխատանքային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օրը</w:t>
      </w:r>
      <w:r w:rsidRPr="00631CF5">
        <w:rPr>
          <w:rFonts w:ascii="GHEA Grapalat" w:eastAsia="Times New Roman" w:hAnsi="GHEA Grapalat" w:cs="Tahoma"/>
          <w:sz w:val="20"/>
          <w:szCs w:val="20"/>
          <w:lang w:val="hy-AM" w:eastAsia="ru-RU"/>
        </w:rPr>
        <w:t>:</w:t>
      </w:r>
      <w:r w:rsidRPr="00631CF5">
        <w:rPr>
          <w:rFonts w:ascii="GHEA Grapalat" w:eastAsia="Times New Roman" w:hAnsi="GHEA Grapalat" w:cs="Sylfaen"/>
          <w:szCs w:val="20"/>
          <w:lang w:val="hy-AM" w:eastAsia="ru-RU"/>
        </w:rPr>
        <w:t xml:space="preserve"> </w:t>
      </w:r>
      <w:r w:rsidRPr="00631CF5">
        <w:rPr>
          <w:rFonts w:ascii="Arial" w:eastAsia="Times New Roman" w:hAnsi="Arial" w:cs="Arial"/>
          <w:sz w:val="20"/>
          <w:szCs w:val="20"/>
          <w:lang w:val="hy-AM" w:eastAsia="ru-RU"/>
        </w:rPr>
        <w:t>Պայմանագիր</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կնքելու</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որոշումը</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պարունակում</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ամփոփ</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տեղեկատվություն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հայտերի</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գնահատման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և</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ընտրված</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մասնակցի</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ընտրությունը</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հիմնավորող</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պատճառների</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ու</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հայտարարություն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անգործության</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ժամկետի</w:t>
      </w:r>
      <w:r w:rsidRPr="00631CF5">
        <w:rPr>
          <w:rFonts w:ascii="GHEA Grapalat" w:eastAsia="Times New Roman" w:hAnsi="GHEA Grapalat" w:cs="Tahoma"/>
          <w:sz w:val="20"/>
          <w:szCs w:val="20"/>
          <w:lang w:val="hy-AM" w:eastAsia="ru-RU"/>
        </w:rPr>
        <w:t xml:space="preserve"> </w:t>
      </w:r>
      <w:r w:rsidRPr="00631CF5">
        <w:rPr>
          <w:rFonts w:ascii="Arial" w:eastAsia="Times New Roman" w:hAnsi="Arial" w:cs="Arial"/>
          <w:sz w:val="20"/>
          <w:szCs w:val="20"/>
          <w:lang w:val="hy-AM" w:eastAsia="ru-RU"/>
        </w:rPr>
        <w:t>վերաբերյալ</w:t>
      </w:r>
      <w:r w:rsidRPr="00631CF5">
        <w:rPr>
          <w:rFonts w:ascii="GHEA Grapalat" w:eastAsia="Times New Roman" w:hAnsi="GHEA Grapalat" w:cs="Tahoma"/>
          <w:sz w:val="20"/>
          <w:szCs w:val="20"/>
          <w:lang w:val="hy-AM" w:eastAsia="ru-RU"/>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hy-AM"/>
        </w:rPr>
        <w:t>8.22</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Անգործության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որոշման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հայտարարության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հրապարակման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w:t>
      </w:r>
      <w:r w:rsidRPr="00631CF5">
        <w:rPr>
          <w:rFonts w:ascii="Arial" w:eastAsia="Times New Roman" w:hAnsi="Arial" w:cs="Arial"/>
          <w:sz w:val="20"/>
          <w:szCs w:val="24"/>
          <w:lang w:val="hy-AM"/>
        </w:rPr>
        <w:t>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իրավասության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առաջացման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միջև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ընկած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ժամանակահատվածն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p>
    <w:p w:rsidR="00BB1514" w:rsidRPr="00631CF5" w:rsidRDefault="00BB1514" w:rsidP="00BB1514">
      <w:pPr>
        <w:spacing w:after="0" w:line="240" w:lineRule="auto"/>
        <w:ind w:firstLine="567"/>
        <w:jc w:val="both"/>
        <w:rPr>
          <w:rFonts w:ascii="GHEA Grapalat" w:eastAsia="Times New Roman" w:hAnsi="GHEA Grapalat" w:cs="Times New Roman"/>
          <w:i/>
          <w:sz w:val="20"/>
          <w:szCs w:val="20"/>
          <w:lang w:val="es-ES"/>
        </w:rPr>
      </w:pPr>
      <w:r w:rsidRPr="00631CF5">
        <w:rPr>
          <w:rFonts w:ascii="Arial" w:eastAsia="Times New Roman" w:hAnsi="Arial" w:cs="Arial"/>
          <w:sz w:val="20"/>
          <w:szCs w:val="20"/>
          <w:lang w:val="es-ES"/>
        </w:rPr>
        <w:t>Անգործության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ժամկետը</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սույն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ընթացակարգի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դեպքում</w:t>
      </w:r>
      <w:r w:rsidRPr="00631CF5">
        <w:rPr>
          <w:rFonts w:ascii="GHEA Grapalat" w:eastAsia="Times New Roman" w:hAnsi="GHEA Grapalat" w:cs="Sylfaen"/>
          <w:sz w:val="20"/>
          <w:szCs w:val="20"/>
          <w:lang w:val="es-ES"/>
        </w:rPr>
        <w:t xml:space="preserve"> « </w:t>
      </w:r>
      <w:r w:rsidRPr="00631CF5">
        <w:rPr>
          <w:rFonts w:ascii="GHEA Grapalat" w:eastAsia="Times New Roman" w:hAnsi="GHEA Grapalat" w:cs="Sylfaen"/>
          <w:sz w:val="20"/>
          <w:szCs w:val="20"/>
          <w:lang w:val="af-ZA"/>
        </w:rPr>
        <w:t>5</w:t>
      </w:r>
      <w:r w:rsidRPr="00631CF5">
        <w:rPr>
          <w:rFonts w:ascii="GHEA Grapalat" w:eastAsia="Times New Roman" w:hAnsi="GHEA Grapalat" w:cs="Sylfaen"/>
          <w:sz w:val="20"/>
          <w:szCs w:val="20"/>
          <w:lang w:val="es-ES"/>
        </w:rPr>
        <w:t xml:space="preserve"> » </w:t>
      </w:r>
      <w:r w:rsidRPr="00631CF5">
        <w:rPr>
          <w:rFonts w:ascii="Arial" w:eastAsia="Times New Roman" w:hAnsi="Arial" w:cs="Arial"/>
          <w:sz w:val="20"/>
          <w:szCs w:val="20"/>
          <w:lang w:val="es-ES"/>
        </w:rPr>
        <w:t>օրացուցային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օր</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s-ES"/>
        </w:rPr>
        <w:t>Անգործության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ժամկետը</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կիրառելի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չէ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եթե</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միայն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մեկ</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մասնակից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հայտ</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ներկայացրել</w:t>
      </w:r>
      <w:r w:rsidRPr="00631CF5">
        <w:rPr>
          <w:rFonts w:ascii="GHEA Grapalat" w:eastAsia="Times New Roman" w:hAnsi="GHEA Grapalat" w:cs="Times New Roman"/>
          <w:i/>
          <w:sz w:val="20"/>
          <w:szCs w:val="20"/>
          <w:lang w:val="es-ES"/>
        </w:rPr>
        <w:t>,</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s-ES"/>
        </w:rPr>
        <w:t>որի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հետ</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կնքվում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պայմանագիր</w:t>
      </w:r>
      <w:r w:rsidRPr="00631CF5">
        <w:rPr>
          <w:rFonts w:ascii="GHEA Grapalat" w:eastAsia="Times New Roman" w:hAnsi="GHEA Grapalat" w:cs="Arial"/>
          <w:sz w:val="20"/>
          <w:szCs w:val="20"/>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Arial" w:eastAsia="Times New Roman" w:hAnsi="Arial" w:cs="Arial"/>
          <w:sz w:val="20"/>
          <w:szCs w:val="24"/>
        </w:rPr>
        <w:t>Պատվիրատուն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պայմանագիրը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կնքում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կետով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անգործության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ժամկետում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որևէ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s-ES"/>
        </w:rPr>
        <w:t>մ</w:t>
      </w:r>
      <w:r w:rsidRPr="00631CF5">
        <w:rPr>
          <w:rFonts w:ascii="Arial" w:eastAsia="Times New Roman" w:hAnsi="Arial" w:cs="Arial"/>
          <w:sz w:val="20"/>
          <w:szCs w:val="24"/>
        </w:rPr>
        <w:t>ասնակից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անձին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չի</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բողոքարկում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կնքելու</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մասին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որոշումը։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անգործության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ժամկետը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լրանալը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առանց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կնքելու</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մասին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հայտարարության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հրապարակման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կնք</w:t>
      </w:r>
      <w:r w:rsidRPr="00631CF5">
        <w:rPr>
          <w:rFonts w:ascii="Arial" w:eastAsia="Times New Roman" w:hAnsi="Arial" w:cs="Arial"/>
          <w:sz w:val="20"/>
          <w:szCs w:val="24"/>
          <w:lang w:val="en-US"/>
        </w:rPr>
        <w:t>վ</w:t>
      </w:r>
      <w:r w:rsidRPr="00631CF5">
        <w:rPr>
          <w:rFonts w:ascii="Arial" w:eastAsia="Times New Roman" w:hAnsi="Arial" w:cs="Arial"/>
          <w:sz w:val="20"/>
          <w:szCs w:val="24"/>
        </w:rPr>
        <w:t>ած</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պայմանագիրն</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առ</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ոչինչ</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rPr>
        <w:t>է։</w:t>
      </w:r>
    </w:p>
    <w:p w:rsidR="00BB1514" w:rsidRPr="00631CF5" w:rsidRDefault="00BB1514" w:rsidP="00BB1514">
      <w:pPr>
        <w:spacing w:after="0" w:line="240" w:lineRule="auto"/>
        <w:ind w:firstLine="567"/>
        <w:jc w:val="center"/>
        <w:rPr>
          <w:rFonts w:ascii="GHEA Grapalat" w:eastAsia="Times New Roman" w:hAnsi="GHEA Grapalat" w:cs="Times New Roman"/>
          <w:b/>
          <w:sz w:val="20"/>
          <w:szCs w:val="24"/>
          <w:lang w:val="es-ES"/>
        </w:rPr>
      </w:pPr>
    </w:p>
    <w:p w:rsidR="00BB1514" w:rsidRPr="00631CF5" w:rsidRDefault="00BB1514" w:rsidP="00BB1514">
      <w:pPr>
        <w:spacing w:after="0" w:line="240" w:lineRule="auto"/>
        <w:jc w:val="center"/>
        <w:rPr>
          <w:rFonts w:ascii="GHEA Grapalat" w:eastAsia="Times New Roman" w:hAnsi="GHEA Grapalat" w:cs="Arial"/>
          <w:b/>
          <w:iCs/>
          <w:sz w:val="20"/>
          <w:szCs w:val="24"/>
          <w:lang w:val="af-ZA"/>
        </w:rPr>
      </w:pPr>
      <w:r w:rsidRPr="00631CF5">
        <w:rPr>
          <w:rFonts w:ascii="GHEA Grapalat" w:eastAsia="Times New Roman" w:hAnsi="GHEA Grapalat" w:cs="Times New Roman"/>
          <w:b/>
          <w:iCs/>
          <w:sz w:val="20"/>
          <w:szCs w:val="24"/>
          <w:lang w:val="es-ES"/>
        </w:rPr>
        <w:t>9</w:t>
      </w:r>
      <w:r w:rsidRPr="00631CF5">
        <w:rPr>
          <w:rFonts w:ascii="GHEA Grapalat" w:eastAsia="Times New Roman" w:hAnsi="GHEA Grapalat" w:cs="Times New Roman"/>
          <w:b/>
          <w:iCs/>
          <w:sz w:val="20"/>
          <w:szCs w:val="24"/>
          <w:lang w:val="af-ZA"/>
        </w:rPr>
        <w:t xml:space="preserve">. </w:t>
      </w:r>
      <w:r w:rsidRPr="00631CF5">
        <w:rPr>
          <w:rFonts w:ascii="Arial" w:eastAsia="Times New Roman" w:hAnsi="Arial" w:cs="Arial"/>
          <w:b/>
          <w:iCs/>
          <w:sz w:val="20"/>
          <w:szCs w:val="24"/>
          <w:lang w:val="af-ZA"/>
        </w:rPr>
        <w:t>ՊԱՅՄԱՆԱԳՐԻ</w:t>
      </w:r>
      <w:r w:rsidRPr="00631CF5">
        <w:rPr>
          <w:rFonts w:ascii="GHEA Grapalat" w:eastAsia="Times New Roman" w:hAnsi="GHEA Grapalat" w:cs="Arial"/>
          <w:b/>
          <w:iCs/>
          <w:sz w:val="20"/>
          <w:szCs w:val="24"/>
          <w:lang w:val="af-ZA"/>
        </w:rPr>
        <w:t xml:space="preserve"> </w:t>
      </w:r>
      <w:r w:rsidRPr="00631CF5">
        <w:rPr>
          <w:rFonts w:ascii="Arial" w:eastAsia="Times New Roman" w:hAnsi="Arial" w:cs="Arial"/>
          <w:b/>
          <w:iCs/>
          <w:sz w:val="20"/>
          <w:szCs w:val="24"/>
          <w:lang w:val="af-ZA"/>
        </w:rPr>
        <w:t>ԿՆՔՈՒՄԸ</w:t>
      </w:r>
      <w:r w:rsidRPr="00631CF5">
        <w:rPr>
          <w:rFonts w:ascii="GHEA Grapalat" w:eastAsia="Times New Roman" w:hAnsi="GHEA Grapalat" w:cs="Arial"/>
          <w:b/>
          <w:iCs/>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iCs/>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Times New Roman"/>
          <w:iCs/>
          <w:sz w:val="20"/>
          <w:szCs w:val="24"/>
          <w:lang w:val="es-ES"/>
        </w:rPr>
        <w:lastRenderedPageBreak/>
        <w:t>9</w:t>
      </w:r>
      <w:r w:rsidRPr="00631CF5">
        <w:rPr>
          <w:rFonts w:ascii="GHEA Grapalat" w:eastAsia="Times New Roman" w:hAnsi="GHEA Grapalat" w:cs="Times New Roman"/>
          <w:iCs/>
          <w:sz w:val="20"/>
          <w:szCs w:val="24"/>
          <w:lang w:val="af-ZA"/>
        </w:rPr>
        <w:t xml:space="preserve">.1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որոշման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rPr>
        <w:t>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գրավոր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փաստաթուղթ</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կազմելու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միջոցով։</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9.2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en-US"/>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մասի</w:t>
      </w:r>
      <w:r w:rsidRPr="00631CF5">
        <w:rPr>
          <w:rFonts w:ascii="GHEA Grapalat" w:eastAsia="Times New Roman" w:hAnsi="GHEA Grapalat" w:cs="Sylfaen"/>
          <w:sz w:val="20"/>
          <w:szCs w:val="24"/>
          <w:lang w:val="af-ZA"/>
        </w:rPr>
        <w:t xml:space="preserve"> 8</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22 </w:t>
      </w:r>
      <w:r w:rsidRPr="00631CF5">
        <w:rPr>
          <w:rFonts w:ascii="Arial" w:eastAsia="Times New Roman" w:hAnsi="Arial" w:cs="Arial"/>
          <w:sz w:val="20"/>
          <w:szCs w:val="24"/>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անգործության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լրանալուն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չորս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rPr>
        <w:t>ատվիրատուն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ծանուցում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ներկայացնելով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նախագիծը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շուտ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en-US"/>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մասի</w:t>
      </w:r>
      <w:r w:rsidRPr="00631CF5">
        <w:rPr>
          <w:rFonts w:ascii="GHEA Grapalat" w:eastAsia="Times New Roman" w:hAnsi="GHEA Grapalat" w:cs="Sylfaen"/>
          <w:sz w:val="20"/>
          <w:szCs w:val="24"/>
          <w:lang w:val="af-ZA"/>
        </w:rPr>
        <w:t xml:space="preserve"> 8</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22 </w:t>
      </w:r>
      <w:r w:rsidRPr="00631CF5">
        <w:rPr>
          <w:rFonts w:ascii="Arial" w:eastAsia="Times New Roman" w:hAnsi="Arial" w:cs="Arial"/>
          <w:sz w:val="20"/>
          <w:szCs w:val="24"/>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սահմանված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անգործության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ժամկետը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լրանալու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երկրորդ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օրը</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9</w:t>
      </w:r>
      <w:r w:rsidRPr="00631CF5">
        <w:rPr>
          <w:rFonts w:ascii="GHEA Grapalat" w:eastAsia="Times New Roman" w:hAnsi="GHEA Grapalat" w:cs="Sylfaen"/>
          <w:sz w:val="20"/>
          <w:szCs w:val="24"/>
          <w:lang w:val="hy-AM"/>
        </w:rPr>
        <w:t>.3</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w:t>
      </w:r>
      <w:r w:rsidRPr="00631CF5">
        <w:rPr>
          <w:rFonts w:ascii="Arial" w:eastAsia="Times New Roman" w:hAnsi="Arial" w:cs="Arial"/>
          <w:sz w:val="20"/>
          <w:szCs w:val="24"/>
        </w:rPr>
        <w:t>ասնակցին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կնքվելիք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նախագիծը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քարտուղարը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տրամադրում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էլեկտրոնային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եղանակով</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9</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4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ծանուցումը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նախագիծ</w:t>
      </w:r>
      <w:r w:rsidRPr="00631CF5">
        <w:rPr>
          <w:rFonts w:ascii="Arial" w:eastAsia="Times New Roman" w:hAnsi="Arial" w:cs="Arial"/>
          <w:sz w:val="20"/>
          <w:szCs w:val="24"/>
          <w:lang w:val="en-US"/>
        </w:rPr>
        <w:t>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ստանալուց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Sylfaen"/>
          <w:sz w:val="20"/>
          <w:szCs w:val="24"/>
          <w:lang w:val="af-ZA"/>
        </w:rPr>
        <w:t xml:space="preserve">` 10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ստորագրում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w:t>
      </w:r>
      <w:r w:rsidRPr="00631CF5">
        <w:rPr>
          <w:rFonts w:ascii="Arial" w:eastAsia="Times New Roman" w:hAnsi="Arial" w:cs="Arial"/>
          <w:sz w:val="20"/>
          <w:szCs w:val="24"/>
        </w:rPr>
        <w:t>ատվիրատուին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ապահովումը</w:t>
      </w:r>
      <w:r w:rsidRPr="00631CF5">
        <w:rPr>
          <w:rFonts w:ascii="GHEA Grapalat" w:eastAsia="Times New Roman" w:hAnsi="GHEA Grapalat" w:cs="Sylfaen"/>
          <w:sz w:val="20"/>
          <w:szCs w:val="24"/>
          <w:lang w:val="af-ZA"/>
        </w:rPr>
        <w:t>,</w:t>
      </w:r>
      <w:r w:rsidRPr="00631CF5">
        <w:rPr>
          <w:rFonts w:ascii="GHEA Grapalat" w:eastAsia="Times New Roman" w:hAnsi="GHEA Grapalat" w:cs="Sylfaen"/>
          <w:i/>
          <w:sz w:val="20"/>
          <w:szCs w:val="24"/>
          <w:lang w:val="af-ZA"/>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զրկվում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ստորագրելու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կանխավճար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15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Arial" w:eastAsia="Times New Roman" w:hAnsi="Arial" w:cs="Arial"/>
          <w:sz w:val="20"/>
          <w:szCs w:val="24"/>
          <w:lang w:val="hy-AM"/>
        </w:rPr>
        <w:t>Ընդ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մասնակցի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նախագիծը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lang w:val="hy-AM"/>
        </w:rPr>
        <w:t>ատվիրատուին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գրավոր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հաշվառվում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en-US"/>
        </w:rPr>
        <w:t>պ</w:t>
      </w:r>
      <w:r w:rsidRPr="00631CF5">
        <w:rPr>
          <w:rFonts w:ascii="Arial" w:eastAsia="Times New Roman" w:hAnsi="Arial" w:cs="Arial"/>
          <w:sz w:val="20"/>
          <w:szCs w:val="24"/>
          <w:lang w:val="hy-AM"/>
        </w:rPr>
        <w:t>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փաստաթղթաշրջանառության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համակարգում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ղեկավարի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նախագիծը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իրավասության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առաջացմանը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երկու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հաստատմանը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օրը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ուղեկցող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գրությամբ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տրամադրվում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մասնակցին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9.5 </w:t>
      </w:r>
      <w:r w:rsidRPr="00631CF5">
        <w:rPr>
          <w:rFonts w:ascii="Arial" w:eastAsia="Times New Roman" w:hAnsi="Arial" w:cs="Arial"/>
          <w:sz w:val="20"/>
          <w:szCs w:val="24"/>
        </w:rPr>
        <w:t>Մինչև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1-</w:t>
      </w:r>
      <w:r w:rsidRPr="00631CF5">
        <w:rPr>
          <w:rFonts w:ascii="Arial" w:eastAsia="Times New Roman" w:hAnsi="Arial" w:cs="Arial"/>
          <w:sz w:val="20"/>
          <w:szCs w:val="24"/>
          <w:lang w:val="af-ZA"/>
        </w:rPr>
        <w:t>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մասի</w:t>
      </w:r>
      <w:r w:rsidRPr="00631CF5">
        <w:rPr>
          <w:rFonts w:ascii="GHEA Grapalat" w:eastAsia="Times New Roman" w:hAnsi="GHEA Grapalat" w:cs="Sylfaen"/>
          <w:sz w:val="20"/>
          <w:szCs w:val="24"/>
          <w:lang w:val="af-ZA"/>
        </w:rPr>
        <w:t xml:space="preserve"> 9</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lang w:val="af-ZA"/>
        </w:rPr>
        <w:t xml:space="preserve">4 </w:t>
      </w:r>
      <w:r w:rsidRPr="00631CF5">
        <w:rPr>
          <w:rFonts w:ascii="Arial" w:eastAsia="Times New Roman" w:hAnsi="Arial" w:cs="Arial"/>
          <w:sz w:val="20"/>
          <w:szCs w:val="24"/>
        </w:rPr>
        <w:t>կետով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ժամկետի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ավարտը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կողմերի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նախագծում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կատարվել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փոփոխություններ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սակայն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դրանք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հանգեցնել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առարկայի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բնութագրերի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փոփոխմանը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ներառյալ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ավելացմանը։</w:t>
      </w:r>
      <w:r w:rsidRPr="00631CF5">
        <w:rPr>
          <w:rFonts w:ascii="GHEA Grapalat" w:eastAsia="Times New Roman" w:hAnsi="GHEA Grapalat" w:cs="Times New Roman"/>
          <w:i/>
          <w:spacing w:val="-8"/>
          <w:sz w:val="20"/>
          <w:szCs w:val="20"/>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iCs/>
          <w:sz w:val="20"/>
          <w:szCs w:val="24"/>
          <w:lang w:val="af-ZA"/>
        </w:rPr>
      </w:pPr>
    </w:p>
    <w:p w:rsidR="00BB1514" w:rsidRPr="00631CF5" w:rsidRDefault="00BB1514" w:rsidP="00BB1514">
      <w:pPr>
        <w:spacing w:after="0" w:line="240" w:lineRule="auto"/>
        <w:jc w:val="center"/>
        <w:rPr>
          <w:rFonts w:ascii="GHEA Grapalat" w:eastAsia="Times New Roman" w:hAnsi="GHEA Grapalat" w:cs="Arial"/>
          <w:b/>
          <w:iCs/>
          <w:sz w:val="20"/>
          <w:szCs w:val="24"/>
          <w:lang w:val="af-ZA"/>
        </w:rPr>
      </w:pPr>
      <w:r w:rsidRPr="00631CF5">
        <w:rPr>
          <w:rFonts w:ascii="GHEA Grapalat" w:eastAsia="Times New Roman" w:hAnsi="GHEA Grapalat" w:cs="Times New Roman"/>
          <w:b/>
          <w:iCs/>
          <w:sz w:val="20"/>
          <w:szCs w:val="24"/>
          <w:lang w:val="af-ZA"/>
        </w:rPr>
        <w:t xml:space="preserve">10. </w:t>
      </w:r>
      <w:r w:rsidRPr="00631CF5">
        <w:rPr>
          <w:rFonts w:ascii="Arial" w:eastAsia="Times New Roman" w:hAnsi="Arial" w:cs="Arial"/>
          <w:b/>
          <w:iCs/>
          <w:sz w:val="20"/>
          <w:szCs w:val="24"/>
          <w:lang w:val="hy-AM"/>
        </w:rPr>
        <w:t>ՈՐԱԿԱՎՈՐՄԱՆ</w:t>
      </w:r>
      <w:r w:rsidRPr="00631CF5">
        <w:rPr>
          <w:rFonts w:ascii="GHEA Grapalat" w:eastAsia="Times New Roman" w:hAnsi="GHEA Grapalat" w:cs="Arial"/>
          <w:b/>
          <w:iCs/>
          <w:sz w:val="20"/>
          <w:szCs w:val="24"/>
          <w:lang w:val="af-ZA"/>
        </w:rPr>
        <w:t xml:space="preserve"> </w:t>
      </w:r>
      <w:r w:rsidRPr="00631CF5">
        <w:rPr>
          <w:rFonts w:ascii="Arial" w:eastAsia="Times New Roman" w:hAnsi="Arial" w:cs="Arial"/>
          <w:b/>
          <w:iCs/>
          <w:sz w:val="20"/>
          <w:szCs w:val="24"/>
          <w:lang w:val="hy-AM"/>
        </w:rPr>
        <w:t>ԵՎ</w:t>
      </w:r>
      <w:r w:rsidRPr="00631CF5">
        <w:rPr>
          <w:rFonts w:ascii="GHEA Grapalat" w:eastAsia="Times New Roman" w:hAnsi="GHEA Grapalat" w:cs="Sylfaen"/>
          <w:b/>
          <w:iCs/>
          <w:sz w:val="20"/>
          <w:szCs w:val="24"/>
          <w:lang w:val="af-ZA"/>
        </w:rPr>
        <w:t xml:space="preserve"> </w:t>
      </w:r>
      <w:r w:rsidRPr="00631CF5">
        <w:rPr>
          <w:rFonts w:ascii="Arial" w:eastAsia="Times New Roman" w:hAnsi="Arial" w:cs="Arial"/>
          <w:b/>
          <w:iCs/>
          <w:sz w:val="20"/>
          <w:szCs w:val="24"/>
          <w:lang w:val="af-ZA"/>
        </w:rPr>
        <w:t>ՊԱՅՄԱՆԱԳՐԻ</w:t>
      </w:r>
      <w:r w:rsidRPr="00631CF5">
        <w:rPr>
          <w:rFonts w:ascii="GHEA Grapalat" w:eastAsia="Times New Roman" w:hAnsi="GHEA Grapalat" w:cs="Sylfaen"/>
          <w:b/>
          <w:iCs/>
          <w:sz w:val="20"/>
          <w:szCs w:val="24"/>
          <w:lang w:val="hy-AM"/>
        </w:rPr>
        <w:t xml:space="preserve"> </w:t>
      </w:r>
      <w:r w:rsidRPr="00631CF5">
        <w:rPr>
          <w:rFonts w:ascii="Arial" w:eastAsia="Times New Roman" w:hAnsi="Arial" w:cs="Arial"/>
          <w:b/>
          <w:iCs/>
          <w:sz w:val="20"/>
          <w:szCs w:val="24"/>
          <w:lang w:val="af-ZA"/>
        </w:rPr>
        <w:t>ԱՊԱՀՈՎՈՒՄ</w:t>
      </w:r>
      <w:r w:rsidRPr="00631CF5">
        <w:rPr>
          <w:rFonts w:ascii="Arial" w:eastAsia="Times New Roman" w:hAnsi="Arial" w:cs="Arial"/>
          <w:b/>
          <w:iCs/>
          <w:sz w:val="20"/>
          <w:szCs w:val="24"/>
          <w:lang w:val="hy-AM"/>
        </w:rPr>
        <w:t>ՆԵՐ</w:t>
      </w:r>
      <w:r w:rsidRPr="00631CF5">
        <w:rPr>
          <w:rFonts w:ascii="Arial" w:eastAsia="Times New Roman" w:hAnsi="Arial" w:cs="Arial"/>
          <w:b/>
          <w:iCs/>
          <w:sz w:val="20"/>
          <w:szCs w:val="24"/>
          <w:lang w:val="af-ZA"/>
        </w:rPr>
        <w:t>Ը</w:t>
      </w:r>
      <w:r w:rsidRPr="00631CF5">
        <w:rPr>
          <w:rFonts w:ascii="GHEA Grapalat" w:eastAsia="Times New Roman" w:hAnsi="GHEA Grapalat" w:cs="Arial"/>
          <w:b/>
          <w:iCs/>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iCs/>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Times New Roman"/>
          <w:iCs/>
          <w:sz w:val="20"/>
          <w:szCs w:val="24"/>
          <w:lang w:val="af-ZA"/>
        </w:rPr>
        <w:t>10.</w:t>
      </w:r>
      <w:r w:rsidRPr="00631CF5">
        <w:rPr>
          <w:rFonts w:ascii="GHEA Grapalat" w:eastAsia="Times New Roman" w:hAnsi="GHEA Grapalat" w:cs="Sylfaen"/>
          <w:sz w:val="20"/>
          <w:szCs w:val="24"/>
          <w:lang w:val="af-ZA"/>
        </w:rPr>
        <w:t xml:space="preserve">1 </w:t>
      </w:r>
      <w:r w:rsidRPr="00631CF5">
        <w:rPr>
          <w:rFonts w:ascii="Arial" w:eastAsia="Times New Roman" w:hAnsi="Arial" w:cs="Arial"/>
          <w:sz w:val="20"/>
          <w:szCs w:val="24"/>
          <w:lang w:val="hy-AM"/>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պ</w:t>
      </w:r>
      <w:r w:rsidRPr="00631CF5">
        <w:rPr>
          <w:rFonts w:ascii="Arial" w:eastAsia="Times New Roman" w:hAnsi="Arial" w:cs="Arial"/>
          <w:sz w:val="20"/>
          <w:szCs w:val="24"/>
        </w:rPr>
        <w:t>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ապահովում</w:t>
      </w:r>
      <w:r w:rsidRPr="00631CF5">
        <w:rPr>
          <w:rFonts w:ascii="Arial" w:eastAsia="Times New Roman" w:hAnsi="Arial" w:cs="Arial"/>
          <w:sz w:val="20"/>
          <w:szCs w:val="24"/>
          <w:lang w:val="hy-AM"/>
        </w:rPr>
        <w:t>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ստանալու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օրվանից</w:t>
      </w:r>
      <w:r w:rsidRPr="00631CF5">
        <w:rPr>
          <w:rFonts w:ascii="GHEA Grapalat" w:eastAsia="Times New Roman" w:hAnsi="GHEA Grapalat" w:cs="Sylfaen"/>
          <w:sz w:val="20"/>
          <w:szCs w:val="24"/>
          <w:lang w:val="af-ZA"/>
        </w:rPr>
        <w:t xml:space="preserve"> 10, </w:t>
      </w:r>
      <w:r w:rsidRPr="00631CF5">
        <w:rPr>
          <w:rFonts w:ascii="Arial" w:eastAsia="Times New Roman" w:hAnsi="Arial" w:cs="Arial"/>
          <w:sz w:val="20"/>
          <w:szCs w:val="24"/>
          <w:lang w:val="af-ZA"/>
        </w:rPr>
        <w:t>իսկ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կնքվելիք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պայմանագրով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կանխավճար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նախատեսված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լինելու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դեպքում</w:t>
      </w:r>
      <w:r w:rsidRPr="00631CF5">
        <w:rPr>
          <w:rFonts w:ascii="GHEA Grapalat" w:eastAsia="Times New Roman" w:hAnsi="GHEA Grapalat" w:cs="Sylfaen"/>
          <w:sz w:val="20"/>
          <w:szCs w:val="24"/>
          <w:lang w:val="af-ZA"/>
        </w:rPr>
        <w:t xml:space="preserve">  15  </w:t>
      </w:r>
      <w:r w:rsidRPr="00631CF5">
        <w:rPr>
          <w:rFonts w:ascii="Arial" w:eastAsia="Times New Roman" w:hAnsi="Arial" w:cs="Arial"/>
          <w:sz w:val="20"/>
          <w:szCs w:val="24"/>
          <w:lang w:val="af-ZA"/>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պարտավոր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ապահովում</w:t>
      </w:r>
      <w:r w:rsidRPr="00631CF5">
        <w:rPr>
          <w:rFonts w:ascii="Arial" w:eastAsia="Times New Roman" w:hAnsi="Arial" w:cs="Arial"/>
          <w:sz w:val="20"/>
          <w:szCs w:val="24"/>
          <w:lang w:val="hy-AM"/>
        </w:rPr>
        <w:t>ներ</w:t>
      </w:r>
      <w:r w:rsidRPr="00631CF5">
        <w:rPr>
          <w:rFonts w:ascii="Arial" w:eastAsia="Times New Roman" w:hAnsi="Arial" w:cs="Arial"/>
          <w:sz w:val="20"/>
          <w:szCs w:val="24"/>
        </w:rPr>
        <w:t>։</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Ընտրված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հետ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վերջինս</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ապահովում</w:t>
      </w:r>
      <w:r w:rsidRPr="00631CF5">
        <w:rPr>
          <w:rFonts w:ascii="Arial" w:eastAsia="Times New Roman" w:hAnsi="Arial" w:cs="Arial"/>
          <w:sz w:val="20"/>
          <w:szCs w:val="24"/>
          <w:lang w:val="hy-AM"/>
        </w:rPr>
        <w:t>ներ</w:t>
      </w:r>
      <w:r w:rsidRPr="00631CF5">
        <w:rPr>
          <w:rFonts w:ascii="Arial" w:eastAsia="Times New Roman" w:hAnsi="Arial" w:cs="Arial"/>
          <w:sz w:val="20"/>
          <w:szCs w:val="24"/>
          <w:lang w:val="en-US"/>
        </w:rPr>
        <w:t>ը</w:t>
      </w:r>
      <w:r w:rsidRPr="00631CF5">
        <w:rPr>
          <w:rFonts w:ascii="Arial" w:eastAsia="Times New Roman" w:hAnsi="Arial" w:cs="Arial"/>
          <w:sz w:val="20"/>
          <w:szCs w:val="24"/>
        </w:rPr>
        <w:t>։</w:t>
      </w:r>
    </w:p>
    <w:p w:rsidR="00BB1514" w:rsidRPr="00631CF5" w:rsidRDefault="00BB1514" w:rsidP="00BB1514">
      <w:pPr>
        <w:spacing w:after="0" w:line="240" w:lineRule="auto"/>
        <w:ind w:firstLine="567"/>
        <w:jc w:val="both"/>
        <w:rPr>
          <w:rFonts w:ascii="GHEA Grapalat" w:eastAsia="Times New Roman" w:hAnsi="GHEA Grapalat" w:cs="Sylfaen"/>
          <w:color w:val="000000"/>
          <w:sz w:val="20"/>
          <w:szCs w:val="24"/>
          <w:lang w:val="af-ZA"/>
        </w:rPr>
      </w:pPr>
      <w:r w:rsidRPr="00631CF5">
        <w:rPr>
          <w:rFonts w:ascii="GHEA Grapalat" w:eastAsia="Times New Roman" w:hAnsi="GHEA Grapalat" w:cs="Sylfaen"/>
          <w:color w:val="000000"/>
          <w:sz w:val="20"/>
          <w:szCs w:val="24"/>
          <w:lang w:val="hy-AM"/>
        </w:rPr>
        <w:t>10.2</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Որակավորման</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ապահովման</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չափը</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հավասար</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է</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color w:val="000000"/>
          <w:sz w:val="20"/>
          <w:szCs w:val="24"/>
          <w:lang w:val="en-US"/>
        </w:rPr>
        <w:t>ընտրված</w:t>
      </w:r>
      <w:r w:rsidRPr="00631CF5">
        <w:rPr>
          <w:rFonts w:ascii="GHEA Grapalat" w:eastAsia="Times New Roman" w:hAnsi="GHEA Grapalat" w:cs="Sylfaen"/>
          <w:color w:val="000000"/>
          <w:sz w:val="20"/>
          <w:szCs w:val="24"/>
          <w:lang w:val="af-ZA"/>
        </w:rPr>
        <w:t xml:space="preserve"> </w:t>
      </w:r>
      <w:r w:rsidRPr="00631CF5">
        <w:rPr>
          <w:rFonts w:ascii="Arial" w:eastAsia="Times New Roman" w:hAnsi="Arial" w:cs="Arial"/>
          <w:b/>
          <w:color w:val="000000"/>
          <w:sz w:val="20"/>
          <w:szCs w:val="24"/>
          <w:lang w:val="en-US"/>
        </w:rPr>
        <w:t>մասնակցի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գնային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առաջարկի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hy-AM"/>
        </w:rPr>
        <w:t>տասնհինգ</w:t>
      </w:r>
      <w:r w:rsidRPr="00631CF5">
        <w:rPr>
          <w:rFonts w:ascii="GHEA Grapalat" w:eastAsia="Times New Roman" w:hAnsi="GHEA Grapalat" w:cs="Sylfaen"/>
          <w:b/>
          <w:color w:val="000000"/>
          <w:sz w:val="20"/>
          <w:szCs w:val="24"/>
          <w:lang w:val="hy-AM"/>
        </w:rPr>
        <w:t xml:space="preserve"> </w:t>
      </w:r>
      <w:r w:rsidRPr="00631CF5">
        <w:rPr>
          <w:rFonts w:ascii="Arial" w:eastAsia="Times New Roman" w:hAnsi="Arial" w:cs="Arial"/>
          <w:b/>
          <w:color w:val="000000"/>
          <w:sz w:val="20"/>
          <w:szCs w:val="24"/>
          <w:lang w:val="hy-AM"/>
        </w:rPr>
        <w:t>տոկոսին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Որակավորման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ապահովումը</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ներկայացվում</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է</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տուժանքի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հավելված</w:t>
      </w:r>
      <w:r w:rsidRPr="00631CF5">
        <w:rPr>
          <w:rFonts w:ascii="GHEA Grapalat" w:eastAsia="Times New Roman" w:hAnsi="GHEA Grapalat" w:cs="Sylfaen"/>
          <w:b/>
          <w:color w:val="000000"/>
          <w:sz w:val="20"/>
          <w:szCs w:val="24"/>
          <w:lang w:val="af-ZA"/>
        </w:rPr>
        <w:t xml:space="preserve"> 4</w:t>
      </w:r>
      <w:r w:rsidRPr="00631CF5">
        <w:rPr>
          <w:rFonts w:ascii="Cambria Math" w:eastAsia="Times New Roman" w:hAnsi="Cambria Math" w:cs="Cambria Math"/>
          <w:b/>
          <w:color w:val="000000"/>
          <w:sz w:val="20"/>
          <w:szCs w:val="24"/>
          <w:lang w:val="af-ZA"/>
        </w:rPr>
        <w:t>․</w:t>
      </w:r>
      <w:r w:rsidRPr="00631CF5">
        <w:rPr>
          <w:rFonts w:ascii="GHEA Grapalat" w:eastAsia="Times New Roman" w:hAnsi="GHEA Grapalat" w:cs="Sylfaen"/>
          <w:b/>
          <w:color w:val="000000"/>
          <w:sz w:val="20"/>
          <w:szCs w:val="24"/>
          <w:lang w:val="af-ZA"/>
        </w:rPr>
        <w:t xml:space="preserve">2)  </w:t>
      </w:r>
      <w:r w:rsidRPr="00631CF5">
        <w:rPr>
          <w:rFonts w:ascii="Arial" w:eastAsia="Times New Roman" w:hAnsi="Arial" w:cs="Arial"/>
          <w:b/>
          <w:color w:val="000000"/>
          <w:sz w:val="20"/>
          <w:szCs w:val="24"/>
          <w:lang w:val="en-US"/>
        </w:rPr>
        <w:t>կամ</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կանխիկ</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փողի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ձևով</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Ընդ</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որում</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ապահովումը</w:t>
      </w:r>
      <w:r w:rsidRPr="00631CF5">
        <w:rPr>
          <w:rFonts w:ascii="GHEA Grapalat" w:eastAsia="Times New Roman" w:hAnsi="GHEA Grapalat" w:cs="Times New Roman"/>
          <w:b/>
          <w:color w:val="000000"/>
          <w:sz w:val="24"/>
          <w:szCs w:val="24"/>
          <w:shd w:val="clear" w:color="auto" w:fill="FFFFFF"/>
          <w:lang w:val="af-ZA"/>
        </w:rPr>
        <w:t xml:space="preserve"> </w:t>
      </w:r>
      <w:r w:rsidRPr="00631CF5">
        <w:rPr>
          <w:rFonts w:ascii="Arial" w:eastAsia="Times New Roman" w:hAnsi="Arial" w:cs="Arial"/>
          <w:b/>
          <w:color w:val="000000"/>
          <w:sz w:val="20"/>
          <w:szCs w:val="24"/>
          <w:lang w:val="en-US"/>
        </w:rPr>
        <w:t>պետք</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է</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վավեր</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լինի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առնվազն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մինչև</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պայմանագրի</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կատարման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արդյունքը</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պատվիրատուից</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կողմից</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ամբողջական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ընդունվելու</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en-US"/>
        </w:rPr>
        <w:t>օրվան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հաջորդող</w:t>
      </w:r>
      <w:r w:rsidRPr="00631CF5">
        <w:rPr>
          <w:rFonts w:ascii="GHEA Grapalat" w:eastAsia="Times New Roman" w:hAnsi="GHEA Grapalat" w:cs="Sylfaen"/>
          <w:b/>
          <w:color w:val="000000"/>
          <w:sz w:val="20"/>
          <w:szCs w:val="24"/>
          <w:lang w:val="af-ZA"/>
        </w:rPr>
        <w:t xml:space="preserve"> </w:t>
      </w:r>
      <w:r w:rsidRPr="00631CF5">
        <w:rPr>
          <w:rFonts w:ascii="GHEA Grapalat" w:eastAsia="Times New Roman" w:hAnsi="GHEA Grapalat" w:cs="Sylfaen"/>
          <w:b/>
          <w:color w:val="000000"/>
          <w:sz w:val="20"/>
          <w:szCs w:val="24"/>
          <w:lang w:val="hy-AM"/>
        </w:rPr>
        <w:t>20</w:t>
      </w:r>
      <w:r w:rsidRPr="00631CF5">
        <w:rPr>
          <w:rFonts w:ascii="GHEA Grapalat" w:eastAsia="Times New Roman" w:hAnsi="GHEA Grapalat" w:cs="Sylfaen"/>
          <w:b/>
          <w:color w:val="000000"/>
          <w:sz w:val="20"/>
          <w:szCs w:val="24"/>
          <w:lang w:val="af-ZA"/>
        </w:rPr>
        <w:t>-</w:t>
      </w:r>
      <w:r w:rsidRPr="00631CF5">
        <w:rPr>
          <w:rFonts w:ascii="Arial" w:eastAsia="Times New Roman" w:hAnsi="Arial" w:cs="Arial"/>
          <w:b/>
          <w:color w:val="000000"/>
          <w:sz w:val="20"/>
          <w:szCs w:val="24"/>
          <w:lang w:val="af-ZA"/>
        </w:rPr>
        <w:t>րդ</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աշխատանքային</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օրը</w:t>
      </w:r>
      <w:r w:rsidRPr="00631CF5">
        <w:rPr>
          <w:rFonts w:ascii="GHEA Grapalat" w:eastAsia="Times New Roman" w:hAnsi="GHEA Grapalat" w:cs="Sylfaen"/>
          <w:b/>
          <w:color w:val="000000"/>
          <w:sz w:val="20"/>
          <w:szCs w:val="24"/>
          <w:lang w:val="af-ZA"/>
        </w:rPr>
        <w:t xml:space="preserve"> </w:t>
      </w:r>
      <w:r w:rsidRPr="00631CF5">
        <w:rPr>
          <w:rFonts w:ascii="Arial" w:eastAsia="Times New Roman" w:hAnsi="Arial" w:cs="Arial"/>
          <w:b/>
          <w:color w:val="000000"/>
          <w:sz w:val="20"/>
          <w:szCs w:val="24"/>
          <w:lang w:val="af-ZA"/>
        </w:rPr>
        <w:t>ներառյալ</w:t>
      </w:r>
      <w:r w:rsidRPr="00631CF5">
        <w:rPr>
          <w:rFonts w:ascii="GHEA Grapalat" w:eastAsia="Times New Roman" w:hAnsi="GHEA Grapalat" w:cs="Sylfaen"/>
          <w:b/>
          <w:color w:val="000000"/>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Arial"/>
          <w:sz w:val="20"/>
          <w:szCs w:val="24"/>
          <w:lang w:val="hy-AM"/>
        </w:rPr>
      </w:pPr>
      <w:r w:rsidRPr="00631CF5">
        <w:rPr>
          <w:rFonts w:ascii="Arial" w:eastAsia="Times New Roman" w:hAnsi="Arial" w:cs="Arial"/>
          <w:sz w:val="20"/>
          <w:szCs w:val="24"/>
          <w:lang w:val="af-ZA"/>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կազմակերպված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չափաբաժիններով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մասնակիցը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ճանաչվում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մեկից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ավելի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չափաբաժինների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չափաբաժնի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առանձին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այնպես</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էլ</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բոլոր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չափաբաժինների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ներկայացվելու</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գումարը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հաշվարկվում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0"/>
          <w:lang w:val="hy-AM"/>
        </w:rPr>
        <w:t>Կանխիկ</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փողի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ձևով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ներկայացված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պետք</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փոխանցվի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Կենտրոնական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գանձապետարանում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լիազորված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մարմնի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անվամբ</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բացված</w:t>
      </w:r>
      <w:r w:rsidRPr="00631CF5">
        <w:rPr>
          <w:rFonts w:ascii="GHEA Grapalat" w:eastAsia="Times New Roman" w:hAnsi="GHEA Grapalat" w:cs="Arial"/>
          <w:sz w:val="20"/>
          <w:szCs w:val="24"/>
          <w:lang w:val="hy-AM"/>
        </w:rPr>
        <w:t xml:space="preserve"> </w:t>
      </w:r>
      <w:r w:rsidRPr="00631CF5">
        <w:rPr>
          <w:rFonts w:ascii="GHEA Grapalat" w:eastAsia="Times New Roman" w:hAnsi="GHEA Grapalat" w:cs="Franklin Gothic Medium Cond"/>
          <w:sz w:val="20"/>
          <w:szCs w:val="24"/>
          <w:lang w:val="hy-AM"/>
        </w:rPr>
        <w:t>«</w:t>
      </w:r>
      <w:r w:rsidRPr="00631CF5">
        <w:rPr>
          <w:rFonts w:ascii="GHEA Grapalat" w:eastAsia="Times New Roman" w:hAnsi="GHEA Grapalat" w:cs="Arial"/>
          <w:sz w:val="20"/>
          <w:szCs w:val="24"/>
          <w:lang w:val="hy-AM"/>
        </w:rPr>
        <w:t>900008000698</w:t>
      </w:r>
      <w:r w:rsidRPr="00631CF5">
        <w:rPr>
          <w:rFonts w:ascii="GHEA Grapalat" w:eastAsia="Times New Roman" w:hAnsi="GHEA Grapalat" w:cs="Franklin Gothic Medium Cond"/>
          <w:sz w:val="20"/>
          <w:szCs w:val="24"/>
          <w:lang w:val="hy-AM"/>
        </w:rPr>
        <w:t>»</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գանձապետական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հաշվին</w:t>
      </w:r>
      <w:r w:rsidRPr="00631CF5">
        <w:rPr>
          <w:rFonts w:ascii="GHEA Grapalat" w:eastAsia="Times New Roman" w:hAnsi="GHEA Grapalat" w:cs="Arial"/>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Arial" w:eastAsia="Times New Roman" w:hAnsi="Arial" w:cs="Arial"/>
          <w:sz w:val="20"/>
          <w:szCs w:val="24"/>
          <w:lang w:val="af-ZA"/>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ապահովումը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ներկայացնողին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վերադարձվում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կատարման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արդյունքը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պատվիրատուի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կողմից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ամբողջական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ընդունվելուօրվան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հինգ</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ընթացքում</w:t>
      </w:r>
      <w:r w:rsidRPr="00631CF5">
        <w:rPr>
          <w:rFonts w:ascii="GHEA Grapalat" w:eastAsia="Times New Roman" w:hAnsi="GHEA Grapalat" w:cs="Sylfaen"/>
          <w:sz w:val="20"/>
          <w:szCs w:val="24"/>
          <w:lang w:val="af-ZA"/>
        </w:rPr>
        <w:t>:</w:t>
      </w:r>
    </w:p>
    <w:p w:rsidR="00BB1514" w:rsidRPr="00631CF5" w:rsidRDefault="00BB1514" w:rsidP="00BB1514">
      <w:pPr>
        <w:shd w:val="clear" w:color="auto" w:fill="FFFFFF"/>
        <w:spacing w:after="0" w:line="240" w:lineRule="auto"/>
        <w:ind w:firstLine="375"/>
        <w:jc w:val="both"/>
        <w:rPr>
          <w:rFonts w:ascii="GHEA Grapalat" w:eastAsia="Times New Roman" w:hAnsi="GHEA Grapalat" w:cs="Sylfaen"/>
          <w:color w:val="000000"/>
          <w:sz w:val="20"/>
          <w:szCs w:val="20"/>
          <w:lang w:val="hy-AM"/>
        </w:rPr>
      </w:pPr>
      <w:r w:rsidRPr="00631CF5">
        <w:rPr>
          <w:rFonts w:ascii="Arial" w:eastAsia="Times New Roman" w:hAnsi="Arial" w:cs="Arial"/>
          <w:color w:val="000000"/>
          <w:sz w:val="20"/>
          <w:szCs w:val="20"/>
          <w:lang w:val="hy-AM"/>
        </w:rPr>
        <w:t>Պայմանագրի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կատարման</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յուրաքանչյուր</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փուլի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արդյունքն</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ընդունվելուց</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հետո</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որակավորման</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ապահովման</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գումարը</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նվազեցվում</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այդ</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փուլի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գումարի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նկատմամբ</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հաշվարկված</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համամասնությամ</w:t>
      </w:r>
      <w:r w:rsidRPr="00631CF5">
        <w:rPr>
          <w:rFonts w:ascii="Arial" w:eastAsia="Times New Roman" w:hAnsi="Arial" w:cs="Arial"/>
          <w:color w:val="000000"/>
          <w:sz w:val="20"/>
          <w:szCs w:val="20"/>
        </w:rPr>
        <w:t>բ</w:t>
      </w:r>
      <w:r w:rsidRPr="00631CF5">
        <w:rPr>
          <w:rFonts w:ascii="GHEA Grapalat" w:eastAsia="Times New Roman" w:hAnsi="GHEA Grapalat" w:cs="Sylfaen"/>
          <w:color w:val="000000"/>
          <w:sz w:val="20"/>
          <w:szCs w:val="20"/>
          <w:lang w:val="hy-AM"/>
        </w:rPr>
        <w:t xml:space="preserve">: </w:t>
      </w:r>
    </w:p>
    <w:p w:rsidR="00BB1514" w:rsidRPr="00631CF5" w:rsidRDefault="00BB1514" w:rsidP="00BB1514">
      <w:pPr>
        <w:shd w:val="clear" w:color="auto" w:fill="FFFFFF"/>
        <w:spacing w:after="0" w:line="240" w:lineRule="auto"/>
        <w:ind w:firstLine="375"/>
        <w:jc w:val="both"/>
        <w:rPr>
          <w:rFonts w:ascii="GHEA Grapalat" w:eastAsia="Times New Roman" w:hAnsi="GHEA Grapalat" w:cs="Arial"/>
          <w:color w:val="000000"/>
          <w:sz w:val="20"/>
          <w:szCs w:val="20"/>
          <w:lang w:val="af-ZA"/>
        </w:rPr>
      </w:pPr>
      <w:r w:rsidRPr="00631CF5">
        <w:rPr>
          <w:rFonts w:ascii="Arial" w:eastAsia="Times New Roman" w:hAnsi="Arial" w:cs="Arial"/>
          <w:color w:val="000000"/>
          <w:sz w:val="20"/>
          <w:szCs w:val="20"/>
          <w:lang w:val="hy-AM"/>
        </w:rPr>
        <w:t>Երաշխիքի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ձևով</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որակավորման</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ապահովումը</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ընտրված</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մասնակիցը</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ներկայացնում</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Sylfaen"/>
          <w:color w:val="000000"/>
          <w:sz w:val="20"/>
          <w:szCs w:val="20"/>
          <w:lang w:val="hy-AM"/>
        </w:rPr>
        <w:t xml:space="preserve"> 4.1 </w:t>
      </w:r>
      <w:r w:rsidRPr="00631CF5">
        <w:rPr>
          <w:rFonts w:ascii="Arial" w:eastAsia="Times New Roman" w:hAnsi="Arial" w:cs="Arial"/>
          <w:color w:val="000000"/>
          <w:sz w:val="20"/>
          <w:szCs w:val="20"/>
          <w:lang w:val="hy-AM"/>
        </w:rPr>
        <w:t>հավելվածի</w:t>
      </w:r>
      <w:r w:rsidRPr="00631CF5">
        <w:rPr>
          <w:rFonts w:ascii="GHEA Grapalat" w:eastAsia="Times New Roman" w:hAnsi="GHEA Grapalat" w:cs="Sylfaen"/>
          <w:color w:val="000000"/>
          <w:sz w:val="20"/>
          <w:szCs w:val="20"/>
          <w:lang w:val="hy-AM"/>
        </w:rPr>
        <w:t xml:space="preserve"> </w:t>
      </w:r>
      <w:r w:rsidRPr="00631CF5">
        <w:rPr>
          <w:rFonts w:ascii="Arial" w:eastAsia="Times New Roman" w:hAnsi="Arial" w:cs="Arial"/>
          <w:color w:val="000000"/>
          <w:sz w:val="20"/>
          <w:szCs w:val="20"/>
          <w:lang w:val="hy-AM"/>
        </w:rPr>
        <w:t>համաձայն</w:t>
      </w:r>
      <w:r w:rsidRPr="00631CF5">
        <w:rPr>
          <w:rFonts w:ascii="GHEA Grapalat" w:eastAsia="Times New Roman" w:hAnsi="GHEA Grapalat" w:cs="Sylfaen"/>
          <w:color w:val="000000"/>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Arial"/>
          <w:sz w:val="20"/>
          <w:szCs w:val="24"/>
          <w:lang w:val="hy-AM"/>
        </w:rPr>
      </w:pP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վերադարձվում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այն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ներկայացրած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անձը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խախտում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պարտավորություն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հանգեցնում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միակողմանի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լուծմանը</w:t>
      </w:r>
      <w:r w:rsidRPr="00631CF5">
        <w:rPr>
          <w:rFonts w:ascii="GHEA Grapalat" w:eastAsia="Times New Roman" w:hAnsi="GHEA Grapalat" w:cs="Arial"/>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b/>
          <w:color w:val="000000"/>
          <w:sz w:val="20"/>
          <w:szCs w:val="20"/>
          <w:lang w:val="hy-AM"/>
        </w:rPr>
      </w:pPr>
      <w:r w:rsidRPr="00631CF5">
        <w:rPr>
          <w:rFonts w:ascii="GHEA Grapalat" w:eastAsia="Times New Roman" w:hAnsi="GHEA Grapalat" w:cs="Sylfaen"/>
          <w:color w:val="000000"/>
          <w:sz w:val="20"/>
          <w:szCs w:val="20"/>
          <w:lang w:val="hy-AM"/>
        </w:rPr>
        <w:lastRenderedPageBreak/>
        <w:t xml:space="preserve">10.3. </w:t>
      </w:r>
      <w:r w:rsidRPr="00631CF5">
        <w:rPr>
          <w:rFonts w:ascii="Arial" w:eastAsia="Times New Roman" w:hAnsi="Arial" w:cs="Arial"/>
          <w:b/>
          <w:color w:val="000000"/>
          <w:sz w:val="20"/>
          <w:szCs w:val="20"/>
          <w:lang w:val="hy-AM"/>
        </w:rPr>
        <w:t>Պայմանագրի</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ապահովման</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չափը</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կազմում</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է</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af-ZA"/>
        </w:rPr>
        <w:t>կնքվելիք</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պայմանագրի</w:t>
      </w:r>
      <w:r w:rsidRPr="00631CF5">
        <w:rPr>
          <w:rFonts w:ascii="GHEA Grapalat" w:eastAsia="Times New Roman" w:hAnsi="GHEA Grapalat" w:cs="Sylfaen"/>
          <w:b/>
          <w:color w:val="000000"/>
          <w:sz w:val="20"/>
          <w:szCs w:val="20"/>
          <w:lang w:val="af-ZA"/>
        </w:rPr>
        <w:t xml:space="preserve"> </w:t>
      </w:r>
      <w:r w:rsidRPr="00631CF5">
        <w:rPr>
          <w:rFonts w:ascii="Arial" w:eastAsia="Times New Roman" w:hAnsi="Arial" w:cs="Arial"/>
          <w:b/>
          <w:color w:val="000000"/>
          <w:sz w:val="20"/>
          <w:szCs w:val="20"/>
          <w:lang w:val="hy-AM"/>
        </w:rPr>
        <w:t>գնի</w:t>
      </w:r>
      <w:r w:rsidRPr="00631CF5">
        <w:rPr>
          <w:rFonts w:ascii="GHEA Grapalat" w:eastAsia="Times New Roman" w:hAnsi="GHEA Grapalat" w:cs="Sylfaen"/>
          <w:b/>
          <w:color w:val="000000"/>
          <w:sz w:val="20"/>
          <w:szCs w:val="20"/>
          <w:lang w:val="af-ZA"/>
        </w:rPr>
        <w:t xml:space="preserve"> 10  </w:t>
      </w:r>
      <w:r w:rsidRPr="00631CF5">
        <w:rPr>
          <w:rFonts w:ascii="Arial" w:eastAsia="Times New Roman" w:hAnsi="Arial" w:cs="Arial"/>
          <w:b/>
          <w:color w:val="000000"/>
          <w:sz w:val="20"/>
          <w:szCs w:val="20"/>
          <w:lang w:val="hy-AM"/>
        </w:rPr>
        <w:t>տոկոսը</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Պայմանագրի</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ապահովումը</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ներկայացվում</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է</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միակողմանի</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հաստատված</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հայտարարության՝</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տուժանքի</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հավելված</w:t>
      </w:r>
      <w:r w:rsidRPr="00631CF5">
        <w:rPr>
          <w:rFonts w:ascii="GHEA Grapalat" w:eastAsia="Times New Roman" w:hAnsi="GHEA Grapalat" w:cs="Sylfaen"/>
          <w:b/>
          <w:color w:val="000000"/>
          <w:sz w:val="20"/>
          <w:szCs w:val="20"/>
          <w:lang w:val="hy-AM"/>
        </w:rPr>
        <w:t xml:space="preserve"> 5.1) </w:t>
      </w:r>
      <w:r w:rsidRPr="00631CF5">
        <w:rPr>
          <w:rFonts w:ascii="Arial" w:eastAsia="Times New Roman" w:hAnsi="Arial" w:cs="Arial"/>
          <w:b/>
          <w:color w:val="000000"/>
          <w:sz w:val="20"/>
          <w:szCs w:val="20"/>
          <w:lang w:val="hy-AM"/>
        </w:rPr>
        <w:t>կամ</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կանխիկ</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փողի</w:t>
      </w:r>
      <w:r w:rsidRPr="00631CF5">
        <w:rPr>
          <w:rFonts w:ascii="GHEA Grapalat" w:eastAsia="Times New Roman" w:hAnsi="GHEA Grapalat" w:cs="Sylfaen"/>
          <w:b/>
          <w:color w:val="000000"/>
          <w:sz w:val="20"/>
          <w:szCs w:val="20"/>
          <w:lang w:val="hy-AM"/>
        </w:rPr>
        <w:t xml:space="preserve"> </w:t>
      </w:r>
      <w:r w:rsidRPr="00631CF5">
        <w:rPr>
          <w:rFonts w:ascii="Arial" w:eastAsia="Times New Roman" w:hAnsi="Arial" w:cs="Arial"/>
          <w:b/>
          <w:color w:val="000000"/>
          <w:sz w:val="20"/>
          <w:szCs w:val="20"/>
          <w:lang w:val="hy-AM"/>
        </w:rPr>
        <w:t>ձևով</w:t>
      </w:r>
      <w:r w:rsidRPr="00631CF5">
        <w:rPr>
          <w:rFonts w:ascii="GHEA Grapalat" w:eastAsia="Times New Roman" w:hAnsi="GHEA Grapalat" w:cs="Sylfaen"/>
          <w:b/>
          <w:color w:val="000000"/>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Arial"/>
          <w:sz w:val="20"/>
          <w:szCs w:val="24"/>
          <w:lang w:val="hy-AM"/>
        </w:rPr>
      </w:pPr>
      <w:r w:rsidRPr="00631CF5">
        <w:rPr>
          <w:rFonts w:ascii="Arial" w:eastAsia="Times New Roman" w:hAnsi="Arial" w:cs="Arial"/>
          <w:sz w:val="20"/>
          <w:szCs w:val="24"/>
          <w:lang w:val="hy-AM"/>
        </w:rPr>
        <w:t>Եթե</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ընթացակարգը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կազմակերպված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չափաբաժիններով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մասնակիցը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ճանաչվում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մեկից</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ավելի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չափաբաժինների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չափաբաժնի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առանձին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այնպես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բոլոր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չափաբաժինների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ընդհանուր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hy-AM"/>
        </w:rPr>
      </w:pP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պետք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վավեր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լինի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առնվազն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կնքվելիք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պարտավորությունների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hy-AM"/>
        </w:rPr>
        <w:t xml:space="preserve"> 90-</w:t>
      </w:r>
      <w:r w:rsidRPr="00631CF5">
        <w:rPr>
          <w:rFonts w:ascii="Arial" w:eastAsia="Times New Roman" w:hAnsi="Arial" w:cs="Arial"/>
          <w:sz w:val="20"/>
          <w:szCs w:val="24"/>
          <w:lang w:val="hy-AM"/>
        </w:rPr>
        <w:t>րդ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ներառյալ</w:t>
      </w:r>
      <w:r w:rsidRPr="00631CF5">
        <w:rPr>
          <w:rFonts w:ascii="GHEA Grapalat" w:eastAsia="Times New Roman" w:hAnsi="GHEA Grapalat" w:cs="Sylfaen"/>
          <w:sz w:val="20"/>
          <w:szCs w:val="24"/>
          <w:lang w:val="hy-AM"/>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Պայմանագրի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ապահովումը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այն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ներկայացրած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անձին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վերադարձվում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կնքված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պայմանագրով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ստանձնված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պարտավորությունների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ամբողջական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ամբողջական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պարտավորությունների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ժամկետը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լրանալուն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հաջորդող</w:t>
      </w:r>
      <w:r w:rsidRPr="00631CF5">
        <w:rPr>
          <w:rFonts w:ascii="GHEA Grapalat" w:eastAsia="Times New Roman" w:hAnsi="GHEA Grapalat" w:cs="Times New Roman"/>
          <w:sz w:val="20"/>
          <w:szCs w:val="20"/>
          <w:lang w:val="hy-AM"/>
        </w:rPr>
        <w:t xml:space="preserve"> 5 </w:t>
      </w:r>
      <w:r w:rsidRPr="00631CF5">
        <w:rPr>
          <w:rFonts w:ascii="Arial" w:eastAsia="Times New Roman" w:hAnsi="Arial" w:cs="Arial"/>
          <w:sz w:val="20"/>
          <w:szCs w:val="20"/>
          <w:lang w:val="hy-AM"/>
        </w:rPr>
        <w:t>աշխատանքային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օրվա</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ընթացքում</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Arial"/>
          <w:sz w:val="20"/>
          <w:szCs w:val="24"/>
          <w:lang w:val="hy-AM"/>
        </w:rPr>
      </w:pPr>
      <w:r w:rsidRPr="00631CF5">
        <w:rPr>
          <w:rFonts w:ascii="Arial" w:eastAsia="Times New Roman" w:hAnsi="Arial" w:cs="Arial"/>
          <w:sz w:val="20"/>
          <w:szCs w:val="20"/>
          <w:lang w:val="hy-AM"/>
        </w:rPr>
        <w:t>Կանխիկ</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փողի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ձևով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hy-AM"/>
        </w:rPr>
        <w:t>ներկայացված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պետք</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փոխանցվի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Կենտրոնական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գանձապետարանում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լիազորված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մարմնի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անվամբ</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բացված</w:t>
      </w:r>
      <w:r w:rsidRPr="00631CF5">
        <w:rPr>
          <w:rFonts w:ascii="GHEA Grapalat" w:eastAsia="Times New Roman" w:hAnsi="GHEA Grapalat" w:cs="Arial"/>
          <w:sz w:val="20"/>
          <w:szCs w:val="24"/>
          <w:lang w:val="hy-AM"/>
        </w:rPr>
        <w:t xml:space="preserve"> </w:t>
      </w:r>
      <w:r w:rsidRPr="00631CF5">
        <w:rPr>
          <w:rFonts w:ascii="GHEA Grapalat" w:eastAsia="Times New Roman" w:hAnsi="GHEA Grapalat" w:cs="Franklin Gothic Medium Cond"/>
          <w:sz w:val="20"/>
          <w:szCs w:val="24"/>
          <w:lang w:val="hy-AM"/>
        </w:rPr>
        <w:t>«</w:t>
      </w:r>
      <w:r w:rsidRPr="00631CF5">
        <w:rPr>
          <w:rFonts w:ascii="GHEA Grapalat" w:eastAsia="Times New Roman" w:hAnsi="GHEA Grapalat" w:cs="Arial"/>
          <w:sz w:val="20"/>
          <w:szCs w:val="24"/>
          <w:lang w:val="hy-AM"/>
        </w:rPr>
        <w:t>900008000664</w:t>
      </w:r>
      <w:r w:rsidRPr="00631CF5">
        <w:rPr>
          <w:rFonts w:ascii="GHEA Grapalat" w:eastAsia="Times New Roman" w:hAnsi="GHEA Grapalat" w:cs="Franklin Gothic Medium Cond"/>
          <w:sz w:val="20"/>
          <w:szCs w:val="24"/>
          <w:lang w:val="hy-AM"/>
        </w:rPr>
        <w:t>»</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գանձապետական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հաշվին</w:t>
      </w:r>
      <w:r w:rsidRPr="00631CF5">
        <w:rPr>
          <w:rFonts w:ascii="GHEA Grapalat" w:eastAsia="Times New Roman" w:hAnsi="GHEA Grapalat" w:cs="Arial"/>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Arial"/>
          <w:sz w:val="20"/>
          <w:szCs w:val="24"/>
          <w:lang w:val="hy-AM"/>
        </w:rPr>
      </w:pPr>
      <w:r w:rsidRPr="00631CF5">
        <w:rPr>
          <w:rFonts w:ascii="GHEA Grapalat" w:eastAsia="Times New Roman" w:hAnsi="GHEA Grapalat" w:cs="Sylfaen"/>
          <w:sz w:val="20"/>
          <w:szCs w:val="24"/>
          <w:lang w:val="hy-AM"/>
        </w:rPr>
        <w:t xml:space="preserve">10.4 </w:t>
      </w:r>
      <w:r w:rsidRPr="00631CF5">
        <w:rPr>
          <w:rFonts w:ascii="Arial" w:eastAsia="Times New Roman" w:hAnsi="Arial" w:cs="Arial"/>
          <w:sz w:val="20"/>
          <w:szCs w:val="24"/>
          <w:lang w:val="hy-AM"/>
        </w:rPr>
        <w:t>Եթե</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ընթացակարգը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կազմակերպված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Օրենքի</w:t>
      </w:r>
      <w:r w:rsidRPr="00631CF5">
        <w:rPr>
          <w:rFonts w:ascii="GHEA Grapalat" w:eastAsia="Times New Roman" w:hAnsi="GHEA Grapalat" w:cs="Arial"/>
          <w:sz w:val="20"/>
          <w:szCs w:val="24"/>
          <w:lang w:val="hy-AM"/>
        </w:rPr>
        <w:t xml:space="preserve"> 15-</w:t>
      </w:r>
      <w:r w:rsidRPr="00631CF5">
        <w:rPr>
          <w:rFonts w:ascii="Arial" w:eastAsia="Times New Roman" w:hAnsi="Arial" w:cs="Arial"/>
          <w:sz w:val="20"/>
          <w:szCs w:val="24"/>
          <w:lang w:val="hy-AM"/>
        </w:rPr>
        <w:t>րդ</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հոդվածի</w:t>
      </w:r>
      <w:r w:rsidRPr="00631CF5">
        <w:rPr>
          <w:rFonts w:ascii="GHEA Grapalat" w:eastAsia="Times New Roman" w:hAnsi="GHEA Grapalat" w:cs="Arial"/>
          <w:sz w:val="20"/>
          <w:szCs w:val="24"/>
          <w:lang w:val="hy-AM"/>
        </w:rPr>
        <w:t xml:space="preserve"> 6-</w:t>
      </w:r>
      <w:r w:rsidRPr="00631CF5">
        <w:rPr>
          <w:rFonts w:ascii="Arial" w:eastAsia="Times New Roman" w:hAnsi="Arial" w:cs="Arial"/>
          <w:sz w:val="20"/>
          <w:szCs w:val="24"/>
          <w:lang w:val="hy-AM"/>
        </w:rPr>
        <w:t>րդ</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իրավասության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առաջացման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պահին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միջոցներ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ապահովումները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միակողմանի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հայտարարության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տուժանքի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կանխիկ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փողի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ձևով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իրավասության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առաջացման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պահին՝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միջոցները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գերազանցում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Arial"/>
          <w:sz w:val="20"/>
          <w:szCs w:val="24"/>
          <w:lang w:val="hy-AM"/>
        </w:rPr>
        <w:t xml:space="preserve"> 25 </w:t>
      </w:r>
      <w:r w:rsidRPr="00631CF5">
        <w:rPr>
          <w:rFonts w:ascii="Arial" w:eastAsia="Times New Roman" w:hAnsi="Arial" w:cs="Arial"/>
          <w:sz w:val="20"/>
          <w:szCs w:val="24"/>
          <w:lang w:val="hy-AM"/>
        </w:rPr>
        <w:t>մլն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դրամը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ամբողջական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հետագայում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ևս</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պահանջվում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միջոցներ</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ապահովումները</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հատկացված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միջոցների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երաշխիքի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կանխիկ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փողի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պահանջվող</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միջոցների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մասով՝</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միակողմանի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հայտարարության՝</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տուժանքի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կանխիկ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փողի</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ձևով</w:t>
      </w:r>
      <w:r w:rsidRPr="00631CF5">
        <w:rPr>
          <w:rFonts w:ascii="GHEA Grapalat" w:eastAsia="Times New Roman" w:hAnsi="GHEA Grapalat" w:cs="Arial"/>
          <w:sz w:val="20"/>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Sylfaen"/>
          <w:i/>
          <w:sz w:val="20"/>
          <w:szCs w:val="24"/>
          <w:lang w:val="af-ZA"/>
        </w:rPr>
      </w:pPr>
      <w:r w:rsidRPr="00631CF5">
        <w:rPr>
          <w:rFonts w:ascii="GHEA Grapalat" w:eastAsia="Times New Roman" w:hAnsi="GHEA Grapalat" w:cs="Sylfaen"/>
          <w:sz w:val="20"/>
          <w:szCs w:val="24"/>
          <w:lang w:val="hy-AM"/>
        </w:rPr>
        <w:t>10</w:t>
      </w:r>
      <w:r w:rsidRPr="00631CF5">
        <w:rPr>
          <w:rFonts w:ascii="GHEA Grapalat" w:eastAsia="Times New Roman" w:hAnsi="GHEA Grapalat" w:cs="Sylfaen"/>
          <w:sz w:val="20"/>
          <w:szCs w:val="24"/>
          <w:lang w:val="af-ZA"/>
        </w:rPr>
        <w:t xml:space="preserve">.5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10.6 </w:t>
      </w:r>
      <w:r w:rsidRPr="00631CF5">
        <w:rPr>
          <w:rFonts w:ascii="Arial" w:eastAsia="Times New Roman" w:hAnsi="Arial" w:cs="Arial"/>
          <w:sz w:val="20"/>
          <w:szCs w:val="24"/>
          <w:lang w:val="af-ZA"/>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չափաբաժիններով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կազմակերպված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ընթացակարգի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շրջանակում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կնքված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չկատարելու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պատշաճ</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կատարելու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հետևանքով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որևէ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չափաբաժնի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մասով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լուծվում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ապա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որակավորման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ապահովումները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վճարվում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միայն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այդ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չափաբաժնի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նկատմամբ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հաշվարկված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գումարի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չափով</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4"/>
          <w:lang w:val="af-ZA"/>
        </w:rPr>
      </w:pPr>
    </w:p>
    <w:p w:rsidR="00BB1514" w:rsidRPr="00631CF5" w:rsidRDefault="00BB1514" w:rsidP="00BB1514">
      <w:pPr>
        <w:spacing w:after="0" w:line="240" w:lineRule="auto"/>
        <w:jc w:val="center"/>
        <w:rPr>
          <w:rFonts w:ascii="GHEA Grapalat" w:eastAsia="Times New Roman" w:hAnsi="GHEA Grapalat" w:cs="Arial"/>
          <w:b/>
          <w:sz w:val="20"/>
          <w:szCs w:val="24"/>
          <w:lang w:val="af-ZA"/>
        </w:rPr>
      </w:pPr>
      <w:r w:rsidRPr="00631CF5">
        <w:rPr>
          <w:rFonts w:ascii="GHEA Grapalat" w:eastAsia="Times New Roman" w:hAnsi="GHEA Grapalat" w:cs="Times New Roman"/>
          <w:b/>
          <w:sz w:val="20"/>
          <w:szCs w:val="24"/>
          <w:lang w:val="af-ZA"/>
        </w:rPr>
        <w:t xml:space="preserve">11. </w:t>
      </w:r>
      <w:r w:rsidRPr="00631CF5">
        <w:rPr>
          <w:rFonts w:ascii="Arial" w:eastAsia="Times New Roman" w:hAnsi="Arial" w:cs="Arial"/>
          <w:b/>
          <w:sz w:val="20"/>
          <w:szCs w:val="24"/>
          <w:lang w:val="af-ZA"/>
        </w:rPr>
        <w:t>ԸՆԹԱՑԱԿԱՐԳԸ</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af-ZA"/>
        </w:rPr>
        <w:t>ՉԿԱՅԱՑԱԾ</w:t>
      </w:r>
      <w:r w:rsidRPr="00631CF5">
        <w:rPr>
          <w:rFonts w:ascii="GHEA Grapalat" w:eastAsia="Times New Roman" w:hAnsi="GHEA Grapalat" w:cs="Arial"/>
          <w:b/>
          <w:sz w:val="20"/>
          <w:szCs w:val="24"/>
          <w:lang w:val="af-ZA"/>
        </w:rPr>
        <w:t xml:space="preserve"> </w:t>
      </w:r>
      <w:r w:rsidRPr="00631CF5">
        <w:rPr>
          <w:rFonts w:ascii="Arial" w:eastAsia="Times New Roman" w:hAnsi="Arial" w:cs="Arial"/>
          <w:b/>
          <w:sz w:val="20"/>
          <w:szCs w:val="24"/>
          <w:lang w:val="af-ZA"/>
        </w:rPr>
        <w:t>ՀԱՅՏԱՐԱՐԵԼԸ</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Times New Roman"/>
          <w:sz w:val="20"/>
          <w:szCs w:val="24"/>
          <w:lang w:val="af-ZA"/>
        </w:rPr>
        <w:t>11.</w:t>
      </w:r>
      <w:r w:rsidRPr="00631CF5">
        <w:rPr>
          <w:rFonts w:ascii="GHEA Grapalat" w:eastAsia="Times New Roman" w:hAnsi="GHEA Grapalat" w:cs="Sylfaen"/>
          <w:sz w:val="20"/>
          <w:szCs w:val="24"/>
          <w:lang w:val="af-ZA"/>
        </w:rPr>
        <w:t xml:space="preserve">1 </w:t>
      </w:r>
      <w:r w:rsidRPr="00631CF5">
        <w:rPr>
          <w:rFonts w:ascii="Arial" w:eastAsia="Times New Roman" w:hAnsi="Arial" w:cs="Arial"/>
          <w:sz w:val="20"/>
          <w:szCs w:val="24"/>
        </w:rPr>
        <w:t>Օրենքի</w:t>
      </w:r>
      <w:r w:rsidRPr="00631CF5">
        <w:rPr>
          <w:rFonts w:ascii="GHEA Grapalat" w:eastAsia="Times New Roman" w:hAnsi="GHEA Grapalat" w:cs="Sylfaen"/>
          <w:sz w:val="20"/>
          <w:szCs w:val="24"/>
          <w:lang w:val="af-ZA"/>
        </w:rPr>
        <w:t xml:space="preserve"> 37-</w:t>
      </w:r>
      <w:r w:rsidRPr="00631CF5">
        <w:rPr>
          <w:rFonts w:ascii="Arial" w:eastAsia="Times New Roman" w:hAnsi="Arial" w:cs="Arial"/>
          <w:sz w:val="20"/>
          <w:szCs w:val="24"/>
        </w:rPr>
        <w:t>րդ</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հոդվածի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հանձնաժողովը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չկայացած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եթե</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 </w:t>
      </w:r>
      <w:r w:rsidRPr="00631CF5">
        <w:rPr>
          <w:rFonts w:ascii="Arial" w:eastAsia="Times New Roman" w:hAnsi="Arial" w:cs="Arial"/>
          <w:sz w:val="20"/>
          <w:szCs w:val="24"/>
        </w:rPr>
        <w:t>հայտերից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մեկը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համապատասխանում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հրավերի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պայմաններին</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vertAlign w:val="superscript"/>
          <w:lang w:val="af-ZA"/>
        </w:rPr>
      </w:pPr>
      <w:r w:rsidRPr="00631CF5">
        <w:rPr>
          <w:rFonts w:ascii="GHEA Grapalat" w:eastAsia="Times New Roman" w:hAnsi="GHEA Grapalat" w:cs="Sylfaen"/>
          <w:sz w:val="20"/>
          <w:szCs w:val="24"/>
          <w:lang w:val="af-ZA"/>
        </w:rPr>
        <w:t xml:space="preserve">2) </w:t>
      </w:r>
      <w:r w:rsidRPr="00631CF5">
        <w:rPr>
          <w:rFonts w:ascii="Arial" w:eastAsia="Times New Roman" w:hAnsi="Arial" w:cs="Arial"/>
          <w:sz w:val="20"/>
          <w:szCs w:val="24"/>
        </w:rPr>
        <w:t>դադարում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գոյություն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ունենալ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rPr>
        <w:t>համայնքների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կարիքների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կազմակերպված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ամբողջությամբ</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չկայացած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համայնքի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ավագանու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որոշման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հիման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վրա</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3) </w:t>
      </w:r>
      <w:r w:rsidRPr="00631CF5">
        <w:rPr>
          <w:rFonts w:ascii="Arial" w:eastAsia="Times New Roman" w:hAnsi="Arial" w:cs="Arial"/>
          <w:sz w:val="20"/>
          <w:szCs w:val="24"/>
          <w:lang w:val="hy-AM"/>
        </w:rPr>
        <w:t>ոչ</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մի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հայտ</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ներկայացվել</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4) </w:t>
      </w:r>
      <w:r w:rsidRPr="00631CF5">
        <w:rPr>
          <w:rFonts w:ascii="Arial" w:eastAsia="Times New Roman" w:hAnsi="Arial" w:cs="Arial"/>
          <w:sz w:val="20"/>
          <w:szCs w:val="24"/>
        </w:rPr>
        <w:t>պայմանագիր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կնքվում։</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11.2 </w:t>
      </w:r>
      <w:r w:rsidRPr="00631CF5">
        <w:rPr>
          <w:rFonts w:ascii="Arial" w:eastAsia="Times New Roman" w:hAnsi="Arial" w:cs="Arial"/>
          <w:sz w:val="20"/>
          <w:szCs w:val="24"/>
          <w:lang w:val="af-ZA"/>
        </w:rPr>
        <w:t>Գ</w:t>
      </w:r>
      <w:r w:rsidRPr="00631CF5">
        <w:rPr>
          <w:rFonts w:ascii="Arial" w:eastAsia="Times New Roman" w:hAnsi="Arial" w:cs="Arial"/>
          <w:sz w:val="20"/>
          <w:szCs w:val="24"/>
        </w:rPr>
        <w:t>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չկայացած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հայտարարվելու</w:t>
      </w:r>
      <w:r w:rsidRPr="00631CF5">
        <w:rPr>
          <w:rFonts w:ascii="Arial" w:eastAsia="Times New Roman" w:hAnsi="Arial" w:cs="Arial"/>
          <w:sz w:val="20"/>
          <w:szCs w:val="24"/>
          <w:lang w:val="en-US"/>
        </w:rPr>
        <w:t>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հաջորդող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աշխատանքային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օրվա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պ</w:t>
      </w:r>
      <w:r w:rsidRPr="00631CF5">
        <w:rPr>
          <w:rFonts w:ascii="Arial" w:eastAsia="Times New Roman" w:hAnsi="Arial" w:cs="Arial"/>
          <w:sz w:val="20"/>
          <w:szCs w:val="24"/>
        </w:rPr>
        <w:t>ատվիրատուն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տեղեկագրում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հրապարակում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որում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նշվում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ընթացակարգը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չկայացած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հայտարարվելու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հիմնավորումը։</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
    <w:p w:rsidR="00BB1514" w:rsidRPr="00631CF5" w:rsidRDefault="00BB1514" w:rsidP="00BB1514">
      <w:pPr>
        <w:spacing w:after="0" w:line="240" w:lineRule="auto"/>
        <w:ind w:firstLine="720"/>
        <w:jc w:val="both"/>
        <w:rPr>
          <w:rFonts w:ascii="GHEA Grapalat" w:eastAsia="Times New Roman" w:hAnsi="GHEA Grapalat" w:cs="Times New Roman"/>
          <w:sz w:val="18"/>
          <w:szCs w:val="18"/>
          <w:u w:val="single"/>
          <w:lang w:val="af-ZA"/>
        </w:rPr>
      </w:pP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r w:rsidRPr="00631CF5">
        <w:rPr>
          <w:rFonts w:ascii="GHEA Grapalat" w:eastAsia="Times New Roman" w:hAnsi="GHEA Grapalat" w:cs="Times New Roman"/>
          <w:b/>
          <w:sz w:val="20"/>
          <w:szCs w:val="24"/>
          <w:lang w:val="af-ZA"/>
        </w:rPr>
        <w:t xml:space="preserve">12. </w:t>
      </w:r>
      <w:r w:rsidRPr="00631CF5">
        <w:rPr>
          <w:rFonts w:ascii="Arial" w:eastAsia="Times New Roman" w:hAnsi="Arial" w:cs="Arial"/>
          <w:b/>
          <w:sz w:val="20"/>
          <w:szCs w:val="24"/>
          <w:lang w:val="af-ZA"/>
        </w:rPr>
        <w:t>ԳՆՄԱՆ</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ԳՈՐԾԸՆԹԱՑԻ</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ՀԵՏ</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ԿԱՊՎԱԾ</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ԳՈՐԾՈՂՈՒԹՅՈՒՆՆԵՐԸ</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ԵՎ</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ԿԱՄ</w:t>
      </w:r>
      <w:r w:rsidRPr="00631CF5">
        <w:rPr>
          <w:rFonts w:ascii="GHEA Grapalat" w:eastAsia="Times New Roman" w:hAnsi="GHEA Grapalat" w:cs="Times New Roman"/>
          <w:b/>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r w:rsidRPr="00631CF5">
        <w:rPr>
          <w:rFonts w:ascii="Arial" w:eastAsia="Times New Roman" w:hAnsi="Arial" w:cs="Arial"/>
          <w:b/>
          <w:sz w:val="20"/>
          <w:szCs w:val="24"/>
          <w:lang w:val="af-ZA"/>
        </w:rPr>
        <w:t>ԸՆԴՈՒՆՎԱԾ</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ՈՐՈՇՈՒՄՆԵՐԸ</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ԲՈՂՈՔԱՐԿԵԼՈՒ</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ՄԱՍՆԱԿՑԻ</w:t>
      </w:r>
      <w:r w:rsidRPr="00631CF5">
        <w:rPr>
          <w:rFonts w:ascii="GHEA Grapalat" w:eastAsia="Times New Roman" w:hAnsi="GHEA Grapalat" w:cs="Times New Roman"/>
          <w:b/>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r w:rsidRPr="00631CF5">
        <w:rPr>
          <w:rFonts w:ascii="Arial" w:eastAsia="Times New Roman" w:hAnsi="Arial" w:cs="Arial"/>
          <w:b/>
          <w:sz w:val="20"/>
          <w:szCs w:val="24"/>
          <w:lang w:val="af-ZA"/>
        </w:rPr>
        <w:t>ԻՐԱՎՈՒՆՔԸ</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ԵՎ</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af-ZA"/>
        </w:rPr>
        <w:t>ԿԱՐԳԸ</w:t>
      </w: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12.1</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rPr>
        <w:t>Յուրաքանչյուր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գործողությունները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անգործությունը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որոշումները։</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lastRenderedPageBreak/>
        <w:t xml:space="preserve">12.2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թվում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հարաբերությունները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վարչական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հարաբերություններ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չեն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կարգավորվում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Հայաստանի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Հանարապետության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քաղաքացիաիրավական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հարաբերությունները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կարգավորող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օրենսդրությամբ։</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12.3  </w:t>
      </w:r>
      <w:r w:rsidRPr="00631CF5">
        <w:rPr>
          <w:rFonts w:ascii="Arial" w:eastAsia="Times New Roman" w:hAnsi="Arial" w:cs="Arial"/>
          <w:sz w:val="20"/>
          <w:szCs w:val="20"/>
        </w:rPr>
        <w:t>Յուրաքանչյուր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Օրենքի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համաձայն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 </w:t>
      </w:r>
      <w:r w:rsidRPr="00631CF5">
        <w:rPr>
          <w:rFonts w:ascii="Arial" w:eastAsia="Times New Roman" w:hAnsi="Arial" w:cs="Arial"/>
          <w:sz w:val="20"/>
          <w:szCs w:val="20"/>
        </w:rPr>
        <w:t>նախքան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պայմանագրի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կնքումը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գործողությունները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անգործությունը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bookmarkStart w:id="9" w:name="_Hlk9264573"/>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գործունեության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կարգը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հաստատված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ՀՀ</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ֆինանսների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նախարարի</w:t>
      </w:r>
      <w:r w:rsidRPr="00631CF5">
        <w:rPr>
          <w:rFonts w:ascii="GHEA Grapalat" w:eastAsia="Times New Roman" w:hAnsi="GHEA Grapalat" w:cs="Sylfaen"/>
          <w:sz w:val="20"/>
          <w:szCs w:val="20"/>
          <w:lang w:val="af-ZA"/>
        </w:rPr>
        <w:t xml:space="preserve"> 2018 </w:t>
      </w:r>
      <w:r w:rsidRPr="00631CF5">
        <w:rPr>
          <w:rFonts w:ascii="Arial" w:eastAsia="Times New Roman" w:hAnsi="Arial" w:cs="Arial"/>
          <w:sz w:val="20"/>
          <w:szCs w:val="20"/>
          <w:lang w:val="af-ZA"/>
        </w:rPr>
        <w:t>թվականի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դեկտեմբերի</w:t>
      </w:r>
      <w:r w:rsidRPr="00631CF5">
        <w:rPr>
          <w:rFonts w:ascii="GHEA Grapalat" w:eastAsia="Times New Roman" w:hAnsi="GHEA Grapalat" w:cs="Sylfaen"/>
          <w:sz w:val="20"/>
          <w:szCs w:val="20"/>
          <w:lang w:val="af-ZA"/>
        </w:rPr>
        <w:t xml:space="preserve"> 6-</w:t>
      </w:r>
      <w:r w:rsidRPr="00631CF5">
        <w:rPr>
          <w:rFonts w:ascii="Arial" w:eastAsia="Times New Roman" w:hAnsi="Arial" w:cs="Arial"/>
          <w:sz w:val="20"/>
          <w:szCs w:val="20"/>
          <w:lang w:val="af-ZA"/>
        </w:rPr>
        <w:t>ի</w:t>
      </w:r>
      <w:r w:rsidRPr="00631CF5">
        <w:rPr>
          <w:rFonts w:ascii="GHEA Grapalat" w:eastAsia="Times New Roman" w:hAnsi="GHEA Grapalat" w:cs="Sylfaen"/>
          <w:sz w:val="20"/>
          <w:szCs w:val="20"/>
          <w:lang w:val="af-ZA"/>
        </w:rPr>
        <w:t xml:space="preserve"> N 600-</w:t>
      </w:r>
      <w:r w:rsidRPr="00631CF5">
        <w:rPr>
          <w:rFonts w:ascii="Arial" w:eastAsia="Times New Roman" w:hAnsi="Arial" w:cs="Arial"/>
          <w:sz w:val="20"/>
          <w:szCs w:val="20"/>
          <w:lang w:val="af-ZA"/>
        </w:rPr>
        <w:t>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հրամանով</w:t>
      </w:r>
      <w:r w:rsidRPr="00631CF5">
        <w:rPr>
          <w:rFonts w:ascii="GHEA Grapalat" w:eastAsia="Times New Roman" w:hAnsi="GHEA Grapalat" w:cs="Sylfaen"/>
          <w:sz w:val="20"/>
          <w:szCs w:val="20"/>
          <w:lang w:val="af-ZA"/>
        </w:rPr>
        <w:t>.</w:t>
      </w:r>
    </w:p>
    <w:bookmarkEnd w:id="9"/>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2) </w:t>
      </w:r>
      <w:r w:rsidRPr="00631CF5">
        <w:rPr>
          <w:rFonts w:ascii="Arial" w:eastAsia="Times New Roman" w:hAnsi="Arial" w:cs="Arial"/>
          <w:sz w:val="20"/>
          <w:szCs w:val="20"/>
        </w:rPr>
        <w:t>դատական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կարգով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գործողությունները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անգործությունը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որոշումները։</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12.4  </w:t>
      </w:r>
      <w:r w:rsidRPr="00631CF5">
        <w:rPr>
          <w:rFonts w:ascii="Arial" w:eastAsia="Times New Roman" w:hAnsi="Arial" w:cs="Arial"/>
          <w:sz w:val="20"/>
          <w:szCs w:val="20"/>
        </w:rPr>
        <w:t>Եթե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 </w:t>
      </w:r>
      <w:r w:rsidRPr="00631CF5">
        <w:rPr>
          <w:rFonts w:ascii="Arial" w:eastAsia="Times New Roman" w:hAnsi="Arial" w:cs="Arial"/>
          <w:sz w:val="20"/>
          <w:szCs w:val="20"/>
        </w:rPr>
        <w:t>պայմանագիր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կնքելու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ապա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w:t>
      </w:r>
      <w:r w:rsidRPr="00631CF5">
        <w:rPr>
          <w:rFonts w:ascii="Arial" w:eastAsia="Times New Roman" w:hAnsi="Arial" w:cs="Arial"/>
          <w:sz w:val="20"/>
          <w:szCs w:val="20"/>
          <w:lang w:val="en-US"/>
        </w:rPr>
        <w:t>ն</w:t>
      </w:r>
      <w:r w:rsidRPr="00631CF5">
        <w:rPr>
          <w:rFonts w:ascii="Arial" w:eastAsia="Times New Roman" w:hAnsi="Arial" w:cs="Arial"/>
          <w:sz w:val="20"/>
          <w:szCs w:val="20"/>
        </w:rPr>
        <w:t>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հրավերի</w:t>
      </w:r>
      <w:r w:rsidRPr="00631CF5">
        <w:rPr>
          <w:rFonts w:ascii="GHEA Grapalat" w:eastAsia="Times New Roman" w:hAnsi="GHEA Grapalat" w:cs="Sylfaen"/>
          <w:sz w:val="20"/>
          <w:szCs w:val="20"/>
          <w:lang w:val="af-ZA"/>
        </w:rPr>
        <w:t xml:space="preserve"> 1-</w:t>
      </w:r>
      <w:r w:rsidRPr="00631CF5">
        <w:rPr>
          <w:rFonts w:ascii="Arial" w:eastAsia="Times New Roman" w:hAnsi="Arial" w:cs="Arial"/>
          <w:sz w:val="20"/>
          <w:szCs w:val="20"/>
          <w:lang w:val="en-US"/>
        </w:rPr>
        <w:t>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մասի</w:t>
      </w:r>
      <w:r w:rsidRPr="00631CF5">
        <w:rPr>
          <w:rFonts w:ascii="GHEA Grapalat" w:eastAsia="Times New Roman" w:hAnsi="GHEA Grapalat" w:cs="Sylfaen"/>
          <w:sz w:val="20"/>
          <w:szCs w:val="20"/>
          <w:lang w:val="af-ZA"/>
        </w:rPr>
        <w:t xml:space="preserve"> 8.28-</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կետով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նախատեսված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անգործության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ժամանակահատվածում</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2)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առարկայի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բնութագրերը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ապա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w:t>
      </w:r>
      <w:r w:rsidRPr="00631CF5">
        <w:rPr>
          <w:rFonts w:ascii="Arial" w:eastAsia="Times New Roman" w:hAnsi="Arial" w:cs="Arial"/>
          <w:sz w:val="20"/>
          <w:szCs w:val="20"/>
          <w:lang w:val="en-US"/>
        </w:rPr>
        <w:t>ն</w:t>
      </w:r>
      <w:r w:rsidRPr="00631CF5">
        <w:rPr>
          <w:rFonts w:ascii="Arial" w:eastAsia="Times New Roman" w:hAnsi="Arial" w:cs="Arial"/>
          <w:sz w:val="20"/>
          <w:szCs w:val="20"/>
        </w:rPr>
        <w:t>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մինչև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վերջնաժամկետը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լրանալը</w:t>
      </w:r>
      <w:r w:rsidRPr="00631CF5">
        <w:rPr>
          <w:rFonts w:ascii="GHEA Grapalat" w:eastAsia="Times New Roman" w:hAnsi="GHEA Grapalat" w:cs="Sylfaen"/>
          <w:sz w:val="20"/>
          <w:szCs w:val="20"/>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12.5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գրավոր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ստորագրված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ներառելով</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անվանումը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ազգանունը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հաստատող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պատճենը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հասցեն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2)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անվանումը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հասցեն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3) </w:t>
      </w:r>
      <w:r w:rsidRPr="00631CF5">
        <w:rPr>
          <w:rFonts w:ascii="Arial" w:eastAsia="Times New Roman" w:hAnsi="Arial" w:cs="Arial"/>
          <w:sz w:val="20"/>
          <w:szCs w:val="20"/>
        </w:rPr>
        <w:t>բողոքարկվող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ընթացակարգի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ծածկագիրը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առարկան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4) </w:t>
      </w:r>
      <w:r w:rsidRPr="00631CF5">
        <w:rPr>
          <w:rFonts w:ascii="Arial" w:eastAsia="Times New Roman" w:hAnsi="Arial" w:cs="Arial"/>
          <w:sz w:val="20"/>
          <w:szCs w:val="20"/>
        </w:rPr>
        <w:t>վեճի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առարկան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5)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փաստացի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հիմքերը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ապացույցները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eastAsia="ru-RU"/>
        </w:rPr>
      </w:pPr>
      <w:r w:rsidRPr="00631CF5">
        <w:rPr>
          <w:rFonts w:ascii="GHEA Grapalat" w:eastAsia="Times New Roman" w:hAnsi="GHEA Grapalat" w:cs="Sylfaen"/>
          <w:sz w:val="20"/>
          <w:szCs w:val="20"/>
          <w:lang w:val="af-ZA"/>
        </w:rPr>
        <w:t xml:space="preserve">6)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կատարած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լինելը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հիմնավորող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պատճենը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w:t>
      </w:r>
      <w:r w:rsidRPr="00631CF5">
        <w:rPr>
          <w:rFonts w:ascii="Arial" w:eastAsia="Times New Roman" w:hAnsi="Arial" w:cs="Arial"/>
          <w:sz w:val="20"/>
          <w:szCs w:val="20"/>
        </w:rPr>
        <w:t>նդ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չափը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կազմում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30 </w:t>
      </w:r>
      <w:r w:rsidRPr="00631CF5">
        <w:rPr>
          <w:rFonts w:ascii="Arial" w:eastAsia="Times New Roman" w:hAnsi="Arial" w:cs="Arial"/>
          <w:sz w:val="20"/>
          <w:szCs w:val="20"/>
        </w:rPr>
        <w:t>հազար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ՀՀ</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ՀՀ</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պետական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բյուջե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նպատակով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լիազորված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մարմնի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բացված</w:t>
      </w:r>
      <w:r w:rsidRPr="00631CF5">
        <w:rPr>
          <w:rFonts w:ascii="GHEA Grapalat" w:eastAsia="Times New Roman" w:hAnsi="GHEA Grapalat" w:cs="Sylfaen"/>
          <w:sz w:val="20"/>
          <w:szCs w:val="20"/>
          <w:lang w:val="af-ZA"/>
        </w:rPr>
        <w:t xml:space="preserve"> </w:t>
      </w:r>
      <w:r w:rsidRPr="00631CF5">
        <w:rPr>
          <w:rFonts w:ascii="GHEA Grapalat" w:eastAsia="Times New Roman" w:hAnsi="GHEA Grapalat" w:cs="Times New Roman"/>
          <w:sz w:val="20"/>
          <w:szCs w:val="20"/>
          <w:lang w:val="af-ZA"/>
        </w:rPr>
        <w:t>«</w:t>
      </w:r>
      <w:r w:rsidRPr="00631CF5">
        <w:rPr>
          <w:rFonts w:ascii="GHEA Grapalat" w:eastAsia="Times New Roman" w:hAnsi="GHEA Grapalat" w:cs="Sylfaen"/>
          <w:sz w:val="20"/>
          <w:szCs w:val="20"/>
          <w:lang w:val="af-ZA"/>
        </w:rPr>
        <w:t>900008000482</w:t>
      </w:r>
      <w:r w:rsidRPr="00631CF5">
        <w:rPr>
          <w:rFonts w:ascii="GHEA Grapalat" w:eastAsia="Times New Roman" w:hAnsi="GHEA Grapalat" w:cs="Times New Roman"/>
          <w:sz w:val="20"/>
          <w:szCs w:val="20"/>
          <w:lang w:val="af-ZA"/>
        </w:rPr>
        <w:t>»</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գանձապետական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հաշվին</w:t>
      </w:r>
      <w:r w:rsidRPr="00631CF5">
        <w:rPr>
          <w:rFonts w:ascii="GHEA Grapalat" w:eastAsia="Times New Roman" w:hAnsi="GHEA Grapalat" w:cs="Sylfaen"/>
          <w:sz w:val="20"/>
          <w:szCs w:val="20"/>
          <w:lang w:val="af-ZA"/>
        </w:rPr>
        <w:t>:</w:t>
      </w:r>
      <w:r w:rsidRPr="00631CF5">
        <w:rPr>
          <w:rFonts w:ascii="GHEA Grapalat" w:eastAsia="Times New Roman" w:hAnsi="GHEA Grapalat" w:cs="Sylfaen"/>
          <w:sz w:val="20"/>
          <w:szCs w:val="20"/>
          <w:lang w:val="af-ZA" w:eastAsia="ru-RU"/>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7)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բանկի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անվանումը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հաշվեհամարը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որի</w:t>
      </w:r>
      <w:r w:rsidRPr="00631CF5">
        <w:rPr>
          <w:rFonts w:ascii="Arial" w:eastAsia="Times New Roman" w:hAnsi="Arial" w:cs="Arial"/>
          <w:sz w:val="20"/>
          <w:szCs w:val="20"/>
          <w:lang w:val="en-US"/>
        </w:rPr>
        <w:t>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բավարարվելու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պետք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փոխանցվի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8) </w:t>
      </w:r>
      <w:r w:rsidRPr="00631CF5">
        <w:rPr>
          <w:rFonts w:ascii="Arial" w:eastAsia="Times New Roman" w:hAnsi="Arial" w:cs="Arial"/>
          <w:sz w:val="20"/>
          <w:szCs w:val="20"/>
        </w:rPr>
        <w:t>այլ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անհրաժեշտ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տեղեկություններ։</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12.6 </w:t>
      </w:r>
      <w:r w:rsidRPr="00631CF5">
        <w:rPr>
          <w:rFonts w:ascii="Arial" w:eastAsia="Times New Roman" w:hAnsi="Arial" w:cs="Arial"/>
          <w:sz w:val="20"/>
          <w:szCs w:val="20"/>
          <w:lang w:val="af-ZA"/>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ներկայացվում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Հայաստանի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Հանրապետություն</w:t>
      </w:r>
      <w:r w:rsidRPr="00631CF5">
        <w:rPr>
          <w:rFonts w:ascii="GHEA Grapalat" w:eastAsia="Times New Roman" w:hAnsi="GHEA Grapalat" w:cs="Sylfaen"/>
          <w:sz w:val="20"/>
          <w:szCs w:val="20"/>
          <w:lang w:val="af-ZA"/>
        </w:rPr>
        <w:t xml:space="preserve">, 0010, </w:t>
      </w:r>
      <w:r w:rsidRPr="00631CF5">
        <w:rPr>
          <w:rFonts w:ascii="Arial" w:eastAsia="Times New Roman" w:hAnsi="Arial" w:cs="Arial"/>
          <w:sz w:val="20"/>
          <w:szCs w:val="20"/>
          <w:lang w:val="af-ZA"/>
        </w:rPr>
        <w:t>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Երևան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Մելիք</w:t>
      </w:r>
      <w:r w:rsidRPr="00631CF5">
        <w:rPr>
          <w:rFonts w:ascii="GHEA Grapalat" w:eastAsia="Times New Roman" w:hAnsi="GHEA Grapalat" w:cs="Sylfaen"/>
          <w:sz w:val="20"/>
          <w:szCs w:val="20"/>
          <w:lang w:val="af-ZA"/>
        </w:rPr>
        <w:t>-</w:t>
      </w:r>
      <w:r w:rsidRPr="00631CF5">
        <w:rPr>
          <w:rFonts w:ascii="Arial" w:eastAsia="Times New Roman" w:hAnsi="Arial" w:cs="Arial"/>
          <w:sz w:val="20"/>
          <w:szCs w:val="20"/>
          <w:lang w:val="af-ZA"/>
        </w:rPr>
        <w:t>Ադամյան</w:t>
      </w:r>
      <w:r w:rsidRPr="00631CF5">
        <w:rPr>
          <w:rFonts w:ascii="GHEA Grapalat" w:eastAsia="Times New Roman" w:hAnsi="GHEA Grapalat" w:cs="Sylfaen"/>
          <w:sz w:val="20"/>
          <w:szCs w:val="20"/>
          <w:lang w:val="af-ZA"/>
        </w:rPr>
        <w:t xml:space="preserve"> 1 </w:t>
      </w:r>
      <w:r w:rsidRPr="00631CF5">
        <w:rPr>
          <w:rFonts w:ascii="Arial" w:eastAsia="Times New Roman" w:hAnsi="Arial" w:cs="Arial"/>
          <w:sz w:val="20"/>
          <w:szCs w:val="20"/>
          <w:lang w:val="af-ZA"/>
        </w:rPr>
        <w:t>հասցեով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դրա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բնօրինակից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արտատպված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սկանավորված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տաբերակը</w:t>
      </w:r>
      <w:r w:rsidRPr="00631CF5">
        <w:rPr>
          <w:rFonts w:ascii="GHEA Grapalat" w:eastAsia="Times New Roman" w:hAnsi="GHEA Grapalat" w:cs="Sylfaen"/>
          <w:sz w:val="20"/>
          <w:szCs w:val="20"/>
          <w:lang w:val="af-ZA"/>
        </w:rPr>
        <w:t xml:space="preserve"> secretariat@minfin.am </w:t>
      </w:r>
      <w:r w:rsidRPr="00631CF5">
        <w:rPr>
          <w:rFonts w:ascii="Arial" w:eastAsia="Times New Roman" w:hAnsi="Arial" w:cs="Arial"/>
          <w:sz w:val="20"/>
          <w:szCs w:val="20"/>
          <w:lang w:val="af-ZA"/>
        </w:rPr>
        <w:t>հասցեով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էլեկտրոնային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փոստին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ուղարկելու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միջոցով</w:t>
      </w:r>
      <w:r w:rsidRPr="00631CF5">
        <w:rPr>
          <w:rFonts w:ascii="GHEA Grapalat" w:eastAsia="Times New Roman" w:hAnsi="GHEA Grapalat" w:cs="Sylfaen"/>
          <w:sz w:val="20"/>
          <w:szCs w:val="20"/>
          <w:lang w:val="af-ZA"/>
        </w:rPr>
        <w:t>:</w:t>
      </w:r>
      <w:r w:rsidRPr="00631CF5">
        <w:rPr>
          <w:rFonts w:ascii="GHEA Grapalat" w:eastAsia="Times New Roman" w:hAnsi="GHEA Grapalat" w:cs="Calibri"/>
          <w:sz w:val="20"/>
          <w:szCs w:val="20"/>
          <w:lang w:val="af-ZA"/>
        </w:rPr>
        <w:t> </w:t>
      </w:r>
      <w:r w:rsidRPr="00631CF5">
        <w:rPr>
          <w:rFonts w:ascii="GHEA Grapalat" w:eastAsia="Times New Roman" w:hAnsi="GHEA Grapalat" w:cs="Sylfaen"/>
          <w:sz w:val="20"/>
          <w:szCs w:val="20"/>
          <w:lang w:val="af-ZA"/>
        </w:rPr>
        <w:t xml:space="preserve">  12.7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թվում</w:t>
      </w:r>
      <w:r w:rsidRPr="00631CF5">
        <w:rPr>
          <w:rFonts w:ascii="Arial" w:eastAsia="Times New Roman" w:hAnsi="Arial" w:cs="Arial"/>
          <w:sz w:val="20"/>
          <w:szCs w:val="20"/>
          <w:lang w:val="en-US"/>
        </w:rPr>
        <w:t>՝</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մասնակի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բավարարվելու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կողմից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հրապարակվելուն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տվյալ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գրավոր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լիազորված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մարմնին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տրամադրում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կատարած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լինելը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հավաստող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պատճենը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բանկի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անվանումը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հաշվեհամարը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պետք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փոխանցվի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վերադարձվող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գումարը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Լ</w:t>
      </w:r>
      <w:r w:rsidRPr="00631CF5">
        <w:rPr>
          <w:rFonts w:ascii="Arial" w:eastAsia="Times New Roman" w:hAnsi="Arial" w:cs="Arial"/>
          <w:sz w:val="20"/>
          <w:szCs w:val="20"/>
        </w:rPr>
        <w:t>իազորված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մարմինը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պատճենը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ստանալու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հինգ</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փոխանցում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վճարած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բանկային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հաշվին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փոխանցելու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միջոցով</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12.8 </w:t>
      </w:r>
      <w:bookmarkStart w:id="10" w:name="_Hlk9264773"/>
      <w:r w:rsidRPr="00631CF5">
        <w:rPr>
          <w:rFonts w:ascii="Arial" w:eastAsia="Times New Roman" w:hAnsi="Arial" w:cs="Arial"/>
          <w:sz w:val="20"/>
          <w:szCs w:val="20"/>
          <w:lang w:val="af-ZA"/>
        </w:rPr>
        <w:t>Եթե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չի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բավարարում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Օրենքի</w:t>
      </w:r>
      <w:r w:rsidRPr="00631CF5">
        <w:rPr>
          <w:rFonts w:ascii="GHEA Grapalat" w:eastAsia="Times New Roman" w:hAnsi="GHEA Grapalat" w:cs="Sylfaen"/>
          <w:sz w:val="20"/>
          <w:szCs w:val="20"/>
          <w:lang w:val="af-ZA"/>
        </w:rPr>
        <w:t xml:space="preserve"> 50-</w:t>
      </w:r>
      <w:r w:rsidRPr="00631CF5">
        <w:rPr>
          <w:rFonts w:ascii="Arial" w:eastAsia="Times New Roman" w:hAnsi="Arial" w:cs="Arial"/>
          <w:sz w:val="20"/>
          <w:szCs w:val="20"/>
          <w:lang w:val="af-ZA"/>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հոդվածով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պահանջներին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ապա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ստանալուն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այդ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գրությամբ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տեղեկացնում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նրան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տալով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օր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ժամկետ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արձանագրված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թերությունները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վերացնելու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համար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Գրությունը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ելքագրվելու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օրը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դրա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բնօրինակից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արտատպված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սկանավորված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տարբերակը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ուղարկում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նաև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բողոքում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էլեկտրոնային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փոստի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հասցեին</w:t>
      </w:r>
      <w:r w:rsidRPr="00631CF5">
        <w:rPr>
          <w:rFonts w:ascii="GHEA Grapalat" w:eastAsia="Times New Roman" w:hAnsi="GHEA Grapalat" w:cs="Sylfaen"/>
          <w:sz w:val="20"/>
          <w:szCs w:val="20"/>
          <w:lang w:val="af-ZA"/>
        </w:rPr>
        <w:t xml:space="preserve">: </w:t>
      </w:r>
      <w:bookmarkEnd w:id="10"/>
      <w:r w:rsidRPr="00631CF5">
        <w:rPr>
          <w:rFonts w:ascii="Arial" w:eastAsia="Times New Roman" w:hAnsi="Arial" w:cs="Arial"/>
          <w:sz w:val="20"/>
          <w:szCs w:val="20"/>
        </w:rPr>
        <w:t>Ընդ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եթե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հրավերի</w:t>
      </w:r>
      <w:r w:rsidRPr="00631CF5">
        <w:rPr>
          <w:rFonts w:ascii="GHEA Grapalat" w:eastAsia="Times New Roman" w:hAnsi="GHEA Grapalat" w:cs="Sylfaen"/>
          <w:sz w:val="20"/>
          <w:szCs w:val="20"/>
          <w:lang w:val="af-ZA"/>
        </w:rPr>
        <w:t xml:space="preserve"> 1-</w:t>
      </w:r>
      <w:r w:rsidRPr="00631CF5">
        <w:rPr>
          <w:rFonts w:ascii="Arial" w:eastAsia="Times New Roman" w:hAnsi="Arial" w:cs="Arial"/>
          <w:sz w:val="20"/>
          <w:szCs w:val="20"/>
          <w:lang w:val="en-US"/>
        </w:rPr>
        <w:t>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մասի</w:t>
      </w:r>
      <w:r w:rsidRPr="00631CF5">
        <w:rPr>
          <w:rFonts w:ascii="GHEA Grapalat" w:eastAsia="Times New Roman" w:hAnsi="GHEA Grapalat" w:cs="Sylfaen"/>
          <w:sz w:val="20"/>
          <w:szCs w:val="20"/>
          <w:lang w:val="af-ZA"/>
        </w:rPr>
        <w:t xml:space="preserve"> 12.4 </w:t>
      </w:r>
      <w:r w:rsidRPr="00631CF5">
        <w:rPr>
          <w:rFonts w:ascii="Arial" w:eastAsia="Times New Roman" w:hAnsi="Arial" w:cs="Arial"/>
          <w:sz w:val="20"/>
          <w:szCs w:val="20"/>
        </w:rPr>
        <w:t>կետի</w:t>
      </w:r>
      <w:r w:rsidRPr="00631CF5">
        <w:rPr>
          <w:rFonts w:ascii="GHEA Grapalat" w:eastAsia="Times New Roman" w:hAnsi="GHEA Grapalat" w:cs="Sylfaen"/>
          <w:sz w:val="20"/>
          <w:szCs w:val="20"/>
          <w:lang w:val="af-ZA"/>
        </w:rPr>
        <w:t xml:space="preserve"> 2-</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ենթակետով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չի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բավարարել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Օրենքի</w:t>
      </w:r>
      <w:r w:rsidRPr="00631CF5">
        <w:rPr>
          <w:rFonts w:ascii="GHEA Grapalat" w:eastAsia="Times New Roman" w:hAnsi="GHEA Grapalat" w:cs="Sylfaen"/>
          <w:sz w:val="20"/>
          <w:szCs w:val="20"/>
          <w:lang w:val="af-ZA"/>
        </w:rPr>
        <w:t xml:space="preserve"> 50-</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հոդվածի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ապա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կետով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շտկված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ներկայացված</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12.9</w:t>
      </w:r>
      <w:bookmarkStart w:id="11" w:name="_Hlk9264833"/>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վարույթ</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մեկ</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հայտարարությունը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հայտարարության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մեջ</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նշվում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lastRenderedPageBreak/>
        <w:t>քննության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նպատակով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հրավիրվող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առցանց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հետևելու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համացանցային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հղումը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վարույթ</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արձանագրված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թերությունների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վերացման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հրավերի</w:t>
      </w:r>
      <w:r w:rsidRPr="00631CF5">
        <w:rPr>
          <w:rFonts w:ascii="GHEA Grapalat" w:eastAsia="Times New Roman" w:hAnsi="GHEA Grapalat" w:cs="Sylfaen"/>
          <w:sz w:val="20"/>
          <w:szCs w:val="20"/>
          <w:lang w:val="af-ZA"/>
        </w:rPr>
        <w:t xml:space="preserve"> 12.8 </w:t>
      </w:r>
      <w:r w:rsidRPr="00631CF5">
        <w:rPr>
          <w:rFonts w:ascii="Arial" w:eastAsia="Times New Roman" w:hAnsi="Arial" w:cs="Arial"/>
          <w:sz w:val="20"/>
          <w:szCs w:val="20"/>
        </w:rPr>
        <w:t>կետով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նախատեսված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լրանալու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իսկ</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թերությունները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տրամադրվելու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12.10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վարույթ</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դիմում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պատվիրատուին՝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գրավոր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դիրքորոշում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ինչպես</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անհրաժեշտ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կցելով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պատճենը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առկայության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դիրքորոշումը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փաստաթղթեր</w:t>
      </w:r>
      <w:r w:rsidRPr="00631CF5">
        <w:rPr>
          <w:rFonts w:ascii="Arial" w:eastAsia="Times New Roman" w:hAnsi="Arial" w:cs="Arial"/>
          <w:sz w:val="20"/>
          <w:szCs w:val="20"/>
          <w:lang w:val="en-US"/>
        </w:rPr>
        <w:t>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w:t>
      </w:r>
      <w:r w:rsidRPr="00631CF5">
        <w:rPr>
          <w:rFonts w:ascii="Arial" w:eastAsia="Times New Roman" w:hAnsi="Arial" w:cs="Arial"/>
          <w:sz w:val="20"/>
          <w:szCs w:val="20"/>
        </w:rPr>
        <w:t>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գրավոր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բնօրինակից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արտատպված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սկանավորված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ձևով</w:t>
      </w:r>
      <w:r w:rsidRPr="00631CF5">
        <w:rPr>
          <w:rFonts w:ascii="Arial" w:eastAsia="Times New Roman" w:hAnsi="Arial" w:cs="Arial"/>
          <w:sz w:val="20"/>
          <w:szCs w:val="20"/>
          <w:lang w:val="en-US"/>
        </w:rPr>
        <w:t>՝</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հրավերի</w:t>
      </w:r>
      <w:r w:rsidRPr="00631CF5">
        <w:rPr>
          <w:rFonts w:ascii="GHEA Grapalat" w:eastAsia="Times New Roman" w:hAnsi="GHEA Grapalat" w:cs="Sylfaen"/>
          <w:sz w:val="20"/>
          <w:szCs w:val="20"/>
          <w:lang w:val="af-ZA"/>
        </w:rPr>
        <w:t xml:space="preserve"> 12.5 </w:t>
      </w:r>
      <w:r w:rsidRPr="00631CF5">
        <w:rPr>
          <w:rFonts w:ascii="Arial" w:eastAsia="Times New Roman" w:hAnsi="Arial" w:cs="Arial"/>
          <w:sz w:val="20"/>
          <w:szCs w:val="20"/>
          <w:lang w:val="en-US"/>
        </w:rPr>
        <w:t>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էլեկտրոնային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փոստին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ուղարկվելու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միջոցով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կետում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փաստաթղթերը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w:t>
      </w:r>
      <w:r w:rsidRPr="00631CF5">
        <w:rPr>
          <w:rFonts w:ascii="Arial" w:eastAsia="Times New Roman" w:hAnsi="Arial" w:cs="Arial"/>
          <w:sz w:val="20"/>
          <w:szCs w:val="20"/>
        </w:rPr>
        <w:t>ատվիրատուն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ստանալու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w:t>
      </w:r>
    </w:p>
    <w:bookmarkEnd w:id="11"/>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12.11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այնպիսի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ընթացակարգով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համաձայն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ներգրավված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բոլոր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կողմերն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ունենան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լինելու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նպատակով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հրավիրված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իրենց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տեսակետները։</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12.12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քննությունն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իրականացվում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վարույթն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ոչ</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ուշ</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քսան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օրացուցային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Նշված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երկարաձգվել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մեկ</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մինչև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տասն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w:t>
      </w:r>
      <w:r w:rsidRPr="00631CF5">
        <w:rPr>
          <w:rFonts w:ascii="Arial" w:eastAsia="Times New Roman" w:hAnsi="Arial" w:cs="Arial"/>
          <w:sz w:val="20"/>
          <w:szCs w:val="20"/>
          <w:lang w:val="en-US"/>
        </w:rPr>
        <w:t>ա</w:t>
      </w:r>
      <w:r w:rsidRPr="00631CF5">
        <w:rPr>
          <w:rFonts w:ascii="Arial" w:eastAsia="Times New Roman" w:hAnsi="Arial" w:cs="Arial"/>
          <w:sz w:val="20"/>
          <w:szCs w:val="20"/>
        </w:rPr>
        <w:t>ցուցային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w:t>
      </w:r>
      <w:r w:rsidRPr="00631CF5">
        <w:rPr>
          <w:rFonts w:ascii="Arial" w:eastAsia="Times New Roman" w:hAnsi="Arial" w:cs="Arial"/>
          <w:sz w:val="20"/>
          <w:szCs w:val="20"/>
        </w:rPr>
        <w:t>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պատճառաբանված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միջանկյալ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որոշմամբ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միջանկյալ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w:t>
      </w:r>
      <w:r w:rsidRPr="00631CF5">
        <w:rPr>
          <w:rFonts w:ascii="Arial" w:eastAsia="Times New Roman" w:hAnsi="Arial" w:cs="Arial"/>
          <w:sz w:val="20"/>
          <w:szCs w:val="20"/>
        </w:rPr>
        <w:t>նձն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ապահովում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դրա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համապատասխան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հայտարարության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տեղեկագրում</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իրավապարտադիր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փոփոխվել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վերացվել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թվում՝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մասնակի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դատարանի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կողմից</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12.13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 </w:t>
      </w:r>
      <w:r w:rsidRPr="00631CF5">
        <w:rPr>
          <w:rFonts w:ascii="Arial" w:eastAsia="Times New Roman" w:hAnsi="Arial" w:cs="Arial"/>
          <w:sz w:val="20"/>
          <w:szCs w:val="20"/>
          <w:lang w:val="en-US"/>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ունի</w:t>
      </w:r>
      <w:r w:rsidRPr="00631CF5" w:rsidDel="00B90C4B">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գործողությունների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անգործության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ընդունելու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հետևյալ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որոշումները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Arial" w:eastAsia="Times New Roman" w:hAnsi="Arial" w:cs="Arial"/>
          <w:sz w:val="20"/>
          <w:szCs w:val="20"/>
          <w:lang w:val="en-US"/>
        </w:rPr>
        <w:t>ա</w:t>
      </w:r>
      <w:r w:rsidRPr="00631CF5">
        <w:rPr>
          <w:rFonts w:ascii="GHEA Grapalat" w:eastAsia="Times New Roman" w:hAnsi="GHEA Grapalat" w:cs="Sylfaen"/>
          <w:sz w:val="20"/>
          <w:szCs w:val="20"/>
          <w:lang w:val="af-ZA"/>
        </w:rPr>
        <w:t xml:space="preserve">. </w:t>
      </w:r>
      <w:proofErr w:type="gramStart"/>
      <w:r w:rsidRPr="00631CF5">
        <w:rPr>
          <w:rFonts w:ascii="Arial" w:eastAsia="Times New Roman" w:hAnsi="Arial" w:cs="Arial"/>
          <w:sz w:val="20"/>
          <w:szCs w:val="20"/>
          <w:lang w:val="en-US"/>
        </w:rPr>
        <w:t>արգելելու</w:t>
      </w:r>
      <w:proofErr w:type="gramEnd"/>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կատարել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որոշակի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գործողություններ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ընդունել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որոշումներ</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lang w:val="af-ZA"/>
        </w:rPr>
        <w:t xml:space="preserve">. </w:t>
      </w:r>
      <w:proofErr w:type="gramStart"/>
      <w:r w:rsidRPr="00631CF5">
        <w:rPr>
          <w:rFonts w:ascii="Arial" w:eastAsia="Times New Roman" w:hAnsi="Arial" w:cs="Arial"/>
          <w:sz w:val="20"/>
          <w:szCs w:val="20"/>
          <w:lang w:val="en-US"/>
        </w:rPr>
        <w:t>պարտավորեցնելու</w:t>
      </w:r>
      <w:proofErr w:type="gramEnd"/>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ընդունել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համապատասխան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որոշումներ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ներառյալ՝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չկայացած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հայտարարելու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ընթացակարգը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բացառությամբ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պայմանագիրը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անվավեր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ճանաչելու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որոշման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2) </w:t>
      </w:r>
      <w:r w:rsidRPr="00631CF5">
        <w:rPr>
          <w:rFonts w:ascii="Arial" w:eastAsia="Times New Roman" w:hAnsi="Arial" w:cs="Arial"/>
          <w:sz w:val="20"/>
          <w:szCs w:val="20"/>
          <w:lang w:val="en-US"/>
        </w:rPr>
        <w:t>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կայացնում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մասնակցին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գործընթացին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մասնակցելու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չունեցող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մասնակիցների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ցուցակում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ներառելու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մասին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3) </w:t>
      </w:r>
      <w:r w:rsidRPr="00631CF5">
        <w:rPr>
          <w:rFonts w:ascii="Arial" w:eastAsia="Times New Roman" w:hAnsi="Arial" w:cs="Arial"/>
          <w:sz w:val="20"/>
          <w:szCs w:val="20"/>
          <w:lang w:val="en-US"/>
        </w:rPr>
        <w:t>հաշվառում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ընդունված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որոշումները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դրանց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կատարման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նկատմամբ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իրականացնում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հսկողություն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12.14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կողմից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բավարարվելու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պ</w:t>
      </w:r>
      <w:r w:rsidRPr="00631CF5">
        <w:rPr>
          <w:rFonts w:ascii="Arial" w:eastAsia="Times New Roman" w:hAnsi="Arial" w:cs="Arial"/>
          <w:sz w:val="20"/>
          <w:szCs w:val="20"/>
        </w:rPr>
        <w:t>ատվիրատուն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պատասխանատվություն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պատճառված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կարգով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հիմնավորված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վնասի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հատուցման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համար։</w:t>
      </w:r>
    </w:p>
    <w:p w:rsidR="00BB1514" w:rsidRPr="00631CF5" w:rsidRDefault="00BB1514" w:rsidP="00BB1514">
      <w:pPr>
        <w:shd w:val="clear" w:color="auto" w:fill="FFFFFF"/>
        <w:spacing w:after="0" w:line="240" w:lineRule="auto"/>
        <w:ind w:firstLine="567"/>
        <w:jc w:val="both"/>
        <w:rPr>
          <w:rFonts w:ascii="GHEA Grapalat" w:eastAsia="Times New Roman" w:hAnsi="GHEA Grapalat" w:cs="Times New Roman"/>
          <w:color w:val="000000"/>
          <w:sz w:val="21"/>
          <w:szCs w:val="21"/>
          <w:lang w:val="af-ZA"/>
        </w:rPr>
      </w:pPr>
      <w:r w:rsidRPr="00631CF5">
        <w:rPr>
          <w:rFonts w:ascii="GHEA Grapalat" w:eastAsia="Times New Roman" w:hAnsi="GHEA Grapalat" w:cs="Sylfaen"/>
          <w:sz w:val="20"/>
          <w:szCs w:val="20"/>
          <w:lang w:val="af-ZA"/>
        </w:rPr>
        <w:t xml:space="preserve">12.15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բաց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հանրության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համար</w:t>
      </w:r>
      <w:r w:rsidRPr="00631CF5">
        <w:rPr>
          <w:rFonts w:ascii="GHEA Grapalat" w:eastAsia="Times New Roman" w:hAnsi="GHEA Grapalat" w:cs="Sylfaen"/>
          <w:sz w:val="20"/>
          <w:szCs w:val="20"/>
          <w:lang w:val="af-ZA"/>
        </w:rPr>
        <w:t xml:space="preserve">: </w:t>
      </w:r>
      <w:bookmarkStart w:id="12" w:name="_Hlk9265079"/>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քննությունն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իրականացվում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միջոցով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ձայնագրվում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մեկտեղ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Ձայնագրման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անհնարինության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սղագրվում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Նիստերը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առցանց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հեռարձակվում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համացանցում</w:t>
      </w:r>
      <w:r w:rsidRPr="00631CF5">
        <w:rPr>
          <w:rFonts w:ascii="GHEA Grapalat" w:eastAsia="Times New Roman" w:hAnsi="GHEA Grapalat" w:cs="Sylfaen"/>
          <w:sz w:val="20"/>
          <w:szCs w:val="20"/>
          <w:lang w:val="af-ZA"/>
        </w:rPr>
        <w:t>:</w:t>
      </w:r>
    </w:p>
    <w:bookmarkEnd w:id="12"/>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sidDel="00714C96">
        <w:rPr>
          <w:rFonts w:ascii="GHEA Grapalat" w:eastAsia="Times New Roman" w:hAnsi="GHEA Grapalat" w:cs="Sylfaen"/>
          <w:sz w:val="20"/>
          <w:szCs w:val="20"/>
          <w:lang w:val="af-ZA"/>
        </w:rPr>
        <w:t xml:space="preserve"> </w:t>
      </w:r>
      <w:r w:rsidRPr="00631CF5">
        <w:rPr>
          <w:rFonts w:ascii="GHEA Grapalat" w:eastAsia="Times New Roman" w:hAnsi="GHEA Grapalat" w:cs="Sylfaen"/>
          <w:sz w:val="20"/>
          <w:szCs w:val="20"/>
          <w:lang w:val="af-ZA"/>
        </w:rPr>
        <w:t xml:space="preserve">12.16 </w:t>
      </w:r>
      <w:r w:rsidRPr="00631CF5">
        <w:rPr>
          <w:rFonts w:ascii="Arial" w:eastAsia="Times New Roman" w:hAnsi="Arial" w:cs="Arial"/>
          <w:sz w:val="20"/>
          <w:szCs w:val="20"/>
        </w:rPr>
        <w:t>Յուրաքանչյուր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շահերը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խախտվել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խախտվել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հիմք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ծառայած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գործողությունների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արդյունքում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մասնակցելու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ընթացակարգին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մինչև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վերաբերյալ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ժամկետը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ներկայացնելով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Օրենքի</w:t>
      </w:r>
      <w:r w:rsidRPr="00631CF5">
        <w:rPr>
          <w:rFonts w:ascii="GHEA Grapalat" w:eastAsia="Times New Roman" w:hAnsi="GHEA Grapalat" w:cs="Sylfaen"/>
          <w:sz w:val="20"/>
          <w:szCs w:val="20"/>
          <w:lang w:val="af-ZA"/>
        </w:rPr>
        <w:t xml:space="preserve"> 50-</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հոդվածի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համաձայն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բողոքարկման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ընթացակարգին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չմասնակցած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զրկվում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իրավունքից։</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12.17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երկու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ընթացքում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տեղեկագրում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նշելով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հրապարակման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af-ZA"/>
        </w:rPr>
        <w:t>ամսաթիվը</w:t>
      </w:r>
      <w:r w:rsidRPr="00631CF5">
        <w:rPr>
          <w:rFonts w:ascii="Arial" w:eastAsia="Times New Roman" w:hAnsi="Arial" w:cs="Arial"/>
          <w:sz w:val="20"/>
          <w:szCs w:val="20"/>
        </w:rPr>
        <w:t>։</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lastRenderedPageBreak/>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ուժի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մեջ</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մտնում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w:t>
      </w:r>
      <w:r w:rsidRPr="00631CF5">
        <w:rPr>
          <w:rFonts w:ascii="Arial" w:eastAsia="Times New Roman" w:hAnsi="Arial" w:cs="Arial"/>
          <w:sz w:val="20"/>
          <w:szCs w:val="20"/>
          <w:lang w:val="en-US"/>
        </w:rPr>
        <w:t>կ</w:t>
      </w:r>
      <w:r w:rsidRPr="00631CF5">
        <w:rPr>
          <w:rFonts w:ascii="Arial" w:eastAsia="Times New Roman" w:hAnsi="Arial" w:cs="Arial"/>
          <w:sz w:val="20"/>
          <w:szCs w:val="20"/>
        </w:rPr>
        <w:t>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հրապարակելուն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12.18 </w:t>
      </w:r>
      <w:r w:rsidRPr="00631CF5">
        <w:rPr>
          <w:rFonts w:ascii="Arial" w:eastAsia="Times New Roman" w:hAnsi="Arial" w:cs="Arial"/>
          <w:sz w:val="20"/>
          <w:szCs w:val="20"/>
        </w:rPr>
        <w:t>Յուրաքանչյուր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շահագրգռված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կոնկրետ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գործարքի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կնքման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հարցում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վնասներ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կրել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հանձնաժողովի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կատարած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գործողության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անգործության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հետևանքով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իրավունք</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դատական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կարգով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պահանջելու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վնասների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փոխհատուցում։</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t xml:space="preserve">12.19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ինքնաբերաբար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կասեցնում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գործընթացը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Օ</w:t>
      </w:r>
      <w:r w:rsidRPr="00631CF5">
        <w:rPr>
          <w:rFonts w:ascii="Arial" w:eastAsia="Times New Roman" w:hAnsi="Arial" w:cs="Arial"/>
          <w:sz w:val="20"/>
          <w:szCs w:val="20"/>
        </w:rPr>
        <w:t>րենքի</w:t>
      </w:r>
      <w:r w:rsidRPr="00631CF5">
        <w:rPr>
          <w:rFonts w:ascii="GHEA Grapalat" w:eastAsia="Times New Roman" w:hAnsi="GHEA Grapalat" w:cs="Sylfaen"/>
          <w:sz w:val="20"/>
          <w:szCs w:val="20"/>
          <w:lang w:val="af-ZA"/>
        </w:rPr>
        <w:t xml:space="preserve"> 50-</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հոդվածի</w:t>
      </w:r>
      <w:r w:rsidRPr="00631CF5">
        <w:rPr>
          <w:rFonts w:ascii="GHEA Grapalat" w:eastAsia="Times New Roman" w:hAnsi="GHEA Grapalat" w:cs="Sylfaen"/>
          <w:sz w:val="20"/>
          <w:szCs w:val="20"/>
          <w:lang w:val="af-ZA"/>
        </w:rPr>
        <w:t xml:space="preserve"> 9-</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նախատեսված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հայտարարությունը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հրապարակվելու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մինչև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քննության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արդյունքներով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ընդունված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ուժի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մեջ</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մտնելու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0"/>
          <w:lang w:val="af-ZA"/>
        </w:rPr>
      </w:pPr>
      <w:r w:rsidRPr="00631CF5">
        <w:rPr>
          <w:rFonts w:ascii="Arial" w:eastAsia="Times New Roman" w:hAnsi="Arial" w:cs="Arial"/>
          <w:sz w:val="20"/>
          <w:szCs w:val="20"/>
        </w:rPr>
        <w:t>Օրենքի</w:t>
      </w:r>
      <w:r w:rsidRPr="00631CF5">
        <w:rPr>
          <w:rFonts w:ascii="GHEA Grapalat" w:eastAsia="Times New Roman" w:hAnsi="GHEA Grapalat" w:cs="Sylfaen"/>
          <w:sz w:val="20"/>
          <w:szCs w:val="20"/>
          <w:lang w:val="af-ZA"/>
        </w:rPr>
        <w:t xml:space="preserve"> 51-</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հոդվածի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համաձայն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ա</w:t>
      </w:r>
      <w:r w:rsidRPr="00631CF5">
        <w:rPr>
          <w:rFonts w:ascii="Arial" w:eastAsia="Times New Roman" w:hAnsi="Arial" w:cs="Arial"/>
          <w:sz w:val="20"/>
          <w:szCs w:val="20"/>
        </w:rPr>
        <w:t>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գործընթացի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կասեցումը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եթե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օրենքի</w:t>
      </w:r>
      <w:r w:rsidRPr="00631CF5">
        <w:rPr>
          <w:rFonts w:ascii="GHEA Grapalat" w:eastAsia="Times New Roman" w:hAnsi="GHEA Grapalat" w:cs="Sylfaen"/>
          <w:sz w:val="20"/>
          <w:szCs w:val="20"/>
          <w:lang w:val="af-ZA"/>
        </w:rPr>
        <w:t xml:space="preserve"> 2-</w:t>
      </w:r>
      <w:r w:rsidRPr="00631CF5">
        <w:rPr>
          <w:rFonts w:ascii="Arial" w:eastAsia="Times New Roman" w:hAnsi="Arial" w:cs="Arial"/>
          <w:sz w:val="20"/>
          <w:szCs w:val="20"/>
        </w:rPr>
        <w:t>րդ</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հոդվածի</w:t>
      </w:r>
      <w:r w:rsidRPr="00631CF5">
        <w:rPr>
          <w:rFonts w:ascii="GHEA Grapalat" w:eastAsia="Times New Roman" w:hAnsi="GHEA Grapalat" w:cs="Sylfaen"/>
          <w:sz w:val="20"/>
          <w:szCs w:val="20"/>
          <w:lang w:val="af-ZA"/>
        </w:rPr>
        <w:t xml:space="preserve"> 1-</w:t>
      </w:r>
      <w:r w:rsidRPr="00631CF5">
        <w:rPr>
          <w:rFonts w:ascii="Arial" w:eastAsia="Times New Roman" w:hAnsi="Arial" w:cs="Arial"/>
          <w:sz w:val="20"/>
          <w:szCs w:val="20"/>
        </w:rPr>
        <w:t>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մասով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մարմինների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ղեկավարները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իսկ</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իրավաբանական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անձանց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դեպքում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գործադիր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մարմնի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ղեկավարը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գրավոր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հայտնում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հանրային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պաշտպանության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ազգային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անվտանգության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շահերից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ելնելով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անհրաժեշտ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շարունակել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գործընթացը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Sylfaen"/>
          <w:b/>
          <w:sz w:val="20"/>
          <w:szCs w:val="20"/>
          <w:lang w:val="es-ES"/>
        </w:rPr>
      </w:pP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որոշմամբ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կասեցումը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կարող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հանվել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եթե</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w:t>
      </w:r>
      <w:r w:rsidRPr="00631CF5">
        <w:rPr>
          <w:rFonts w:ascii="Arial" w:eastAsia="Times New Roman" w:hAnsi="Arial" w:cs="Arial"/>
          <w:sz w:val="20"/>
          <w:szCs w:val="20"/>
        </w:rPr>
        <w:t>ատվիրատուի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ներկայացրած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հիմնավորումների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համաձայն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հանրային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պաշտպանության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ազգային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անվտանգության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շահերից</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ելնելով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անհրաժեշտ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շարունակել</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գործընթացը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կետ</w:t>
      </w:r>
      <w:r w:rsidRPr="00631CF5">
        <w:rPr>
          <w:rFonts w:ascii="Arial" w:eastAsia="Times New Roman" w:hAnsi="Arial" w:cs="Arial"/>
          <w:sz w:val="20"/>
          <w:szCs w:val="20"/>
        </w:rPr>
        <w:t>ով</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նախատեսված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որոշումը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գնումների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հետ</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կապված</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բողոքներ</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քննող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անձը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հրապարակում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տեղեկագրում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կայացնելու</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օրվան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հաջորդող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աշխատանքային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rPr>
        <w:t>օրը</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center"/>
        <w:rPr>
          <w:rFonts w:ascii="GHEA Grapalat" w:eastAsia="Times New Roman" w:hAnsi="GHEA Grapalat" w:cs="Sylfaen"/>
          <w:b/>
          <w:sz w:val="24"/>
          <w:lang w:val="es-ES"/>
        </w:rPr>
      </w:pPr>
    </w:p>
    <w:p w:rsidR="00BB1514" w:rsidRPr="00631CF5" w:rsidRDefault="00BB1514" w:rsidP="00BB1514">
      <w:pPr>
        <w:spacing w:after="0" w:line="240" w:lineRule="auto"/>
        <w:ind w:firstLine="567"/>
        <w:jc w:val="center"/>
        <w:rPr>
          <w:rFonts w:ascii="GHEA Grapalat" w:eastAsia="Times New Roman" w:hAnsi="GHEA Grapalat" w:cs="Sylfaen"/>
          <w:b/>
          <w:sz w:val="24"/>
          <w:lang w:val="es-ES"/>
        </w:rPr>
      </w:pPr>
    </w:p>
    <w:p w:rsidR="00BB1514" w:rsidRPr="00631CF5" w:rsidRDefault="00BB1514" w:rsidP="00BB1514">
      <w:pPr>
        <w:spacing w:after="0" w:line="240" w:lineRule="auto"/>
        <w:ind w:firstLine="567"/>
        <w:jc w:val="center"/>
        <w:rPr>
          <w:rFonts w:ascii="GHEA Grapalat" w:eastAsia="Times New Roman" w:hAnsi="GHEA Grapalat" w:cs="Times New Roman"/>
          <w:b/>
          <w:sz w:val="24"/>
          <w:lang w:val="af-ZA"/>
        </w:rPr>
      </w:pPr>
      <w:r w:rsidRPr="00631CF5">
        <w:rPr>
          <w:rFonts w:ascii="GHEA Grapalat" w:eastAsia="Times New Roman" w:hAnsi="GHEA Grapalat" w:cs="Sylfaen"/>
          <w:b/>
          <w:sz w:val="24"/>
          <w:lang w:val="es-ES"/>
        </w:rPr>
        <w:br w:type="page"/>
      </w:r>
      <w:r w:rsidRPr="00631CF5">
        <w:rPr>
          <w:rFonts w:ascii="Arial" w:eastAsia="Times New Roman" w:hAnsi="Arial" w:cs="Arial"/>
          <w:b/>
          <w:sz w:val="24"/>
          <w:lang w:val="es-ES"/>
        </w:rPr>
        <w:lastRenderedPageBreak/>
        <w:t>ՄԱՍ</w:t>
      </w:r>
      <w:r w:rsidRPr="00631CF5">
        <w:rPr>
          <w:rFonts w:ascii="GHEA Grapalat" w:eastAsia="Times New Roman" w:hAnsi="GHEA Grapalat" w:cs="Times New Roman"/>
          <w:b/>
          <w:sz w:val="24"/>
          <w:lang w:val="af-ZA"/>
        </w:rPr>
        <w:t xml:space="preserve">  II</w:t>
      </w:r>
    </w:p>
    <w:p w:rsidR="00BB1514" w:rsidRPr="00631CF5" w:rsidRDefault="00BB1514" w:rsidP="00BB1514">
      <w:pPr>
        <w:spacing w:after="120" w:line="240" w:lineRule="auto"/>
        <w:ind w:right="-7"/>
        <w:jc w:val="center"/>
        <w:rPr>
          <w:rFonts w:ascii="GHEA Grapalat" w:eastAsia="Times New Roman" w:hAnsi="GHEA Grapalat" w:cs="Times New Roman"/>
          <w:b/>
          <w:sz w:val="24"/>
          <w:lang w:val="af-ZA"/>
        </w:rPr>
      </w:pPr>
      <w:r w:rsidRPr="00631CF5">
        <w:rPr>
          <w:rFonts w:ascii="Arial" w:eastAsia="Times New Roman" w:hAnsi="Arial" w:cs="Arial"/>
          <w:b/>
          <w:sz w:val="24"/>
          <w:lang w:val="es-ES"/>
        </w:rPr>
        <w:t>Հ</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Ր</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Ա</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Հ</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Ա</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Ն</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Գ</w:t>
      </w:r>
    </w:p>
    <w:p w:rsidR="00BB1514" w:rsidRPr="00631CF5" w:rsidRDefault="00BB1514" w:rsidP="00BB1514">
      <w:pPr>
        <w:spacing w:after="120" w:line="240" w:lineRule="auto"/>
        <w:ind w:right="-7"/>
        <w:jc w:val="center"/>
        <w:rPr>
          <w:rFonts w:ascii="GHEA Grapalat" w:eastAsia="Times New Roman" w:hAnsi="GHEA Grapalat" w:cs="Times New Roman"/>
          <w:b/>
          <w:sz w:val="24"/>
          <w:lang w:val="af-ZA"/>
        </w:rPr>
      </w:pPr>
      <w:r w:rsidRPr="00631CF5">
        <w:rPr>
          <w:rFonts w:ascii="Arial" w:eastAsia="Times New Roman" w:hAnsi="Arial" w:cs="Arial"/>
          <w:b/>
          <w:sz w:val="24"/>
        </w:rPr>
        <w:t>Գ</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Ն</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Ա</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Ն</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Շ</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Մ</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Ա</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Ն</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Հ</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Ա</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Ր</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Ց</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Մ</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Ա</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rPr>
        <w:t>Ն</w:t>
      </w:r>
      <w:r w:rsidRPr="00631CF5">
        <w:rPr>
          <w:rFonts w:ascii="GHEA Grapalat" w:eastAsia="Times New Roman" w:hAnsi="GHEA Grapalat" w:cs="Sylfaen"/>
          <w:b/>
          <w:sz w:val="24"/>
          <w:lang w:val="af-ZA"/>
        </w:rPr>
        <w:t xml:space="preserve"> </w:t>
      </w:r>
      <w:r w:rsidRPr="00631CF5">
        <w:rPr>
          <w:rFonts w:ascii="Arial" w:eastAsia="Times New Roman" w:hAnsi="Arial" w:cs="Arial"/>
          <w:b/>
          <w:sz w:val="24"/>
          <w:lang w:val="es-ES"/>
        </w:rPr>
        <w:t>Հ</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Ա</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Յ</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Տ</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Ը</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Պ</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Ա</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Տ</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Ր</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Ա</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Ս</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Տ</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Ե</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Լ</w:t>
      </w:r>
      <w:r w:rsidRPr="00631CF5">
        <w:rPr>
          <w:rFonts w:ascii="GHEA Grapalat" w:eastAsia="Times New Roman" w:hAnsi="GHEA Grapalat" w:cs="Times New Roman"/>
          <w:b/>
          <w:sz w:val="24"/>
          <w:lang w:val="af-ZA"/>
        </w:rPr>
        <w:t xml:space="preserve"> </w:t>
      </w:r>
      <w:r w:rsidRPr="00631CF5">
        <w:rPr>
          <w:rFonts w:ascii="Arial" w:eastAsia="Times New Roman" w:hAnsi="Arial" w:cs="Arial"/>
          <w:b/>
          <w:sz w:val="24"/>
          <w:lang w:val="es-ES"/>
        </w:rPr>
        <w:t>ՈՒ</w:t>
      </w:r>
    </w:p>
    <w:p w:rsidR="00BB1514" w:rsidRPr="00631CF5" w:rsidRDefault="00BB1514" w:rsidP="00BB1514">
      <w:pPr>
        <w:spacing w:after="0" w:line="240" w:lineRule="auto"/>
        <w:ind w:firstLine="567"/>
        <w:jc w:val="center"/>
        <w:rPr>
          <w:rFonts w:ascii="GHEA Grapalat" w:eastAsia="Times New Roman" w:hAnsi="GHEA Grapalat" w:cs="Times New Roman"/>
          <w:sz w:val="24"/>
          <w:lang w:val="af-ZA"/>
        </w:rPr>
      </w:pP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r w:rsidRPr="00631CF5">
        <w:rPr>
          <w:rFonts w:ascii="GHEA Grapalat" w:eastAsia="Times New Roman" w:hAnsi="GHEA Grapalat" w:cs="Times New Roman"/>
          <w:b/>
          <w:sz w:val="20"/>
          <w:szCs w:val="24"/>
          <w:lang w:val="af-ZA"/>
        </w:rPr>
        <w:t xml:space="preserve">1. </w:t>
      </w:r>
      <w:r w:rsidRPr="00631CF5">
        <w:rPr>
          <w:rFonts w:ascii="Arial" w:eastAsia="Times New Roman" w:hAnsi="Arial" w:cs="Arial"/>
          <w:b/>
          <w:sz w:val="20"/>
          <w:szCs w:val="24"/>
          <w:lang w:val="es-ES"/>
        </w:rPr>
        <w:t>ԸՆԴՀԱՆՈՒՐ</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es-ES"/>
        </w:rPr>
        <w:t>ԴՐՈՒՅԹՆԵՐ</w:t>
      </w:r>
    </w:p>
    <w:p w:rsidR="00BB1514" w:rsidRPr="00631CF5" w:rsidRDefault="00BB1514" w:rsidP="00BB1514">
      <w:pPr>
        <w:spacing w:after="0" w:line="240" w:lineRule="auto"/>
        <w:ind w:firstLine="567"/>
        <w:jc w:val="both"/>
        <w:rPr>
          <w:rFonts w:ascii="GHEA Grapalat" w:eastAsia="Times New Roman" w:hAnsi="GHEA Grapalat" w:cs="Times New Roman"/>
          <w:sz w:val="24"/>
          <w:lang w:val="af-ZA"/>
        </w:rPr>
      </w:pPr>
      <w:r w:rsidRPr="00631CF5">
        <w:rPr>
          <w:rFonts w:ascii="GHEA Grapalat" w:eastAsia="Times New Roman" w:hAnsi="GHEA Grapalat" w:cs="Times New Roman"/>
          <w:sz w:val="24"/>
          <w:lang w:val="af-ZA"/>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1.1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հրահանգը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նպատակ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ունի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օժանդակել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ասնակիցներին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հայտը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պատրաստելիս։</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1.2 </w:t>
      </w:r>
      <w:r w:rsidRPr="00631CF5">
        <w:rPr>
          <w:rFonts w:ascii="Arial" w:eastAsia="Times New Roman" w:hAnsi="Arial" w:cs="Arial"/>
          <w:sz w:val="20"/>
          <w:szCs w:val="24"/>
        </w:rPr>
        <w:t>Նպատակահարմարության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դեպքում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մ</w:t>
      </w:r>
      <w:r w:rsidRPr="00631CF5">
        <w:rPr>
          <w:rFonts w:ascii="Arial" w:eastAsia="Times New Roman" w:hAnsi="Arial" w:cs="Arial"/>
          <w:sz w:val="20"/>
          <w:szCs w:val="24"/>
        </w:rPr>
        <w:t>ասնակիցը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տեղեկությունները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ներկայացնել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սույն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հրահանգով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առաջարկվող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ձևերից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տարբերվող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ձևերով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պահպանելով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վավերապայմանները։</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1.3 </w:t>
      </w:r>
      <w:r w:rsidRPr="00631CF5">
        <w:rPr>
          <w:rFonts w:ascii="Arial" w:eastAsia="Times New Roman" w:hAnsi="Arial" w:cs="Arial"/>
          <w:sz w:val="20"/>
          <w:szCs w:val="24"/>
        </w:rPr>
        <w:t>Հայտերը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հայերենից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բացի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նաև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անգլերեն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ռուսերեն։</w:t>
      </w:r>
      <w:r w:rsidRPr="00631CF5">
        <w:rPr>
          <w:rFonts w:ascii="GHEA Grapalat" w:eastAsia="Times New Roman" w:hAnsi="GHEA Grapalat" w:cs="Sylfaen"/>
          <w:sz w:val="20"/>
          <w:szCs w:val="24"/>
          <w:lang w:val="af-ZA"/>
        </w:rPr>
        <w:t xml:space="preserve"> </w:t>
      </w:r>
    </w:p>
    <w:p w:rsidR="00BB1514" w:rsidRPr="00631CF5" w:rsidRDefault="00BB1514" w:rsidP="00BB1514">
      <w:pPr>
        <w:spacing w:after="0" w:line="240" w:lineRule="auto"/>
        <w:jc w:val="center"/>
        <w:rPr>
          <w:rFonts w:ascii="GHEA Grapalat" w:eastAsia="Times New Roman" w:hAnsi="GHEA Grapalat" w:cs="Times New Roman"/>
          <w:b/>
          <w:sz w:val="24"/>
          <w:lang w:val="af-ZA"/>
        </w:rPr>
      </w:pPr>
    </w:p>
    <w:p w:rsidR="00BB1514" w:rsidRPr="00631CF5" w:rsidRDefault="00BB1514" w:rsidP="00BB1514">
      <w:pPr>
        <w:spacing w:after="0" w:line="240" w:lineRule="auto"/>
        <w:jc w:val="center"/>
        <w:rPr>
          <w:rFonts w:ascii="GHEA Grapalat" w:eastAsia="Times New Roman" w:hAnsi="GHEA Grapalat" w:cs="Times New Roman"/>
          <w:b/>
          <w:sz w:val="20"/>
          <w:szCs w:val="24"/>
          <w:lang w:val="af-ZA"/>
        </w:rPr>
      </w:pPr>
      <w:r w:rsidRPr="00631CF5">
        <w:rPr>
          <w:rFonts w:ascii="GHEA Grapalat" w:eastAsia="Times New Roman" w:hAnsi="GHEA Grapalat" w:cs="Times New Roman"/>
          <w:b/>
          <w:sz w:val="20"/>
          <w:szCs w:val="24"/>
          <w:lang w:val="af-ZA"/>
        </w:rPr>
        <w:t xml:space="preserve">2. </w:t>
      </w:r>
      <w:r w:rsidRPr="00631CF5">
        <w:rPr>
          <w:rFonts w:ascii="Arial" w:eastAsia="Times New Roman" w:hAnsi="Arial" w:cs="Arial"/>
          <w:b/>
          <w:sz w:val="20"/>
          <w:szCs w:val="24"/>
          <w:lang w:val="es-ES"/>
        </w:rPr>
        <w:t>ԸՆԹԱՑԱԿԱՐԳԻ</w:t>
      </w:r>
      <w:r w:rsidRPr="00631CF5">
        <w:rPr>
          <w:rFonts w:ascii="GHEA Grapalat" w:eastAsia="Times New Roman" w:hAnsi="GHEA Grapalat" w:cs="Times New Roman"/>
          <w:b/>
          <w:sz w:val="20"/>
          <w:szCs w:val="24"/>
          <w:lang w:val="af-ZA"/>
        </w:rPr>
        <w:t xml:space="preserve"> </w:t>
      </w:r>
      <w:r w:rsidRPr="00631CF5">
        <w:rPr>
          <w:rFonts w:ascii="Arial" w:eastAsia="Times New Roman" w:hAnsi="Arial" w:cs="Arial"/>
          <w:b/>
          <w:sz w:val="20"/>
          <w:szCs w:val="24"/>
          <w:lang w:val="es-ES"/>
        </w:rPr>
        <w:t>ՀԱՅՏԸ</w:t>
      </w:r>
    </w:p>
    <w:p w:rsidR="00BB1514" w:rsidRPr="00631CF5" w:rsidRDefault="00BB1514" w:rsidP="00BB1514">
      <w:pPr>
        <w:spacing w:after="0" w:line="240" w:lineRule="auto"/>
        <w:ind w:firstLine="720"/>
        <w:jc w:val="center"/>
        <w:rPr>
          <w:rFonts w:ascii="GHEA Grapalat" w:eastAsia="Times New Roman" w:hAnsi="GHEA Grapalat" w:cs="Times New Roman"/>
          <w:sz w:val="24"/>
          <w:lang w:val="af-ZA"/>
        </w:rPr>
      </w:pP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es-ES"/>
        </w:rPr>
      </w:pPr>
      <w:r w:rsidRPr="00631CF5">
        <w:rPr>
          <w:rFonts w:ascii="Arial" w:eastAsia="Times New Roman" w:hAnsi="Arial" w:cs="Arial"/>
          <w:sz w:val="20"/>
          <w:szCs w:val="20"/>
          <w:lang w:val="hy-AM"/>
        </w:rPr>
        <w:t>Ընթացակարգին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մասնակցելու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մ</w:t>
      </w:r>
      <w:r w:rsidRPr="00631CF5">
        <w:rPr>
          <w:rFonts w:ascii="Arial" w:eastAsia="Times New Roman" w:hAnsi="Arial" w:cs="Arial"/>
          <w:sz w:val="20"/>
          <w:szCs w:val="20"/>
          <w:lang w:val="hy-AM"/>
        </w:rPr>
        <w:t>ասնակիցը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հրավերի</w:t>
      </w:r>
      <w:r w:rsidRPr="00631CF5">
        <w:rPr>
          <w:rFonts w:ascii="GHEA Grapalat" w:eastAsia="Times New Roman" w:hAnsi="GHEA Grapalat" w:cs="Times New Roman"/>
          <w:sz w:val="20"/>
          <w:szCs w:val="20"/>
          <w:lang w:val="af-ZA"/>
        </w:rPr>
        <w:t xml:space="preserve"> 2-</w:t>
      </w:r>
      <w:r w:rsidRPr="00631CF5">
        <w:rPr>
          <w:rFonts w:ascii="Arial" w:eastAsia="Times New Roman" w:hAnsi="Arial" w:cs="Arial"/>
          <w:sz w:val="20"/>
          <w:szCs w:val="20"/>
          <w:lang w:val="en-US"/>
        </w:rPr>
        <w:t>րդ</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մասի</w:t>
      </w:r>
      <w:r w:rsidRPr="00631CF5">
        <w:rPr>
          <w:rFonts w:ascii="GHEA Grapalat" w:eastAsia="Times New Roman" w:hAnsi="GHEA Grapalat" w:cs="Times New Roman"/>
          <w:sz w:val="20"/>
          <w:szCs w:val="20"/>
          <w:lang w:val="af-ZA"/>
        </w:rPr>
        <w:t xml:space="preserve"> 3-</w:t>
      </w:r>
      <w:r w:rsidRPr="00631CF5">
        <w:rPr>
          <w:rFonts w:ascii="Arial" w:eastAsia="Times New Roman" w:hAnsi="Arial" w:cs="Arial"/>
          <w:sz w:val="20"/>
          <w:szCs w:val="20"/>
          <w:lang w:val="en-US"/>
        </w:rPr>
        <w:t>րդ</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բաժնով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կարգով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Հայտին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հրավերով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նախատեսված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համապատասխան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փաստաթղթեր</w:t>
      </w:r>
      <w:r w:rsidRPr="00631CF5">
        <w:rPr>
          <w:rFonts w:ascii="Arial" w:eastAsia="Times New Roman" w:hAnsi="Arial" w:cs="Arial"/>
          <w:sz w:val="20"/>
          <w:szCs w:val="20"/>
          <w:lang w:val="es-ES"/>
        </w:rPr>
        <w:t>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s-ES"/>
        </w:rPr>
        <w:t>տեղեկությունները</w:t>
      </w:r>
      <w:r w:rsidRPr="00631CF5">
        <w:rPr>
          <w:rFonts w:ascii="GHEA Grapalat" w:eastAsia="Times New Roman" w:hAnsi="GHEA Grapalat" w:cs="Times New Roman"/>
          <w:sz w:val="20"/>
          <w:szCs w:val="20"/>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Arial" w:eastAsia="Times New Roman" w:hAnsi="Arial" w:cs="Arial"/>
          <w:sz w:val="20"/>
          <w:szCs w:val="24"/>
          <w:lang w:val="en-US"/>
        </w:rPr>
        <w:t>Մասնակիցը</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հայտով</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ներկայացնում</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իր</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կողմից</w:t>
      </w:r>
      <w:r w:rsidRPr="00631CF5">
        <w:rPr>
          <w:rFonts w:ascii="GHEA Grapalat" w:eastAsia="Times New Roman" w:hAnsi="GHEA Grapalat" w:cs="Sylfaen"/>
          <w:sz w:val="20"/>
          <w:szCs w:val="24"/>
          <w:lang w:val="es-ES"/>
        </w:rPr>
        <w:t xml:space="preserve"> </w:t>
      </w:r>
      <w:r w:rsidRPr="00631CF5">
        <w:rPr>
          <w:rFonts w:ascii="Arial" w:eastAsia="Times New Roman" w:hAnsi="Arial" w:cs="Arial"/>
          <w:sz w:val="20"/>
          <w:szCs w:val="24"/>
          <w:lang w:val="en-US"/>
        </w:rPr>
        <w:t>հաստատված</w:t>
      </w:r>
      <w:r w:rsidRPr="00631CF5">
        <w:rPr>
          <w:rFonts w:ascii="GHEA Grapalat" w:eastAsia="Times New Roman" w:hAnsi="GHEA Grapalat" w:cs="Sylfaen"/>
          <w:sz w:val="20"/>
          <w:szCs w:val="24"/>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es-ES"/>
        </w:rPr>
      </w:pPr>
      <w:r w:rsidRPr="00631CF5">
        <w:rPr>
          <w:rFonts w:ascii="GHEA Grapalat" w:eastAsia="Times New Roman" w:hAnsi="GHEA Grapalat" w:cs="Sylfaen"/>
          <w:sz w:val="20"/>
          <w:szCs w:val="24"/>
          <w:lang w:val="es-ES"/>
        </w:rPr>
        <w:t xml:space="preserve">2.1 </w:t>
      </w:r>
      <w:r w:rsidRPr="00631CF5">
        <w:rPr>
          <w:rFonts w:ascii="Arial" w:eastAsia="Times New Roman" w:hAnsi="Arial" w:cs="Arial"/>
          <w:sz w:val="20"/>
          <w:szCs w:val="24"/>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մասնակցելու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դիմում</w:t>
      </w:r>
      <w:r w:rsidRPr="00631CF5">
        <w:rPr>
          <w:rFonts w:ascii="GHEA Grapalat" w:eastAsia="Times New Roman" w:hAnsi="GHEA Grapalat" w:cs="Sylfaen"/>
          <w:sz w:val="20"/>
          <w:szCs w:val="24"/>
          <w:lang w:val="es-ES"/>
        </w:rPr>
        <w:t>-</w:t>
      </w:r>
      <w:r w:rsidRPr="00631CF5">
        <w:rPr>
          <w:rFonts w:ascii="Arial" w:eastAsia="Times New Roman" w:hAnsi="Arial" w:cs="Arial"/>
          <w:sz w:val="20"/>
          <w:szCs w:val="24"/>
          <w:lang w:val="en-US"/>
        </w:rPr>
        <w:t>հայտարարություն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w:t>
      </w:r>
      <w:r w:rsidRPr="00631CF5">
        <w:rPr>
          <w:rFonts w:ascii="Arial" w:eastAsia="Times New Roman" w:hAnsi="Arial" w:cs="Arial"/>
          <w:sz w:val="20"/>
          <w:szCs w:val="24"/>
        </w:rPr>
        <w:t>ավելված</w:t>
      </w:r>
      <w:r w:rsidRPr="00631CF5">
        <w:rPr>
          <w:rFonts w:ascii="GHEA Grapalat" w:eastAsia="Times New Roman" w:hAnsi="GHEA Grapalat" w:cs="Sylfaen"/>
          <w:sz w:val="20"/>
          <w:szCs w:val="24"/>
          <w:lang w:val="af-ZA"/>
        </w:rPr>
        <w:t xml:space="preserve"> N 1-</w:t>
      </w:r>
      <w:r w:rsidRPr="00631CF5">
        <w:rPr>
          <w:rFonts w:ascii="Arial" w:eastAsia="Times New Roman" w:hAnsi="Arial" w:cs="Arial"/>
          <w:sz w:val="20"/>
          <w:szCs w:val="24"/>
          <w:lang w:val="af-ZA"/>
        </w:rPr>
        <w:t>ի</w:t>
      </w:r>
      <w:r w:rsidRPr="00631CF5">
        <w:rPr>
          <w:rFonts w:ascii="GHEA Grapalat" w:eastAsia="Times New Roman" w:hAnsi="GHEA Grapalat" w:cs="Sylfaen"/>
          <w:sz w:val="20"/>
          <w:szCs w:val="24"/>
          <w:lang w:val="es-ES"/>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0"/>
          <w:lang w:val="af-ZA" w:eastAsia="ru-RU"/>
        </w:rPr>
        <w:t xml:space="preserve">2.2 </w:t>
      </w:r>
      <w:r w:rsidRPr="00631CF5">
        <w:rPr>
          <w:rFonts w:ascii="Arial" w:eastAsia="Times New Roman" w:hAnsi="Arial" w:cs="Arial"/>
          <w:sz w:val="20"/>
          <w:szCs w:val="24"/>
          <w:lang w:val="en-US"/>
        </w:rPr>
        <w:t>գործակալության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պայմանագրի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պատճենը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դրա</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կողմ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հանդիսացող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անձի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տվյալները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պայմանագիրն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իրականացվելու</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գործակալության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միջոցով</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color w:val="FFFFFF"/>
          <w:sz w:val="20"/>
          <w:szCs w:val="24"/>
          <w:lang w:val="af-ZA"/>
        </w:rPr>
      </w:pPr>
      <w:r w:rsidRPr="00631CF5">
        <w:rPr>
          <w:rFonts w:ascii="GHEA Grapalat" w:eastAsia="Times New Roman" w:hAnsi="GHEA Grapalat" w:cs="Sylfaen"/>
          <w:sz w:val="20"/>
          <w:szCs w:val="24"/>
          <w:lang w:val="af-ZA"/>
        </w:rPr>
        <w:t xml:space="preserve">2.3 </w:t>
      </w:r>
      <w:r w:rsidRPr="00631CF5">
        <w:rPr>
          <w:rFonts w:ascii="Arial" w:eastAsia="Times New Roman" w:hAnsi="Arial" w:cs="Arial"/>
          <w:sz w:val="20"/>
          <w:szCs w:val="24"/>
          <w:lang w:val="en-US"/>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գործունեության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պայմանագիրը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եթե</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մասնակիցները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գնման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ընթացակարգին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մասնակցում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համատեղ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գործունեության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կարգով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կոնսորցիումով</w:t>
      </w:r>
      <w:r w:rsidRPr="00631CF5">
        <w:rPr>
          <w:rFonts w:ascii="GHEA Grapalat" w:eastAsia="Times New Roman" w:hAnsi="GHEA Grapalat" w:cs="Sylfaen"/>
          <w:sz w:val="20"/>
          <w:szCs w:val="24"/>
          <w:lang w:val="af-ZA"/>
        </w:rPr>
        <w:t>).</w:t>
      </w:r>
      <w:r w:rsidRPr="00631CF5">
        <w:rPr>
          <w:rFonts w:ascii="GHEA Grapalat" w:eastAsia="Times New Roman" w:hAnsi="GHEA Grapalat" w:cs="Sylfaen"/>
          <w:sz w:val="20"/>
          <w:szCs w:val="24"/>
          <w:vertAlign w:val="superscript"/>
          <w:lang w:val="af-ZA"/>
        </w:rPr>
        <w:t>14</w:t>
      </w:r>
      <w:r w:rsidRPr="00631CF5">
        <w:rPr>
          <w:rFonts w:ascii="GHEA Grapalat" w:eastAsia="Times New Roman" w:hAnsi="GHEA Grapalat" w:cs="Sylfaen"/>
          <w:sz w:val="20"/>
          <w:szCs w:val="24"/>
          <w:lang w:val="af-ZA"/>
        </w:rPr>
        <w:t xml:space="preserve"> </w:t>
      </w:r>
      <w:r w:rsidRPr="00631CF5">
        <w:rPr>
          <w:rFonts w:ascii="GHEA Grapalat" w:eastAsia="Times New Roman" w:hAnsi="GHEA Grapalat" w:cs="Sylfaen"/>
          <w:color w:val="FFFFFF"/>
          <w:sz w:val="20"/>
          <w:szCs w:val="24"/>
          <w:lang w:val="af-ZA"/>
        </w:rPr>
        <w:t xml:space="preserve">  </w:t>
      </w:r>
      <w:r w:rsidRPr="00631CF5">
        <w:rPr>
          <w:rFonts w:ascii="GHEA Grapalat" w:eastAsia="Times New Roman" w:hAnsi="GHEA Grapalat" w:cs="Sylfaen"/>
          <w:color w:val="FFFFFF"/>
          <w:sz w:val="20"/>
          <w:szCs w:val="24"/>
          <w:vertAlign w:val="superscript"/>
          <w:lang w:val="af-ZA"/>
        </w:rPr>
        <w:footnoteReference w:id="2"/>
      </w:r>
    </w:p>
    <w:p w:rsidR="00BB1514" w:rsidRPr="00631CF5" w:rsidRDefault="00BB1514" w:rsidP="00BB1514">
      <w:pPr>
        <w:spacing w:after="0" w:line="240" w:lineRule="auto"/>
        <w:ind w:firstLine="567"/>
        <w:jc w:val="both"/>
        <w:rPr>
          <w:rFonts w:ascii="GHEA Grapalat" w:eastAsia="Times New Roman" w:hAnsi="GHEA Grapalat" w:cs="Times New Roman"/>
          <w:sz w:val="20"/>
          <w:szCs w:val="24"/>
          <w:vertAlign w:val="superscript"/>
          <w:lang w:val="af-ZA"/>
        </w:rPr>
      </w:pPr>
      <w:r w:rsidRPr="00631CF5">
        <w:rPr>
          <w:rFonts w:ascii="GHEA Grapalat" w:eastAsia="Times New Roman" w:hAnsi="GHEA Grapalat" w:cs="Sylfaen"/>
          <w:sz w:val="20"/>
          <w:szCs w:val="24"/>
          <w:lang w:val="af-ZA"/>
        </w:rPr>
        <w:t xml:space="preserve">2.4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r w:rsidRPr="00631CF5">
        <w:rPr>
          <w:rFonts w:ascii="GHEA Grapalat" w:eastAsia="Times New Roman" w:hAnsi="GHEA Grapalat" w:cs="Sylfaen"/>
          <w:sz w:val="20"/>
          <w:szCs w:val="24"/>
          <w:lang w:val="af-ZA"/>
        </w:rPr>
        <w:t xml:space="preserve">2.5 </w:t>
      </w:r>
      <w:r w:rsidRPr="00631CF5">
        <w:rPr>
          <w:rFonts w:ascii="Arial" w:eastAsia="Times New Roman" w:hAnsi="Arial" w:cs="Arial"/>
          <w:sz w:val="20"/>
          <w:szCs w:val="24"/>
          <w:lang w:val="hy-AM"/>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առաջարկ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համաձայն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հավելված</w:t>
      </w:r>
      <w:r w:rsidRPr="00631CF5">
        <w:rPr>
          <w:rFonts w:ascii="GHEA Grapalat" w:eastAsia="Times New Roman" w:hAnsi="GHEA Grapalat" w:cs="Sylfaen"/>
          <w:sz w:val="20"/>
          <w:szCs w:val="24"/>
          <w:lang w:val="af-ZA"/>
        </w:rPr>
        <w:t xml:space="preserve"> N 2-</w:t>
      </w:r>
      <w:r w:rsidRPr="00631CF5">
        <w:rPr>
          <w:rFonts w:ascii="Arial" w:eastAsia="Times New Roman" w:hAnsi="Arial" w:cs="Arial"/>
          <w:sz w:val="20"/>
          <w:szCs w:val="24"/>
          <w:lang w:val="hy-AM"/>
        </w:rPr>
        <w:t>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Գնային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առաջարկը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ներկայացվում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0"/>
          <w:lang w:val="hy-AM"/>
        </w:rPr>
        <w:t>արժեք</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4"/>
          <w:lang w:val="af-ZA"/>
        </w:rPr>
        <w:t>(</w:t>
      </w:r>
      <w:r w:rsidRPr="00631CF5">
        <w:rPr>
          <w:rFonts w:ascii="Arial" w:eastAsia="Times New Roman" w:hAnsi="Arial" w:cs="Arial"/>
          <w:sz w:val="20"/>
          <w:szCs w:val="24"/>
          <w:lang w:val="af-ZA"/>
        </w:rPr>
        <w:t>ինքնարժեքի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կանխատեսվող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շահույթի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af-ZA"/>
        </w:rPr>
        <w:t>հանրագումարը</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ավելացված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արժեքի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հարկ</w:t>
      </w:r>
      <w:r w:rsidRPr="00631CF5" w:rsidDel="001A1F5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ընդհանրական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բաղադրիչներից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բաղկացած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հաշվարկի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hy-AM"/>
        </w:rPr>
        <w:t>ձևով։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lang w:val="en-US"/>
        </w:rPr>
        <w:t>Ա</w:t>
      </w:r>
      <w:r w:rsidRPr="00631CF5">
        <w:rPr>
          <w:rFonts w:ascii="Arial" w:eastAsia="Times New Roman" w:hAnsi="Arial" w:cs="Arial"/>
          <w:sz w:val="20"/>
          <w:szCs w:val="24"/>
          <w:lang w:val="hy-AM"/>
        </w:rPr>
        <w:t>րժեքի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բաղադրիչների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հաշվարկ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բացվածք</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այլ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մանրամասներ</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չեն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պահանջվում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և</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ներկայացվում</w:t>
      </w:r>
      <w:r w:rsidRPr="00631CF5">
        <w:rPr>
          <w:rFonts w:ascii="GHEA Grapalat" w:eastAsia="Times New Roman" w:hAnsi="GHEA Grapalat" w:cs="Sylfaen"/>
          <w:sz w:val="20"/>
          <w:szCs w:val="24"/>
          <w:lang w:val="af-ZA"/>
        </w:rPr>
        <w:t>:</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
    <w:p w:rsidR="00BB1514" w:rsidRPr="00631CF5" w:rsidRDefault="00BB1514" w:rsidP="00BB1514">
      <w:pPr>
        <w:spacing w:after="0" w:line="240" w:lineRule="auto"/>
        <w:jc w:val="center"/>
        <w:rPr>
          <w:rFonts w:ascii="GHEA Grapalat" w:eastAsia="Times New Roman" w:hAnsi="GHEA Grapalat" w:cs="Sylfaen"/>
          <w:b/>
          <w:sz w:val="20"/>
          <w:szCs w:val="24"/>
          <w:lang w:val="es-ES"/>
        </w:rPr>
      </w:pPr>
      <w:r w:rsidRPr="00631CF5">
        <w:rPr>
          <w:rFonts w:ascii="GHEA Grapalat" w:eastAsia="Times New Roman" w:hAnsi="GHEA Grapalat" w:cs="Times New Roman"/>
          <w:b/>
          <w:sz w:val="20"/>
          <w:szCs w:val="24"/>
          <w:lang w:val="es-ES"/>
        </w:rPr>
        <w:t xml:space="preserve">3. </w:t>
      </w:r>
      <w:r w:rsidRPr="00631CF5">
        <w:rPr>
          <w:rFonts w:ascii="Arial" w:eastAsia="Times New Roman" w:hAnsi="Arial" w:cs="Arial"/>
          <w:b/>
          <w:sz w:val="20"/>
          <w:szCs w:val="24"/>
          <w:lang w:val="es-ES"/>
        </w:rPr>
        <w:t>ՀԱՅՏԸ</w:t>
      </w:r>
      <w:r w:rsidRPr="00631CF5">
        <w:rPr>
          <w:rFonts w:ascii="GHEA Grapalat" w:eastAsia="Times New Roman" w:hAnsi="GHEA Grapalat" w:cs="Arial"/>
          <w:b/>
          <w:sz w:val="20"/>
          <w:szCs w:val="24"/>
          <w:lang w:val="es-ES"/>
        </w:rPr>
        <w:t xml:space="preserve">  </w:t>
      </w:r>
      <w:r w:rsidRPr="00631CF5">
        <w:rPr>
          <w:rFonts w:ascii="Arial" w:eastAsia="Times New Roman" w:hAnsi="Arial" w:cs="Arial"/>
          <w:b/>
          <w:sz w:val="20"/>
          <w:szCs w:val="24"/>
          <w:lang w:val="es-ES"/>
        </w:rPr>
        <w:t>ՊԱՏՐԱՍՏԵԼՈՒ</w:t>
      </w:r>
      <w:r w:rsidRPr="00631CF5">
        <w:rPr>
          <w:rFonts w:ascii="GHEA Grapalat" w:eastAsia="Times New Roman" w:hAnsi="GHEA Grapalat" w:cs="Arial"/>
          <w:b/>
          <w:sz w:val="20"/>
          <w:szCs w:val="24"/>
          <w:lang w:val="es-ES"/>
        </w:rPr>
        <w:t xml:space="preserve">  </w:t>
      </w:r>
      <w:r w:rsidRPr="00631CF5">
        <w:rPr>
          <w:rFonts w:ascii="Arial" w:eastAsia="Times New Roman" w:hAnsi="Arial" w:cs="Arial"/>
          <w:b/>
          <w:sz w:val="20"/>
          <w:szCs w:val="24"/>
          <w:lang w:val="es-ES"/>
        </w:rPr>
        <w:t>ԿԱՐԳԸ</w:t>
      </w:r>
    </w:p>
    <w:p w:rsidR="00BB1514" w:rsidRPr="00631CF5" w:rsidRDefault="00BB1514" w:rsidP="00BB1514">
      <w:pPr>
        <w:spacing w:after="0" w:line="240" w:lineRule="auto"/>
        <w:jc w:val="center"/>
        <w:rPr>
          <w:rFonts w:ascii="GHEA Grapalat" w:eastAsia="Times New Roman" w:hAnsi="GHEA Grapalat" w:cs="Sylfaen"/>
          <w:b/>
          <w:sz w:val="20"/>
          <w:szCs w:val="24"/>
          <w:lang w:val="es-ES"/>
        </w:rPr>
      </w:pPr>
    </w:p>
    <w:p w:rsidR="00BB1514" w:rsidRPr="00631CF5" w:rsidRDefault="00BB1514" w:rsidP="00BB1514">
      <w:pPr>
        <w:spacing w:after="0" w:line="240" w:lineRule="auto"/>
        <w:ind w:firstLine="567"/>
        <w:jc w:val="both"/>
        <w:rPr>
          <w:rFonts w:ascii="GHEA Grapalat" w:eastAsia="Times New Roman" w:hAnsi="GHEA Grapalat" w:cs="Sylfaen"/>
          <w:sz w:val="20"/>
          <w:szCs w:val="20"/>
          <w:lang w:val="es-ES"/>
        </w:rPr>
      </w:pPr>
      <w:r w:rsidRPr="00631CF5">
        <w:rPr>
          <w:rFonts w:ascii="GHEA Grapalat" w:eastAsia="Times New Roman" w:hAnsi="GHEA Grapalat" w:cs="Times New Roman"/>
          <w:sz w:val="20"/>
          <w:szCs w:val="20"/>
          <w:lang w:val="es-ES"/>
        </w:rPr>
        <w:t xml:space="preserve">3.1 </w:t>
      </w:r>
      <w:r w:rsidRPr="00631CF5">
        <w:rPr>
          <w:rFonts w:ascii="Arial" w:eastAsia="Times New Roman" w:hAnsi="Arial" w:cs="Arial"/>
          <w:sz w:val="20"/>
          <w:szCs w:val="20"/>
        </w:rPr>
        <w:t>Մասնակիցը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հայտը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ներկայացնում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է</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սույն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հրավերով</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սահմանված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rPr>
        <w:t>կարգով։</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ind w:firstLine="567"/>
        <w:jc w:val="both"/>
        <w:rPr>
          <w:rFonts w:ascii="GHEA Grapalat" w:eastAsia="Times New Roman" w:hAnsi="GHEA Grapalat" w:cs="Sylfaen"/>
          <w:sz w:val="20"/>
          <w:szCs w:val="24"/>
          <w:lang w:val="af-ZA"/>
        </w:rPr>
      </w:pPr>
      <w:proofErr w:type="gramStart"/>
      <w:r w:rsidRPr="00631CF5">
        <w:rPr>
          <w:rFonts w:ascii="Arial" w:eastAsia="Times New Roman" w:hAnsi="Arial" w:cs="Arial"/>
          <w:sz w:val="20"/>
          <w:szCs w:val="20"/>
          <w:lang w:val="en-US"/>
        </w:rPr>
        <w:t>Մասնակցի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առաջարկները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դրանց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վերաբերող</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փաստաթղթերը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դրվում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ծրարի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մեջ</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որը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սոսնձում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ներկայացնողը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Ծրարում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ներառված</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փաստաթղթերը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կազմվում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b/>
          <w:sz w:val="20"/>
          <w:szCs w:val="20"/>
          <w:lang w:val="en-US"/>
        </w:rPr>
        <w:t>բնօրինակից</w:t>
      </w:r>
      <w:r w:rsidRPr="00631CF5">
        <w:rPr>
          <w:rFonts w:ascii="GHEA Grapalat" w:eastAsia="Times New Roman" w:hAnsi="GHEA Grapalat" w:cs="Times New Roman"/>
          <w:sz w:val="20"/>
          <w:szCs w:val="20"/>
          <w:lang w:val="es-ES"/>
        </w:rPr>
        <w:t xml:space="preserve"> </w:t>
      </w:r>
      <w:r w:rsidRPr="00631CF5">
        <w:rPr>
          <w:rFonts w:ascii="GHEA Grapalat" w:eastAsia="Times New Roman" w:hAnsi="GHEA Grapalat" w:cs="Sylfaen"/>
          <w:sz w:val="20"/>
          <w:szCs w:val="20"/>
          <w:lang w:val="es-ES"/>
        </w:rPr>
        <w:t>/</w:t>
      </w:r>
      <w:r w:rsidRPr="00631CF5">
        <w:rPr>
          <w:rFonts w:ascii="Arial" w:eastAsia="Times New Roman" w:hAnsi="Arial" w:cs="Arial"/>
          <w:sz w:val="20"/>
          <w:szCs w:val="20"/>
          <w:lang w:val="es-ES"/>
        </w:rPr>
        <w:t>բացառությամբ</w:t>
      </w:r>
      <w:r w:rsidRPr="00631CF5">
        <w:rPr>
          <w:rFonts w:ascii="GHEA Grapalat" w:eastAsia="Times New Roman" w:hAnsi="GHEA Grapalat" w:cs="Sylfaen"/>
          <w:sz w:val="20"/>
          <w:szCs w:val="20"/>
          <w:lang w:val="es-ES"/>
        </w:rPr>
        <w:t xml:space="preserve"> 3-</w:t>
      </w:r>
      <w:r w:rsidRPr="00631CF5">
        <w:rPr>
          <w:rFonts w:ascii="Arial" w:eastAsia="Times New Roman" w:hAnsi="Arial" w:cs="Arial"/>
          <w:sz w:val="20"/>
          <w:szCs w:val="20"/>
          <w:lang w:val="es-ES"/>
        </w:rPr>
        <w:t>րդ</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կողմի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կողմից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տրամադրված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կամ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հաստատված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փաստաթղթերի</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որոնց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դեպքում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ներկայացվում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դրանց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բնօրինակից</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պատճենահանված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տարբերակը</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s-ES"/>
        </w:rPr>
        <w:t xml:space="preserve"> </w:t>
      </w:r>
      <w:r w:rsidR="00631CF5" w:rsidRPr="00631CF5">
        <w:rPr>
          <w:rFonts w:ascii="GHEA Grapalat" w:eastAsia="Times New Roman" w:hAnsi="GHEA Grapalat" w:cs="Times New Roman"/>
          <w:b/>
          <w:sz w:val="20"/>
          <w:szCs w:val="20"/>
          <w:lang w:val="es-ES"/>
        </w:rPr>
        <w:t>2</w:t>
      </w:r>
      <w:r w:rsidRPr="00631CF5">
        <w:rPr>
          <w:rFonts w:ascii="GHEA Grapalat" w:eastAsia="Times New Roman" w:hAnsi="GHEA Grapalat" w:cs="Times New Roman"/>
          <w:b/>
          <w:sz w:val="20"/>
          <w:szCs w:val="20"/>
          <w:lang w:val="es-ES"/>
        </w:rPr>
        <w:t xml:space="preserve"> /</w:t>
      </w:r>
      <w:r w:rsidR="00631CF5" w:rsidRPr="00631CF5">
        <w:rPr>
          <w:rFonts w:ascii="Arial" w:eastAsia="Times New Roman" w:hAnsi="Arial" w:cs="Arial"/>
          <w:b/>
          <w:sz w:val="20"/>
          <w:szCs w:val="20"/>
          <w:lang w:val="hy-AM"/>
        </w:rPr>
        <w:t>երկու</w:t>
      </w:r>
      <w:r w:rsidRPr="00631CF5">
        <w:rPr>
          <w:rFonts w:ascii="GHEA Grapalat" w:eastAsia="Times New Roman" w:hAnsi="GHEA Grapalat" w:cs="Times New Roman"/>
          <w:b/>
          <w:sz w:val="20"/>
          <w:szCs w:val="20"/>
          <w:lang w:val="es-ES"/>
        </w:rPr>
        <w:t xml:space="preserve">/ </w:t>
      </w:r>
      <w:r w:rsidRPr="00631CF5">
        <w:rPr>
          <w:rFonts w:ascii="Arial" w:eastAsia="Times New Roman" w:hAnsi="Arial" w:cs="Arial"/>
          <w:b/>
          <w:sz w:val="20"/>
          <w:szCs w:val="20"/>
          <w:lang w:val="en-US"/>
        </w:rPr>
        <w:t>օրինակ</w:t>
      </w:r>
      <w:r w:rsidRPr="00631CF5">
        <w:rPr>
          <w:rFonts w:ascii="GHEA Grapalat" w:eastAsia="Times New Roman" w:hAnsi="GHEA Grapalat" w:cs="Times New Roman"/>
          <w:b/>
          <w:sz w:val="20"/>
          <w:szCs w:val="20"/>
          <w:lang w:val="es-ES"/>
        </w:rPr>
        <w:t xml:space="preserve"> </w:t>
      </w:r>
      <w:r w:rsidRPr="00631CF5">
        <w:rPr>
          <w:rFonts w:ascii="Arial" w:eastAsia="Times New Roman" w:hAnsi="Arial" w:cs="Arial"/>
          <w:b/>
          <w:sz w:val="20"/>
          <w:szCs w:val="20"/>
          <w:lang w:val="en-US"/>
        </w:rPr>
        <w:t>պատճեններից</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Փաստաթղթերի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փաթեթների</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համապատասխանաբար</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գրվում</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բնօրինակ</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պատճեն</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0"/>
          <w:lang w:val="en-US"/>
        </w:rPr>
        <w:t>բառերը</w:t>
      </w: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4"/>
        </w:rPr>
        <w:t>Հայտում</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ներառվող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բնօրինակ</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փաստաթղթերի</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փոխարեն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կարող</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են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ներկայացվել</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դրանց</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նոտարական</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կարգով</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վավերացված</w:t>
      </w:r>
      <w:r w:rsidRPr="00631CF5">
        <w:rPr>
          <w:rFonts w:ascii="GHEA Grapalat" w:eastAsia="Times New Roman" w:hAnsi="GHEA Grapalat" w:cs="Sylfaen"/>
          <w:sz w:val="20"/>
          <w:szCs w:val="24"/>
          <w:lang w:val="af-ZA"/>
        </w:rPr>
        <w:t xml:space="preserve"> </w:t>
      </w:r>
      <w:r w:rsidRPr="00631CF5">
        <w:rPr>
          <w:rFonts w:ascii="Arial" w:eastAsia="Times New Roman" w:hAnsi="Arial" w:cs="Arial"/>
          <w:sz w:val="20"/>
          <w:szCs w:val="24"/>
        </w:rPr>
        <w:t>օրինակները։</w:t>
      </w:r>
      <w:proofErr w:type="gramEnd"/>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Arial" w:eastAsia="Times New Roman" w:hAnsi="Arial" w:cs="Arial"/>
          <w:sz w:val="20"/>
          <w:szCs w:val="20"/>
          <w:lang w:val="en-US"/>
        </w:rPr>
        <w:t>Ծրարը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հրավերով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նախատեսված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մասնակցի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կազմած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փաստաթղթերն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ստորագրում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դրանք</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ներկայացնող</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անձը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վերջինիս</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լիազորված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անձը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այսուհետ</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գործակալ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ներկայացնում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գործակալը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ապա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հայտով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ներկայացվում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վերջինիս</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այդ</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լիազորությունը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վերապահված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լինելու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մասին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փաստաթուղթ</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0"/>
          <w:lang w:val="af-ZA"/>
        </w:rPr>
        <w:t xml:space="preserve">3.2 </w:t>
      </w:r>
      <w:r w:rsidRPr="00631CF5">
        <w:rPr>
          <w:rFonts w:ascii="Arial" w:eastAsia="Times New Roman" w:hAnsi="Arial" w:cs="Arial"/>
          <w:sz w:val="20"/>
          <w:szCs w:val="20"/>
          <w:lang w:val="en-US"/>
        </w:rPr>
        <w:t>Սույն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հրահանգի</w:t>
      </w:r>
      <w:r w:rsidRPr="00631CF5">
        <w:rPr>
          <w:rFonts w:ascii="GHEA Grapalat" w:eastAsia="Times New Roman" w:hAnsi="GHEA Grapalat" w:cs="Times New Roman"/>
          <w:sz w:val="20"/>
          <w:szCs w:val="20"/>
          <w:lang w:val="af-ZA"/>
        </w:rPr>
        <w:t xml:space="preserve"> 3.1 </w:t>
      </w:r>
      <w:r w:rsidRPr="00631CF5">
        <w:rPr>
          <w:rFonts w:ascii="Arial" w:eastAsia="Times New Roman" w:hAnsi="Arial" w:cs="Arial"/>
          <w:sz w:val="20"/>
          <w:szCs w:val="20"/>
          <w:lang w:val="en-US"/>
        </w:rPr>
        <w:t>կետում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ծրարի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հայտը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կազմելու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լեզվով</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af-ZA"/>
        </w:rPr>
        <w:t xml:space="preserve">` </w:t>
      </w:r>
    </w:p>
    <w:p w:rsidR="00BB1514" w:rsidRPr="00631CF5" w:rsidRDefault="00BB1514" w:rsidP="00BB1514">
      <w:pPr>
        <w:spacing w:after="0" w:line="240" w:lineRule="auto"/>
        <w:ind w:firstLine="720"/>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0"/>
          <w:lang w:val="af-ZA"/>
        </w:rPr>
        <w:t xml:space="preserve">1) </w:t>
      </w:r>
      <w:r w:rsidRPr="00631CF5">
        <w:rPr>
          <w:rFonts w:ascii="Arial" w:eastAsia="Times New Roman" w:hAnsi="Arial" w:cs="Arial"/>
          <w:sz w:val="20"/>
          <w:szCs w:val="20"/>
          <w:lang w:val="en-US"/>
        </w:rPr>
        <w:t>պատվիրատուի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հայտի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վայրը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հասցեն</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0"/>
          <w:lang w:val="af-ZA"/>
        </w:rPr>
        <w:t xml:space="preserve">2) </w:t>
      </w:r>
      <w:r w:rsidRPr="00631CF5">
        <w:rPr>
          <w:rFonts w:ascii="Arial" w:eastAsia="Times New Roman" w:hAnsi="Arial" w:cs="Arial"/>
          <w:sz w:val="20"/>
          <w:szCs w:val="20"/>
          <w:lang w:val="en-US"/>
        </w:rPr>
        <w:t>ընթացակարգի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ծածկագիրը</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0"/>
          <w:lang w:val="af-ZA"/>
        </w:rPr>
        <w:t>3) «</w:t>
      </w:r>
      <w:r w:rsidRPr="00631CF5">
        <w:rPr>
          <w:rFonts w:ascii="Arial" w:eastAsia="Times New Roman" w:hAnsi="Arial" w:cs="Arial"/>
          <w:sz w:val="20"/>
          <w:szCs w:val="20"/>
          <w:lang w:val="en-US"/>
        </w:rPr>
        <w:t>չբացել</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մինչև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հայտերի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բացման</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նիստը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բառերը</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rPr>
          <w:rFonts w:ascii="GHEA Grapalat" w:eastAsia="Times New Roman" w:hAnsi="GHEA Grapalat" w:cs="Times New Roman"/>
          <w:sz w:val="20"/>
          <w:szCs w:val="20"/>
          <w:lang w:val="af-ZA"/>
        </w:rPr>
      </w:pPr>
      <w:r w:rsidRPr="00631CF5">
        <w:rPr>
          <w:rFonts w:ascii="GHEA Grapalat" w:eastAsia="Times New Roman" w:hAnsi="GHEA Grapalat" w:cs="Times New Roman"/>
          <w:sz w:val="20"/>
          <w:szCs w:val="20"/>
          <w:lang w:val="af-ZA"/>
        </w:rPr>
        <w:t xml:space="preserve">4) </w:t>
      </w:r>
      <w:r w:rsidRPr="00631CF5">
        <w:rPr>
          <w:rFonts w:ascii="Arial" w:eastAsia="Times New Roman" w:hAnsi="Arial" w:cs="Arial"/>
          <w:sz w:val="20"/>
          <w:szCs w:val="20"/>
          <w:lang w:val="en-US"/>
        </w:rPr>
        <w:t>մասնակցի</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անունը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գտնվելու</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վայրը</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af-ZA"/>
        </w:rPr>
        <w:t xml:space="preserve"> </w:t>
      </w:r>
      <w:r w:rsidRPr="00631CF5">
        <w:rPr>
          <w:rFonts w:ascii="Arial" w:eastAsia="Times New Roman" w:hAnsi="Arial" w:cs="Arial"/>
          <w:sz w:val="20"/>
          <w:szCs w:val="20"/>
          <w:lang w:val="en-US"/>
        </w:rPr>
        <w:t>հեռախոսահամարը</w:t>
      </w:r>
      <w:r w:rsidRPr="00631CF5">
        <w:rPr>
          <w:rFonts w:ascii="GHEA Grapalat" w:eastAsia="Times New Roman" w:hAnsi="GHEA Grapalat" w:cs="Times New Roman"/>
          <w:sz w:val="20"/>
          <w:szCs w:val="20"/>
          <w:lang w:val="af-ZA"/>
        </w:rPr>
        <w:t>:</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af-ZA"/>
        </w:rPr>
      </w:pPr>
      <w:r w:rsidRPr="00631CF5">
        <w:rPr>
          <w:rFonts w:ascii="GHEA Grapalat" w:eastAsia="Times New Roman" w:hAnsi="GHEA Grapalat" w:cs="Sylfaen"/>
          <w:sz w:val="20"/>
          <w:szCs w:val="20"/>
          <w:lang w:val="af-ZA"/>
        </w:rPr>
        <w:lastRenderedPageBreak/>
        <w:t xml:space="preserve">3.3 </w:t>
      </w:r>
      <w:r w:rsidRPr="00631CF5">
        <w:rPr>
          <w:rFonts w:ascii="Arial" w:eastAsia="Times New Roman" w:hAnsi="Arial" w:cs="Arial"/>
          <w:sz w:val="20"/>
          <w:szCs w:val="20"/>
          <w:lang w:val="en-US"/>
        </w:rPr>
        <w:t>Սույն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հրահանգի</w:t>
      </w:r>
      <w:r w:rsidRPr="00631CF5">
        <w:rPr>
          <w:rFonts w:ascii="GHEA Grapalat" w:eastAsia="Times New Roman" w:hAnsi="GHEA Grapalat" w:cs="Sylfaen"/>
          <w:sz w:val="20"/>
          <w:szCs w:val="20"/>
          <w:lang w:val="af-ZA"/>
        </w:rPr>
        <w:t xml:space="preserve"> 3.1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af-ZA"/>
        </w:rPr>
        <w:t xml:space="preserve"> 3.2 </w:t>
      </w:r>
      <w:r w:rsidRPr="00631CF5">
        <w:rPr>
          <w:rFonts w:ascii="Arial" w:eastAsia="Times New Roman" w:hAnsi="Arial" w:cs="Arial"/>
          <w:sz w:val="20"/>
          <w:szCs w:val="20"/>
          <w:lang w:val="en-US"/>
        </w:rPr>
        <w:t>կետերի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պահանջներին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չհամապատասխանող</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հայտերը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հանձնաժողովը</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հայտերի</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բացման</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նիստում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մերժում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և</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նույնությամբ</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վերադարձնում</w:t>
      </w:r>
      <w:r w:rsidRPr="00631CF5">
        <w:rPr>
          <w:rFonts w:ascii="GHEA Grapalat" w:eastAsia="Times New Roman" w:hAnsi="GHEA Grapalat" w:cs="Sylfaen"/>
          <w:sz w:val="20"/>
          <w:szCs w:val="20"/>
          <w:lang w:val="af-ZA"/>
        </w:rPr>
        <w:t xml:space="preserve"> </w:t>
      </w:r>
      <w:r w:rsidRPr="00631CF5">
        <w:rPr>
          <w:rFonts w:ascii="Arial" w:eastAsia="Times New Roman" w:hAnsi="Arial" w:cs="Arial"/>
          <w:sz w:val="20"/>
          <w:szCs w:val="20"/>
          <w:lang w:val="en-US"/>
        </w:rPr>
        <w:t>ներկայացնողին</w:t>
      </w:r>
      <w:r w:rsidRPr="00631CF5">
        <w:rPr>
          <w:rFonts w:ascii="GHEA Grapalat" w:eastAsia="Times New Roman" w:hAnsi="GHEA Grapalat" w:cs="Sylfaen"/>
          <w:sz w:val="20"/>
          <w:szCs w:val="20"/>
          <w:lang w:val="af-ZA"/>
        </w:rPr>
        <w:t>:</w:t>
      </w:r>
    </w:p>
    <w:p w:rsidR="00BB1514" w:rsidRPr="00631CF5" w:rsidRDefault="00BB1514" w:rsidP="00BB1514">
      <w:pPr>
        <w:spacing w:after="0" w:line="240" w:lineRule="auto"/>
        <w:ind w:firstLine="567"/>
        <w:jc w:val="both"/>
        <w:rPr>
          <w:rFonts w:ascii="GHEA Grapalat" w:eastAsia="Times New Roman" w:hAnsi="GHEA Grapalat" w:cs="Times New Roman"/>
          <w:b/>
          <w:sz w:val="20"/>
          <w:szCs w:val="24"/>
          <w:lang w:val="af-ZA"/>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Sylfaen"/>
          <w:b/>
          <w:sz w:val="20"/>
          <w:szCs w:val="20"/>
          <w:lang w:val="es-ES" w:eastAsia="ru-RU"/>
        </w:rPr>
      </w:pPr>
    </w:p>
    <w:p w:rsidR="00BB1514" w:rsidRPr="00631CF5" w:rsidRDefault="00BB1514" w:rsidP="00BB1514">
      <w:pPr>
        <w:spacing w:after="0" w:line="240" w:lineRule="auto"/>
        <w:ind w:firstLine="284"/>
        <w:jc w:val="right"/>
        <w:rPr>
          <w:rFonts w:ascii="GHEA Grapalat" w:eastAsia="Times New Roman" w:hAnsi="GHEA Grapalat" w:cs="Arial"/>
          <w:b/>
          <w:sz w:val="20"/>
          <w:szCs w:val="20"/>
          <w:lang w:val="es-ES" w:eastAsia="ru-RU"/>
        </w:rPr>
      </w:pPr>
      <w:r w:rsidRPr="00631CF5">
        <w:rPr>
          <w:rFonts w:ascii="Arial" w:eastAsia="Times New Roman" w:hAnsi="Arial" w:cs="Arial"/>
          <w:b/>
          <w:sz w:val="20"/>
          <w:szCs w:val="20"/>
          <w:lang w:val="es-ES" w:eastAsia="ru-RU"/>
        </w:rPr>
        <w:t>Հավելված</w:t>
      </w:r>
      <w:r w:rsidRPr="00631CF5">
        <w:rPr>
          <w:rFonts w:ascii="GHEA Grapalat" w:eastAsia="Times New Roman" w:hAnsi="GHEA Grapalat" w:cs="Arial"/>
          <w:b/>
          <w:sz w:val="20"/>
          <w:szCs w:val="20"/>
          <w:lang w:val="es-ES" w:eastAsia="ru-RU"/>
        </w:rPr>
        <w:t xml:space="preserve">  N 1</w:t>
      </w:r>
    </w:p>
    <w:p w:rsidR="00BB1514" w:rsidRPr="00631CF5" w:rsidRDefault="00BB1514" w:rsidP="00BB1514">
      <w:pPr>
        <w:spacing w:after="0" w:line="240" w:lineRule="auto"/>
        <w:ind w:firstLine="567"/>
        <w:jc w:val="right"/>
        <w:rPr>
          <w:rFonts w:ascii="GHEA Grapalat" w:eastAsia="Times New Roman" w:hAnsi="GHEA Grapalat" w:cs="Arial"/>
          <w:b/>
          <w:sz w:val="20"/>
          <w:szCs w:val="20"/>
          <w:lang w:val="es-ES" w:eastAsia="x-none"/>
        </w:rPr>
      </w:pPr>
      <w:r w:rsidRPr="00631CF5">
        <w:rPr>
          <w:rFonts w:ascii="GHEA Grapalat" w:eastAsia="Times New Roman" w:hAnsi="GHEA Grapalat" w:cs="Times New Roman"/>
          <w:b/>
          <w:i/>
          <w:color w:val="000000"/>
          <w:sz w:val="20"/>
          <w:szCs w:val="27"/>
          <w:lang w:val="af-ZA" w:eastAsia="x-none"/>
        </w:rPr>
        <w:t>«</w:t>
      </w:r>
      <w:r w:rsidR="00182FC1">
        <w:rPr>
          <w:rFonts w:ascii="Sylfaen" w:eastAsia="Times New Roman" w:hAnsi="Sylfaen" w:cs="Sylfaen"/>
          <w:b/>
          <w:i/>
          <w:color w:val="000000"/>
          <w:sz w:val="20"/>
          <w:szCs w:val="27"/>
          <w:lang w:val="hy-AM" w:eastAsia="x-none"/>
        </w:rPr>
        <w:t>ԼՄ</w:t>
      </w:r>
      <w:r w:rsidR="00182FC1">
        <w:rPr>
          <w:rFonts w:ascii="Arial" w:eastAsia="Times New Roman" w:hAnsi="Arial" w:cs="Arial"/>
          <w:b/>
          <w:i/>
          <w:color w:val="000000"/>
          <w:sz w:val="20"/>
          <w:szCs w:val="27"/>
          <w:lang w:val="hy-AM" w:eastAsia="x-none"/>
        </w:rPr>
        <w:t>-</w:t>
      </w:r>
      <w:r w:rsidR="00182FC1">
        <w:rPr>
          <w:rFonts w:ascii="Sylfaen" w:eastAsia="Times New Roman" w:hAnsi="Sylfaen" w:cs="Sylfaen"/>
          <w:b/>
          <w:i/>
          <w:color w:val="000000"/>
          <w:sz w:val="20"/>
          <w:szCs w:val="27"/>
          <w:lang w:val="hy-AM" w:eastAsia="x-none"/>
        </w:rPr>
        <w:t>ԹՀԿՏ</w:t>
      </w:r>
      <w:r w:rsidR="00182FC1">
        <w:rPr>
          <w:rFonts w:ascii="Arial" w:eastAsia="Times New Roman" w:hAnsi="Arial" w:cs="Arial"/>
          <w:b/>
          <w:i/>
          <w:color w:val="000000"/>
          <w:sz w:val="20"/>
          <w:szCs w:val="27"/>
          <w:lang w:val="hy-AM" w:eastAsia="x-none"/>
        </w:rPr>
        <w:t>-</w:t>
      </w:r>
      <w:r w:rsidR="00182FC1">
        <w:rPr>
          <w:rFonts w:ascii="Sylfaen" w:eastAsia="Times New Roman" w:hAnsi="Sylfaen" w:cs="Sylfaen"/>
          <w:b/>
          <w:i/>
          <w:color w:val="000000"/>
          <w:sz w:val="20"/>
          <w:szCs w:val="27"/>
          <w:lang w:val="hy-AM" w:eastAsia="x-none"/>
        </w:rPr>
        <w:t>ԳՀԾՁԲ</w:t>
      </w:r>
      <w:r w:rsidR="00182FC1">
        <w:rPr>
          <w:rFonts w:ascii="Arial" w:eastAsia="Times New Roman" w:hAnsi="Arial" w:cs="Arial"/>
          <w:b/>
          <w:i/>
          <w:color w:val="000000"/>
          <w:sz w:val="20"/>
          <w:szCs w:val="27"/>
          <w:lang w:val="hy-AM" w:eastAsia="x-none"/>
        </w:rPr>
        <w:t>-25/04</w:t>
      </w:r>
      <w:r w:rsidRPr="00631CF5">
        <w:rPr>
          <w:rFonts w:ascii="GHEA Grapalat" w:eastAsia="Times New Roman" w:hAnsi="GHEA Grapalat" w:cs="Times New Roman"/>
          <w:b/>
          <w:i/>
          <w:color w:val="000000"/>
          <w:sz w:val="20"/>
          <w:szCs w:val="27"/>
          <w:lang w:val="af-ZA" w:eastAsia="x-none"/>
        </w:rPr>
        <w:t xml:space="preserve">»  </w:t>
      </w:r>
      <w:r w:rsidRPr="00631CF5">
        <w:rPr>
          <w:rFonts w:ascii="GHEA Grapalat" w:eastAsia="Times New Roman" w:hAnsi="GHEA Grapalat" w:cs="Sylfaen"/>
          <w:b/>
          <w:sz w:val="20"/>
          <w:szCs w:val="20"/>
          <w:lang w:val="es-ES" w:eastAsia="x-none"/>
        </w:rPr>
        <w:t>*</w:t>
      </w:r>
      <w:r w:rsidRPr="00631CF5">
        <w:rPr>
          <w:rFonts w:ascii="GHEA Grapalat" w:eastAsia="Times New Roman" w:hAnsi="GHEA Grapalat" w:cs="Times New Roman"/>
          <w:b/>
          <w:sz w:val="20"/>
          <w:szCs w:val="20"/>
          <w:lang w:val="es-ES" w:eastAsia="x-none"/>
        </w:rPr>
        <w:t xml:space="preserve">  </w:t>
      </w:r>
      <w:r w:rsidRPr="00631CF5">
        <w:rPr>
          <w:rFonts w:ascii="Arial" w:eastAsia="Times New Roman" w:hAnsi="Arial" w:cs="Arial"/>
          <w:b/>
          <w:sz w:val="20"/>
          <w:szCs w:val="20"/>
          <w:lang w:val="es-ES" w:eastAsia="x-none"/>
        </w:rPr>
        <w:t>ծածկագրով</w:t>
      </w:r>
    </w:p>
    <w:p w:rsidR="00BB1514" w:rsidRPr="00631CF5" w:rsidRDefault="00BB1514" w:rsidP="00BB1514">
      <w:pPr>
        <w:spacing w:after="0" w:line="240" w:lineRule="auto"/>
        <w:ind w:firstLine="567"/>
        <w:jc w:val="right"/>
        <w:rPr>
          <w:rFonts w:ascii="GHEA Grapalat" w:eastAsia="Times New Roman" w:hAnsi="GHEA Grapalat" w:cs="Arial"/>
          <w:b/>
          <w:sz w:val="20"/>
          <w:szCs w:val="20"/>
          <w:lang w:val="es-ES" w:eastAsia="x-none"/>
        </w:rPr>
      </w:pPr>
      <w:r w:rsidRPr="00631CF5">
        <w:rPr>
          <w:rFonts w:ascii="Arial" w:eastAsia="Times New Roman" w:hAnsi="Arial" w:cs="Arial"/>
          <w:b/>
          <w:sz w:val="20"/>
          <w:szCs w:val="20"/>
          <w:lang w:val="es-ES" w:eastAsia="x-none"/>
        </w:rPr>
        <w:t>գնանշման</w:t>
      </w:r>
      <w:r w:rsidRPr="00631CF5">
        <w:rPr>
          <w:rFonts w:ascii="GHEA Grapalat" w:eastAsia="Times New Roman" w:hAnsi="GHEA Grapalat" w:cs="Sylfaen"/>
          <w:b/>
          <w:sz w:val="20"/>
          <w:szCs w:val="20"/>
          <w:lang w:val="es-ES" w:eastAsia="x-none"/>
        </w:rPr>
        <w:t xml:space="preserve"> </w:t>
      </w:r>
      <w:r w:rsidRPr="00631CF5">
        <w:rPr>
          <w:rFonts w:ascii="Arial" w:eastAsia="Times New Roman" w:hAnsi="Arial" w:cs="Arial"/>
          <w:b/>
          <w:sz w:val="20"/>
          <w:szCs w:val="20"/>
          <w:lang w:val="es-ES" w:eastAsia="x-none"/>
        </w:rPr>
        <w:t>հարցման</w:t>
      </w:r>
      <w:r w:rsidRPr="00631CF5">
        <w:rPr>
          <w:rFonts w:ascii="GHEA Grapalat" w:eastAsia="Times New Roman" w:hAnsi="GHEA Grapalat" w:cs="Arial"/>
          <w:b/>
          <w:sz w:val="20"/>
          <w:szCs w:val="20"/>
          <w:lang w:val="es-ES" w:eastAsia="x-none"/>
        </w:rPr>
        <w:t xml:space="preserve"> </w:t>
      </w:r>
      <w:r w:rsidRPr="00631CF5">
        <w:rPr>
          <w:rFonts w:ascii="Arial" w:eastAsia="Times New Roman" w:hAnsi="Arial" w:cs="Arial"/>
          <w:b/>
          <w:sz w:val="20"/>
          <w:szCs w:val="20"/>
          <w:lang w:val="es-ES" w:eastAsia="x-none"/>
        </w:rPr>
        <w:t>հրավերի</w:t>
      </w:r>
    </w:p>
    <w:p w:rsidR="00BB1514" w:rsidRPr="00631CF5" w:rsidRDefault="00BB1514" w:rsidP="00BB1514">
      <w:pPr>
        <w:spacing w:after="0" w:line="240" w:lineRule="auto"/>
        <w:jc w:val="center"/>
        <w:rPr>
          <w:rFonts w:ascii="GHEA Grapalat" w:eastAsia="Times New Roman" w:hAnsi="GHEA Grapalat" w:cs="Sylfaen"/>
          <w:b/>
          <w:sz w:val="24"/>
          <w:szCs w:val="24"/>
          <w:lang w:val="es-ES"/>
        </w:rPr>
      </w:pPr>
    </w:p>
    <w:p w:rsidR="00BB1514" w:rsidRPr="00631CF5" w:rsidRDefault="00BB1514" w:rsidP="00BB1514">
      <w:pPr>
        <w:spacing w:after="0" w:line="240" w:lineRule="auto"/>
        <w:jc w:val="center"/>
        <w:rPr>
          <w:rFonts w:ascii="GHEA Grapalat" w:eastAsia="Times New Roman" w:hAnsi="GHEA Grapalat" w:cs="Arial"/>
          <w:b/>
          <w:sz w:val="24"/>
          <w:szCs w:val="24"/>
          <w:lang w:val="es-ES"/>
        </w:rPr>
      </w:pPr>
      <w:r w:rsidRPr="00631CF5">
        <w:rPr>
          <w:rFonts w:ascii="Arial" w:eastAsia="Times New Roman" w:hAnsi="Arial" w:cs="Arial"/>
          <w:b/>
          <w:sz w:val="24"/>
          <w:szCs w:val="24"/>
          <w:lang w:val="es-ES"/>
        </w:rPr>
        <w:t>ԴԻՄՈՒՄՀԱՅՏԱՐԱՐՈՒԹՅՈՒՆ</w:t>
      </w:r>
      <w:r w:rsidRPr="00631CF5">
        <w:rPr>
          <w:rFonts w:ascii="GHEA Grapalat" w:eastAsia="Times New Roman" w:hAnsi="GHEA Grapalat" w:cs="Sylfaen"/>
          <w:b/>
          <w:sz w:val="24"/>
          <w:szCs w:val="24"/>
          <w:lang w:val="es-ES"/>
        </w:rPr>
        <w:t>*</w:t>
      </w:r>
    </w:p>
    <w:p w:rsidR="00BB1514" w:rsidRPr="00631CF5" w:rsidRDefault="00BB1514" w:rsidP="00BB1514">
      <w:pPr>
        <w:keepNext/>
        <w:spacing w:after="0" w:line="240" w:lineRule="auto"/>
        <w:jc w:val="center"/>
        <w:outlineLvl w:val="5"/>
        <w:rPr>
          <w:rFonts w:ascii="GHEA Grapalat" w:eastAsia="Times New Roman" w:hAnsi="GHEA Grapalat" w:cs="Arial"/>
          <w:b/>
          <w:sz w:val="24"/>
          <w:szCs w:val="24"/>
          <w:lang w:val="es-ES" w:eastAsia="ru-RU"/>
        </w:rPr>
      </w:pPr>
      <w:r w:rsidRPr="00631CF5">
        <w:rPr>
          <w:rFonts w:ascii="Arial" w:eastAsia="Times New Roman" w:hAnsi="Arial" w:cs="Arial"/>
          <w:b/>
          <w:sz w:val="24"/>
          <w:szCs w:val="24"/>
          <w:lang w:val="es-ES" w:eastAsia="ru-RU"/>
        </w:rPr>
        <w:t>գնանշման</w:t>
      </w:r>
      <w:r w:rsidRPr="00631CF5">
        <w:rPr>
          <w:rFonts w:ascii="GHEA Grapalat" w:eastAsia="Times New Roman" w:hAnsi="GHEA Grapalat" w:cs="Sylfaen"/>
          <w:b/>
          <w:sz w:val="24"/>
          <w:szCs w:val="24"/>
          <w:lang w:val="es-ES" w:eastAsia="ru-RU"/>
        </w:rPr>
        <w:t xml:space="preserve"> </w:t>
      </w:r>
      <w:r w:rsidRPr="00631CF5">
        <w:rPr>
          <w:rFonts w:ascii="Arial" w:eastAsia="Times New Roman" w:hAnsi="Arial" w:cs="Arial"/>
          <w:b/>
          <w:sz w:val="24"/>
          <w:szCs w:val="24"/>
          <w:lang w:val="es-ES" w:eastAsia="ru-RU"/>
        </w:rPr>
        <w:t>հարցման</w:t>
      </w:r>
      <w:r w:rsidRPr="00631CF5">
        <w:rPr>
          <w:rFonts w:ascii="Arial" w:eastAsia="Times New Roman" w:hAnsi="Arial" w:cs="Arial"/>
          <w:b/>
          <w:sz w:val="24"/>
          <w:szCs w:val="24"/>
          <w:lang w:eastAsia="ru-RU"/>
        </w:rPr>
        <w:t>ը</w:t>
      </w:r>
      <w:r w:rsidRPr="00631CF5">
        <w:rPr>
          <w:rFonts w:ascii="GHEA Grapalat" w:eastAsia="Times New Roman" w:hAnsi="GHEA Grapalat" w:cs="Sylfaen"/>
          <w:b/>
          <w:sz w:val="24"/>
          <w:szCs w:val="24"/>
          <w:lang w:val="es-ES" w:eastAsia="ru-RU"/>
        </w:rPr>
        <w:t xml:space="preserve"> </w:t>
      </w:r>
      <w:r w:rsidRPr="00631CF5">
        <w:rPr>
          <w:rFonts w:ascii="Arial" w:eastAsia="Times New Roman" w:hAnsi="Arial" w:cs="Arial"/>
          <w:b/>
          <w:sz w:val="24"/>
          <w:szCs w:val="24"/>
          <w:lang w:val="es-ES" w:eastAsia="ru-RU"/>
        </w:rPr>
        <w:t>մասնակցելու</w:t>
      </w:r>
      <w:r w:rsidRPr="00631CF5">
        <w:rPr>
          <w:rFonts w:ascii="GHEA Grapalat" w:eastAsia="Times New Roman" w:hAnsi="GHEA Grapalat" w:cs="Arial"/>
          <w:b/>
          <w:sz w:val="24"/>
          <w:szCs w:val="24"/>
          <w:lang w:val="es-ES" w:eastAsia="ru-RU"/>
        </w:rPr>
        <w:t xml:space="preserve">  </w:t>
      </w:r>
    </w:p>
    <w:p w:rsidR="00BB1514" w:rsidRPr="00631CF5" w:rsidRDefault="00BB1514" w:rsidP="00BB1514">
      <w:pPr>
        <w:spacing w:after="0" w:line="240" w:lineRule="auto"/>
        <w:rPr>
          <w:rFonts w:ascii="GHEA Grapalat" w:eastAsia="Times New Roman" w:hAnsi="GHEA Grapalat" w:cs="Times New Roman"/>
          <w:sz w:val="24"/>
          <w:szCs w:val="24"/>
          <w:lang w:val="es-ES" w:eastAsia="ru-RU"/>
        </w:rPr>
      </w:pPr>
    </w:p>
    <w:p w:rsidR="00BB1514" w:rsidRPr="00631CF5" w:rsidRDefault="00BB1514" w:rsidP="00BB1514">
      <w:pPr>
        <w:spacing w:after="0" w:line="240" w:lineRule="auto"/>
        <w:jc w:val="both"/>
        <w:rPr>
          <w:rFonts w:ascii="GHEA Grapalat" w:eastAsia="Times New Roman" w:hAnsi="GHEA Grapalat" w:cs="Arial"/>
          <w:sz w:val="20"/>
          <w:szCs w:val="20"/>
          <w:lang w:val="es-ES"/>
        </w:rPr>
      </w:pPr>
      <w:r w:rsidRPr="00631CF5">
        <w:rPr>
          <w:rFonts w:ascii="GHEA Grapalat" w:eastAsia="Times New Roman" w:hAnsi="GHEA Grapalat" w:cs="Times New Roman"/>
          <w:u w:val="single"/>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Times New Roman"/>
          <w:lang w:val="es-ES"/>
        </w:rPr>
        <w:t xml:space="preserve"> </w:t>
      </w:r>
      <w:r w:rsidRPr="00631CF5">
        <w:rPr>
          <w:rFonts w:ascii="Arial" w:eastAsia="Times New Roman" w:hAnsi="Arial" w:cs="Arial"/>
          <w:sz w:val="20"/>
          <w:szCs w:val="20"/>
          <w:lang w:val="es-ES"/>
        </w:rPr>
        <w:t>հայտնում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որ</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ցանկություն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ունի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մասնակցել</w:t>
      </w:r>
    </w:p>
    <w:p w:rsidR="00BB1514" w:rsidRPr="00631CF5" w:rsidRDefault="00BB1514" w:rsidP="00BB1514">
      <w:pPr>
        <w:spacing w:after="0" w:line="240" w:lineRule="auto"/>
        <w:jc w:val="both"/>
        <w:rPr>
          <w:rFonts w:ascii="GHEA Grapalat" w:eastAsia="Times New Roman" w:hAnsi="GHEA Grapalat" w:cs="Times New Roman"/>
          <w:vertAlign w:val="superscript"/>
          <w:lang w:val="es-ES"/>
        </w:rPr>
      </w:pPr>
      <w:r w:rsidRPr="00631CF5">
        <w:rPr>
          <w:rFonts w:ascii="GHEA Grapalat" w:eastAsia="Times New Roman" w:hAnsi="GHEA Grapalat" w:cs="Times New Roman"/>
          <w:sz w:val="24"/>
          <w:szCs w:val="24"/>
          <w:vertAlign w:val="superscript"/>
          <w:lang w:val="es-ES"/>
        </w:rPr>
        <w:t xml:space="preserve">               </w:t>
      </w:r>
      <w:r w:rsidRPr="00631CF5">
        <w:rPr>
          <w:rFonts w:ascii="GHEA Grapalat" w:eastAsia="Times New Roman" w:hAnsi="GHEA Grapalat" w:cs="Times New Roman"/>
          <w:sz w:val="24"/>
          <w:szCs w:val="24"/>
          <w:lang w:val="es-ES"/>
        </w:rPr>
        <w:t xml:space="preserve">            </w:t>
      </w:r>
      <w:r w:rsidRPr="00631CF5">
        <w:rPr>
          <w:rFonts w:ascii="Arial" w:eastAsia="Times New Roman" w:hAnsi="Arial" w:cs="Arial"/>
          <w:sz w:val="24"/>
          <w:szCs w:val="24"/>
          <w:vertAlign w:val="superscript"/>
          <w:lang w:val="es-ES"/>
        </w:rPr>
        <w:t>մասնակցի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անվանումը</w:t>
      </w:r>
      <w:r w:rsidRPr="00631CF5">
        <w:rPr>
          <w:rFonts w:ascii="GHEA Grapalat" w:eastAsia="Times New Roman" w:hAnsi="GHEA Grapalat" w:cs="Arial"/>
          <w:sz w:val="24"/>
          <w:szCs w:val="24"/>
          <w:vertAlign w:val="superscript"/>
          <w:lang w:val="es-ES"/>
        </w:rPr>
        <w:t xml:space="preserve"> </w:t>
      </w: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Times New Roman"/>
          <w:b/>
          <w:sz w:val="20"/>
          <w:szCs w:val="20"/>
          <w:u w:val="single"/>
          <w:lang w:val="af-ZA"/>
        </w:rPr>
        <w:t>«</w:t>
      </w:r>
      <w:r w:rsidRPr="00631CF5">
        <w:rPr>
          <w:rFonts w:ascii="Arial" w:eastAsia="Times New Roman" w:hAnsi="Arial" w:cs="Arial"/>
          <w:b/>
          <w:sz w:val="20"/>
          <w:szCs w:val="20"/>
          <w:u w:val="single"/>
          <w:lang w:val="af-ZA"/>
        </w:rPr>
        <w:t>ՀՀ</w:t>
      </w:r>
      <w:r w:rsidRPr="00631CF5">
        <w:rPr>
          <w:rFonts w:ascii="GHEA Grapalat" w:eastAsia="Times New Roman" w:hAnsi="GHEA Grapalat" w:cs="Times New Roman"/>
          <w:b/>
          <w:sz w:val="20"/>
          <w:szCs w:val="20"/>
          <w:u w:val="single"/>
          <w:lang w:val="af-ZA"/>
        </w:rPr>
        <w:t xml:space="preserve"> </w:t>
      </w:r>
      <w:r w:rsidRPr="00631CF5">
        <w:rPr>
          <w:rFonts w:ascii="Arial" w:eastAsia="Times New Roman" w:hAnsi="Arial" w:cs="Arial"/>
          <w:b/>
          <w:sz w:val="20"/>
          <w:szCs w:val="20"/>
          <w:u w:val="single"/>
          <w:lang w:val="af-ZA"/>
        </w:rPr>
        <w:t>ԼՈՌՈՒ</w:t>
      </w:r>
      <w:r w:rsidRPr="00631CF5">
        <w:rPr>
          <w:rFonts w:ascii="GHEA Grapalat" w:eastAsia="Times New Roman" w:hAnsi="GHEA Grapalat" w:cs="Times New Roman"/>
          <w:b/>
          <w:sz w:val="20"/>
          <w:szCs w:val="20"/>
          <w:u w:val="single"/>
          <w:lang w:val="af-ZA"/>
        </w:rPr>
        <w:t xml:space="preserve"> </w:t>
      </w:r>
      <w:r w:rsidRPr="00631CF5">
        <w:rPr>
          <w:rFonts w:ascii="Arial" w:eastAsia="Times New Roman" w:hAnsi="Arial" w:cs="Arial"/>
          <w:b/>
          <w:sz w:val="20"/>
          <w:szCs w:val="20"/>
          <w:u w:val="single"/>
          <w:lang w:val="af-ZA"/>
        </w:rPr>
        <w:t>ՄԱՐԶԻ</w:t>
      </w:r>
      <w:r w:rsidRPr="00631CF5">
        <w:rPr>
          <w:rFonts w:ascii="GHEA Grapalat" w:eastAsia="Times New Roman" w:hAnsi="GHEA Grapalat" w:cs="Times New Roman"/>
          <w:b/>
          <w:sz w:val="20"/>
          <w:szCs w:val="20"/>
          <w:u w:val="single"/>
          <w:lang w:val="af-ZA"/>
        </w:rPr>
        <w:t xml:space="preserve"> </w:t>
      </w:r>
      <w:r w:rsidRPr="00631CF5">
        <w:rPr>
          <w:rFonts w:ascii="Arial" w:eastAsia="Times New Roman" w:hAnsi="Arial" w:cs="Arial"/>
          <w:b/>
          <w:sz w:val="20"/>
          <w:szCs w:val="20"/>
          <w:u w:val="single"/>
          <w:lang w:val="af-ZA"/>
        </w:rPr>
        <w:t>ԹՈՒՄԱՆՅԱՆ</w:t>
      </w:r>
      <w:r w:rsidRPr="00631CF5">
        <w:rPr>
          <w:rFonts w:ascii="GHEA Grapalat" w:eastAsia="Times New Roman" w:hAnsi="GHEA Grapalat" w:cs="Times New Roman"/>
          <w:b/>
          <w:sz w:val="20"/>
          <w:szCs w:val="20"/>
          <w:u w:val="single"/>
          <w:lang w:val="hy-AM"/>
        </w:rPr>
        <w:t xml:space="preserve"> </w:t>
      </w:r>
      <w:r w:rsidRPr="00631CF5">
        <w:rPr>
          <w:rFonts w:ascii="GHEA Grapalat" w:eastAsia="Times New Roman" w:hAnsi="GHEA Grapalat" w:cs="Times New Roman"/>
          <w:b/>
          <w:sz w:val="20"/>
          <w:szCs w:val="20"/>
          <w:u w:val="single"/>
          <w:lang w:val="af-ZA"/>
        </w:rPr>
        <w:t xml:space="preserve"> </w:t>
      </w:r>
      <w:r w:rsidRPr="00631CF5">
        <w:rPr>
          <w:rFonts w:ascii="Arial" w:eastAsia="Times New Roman" w:hAnsi="Arial" w:cs="Arial"/>
          <w:b/>
          <w:sz w:val="20"/>
          <w:szCs w:val="20"/>
          <w:u w:val="single"/>
          <w:lang w:val="af-ZA"/>
        </w:rPr>
        <w:t>ՀԱՄԱՅՆՔ</w:t>
      </w:r>
      <w:r w:rsidRPr="00631CF5">
        <w:rPr>
          <w:rFonts w:ascii="Arial" w:eastAsia="Times New Roman" w:hAnsi="Arial" w:cs="Arial"/>
          <w:b/>
          <w:sz w:val="20"/>
          <w:szCs w:val="20"/>
          <w:u w:val="single"/>
          <w:lang w:val="hy-AM"/>
        </w:rPr>
        <w:t>Ի</w:t>
      </w:r>
      <w:r w:rsidRPr="00631CF5">
        <w:rPr>
          <w:rFonts w:ascii="GHEA Grapalat" w:eastAsia="Times New Roman" w:hAnsi="GHEA Grapalat" w:cs="Times New Roman"/>
          <w:b/>
          <w:sz w:val="20"/>
          <w:szCs w:val="20"/>
          <w:u w:val="single"/>
          <w:lang w:val="hy-AM"/>
        </w:rPr>
        <w:t xml:space="preserve"> </w:t>
      </w:r>
      <w:r w:rsidRPr="00631CF5">
        <w:rPr>
          <w:rFonts w:ascii="Arial" w:eastAsia="Times New Roman" w:hAnsi="Arial" w:cs="Arial"/>
          <w:b/>
          <w:sz w:val="20"/>
          <w:szCs w:val="20"/>
          <w:u w:val="single"/>
          <w:lang w:val="hy-AM"/>
        </w:rPr>
        <w:t>ԿՈՄՈՒՆԱԼ</w:t>
      </w:r>
      <w:r w:rsidRPr="00631CF5">
        <w:rPr>
          <w:rFonts w:ascii="GHEA Grapalat" w:eastAsia="Times New Roman" w:hAnsi="GHEA Grapalat" w:cs="Times New Roman"/>
          <w:b/>
          <w:sz w:val="20"/>
          <w:szCs w:val="20"/>
          <w:u w:val="single"/>
          <w:lang w:val="hy-AM"/>
        </w:rPr>
        <w:t xml:space="preserve"> </w:t>
      </w:r>
      <w:r w:rsidRPr="00631CF5">
        <w:rPr>
          <w:rFonts w:ascii="Arial" w:eastAsia="Times New Roman" w:hAnsi="Arial" w:cs="Arial"/>
          <w:b/>
          <w:sz w:val="20"/>
          <w:szCs w:val="20"/>
          <w:u w:val="single"/>
          <w:lang w:val="hy-AM"/>
        </w:rPr>
        <w:t>ՏՆՏԵՍՈՒԹՅՈՒՆ</w:t>
      </w:r>
      <w:r w:rsidRPr="00631CF5">
        <w:rPr>
          <w:rFonts w:ascii="GHEA Grapalat" w:eastAsia="Times New Roman" w:hAnsi="GHEA Grapalat" w:cs="Times New Roman"/>
          <w:b/>
          <w:sz w:val="20"/>
          <w:szCs w:val="20"/>
          <w:u w:val="single"/>
          <w:lang w:val="af-ZA"/>
        </w:rPr>
        <w:t>»</w:t>
      </w:r>
      <w:r w:rsidRPr="00631CF5">
        <w:rPr>
          <w:rFonts w:ascii="GHEA Grapalat" w:eastAsia="Times New Roman" w:hAnsi="GHEA Grapalat" w:cs="Times New Roman"/>
          <w:b/>
          <w:sz w:val="20"/>
          <w:szCs w:val="20"/>
          <w:u w:val="single"/>
          <w:lang w:val="hy-AM"/>
        </w:rPr>
        <w:t xml:space="preserve"> </w:t>
      </w:r>
      <w:r w:rsidRPr="00631CF5">
        <w:rPr>
          <w:rFonts w:ascii="Arial" w:eastAsia="Times New Roman" w:hAnsi="Arial" w:cs="Arial"/>
          <w:b/>
          <w:sz w:val="20"/>
          <w:szCs w:val="20"/>
          <w:u w:val="single"/>
          <w:lang w:val="hy-AM"/>
        </w:rPr>
        <w:t>ՀՈԱԿ</w:t>
      </w:r>
      <w:r w:rsidRPr="00631CF5">
        <w:rPr>
          <w:rFonts w:ascii="GHEA Grapalat" w:eastAsia="Times New Roman" w:hAnsi="GHEA Grapalat" w:cs="Times New Roman"/>
          <w:b/>
          <w:sz w:val="20"/>
          <w:szCs w:val="20"/>
          <w:u w:val="single"/>
          <w:lang w:val="af-ZA"/>
        </w:rPr>
        <w:t>-</w:t>
      </w:r>
      <w:r w:rsidRPr="00631CF5">
        <w:rPr>
          <w:rFonts w:ascii="Arial" w:eastAsia="Times New Roman" w:hAnsi="Arial" w:cs="Arial"/>
          <w:b/>
          <w:sz w:val="20"/>
          <w:szCs w:val="20"/>
          <w:u w:val="single"/>
          <w:lang w:val="en-US"/>
        </w:rPr>
        <w:t>Ի</w:t>
      </w:r>
      <w:r w:rsidRPr="00631CF5">
        <w:rPr>
          <w:rFonts w:ascii="GHEA Grapalat" w:eastAsia="Times New Roman" w:hAnsi="GHEA Grapalat" w:cs="Times New Roman"/>
          <w:b/>
          <w:sz w:val="20"/>
          <w:szCs w:val="20"/>
          <w:u w:val="single"/>
          <w:lang w:val="af-ZA"/>
        </w:rPr>
        <w:t xml:space="preserve"> </w:t>
      </w:r>
      <w:r w:rsidRPr="00631CF5">
        <w:rPr>
          <w:rFonts w:ascii="Arial" w:eastAsia="Times New Roman" w:hAnsi="Arial" w:cs="Arial"/>
          <w:sz w:val="20"/>
          <w:szCs w:val="20"/>
          <w:lang w:val="es-ES"/>
        </w:rPr>
        <w:t>կողմից</w:t>
      </w:r>
      <w:r w:rsidRPr="00631CF5">
        <w:rPr>
          <w:rFonts w:ascii="GHEA Grapalat" w:eastAsia="Times New Roman" w:hAnsi="GHEA Grapalat" w:cs="Times New Roman"/>
          <w:lang w:val="es-ES"/>
        </w:rPr>
        <w:t xml:space="preserve"> </w:t>
      </w:r>
      <w:r w:rsidRPr="00631CF5">
        <w:rPr>
          <w:rFonts w:ascii="GHEA Grapalat" w:eastAsia="Times New Roman" w:hAnsi="GHEA Grapalat" w:cs="Times New Roman"/>
          <w:b/>
          <w:i/>
          <w:color w:val="000000"/>
          <w:sz w:val="20"/>
          <w:szCs w:val="27"/>
          <w:lang w:val="af-ZA"/>
        </w:rPr>
        <w:t>«</w:t>
      </w:r>
      <w:r w:rsidR="00182FC1">
        <w:rPr>
          <w:rFonts w:ascii="Sylfaen" w:eastAsia="Times New Roman" w:hAnsi="Sylfaen" w:cs="Sylfaen"/>
          <w:b/>
          <w:i/>
          <w:color w:val="000000"/>
          <w:sz w:val="20"/>
          <w:szCs w:val="27"/>
          <w:lang w:val="hy-AM"/>
        </w:rPr>
        <w:t>ԼՄ</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ԹՀԿՏ</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ԳՀԾՁԲ</w:t>
      </w:r>
      <w:r w:rsidR="00182FC1">
        <w:rPr>
          <w:rFonts w:ascii="Arial" w:eastAsia="Times New Roman" w:hAnsi="Arial" w:cs="Arial"/>
          <w:b/>
          <w:i/>
          <w:color w:val="000000"/>
          <w:sz w:val="20"/>
          <w:szCs w:val="27"/>
          <w:lang w:val="hy-AM"/>
        </w:rPr>
        <w:t>-25/04</w:t>
      </w:r>
      <w:r w:rsidRPr="00631CF5">
        <w:rPr>
          <w:rFonts w:ascii="GHEA Grapalat" w:eastAsia="Times New Roman" w:hAnsi="GHEA Grapalat" w:cs="Times New Roman"/>
          <w:b/>
          <w:i/>
          <w:color w:val="000000"/>
          <w:sz w:val="20"/>
          <w:szCs w:val="27"/>
          <w:lang w:val="af-ZA"/>
        </w:rPr>
        <w:t xml:space="preserve">»  </w:t>
      </w:r>
      <w:r w:rsidRPr="00631CF5">
        <w:rPr>
          <w:rFonts w:ascii="Arial" w:eastAsia="Times New Roman" w:hAnsi="Arial" w:cs="Arial"/>
          <w:sz w:val="20"/>
          <w:szCs w:val="20"/>
          <w:lang w:val="es-ES"/>
        </w:rPr>
        <w:t>ծածկագրով</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հայտարարված</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գնանշման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հարցման</w:t>
      </w:r>
      <w:r w:rsidRPr="00631CF5">
        <w:rPr>
          <w:rFonts w:ascii="GHEA Grapalat" w:eastAsia="Times New Roman" w:hAnsi="GHEA Grapalat" w:cs="Arial"/>
          <w:sz w:val="16"/>
          <w:szCs w:val="16"/>
          <w:lang w:val="es-ES"/>
        </w:rPr>
        <w:t xml:space="preserve"> </w:t>
      </w:r>
      <w:r w:rsidRPr="00631CF5">
        <w:rPr>
          <w:rFonts w:ascii="GHEA Grapalat" w:eastAsia="Times New Roman" w:hAnsi="GHEA Grapalat" w:cs="Times New Roman"/>
          <w:sz w:val="24"/>
          <w:szCs w:val="24"/>
          <w:u w:val="single"/>
          <w:lang w:val="es-ES"/>
        </w:rPr>
        <w:tab/>
        <w:t xml:space="preserve">    </w:t>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t xml:space="preserve">     </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չափաբաժնին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չափաբաժիններին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հրավերի</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Times New Roman"/>
          <w:sz w:val="24"/>
          <w:szCs w:val="24"/>
          <w:vertAlign w:val="superscript"/>
          <w:lang w:val="es-ES"/>
        </w:rPr>
      </w:pPr>
      <w:r w:rsidRPr="00631CF5">
        <w:rPr>
          <w:rFonts w:ascii="GHEA Grapalat" w:eastAsia="Times New Roman" w:hAnsi="GHEA Grapalat" w:cs="Sylfaen"/>
          <w:sz w:val="24"/>
          <w:szCs w:val="24"/>
          <w:vertAlign w:val="superscript"/>
          <w:lang w:val="es-ES"/>
        </w:rPr>
        <w:t xml:space="preserve">                                            </w:t>
      </w:r>
      <w:r w:rsidRPr="00631CF5">
        <w:rPr>
          <w:rFonts w:ascii="Arial" w:eastAsia="Times New Roman" w:hAnsi="Arial" w:cs="Arial"/>
          <w:sz w:val="24"/>
          <w:szCs w:val="24"/>
          <w:vertAlign w:val="superscript"/>
          <w:lang w:val="es-ES"/>
        </w:rPr>
        <w:t>չափաբաժնի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չափաբաժինների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համարը</w:t>
      </w:r>
    </w:p>
    <w:p w:rsidR="00BB1514" w:rsidRPr="00631CF5" w:rsidRDefault="00BB1514" w:rsidP="00BB1514">
      <w:pPr>
        <w:spacing w:after="0" w:line="240" w:lineRule="auto"/>
        <w:jc w:val="both"/>
        <w:rPr>
          <w:rFonts w:ascii="GHEA Grapalat" w:eastAsia="Times New Roman" w:hAnsi="GHEA Grapalat" w:cs="Times New Roman"/>
          <w:sz w:val="20"/>
          <w:szCs w:val="20"/>
          <w:lang w:val="es-ES"/>
        </w:rPr>
      </w:pPr>
      <w:r w:rsidRPr="00631CF5">
        <w:rPr>
          <w:rFonts w:ascii="GHEA Grapalat" w:eastAsia="Times New Roman" w:hAnsi="GHEA Grapalat" w:cs="Times New Roman"/>
          <w:sz w:val="24"/>
          <w:szCs w:val="24"/>
          <w:vertAlign w:val="superscript"/>
          <w:lang w:val="es-ES"/>
        </w:rPr>
        <w:t xml:space="preserve"> </w:t>
      </w:r>
      <w:r w:rsidRPr="00631CF5">
        <w:rPr>
          <w:rFonts w:ascii="Arial" w:eastAsia="Times New Roman" w:hAnsi="Arial" w:cs="Arial"/>
          <w:sz w:val="20"/>
          <w:szCs w:val="20"/>
          <w:lang w:val="es-ES"/>
        </w:rPr>
        <w:t>պահանջներին</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համապատասխան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ներկայացնում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հայտ</w:t>
      </w:r>
      <w:r w:rsidRPr="00631CF5">
        <w:rPr>
          <w:rFonts w:ascii="GHEA Grapalat" w:eastAsia="Times New Roman" w:hAnsi="GHEA Grapalat" w:cs="Sylfaen"/>
          <w:sz w:val="20"/>
          <w:szCs w:val="20"/>
          <w:lang w:val="es-ES"/>
        </w:rPr>
        <w:t>:</w:t>
      </w:r>
    </w:p>
    <w:p w:rsidR="00BB1514" w:rsidRPr="00631CF5" w:rsidRDefault="00BB1514" w:rsidP="00BB1514">
      <w:pPr>
        <w:spacing w:after="0" w:line="240" w:lineRule="auto"/>
        <w:jc w:val="both"/>
        <w:rPr>
          <w:rFonts w:ascii="GHEA Grapalat" w:eastAsia="Times New Roman" w:hAnsi="GHEA Grapalat" w:cs="Times New Roman"/>
          <w:sz w:val="12"/>
          <w:szCs w:val="12"/>
          <w:u w:val="single"/>
          <w:lang w:val="es-ES"/>
        </w:rPr>
      </w:pP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Times New Roman"/>
          <w:u w:val="single"/>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Times New Roman"/>
          <w:sz w:val="24"/>
          <w:szCs w:val="24"/>
          <w:lang w:val="es-ES"/>
        </w:rPr>
        <w:t>-</w:t>
      </w:r>
      <w:r w:rsidRPr="00631CF5">
        <w:rPr>
          <w:rFonts w:ascii="Arial" w:eastAsia="Times New Roman" w:hAnsi="Arial" w:cs="Arial"/>
          <w:sz w:val="20"/>
          <w:szCs w:val="20"/>
          <w:lang w:val="es-ES"/>
        </w:rPr>
        <w:t>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հայտնում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հավաստում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որ</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հանդիսանում</w:t>
      </w:r>
      <w:r w:rsidRPr="00631CF5">
        <w:rPr>
          <w:rFonts w:ascii="GHEA Grapalat" w:eastAsia="Times New Roman" w:hAnsi="GHEA Grapalat" w:cs="Sylfaen"/>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Sylfaen"/>
          <w:sz w:val="24"/>
          <w:szCs w:val="24"/>
          <w:vertAlign w:val="superscript"/>
          <w:lang w:val="es-ES"/>
        </w:rPr>
        <w:t xml:space="preserve">                                             </w:t>
      </w:r>
      <w:r w:rsidRPr="00631CF5">
        <w:rPr>
          <w:rFonts w:ascii="Arial" w:eastAsia="Times New Roman" w:hAnsi="Arial" w:cs="Arial"/>
          <w:sz w:val="24"/>
          <w:szCs w:val="24"/>
          <w:vertAlign w:val="superscript"/>
          <w:lang w:val="es-ES"/>
        </w:rPr>
        <w:t>մասնակցի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անվանումը</w:t>
      </w: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GHEA Grapalat" w:eastAsia="Times New Roman" w:hAnsi="GHEA Grapalat" w:cs="Sylfaen"/>
          <w:sz w:val="20"/>
          <w:szCs w:val="20"/>
          <w:u w:val="single"/>
          <w:lang w:val="es-ES"/>
        </w:rPr>
        <w:tab/>
      </w:r>
      <w:r w:rsidRPr="00631CF5">
        <w:rPr>
          <w:rFonts w:ascii="Arial" w:eastAsia="Times New Roman" w:hAnsi="Arial" w:cs="Arial"/>
          <w:sz w:val="20"/>
          <w:szCs w:val="20"/>
          <w:lang w:val="es-ES"/>
        </w:rPr>
        <w:t>ռեզիդենտ</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Arial"/>
          <w:sz w:val="24"/>
          <w:szCs w:val="24"/>
          <w:vertAlign w:val="superscript"/>
          <w:lang w:val="es-ES"/>
        </w:rPr>
      </w:pP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երկրի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անվանումը</w:t>
      </w:r>
      <w:r w:rsidRPr="00631CF5">
        <w:rPr>
          <w:rFonts w:ascii="GHEA Grapalat" w:eastAsia="Times New Roman" w:hAnsi="GHEA Grapalat" w:cs="Sylfae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Times New Roman"/>
          <w:sz w:val="20"/>
          <w:szCs w:val="20"/>
          <w:u w:val="single"/>
          <w:lang w:val="es-ES"/>
        </w:rPr>
        <w:t xml:space="preserve">                                         </w:t>
      </w:r>
      <w:r w:rsidRPr="00631CF5">
        <w:rPr>
          <w:rFonts w:ascii="GHEA Grapalat" w:eastAsia="Times New Roman" w:hAnsi="GHEA Grapalat" w:cs="Times New Roman"/>
          <w:sz w:val="20"/>
          <w:szCs w:val="20"/>
          <w:lang w:val="es-ES"/>
        </w:rPr>
        <w:t>-</w:t>
      </w:r>
      <w:r w:rsidRPr="00631CF5">
        <w:rPr>
          <w:rFonts w:ascii="Arial" w:eastAsia="Times New Roman" w:hAnsi="Arial" w:cs="Arial"/>
          <w:sz w:val="20"/>
          <w:szCs w:val="20"/>
          <w:lang w:val="es-ES"/>
        </w:rPr>
        <w:t>ի՝</w:t>
      </w:r>
    </w:p>
    <w:p w:rsidR="00BB1514" w:rsidRPr="00631CF5" w:rsidRDefault="00BB1514" w:rsidP="00BB1514">
      <w:pPr>
        <w:spacing w:after="0" w:line="240" w:lineRule="auto"/>
        <w:jc w:val="both"/>
        <w:rPr>
          <w:rFonts w:ascii="GHEA Grapalat" w:eastAsia="Times New Roman" w:hAnsi="GHEA Grapalat" w:cs="Sylfaen"/>
          <w:sz w:val="20"/>
          <w:szCs w:val="20"/>
          <w:lang w:val="es-ES"/>
        </w:rPr>
      </w:pPr>
      <w:r w:rsidRPr="00631CF5">
        <w:rPr>
          <w:rFonts w:ascii="GHEA Grapalat" w:eastAsia="Times New Roman" w:hAnsi="GHEA Grapalat" w:cs="Sylfaen"/>
          <w:sz w:val="24"/>
          <w:szCs w:val="24"/>
          <w:vertAlign w:val="superscript"/>
          <w:lang w:val="es-ES"/>
        </w:rPr>
        <w:t xml:space="preserve">               </w:t>
      </w:r>
      <w:r w:rsidRPr="00631CF5">
        <w:rPr>
          <w:rFonts w:ascii="Arial" w:eastAsia="Times New Roman" w:hAnsi="Arial" w:cs="Arial"/>
          <w:sz w:val="24"/>
          <w:szCs w:val="24"/>
          <w:vertAlign w:val="superscript"/>
          <w:lang w:val="es-ES"/>
        </w:rPr>
        <w:t>մասնակցի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անվանումը</w:t>
      </w:r>
      <w:r w:rsidRPr="00631CF5">
        <w:rPr>
          <w:rFonts w:ascii="GHEA Grapalat" w:eastAsia="Times New Roman" w:hAnsi="GHEA Grapalat" w:cs="Arial"/>
          <w:sz w:val="24"/>
          <w:szCs w:val="24"/>
          <w:vertAlign w:val="superscript"/>
          <w:lang w:val="es-ES"/>
        </w:rPr>
        <w:t xml:space="preserve">  </w:t>
      </w:r>
    </w:p>
    <w:p w:rsidR="00BB1514" w:rsidRPr="00631CF5" w:rsidRDefault="00BB1514" w:rsidP="00BB1514">
      <w:pPr>
        <w:numPr>
          <w:ilvl w:val="0"/>
          <w:numId w:val="18"/>
        </w:numPr>
        <w:spacing w:after="0" w:line="240" w:lineRule="auto"/>
        <w:jc w:val="both"/>
        <w:rPr>
          <w:rFonts w:ascii="GHEA Grapalat" w:eastAsia="Times New Roman" w:hAnsi="GHEA Grapalat" w:cs="Arial"/>
          <w:sz w:val="24"/>
          <w:u w:val="single"/>
          <w:lang w:val="es-ES"/>
        </w:rPr>
      </w:pPr>
      <w:r w:rsidRPr="00631CF5">
        <w:rPr>
          <w:rFonts w:ascii="Arial" w:eastAsia="Times New Roman" w:hAnsi="Arial" w:cs="Arial"/>
          <w:sz w:val="20"/>
          <w:szCs w:val="20"/>
          <w:lang w:val="es-ES"/>
        </w:rPr>
        <w:t>հարկ</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վճարողի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հաշվառման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համարն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w:t>
      </w:r>
      <w:r w:rsidRPr="00631CF5">
        <w:rPr>
          <w:rFonts w:ascii="GHEA Grapalat" w:eastAsia="Times New Roman" w:hAnsi="GHEA Grapalat" w:cs="Arial"/>
          <w:sz w:val="24"/>
          <w:lang w:val="es-ES"/>
        </w:rPr>
        <w:t xml:space="preserve"> </w:t>
      </w:r>
      <w:r w:rsidRPr="00631CF5">
        <w:rPr>
          <w:rFonts w:ascii="GHEA Grapalat" w:eastAsia="Times New Roman" w:hAnsi="GHEA Grapalat" w:cs="Arial"/>
          <w:sz w:val="24"/>
          <w:u w:val="single"/>
          <w:lang w:val="es-ES"/>
        </w:rPr>
        <w:tab/>
      </w:r>
      <w:r w:rsidRPr="00631CF5">
        <w:rPr>
          <w:rFonts w:ascii="GHEA Grapalat" w:eastAsia="Times New Roman" w:hAnsi="GHEA Grapalat" w:cs="Arial"/>
          <w:sz w:val="24"/>
          <w:u w:val="single"/>
          <w:lang w:val="es-ES"/>
        </w:rPr>
        <w:tab/>
      </w:r>
      <w:r w:rsidRPr="00631CF5">
        <w:rPr>
          <w:rFonts w:ascii="GHEA Grapalat" w:eastAsia="Times New Roman" w:hAnsi="GHEA Grapalat" w:cs="Arial"/>
          <w:sz w:val="24"/>
          <w:u w:val="single"/>
          <w:lang w:val="es-ES"/>
        </w:rPr>
        <w:tab/>
      </w:r>
      <w:r w:rsidRPr="00631CF5">
        <w:rPr>
          <w:rFonts w:ascii="GHEA Grapalat" w:eastAsia="Times New Roman" w:hAnsi="GHEA Grapalat" w:cs="Arial"/>
          <w:sz w:val="24"/>
          <w:u w:val="single"/>
          <w:lang w:val="es-ES"/>
        </w:rPr>
        <w:tab/>
      </w:r>
      <w:r w:rsidRPr="00631CF5">
        <w:rPr>
          <w:rFonts w:ascii="GHEA Grapalat" w:eastAsia="Times New Roman" w:hAnsi="GHEA Grapalat" w:cs="Arial"/>
          <w:sz w:val="24"/>
          <w:u w:val="single"/>
          <w:lang w:val="es-ES"/>
        </w:rPr>
        <w:tab/>
        <w:t>.</w:t>
      </w:r>
    </w:p>
    <w:p w:rsidR="00BB1514" w:rsidRPr="00631CF5" w:rsidRDefault="00BB1514" w:rsidP="00BB1514">
      <w:pPr>
        <w:spacing w:after="0" w:line="240" w:lineRule="auto"/>
        <w:jc w:val="both"/>
        <w:rPr>
          <w:rFonts w:ascii="GHEA Grapalat" w:eastAsia="Times New Roman" w:hAnsi="GHEA Grapalat" w:cs="Arial"/>
          <w:sz w:val="24"/>
          <w:szCs w:val="24"/>
          <w:vertAlign w:val="superscript"/>
          <w:lang w:val="es-ES"/>
        </w:rPr>
      </w:pP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հարկի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վճարողի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հաշվառման</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համարը</w:t>
      </w:r>
    </w:p>
    <w:p w:rsidR="00BB1514" w:rsidRPr="00631CF5" w:rsidRDefault="00BB1514" w:rsidP="00BB1514">
      <w:pPr>
        <w:numPr>
          <w:ilvl w:val="0"/>
          <w:numId w:val="18"/>
        </w:numPr>
        <w:spacing w:after="0" w:line="240" w:lineRule="auto"/>
        <w:jc w:val="both"/>
        <w:rPr>
          <w:rFonts w:ascii="GHEA Grapalat" w:eastAsia="Times New Roman" w:hAnsi="GHEA Grapalat" w:cs="Times New Roman"/>
          <w:u w:val="single"/>
          <w:lang w:val="es-ES"/>
        </w:rPr>
      </w:pPr>
      <w:r w:rsidRPr="00631CF5">
        <w:rPr>
          <w:rFonts w:ascii="Arial" w:eastAsia="Times New Roman" w:hAnsi="Arial" w:cs="Arial"/>
          <w:sz w:val="20"/>
          <w:szCs w:val="20"/>
          <w:lang w:val="es-ES"/>
        </w:rPr>
        <w:t>էլեկտրոնային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փոստի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հասցեն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w:t>
      </w:r>
      <w:r w:rsidRPr="00631CF5">
        <w:rPr>
          <w:rFonts w:ascii="GHEA Grapalat" w:eastAsia="Times New Roman" w:hAnsi="GHEA Grapalat" w:cs="Arial"/>
          <w:sz w:val="24"/>
          <w:lang w:val="es-ES"/>
        </w:rPr>
        <w:t xml:space="preserve"> </w:t>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r>
      <w:r w:rsidRPr="00631CF5">
        <w:rPr>
          <w:rFonts w:ascii="GHEA Grapalat" w:eastAsia="Times New Roman" w:hAnsi="GHEA Grapalat" w:cs="Times New Roman"/>
          <w:sz w:val="24"/>
          <w:szCs w:val="24"/>
          <w:u w:val="single"/>
          <w:lang w:val="es-ES"/>
        </w:rPr>
        <w:tab/>
        <w:t>.</w:t>
      </w:r>
    </w:p>
    <w:p w:rsidR="00BB1514" w:rsidRPr="00631CF5" w:rsidRDefault="00BB1514" w:rsidP="00BB1514">
      <w:pPr>
        <w:spacing w:after="0" w:line="240" w:lineRule="auto"/>
        <w:jc w:val="both"/>
        <w:rPr>
          <w:rFonts w:ascii="GHEA Grapalat" w:eastAsia="Times New Roman" w:hAnsi="GHEA Grapalat" w:cs="Times New Roman"/>
          <w:sz w:val="10"/>
          <w:szCs w:val="10"/>
          <w:lang w:val="es-ES"/>
        </w:rPr>
      </w:pP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էլեկտրոնային</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փոստի</w:t>
      </w:r>
      <w:r w:rsidRPr="00631CF5">
        <w:rPr>
          <w:rFonts w:ascii="GHEA Grapalat" w:eastAsia="Times New Roman" w:hAnsi="GHEA Grapalat" w:cs="Arial"/>
          <w:sz w:val="24"/>
          <w:szCs w:val="24"/>
          <w:vertAlign w:val="superscript"/>
          <w:lang w:val="es-ES"/>
        </w:rPr>
        <w:t xml:space="preserve"> </w:t>
      </w:r>
      <w:r w:rsidRPr="00631CF5">
        <w:rPr>
          <w:rFonts w:ascii="Arial" w:eastAsia="Times New Roman" w:hAnsi="Arial" w:cs="Arial"/>
          <w:sz w:val="24"/>
          <w:szCs w:val="24"/>
          <w:vertAlign w:val="superscript"/>
          <w:lang w:val="es-ES"/>
        </w:rPr>
        <w:t>հասցեն</w:t>
      </w:r>
    </w:p>
    <w:p w:rsidR="00BB1514" w:rsidRPr="00631CF5" w:rsidRDefault="00BB1514" w:rsidP="00BB1514">
      <w:pPr>
        <w:numPr>
          <w:ilvl w:val="0"/>
          <w:numId w:val="18"/>
        </w:numPr>
        <w:spacing w:after="0" w:line="240" w:lineRule="auto"/>
        <w:jc w:val="both"/>
        <w:rPr>
          <w:rFonts w:ascii="GHEA Grapalat" w:eastAsia="Times New Roman" w:hAnsi="GHEA Grapalat" w:cs="Arial"/>
          <w:sz w:val="24"/>
          <w:szCs w:val="24"/>
          <w:vertAlign w:val="superscript"/>
          <w:lang w:val="es-ES"/>
        </w:rPr>
      </w:pPr>
      <w:r w:rsidRPr="00631CF5">
        <w:rPr>
          <w:rFonts w:ascii="Arial" w:eastAsia="Times New Roman" w:hAnsi="Arial" w:cs="Arial"/>
          <w:sz w:val="20"/>
          <w:szCs w:val="20"/>
          <w:lang w:val="hy-AM"/>
        </w:rPr>
        <w:t>գործունեության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հասցեն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Times New Roman"/>
          <w:sz w:val="16"/>
          <w:szCs w:val="16"/>
          <w:lang w:val="hy-AM"/>
        </w:rPr>
      </w:pPr>
      <w:r w:rsidRPr="00631CF5">
        <w:rPr>
          <w:rFonts w:ascii="GHEA Grapalat" w:eastAsia="Times New Roman" w:hAnsi="GHEA Grapalat" w:cs="Times New Roman"/>
          <w:sz w:val="16"/>
          <w:szCs w:val="16"/>
          <w:lang w:val="en-US"/>
        </w:rPr>
        <w:t xml:space="preserve">                                      </w:t>
      </w:r>
      <w:r w:rsidRPr="00631CF5">
        <w:rPr>
          <w:rFonts w:ascii="GHEA Grapalat" w:eastAsia="Times New Roman" w:hAnsi="GHEA Grapalat" w:cs="Times New Roman"/>
          <w:sz w:val="16"/>
          <w:szCs w:val="16"/>
          <w:lang w:val="hy-AM"/>
        </w:rPr>
        <w:t xml:space="preserve">                                               </w:t>
      </w:r>
      <w:r w:rsidRPr="00631CF5">
        <w:rPr>
          <w:rFonts w:ascii="Arial" w:eastAsia="Times New Roman" w:hAnsi="Arial" w:cs="Arial"/>
          <w:sz w:val="16"/>
          <w:szCs w:val="16"/>
          <w:lang w:val="hy-AM"/>
        </w:rPr>
        <w:t>գործունեության</w:t>
      </w:r>
      <w:r w:rsidRPr="00631CF5">
        <w:rPr>
          <w:rFonts w:ascii="GHEA Grapalat" w:eastAsia="Times New Roman" w:hAnsi="GHEA Grapalat" w:cs="Times New Roman"/>
          <w:sz w:val="16"/>
          <w:szCs w:val="16"/>
          <w:lang w:val="hy-AM"/>
        </w:rPr>
        <w:t xml:space="preserve"> </w:t>
      </w:r>
      <w:r w:rsidRPr="00631CF5">
        <w:rPr>
          <w:rFonts w:ascii="Arial" w:eastAsia="Times New Roman" w:hAnsi="Arial" w:cs="Arial"/>
          <w:sz w:val="16"/>
          <w:szCs w:val="16"/>
          <w:lang w:val="hy-AM"/>
        </w:rPr>
        <w:t>հասցեն</w:t>
      </w:r>
    </w:p>
    <w:p w:rsidR="00BB1514" w:rsidRPr="00631CF5" w:rsidRDefault="00BB1514" w:rsidP="00BB1514">
      <w:pPr>
        <w:numPr>
          <w:ilvl w:val="0"/>
          <w:numId w:val="18"/>
        </w:numPr>
        <w:spacing w:after="0" w:line="240" w:lineRule="auto"/>
        <w:jc w:val="both"/>
        <w:rPr>
          <w:rFonts w:ascii="GHEA Grapalat" w:eastAsia="Times New Roman" w:hAnsi="GHEA Grapalat" w:cs="Arial"/>
          <w:sz w:val="24"/>
          <w:szCs w:val="24"/>
          <w:vertAlign w:val="superscript"/>
          <w:lang w:val="es-ES"/>
        </w:rPr>
      </w:pPr>
      <w:r w:rsidRPr="00631CF5">
        <w:rPr>
          <w:rFonts w:ascii="Arial" w:eastAsia="Times New Roman" w:hAnsi="Arial" w:cs="Arial"/>
          <w:sz w:val="20"/>
          <w:szCs w:val="20"/>
          <w:lang w:val="hy-AM"/>
        </w:rPr>
        <w:t>հեռախոսահամարն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es-ES"/>
        </w:rPr>
        <w:t xml:space="preserve">                                     </w:t>
      </w:r>
    </w:p>
    <w:p w:rsidR="00BB1514" w:rsidRPr="00631CF5" w:rsidRDefault="00BB1514" w:rsidP="00BB1514">
      <w:pPr>
        <w:spacing w:after="0" w:line="240" w:lineRule="auto"/>
        <w:jc w:val="both"/>
        <w:rPr>
          <w:rFonts w:ascii="GHEA Grapalat" w:eastAsia="Times New Roman" w:hAnsi="GHEA Grapalat" w:cs="Times New Roman"/>
          <w:sz w:val="16"/>
          <w:szCs w:val="16"/>
          <w:lang w:val="hy-AM"/>
        </w:rPr>
      </w:pPr>
      <w:r w:rsidRPr="00631CF5">
        <w:rPr>
          <w:rFonts w:ascii="GHEA Grapalat" w:eastAsia="Times New Roman" w:hAnsi="GHEA Grapalat" w:cs="Times New Roman"/>
          <w:sz w:val="16"/>
          <w:szCs w:val="16"/>
          <w:lang w:val="en-US"/>
        </w:rPr>
        <w:t xml:space="preserve">                                    </w:t>
      </w:r>
      <w:r w:rsidRPr="00631CF5">
        <w:rPr>
          <w:rFonts w:ascii="GHEA Grapalat" w:eastAsia="Times New Roman" w:hAnsi="GHEA Grapalat" w:cs="Times New Roman"/>
          <w:sz w:val="16"/>
          <w:szCs w:val="16"/>
          <w:lang w:val="hy-AM"/>
        </w:rPr>
        <w:t xml:space="preserve">                                       </w:t>
      </w:r>
      <w:r w:rsidRPr="00631CF5">
        <w:rPr>
          <w:rFonts w:ascii="Arial" w:eastAsia="Times New Roman" w:hAnsi="Arial" w:cs="Arial"/>
          <w:sz w:val="16"/>
          <w:szCs w:val="16"/>
          <w:lang w:val="hy-AM"/>
        </w:rPr>
        <w:t>հեռախոսի</w:t>
      </w:r>
      <w:r w:rsidRPr="00631CF5">
        <w:rPr>
          <w:rFonts w:ascii="GHEA Grapalat" w:eastAsia="Times New Roman" w:hAnsi="GHEA Grapalat" w:cs="Times New Roman"/>
          <w:sz w:val="16"/>
          <w:szCs w:val="16"/>
          <w:lang w:val="hy-AM"/>
        </w:rPr>
        <w:t xml:space="preserve"> </w:t>
      </w:r>
      <w:r w:rsidRPr="00631CF5">
        <w:rPr>
          <w:rFonts w:ascii="Arial" w:eastAsia="Times New Roman" w:hAnsi="Arial" w:cs="Arial"/>
          <w:sz w:val="16"/>
          <w:szCs w:val="16"/>
          <w:lang w:val="hy-AM"/>
        </w:rPr>
        <w:t>համարը</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es-ES"/>
        </w:rPr>
      </w:pPr>
      <w:r w:rsidRPr="00631CF5">
        <w:rPr>
          <w:rFonts w:ascii="Arial" w:eastAsia="Times New Roman" w:hAnsi="Arial" w:cs="Arial"/>
          <w:sz w:val="20"/>
          <w:szCs w:val="20"/>
          <w:lang w:val="es-ES"/>
        </w:rPr>
        <w:t>Սույնով</w:t>
      </w:r>
      <w:r w:rsidRPr="00631CF5">
        <w:rPr>
          <w:rFonts w:ascii="GHEA Grapalat" w:eastAsia="Times New Roman" w:hAnsi="GHEA Grapalat" w:cs="Times New Roman"/>
          <w:sz w:val="20"/>
          <w:szCs w:val="24"/>
          <w:lang w:val="hy-AM"/>
        </w:rPr>
        <w:t xml:space="preserve">  </w:t>
      </w:r>
      <w:r w:rsidRPr="00631CF5">
        <w:rPr>
          <w:rFonts w:ascii="GHEA Grapalat" w:eastAsia="Times New Roman" w:hAnsi="GHEA Grapalat" w:cs="Times New Roman"/>
          <w:sz w:val="20"/>
          <w:szCs w:val="24"/>
          <w:u w:val="single"/>
          <w:lang w:val="hy-AM"/>
        </w:rPr>
        <w:t xml:space="preserve">                                                </w:t>
      </w:r>
      <w:r w:rsidRPr="00631CF5">
        <w:rPr>
          <w:rFonts w:ascii="GHEA Grapalat" w:eastAsia="Times New Roman" w:hAnsi="GHEA Grapalat" w:cs="Times New Roman"/>
          <w:sz w:val="20"/>
          <w:szCs w:val="24"/>
          <w:u w:val="single"/>
          <w:lang w:val="es-ES"/>
        </w:rPr>
        <w:t xml:space="preserve">                         </w:t>
      </w:r>
      <w:r w:rsidRPr="00631CF5">
        <w:rPr>
          <w:rFonts w:ascii="GHEA Grapalat" w:eastAsia="Times New Roman" w:hAnsi="GHEA Grapalat" w:cs="Times New Roman"/>
          <w:sz w:val="20"/>
          <w:szCs w:val="24"/>
          <w:u w:val="single"/>
          <w:lang w:val="hy-AM"/>
        </w:rPr>
        <w:t xml:space="preserve">          </w:t>
      </w:r>
      <w:r w:rsidRPr="00631CF5">
        <w:rPr>
          <w:rFonts w:ascii="GHEA Grapalat" w:eastAsia="Times New Roman" w:hAnsi="GHEA Grapalat" w:cs="Times New Roman"/>
          <w:sz w:val="24"/>
          <w:szCs w:val="24"/>
          <w:lang w:val="hy-AM"/>
        </w:rPr>
        <w:t>-</w:t>
      </w:r>
      <w:r w:rsidRPr="00631CF5">
        <w:rPr>
          <w:rFonts w:ascii="Arial" w:eastAsia="Times New Roman" w:hAnsi="Arial" w:cs="Arial"/>
          <w:sz w:val="20"/>
          <w:szCs w:val="20"/>
          <w:lang w:val="es-ES"/>
        </w:rPr>
        <w:t>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հայտարարում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հավաստում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որ՝</w:t>
      </w:r>
      <w:r w:rsidRPr="00631CF5">
        <w:rPr>
          <w:rFonts w:ascii="GHEA Grapalat" w:eastAsia="Times New Roman" w:hAnsi="GHEA Grapalat" w:cs="Arial"/>
          <w:sz w:val="24"/>
          <w:szCs w:val="24"/>
          <w:lang w:val="hy-AM"/>
        </w:rPr>
        <w:t xml:space="preserve"> </w:t>
      </w:r>
    </w:p>
    <w:p w:rsidR="00BB1514" w:rsidRPr="00631CF5" w:rsidRDefault="00BB1514" w:rsidP="00BB1514">
      <w:pPr>
        <w:spacing w:after="0" w:line="240" w:lineRule="auto"/>
        <w:jc w:val="both"/>
        <w:rPr>
          <w:rFonts w:ascii="GHEA Grapalat" w:eastAsia="Times New Roman" w:hAnsi="GHEA Grapalat" w:cs="Times New Roman"/>
          <w:i/>
          <w:sz w:val="16"/>
          <w:szCs w:val="24"/>
          <w:vertAlign w:val="superscript"/>
          <w:lang w:val="es-ES"/>
        </w:rPr>
      </w:pP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es-ES"/>
        </w:rPr>
        <w:t xml:space="preserve">                                    </w:t>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Sylfaen"/>
          <w:sz w:val="24"/>
          <w:szCs w:val="24"/>
          <w:vertAlign w:val="superscript"/>
          <w:lang w:val="hy-AM"/>
        </w:rPr>
        <w:t xml:space="preserve"> </w:t>
      </w:r>
      <w:r w:rsidRPr="00631CF5">
        <w:rPr>
          <w:rFonts w:ascii="Arial" w:eastAsia="Times New Roman" w:hAnsi="Arial" w:cs="Arial"/>
          <w:sz w:val="24"/>
          <w:szCs w:val="24"/>
          <w:vertAlign w:val="superscript"/>
          <w:lang w:val="hy-AM"/>
        </w:rPr>
        <w:t>անվանում</w:t>
      </w:r>
    </w:p>
    <w:p w:rsidR="00BB1514" w:rsidRPr="00631CF5" w:rsidRDefault="00BB1514" w:rsidP="00BB1514">
      <w:pPr>
        <w:spacing w:after="0" w:line="240" w:lineRule="auto"/>
        <w:ind w:firstLine="708"/>
        <w:jc w:val="both"/>
        <w:rPr>
          <w:rFonts w:ascii="GHEA Grapalat" w:eastAsia="Times New Roman" w:hAnsi="GHEA Grapalat" w:cs="Sylfaen"/>
          <w:sz w:val="20"/>
          <w:szCs w:val="24"/>
          <w:lang w:val="hy-AM"/>
        </w:rPr>
      </w:pPr>
      <w:r w:rsidRPr="00631CF5">
        <w:rPr>
          <w:rFonts w:ascii="GHEA Grapalat" w:eastAsia="Times New Roman" w:hAnsi="GHEA Grapalat" w:cs="Arial"/>
          <w:sz w:val="20"/>
          <w:szCs w:val="20"/>
          <w:lang w:val="es-ES"/>
        </w:rPr>
        <w:t xml:space="preserve">1) </w:t>
      </w:r>
      <w:r w:rsidRPr="00631CF5">
        <w:rPr>
          <w:rFonts w:ascii="Arial" w:eastAsia="Times New Roman" w:hAnsi="Arial" w:cs="Arial"/>
          <w:sz w:val="20"/>
          <w:szCs w:val="20"/>
          <w:lang w:val="es-ES"/>
        </w:rPr>
        <w:t>բավարարում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00182FC1">
        <w:rPr>
          <w:rFonts w:ascii="Sylfaen" w:eastAsia="Times New Roman" w:hAnsi="Sylfaen" w:cs="Sylfaen"/>
          <w:b/>
          <w:i/>
          <w:color w:val="000000"/>
          <w:sz w:val="20"/>
          <w:szCs w:val="27"/>
          <w:lang w:val="hy-AM"/>
        </w:rPr>
        <w:t>ԼՄ</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ԹՀԿՏ</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ԳՀԾՁԲ</w:t>
      </w:r>
      <w:r w:rsidR="00182FC1">
        <w:rPr>
          <w:rFonts w:ascii="Arial" w:eastAsia="Times New Roman" w:hAnsi="Arial" w:cs="Arial"/>
          <w:b/>
          <w:i/>
          <w:color w:val="000000"/>
          <w:sz w:val="20"/>
          <w:szCs w:val="27"/>
          <w:lang w:val="hy-AM"/>
        </w:rPr>
        <w:t>-25/04</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ծածկագրով</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գնանշման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հարցման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հրավերով</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սահմանված</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մասնակցության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իրավունքի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պահանջներին</w:t>
      </w:r>
      <w:r w:rsidRPr="00631CF5">
        <w:rPr>
          <w:rFonts w:ascii="GHEA Grapalat" w:eastAsia="Times New Roman" w:hAnsi="GHEA Grapalat" w:cs="Arial"/>
          <w:sz w:val="20"/>
          <w:szCs w:val="20"/>
          <w:lang w:val="es-ES"/>
        </w:rPr>
        <w:t xml:space="preserve"> </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4"/>
          <w:lang w:val="hy-AM"/>
        </w:rPr>
        <w:t>պարտավորվում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lastRenderedPageBreak/>
        <w:t>մասնակից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ճանաչվելու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հրավերով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որակավորման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ապահովում</w:t>
      </w:r>
      <w:r w:rsidRPr="00631CF5">
        <w:rPr>
          <w:rFonts w:ascii="GHEA Grapalat" w:eastAsia="Times New Roman" w:hAnsi="GHEA Grapalat" w:cs="Sylfaen"/>
          <w:sz w:val="20"/>
          <w:szCs w:val="24"/>
          <w:vertAlign w:val="superscript"/>
          <w:lang w:val="hy-AM"/>
        </w:rPr>
        <w:footnoteReference w:id="3"/>
      </w:r>
      <w:r w:rsidRPr="00631CF5">
        <w:rPr>
          <w:rFonts w:ascii="GHEA Grapalat" w:eastAsia="Times New Roman" w:hAnsi="GHEA Grapalat" w:cs="Sylfaen"/>
          <w:sz w:val="20"/>
          <w:szCs w:val="24"/>
          <w:lang w:val="es-ES"/>
        </w:rPr>
        <w:t>.</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708"/>
        <w:jc w:val="both"/>
        <w:rPr>
          <w:rFonts w:ascii="GHEA Grapalat" w:eastAsia="Times New Roman" w:hAnsi="GHEA Grapalat" w:cs="Arial"/>
          <w:lang w:val="es-ES"/>
        </w:rPr>
      </w:pPr>
      <w:r w:rsidRPr="00631CF5">
        <w:rPr>
          <w:rFonts w:ascii="GHEA Grapalat" w:eastAsia="Times New Roman" w:hAnsi="GHEA Grapalat" w:cs="Arial"/>
          <w:sz w:val="20"/>
          <w:szCs w:val="20"/>
          <w:lang w:val="hy-AM"/>
        </w:rPr>
        <w:t>2</w:t>
      </w:r>
      <w:r w:rsidRPr="00631CF5">
        <w:rPr>
          <w:rFonts w:ascii="GHEA Grapalat" w:eastAsia="Times New Roman" w:hAnsi="GHEA Grapalat" w:cs="Arial"/>
          <w:sz w:val="20"/>
          <w:szCs w:val="20"/>
          <w:lang w:val="es-ES"/>
        </w:rPr>
        <w:t xml:space="preserve">) </w:t>
      </w:r>
      <w:r w:rsidR="00182FC1">
        <w:rPr>
          <w:rFonts w:ascii="Sylfaen" w:eastAsia="Times New Roman" w:hAnsi="Sylfaen" w:cs="Sylfaen"/>
          <w:b/>
          <w:i/>
          <w:color w:val="000000"/>
          <w:sz w:val="20"/>
          <w:szCs w:val="27"/>
          <w:lang w:val="hy-AM"/>
        </w:rPr>
        <w:t>ԼՄ</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ԹՀԿՏ</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ԳՀԾՁԲ</w:t>
      </w:r>
      <w:r w:rsidR="00182FC1">
        <w:rPr>
          <w:rFonts w:ascii="Arial" w:eastAsia="Times New Roman" w:hAnsi="Arial" w:cs="Arial"/>
          <w:b/>
          <w:i/>
          <w:color w:val="000000"/>
          <w:sz w:val="20"/>
          <w:szCs w:val="27"/>
          <w:lang w:val="hy-AM"/>
        </w:rPr>
        <w:t>-25/04</w:t>
      </w:r>
      <w:r w:rsidRPr="00631CF5">
        <w:rPr>
          <w:rFonts w:ascii="GHEA Grapalat" w:eastAsia="Times New Roman" w:hAnsi="GHEA Grapalat" w:cs="Times New Roman"/>
          <w:b/>
          <w:i/>
          <w:color w:val="000000"/>
          <w:lang w:val="hy-AM"/>
        </w:rPr>
        <w:t xml:space="preserve"> </w:t>
      </w:r>
      <w:r w:rsidRPr="00631CF5">
        <w:rPr>
          <w:rFonts w:ascii="GHEA Grapalat" w:eastAsia="Times New Roman" w:hAnsi="GHEA Grapalat" w:cs="Sylfaen"/>
          <w:lang w:val="hy-AM"/>
        </w:rPr>
        <w:t xml:space="preserve"> </w:t>
      </w:r>
      <w:r w:rsidRPr="00631CF5">
        <w:rPr>
          <w:rFonts w:ascii="Arial" w:eastAsia="Times New Roman" w:hAnsi="Arial" w:cs="Arial"/>
          <w:sz w:val="20"/>
          <w:szCs w:val="20"/>
          <w:lang w:val="es-ES"/>
        </w:rPr>
        <w:t>ծածկագրով</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գնանշման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հարցմանն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մասնակցելու</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շրջանակում</w:t>
      </w:r>
      <w:r w:rsidRPr="00631CF5">
        <w:rPr>
          <w:rFonts w:ascii="GHEA Grapalat" w:eastAsia="Times New Roman" w:hAnsi="GHEA Grapalat" w:cs="Arial"/>
          <w:sz w:val="20"/>
          <w:szCs w:val="20"/>
          <w:lang w:val="es-ES"/>
        </w:rPr>
        <w:t>`</w:t>
      </w:r>
      <w:r w:rsidRPr="00631CF5">
        <w:rPr>
          <w:rFonts w:ascii="GHEA Grapalat" w:eastAsia="Times New Roman" w:hAnsi="GHEA Grapalat" w:cs="Sylfaen"/>
          <w:lang w:val="es-ES"/>
        </w:rPr>
        <w:t xml:space="preserve">  </w:t>
      </w:r>
    </w:p>
    <w:p w:rsidR="00BB1514" w:rsidRPr="00631CF5" w:rsidRDefault="00BB1514" w:rsidP="00BB1514">
      <w:pPr>
        <w:numPr>
          <w:ilvl w:val="0"/>
          <w:numId w:val="18"/>
        </w:numPr>
        <w:spacing w:after="0" w:line="240" w:lineRule="auto"/>
        <w:ind w:firstLine="720"/>
        <w:jc w:val="both"/>
        <w:rPr>
          <w:rFonts w:ascii="GHEA Grapalat" w:eastAsia="Times New Roman" w:hAnsi="GHEA Grapalat" w:cs="Arial"/>
          <w:sz w:val="20"/>
          <w:szCs w:val="20"/>
          <w:lang w:val="es-ES"/>
        </w:rPr>
      </w:pPr>
      <w:r w:rsidRPr="00631CF5">
        <w:rPr>
          <w:rFonts w:ascii="Arial" w:eastAsia="Times New Roman" w:hAnsi="Arial" w:cs="Arial"/>
          <w:sz w:val="20"/>
          <w:szCs w:val="20"/>
          <w:lang w:val="es-ES"/>
        </w:rPr>
        <w:t>թույլ</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չի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տվել</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թույլ</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չի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տալու</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գերիշխող</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դիրքի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չարաշահում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հակամրցակցային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համաձայնություն</w:t>
      </w:r>
      <w:r w:rsidRPr="00631CF5">
        <w:rPr>
          <w:rFonts w:ascii="GHEA Grapalat" w:eastAsia="Times New Roman" w:hAnsi="GHEA Grapalat" w:cs="Arial"/>
          <w:sz w:val="20"/>
          <w:szCs w:val="20"/>
          <w:lang w:val="es-ES"/>
        </w:rPr>
        <w:t>,</w:t>
      </w:r>
    </w:p>
    <w:p w:rsidR="00BB1514" w:rsidRPr="00631CF5" w:rsidRDefault="00BB1514" w:rsidP="00BB1514">
      <w:pPr>
        <w:numPr>
          <w:ilvl w:val="0"/>
          <w:numId w:val="18"/>
        </w:numPr>
        <w:spacing w:after="0" w:line="240" w:lineRule="auto"/>
        <w:ind w:firstLine="720"/>
        <w:jc w:val="both"/>
        <w:rPr>
          <w:rFonts w:ascii="GHEA Grapalat" w:eastAsia="Times New Roman" w:hAnsi="GHEA Grapalat" w:cs="Times New Roman"/>
          <w:lang w:val="es-ES"/>
        </w:rPr>
      </w:pPr>
      <w:r w:rsidRPr="00631CF5">
        <w:rPr>
          <w:rFonts w:ascii="Arial" w:eastAsia="Times New Roman" w:hAnsi="Arial" w:cs="Arial"/>
          <w:sz w:val="20"/>
          <w:szCs w:val="20"/>
          <w:lang w:val="es-ES"/>
        </w:rPr>
        <w:t>բացակայում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հրավերով</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սահմանված</w:t>
      </w:r>
      <w:r w:rsidRPr="00631CF5">
        <w:rPr>
          <w:rFonts w:ascii="GHEA Grapalat" w:eastAsia="Times New Roman" w:hAnsi="GHEA Grapalat" w:cs="Arial"/>
          <w:sz w:val="20"/>
          <w:szCs w:val="20"/>
          <w:lang w:val="es-ES"/>
        </w:rPr>
        <w:t>`</w:t>
      </w:r>
      <w:r w:rsidRPr="00631CF5">
        <w:rPr>
          <w:rFonts w:ascii="GHEA Grapalat" w:eastAsia="Times New Roman" w:hAnsi="GHEA Grapalat" w:cs="Times New Roman"/>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Arial"/>
          <w:sz w:val="20"/>
          <w:szCs w:val="20"/>
          <w:lang w:val="es-ES"/>
        </w:rPr>
        <w:t>-</w:t>
      </w:r>
      <w:r w:rsidRPr="00631CF5">
        <w:rPr>
          <w:rFonts w:ascii="Arial" w:eastAsia="Times New Roman" w:hAnsi="Arial" w:cs="Arial"/>
          <w:sz w:val="20"/>
          <w:szCs w:val="20"/>
          <w:lang w:val="es-ES"/>
        </w:rPr>
        <w:t>ին</w:t>
      </w:r>
      <w:r w:rsidRPr="00631CF5">
        <w:rPr>
          <w:rFonts w:ascii="GHEA Grapalat" w:eastAsia="Times New Roman" w:hAnsi="GHEA Grapalat" w:cs="Times New Roman"/>
          <w:lang w:val="es-ES"/>
        </w:rPr>
        <w:t xml:space="preserve"> </w:t>
      </w:r>
    </w:p>
    <w:p w:rsidR="00BB1514" w:rsidRPr="00631CF5" w:rsidRDefault="00BB1514" w:rsidP="00BB1514">
      <w:pPr>
        <w:spacing w:after="0" w:line="240" w:lineRule="auto"/>
        <w:jc w:val="both"/>
        <w:rPr>
          <w:rFonts w:ascii="GHEA Grapalat" w:eastAsia="Times New Roman" w:hAnsi="GHEA Grapalat" w:cs="Arial"/>
          <w:sz w:val="24"/>
          <w:szCs w:val="24"/>
          <w:vertAlign w:val="superscript"/>
          <w:lang w:val="hy-AM"/>
        </w:rPr>
      </w:pPr>
      <w:r w:rsidRPr="00631CF5">
        <w:rPr>
          <w:rFonts w:ascii="GHEA Grapalat" w:eastAsia="Times New Roman" w:hAnsi="GHEA Grapalat" w:cs="Times New Roman"/>
          <w:sz w:val="24"/>
          <w:szCs w:val="24"/>
          <w:vertAlign w:val="superscript"/>
          <w:lang w:val="es-ES"/>
        </w:rPr>
        <w:t xml:space="preserve"> </w:t>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t xml:space="preserve">      </w:t>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Arial"/>
          <w:sz w:val="24"/>
          <w:szCs w:val="24"/>
          <w:vertAlign w:val="superscript"/>
          <w:lang w:val="hy-AM"/>
        </w:rPr>
        <w:t xml:space="preserve"> </w:t>
      </w:r>
      <w:r w:rsidRPr="00631CF5">
        <w:rPr>
          <w:rFonts w:ascii="Arial" w:eastAsia="Times New Roman" w:hAnsi="Arial" w:cs="Arial"/>
          <w:sz w:val="24"/>
          <w:szCs w:val="24"/>
          <w:vertAlign w:val="superscript"/>
          <w:lang w:val="hy-AM"/>
        </w:rPr>
        <w:t>անվանումը</w:t>
      </w:r>
      <w:r w:rsidRPr="00631CF5">
        <w:rPr>
          <w:rFonts w:ascii="GHEA Grapalat" w:eastAsia="Times New Roman" w:hAnsi="GHEA Grapalat" w:cs="Arial"/>
          <w:sz w:val="24"/>
          <w:szCs w:val="24"/>
          <w:vertAlign w:val="superscript"/>
          <w:lang w:val="hy-AM"/>
        </w:rPr>
        <w:t xml:space="preserve"> </w:t>
      </w:r>
    </w:p>
    <w:p w:rsidR="00BB1514" w:rsidRPr="00631CF5" w:rsidRDefault="00BB1514" w:rsidP="00BB1514">
      <w:pPr>
        <w:spacing w:after="0" w:line="240" w:lineRule="auto"/>
        <w:jc w:val="both"/>
        <w:rPr>
          <w:rFonts w:ascii="GHEA Grapalat" w:eastAsia="Times New Roman" w:hAnsi="GHEA Grapalat" w:cs="Times New Roman"/>
          <w:u w:val="single"/>
          <w:lang w:val="es-ES"/>
        </w:rPr>
      </w:pPr>
      <w:r w:rsidRPr="00631CF5">
        <w:rPr>
          <w:rFonts w:ascii="Arial" w:eastAsia="Times New Roman" w:hAnsi="Arial" w:cs="Arial"/>
          <w:sz w:val="20"/>
          <w:szCs w:val="20"/>
          <w:lang w:val="es-ES"/>
        </w:rPr>
        <w:t>փոխկապակցված</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անձանց</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կամ</w:t>
      </w:r>
      <w:r w:rsidRPr="00631CF5">
        <w:rPr>
          <w:rFonts w:ascii="GHEA Grapalat" w:eastAsia="Times New Roman" w:hAnsi="GHEA Grapalat" w:cs="Arial"/>
          <w:sz w:val="20"/>
          <w:szCs w:val="20"/>
          <w:lang w:val="es-ES"/>
        </w:rPr>
        <w:t>)</w:t>
      </w:r>
      <w:r w:rsidRPr="00631CF5">
        <w:rPr>
          <w:rFonts w:ascii="GHEA Grapalat" w:eastAsia="Times New Roman" w:hAnsi="GHEA Grapalat" w:cs="Times New Roman"/>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Arial"/>
          <w:sz w:val="20"/>
          <w:szCs w:val="20"/>
          <w:lang w:val="es-ES"/>
        </w:rPr>
        <w:t>-</w:t>
      </w:r>
      <w:r w:rsidRPr="00631CF5">
        <w:rPr>
          <w:rFonts w:ascii="Arial" w:eastAsia="Times New Roman" w:hAnsi="Arial" w:cs="Arial"/>
          <w:sz w:val="20"/>
          <w:szCs w:val="20"/>
          <w:lang w:val="es-ES"/>
        </w:rPr>
        <w:t>ի</w:t>
      </w:r>
      <w:r w:rsidRPr="00631CF5">
        <w:rPr>
          <w:rFonts w:ascii="GHEA Grapalat" w:eastAsia="Times New Roman" w:hAnsi="GHEA Grapalat" w:cs="Times New Roman"/>
          <w:u w:val="single"/>
          <w:lang w:val="es-ES"/>
        </w:rPr>
        <w:t xml:space="preserve">  </w:t>
      </w:r>
    </w:p>
    <w:p w:rsidR="00BB1514" w:rsidRPr="00631CF5" w:rsidRDefault="00BB1514" w:rsidP="00BB1514">
      <w:pPr>
        <w:spacing w:after="0" w:line="240" w:lineRule="auto"/>
        <w:jc w:val="both"/>
        <w:rPr>
          <w:rFonts w:ascii="GHEA Grapalat" w:eastAsia="Times New Roman" w:hAnsi="GHEA Grapalat" w:cs="Times New Roman"/>
          <w:u w:val="single"/>
          <w:lang w:val="es-ES"/>
        </w:rPr>
      </w:pP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Arial"/>
          <w:sz w:val="24"/>
          <w:szCs w:val="24"/>
          <w:vertAlign w:val="superscript"/>
          <w:lang w:val="hy-AM"/>
        </w:rPr>
        <w:t xml:space="preserve"> </w:t>
      </w:r>
      <w:r w:rsidRPr="00631CF5">
        <w:rPr>
          <w:rFonts w:ascii="Arial" w:eastAsia="Times New Roman" w:hAnsi="Arial" w:cs="Arial"/>
          <w:sz w:val="24"/>
          <w:szCs w:val="24"/>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Times New Roman"/>
          <w:u w:val="single"/>
          <w:lang w:val="es-ES"/>
        </w:rPr>
      </w:pPr>
      <w:r w:rsidRPr="00631CF5">
        <w:rPr>
          <w:rFonts w:ascii="Arial" w:eastAsia="Times New Roman" w:hAnsi="Arial" w:cs="Arial"/>
          <w:sz w:val="20"/>
          <w:szCs w:val="20"/>
          <w:lang w:val="es-ES"/>
        </w:rPr>
        <w:t>կողմից</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հիմնադրված</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ավելի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քան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հիսուն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տոկոս</w:t>
      </w:r>
      <w:r w:rsidRPr="00631CF5">
        <w:rPr>
          <w:rFonts w:ascii="GHEA Grapalat" w:eastAsia="Times New Roman" w:hAnsi="GHEA Grapalat" w:cs="Times New Roman"/>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t xml:space="preserve">                   </w:t>
      </w:r>
      <w:r w:rsidRPr="00631CF5">
        <w:rPr>
          <w:rFonts w:ascii="GHEA Grapalat" w:eastAsia="Times New Roman" w:hAnsi="GHEA Grapalat" w:cs="Arial"/>
          <w:sz w:val="20"/>
          <w:szCs w:val="20"/>
          <w:lang w:val="es-ES"/>
        </w:rPr>
        <w:t>-</w:t>
      </w:r>
      <w:r w:rsidRPr="00631CF5">
        <w:rPr>
          <w:rFonts w:ascii="Arial" w:eastAsia="Times New Roman" w:hAnsi="Arial" w:cs="Arial"/>
          <w:sz w:val="20"/>
          <w:szCs w:val="20"/>
          <w:lang w:val="es-ES"/>
        </w:rPr>
        <w:t>ին</w:t>
      </w:r>
    </w:p>
    <w:p w:rsidR="00BB1514" w:rsidRPr="00631CF5" w:rsidRDefault="00BB1514" w:rsidP="00BB1514">
      <w:pPr>
        <w:spacing w:after="0" w:line="240" w:lineRule="auto"/>
        <w:jc w:val="both"/>
        <w:rPr>
          <w:rFonts w:ascii="GHEA Grapalat" w:eastAsia="Times New Roman" w:hAnsi="GHEA Grapalat" w:cs="Times New Roman"/>
          <w:lang w:val="es-ES"/>
        </w:rPr>
      </w:pPr>
      <w:r w:rsidRPr="00631CF5">
        <w:rPr>
          <w:rFonts w:ascii="GHEA Grapalat" w:eastAsia="Times New Roman" w:hAnsi="GHEA Grapalat" w:cs="Sylfaen"/>
          <w:sz w:val="24"/>
          <w:szCs w:val="24"/>
          <w:vertAlign w:val="superscript"/>
          <w:lang w:val="es-ES"/>
        </w:rPr>
        <w:t xml:space="preserve">                                                                     </w:t>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GHEA Grapalat" w:eastAsia="Times New Roman" w:hAnsi="GHEA Grapalat" w:cs="Sylfaen"/>
          <w:sz w:val="24"/>
          <w:szCs w:val="24"/>
          <w:vertAlign w:val="superscript"/>
          <w:lang w:val="es-ES"/>
        </w:rPr>
        <w:tab/>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Arial"/>
          <w:sz w:val="24"/>
          <w:szCs w:val="24"/>
          <w:vertAlign w:val="superscript"/>
          <w:lang w:val="hy-AM"/>
        </w:rPr>
        <w:t xml:space="preserve"> </w:t>
      </w:r>
      <w:r w:rsidRPr="00631CF5">
        <w:rPr>
          <w:rFonts w:ascii="Arial" w:eastAsia="Times New Roman" w:hAnsi="Arial" w:cs="Arial"/>
          <w:sz w:val="24"/>
          <w:szCs w:val="24"/>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Arial"/>
          <w:sz w:val="20"/>
          <w:szCs w:val="20"/>
          <w:lang w:val="es-ES"/>
        </w:rPr>
      </w:pPr>
      <w:r w:rsidRPr="00631CF5">
        <w:rPr>
          <w:rFonts w:ascii="Arial" w:eastAsia="Times New Roman" w:hAnsi="Arial" w:cs="Arial"/>
          <w:sz w:val="20"/>
          <w:szCs w:val="20"/>
          <w:lang w:val="es-ES"/>
        </w:rPr>
        <w:t>պատկանող</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բաժնեմաս</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փայաբաժին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ունեցող</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կազմակերպությունների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միաժամանակյա</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մասնակցության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դեպք</w:t>
      </w:r>
      <w:r w:rsidRPr="00631CF5">
        <w:rPr>
          <w:rFonts w:ascii="GHEA Grapalat" w:eastAsia="Times New Roman" w:hAnsi="GHEA Grapalat" w:cs="Arial"/>
          <w:sz w:val="20"/>
          <w:szCs w:val="20"/>
          <w:lang w:val="es-ES"/>
        </w:rPr>
        <w:t>:</w:t>
      </w:r>
    </w:p>
    <w:p w:rsidR="00BB1514" w:rsidRPr="00631CF5" w:rsidRDefault="00BB1514" w:rsidP="00BB1514">
      <w:pPr>
        <w:spacing w:after="0" w:line="240" w:lineRule="auto"/>
        <w:jc w:val="both"/>
        <w:rPr>
          <w:rFonts w:ascii="GHEA Grapalat" w:eastAsia="Times New Roman" w:hAnsi="GHEA Grapalat" w:cs="Arial"/>
          <w:sz w:val="20"/>
          <w:szCs w:val="20"/>
          <w:lang w:val="es-ES"/>
        </w:rPr>
      </w:pPr>
    </w:p>
    <w:p w:rsidR="00BB1514" w:rsidRPr="00631CF5" w:rsidRDefault="00BB1514" w:rsidP="00BB1514">
      <w:pPr>
        <w:spacing w:after="0" w:line="240" w:lineRule="auto"/>
        <w:ind w:left="720"/>
        <w:jc w:val="both"/>
        <w:rPr>
          <w:rFonts w:ascii="GHEA Grapalat" w:eastAsia="Times New Roman" w:hAnsi="GHEA Grapalat" w:cs="Times New Roman"/>
          <w:lang w:val="es-ES"/>
        </w:rPr>
      </w:pPr>
      <w:r w:rsidRPr="00631CF5">
        <w:rPr>
          <w:rFonts w:ascii="Arial" w:eastAsia="Times New Roman" w:hAnsi="Arial" w:cs="Arial"/>
          <w:sz w:val="20"/>
          <w:szCs w:val="20"/>
          <w:lang w:val="hy-AM"/>
        </w:rPr>
        <w:t>Ս</w:t>
      </w:r>
      <w:r w:rsidRPr="00631CF5">
        <w:rPr>
          <w:rFonts w:ascii="Arial" w:eastAsia="Times New Roman" w:hAnsi="Arial" w:cs="Arial"/>
          <w:sz w:val="20"/>
          <w:szCs w:val="20"/>
          <w:lang w:val="es-ES"/>
        </w:rPr>
        <w:t>տորև</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ներկայացնում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hy-AM"/>
        </w:rPr>
        <w:t>է</w:t>
      </w:r>
      <w:r w:rsidRPr="00631CF5">
        <w:rPr>
          <w:rFonts w:ascii="GHEA Grapalat" w:eastAsia="Times New Roman" w:hAnsi="GHEA Grapalat" w:cs="Arial"/>
          <w:sz w:val="20"/>
          <w:szCs w:val="20"/>
          <w:lang w:val="hy-AM"/>
        </w:rPr>
        <w:t xml:space="preserve"> </w:t>
      </w:r>
      <w:r w:rsidRPr="00631CF5">
        <w:rPr>
          <w:rFonts w:ascii="GHEA Grapalat" w:eastAsia="Times New Roman" w:hAnsi="GHEA Grapalat" w:cs="Times New Roman"/>
          <w:u w:val="single"/>
          <w:lang w:val="es-ES"/>
        </w:rPr>
        <w:t xml:space="preserve">                   </w:t>
      </w:r>
      <w:r w:rsidRPr="00631CF5">
        <w:rPr>
          <w:rFonts w:ascii="GHEA Grapalat" w:eastAsia="Times New Roman" w:hAnsi="GHEA Grapalat" w:cs="Times New Roman"/>
          <w:u w:val="single"/>
          <w:lang w:val="es-ES"/>
        </w:rPr>
        <w:tab/>
      </w:r>
      <w:r w:rsidRPr="00631CF5">
        <w:rPr>
          <w:rFonts w:ascii="GHEA Grapalat" w:eastAsia="Times New Roman" w:hAnsi="GHEA Grapalat" w:cs="Times New Roman"/>
          <w:u w:val="single"/>
          <w:lang w:val="es-ES"/>
        </w:rPr>
        <w:tab/>
      </w:r>
      <w:r w:rsidRPr="00631CF5">
        <w:rPr>
          <w:rFonts w:ascii="GHEA Grapalat" w:eastAsia="Times New Roman" w:hAnsi="GHEA Grapalat" w:cs="Arial"/>
          <w:sz w:val="20"/>
          <w:szCs w:val="20"/>
          <w:lang w:val="es-ES"/>
        </w:rPr>
        <w:t>-</w:t>
      </w:r>
      <w:r w:rsidRPr="00631CF5">
        <w:rPr>
          <w:rFonts w:ascii="Arial" w:eastAsia="Times New Roman" w:hAnsi="Arial" w:cs="Arial"/>
          <w:sz w:val="20"/>
          <w:szCs w:val="20"/>
          <w:lang w:val="es-ES"/>
        </w:rPr>
        <w:t>ի</w:t>
      </w:r>
      <w:r w:rsidRPr="00631CF5">
        <w:rPr>
          <w:rFonts w:ascii="GHEA Grapalat" w:eastAsia="Times New Roman" w:hAnsi="GHEA Grapalat" w:cs="Times New Roman"/>
          <w:lang w:val="es-ES"/>
        </w:rPr>
        <w:t xml:space="preserve"> </w:t>
      </w:r>
      <w:r w:rsidRPr="00631CF5">
        <w:rPr>
          <w:rFonts w:ascii="Arial" w:eastAsia="Times New Roman" w:hAnsi="Arial" w:cs="Arial"/>
          <w:sz w:val="20"/>
          <w:szCs w:val="20"/>
          <w:lang w:val="es-ES"/>
        </w:rPr>
        <w:t>իրական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շահառուների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վերաբերյալ</w:t>
      </w:r>
    </w:p>
    <w:p w:rsidR="00BB1514" w:rsidRPr="00631CF5" w:rsidRDefault="00BB1514" w:rsidP="00BB1514">
      <w:pPr>
        <w:spacing w:after="0" w:line="240" w:lineRule="auto"/>
        <w:jc w:val="both"/>
        <w:rPr>
          <w:rFonts w:ascii="GHEA Grapalat" w:eastAsia="Times New Roman" w:hAnsi="GHEA Grapalat" w:cs="Arial"/>
          <w:sz w:val="24"/>
          <w:szCs w:val="24"/>
          <w:vertAlign w:val="superscript"/>
          <w:lang w:val="hy-AM"/>
        </w:rPr>
      </w:pPr>
      <w:r w:rsidRPr="00631CF5">
        <w:rPr>
          <w:rFonts w:ascii="GHEA Grapalat" w:eastAsia="Times New Roman" w:hAnsi="GHEA Grapalat" w:cs="Times New Roman"/>
          <w:sz w:val="24"/>
          <w:szCs w:val="24"/>
          <w:vertAlign w:val="superscript"/>
          <w:lang w:val="es-ES"/>
        </w:rPr>
        <w:t xml:space="preserve"> </w:t>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r>
      <w:r w:rsidRPr="00631CF5">
        <w:rPr>
          <w:rFonts w:ascii="GHEA Grapalat" w:eastAsia="Times New Roman" w:hAnsi="GHEA Grapalat" w:cs="Times New Roman"/>
          <w:sz w:val="24"/>
          <w:szCs w:val="24"/>
          <w:vertAlign w:val="superscript"/>
          <w:lang w:val="es-ES"/>
        </w:rPr>
        <w:tab/>
        <w:t xml:space="preserve">     </w:t>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Arial"/>
          <w:sz w:val="24"/>
          <w:szCs w:val="24"/>
          <w:vertAlign w:val="superscript"/>
          <w:lang w:val="hy-AM"/>
        </w:rPr>
        <w:t xml:space="preserve"> </w:t>
      </w:r>
      <w:r w:rsidRPr="00631CF5">
        <w:rPr>
          <w:rFonts w:ascii="Arial" w:eastAsia="Times New Roman" w:hAnsi="Arial" w:cs="Arial"/>
          <w:sz w:val="24"/>
          <w:szCs w:val="24"/>
          <w:vertAlign w:val="superscript"/>
          <w:lang w:val="hy-AM"/>
        </w:rPr>
        <w:t>անվանումը</w:t>
      </w:r>
      <w:r w:rsidRPr="00631CF5">
        <w:rPr>
          <w:rFonts w:ascii="GHEA Grapalat" w:eastAsia="Times New Roman" w:hAnsi="GHEA Grapalat" w:cs="Arial"/>
          <w:sz w:val="24"/>
          <w:szCs w:val="24"/>
          <w:vertAlign w:val="superscript"/>
          <w:lang w:val="hy-AM"/>
        </w:rPr>
        <w:t xml:space="preserve"> </w:t>
      </w:r>
    </w:p>
    <w:p w:rsidR="00BB1514" w:rsidRPr="00631CF5" w:rsidRDefault="00BB1514" w:rsidP="00BB1514">
      <w:pPr>
        <w:spacing w:after="0" w:line="240" w:lineRule="auto"/>
        <w:jc w:val="both"/>
        <w:rPr>
          <w:rFonts w:ascii="GHEA Grapalat" w:eastAsia="Times New Roman" w:hAnsi="GHEA Grapalat" w:cs="Times New Roman"/>
          <w:lang w:val="hy-AM"/>
        </w:rPr>
      </w:pPr>
    </w:p>
    <w:p w:rsidR="00BB1514" w:rsidRPr="00631CF5" w:rsidRDefault="00BB1514" w:rsidP="00BB1514">
      <w:pPr>
        <w:spacing w:after="0" w:line="240" w:lineRule="auto"/>
        <w:jc w:val="both"/>
        <w:rPr>
          <w:rFonts w:ascii="GHEA Grapalat" w:eastAsia="Times New Roman" w:hAnsi="GHEA Grapalat" w:cs="Arial"/>
          <w:sz w:val="18"/>
          <w:szCs w:val="18"/>
          <w:vertAlign w:val="superscript"/>
          <w:lang w:val="es-ES"/>
        </w:rPr>
      </w:pPr>
      <w:r w:rsidRPr="00631CF5">
        <w:rPr>
          <w:rFonts w:ascii="Arial" w:eastAsia="Times New Roman" w:hAnsi="Arial" w:cs="Arial"/>
          <w:sz w:val="20"/>
          <w:szCs w:val="20"/>
          <w:lang w:val="es-ES"/>
        </w:rPr>
        <w:t>տեղեկություններ</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պարունակող</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կայքէջի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հղումը՝</w:t>
      </w:r>
      <w:r w:rsidRPr="00631CF5">
        <w:rPr>
          <w:rFonts w:ascii="GHEA Grapalat" w:eastAsia="Times New Roman" w:hAnsi="GHEA Grapalat" w:cs="Arial"/>
          <w:sz w:val="20"/>
          <w:szCs w:val="20"/>
          <w:lang w:val="es-ES"/>
        </w:rPr>
        <w:t xml:space="preserve"> ----</w:t>
      </w:r>
      <w:r w:rsidRPr="00631CF5">
        <w:rPr>
          <w:rFonts w:ascii="GHEA Grapalat" w:eastAsia="Times New Roman" w:hAnsi="GHEA Grapalat" w:cs="Arial"/>
          <w:sz w:val="20"/>
          <w:szCs w:val="20"/>
          <w:lang w:val="hy-AM"/>
        </w:rPr>
        <w:t>-------------------</w:t>
      </w:r>
      <w:r w:rsidRPr="00631CF5">
        <w:rPr>
          <w:rFonts w:ascii="GHEA Grapalat" w:eastAsia="Times New Roman" w:hAnsi="GHEA Grapalat" w:cs="Arial"/>
          <w:sz w:val="20"/>
          <w:szCs w:val="20"/>
          <w:lang w:val="es-ES"/>
        </w:rPr>
        <w:t>-----------------------------</w:t>
      </w:r>
      <w:r w:rsidRPr="00631CF5">
        <w:rPr>
          <w:rFonts w:ascii="GHEA Grapalat" w:eastAsia="Times New Roman" w:hAnsi="GHEA Grapalat" w:cs="Arial"/>
          <w:sz w:val="18"/>
          <w:szCs w:val="18"/>
          <w:lang w:val="hy-AM"/>
        </w:rPr>
        <w:t>**</w:t>
      </w:r>
      <w:r w:rsidRPr="00631CF5">
        <w:rPr>
          <w:rFonts w:ascii="GHEA Grapalat" w:eastAsia="Times New Roman" w:hAnsi="GHEA Grapalat" w:cs="Arial"/>
          <w:sz w:val="18"/>
          <w:szCs w:val="18"/>
          <w:vertAlign w:val="superscript"/>
          <w:lang w:val="es-ES"/>
        </w:rPr>
        <w:t xml:space="preserve"> </w:t>
      </w:r>
    </w:p>
    <w:p w:rsidR="00BB1514" w:rsidRPr="00631CF5" w:rsidRDefault="00BB1514" w:rsidP="00BB1514">
      <w:pPr>
        <w:spacing w:after="0" w:line="240" w:lineRule="auto"/>
        <w:jc w:val="right"/>
        <w:rPr>
          <w:rFonts w:ascii="GHEA Grapalat" w:eastAsia="Times New Roman" w:hAnsi="GHEA Grapalat" w:cs="Times New Roman"/>
          <w:sz w:val="10"/>
          <w:szCs w:val="10"/>
          <w:lang w:val="es-ES"/>
        </w:rPr>
      </w:pPr>
      <w:r w:rsidRPr="00631CF5">
        <w:rPr>
          <w:rFonts w:ascii="GHEA Grapalat" w:eastAsia="Times New Roman" w:hAnsi="GHEA Grapalat" w:cs="Arial"/>
          <w:sz w:val="20"/>
          <w:szCs w:val="20"/>
          <w:lang w:val="es-ES"/>
        </w:rPr>
        <w:t xml:space="preserve"> </w:t>
      </w:r>
    </w:p>
    <w:p w:rsidR="00BB1514" w:rsidRPr="00631CF5" w:rsidRDefault="00BB1514" w:rsidP="00BB1514">
      <w:pPr>
        <w:spacing w:after="0" w:line="240" w:lineRule="auto"/>
        <w:ind w:firstLine="708"/>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ind w:firstLine="708"/>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jc w:val="both"/>
        <w:rPr>
          <w:rFonts w:ascii="GHEA Grapalat" w:eastAsia="Times New Roman" w:hAnsi="GHEA Grapalat" w:cs="Times New Roman"/>
          <w:sz w:val="20"/>
          <w:szCs w:val="24"/>
          <w:lang w:val="es-ES"/>
        </w:rPr>
      </w:pPr>
    </w:p>
    <w:p w:rsidR="00BB1514" w:rsidRPr="00631CF5" w:rsidRDefault="00BB1514" w:rsidP="00BB1514">
      <w:pPr>
        <w:spacing w:after="0" w:line="240" w:lineRule="auto"/>
        <w:jc w:val="both"/>
        <w:rPr>
          <w:rFonts w:ascii="GHEA Grapalat" w:eastAsia="Times New Roman" w:hAnsi="GHEA Grapalat" w:cs="Arial"/>
          <w:sz w:val="20"/>
          <w:szCs w:val="24"/>
          <w:vertAlign w:val="superscript"/>
          <w:lang w:val="es-ES"/>
        </w:rPr>
      </w:pPr>
      <w:r w:rsidRPr="00631CF5">
        <w:rPr>
          <w:rFonts w:ascii="GHEA Grapalat" w:eastAsia="Times New Roman" w:hAnsi="GHEA Grapalat" w:cs="Times New Roman"/>
          <w:sz w:val="20"/>
          <w:szCs w:val="24"/>
          <w:lang w:val="es-ES"/>
        </w:rPr>
        <w:t xml:space="preserve">   </w:t>
      </w:r>
      <w:r w:rsidRPr="00631CF5">
        <w:rPr>
          <w:rFonts w:ascii="GHEA Grapalat" w:eastAsia="Times New Roman" w:hAnsi="GHEA Grapalat" w:cs="Times New Roman"/>
          <w:sz w:val="20"/>
          <w:szCs w:val="24"/>
          <w:lang w:val="hy-AM"/>
        </w:rPr>
        <w:t xml:space="preserve">___________________________________________________ </w:t>
      </w:r>
      <w:r w:rsidRPr="00631CF5">
        <w:rPr>
          <w:rFonts w:ascii="GHEA Grapalat" w:eastAsia="Times New Roman" w:hAnsi="GHEA Grapalat" w:cs="Times New Roman"/>
          <w:sz w:val="20"/>
          <w:szCs w:val="24"/>
          <w:lang w:val="hy-AM"/>
        </w:rPr>
        <w:tab/>
        <w:t xml:space="preserve">                _____________</w:t>
      </w:r>
      <w:r w:rsidRPr="00631CF5">
        <w:rPr>
          <w:rFonts w:ascii="GHEA Grapalat" w:eastAsia="Times New Roman" w:hAnsi="GHEA Grapalat" w:cs="Times New Roman"/>
          <w:sz w:val="20"/>
          <w:szCs w:val="24"/>
          <w:u w:val="single"/>
          <w:lang w:val="es-ES"/>
        </w:rPr>
        <w:tab/>
      </w:r>
      <w:r w:rsidRPr="00631CF5">
        <w:rPr>
          <w:rFonts w:ascii="GHEA Grapalat" w:eastAsia="Times New Roman" w:hAnsi="GHEA Grapalat" w:cs="Times New Roman"/>
          <w:sz w:val="20"/>
          <w:szCs w:val="24"/>
          <w:u w:val="single"/>
          <w:lang w:val="es-ES"/>
        </w:rPr>
        <w:tab/>
      </w:r>
      <w:r w:rsidRPr="00631CF5">
        <w:rPr>
          <w:rFonts w:ascii="GHEA Grapalat" w:eastAsia="Times New Roman" w:hAnsi="GHEA Grapalat" w:cs="Times New Roman"/>
          <w:sz w:val="20"/>
          <w:szCs w:val="24"/>
          <w:lang w:val="es-ES"/>
        </w:rPr>
        <w:tab/>
      </w:r>
      <w:r w:rsidRPr="00631CF5">
        <w:rPr>
          <w:rFonts w:ascii="GHEA Grapalat" w:eastAsia="Times New Roman" w:hAnsi="GHEA Grapalat" w:cs="Times New Roman"/>
          <w:sz w:val="20"/>
          <w:szCs w:val="24"/>
          <w:lang w:val="es-ES"/>
        </w:rPr>
        <w:tab/>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vertAlign w:val="superscript"/>
          <w:lang w:val="hy-AM"/>
        </w:rPr>
        <w:t>Մասնակցի</w:t>
      </w:r>
      <w:r w:rsidRPr="00631CF5">
        <w:rPr>
          <w:rFonts w:ascii="GHEA Grapalat" w:eastAsia="Times New Roman" w:hAnsi="GHEA Grapalat" w:cs="Arial"/>
          <w:sz w:val="20"/>
          <w:szCs w:val="24"/>
          <w:vertAlign w:val="superscript"/>
          <w:lang w:val="hy-AM"/>
        </w:rPr>
        <w:t xml:space="preserve"> </w:t>
      </w:r>
      <w:r w:rsidRPr="00631CF5">
        <w:rPr>
          <w:rFonts w:ascii="Arial" w:eastAsia="Times New Roman" w:hAnsi="Arial" w:cs="Arial"/>
          <w:sz w:val="20"/>
          <w:szCs w:val="24"/>
          <w:vertAlign w:val="superscript"/>
          <w:lang w:val="hy-AM"/>
        </w:rPr>
        <w:t>անվանումը</w:t>
      </w:r>
      <w:r w:rsidRPr="00631CF5">
        <w:rPr>
          <w:rFonts w:ascii="GHEA Grapalat" w:eastAsia="Times New Roman" w:hAnsi="GHEA Grapalat" w:cs="Arial"/>
          <w:sz w:val="20"/>
          <w:szCs w:val="24"/>
          <w:vertAlign w:val="superscript"/>
          <w:lang w:val="hy-AM"/>
        </w:rPr>
        <w:t xml:space="preserve"> </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ղեկավարի</w:t>
      </w:r>
      <w:r w:rsidRPr="00631CF5">
        <w:rPr>
          <w:rFonts w:ascii="GHEA Grapalat" w:eastAsia="Times New Roman" w:hAnsi="GHEA Grapalat" w:cs="Arial"/>
          <w:sz w:val="20"/>
          <w:szCs w:val="24"/>
          <w:vertAlign w:val="superscript"/>
          <w:lang w:val="hy-AM"/>
        </w:rPr>
        <w:t xml:space="preserve"> </w:t>
      </w:r>
      <w:r w:rsidRPr="00631CF5">
        <w:rPr>
          <w:rFonts w:ascii="Arial" w:eastAsia="Times New Roman" w:hAnsi="Arial" w:cs="Arial"/>
          <w:sz w:val="20"/>
          <w:szCs w:val="24"/>
          <w:vertAlign w:val="superscript"/>
          <w:lang w:val="hy-AM"/>
        </w:rPr>
        <w:t>պաշտոնը</w:t>
      </w:r>
      <w:r w:rsidRPr="00631CF5">
        <w:rPr>
          <w:rFonts w:ascii="GHEA Grapalat" w:eastAsia="Times New Roman" w:hAnsi="GHEA Grapalat" w:cs="Arial"/>
          <w:sz w:val="20"/>
          <w:szCs w:val="24"/>
          <w:vertAlign w:val="superscript"/>
          <w:lang w:val="hy-AM"/>
        </w:rPr>
        <w:t xml:space="preserve">, </w:t>
      </w:r>
      <w:r w:rsidRPr="00631CF5">
        <w:rPr>
          <w:rFonts w:ascii="Arial" w:eastAsia="Times New Roman" w:hAnsi="Arial" w:cs="Arial"/>
          <w:sz w:val="20"/>
          <w:szCs w:val="24"/>
          <w:vertAlign w:val="superscript"/>
          <w:lang w:val="en-US"/>
        </w:rPr>
        <w:t>ա</w:t>
      </w:r>
      <w:r w:rsidRPr="00631CF5">
        <w:rPr>
          <w:rFonts w:ascii="Arial" w:eastAsia="Times New Roman" w:hAnsi="Arial" w:cs="Arial"/>
          <w:sz w:val="20"/>
          <w:szCs w:val="24"/>
          <w:vertAlign w:val="superscript"/>
          <w:lang w:val="hy-AM"/>
        </w:rPr>
        <w:t>նուն</w:t>
      </w:r>
      <w:r w:rsidRPr="00631CF5">
        <w:rPr>
          <w:rFonts w:ascii="GHEA Grapalat" w:eastAsia="Times New Roman" w:hAnsi="GHEA Grapalat" w:cs="Arial"/>
          <w:sz w:val="20"/>
          <w:szCs w:val="24"/>
          <w:vertAlign w:val="superscript"/>
          <w:lang w:val="hy-AM"/>
        </w:rPr>
        <w:t xml:space="preserve"> </w:t>
      </w:r>
      <w:r w:rsidRPr="00631CF5">
        <w:rPr>
          <w:rFonts w:ascii="Arial" w:eastAsia="Times New Roman" w:hAnsi="Arial" w:cs="Arial"/>
          <w:sz w:val="20"/>
          <w:szCs w:val="24"/>
          <w:vertAlign w:val="superscript"/>
          <w:lang w:val="en-US"/>
        </w:rPr>
        <w:t>ա</w:t>
      </w:r>
      <w:r w:rsidRPr="00631CF5">
        <w:rPr>
          <w:rFonts w:ascii="Arial" w:eastAsia="Times New Roman" w:hAnsi="Arial" w:cs="Arial"/>
          <w:sz w:val="20"/>
          <w:szCs w:val="24"/>
          <w:vertAlign w:val="superscript"/>
          <w:lang w:val="hy-AM"/>
        </w:rPr>
        <w:t>զգանունը</w:t>
      </w:r>
      <w:r w:rsidRPr="00631CF5">
        <w:rPr>
          <w:rFonts w:ascii="GHEA Grapalat" w:eastAsia="Times New Roman" w:hAnsi="GHEA Grapalat" w:cs="Arial"/>
          <w:sz w:val="20"/>
          <w:szCs w:val="24"/>
          <w:vertAlign w:val="superscript"/>
          <w:lang w:val="hy-AM"/>
        </w:rPr>
        <w:t xml:space="preserve">)                                             </w:t>
      </w:r>
      <w:r w:rsidRPr="00631CF5">
        <w:rPr>
          <w:rFonts w:ascii="GHEA Grapalat" w:eastAsia="Times New Roman" w:hAnsi="GHEA Grapalat" w:cs="Arial"/>
          <w:sz w:val="20"/>
          <w:szCs w:val="24"/>
          <w:vertAlign w:val="superscript"/>
          <w:lang w:val="es-ES"/>
        </w:rPr>
        <w:t xml:space="preserve">               </w:t>
      </w:r>
      <w:r w:rsidRPr="00631CF5">
        <w:rPr>
          <w:rFonts w:ascii="Arial" w:eastAsia="Times New Roman" w:hAnsi="Arial" w:cs="Arial"/>
          <w:sz w:val="20"/>
          <w:szCs w:val="24"/>
          <w:vertAlign w:val="superscript"/>
          <w:lang w:val="hy-AM"/>
        </w:rPr>
        <w:t>ստորագրությունը</w:t>
      </w:r>
      <w:r w:rsidRPr="00631CF5">
        <w:rPr>
          <w:rFonts w:ascii="GHEA Grapalat" w:eastAsia="Times New Roman" w:hAnsi="GHEA Grapalat" w:cs="Arial"/>
          <w:sz w:val="20"/>
          <w:szCs w:val="24"/>
          <w:vertAlign w:val="superscript"/>
          <w:lang w:val="hy-AM"/>
        </w:rPr>
        <w:t>)</w:t>
      </w:r>
    </w:p>
    <w:p w:rsidR="00BB1514" w:rsidRPr="00631CF5" w:rsidRDefault="00BB1514" w:rsidP="00BB1514">
      <w:pPr>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jc w:val="right"/>
        <w:rPr>
          <w:rFonts w:ascii="GHEA Grapalat" w:eastAsia="Times New Roman" w:hAnsi="GHEA Grapalat" w:cs="Arial"/>
          <w:sz w:val="20"/>
          <w:szCs w:val="24"/>
          <w:lang w:val="hy-AM"/>
        </w:rPr>
      </w:pPr>
      <w:r w:rsidRPr="00631CF5">
        <w:rPr>
          <w:rFonts w:ascii="Arial" w:eastAsia="Times New Roman" w:hAnsi="Arial" w:cs="Arial"/>
          <w:sz w:val="20"/>
          <w:szCs w:val="24"/>
          <w:lang w:val="hy-AM"/>
        </w:rPr>
        <w:t>Կ</w:t>
      </w:r>
      <w:r w:rsidRPr="00631CF5">
        <w:rPr>
          <w:rFonts w:ascii="GHEA Grapalat" w:eastAsia="Times New Roman" w:hAnsi="GHEA Grapalat" w:cs="Arial"/>
          <w:sz w:val="20"/>
          <w:szCs w:val="24"/>
          <w:lang w:val="hy-AM"/>
        </w:rPr>
        <w:t xml:space="preserve">. </w:t>
      </w:r>
      <w:r w:rsidRPr="00631CF5">
        <w:rPr>
          <w:rFonts w:ascii="Arial" w:eastAsia="Times New Roman" w:hAnsi="Arial" w:cs="Arial"/>
          <w:sz w:val="20"/>
          <w:szCs w:val="24"/>
          <w:lang w:val="hy-AM"/>
        </w:rPr>
        <w:t>Տ</w:t>
      </w:r>
      <w:r w:rsidRPr="00631CF5">
        <w:rPr>
          <w:rFonts w:ascii="GHEA Grapalat" w:eastAsia="Times New Roman" w:hAnsi="GHEA Grapalat" w:cs="Arial"/>
          <w:sz w:val="20"/>
          <w:szCs w:val="24"/>
          <w:lang w:val="hy-AM"/>
        </w:rPr>
        <w:t>.</w:t>
      </w:r>
      <w:r w:rsidRPr="00631CF5">
        <w:rPr>
          <w:rFonts w:ascii="GHEA Grapalat" w:eastAsia="Times New Roman" w:hAnsi="GHEA Grapalat" w:cs="Arial"/>
          <w:color w:val="FFFFFF"/>
          <w:sz w:val="20"/>
          <w:szCs w:val="24"/>
          <w:vertAlign w:val="superscript"/>
          <w:lang w:val="hy-AM"/>
        </w:rPr>
        <w:footnoteReference w:id="4"/>
      </w:r>
      <w:r w:rsidRPr="00631CF5">
        <w:rPr>
          <w:rFonts w:ascii="GHEA Grapalat" w:eastAsia="Times New Roman" w:hAnsi="GHEA Grapalat" w:cs="Arial"/>
          <w:sz w:val="20"/>
          <w:szCs w:val="24"/>
          <w:lang w:val="hy-AM"/>
        </w:rPr>
        <w:tab/>
      </w:r>
      <w:r w:rsidRPr="00631CF5">
        <w:rPr>
          <w:rFonts w:ascii="GHEA Grapalat" w:eastAsia="Times New Roman" w:hAnsi="GHEA Grapalat" w:cs="Arial"/>
          <w:sz w:val="20"/>
          <w:szCs w:val="24"/>
          <w:lang w:val="hy-AM"/>
        </w:rPr>
        <w:tab/>
        <w:t xml:space="preserve"> </w:t>
      </w: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Sylfaen"/>
          <w:b/>
          <w:sz w:val="20"/>
          <w:szCs w:val="20"/>
          <w:lang w:val="hy-AM" w:eastAsia="x-none"/>
        </w:rPr>
        <w:br w:type="page"/>
      </w:r>
      <w:r w:rsidRPr="00631CF5">
        <w:rPr>
          <w:rFonts w:ascii="GHEA Grapalat" w:eastAsia="Times New Roman" w:hAnsi="GHEA Grapalat" w:cs="Sylfaen"/>
          <w:b/>
          <w:sz w:val="20"/>
          <w:szCs w:val="20"/>
          <w:lang w:val="hy-AM" w:eastAsia="x-none"/>
        </w:rPr>
        <w:lastRenderedPageBreak/>
        <w:t xml:space="preserve"> </w:t>
      </w:r>
    </w:p>
    <w:p w:rsidR="00BB1514" w:rsidRPr="00631CF5" w:rsidRDefault="00BB1514" w:rsidP="00BB1514">
      <w:pPr>
        <w:spacing w:after="0" w:line="240" w:lineRule="auto"/>
        <w:jc w:val="right"/>
        <w:rPr>
          <w:rFonts w:ascii="GHEA Grapalat" w:eastAsia="Times New Roman" w:hAnsi="GHEA Grapalat" w:cs="Arial"/>
          <w:b/>
          <w:sz w:val="20"/>
          <w:szCs w:val="20"/>
          <w:lang w:val="hy-AM" w:eastAsia="x-none"/>
        </w:rPr>
      </w:pPr>
      <w:r w:rsidRPr="00631CF5">
        <w:rPr>
          <w:rFonts w:ascii="Arial" w:eastAsia="Times New Roman" w:hAnsi="Arial" w:cs="Arial"/>
          <w:b/>
          <w:sz w:val="20"/>
          <w:szCs w:val="20"/>
          <w:lang w:val="hy-AM" w:eastAsia="x-none"/>
        </w:rPr>
        <w:t>Հավելված</w:t>
      </w:r>
      <w:r w:rsidRPr="00631CF5">
        <w:rPr>
          <w:rFonts w:ascii="GHEA Grapalat" w:eastAsia="Times New Roman" w:hAnsi="GHEA Grapalat" w:cs="Arial"/>
          <w:b/>
          <w:sz w:val="20"/>
          <w:szCs w:val="20"/>
          <w:lang w:val="hy-AM" w:eastAsia="x-none"/>
        </w:rPr>
        <w:t xml:space="preserve"> 2</w:t>
      </w:r>
    </w:p>
    <w:p w:rsidR="00BB1514" w:rsidRPr="00631CF5" w:rsidRDefault="00182FC1" w:rsidP="00BB1514">
      <w:pPr>
        <w:spacing w:after="0" w:line="240" w:lineRule="auto"/>
        <w:ind w:firstLine="567"/>
        <w:jc w:val="right"/>
        <w:rPr>
          <w:rFonts w:ascii="GHEA Grapalat" w:eastAsia="Times New Roman" w:hAnsi="GHEA Grapalat" w:cs="Arial"/>
          <w:b/>
          <w:sz w:val="20"/>
          <w:szCs w:val="20"/>
          <w:lang w:val="hy-AM" w:eastAsia="x-none"/>
        </w:rPr>
      </w:pPr>
      <w:r>
        <w:rPr>
          <w:rFonts w:ascii="Sylfaen" w:eastAsia="Times New Roman" w:hAnsi="Sylfaen" w:cs="Sylfaen"/>
          <w:b/>
          <w:i/>
          <w:color w:val="000000"/>
          <w:sz w:val="20"/>
          <w:szCs w:val="27"/>
          <w:lang w:val="hy-AM" w:eastAsia="x-none"/>
        </w:rPr>
        <w:t>ԼՄ</w:t>
      </w:r>
      <w:r>
        <w:rPr>
          <w:rFonts w:ascii="Arial" w:eastAsia="Times New Roman" w:hAnsi="Arial" w:cs="Arial"/>
          <w:b/>
          <w:i/>
          <w:color w:val="000000"/>
          <w:sz w:val="20"/>
          <w:szCs w:val="27"/>
          <w:lang w:val="hy-AM" w:eastAsia="x-none"/>
        </w:rPr>
        <w:t>-</w:t>
      </w:r>
      <w:r>
        <w:rPr>
          <w:rFonts w:ascii="Sylfaen" w:eastAsia="Times New Roman" w:hAnsi="Sylfaen" w:cs="Sylfaen"/>
          <w:b/>
          <w:i/>
          <w:color w:val="000000"/>
          <w:sz w:val="20"/>
          <w:szCs w:val="27"/>
          <w:lang w:val="hy-AM" w:eastAsia="x-none"/>
        </w:rPr>
        <w:t>ԹՀԿՏ</w:t>
      </w:r>
      <w:r>
        <w:rPr>
          <w:rFonts w:ascii="Arial" w:eastAsia="Times New Roman" w:hAnsi="Arial" w:cs="Arial"/>
          <w:b/>
          <w:i/>
          <w:color w:val="000000"/>
          <w:sz w:val="20"/>
          <w:szCs w:val="27"/>
          <w:lang w:val="hy-AM" w:eastAsia="x-none"/>
        </w:rPr>
        <w:t>-</w:t>
      </w:r>
      <w:r>
        <w:rPr>
          <w:rFonts w:ascii="Sylfaen" w:eastAsia="Times New Roman" w:hAnsi="Sylfaen" w:cs="Sylfaen"/>
          <w:b/>
          <w:i/>
          <w:color w:val="000000"/>
          <w:sz w:val="20"/>
          <w:szCs w:val="27"/>
          <w:lang w:val="hy-AM" w:eastAsia="x-none"/>
        </w:rPr>
        <w:t>ԳՀԾՁԲ</w:t>
      </w:r>
      <w:r>
        <w:rPr>
          <w:rFonts w:ascii="Arial" w:eastAsia="Times New Roman" w:hAnsi="Arial" w:cs="Arial"/>
          <w:b/>
          <w:i/>
          <w:color w:val="000000"/>
          <w:sz w:val="20"/>
          <w:szCs w:val="27"/>
          <w:lang w:val="hy-AM" w:eastAsia="x-none"/>
        </w:rPr>
        <w:t>-25/04</w:t>
      </w:r>
      <w:r w:rsidR="00BB1514" w:rsidRPr="00631CF5">
        <w:rPr>
          <w:rFonts w:ascii="GHEA Grapalat" w:eastAsia="Times New Roman" w:hAnsi="GHEA Grapalat" w:cs="Times New Roman"/>
          <w:b/>
          <w:i/>
          <w:color w:val="000000"/>
          <w:sz w:val="20"/>
          <w:szCs w:val="27"/>
          <w:lang w:val="hy-AM" w:eastAsia="x-none"/>
        </w:rPr>
        <w:t xml:space="preserve"> </w:t>
      </w:r>
      <w:r w:rsidR="00BB1514" w:rsidRPr="00631CF5">
        <w:rPr>
          <w:rFonts w:ascii="GHEA Grapalat" w:eastAsia="Times New Roman" w:hAnsi="GHEA Grapalat" w:cs="Times New Roman"/>
          <w:b/>
          <w:sz w:val="20"/>
          <w:szCs w:val="20"/>
          <w:lang w:val="hy-AM" w:eastAsia="x-none"/>
        </w:rPr>
        <w:t xml:space="preserve"> </w:t>
      </w:r>
      <w:r w:rsidR="00BB1514" w:rsidRPr="00631CF5">
        <w:rPr>
          <w:rFonts w:ascii="Arial" w:eastAsia="Times New Roman" w:hAnsi="Arial" w:cs="Arial"/>
          <w:b/>
          <w:sz w:val="20"/>
          <w:szCs w:val="20"/>
          <w:lang w:val="hy-AM" w:eastAsia="x-none"/>
        </w:rPr>
        <w:t>ծածկագրով</w:t>
      </w:r>
    </w:p>
    <w:p w:rsidR="00BB1514" w:rsidRPr="00631CF5" w:rsidRDefault="00BB1514" w:rsidP="00BB1514">
      <w:pPr>
        <w:spacing w:after="0" w:line="240" w:lineRule="auto"/>
        <w:ind w:firstLine="567"/>
        <w:jc w:val="right"/>
        <w:rPr>
          <w:rFonts w:ascii="GHEA Grapalat" w:eastAsia="Times New Roman" w:hAnsi="GHEA Grapalat" w:cs="Arial"/>
          <w:b/>
          <w:sz w:val="20"/>
          <w:szCs w:val="20"/>
          <w:lang w:val="hy-AM" w:eastAsia="x-none"/>
        </w:rPr>
      </w:pPr>
      <w:r w:rsidRPr="00631CF5">
        <w:rPr>
          <w:rFonts w:ascii="Arial" w:eastAsia="Times New Roman" w:hAnsi="Arial" w:cs="Arial"/>
          <w:b/>
          <w:sz w:val="20"/>
          <w:szCs w:val="20"/>
          <w:lang w:val="hy-AM" w:eastAsia="x-none"/>
        </w:rPr>
        <w:t>գնանշման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հարցման</w:t>
      </w:r>
      <w:r w:rsidRPr="00631CF5">
        <w:rPr>
          <w:rFonts w:ascii="GHEA Grapalat" w:eastAsia="Times New Roman" w:hAnsi="GHEA Grapalat" w:cs="Arial"/>
          <w:b/>
          <w:sz w:val="20"/>
          <w:szCs w:val="20"/>
          <w:lang w:val="hy-AM" w:eastAsia="x-none"/>
        </w:rPr>
        <w:t xml:space="preserve"> </w:t>
      </w:r>
      <w:r w:rsidRPr="00631CF5">
        <w:rPr>
          <w:rFonts w:ascii="Arial" w:eastAsia="Times New Roman" w:hAnsi="Arial" w:cs="Arial"/>
          <w:b/>
          <w:sz w:val="20"/>
          <w:szCs w:val="20"/>
          <w:lang w:val="hy-AM" w:eastAsia="x-none"/>
        </w:rPr>
        <w:t>հրավերի</w:t>
      </w:r>
    </w:p>
    <w:p w:rsidR="00BB1514" w:rsidRPr="00631CF5" w:rsidRDefault="00BB1514" w:rsidP="00BB1514">
      <w:pPr>
        <w:spacing w:after="0" w:line="240" w:lineRule="auto"/>
        <w:rPr>
          <w:rFonts w:ascii="GHEA Grapalat" w:eastAsia="Times New Roman" w:hAnsi="GHEA Grapalat" w:cs="Times New Roman"/>
          <w:sz w:val="24"/>
          <w:szCs w:val="24"/>
          <w:lang w:val="hy-AM"/>
        </w:rPr>
      </w:pPr>
    </w:p>
    <w:p w:rsidR="00BB1514" w:rsidRPr="00631CF5" w:rsidRDefault="00BB1514" w:rsidP="00BB1514">
      <w:pPr>
        <w:spacing w:after="0" w:line="240" w:lineRule="auto"/>
        <w:ind w:firstLine="567"/>
        <w:jc w:val="center"/>
        <w:rPr>
          <w:rFonts w:ascii="GHEA Grapalat" w:eastAsia="Times New Roman" w:hAnsi="GHEA Grapalat" w:cs="Times New Roman"/>
          <w:sz w:val="20"/>
          <w:szCs w:val="24"/>
          <w:lang w:val="hy-AM"/>
        </w:rPr>
      </w:pPr>
    </w:p>
    <w:p w:rsidR="00BB1514" w:rsidRPr="00631CF5" w:rsidRDefault="00BB1514" w:rsidP="00BB1514">
      <w:pPr>
        <w:spacing w:after="0" w:line="240" w:lineRule="auto"/>
        <w:ind w:left="-66"/>
        <w:jc w:val="center"/>
        <w:rPr>
          <w:rFonts w:ascii="GHEA Grapalat" w:eastAsia="Times New Roman" w:hAnsi="GHEA Grapalat" w:cs="Times New Roman"/>
          <w:b/>
          <w:sz w:val="20"/>
          <w:szCs w:val="24"/>
          <w:lang w:val="hy-AM"/>
        </w:rPr>
      </w:pPr>
      <w:r w:rsidRPr="00631CF5">
        <w:rPr>
          <w:rFonts w:ascii="Arial" w:eastAsia="Times New Roman" w:hAnsi="Arial" w:cs="Arial"/>
          <w:b/>
          <w:sz w:val="20"/>
          <w:szCs w:val="24"/>
          <w:lang w:val="hy-AM"/>
        </w:rPr>
        <w:t>Գ</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Ն</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Յ</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Ի</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Ն</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Ռ</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Ջ</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Ր</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Կ</w:t>
      </w:r>
    </w:p>
    <w:p w:rsidR="00BB1514" w:rsidRPr="00631CF5" w:rsidRDefault="00BB1514" w:rsidP="00BB1514">
      <w:pPr>
        <w:spacing w:after="0" w:line="240" w:lineRule="auto"/>
        <w:ind w:firstLine="567"/>
        <w:rPr>
          <w:rFonts w:ascii="GHEA Grapalat" w:eastAsia="Times New Roman" w:hAnsi="GHEA Grapalat" w:cs="Times New Roman"/>
          <w:sz w:val="24"/>
          <w:szCs w:val="24"/>
          <w:lang w:val="hy-AM"/>
        </w:rPr>
      </w:pPr>
    </w:p>
    <w:p w:rsidR="00BB1514" w:rsidRPr="00631CF5" w:rsidRDefault="00BB1514" w:rsidP="00BB1514">
      <w:pPr>
        <w:spacing w:after="0" w:line="240" w:lineRule="auto"/>
        <w:ind w:firstLine="567"/>
        <w:jc w:val="both"/>
        <w:rPr>
          <w:rFonts w:ascii="GHEA Grapalat" w:eastAsia="Times New Roman" w:hAnsi="GHEA Grapalat" w:cs="Arial"/>
          <w:sz w:val="24"/>
          <w:szCs w:val="24"/>
          <w:lang w:val="hy-AM"/>
        </w:rPr>
      </w:pPr>
      <w:r w:rsidRPr="00631CF5">
        <w:rPr>
          <w:rFonts w:ascii="Arial" w:eastAsia="Times New Roman" w:hAnsi="Arial" w:cs="Arial"/>
          <w:sz w:val="20"/>
          <w:szCs w:val="20"/>
          <w:lang w:val="es-ES"/>
        </w:rPr>
        <w:t>Ուսումնասիրելով</w:t>
      </w:r>
      <w:r w:rsidRPr="00631CF5">
        <w:rPr>
          <w:rFonts w:ascii="GHEA Grapalat" w:eastAsia="Times New Roman" w:hAnsi="GHEA Grapalat" w:cs="Arial"/>
          <w:sz w:val="20"/>
          <w:szCs w:val="20"/>
          <w:lang w:val="es-ES"/>
        </w:rPr>
        <w:t xml:space="preserve"> </w:t>
      </w:r>
      <w:r w:rsidR="00182FC1">
        <w:rPr>
          <w:rFonts w:ascii="Sylfaen" w:eastAsia="Times New Roman" w:hAnsi="Sylfaen" w:cs="Sylfaen"/>
          <w:b/>
          <w:i/>
          <w:color w:val="000000"/>
          <w:sz w:val="20"/>
          <w:szCs w:val="27"/>
          <w:lang w:val="hy-AM"/>
        </w:rPr>
        <w:t>ԼՄ</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ԹՀԿՏ</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ԳՀԾՁԲ</w:t>
      </w:r>
      <w:r w:rsidR="00182FC1">
        <w:rPr>
          <w:rFonts w:ascii="Arial" w:eastAsia="Times New Roman" w:hAnsi="Arial" w:cs="Arial"/>
          <w:b/>
          <w:i/>
          <w:color w:val="000000"/>
          <w:sz w:val="20"/>
          <w:szCs w:val="27"/>
          <w:lang w:val="hy-AM"/>
        </w:rPr>
        <w:t>-25/04</w:t>
      </w:r>
      <w:r w:rsidRPr="00631CF5">
        <w:rPr>
          <w:rFonts w:ascii="GHEA Grapalat" w:eastAsia="Times New Roman" w:hAnsi="GHEA Grapalat" w:cs="Times New Roman"/>
          <w:b/>
          <w:i/>
          <w:color w:val="000000"/>
          <w:sz w:val="20"/>
          <w:szCs w:val="27"/>
          <w:lang w:val="af-ZA"/>
        </w:rPr>
        <w:t xml:space="preserve">  </w:t>
      </w:r>
      <w:r w:rsidRPr="00631CF5">
        <w:rPr>
          <w:rFonts w:ascii="Arial" w:eastAsia="Times New Roman" w:hAnsi="Arial" w:cs="Arial"/>
          <w:sz w:val="20"/>
          <w:szCs w:val="20"/>
          <w:lang w:val="es-ES"/>
        </w:rPr>
        <w:t>ծածկագրով</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գնանշման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հարցման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հրավերը</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այդ</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թվում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կնքվելիք</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պայմանագրի</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նախագիծը</w:t>
      </w:r>
      <w:r w:rsidRPr="00631CF5">
        <w:rPr>
          <w:rFonts w:ascii="GHEA Grapalat" w:eastAsia="Times New Roman" w:hAnsi="GHEA Grapalat" w:cs="Arial"/>
          <w:sz w:val="24"/>
          <w:szCs w:val="24"/>
          <w:lang w:val="hy-AM"/>
        </w:rPr>
        <w:t xml:space="preserve">, </w:t>
      </w:r>
      <w:r w:rsidRPr="00631CF5">
        <w:rPr>
          <w:rFonts w:ascii="GHEA Grapalat" w:eastAsia="Times New Roman" w:hAnsi="GHEA Grapalat" w:cs="Times New Roman"/>
          <w:sz w:val="20"/>
          <w:szCs w:val="24"/>
          <w:u w:val="single"/>
          <w:lang w:val="hy-AM"/>
        </w:rPr>
        <w:t xml:space="preserve">                  </w:t>
      </w:r>
      <w:r w:rsidRPr="00631CF5">
        <w:rPr>
          <w:rFonts w:ascii="GHEA Grapalat" w:eastAsia="Times New Roman" w:hAnsi="GHEA Grapalat" w:cs="Times New Roman"/>
          <w:sz w:val="20"/>
          <w:szCs w:val="24"/>
          <w:u w:val="single"/>
          <w:lang w:val="hy-AM"/>
        </w:rPr>
        <w:tab/>
      </w:r>
      <w:r w:rsidRPr="00631CF5">
        <w:rPr>
          <w:rFonts w:ascii="GHEA Grapalat" w:eastAsia="Times New Roman" w:hAnsi="GHEA Grapalat" w:cs="Times New Roman"/>
          <w:sz w:val="20"/>
          <w:szCs w:val="24"/>
          <w:u w:val="single"/>
          <w:lang w:val="hy-AM"/>
        </w:rPr>
        <w:tab/>
      </w:r>
      <w:r w:rsidRPr="00631CF5">
        <w:rPr>
          <w:rFonts w:ascii="GHEA Grapalat" w:eastAsia="Times New Roman" w:hAnsi="GHEA Grapalat" w:cs="Times New Roman"/>
          <w:sz w:val="20"/>
          <w:szCs w:val="24"/>
          <w:u w:val="single"/>
          <w:lang w:val="hy-AM"/>
        </w:rPr>
        <w:tab/>
      </w:r>
      <w:r w:rsidRPr="00631CF5">
        <w:rPr>
          <w:rFonts w:ascii="GHEA Grapalat" w:eastAsia="Times New Roman" w:hAnsi="GHEA Grapalat" w:cs="Times New Roman"/>
          <w:sz w:val="20"/>
          <w:szCs w:val="24"/>
          <w:u w:val="single"/>
          <w:lang w:val="hy-AM"/>
        </w:rPr>
        <w:tab/>
        <w:t xml:space="preserve">     </w:t>
      </w:r>
      <w:r w:rsidRPr="00631CF5">
        <w:rPr>
          <w:rFonts w:ascii="GHEA Grapalat" w:eastAsia="Times New Roman" w:hAnsi="GHEA Grapalat" w:cs="Times New Roman"/>
          <w:sz w:val="20"/>
          <w:szCs w:val="24"/>
          <w:u w:val="single"/>
          <w:lang w:val="hy-AM"/>
        </w:rPr>
        <w:tab/>
      </w:r>
      <w:r w:rsidRPr="00631CF5">
        <w:rPr>
          <w:rFonts w:ascii="GHEA Grapalat" w:eastAsia="Times New Roman" w:hAnsi="GHEA Grapalat" w:cs="Times New Roman"/>
          <w:sz w:val="20"/>
          <w:szCs w:val="24"/>
          <w:u w:val="single"/>
          <w:lang w:val="hy-AM"/>
        </w:rPr>
        <w:tab/>
        <w:t xml:space="preserve">           </w:t>
      </w:r>
      <w:r w:rsidRPr="00631CF5">
        <w:rPr>
          <w:rFonts w:ascii="GHEA Grapalat" w:eastAsia="Times New Roman" w:hAnsi="GHEA Grapalat" w:cs="Arial"/>
          <w:sz w:val="20"/>
          <w:szCs w:val="20"/>
          <w:lang w:val="es-ES"/>
        </w:rPr>
        <w:t>-</w:t>
      </w:r>
      <w:r w:rsidRPr="00631CF5">
        <w:rPr>
          <w:rFonts w:ascii="Arial" w:eastAsia="Times New Roman" w:hAnsi="Arial" w:cs="Arial"/>
          <w:sz w:val="20"/>
          <w:szCs w:val="20"/>
          <w:lang w:val="es-ES"/>
        </w:rPr>
        <w:t>ն</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առաջարկում</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է</w:t>
      </w:r>
      <w:r w:rsidRPr="00631CF5">
        <w:rPr>
          <w:rFonts w:ascii="GHEA Grapalat" w:eastAsia="Times New Roman" w:hAnsi="GHEA Grapalat" w:cs="Arial"/>
          <w:sz w:val="24"/>
          <w:szCs w:val="24"/>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Arial"/>
          <w:sz w:val="24"/>
          <w:szCs w:val="24"/>
          <w:lang w:val="en-US"/>
        </w:rPr>
      </w:pPr>
      <w:bookmarkStart w:id="14" w:name="_Hlk23147299"/>
      <w:r w:rsidRPr="00631CF5">
        <w:rPr>
          <w:rFonts w:ascii="GHEA Grapalat" w:eastAsia="Times New Roman" w:hAnsi="GHEA Grapalat" w:cs="Sylfaen"/>
          <w:sz w:val="24"/>
          <w:szCs w:val="24"/>
          <w:vertAlign w:val="superscript"/>
          <w:lang w:val="hy-AM"/>
        </w:rPr>
        <w:t xml:space="preserve">                                                                                     </w:t>
      </w:r>
      <w:r w:rsidRPr="00631CF5">
        <w:rPr>
          <w:rFonts w:ascii="Arial" w:eastAsia="Times New Roman" w:hAnsi="Arial" w:cs="Arial"/>
          <w:sz w:val="24"/>
          <w:szCs w:val="24"/>
          <w:vertAlign w:val="superscript"/>
          <w:lang w:val="hy-AM"/>
        </w:rPr>
        <w:t>մասնակցի</w:t>
      </w:r>
      <w:r w:rsidRPr="00631CF5">
        <w:rPr>
          <w:rFonts w:ascii="GHEA Grapalat" w:eastAsia="Times New Roman" w:hAnsi="GHEA Grapalat" w:cs="Sylfaen"/>
          <w:sz w:val="24"/>
          <w:szCs w:val="24"/>
          <w:vertAlign w:val="superscript"/>
          <w:lang w:val="hy-AM"/>
        </w:rPr>
        <w:t xml:space="preserve"> </w:t>
      </w:r>
      <w:r w:rsidRPr="00631CF5">
        <w:rPr>
          <w:rFonts w:ascii="Arial" w:eastAsia="Times New Roman" w:hAnsi="Arial" w:cs="Arial"/>
          <w:sz w:val="24"/>
          <w:szCs w:val="24"/>
          <w:vertAlign w:val="superscript"/>
          <w:lang w:val="hy-AM"/>
        </w:rPr>
        <w:t>անվանումը</w:t>
      </w:r>
    </w:p>
    <w:bookmarkEnd w:id="14"/>
    <w:p w:rsidR="00BB1514" w:rsidRPr="00631CF5" w:rsidRDefault="00BB1514" w:rsidP="00BB1514">
      <w:pPr>
        <w:spacing w:after="0" w:line="240" w:lineRule="auto"/>
        <w:jc w:val="both"/>
        <w:rPr>
          <w:rFonts w:ascii="GHEA Grapalat" w:eastAsia="Times New Roman" w:hAnsi="GHEA Grapalat" w:cs="Times New Roman"/>
          <w:sz w:val="20"/>
          <w:szCs w:val="24"/>
          <w:lang w:val="hy-AM"/>
        </w:rPr>
      </w:pPr>
      <w:r w:rsidRPr="00631CF5">
        <w:rPr>
          <w:rFonts w:ascii="Arial" w:eastAsia="Times New Roman" w:hAnsi="Arial" w:cs="Arial"/>
          <w:sz w:val="20"/>
          <w:szCs w:val="20"/>
          <w:lang w:val="es-ES"/>
        </w:rPr>
        <w:t>պայմանագիրը</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կատարել</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ներքոհիշյալ</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ընդհանուր</w:t>
      </w:r>
      <w:r w:rsidRPr="00631CF5">
        <w:rPr>
          <w:rFonts w:ascii="GHEA Grapalat" w:eastAsia="Times New Roman" w:hAnsi="GHEA Grapalat" w:cs="Arial"/>
          <w:sz w:val="20"/>
          <w:szCs w:val="20"/>
          <w:lang w:val="es-ES"/>
        </w:rPr>
        <w:t xml:space="preserve"> </w:t>
      </w:r>
      <w:r w:rsidRPr="00631CF5">
        <w:rPr>
          <w:rFonts w:ascii="Arial" w:eastAsia="Times New Roman" w:hAnsi="Arial" w:cs="Arial"/>
          <w:sz w:val="20"/>
          <w:szCs w:val="20"/>
          <w:lang w:val="es-ES"/>
        </w:rPr>
        <w:t>գներով</w:t>
      </w:r>
      <w:r w:rsidRPr="00631CF5">
        <w:rPr>
          <w:rFonts w:ascii="GHEA Grapalat" w:eastAsia="Times New Roman" w:hAnsi="GHEA Grapalat" w:cs="Arial"/>
          <w:sz w:val="20"/>
          <w:szCs w:val="20"/>
          <w:lang w:val="es-ES"/>
        </w:rPr>
        <w:t>.</w:t>
      </w:r>
    </w:p>
    <w:p w:rsidR="00BB1514" w:rsidRPr="00631CF5" w:rsidRDefault="00BB1514" w:rsidP="00BB1514">
      <w:pPr>
        <w:spacing w:after="0" w:line="240" w:lineRule="auto"/>
        <w:jc w:val="center"/>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0"/>
          <w:lang w:val="es-ES"/>
        </w:rPr>
        <w:t xml:space="preserve">                                                                                                                                   </w:t>
      </w:r>
      <w:r w:rsidRPr="00631CF5">
        <w:rPr>
          <w:rFonts w:ascii="Arial" w:eastAsia="Times New Roman" w:hAnsi="Arial" w:cs="Arial"/>
          <w:sz w:val="20"/>
          <w:szCs w:val="24"/>
          <w:lang w:val="es-ES"/>
        </w:rPr>
        <w:t>ՀՀ</w:t>
      </w:r>
      <w:r w:rsidRPr="00631CF5">
        <w:rPr>
          <w:rFonts w:ascii="GHEA Grapalat" w:eastAsia="Times New Roman" w:hAnsi="GHEA Grapalat" w:cs="Times New Roman"/>
          <w:sz w:val="20"/>
          <w:szCs w:val="24"/>
          <w:lang w:val="es-ES"/>
        </w:rPr>
        <w:t xml:space="preserve"> </w:t>
      </w:r>
      <w:r w:rsidRPr="00631CF5">
        <w:rPr>
          <w:rFonts w:ascii="Arial" w:eastAsia="Times New Roman" w:hAnsi="Arial" w:cs="Arial"/>
          <w:sz w:val="20"/>
          <w:szCs w:val="24"/>
          <w:lang w:val="es-ES"/>
        </w:rPr>
        <w:t>դրամ</w:t>
      </w:r>
    </w:p>
    <w:tbl>
      <w:tblPr>
        <w:tblW w:w="101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3387"/>
        <w:gridCol w:w="2410"/>
        <w:gridCol w:w="1656"/>
        <w:gridCol w:w="1433"/>
      </w:tblGrid>
      <w:tr w:rsidR="00BB1514" w:rsidRPr="00D71DEC" w:rsidTr="007913DD">
        <w:trPr>
          <w:cantSplit/>
          <w:trHeight w:val="916"/>
          <w:jc w:val="center"/>
        </w:trPr>
        <w:tc>
          <w:tcPr>
            <w:tcW w:w="1260" w:type="dxa"/>
            <w:tcBorders>
              <w:top w:val="single" w:sz="4" w:space="0" w:color="auto"/>
              <w:left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Arial" w:eastAsia="Times New Roman" w:hAnsi="Arial" w:cs="Arial"/>
                <w:b/>
                <w:bCs/>
                <w:sz w:val="16"/>
                <w:szCs w:val="18"/>
                <w:lang w:val="es-ES"/>
              </w:rPr>
              <w:t>Չափա</w:t>
            </w:r>
            <w:r w:rsidRPr="00631CF5">
              <w:rPr>
                <w:rFonts w:ascii="GHEA Grapalat" w:eastAsia="Times New Roman" w:hAnsi="GHEA Grapalat" w:cs="Times New Roman"/>
                <w:b/>
                <w:bCs/>
                <w:sz w:val="16"/>
                <w:szCs w:val="18"/>
                <w:lang w:val="es-ES"/>
              </w:rPr>
              <w:t>-</w:t>
            </w:r>
          </w:p>
          <w:p w:rsidR="00BB1514" w:rsidRPr="00631CF5" w:rsidRDefault="00BB1514" w:rsidP="00BB1514">
            <w:pPr>
              <w:spacing w:after="0" w:line="240" w:lineRule="auto"/>
              <w:jc w:val="center"/>
              <w:rPr>
                <w:rFonts w:ascii="GHEA Grapalat" w:eastAsia="Times New Roman" w:hAnsi="GHEA Grapalat" w:cs="Times New Roman"/>
                <w:b/>
                <w:bCs/>
                <w:sz w:val="16"/>
                <w:szCs w:val="24"/>
                <w:lang w:val="es-ES"/>
              </w:rPr>
            </w:pPr>
            <w:r w:rsidRPr="00631CF5">
              <w:rPr>
                <w:rFonts w:ascii="Arial" w:eastAsia="Times New Roman" w:hAnsi="Arial" w:cs="Arial"/>
                <w:b/>
                <w:bCs/>
                <w:sz w:val="16"/>
                <w:szCs w:val="18"/>
                <w:lang w:val="es-ES"/>
              </w:rPr>
              <w:t>բաժինների</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համարները</w:t>
            </w:r>
          </w:p>
        </w:tc>
        <w:tc>
          <w:tcPr>
            <w:tcW w:w="3387" w:type="dxa"/>
            <w:tcBorders>
              <w:top w:val="single" w:sz="4" w:space="0" w:color="auto"/>
              <w:left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Arial" w:eastAsia="Times New Roman" w:hAnsi="Arial" w:cs="Arial"/>
                <w:b/>
                <w:bCs/>
                <w:sz w:val="16"/>
                <w:szCs w:val="18"/>
                <w:lang w:val="es-ES"/>
              </w:rPr>
              <w:t>Ծառայության</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անվանումը</w:t>
            </w:r>
          </w:p>
        </w:tc>
        <w:tc>
          <w:tcPr>
            <w:tcW w:w="2410" w:type="dxa"/>
            <w:tcBorders>
              <w:top w:val="single" w:sz="4" w:space="0" w:color="auto"/>
              <w:left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Arial" w:eastAsia="Times New Roman" w:hAnsi="Arial" w:cs="Arial"/>
                <w:b/>
                <w:bCs/>
                <w:sz w:val="16"/>
                <w:szCs w:val="18"/>
                <w:lang w:val="es-ES"/>
              </w:rPr>
              <w:t>Արժեք</w:t>
            </w:r>
            <w:r w:rsidRPr="00631CF5">
              <w:rPr>
                <w:rFonts w:ascii="GHEA Grapalat" w:eastAsia="Times New Roman" w:hAnsi="GHEA Grapalat" w:cs="Times New Roman"/>
                <w:b/>
                <w:bCs/>
                <w:sz w:val="16"/>
                <w:szCs w:val="18"/>
                <w:lang w:val="es-ES"/>
              </w:rPr>
              <w:t xml:space="preserve"> </w:t>
            </w:r>
          </w:p>
          <w:p w:rsidR="00BB1514" w:rsidRPr="00631CF5" w:rsidRDefault="00BB1514" w:rsidP="00BB1514">
            <w:pPr>
              <w:spacing w:after="0" w:line="240" w:lineRule="auto"/>
              <w:jc w:val="center"/>
              <w:rPr>
                <w:rFonts w:ascii="GHEA Grapalat" w:eastAsia="Times New Roman" w:hAnsi="GHEA Grapalat" w:cs="Times New Roman"/>
                <w:bCs/>
                <w:sz w:val="16"/>
                <w:szCs w:val="18"/>
                <w:lang w:val="es-ES"/>
              </w:rPr>
            </w:pPr>
            <w:r w:rsidRPr="00631CF5">
              <w:rPr>
                <w:rFonts w:ascii="GHEA Grapalat" w:eastAsia="Times New Roman" w:hAnsi="GHEA Grapalat" w:cs="Times New Roman"/>
                <w:bCs/>
                <w:sz w:val="16"/>
                <w:szCs w:val="18"/>
                <w:lang w:val="es-ES"/>
              </w:rPr>
              <w:t>(</w:t>
            </w:r>
            <w:r w:rsidRPr="00631CF5">
              <w:rPr>
                <w:rFonts w:ascii="Arial" w:eastAsia="Times New Roman" w:hAnsi="Arial" w:cs="Arial"/>
                <w:bCs/>
                <w:sz w:val="16"/>
                <w:szCs w:val="18"/>
                <w:lang w:val="es-ES"/>
              </w:rPr>
              <w:t>ինքնարժեքի</w:t>
            </w:r>
            <w:r w:rsidRPr="00631CF5">
              <w:rPr>
                <w:rFonts w:ascii="GHEA Grapalat" w:eastAsia="Times New Roman" w:hAnsi="GHEA Grapalat" w:cs="Times New Roman"/>
                <w:bCs/>
                <w:sz w:val="16"/>
                <w:szCs w:val="18"/>
                <w:lang w:val="es-ES"/>
              </w:rPr>
              <w:t xml:space="preserve"> </w:t>
            </w:r>
            <w:r w:rsidRPr="00631CF5">
              <w:rPr>
                <w:rFonts w:ascii="Arial" w:eastAsia="Times New Roman" w:hAnsi="Arial" w:cs="Arial"/>
                <w:bCs/>
                <w:sz w:val="16"/>
                <w:szCs w:val="18"/>
                <w:lang w:val="es-ES"/>
              </w:rPr>
              <w:t>և</w:t>
            </w:r>
            <w:r w:rsidRPr="00631CF5">
              <w:rPr>
                <w:rFonts w:ascii="GHEA Grapalat" w:eastAsia="Times New Roman" w:hAnsi="GHEA Grapalat" w:cs="Times New Roman"/>
                <w:bCs/>
                <w:sz w:val="16"/>
                <w:szCs w:val="18"/>
                <w:lang w:val="es-ES"/>
              </w:rPr>
              <w:t xml:space="preserve"> </w:t>
            </w:r>
            <w:r w:rsidRPr="00631CF5">
              <w:rPr>
                <w:rFonts w:ascii="Arial" w:eastAsia="Times New Roman" w:hAnsi="Arial" w:cs="Arial"/>
                <w:bCs/>
                <w:sz w:val="16"/>
                <w:szCs w:val="18"/>
                <w:lang w:val="es-ES"/>
              </w:rPr>
              <w:t>կանխատեսվող</w:t>
            </w:r>
            <w:r w:rsidRPr="00631CF5">
              <w:rPr>
                <w:rFonts w:ascii="GHEA Grapalat" w:eastAsia="Times New Roman" w:hAnsi="GHEA Grapalat" w:cs="Times New Roman"/>
                <w:bCs/>
                <w:sz w:val="16"/>
                <w:szCs w:val="18"/>
                <w:lang w:val="es-ES"/>
              </w:rPr>
              <w:t xml:space="preserve"> </w:t>
            </w:r>
            <w:r w:rsidRPr="00631CF5">
              <w:rPr>
                <w:rFonts w:ascii="Arial" w:eastAsia="Times New Roman" w:hAnsi="Arial" w:cs="Arial"/>
                <w:bCs/>
                <w:sz w:val="16"/>
                <w:szCs w:val="18"/>
                <w:lang w:val="es-ES"/>
              </w:rPr>
              <w:t>շահույթի</w:t>
            </w:r>
            <w:r w:rsidRPr="00631CF5">
              <w:rPr>
                <w:rFonts w:ascii="GHEA Grapalat" w:eastAsia="Times New Roman" w:hAnsi="GHEA Grapalat" w:cs="Times New Roman"/>
                <w:bCs/>
                <w:sz w:val="16"/>
                <w:szCs w:val="18"/>
                <w:lang w:val="es-ES"/>
              </w:rPr>
              <w:t xml:space="preserve"> </w:t>
            </w:r>
            <w:r w:rsidRPr="00631CF5">
              <w:rPr>
                <w:rFonts w:ascii="Arial" w:eastAsia="Times New Roman" w:hAnsi="Arial" w:cs="Arial"/>
                <w:bCs/>
                <w:sz w:val="16"/>
                <w:szCs w:val="18"/>
                <w:lang w:val="es-ES"/>
              </w:rPr>
              <w:t>հանրագումարը</w:t>
            </w:r>
            <w:r w:rsidRPr="00631CF5">
              <w:rPr>
                <w:rFonts w:ascii="GHEA Grapalat" w:eastAsia="Times New Roman" w:hAnsi="GHEA Grapalat" w:cs="Times New Roman"/>
                <w:bCs/>
                <w:sz w:val="16"/>
                <w:szCs w:val="18"/>
                <w:lang w:val="es-ES"/>
              </w:rPr>
              <w:t>)</w:t>
            </w:r>
          </w:p>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տառերով</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և</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թվերով</w:t>
            </w:r>
            <w:r w:rsidRPr="00631CF5">
              <w:rPr>
                <w:rFonts w:ascii="GHEA Grapalat" w:eastAsia="Times New Roman" w:hAnsi="GHEA Grapalat" w:cs="Times New Roman"/>
                <w:b/>
                <w:bCs/>
                <w:sz w:val="16"/>
                <w:szCs w:val="18"/>
                <w:lang w:val="es-ES"/>
              </w:rPr>
              <w:t>/</w:t>
            </w:r>
          </w:p>
        </w:tc>
        <w:tc>
          <w:tcPr>
            <w:tcW w:w="1656" w:type="dxa"/>
            <w:tcBorders>
              <w:top w:val="single" w:sz="4" w:space="0" w:color="auto"/>
              <w:left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Arial" w:eastAsia="Times New Roman" w:hAnsi="Arial" w:cs="Arial"/>
                <w:b/>
                <w:bCs/>
                <w:sz w:val="16"/>
                <w:szCs w:val="18"/>
                <w:lang w:val="es-ES"/>
              </w:rPr>
              <w:t>ԱԱՀ</w:t>
            </w:r>
            <w:r w:rsidRPr="00631CF5">
              <w:rPr>
                <w:rFonts w:ascii="GHEA Grapalat" w:eastAsia="Times New Roman" w:hAnsi="GHEA Grapalat" w:cs="Times New Roman"/>
                <w:b/>
                <w:bCs/>
                <w:sz w:val="16"/>
                <w:szCs w:val="18"/>
                <w:lang w:val="es-ES"/>
              </w:rPr>
              <w:t>**</w:t>
            </w:r>
          </w:p>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GHEA Grapalat" w:eastAsia="Times New Roman" w:hAnsi="GHEA Grapalat" w:cs="Times New Roman"/>
                <w:b/>
                <w:bCs/>
                <w:sz w:val="16"/>
                <w:szCs w:val="18"/>
                <w:lang w:val="es-ES"/>
              </w:rPr>
              <w:t>/</w:t>
            </w:r>
            <w:r w:rsidRPr="00631CF5">
              <w:rPr>
                <w:rFonts w:ascii="Arial" w:eastAsia="Times New Roman" w:hAnsi="Arial" w:cs="Arial"/>
                <w:b/>
                <w:bCs/>
                <w:sz w:val="16"/>
                <w:szCs w:val="18"/>
                <w:lang w:val="es-ES"/>
              </w:rPr>
              <w:t>տառերով</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և</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թվերով</w:t>
            </w:r>
            <w:r w:rsidRPr="00631CF5">
              <w:rPr>
                <w:rFonts w:ascii="GHEA Grapalat" w:eastAsia="Times New Roman" w:hAnsi="GHEA Grapalat" w:cs="Times New Roman"/>
                <w:b/>
                <w:bCs/>
                <w:sz w:val="16"/>
                <w:szCs w:val="18"/>
                <w:lang w:val="es-ES"/>
              </w:rPr>
              <w:t>/</w:t>
            </w:r>
          </w:p>
        </w:tc>
        <w:tc>
          <w:tcPr>
            <w:tcW w:w="1433" w:type="dxa"/>
            <w:tcBorders>
              <w:top w:val="single" w:sz="4" w:space="0" w:color="auto"/>
              <w:left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Arial" w:eastAsia="Times New Roman" w:hAnsi="Arial" w:cs="Arial"/>
                <w:b/>
                <w:bCs/>
                <w:sz w:val="16"/>
                <w:szCs w:val="18"/>
                <w:lang w:val="es-ES"/>
              </w:rPr>
              <w:t>Ընդհանուր</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գինը</w:t>
            </w:r>
          </w:p>
          <w:p w:rsidR="00BB1514" w:rsidRPr="00631CF5" w:rsidRDefault="00BB1514" w:rsidP="00BB1514">
            <w:pPr>
              <w:spacing w:after="0" w:line="240" w:lineRule="auto"/>
              <w:jc w:val="center"/>
              <w:rPr>
                <w:rFonts w:ascii="GHEA Grapalat" w:eastAsia="Times New Roman" w:hAnsi="GHEA Grapalat" w:cs="Times New Roman"/>
                <w:b/>
                <w:bCs/>
                <w:sz w:val="16"/>
                <w:szCs w:val="18"/>
                <w:lang w:val="es-ES"/>
              </w:rPr>
            </w:pP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տառերով</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և</w:t>
            </w:r>
            <w:r w:rsidRPr="00631CF5">
              <w:rPr>
                <w:rFonts w:ascii="GHEA Grapalat" w:eastAsia="Times New Roman" w:hAnsi="GHEA Grapalat" w:cs="Times New Roman"/>
                <w:b/>
                <w:bCs/>
                <w:sz w:val="16"/>
                <w:szCs w:val="18"/>
                <w:lang w:val="es-ES"/>
              </w:rPr>
              <w:t xml:space="preserve"> </w:t>
            </w:r>
            <w:r w:rsidRPr="00631CF5">
              <w:rPr>
                <w:rFonts w:ascii="Arial" w:eastAsia="Times New Roman" w:hAnsi="Arial" w:cs="Arial"/>
                <w:b/>
                <w:bCs/>
                <w:sz w:val="16"/>
                <w:szCs w:val="18"/>
                <w:lang w:val="es-ES"/>
              </w:rPr>
              <w:t>թվերով</w:t>
            </w:r>
            <w:r w:rsidRPr="00631CF5">
              <w:rPr>
                <w:rFonts w:ascii="GHEA Grapalat" w:eastAsia="Times New Roman" w:hAnsi="GHEA Grapalat" w:cs="Times New Roman"/>
                <w:b/>
                <w:bCs/>
                <w:sz w:val="16"/>
                <w:szCs w:val="18"/>
                <w:lang w:val="es-ES"/>
              </w:rPr>
              <w:t>/</w:t>
            </w:r>
          </w:p>
        </w:tc>
      </w:tr>
      <w:tr w:rsidR="00BB1514" w:rsidRPr="00631CF5" w:rsidTr="007913DD">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BB1514" w:rsidRPr="00631CF5" w:rsidRDefault="00BB1514" w:rsidP="00BB1514">
            <w:pPr>
              <w:spacing w:after="0" w:line="240" w:lineRule="auto"/>
              <w:jc w:val="center"/>
              <w:rPr>
                <w:rFonts w:ascii="GHEA Grapalat" w:eastAsia="Times New Roman" w:hAnsi="GHEA Grapalat" w:cs="Times New Roman"/>
                <w:b/>
                <w:i/>
                <w:sz w:val="16"/>
                <w:szCs w:val="24"/>
                <w:lang w:val="es-ES"/>
              </w:rPr>
            </w:pPr>
            <w:r w:rsidRPr="00631CF5">
              <w:rPr>
                <w:rFonts w:ascii="GHEA Grapalat" w:eastAsia="Times New Roman" w:hAnsi="GHEA Grapalat" w:cs="Times New Roman"/>
                <w:b/>
                <w:i/>
                <w:sz w:val="16"/>
                <w:szCs w:val="24"/>
                <w:lang w:val="es-ES"/>
              </w:rPr>
              <w:t>1</w:t>
            </w:r>
          </w:p>
        </w:tc>
        <w:tc>
          <w:tcPr>
            <w:tcW w:w="3387"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w:spacing w:after="0" w:line="240" w:lineRule="auto"/>
              <w:jc w:val="center"/>
              <w:rPr>
                <w:rFonts w:ascii="GHEA Grapalat" w:eastAsia="Times New Roman" w:hAnsi="GHEA Grapalat" w:cs="Times New Roman"/>
                <w:b/>
                <w:i/>
                <w:sz w:val="16"/>
                <w:szCs w:val="24"/>
                <w:lang w:val="es-ES"/>
              </w:rPr>
            </w:pPr>
            <w:r w:rsidRPr="00631CF5">
              <w:rPr>
                <w:rFonts w:ascii="GHEA Grapalat" w:eastAsia="Times New Roman" w:hAnsi="GHEA Grapalat" w:cs="Times New Roman"/>
                <w:b/>
                <w:i/>
                <w:sz w:val="16"/>
                <w:szCs w:val="24"/>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w:spacing w:after="0" w:line="240" w:lineRule="auto"/>
              <w:jc w:val="center"/>
              <w:rPr>
                <w:rFonts w:ascii="GHEA Grapalat" w:eastAsia="Times New Roman" w:hAnsi="GHEA Grapalat" w:cs="Times New Roman"/>
                <w:i/>
                <w:sz w:val="16"/>
                <w:szCs w:val="24"/>
                <w:lang w:val="es-ES"/>
              </w:rPr>
            </w:pPr>
            <w:r w:rsidRPr="00631CF5">
              <w:rPr>
                <w:rFonts w:ascii="GHEA Grapalat" w:eastAsia="Times New Roman" w:hAnsi="GHEA Grapalat" w:cs="Times New Roman"/>
                <w:b/>
                <w:i/>
                <w:sz w:val="16"/>
                <w:szCs w:val="24"/>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w:spacing w:after="0" w:line="240" w:lineRule="auto"/>
              <w:jc w:val="center"/>
              <w:rPr>
                <w:rFonts w:ascii="GHEA Grapalat" w:eastAsia="Times New Roman" w:hAnsi="GHEA Grapalat" w:cs="Times New Roman"/>
                <w:i/>
                <w:sz w:val="16"/>
                <w:szCs w:val="24"/>
                <w:lang w:val="es-ES"/>
              </w:rPr>
            </w:pPr>
            <w:r w:rsidRPr="00631CF5">
              <w:rPr>
                <w:rFonts w:ascii="GHEA Grapalat" w:eastAsia="Times New Roman" w:hAnsi="GHEA Grapalat" w:cs="Times New Roman"/>
                <w:b/>
                <w:i/>
                <w:sz w:val="16"/>
                <w:szCs w:val="24"/>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BB1514" w:rsidRPr="00631CF5" w:rsidRDefault="00BB1514" w:rsidP="00BB1514">
            <w:pPr>
              <w:spacing w:after="0" w:line="240" w:lineRule="auto"/>
              <w:jc w:val="center"/>
              <w:rPr>
                <w:rFonts w:ascii="GHEA Grapalat" w:eastAsia="Times New Roman" w:hAnsi="GHEA Grapalat" w:cs="Times New Roman"/>
                <w:i/>
                <w:sz w:val="16"/>
                <w:szCs w:val="24"/>
                <w:lang w:val="es-ES"/>
              </w:rPr>
            </w:pPr>
            <w:r w:rsidRPr="00631CF5">
              <w:rPr>
                <w:rFonts w:ascii="GHEA Grapalat" w:eastAsia="Times New Roman" w:hAnsi="GHEA Grapalat" w:cs="Times New Roman"/>
                <w:b/>
                <w:i/>
                <w:sz w:val="16"/>
                <w:szCs w:val="24"/>
                <w:lang w:val="es-ES"/>
              </w:rPr>
              <w:t>5=3+4</w:t>
            </w:r>
          </w:p>
        </w:tc>
      </w:tr>
      <w:tr w:rsidR="00BB1514" w:rsidRPr="00D71DEC" w:rsidTr="007913DD">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b/>
                <w:bCs/>
                <w:sz w:val="18"/>
                <w:szCs w:val="24"/>
                <w:lang w:val="es-ES"/>
              </w:rPr>
            </w:pPr>
            <w:r w:rsidRPr="00631CF5">
              <w:rPr>
                <w:rFonts w:ascii="GHEA Grapalat" w:eastAsia="Times New Roman" w:hAnsi="GHEA Grapalat" w:cs="Times New Roman"/>
                <w:b/>
                <w:bCs/>
                <w:sz w:val="18"/>
                <w:szCs w:val="24"/>
                <w:lang w:val="es-ES"/>
              </w:rPr>
              <w:t>1</w:t>
            </w:r>
          </w:p>
        </w:tc>
        <w:tc>
          <w:tcPr>
            <w:tcW w:w="3387"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s-ES"/>
              </w:rPr>
            </w:pPr>
            <w:r w:rsidRPr="00631CF5">
              <w:rPr>
                <w:rFonts w:ascii="Arial" w:eastAsia="Times New Roman" w:hAnsi="Arial" w:cs="Arial"/>
                <w:b/>
                <w:sz w:val="20"/>
                <w:szCs w:val="24"/>
                <w:lang w:val="en-US"/>
              </w:rPr>
              <w:t>ԹՈՒՄԱՆՅԱՆ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ՀԱՄԱՅՆՔԻ</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ԴՍԵՂ</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s-ES"/>
              </w:rPr>
              <w:t>ԵՎ</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s-ES"/>
              </w:rPr>
              <w:t>ՉԿԱԼՈՎ</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ԲՆԱԿԱՎԱՅՐ</w:t>
            </w:r>
            <w:r w:rsidRPr="00631CF5">
              <w:rPr>
                <w:rFonts w:ascii="Arial" w:eastAsia="Times New Roman" w:hAnsi="Arial" w:cs="Arial"/>
                <w:b/>
                <w:sz w:val="20"/>
                <w:szCs w:val="24"/>
                <w:lang w:val="hy-AM"/>
              </w:rPr>
              <w:t>ԵՐ</w:t>
            </w:r>
            <w:r w:rsidRPr="00631CF5">
              <w:rPr>
                <w:rFonts w:ascii="Arial" w:eastAsia="Times New Roman" w:hAnsi="Arial" w:cs="Arial"/>
                <w:b/>
                <w:sz w:val="20"/>
                <w:szCs w:val="24"/>
                <w:lang w:val="en-US"/>
              </w:rPr>
              <w:t>Ի</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ԿԵՆՑԱՂԱՅԻՆ</w:t>
            </w:r>
            <w:r w:rsidRPr="00631CF5">
              <w:rPr>
                <w:rFonts w:ascii="GHEA Grapalat" w:eastAsia="Times New Roman" w:hAnsi="GHEA Grapalat" w:cs="Times New Roman"/>
                <w:b/>
                <w:sz w:val="20"/>
                <w:szCs w:val="24"/>
                <w:lang w:val="es-ES"/>
              </w:rPr>
              <w:t xml:space="preserve"> </w:t>
            </w:r>
            <w:r w:rsidRPr="00631CF5">
              <w:rPr>
                <w:rFonts w:ascii="Arial" w:eastAsia="Times New Roman" w:hAnsi="Arial" w:cs="Arial"/>
                <w:b/>
                <w:sz w:val="20"/>
                <w:szCs w:val="24"/>
                <w:lang w:val="en-US"/>
              </w:rPr>
              <w:t>ԱՂԲԱՀԱՆՈՒԹՅԱՆ</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en-US"/>
              </w:rPr>
              <w:t>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s-ES"/>
              </w:rPr>
            </w:pPr>
          </w:p>
        </w:tc>
      </w:tr>
    </w:tbl>
    <w:p w:rsidR="00BB1514" w:rsidRPr="00631CF5" w:rsidRDefault="00BB1514" w:rsidP="00BB1514">
      <w:pPr>
        <w:spacing w:after="0" w:line="240" w:lineRule="auto"/>
        <w:rPr>
          <w:rFonts w:ascii="GHEA Grapalat" w:eastAsia="Times New Roman" w:hAnsi="GHEA Grapalat" w:cs="Times New Roman"/>
          <w:sz w:val="18"/>
          <w:szCs w:val="18"/>
          <w:lang w:val="es-ES"/>
        </w:rPr>
      </w:pPr>
    </w:p>
    <w:p w:rsidR="00BB1514" w:rsidRPr="00631CF5" w:rsidRDefault="00BB1514" w:rsidP="00BB1514">
      <w:pPr>
        <w:spacing w:after="0" w:line="240" w:lineRule="auto"/>
        <w:rPr>
          <w:rFonts w:ascii="GHEA Grapalat" w:eastAsia="Times New Roman" w:hAnsi="GHEA Grapalat" w:cs="Times New Roman"/>
          <w:sz w:val="18"/>
          <w:szCs w:val="18"/>
          <w:lang w:val="es-ES"/>
        </w:rPr>
      </w:pPr>
    </w:p>
    <w:p w:rsidR="00BB1514" w:rsidRPr="00631CF5" w:rsidRDefault="00BB1514" w:rsidP="00BB1514">
      <w:pPr>
        <w:spacing w:after="0" w:line="240" w:lineRule="auto"/>
        <w:rPr>
          <w:rFonts w:ascii="GHEA Grapalat" w:eastAsia="Times New Roman" w:hAnsi="GHEA Grapalat" w:cs="Times New Roman"/>
          <w:sz w:val="18"/>
          <w:szCs w:val="18"/>
          <w:lang w:val="hy-AM"/>
        </w:rPr>
      </w:pPr>
    </w:p>
    <w:p w:rsidR="00BB1514" w:rsidRPr="00631CF5" w:rsidRDefault="00BB1514" w:rsidP="00BB1514">
      <w:pPr>
        <w:spacing w:after="0" w:line="240" w:lineRule="auto"/>
        <w:ind w:left="720" w:firstLine="720"/>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     ___________________________________________ </w:t>
      </w:r>
      <w:r w:rsidRPr="00631CF5">
        <w:rPr>
          <w:rFonts w:ascii="GHEA Grapalat" w:eastAsia="Times New Roman" w:hAnsi="GHEA Grapalat" w:cs="Times New Roman"/>
          <w:sz w:val="20"/>
          <w:szCs w:val="24"/>
          <w:lang w:val="hy-AM"/>
        </w:rPr>
        <w:tab/>
        <w:t xml:space="preserve">                       _____________ </w:t>
      </w:r>
    </w:p>
    <w:p w:rsidR="00BB1514" w:rsidRPr="00631CF5" w:rsidRDefault="00BB1514" w:rsidP="00BB1514">
      <w:pPr>
        <w:spacing w:after="0" w:line="240" w:lineRule="auto"/>
        <w:jc w:val="both"/>
        <w:rPr>
          <w:rFonts w:ascii="GHEA Grapalat" w:eastAsia="Times New Roman" w:hAnsi="GHEA Grapalat" w:cs="Times New Roman"/>
          <w:sz w:val="20"/>
          <w:szCs w:val="24"/>
          <w:vertAlign w:val="superscript"/>
          <w:lang w:val="hy-AM"/>
        </w:rPr>
      </w:pP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մասնակցի</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անվանումը</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ղեկավարի</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պաշտոնը</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անուն</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ազգանունը</w:t>
      </w:r>
      <w:r w:rsidRPr="00631CF5">
        <w:rPr>
          <w:rFonts w:ascii="GHEA Grapalat" w:eastAsia="Times New Roman" w:hAnsi="GHEA Grapalat" w:cs="Times New Roman"/>
          <w:sz w:val="20"/>
          <w:szCs w:val="24"/>
          <w:vertAlign w:val="superscript"/>
          <w:lang w:val="hy-AM"/>
        </w:rPr>
        <w:t xml:space="preserve">)                                                                 </w:t>
      </w:r>
      <w:r w:rsidRPr="00631CF5">
        <w:rPr>
          <w:rFonts w:ascii="Arial" w:eastAsia="Times New Roman" w:hAnsi="Arial" w:cs="Arial"/>
          <w:sz w:val="20"/>
          <w:szCs w:val="24"/>
          <w:vertAlign w:val="superscript"/>
          <w:lang w:val="hy-AM"/>
        </w:rPr>
        <w:t>ստորագրությունը</w:t>
      </w:r>
      <w:r w:rsidRPr="00631CF5">
        <w:rPr>
          <w:rFonts w:ascii="GHEA Grapalat" w:eastAsia="Times New Roman" w:hAnsi="GHEA Grapalat" w:cs="Times New Roman"/>
          <w:sz w:val="20"/>
          <w:szCs w:val="24"/>
          <w:vertAlign w:val="superscript"/>
          <w:lang w:val="hy-AM"/>
        </w:rPr>
        <w:tab/>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Կ</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w:t>
      </w:r>
      <w:r w:rsidRPr="00631CF5">
        <w:rPr>
          <w:rFonts w:ascii="GHEA Grapalat" w:eastAsia="Times New Roman" w:hAnsi="GHEA Grapalat" w:cs="Times New Roman"/>
          <w:sz w:val="20"/>
          <w:szCs w:val="24"/>
          <w:lang w:val="hy-AM"/>
        </w:rPr>
        <w:t>.</w:t>
      </w:r>
      <w:r w:rsidRPr="00631CF5">
        <w:rPr>
          <w:rFonts w:ascii="GHEA Grapalat" w:eastAsia="Times New Roman" w:hAnsi="GHEA Grapalat" w:cs="Times New Roman"/>
          <w:color w:val="FFFFFF"/>
          <w:sz w:val="20"/>
          <w:szCs w:val="24"/>
          <w:vertAlign w:val="superscript"/>
          <w:lang w:val="hy-AM"/>
        </w:rPr>
        <w:footnoteReference w:id="5"/>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t xml:space="preserve"> </w:t>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rPr>
          <w:rFonts w:ascii="GHEA Grapalat" w:eastAsia="Times New Roman" w:hAnsi="GHEA Grapalat" w:cs="Sylfaen"/>
          <w:i/>
          <w:sz w:val="16"/>
          <w:szCs w:val="16"/>
          <w:lang w:val="hy-AM" w:eastAsia="ru-RU"/>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hy-AM" w:eastAsia="x-none"/>
        </w:rPr>
      </w:pPr>
    </w:p>
    <w:p w:rsidR="00BB1514" w:rsidRPr="00631CF5" w:rsidRDefault="00BB1514" w:rsidP="00BB1514">
      <w:pPr>
        <w:spacing w:after="0" w:line="240" w:lineRule="auto"/>
        <w:ind w:firstLine="567"/>
        <w:jc w:val="right"/>
        <w:rPr>
          <w:rFonts w:ascii="GHEA Grapalat" w:eastAsia="Times New Roman" w:hAnsi="GHEA Grapalat" w:cs="Times New Roman"/>
          <w:i/>
          <w:sz w:val="20"/>
          <w:szCs w:val="20"/>
          <w:lang w:val="es-ES" w:eastAsia="ru-RU"/>
        </w:rPr>
      </w:pPr>
    </w:p>
    <w:p w:rsidR="003A7AF1" w:rsidRPr="00631CF5" w:rsidRDefault="00BB1514" w:rsidP="003A7AF1">
      <w:pPr>
        <w:spacing w:after="0" w:line="240" w:lineRule="auto"/>
        <w:ind w:firstLine="567"/>
        <w:jc w:val="right"/>
        <w:rPr>
          <w:rFonts w:ascii="Arial" w:eastAsia="Times New Roman" w:hAnsi="Arial" w:cs="Arial"/>
          <w:b/>
          <w:sz w:val="20"/>
          <w:szCs w:val="20"/>
          <w:lang w:val="hy-AM" w:eastAsia="x-none"/>
        </w:rPr>
      </w:pPr>
      <w:r w:rsidRPr="00631CF5">
        <w:rPr>
          <w:rFonts w:ascii="GHEA Grapalat" w:eastAsia="Times New Roman" w:hAnsi="GHEA Grapalat" w:cs="Times New Roman"/>
          <w:i/>
          <w:sz w:val="20"/>
          <w:szCs w:val="20"/>
          <w:lang w:val="es-ES" w:eastAsia="ru-RU"/>
        </w:rPr>
        <w:br w:type="page"/>
      </w:r>
      <w:r w:rsidR="003A7AF1" w:rsidRPr="00631CF5">
        <w:rPr>
          <w:rFonts w:ascii="Arial" w:eastAsia="Times New Roman" w:hAnsi="Arial" w:cs="Arial"/>
          <w:b/>
          <w:sz w:val="20"/>
          <w:szCs w:val="20"/>
          <w:lang w:val="hy-AM" w:eastAsia="x-none"/>
        </w:rPr>
        <w:lastRenderedPageBreak/>
        <w:t xml:space="preserve"> </w:t>
      </w:r>
    </w:p>
    <w:p w:rsidR="00BB1514" w:rsidRPr="00631CF5" w:rsidRDefault="00BB1514" w:rsidP="00BB1514">
      <w:pPr>
        <w:spacing w:after="0" w:line="240" w:lineRule="auto"/>
        <w:ind w:firstLine="567"/>
        <w:jc w:val="right"/>
        <w:rPr>
          <w:rFonts w:ascii="GHEA Grapalat" w:eastAsia="Times New Roman" w:hAnsi="GHEA Grapalat" w:cs="Arial"/>
          <w:b/>
          <w:sz w:val="20"/>
          <w:szCs w:val="20"/>
          <w:lang w:val="hy-AM" w:eastAsia="x-none"/>
        </w:rPr>
      </w:pPr>
      <w:r w:rsidRPr="00631CF5">
        <w:rPr>
          <w:rFonts w:ascii="Arial" w:eastAsia="Times New Roman" w:hAnsi="Arial" w:cs="Arial"/>
          <w:b/>
          <w:sz w:val="20"/>
          <w:szCs w:val="20"/>
          <w:lang w:val="hy-AM" w:eastAsia="x-none"/>
        </w:rPr>
        <w:t>Հավելված</w:t>
      </w:r>
      <w:r w:rsidRPr="00631CF5">
        <w:rPr>
          <w:rFonts w:ascii="GHEA Grapalat" w:eastAsia="Times New Roman" w:hAnsi="GHEA Grapalat" w:cs="Arial"/>
          <w:b/>
          <w:sz w:val="20"/>
          <w:szCs w:val="20"/>
          <w:lang w:val="hy-AM" w:eastAsia="x-none"/>
        </w:rPr>
        <w:t xml:space="preserve"> 4.2</w:t>
      </w:r>
    </w:p>
    <w:p w:rsidR="00BB1514" w:rsidRPr="00631CF5" w:rsidRDefault="00182FC1" w:rsidP="00BB1514">
      <w:pPr>
        <w:spacing w:after="0" w:line="240" w:lineRule="auto"/>
        <w:ind w:firstLine="567"/>
        <w:jc w:val="right"/>
        <w:rPr>
          <w:rFonts w:ascii="GHEA Grapalat" w:eastAsia="Times New Roman" w:hAnsi="GHEA Grapalat" w:cs="Arial"/>
          <w:b/>
          <w:sz w:val="20"/>
          <w:szCs w:val="20"/>
          <w:lang w:val="hy-AM" w:eastAsia="x-none"/>
        </w:rPr>
      </w:pPr>
      <w:r>
        <w:rPr>
          <w:rFonts w:ascii="Sylfaen" w:eastAsia="Times New Roman" w:hAnsi="Sylfaen" w:cs="Sylfaen"/>
          <w:b/>
          <w:i/>
          <w:color w:val="000000"/>
          <w:sz w:val="20"/>
          <w:szCs w:val="27"/>
          <w:lang w:val="hy-AM" w:eastAsia="x-none"/>
        </w:rPr>
        <w:t>ԼՄ</w:t>
      </w:r>
      <w:r>
        <w:rPr>
          <w:rFonts w:ascii="Arial" w:eastAsia="Times New Roman" w:hAnsi="Arial" w:cs="Arial"/>
          <w:b/>
          <w:i/>
          <w:color w:val="000000"/>
          <w:sz w:val="20"/>
          <w:szCs w:val="27"/>
          <w:lang w:val="hy-AM" w:eastAsia="x-none"/>
        </w:rPr>
        <w:t>-</w:t>
      </w:r>
      <w:r>
        <w:rPr>
          <w:rFonts w:ascii="Sylfaen" w:eastAsia="Times New Roman" w:hAnsi="Sylfaen" w:cs="Sylfaen"/>
          <w:b/>
          <w:i/>
          <w:color w:val="000000"/>
          <w:sz w:val="20"/>
          <w:szCs w:val="27"/>
          <w:lang w:val="hy-AM" w:eastAsia="x-none"/>
        </w:rPr>
        <w:t>ԹՀԿՏ</w:t>
      </w:r>
      <w:r>
        <w:rPr>
          <w:rFonts w:ascii="Arial" w:eastAsia="Times New Roman" w:hAnsi="Arial" w:cs="Arial"/>
          <w:b/>
          <w:i/>
          <w:color w:val="000000"/>
          <w:sz w:val="20"/>
          <w:szCs w:val="27"/>
          <w:lang w:val="hy-AM" w:eastAsia="x-none"/>
        </w:rPr>
        <w:t>-</w:t>
      </w:r>
      <w:r>
        <w:rPr>
          <w:rFonts w:ascii="Sylfaen" w:eastAsia="Times New Roman" w:hAnsi="Sylfaen" w:cs="Sylfaen"/>
          <w:b/>
          <w:i/>
          <w:color w:val="000000"/>
          <w:sz w:val="20"/>
          <w:szCs w:val="27"/>
          <w:lang w:val="hy-AM" w:eastAsia="x-none"/>
        </w:rPr>
        <w:t>ԳՀԾՁԲ</w:t>
      </w:r>
      <w:r>
        <w:rPr>
          <w:rFonts w:ascii="Arial" w:eastAsia="Times New Roman" w:hAnsi="Arial" w:cs="Arial"/>
          <w:b/>
          <w:i/>
          <w:color w:val="000000"/>
          <w:sz w:val="20"/>
          <w:szCs w:val="27"/>
          <w:lang w:val="hy-AM" w:eastAsia="x-none"/>
        </w:rPr>
        <w:t>-25/04</w:t>
      </w:r>
      <w:r w:rsidR="00BB1514" w:rsidRPr="00631CF5">
        <w:rPr>
          <w:rFonts w:ascii="GHEA Grapalat" w:eastAsia="Times New Roman" w:hAnsi="GHEA Grapalat" w:cs="Times New Roman"/>
          <w:b/>
          <w:sz w:val="20"/>
          <w:szCs w:val="20"/>
          <w:lang w:val="hy-AM" w:eastAsia="x-none"/>
        </w:rPr>
        <w:t xml:space="preserve">  </w:t>
      </w:r>
      <w:r w:rsidR="00BB1514" w:rsidRPr="00631CF5">
        <w:rPr>
          <w:rFonts w:ascii="Arial" w:eastAsia="Times New Roman" w:hAnsi="Arial" w:cs="Arial"/>
          <w:b/>
          <w:sz w:val="20"/>
          <w:szCs w:val="20"/>
          <w:lang w:val="hy-AM" w:eastAsia="x-none"/>
        </w:rPr>
        <w:t>ծածկագրով</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Arial" w:eastAsia="Times New Roman" w:hAnsi="Arial" w:cs="Arial"/>
          <w:b/>
          <w:sz w:val="20"/>
          <w:szCs w:val="20"/>
          <w:lang w:val="hy-AM" w:eastAsia="x-none"/>
        </w:rPr>
        <w:t>գնանշման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հարցման</w:t>
      </w:r>
      <w:r w:rsidRPr="00631CF5">
        <w:rPr>
          <w:rFonts w:ascii="GHEA Grapalat" w:eastAsia="Times New Roman" w:hAnsi="GHEA Grapalat" w:cs="Arial"/>
          <w:b/>
          <w:sz w:val="20"/>
          <w:szCs w:val="20"/>
          <w:lang w:val="hy-AM" w:eastAsia="x-none"/>
        </w:rPr>
        <w:t xml:space="preserve"> </w:t>
      </w:r>
      <w:r w:rsidRPr="00631CF5">
        <w:rPr>
          <w:rFonts w:ascii="Arial" w:eastAsia="Times New Roman" w:hAnsi="Arial" w:cs="Arial"/>
          <w:b/>
          <w:sz w:val="20"/>
          <w:szCs w:val="20"/>
          <w:lang w:val="hy-AM" w:eastAsia="x-none"/>
        </w:rPr>
        <w:t>հրավերի</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p>
    <w:p w:rsidR="00BB1514" w:rsidRPr="00631CF5" w:rsidRDefault="00BB1514" w:rsidP="00BB1514">
      <w:pPr>
        <w:spacing w:after="0" w:line="240" w:lineRule="auto"/>
        <w:jc w:val="center"/>
        <w:rPr>
          <w:rFonts w:ascii="GHEA Grapalat" w:eastAsia="Times New Roman" w:hAnsi="GHEA Grapalat" w:cs="GHEA Grapalat"/>
          <w:b/>
          <w:sz w:val="20"/>
          <w:szCs w:val="20"/>
          <w:lang w:val="hy-AM"/>
        </w:rPr>
      </w:pP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20"/>
          <w:szCs w:val="20"/>
          <w:lang w:val="hy-AM"/>
        </w:rPr>
        <w:t>ՏՈւԺԱՆՔԻ</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ՄԱՍԻՆ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ՀԱՄԱՁԱՅՆԱԳԻՐ</w:t>
      </w:r>
      <w:r w:rsidRPr="00631CF5">
        <w:rPr>
          <w:rFonts w:ascii="GHEA Grapalat" w:eastAsia="Times New Roman" w:hAnsi="GHEA Grapalat" w:cs="GHEA Grapalat"/>
          <w:b/>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GHEA Grapalat"/>
          <w:b/>
          <w:sz w:val="20"/>
          <w:szCs w:val="20"/>
          <w:lang w:val="hy-AM"/>
        </w:rPr>
      </w:pP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18"/>
          <w:szCs w:val="18"/>
          <w:lang w:val="hy-AM"/>
        </w:rPr>
        <w:t>որակավորման</w:t>
      </w: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18"/>
          <w:szCs w:val="18"/>
          <w:lang w:val="hy-AM"/>
        </w:rPr>
        <w:t>ապահովում</w:t>
      </w:r>
      <w:r w:rsidRPr="00631CF5">
        <w:rPr>
          <w:rFonts w:ascii="GHEA Grapalat" w:eastAsia="Times New Roman" w:hAnsi="GHEA Grapalat" w:cs="GHEA Grapalat"/>
          <w:b/>
          <w:sz w:val="18"/>
          <w:szCs w:val="18"/>
          <w:lang w:val="hy-AM"/>
        </w:rPr>
        <w:t>)</w:t>
      </w:r>
    </w:p>
    <w:p w:rsidR="00BB1514" w:rsidRPr="00631CF5" w:rsidRDefault="00BB1514" w:rsidP="00BB1514">
      <w:pPr>
        <w:spacing w:after="0" w:line="240" w:lineRule="auto"/>
        <w:rPr>
          <w:rFonts w:ascii="GHEA Grapalat" w:eastAsia="Times New Roman" w:hAnsi="GHEA Grapalat" w:cs="GHEA Grapalat"/>
          <w:b/>
          <w:sz w:val="20"/>
          <w:szCs w:val="20"/>
          <w:lang w:val="hy-AM"/>
        </w:rPr>
      </w:pPr>
      <w:r w:rsidRPr="00631CF5">
        <w:rPr>
          <w:rFonts w:ascii="GHEA Grapalat" w:eastAsia="Times New Roman" w:hAnsi="GHEA Grapalat" w:cs="GHEA Grapalat"/>
          <w:color w:val="FF0000"/>
          <w:sz w:val="20"/>
          <w:szCs w:val="20"/>
          <w:shd w:val="clear" w:color="auto" w:fill="92CDDC"/>
          <w:lang w:val="hy-AM"/>
        </w:rPr>
        <w:t xml:space="preserve">                                                              </w:t>
      </w:r>
    </w:p>
    <w:p w:rsidR="00BB1514" w:rsidRPr="00631CF5" w:rsidRDefault="00BB1514" w:rsidP="00BB1514">
      <w:pPr>
        <w:spacing w:after="0" w:line="240" w:lineRule="auto"/>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ք</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Երևան</w:t>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t xml:space="preserve">            </w:t>
      </w:r>
      <w:r w:rsidRPr="00631CF5">
        <w:rPr>
          <w:rFonts w:ascii="GHEA Grapalat" w:eastAsia="Times New Roman" w:hAnsi="GHEA Grapalat" w:cs="Times New Roman"/>
          <w:sz w:val="20"/>
          <w:szCs w:val="20"/>
          <w:lang w:val="hy-AM"/>
        </w:rPr>
        <w:t>«</w:t>
      </w:r>
      <w:r w:rsidRPr="00631CF5">
        <w:rPr>
          <w:rFonts w:ascii="GHEA Grapalat" w:eastAsia="Times New Roman" w:hAnsi="GHEA Grapalat" w:cs="GHEA Grapalat"/>
          <w:sz w:val="20"/>
          <w:szCs w:val="20"/>
          <w:u w:val="single"/>
          <w:lang w:val="hy-AM"/>
        </w:rPr>
        <w:t xml:space="preserve">         </w:t>
      </w:r>
      <w:r w:rsidRPr="00631CF5">
        <w:rPr>
          <w:rFonts w:ascii="GHEA Grapalat" w:eastAsia="Times New Roman" w:hAnsi="GHEA Grapalat" w:cs="Times New Roman"/>
          <w:sz w:val="20"/>
          <w:szCs w:val="20"/>
          <w:lang w:val="hy-AM"/>
        </w:rPr>
        <w:t>»</w:t>
      </w:r>
      <w:r w:rsidRPr="00631CF5">
        <w:rPr>
          <w:rFonts w:ascii="GHEA Grapalat" w:eastAsia="Times New Roman" w:hAnsi="GHEA Grapalat" w:cs="GHEA Grapalat"/>
          <w:sz w:val="20"/>
          <w:szCs w:val="20"/>
          <w:u w:val="single"/>
          <w:lang w:val="hy-AM"/>
        </w:rPr>
        <w:t xml:space="preserve"> </w:t>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lang w:val="hy-AM"/>
        </w:rPr>
        <w:t xml:space="preserve"> 20   </w:t>
      </w:r>
      <w:r w:rsidRPr="00631CF5">
        <w:rPr>
          <w:rFonts w:ascii="Arial" w:eastAsia="Times New Roman" w:hAnsi="Arial" w:cs="Arial"/>
          <w:sz w:val="20"/>
          <w:szCs w:val="20"/>
          <w:lang w:val="hy-AM"/>
        </w:rPr>
        <w:t>թ</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rPr>
          <w:rFonts w:ascii="GHEA Grapalat" w:eastAsia="Times New Roman" w:hAnsi="GHEA Grapalat" w:cs="GHEA Grapalat"/>
          <w:sz w:val="20"/>
          <w:szCs w:val="20"/>
          <w:lang w:val="hy-AM"/>
        </w:rPr>
      </w:pPr>
    </w:p>
    <w:p w:rsidR="00BB1514" w:rsidRPr="00631CF5" w:rsidRDefault="00BB1514" w:rsidP="00BB1514">
      <w:pPr>
        <w:spacing w:after="0" w:line="240" w:lineRule="auto"/>
        <w:jc w:val="both"/>
        <w:rPr>
          <w:rFonts w:ascii="GHEA Grapalat" w:eastAsia="Times New Roman" w:hAnsi="GHEA Grapalat" w:cs="GHEA Grapalat"/>
          <w:sz w:val="20"/>
          <w:szCs w:val="20"/>
          <w:u w:val="single"/>
          <w:vertAlign w:val="subscript"/>
          <w:lang w:val="hy-AM"/>
        </w:rPr>
      </w:pP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vertAlign w:val="subscript"/>
          <w:lang w:val="hy-AM"/>
        </w:rPr>
        <w:t xml:space="preserve">, </w:t>
      </w:r>
      <w:r w:rsidRPr="00631CF5">
        <w:rPr>
          <w:rFonts w:ascii="Arial" w:eastAsia="Times New Roman" w:hAnsi="Arial" w:cs="Arial"/>
          <w:sz w:val="20"/>
          <w:szCs w:val="20"/>
          <w:lang w:val="hy-AM"/>
        </w:rPr>
        <w:t>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դեմս</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տնօրեն</w:t>
      </w:r>
      <w:r w:rsidRPr="00631CF5">
        <w:rPr>
          <w:rFonts w:ascii="GHEA Grapalat" w:eastAsia="Times New Roman" w:hAnsi="GHEA Grapalat" w:cs="GHEA Grapalat"/>
          <w:sz w:val="20"/>
          <w:szCs w:val="20"/>
          <w:lang w:val="hy-AM"/>
        </w:rPr>
        <w:t xml:space="preserve"> </w:t>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p>
    <w:p w:rsidR="00BB1514" w:rsidRPr="00631CF5" w:rsidRDefault="00BB1514" w:rsidP="00BB1514">
      <w:pPr>
        <w:spacing w:after="0" w:line="240" w:lineRule="auto"/>
        <w:jc w:val="both"/>
        <w:rPr>
          <w:rFonts w:ascii="GHEA Grapalat" w:eastAsia="Times New Roman" w:hAnsi="GHEA Grapalat" w:cs="GHEA Grapalat"/>
          <w:sz w:val="20"/>
          <w:szCs w:val="20"/>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անվանումը</w:t>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տնօրենի</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անուն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ազգանունը</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անձնագրային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տվյալները</w:t>
      </w:r>
      <w:r w:rsidRPr="00631CF5">
        <w:rPr>
          <w:rFonts w:ascii="GHEA Grapalat" w:eastAsia="Times New Roman" w:hAnsi="GHEA Grapalat" w:cs="GHEA Grapalat"/>
          <w:sz w:val="20"/>
          <w:szCs w:val="20"/>
          <w:vertAlign w:val="subscript"/>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գործում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կանոնադրության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հիման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GHEA Grapalat"/>
          <w:sz w:val="20"/>
          <w:szCs w:val="20"/>
          <w:lang w:val="hy-AM"/>
        </w:rPr>
        <w:t>` (</w:t>
      </w:r>
      <w:r w:rsidRPr="00631CF5">
        <w:rPr>
          <w:rFonts w:ascii="Arial" w:eastAsia="Times New Roman" w:hAnsi="Arial" w:cs="Arial"/>
          <w:sz w:val="20"/>
          <w:szCs w:val="20"/>
          <w:lang w:val="hy-AM"/>
        </w:rPr>
        <w:t>այսուհետև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միակողմանի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սահմանում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հետևյալ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համաձայնությունը</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GHEA Grapalat"/>
          <w:sz w:val="20"/>
          <w:szCs w:val="20"/>
          <w:lang w:val="hy-AM"/>
        </w:rPr>
      </w:pPr>
    </w:p>
    <w:p w:rsidR="00BB1514" w:rsidRPr="00631CF5" w:rsidRDefault="00BB1514" w:rsidP="00BB1514">
      <w:pPr>
        <w:numPr>
          <w:ilvl w:val="0"/>
          <w:numId w:val="6"/>
        </w:numPr>
        <w:spacing w:after="0" w:line="240" w:lineRule="auto"/>
        <w:jc w:val="center"/>
        <w:rPr>
          <w:rFonts w:ascii="GHEA Grapalat" w:eastAsia="Times New Roman" w:hAnsi="GHEA Grapalat" w:cs="GHEA Grapalat"/>
          <w:b/>
          <w:bCs/>
          <w:sz w:val="20"/>
          <w:szCs w:val="20"/>
          <w:lang w:val="pt-BR"/>
        </w:rPr>
      </w:pP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Հ</w:t>
      </w:r>
      <w:r w:rsidRPr="00631CF5">
        <w:rPr>
          <w:rFonts w:ascii="Arial" w:eastAsia="Times New Roman" w:hAnsi="Arial" w:cs="Arial"/>
          <w:b/>
          <w:sz w:val="20"/>
          <w:szCs w:val="20"/>
          <w:lang w:val="en-US"/>
        </w:rPr>
        <w:t>ամաձայնության</w:t>
      </w:r>
      <w:r w:rsidRPr="00631CF5">
        <w:rPr>
          <w:rFonts w:ascii="GHEA Grapalat" w:eastAsia="Times New Roman" w:hAnsi="GHEA Grapalat" w:cs="GHEA Grapalat"/>
          <w:b/>
          <w:sz w:val="20"/>
          <w:szCs w:val="20"/>
          <w:lang w:val="en-US"/>
        </w:rPr>
        <w:t xml:space="preserve"> </w:t>
      </w:r>
      <w:r w:rsidRPr="00631CF5">
        <w:rPr>
          <w:rFonts w:ascii="Arial" w:eastAsia="Times New Roman" w:hAnsi="Arial" w:cs="Arial"/>
          <w:b/>
          <w:sz w:val="20"/>
          <w:szCs w:val="20"/>
          <w:lang w:val="en-US"/>
        </w:rPr>
        <w:t>առարկան</w:t>
      </w:r>
    </w:p>
    <w:p w:rsidR="00BB1514" w:rsidRPr="00631CF5" w:rsidRDefault="00BB1514" w:rsidP="00BB1514">
      <w:pPr>
        <w:spacing w:after="0" w:line="240" w:lineRule="auto"/>
        <w:jc w:val="both"/>
        <w:rPr>
          <w:rFonts w:ascii="GHEA Grapalat" w:eastAsia="Times New Roman" w:hAnsi="GHEA Grapalat" w:cs="GHEA Grapalat"/>
          <w:b/>
          <w:bCs/>
          <w:sz w:val="20"/>
          <w:szCs w:val="20"/>
          <w:lang w:val="pt-BR"/>
        </w:rPr>
      </w:pPr>
      <w:r w:rsidRPr="00631CF5">
        <w:rPr>
          <w:rFonts w:ascii="GHEA Grapalat" w:eastAsia="Times New Roman" w:hAnsi="GHEA Grapalat" w:cs="GHEA Grapalat"/>
          <w:sz w:val="20"/>
          <w:szCs w:val="20"/>
          <w:lang w:val="pt-BR"/>
        </w:rPr>
        <w:tab/>
      </w:r>
      <w:r w:rsidRPr="00631CF5">
        <w:rPr>
          <w:rFonts w:ascii="GHEA Grapalat" w:eastAsia="Times New Roman" w:hAnsi="GHEA Grapalat" w:cs="GHEA Grapalat"/>
          <w:sz w:val="20"/>
          <w:szCs w:val="20"/>
          <w:lang w:val="pt-BR"/>
        </w:rPr>
        <w:tab/>
        <w:t xml:space="preserve">                               </w:t>
      </w:r>
    </w:p>
    <w:p w:rsidR="00BB1514" w:rsidRPr="00631CF5" w:rsidRDefault="00BB1514" w:rsidP="00BB1514">
      <w:pPr>
        <w:numPr>
          <w:ilvl w:val="1"/>
          <w:numId w:val="7"/>
        </w:numPr>
        <w:spacing w:after="0" w:line="240" w:lineRule="auto"/>
        <w:ind w:firstLine="426"/>
        <w:jc w:val="both"/>
        <w:rPr>
          <w:rFonts w:ascii="GHEA Grapalat" w:eastAsia="Times New Roman" w:hAnsi="GHEA Grapalat" w:cs="GHEA Grapalat"/>
          <w:sz w:val="20"/>
          <w:szCs w:val="20"/>
          <w:lang w:val="pt-BR"/>
        </w:rPr>
      </w:pPr>
      <w:r w:rsidRPr="00631CF5">
        <w:rPr>
          <w:rFonts w:ascii="Arial" w:eastAsia="Times New Roman" w:hAnsi="Arial" w:cs="Arial"/>
          <w:sz w:val="20"/>
          <w:szCs w:val="20"/>
          <w:lang w:val="pt-BR"/>
        </w:rPr>
        <w:t>Ընկերությունը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մասնակցում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ՀՀ</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Լոռու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մարզի</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b/>
          <w:sz w:val="20"/>
          <w:szCs w:val="20"/>
          <w:lang w:val="af-ZA"/>
        </w:rPr>
        <w:t>«</w:t>
      </w:r>
      <w:r w:rsidRPr="00631CF5">
        <w:rPr>
          <w:rFonts w:ascii="Arial" w:eastAsia="Times New Roman" w:hAnsi="Arial" w:cs="Arial"/>
          <w:b/>
          <w:sz w:val="20"/>
          <w:szCs w:val="20"/>
          <w:lang w:val="af-ZA"/>
        </w:rPr>
        <w:t>ՀՀ</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ՄԱՐԶԻ</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ԹՈՒՄԱՆՅԱՆ</w:t>
      </w:r>
      <w:r w:rsidRPr="00631CF5">
        <w:rPr>
          <w:rFonts w:ascii="GHEA Grapalat" w:eastAsia="Times New Roman" w:hAnsi="GHEA Grapalat" w:cs="Times New Roman"/>
          <w:b/>
          <w:sz w:val="20"/>
          <w:szCs w:val="20"/>
          <w:lang w:val="hy-AM"/>
        </w:rPr>
        <w:t xml:space="preserve"> </w:t>
      </w:r>
      <w:r w:rsidRPr="00631CF5">
        <w:rPr>
          <w:rFonts w:ascii="GHEA Grapalat" w:eastAsia="Times New Roman" w:hAnsi="GHEA Grapalat" w:cs="Times New Roman"/>
          <w:b/>
          <w:sz w:val="20"/>
          <w:szCs w:val="20"/>
          <w:lang w:val="af-ZA"/>
        </w:rPr>
        <w:t xml:space="preserve"> </w:t>
      </w:r>
      <w:r w:rsidRPr="00631CF5">
        <w:rPr>
          <w:rFonts w:ascii="Arial" w:eastAsia="Times New Roman" w:hAnsi="Arial" w:cs="Arial"/>
          <w:b/>
          <w:sz w:val="20"/>
          <w:szCs w:val="20"/>
          <w:lang w:val="af-ZA"/>
        </w:rPr>
        <w:t>ՀԱՄԱՅՆՔ</w:t>
      </w:r>
      <w:r w:rsidRPr="00631CF5">
        <w:rPr>
          <w:rFonts w:ascii="Arial" w:eastAsia="Times New Roman" w:hAnsi="Arial" w:cs="Arial"/>
          <w:b/>
          <w:sz w:val="20"/>
          <w:szCs w:val="20"/>
          <w:lang w:val="hy-AM"/>
        </w:rPr>
        <w:t>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ԿՈՄՈՒՆԱԼ</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ՏՆՏԵՍՈՒԹՅՈՒՆ</w:t>
      </w:r>
      <w:r w:rsidRPr="00631CF5">
        <w:rPr>
          <w:rFonts w:ascii="GHEA Grapalat" w:eastAsia="Times New Roman" w:hAnsi="GHEA Grapalat" w:cs="Times New Roman"/>
          <w:b/>
          <w:sz w:val="20"/>
          <w:szCs w:val="20"/>
          <w:lang w:val="af-ZA"/>
        </w:rPr>
        <w:t>»</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ՀՈԱԿ</w:t>
      </w:r>
      <w:r w:rsidRPr="00631CF5">
        <w:rPr>
          <w:rFonts w:ascii="GHEA Grapalat" w:eastAsia="Times New Roman" w:hAnsi="GHEA Grapalat" w:cs="Times New Roman"/>
          <w:b/>
          <w:sz w:val="20"/>
          <w:szCs w:val="20"/>
          <w:lang w:val="af-ZA"/>
        </w:rPr>
        <w:t>-</w:t>
      </w:r>
      <w:r w:rsidRPr="00631CF5">
        <w:rPr>
          <w:rFonts w:ascii="Arial" w:eastAsia="Times New Roman" w:hAnsi="Arial" w:cs="Arial"/>
          <w:b/>
          <w:sz w:val="20"/>
          <w:szCs w:val="20"/>
          <w:lang w:val="en-US"/>
        </w:rPr>
        <w:t>Ի</w:t>
      </w:r>
      <w:r w:rsidRPr="00631CF5">
        <w:rPr>
          <w:rFonts w:ascii="GHEA Grapalat" w:eastAsia="Times New Roman" w:hAnsi="GHEA Grapalat" w:cs="Times New Roman"/>
          <w:b/>
          <w:sz w:val="24"/>
          <w:szCs w:val="24"/>
          <w:lang w:val="af-ZA"/>
        </w:rPr>
        <w:t xml:space="preserve"> </w:t>
      </w:r>
      <w:r w:rsidRPr="00631CF5">
        <w:rPr>
          <w:rFonts w:ascii="GHEA Grapalat" w:eastAsia="Times New Roman" w:hAnsi="GHEA Grapalat" w:cs="GHEA Grapalat"/>
          <w:sz w:val="20"/>
          <w:szCs w:val="20"/>
          <w:lang w:val="pt-BR"/>
        </w:rPr>
        <w:t>(</w:t>
      </w:r>
      <w:r w:rsidRPr="00631CF5">
        <w:rPr>
          <w:rFonts w:ascii="Arial" w:eastAsia="Times New Roman" w:hAnsi="Arial" w:cs="Arial"/>
          <w:sz w:val="20"/>
          <w:szCs w:val="20"/>
          <w:lang w:val="pt-BR"/>
        </w:rPr>
        <w:t>այսուհետ</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կազմակերպված</w:t>
      </w:r>
      <w:r w:rsidRPr="00631CF5">
        <w:rPr>
          <w:rFonts w:ascii="GHEA Grapalat" w:eastAsia="Times New Roman" w:hAnsi="GHEA Grapalat" w:cs="GHEA Grapalat"/>
          <w:sz w:val="20"/>
          <w:szCs w:val="20"/>
          <w:lang w:val="pt-BR"/>
        </w:rPr>
        <w:t xml:space="preserve">` </w:t>
      </w:r>
      <w:r w:rsidRPr="00631CF5">
        <w:rPr>
          <w:rFonts w:ascii="GHEA Grapalat" w:eastAsia="Times New Roman" w:hAnsi="GHEA Grapalat" w:cs="Times New Roman"/>
          <w:b/>
          <w:i/>
          <w:color w:val="000000"/>
          <w:sz w:val="20"/>
          <w:szCs w:val="27"/>
          <w:lang w:val="af-ZA"/>
        </w:rPr>
        <w:t>«</w:t>
      </w:r>
      <w:r w:rsidR="00182FC1">
        <w:rPr>
          <w:rFonts w:ascii="Sylfaen" w:eastAsia="Times New Roman" w:hAnsi="Sylfaen" w:cs="Sylfaen"/>
          <w:b/>
          <w:i/>
          <w:color w:val="000000"/>
          <w:sz w:val="20"/>
          <w:szCs w:val="27"/>
          <w:lang w:val="hy-AM"/>
        </w:rPr>
        <w:t>ԼՄ</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ԹՀԿՏ</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ԳՀԾՁԲ</w:t>
      </w:r>
      <w:r w:rsidR="00182FC1">
        <w:rPr>
          <w:rFonts w:ascii="Arial" w:eastAsia="Times New Roman" w:hAnsi="Arial" w:cs="Arial"/>
          <w:b/>
          <w:i/>
          <w:color w:val="000000"/>
          <w:sz w:val="20"/>
          <w:szCs w:val="27"/>
          <w:lang w:val="hy-AM"/>
        </w:rPr>
        <w:t>-25/04</w:t>
      </w:r>
      <w:r w:rsidRPr="00631CF5">
        <w:rPr>
          <w:rFonts w:ascii="GHEA Grapalat" w:eastAsia="Times New Roman" w:hAnsi="GHEA Grapalat" w:cs="Times New Roman"/>
          <w:b/>
          <w:i/>
          <w:color w:val="000000"/>
          <w:sz w:val="20"/>
          <w:szCs w:val="27"/>
          <w:lang w:val="af-ZA"/>
        </w:rPr>
        <w:t xml:space="preserve">»  </w:t>
      </w:r>
      <w:r w:rsidRPr="00631CF5">
        <w:rPr>
          <w:rFonts w:ascii="GHEA Grapalat" w:eastAsia="Times New Roman" w:hAnsi="GHEA Grapalat" w:cs="Times New Roman"/>
          <w:sz w:val="20"/>
          <w:szCs w:val="20"/>
          <w:lang w:val="pt-BR"/>
        </w:rPr>
        <w:t xml:space="preserve"> </w:t>
      </w:r>
      <w:r w:rsidRPr="00631CF5">
        <w:rPr>
          <w:rFonts w:ascii="Arial" w:eastAsia="Times New Roman" w:hAnsi="Arial" w:cs="Arial"/>
          <w:sz w:val="20"/>
          <w:szCs w:val="20"/>
          <w:lang w:val="pt-BR"/>
        </w:rPr>
        <w:t>ծածկագրով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ընթացակարգին</w:t>
      </w:r>
      <w:r w:rsidRPr="00631CF5">
        <w:rPr>
          <w:rFonts w:ascii="GHEA Grapalat" w:eastAsia="Times New Roman" w:hAnsi="GHEA Grapalat" w:cs="GHEA Grapalat"/>
          <w:sz w:val="20"/>
          <w:szCs w:val="20"/>
          <w:lang w:val="pt-BR"/>
        </w:rPr>
        <w:t>:</w:t>
      </w:r>
    </w:p>
    <w:p w:rsidR="00BB1514" w:rsidRPr="00631CF5" w:rsidRDefault="00BB1514" w:rsidP="00BB1514">
      <w:pPr>
        <w:spacing w:after="0" w:line="240" w:lineRule="auto"/>
        <w:ind w:firstLine="360"/>
        <w:jc w:val="both"/>
        <w:rPr>
          <w:rFonts w:ascii="GHEA Grapalat" w:eastAsia="Times New Roman" w:hAnsi="GHEA Grapalat" w:cs="GHEA Grapalat"/>
          <w:color w:val="5B9BD5"/>
          <w:sz w:val="20"/>
          <w:szCs w:val="20"/>
          <w:lang w:val="hy-AM"/>
        </w:rPr>
      </w:pPr>
      <w:r w:rsidRPr="00631CF5">
        <w:rPr>
          <w:rFonts w:ascii="GHEA Grapalat" w:eastAsia="Times New Roman" w:hAnsi="GHEA Grapalat" w:cs="GHEA Grapalat"/>
          <w:sz w:val="20"/>
          <w:szCs w:val="20"/>
          <w:lang w:val="pt-BR"/>
        </w:rPr>
        <w:t xml:space="preserve">1.2 </w:t>
      </w:r>
      <w:r w:rsidRPr="00631CF5">
        <w:rPr>
          <w:rFonts w:ascii="Arial" w:eastAsia="Times New Roman" w:hAnsi="Arial" w:cs="Arial"/>
          <w:sz w:val="20"/>
          <w:szCs w:val="20"/>
          <w:lang w:val="pt-BR"/>
        </w:rPr>
        <w:t>Որպես</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արդյունքում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ընտրված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մասնակից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կնքվելիք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պայմանագրով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նախատեսված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պարտավորությունների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կատարման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անհրաժեշտ</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որակավորման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ապահովում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Ընկերությունը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ներկայացնում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լրացված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հաստատված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p>
    <w:p w:rsidR="00BB1514" w:rsidRPr="00631CF5" w:rsidRDefault="00BB1514" w:rsidP="00BB1514">
      <w:pPr>
        <w:spacing w:after="0" w:line="240" w:lineRule="auto"/>
        <w:ind w:firstLine="360"/>
        <w:jc w:val="both"/>
        <w:rPr>
          <w:rFonts w:ascii="GHEA Grapalat" w:eastAsia="Times New Roman" w:hAnsi="GHEA Grapalat" w:cs="GHEA Grapalat"/>
          <w:color w:val="000000"/>
          <w:sz w:val="20"/>
          <w:szCs w:val="20"/>
          <w:lang w:val="pt-BR"/>
        </w:rPr>
      </w:pPr>
      <w:r w:rsidRPr="00631CF5">
        <w:rPr>
          <w:rFonts w:ascii="GHEA Grapalat" w:eastAsia="Times New Roman" w:hAnsi="GHEA Grapalat" w:cs="GHEA Grapalat"/>
          <w:color w:val="000000"/>
          <w:sz w:val="20"/>
          <w:szCs w:val="20"/>
          <w:lang w:val="pt-BR"/>
        </w:rPr>
        <w:t xml:space="preserve">1.3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սույն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տուժանքի</w:t>
      </w:r>
      <w:r w:rsidRPr="00631CF5">
        <w:rPr>
          <w:rFonts w:ascii="GHEA Grapalat" w:eastAsia="Times New Roman" w:hAnsi="GHEA Grapalat" w:cs="GHEA Grapalat"/>
          <w:color w:val="000000"/>
          <w:sz w:val="20"/>
          <w:szCs w:val="20"/>
          <w:lang w:val="pt-BR"/>
        </w:rPr>
        <w:t xml:space="preserve"> </w:t>
      </w:r>
      <w:r w:rsidRPr="00631CF5">
        <w:rPr>
          <w:rFonts w:ascii="Arial" w:eastAsia="Times New Roman" w:hAnsi="Arial" w:cs="Arial"/>
          <w:color w:val="000000"/>
          <w:sz w:val="20"/>
          <w:szCs w:val="20"/>
          <w:lang w:val="pt-BR"/>
        </w:rPr>
        <w:t>համաձայնագ</w:t>
      </w:r>
      <w:r w:rsidRPr="00631CF5">
        <w:rPr>
          <w:rFonts w:ascii="Arial" w:eastAsia="Times New Roman" w:hAnsi="Arial" w:cs="Arial"/>
          <w:color w:val="000000"/>
          <w:sz w:val="20"/>
          <w:szCs w:val="20"/>
          <w:lang w:val="hy-AM"/>
        </w:rPr>
        <w:t>ր</w:t>
      </w:r>
      <w:r w:rsidRPr="00631CF5">
        <w:rPr>
          <w:rFonts w:ascii="Arial" w:eastAsia="Times New Roman" w:hAnsi="Arial" w:cs="Arial"/>
          <w:color w:val="000000"/>
          <w:sz w:val="20"/>
          <w:szCs w:val="20"/>
          <w:lang w:val="pt-BR"/>
        </w:rPr>
        <w:t>ի</w:t>
      </w:r>
      <w:r w:rsidRPr="00631CF5">
        <w:rPr>
          <w:rFonts w:ascii="Arial" w:eastAsia="Times New Roman" w:hAnsi="Arial" w:cs="Arial"/>
          <w:color w:val="000000"/>
          <w:sz w:val="20"/>
          <w:szCs w:val="20"/>
          <w:lang w:val="hy-AM"/>
        </w:rPr>
        <w:t>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ներկայացվող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այսուհետ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ստորագրմամբ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անհետկանչելիորեն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համաձայնվում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ստորագրմամբ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տալիս</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հավաստումը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GHEA Grapalat" w:eastAsia="Times New Roman" w:hAnsi="GHEA Grapalat" w:cs="Franklin Gothic Medium Cond"/>
          <w:color w:val="000000"/>
          <w:sz w:val="20"/>
          <w:szCs w:val="20"/>
          <w:lang w:val="hy-AM"/>
        </w:rPr>
        <w:t>«</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պայմանները</w:t>
      </w:r>
      <w:r w:rsidRPr="00631CF5">
        <w:rPr>
          <w:rFonts w:ascii="GHEA Grapalat" w:eastAsia="Times New Roman" w:hAnsi="GHEA Grapalat" w:cs="Franklin Gothic Medium Cond"/>
          <w:color w:val="000000"/>
          <w:sz w:val="20"/>
          <w:szCs w:val="20"/>
          <w:lang w:val="hy-AM"/>
        </w:rPr>
        <w:t>»</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դաշտում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լրացված</w:t>
      </w:r>
      <w:r w:rsidRPr="00631CF5">
        <w:rPr>
          <w:rFonts w:ascii="GHEA Grapalat" w:eastAsia="Times New Roman" w:hAnsi="GHEA Grapalat" w:cs="GHEA Grapalat"/>
          <w:color w:val="000000"/>
          <w:sz w:val="20"/>
          <w:szCs w:val="20"/>
          <w:lang w:val="hy-AM"/>
        </w:rPr>
        <w:t xml:space="preserve">  </w:t>
      </w:r>
      <w:r w:rsidRPr="00631CF5">
        <w:rPr>
          <w:rFonts w:ascii="GHEA Grapalat" w:eastAsia="Times New Roman" w:hAnsi="GHEA Grapalat" w:cs="Franklin Gothic Medium Cond"/>
          <w:color w:val="000000"/>
          <w:sz w:val="20"/>
          <w:szCs w:val="20"/>
          <w:lang w:val="hy-AM"/>
        </w:rPr>
        <w:t>«</w:t>
      </w:r>
      <w:r w:rsidRPr="00631CF5">
        <w:rPr>
          <w:rFonts w:ascii="Arial" w:eastAsia="Times New Roman" w:hAnsi="Arial" w:cs="Arial"/>
          <w:color w:val="000000"/>
          <w:sz w:val="20"/>
          <w:szCs w:val="20"/>
          <w:lang w:val="hy-AM"/>
        </w:rPr>
        <w:t>ակցեպտավորված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Franklin Gothic Medium Cond"/>
          <w:color w:val="000000"/>
          <w:sz w:val="20"/>
          <w:szCs w:val="20"/>
          <w:lang w:val="hy-AM"/>
        </w:rPr>
        <w:t>»</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դեպքում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նշված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գանձման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կապված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Բանկը</w:t>
      </w:r>
      <w:r w:rsidRPr="00631CF5">
        <w:rPr>
          <w:rFonts w:ascii="GHEA Grapalat" w:eastAsia="Times New Roman" w:hAnsi="GHEA Grapalat" w:cs="GHEA Grapalat"/>
          <w:color w:val="000000"/>
          <w:sz w:val="20"/>
          <w:szCs w:val="20"/>
          <w:lang w:val="hy-AM"/>
        </w:rPr>
        <w:t>` /</w:t>
      </w:r>
      <w:r w:rsidRPr="00631CF5">
        <w:rPr>
          <w:rFonts w:ascii="Arial" w:eastAsia="Times New Roman" w:hAnsi="Arial" w:cs="Arial"/>
          <w:color w:val="000000"/>
          <w:sz w:val="20"/>
          <w:szCs w:val="20"/>
          <w:lang w:val="hy-AM"/>
        </w:rPr>
        <w:t>այսուհետ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ստացված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չի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ներկայացնում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համաձայնություն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ստանալու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քանի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կողմից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վրա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արդեն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դրվել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նպատակով</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հիմք</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հանդիսանում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Պահանջագրով</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նշված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ամբողջ</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հաշվից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գանձելու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առանց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ակցեպտավորման</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գ</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չի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գրավոր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եղանակով</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կարգադրել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վրա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դրված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կանչելու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մասին</w:t>
      </w:r>
      <w:r w:rsidRPr="00631CF5">
        <w:rPr>
          <w:rFonts w:ascii="GHEA Grapalat" w:eastAsia="Times New Roman" w:hAnsi="GHEA Grapalat" w:cs="GHEA Grapalat"/>
          <w:color w:val="000000"/>
          <w:sz w:val="20"/>
          <w:szCs w:val="20"/>
          <w:lang w:val="hy-AM"/>
        </w:rPr>
        <w:t>:</w:t>
      </w:r>
    </w:p>
    <w:p w:rsidR="00BB1514" w:rsidRPr="00631CF5" w:rsidRDefault="00BB1514" w:rsidP="00BB1514">
      <w:pPr>
        <w:spacing w:after="0" w:line="240" w:lineRule="auto"/>
        <w:ind w:left="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դ</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հավաստում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տուժանքի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ամբողջ</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գումարով</w:t>
      </w:r>
      <w:r w:rsidRPr="00631CF5">
        <w:rPr>
          <w:rFonts w:ascii="GHEA Grapalat" w:eastAsia="Times New Roman" w:hAnsi="GHEA Grapalat" w:cs="GHEA Grapalat"/>
          <w:color w:val="000000"/>
          <w:sz w:val="20"/>
          <w:szCs w:val="20"/>
          <w:lang w:val="hy-AM"/>
        </w:rPr>
        <w:t>:</w:t>
      </w:r>
    </w:p>
    <w:p w:rsidR="00BB1514" w:rsidRPr="00631CF5" w:rsidRDefault="00BB1514" w:rsidP="00BB1514">
      <w:pPr>
        <w:spacing w:after="0" w:line="240" w:lineRule="auto"/>
        <w:ind w:firstLine="426"/>
        <w:jc w:val="both"/>
        <w:rPr>
          <w:rFonts w:ascii="GHEA Grapalat" w:eastAsia="Times New Roman" w:hAnsi="GHEA Grapalat" w:cs="GHEA Grapalat"/>
          <w:sz w:val="20"/>
          <w:szCs w:val="20"/>
          <w:lang w:val="hy-AM"/>
        </w:rPr>
      </w:pPr>
      <w:r w:rsidRPr="00631CF5">
        <w:rPr>
          <w:rFonts w:ascii="Arial" w:eastAsia="Times New Roman" w:hAnsi="Arial" w:cs="Arial"/>
          <w:sz w:val="20"/>
          <w:szCs w:val="20"/>
          <w:lang w:val="hy-AM"/>
        </w:rPr>
        <w:t>ե</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որևէ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պատասխանատվություն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կրում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ներկայացված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իրավաչափության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վավերականության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ժամկետների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կատարումն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ապահովելու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իրականացվող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գործողությունների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GHEA Grapalat"/>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1.4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արդյունքում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կնքված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պայմանագիրը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չկատարելու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ոչ</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պատշաճ</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կատարելու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եթե</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հանգեցնում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պայմանագրի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միակողմանի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լուծման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բնօրինակներով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ներկայացնում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այդ</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գրավոր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տեղեկացնելով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թվային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ստորագրությամբ</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հաստատված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լինելու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դրանք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ներկայացվում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կրիչներով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ինչպես</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նաև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դրանցից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արտատպված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թղթային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տարբերակներով</w:t>
      </w:r>
      <w:r w:rsidRPr="00631CF5">
        <w:rPr>
          <w:rFonts w:ascii="GHEA Grapalat" w:eastAsia="Times New Roman" w:hAnsi="GHEA Grapalat" w:cs="GHEA Grapalat"/>
          <w:sz w:val="20"/>
          <w:szCs w:val="20"/>
          <w:lang w:val="pt-BR"/>
        </w:rPr>
        <w:t>:</w:t>
      </w:r>
    </w:p>
    <w:p w:rsidR="00BB1514" w:rsidRPr="00631CF5" w:rsidRDefault="00BB1514" w:rsidP="00BB1514">
      <w:pPr>
        <w:numPr>
          <w:ilvl w:val="1"/>
          <w:numId w:val="25"/>
        </w:numPr>
        <w:spacing w:after="0" w:line="240" w:lineRule="auto"/>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lastRenderedPageBreak/>
        <w:t>Պատվիրատուն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ներկայացնել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փաստաթղթեր</w:t>
      </w:r>
      <w:r w:rsidRPr="00631CF5">
        <w:rPr>
          <w:rFonts w:ascii="GHEA Grapalat" w:eastAsia="Times New Roman" w:hAnsi="GHEA Grapalat" w:cs="GHEA Grapalat"/>
          <w:color w:val="000000"/>
          <w:sz w:val="20"/>
          <w:szCs w:val="20"/>
          <w:lang w:val="hy-AM"/>
        </w:rPr>
        <w:t>:</w:t>
      </w:r>
    </w:p>
    <w:p w:rsidR="00BB1514" w:rsidRPr="00631CF5" w:rsidRDefault="00BB1514" w:rsidP="00BB1514">
      <w:pPr>
        <w:spacing w:after="0" w:line="240" w:lineRule="auto"/>
        <w:ind w:firstLine="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hy-AM"/>
        </w:rPr>
        <w:t xml:space="preserve">1.6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w:t>
      </w:r>
      <w:r w:rsidRPr="00631CF5">
        <w:rPr>
          <w:rFonts w:ascii="Arial" w:eastAsia="Times New Roman" w:hAnsi="Arial" w:cs="Arial"/>
          <w:sz w:val="20"/>
          <w:szCs w:val="20"/>
          <w:lang w:val="pt-BR"/>
        </w:rPr>
        <w:t>ահանջագրում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նշված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գումարի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հետևանքով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առաջացած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ռիսկերի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կրած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վնասների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բացասական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հետևանքների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համար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որևէ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պատասխանատվություն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կրում</w:t>
      </w:r>
      <w:r w:rsidRPr="00631CF5">
        <w:rPr>
          <w:rFonts w:ascii="GHEA Grapalat" w:eastAsia="Times New Roman" w:hAnsi="GHEA Grapalat" w:cs="GHEA Grapalat"/>
          <w:sz w:val="20"/>
          <w:szCs w:val="20"/>
          <w:lang w:val="hy-AM"/>
        </w:rPr>
        <w:t>:</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պարտավոր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ստուգելու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խախտելու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փաստերը</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1.7 </w:t>
      </w:r>
      <w:r w:rsidRPr="00631CF5">
        <w:rPr>
          <w:rFonts w:ascii="Arial" w:eastAsia="Times New Roman" w:hAnsi="Arial" w:cs="Arial"/>
          <w:sz w:val="20"/>
          <w:szCs w:val="20"/>
          <w:lang w:val="hy-AM"/>
        </w:rPr>
        <w:t>Այն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GHEA Grapalat"/>
          <w:sz w:val="20"/>
          <w:szCs w:val="20"/>
          <w:lang w:val="pt-BR"/>
        </w:rPr>
        <w:t>,</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երբ</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հաշվի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միջոցները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բավարարում</w:t>
      </w:r>
      <w:r w:rsidRPr="00631CF5">
        <w:rPr>
          <w:rFonts w:ascii="Arial" w:eastAsia="Times New Roman" w:hAnsi="Arial" w:cs="Arial"/>
          <w:sz w:val="20"/>
          <w:szCs w:val="20"/>
          <w:lang w:val="en-US"/>
        </w:rPr>
        <w:t>՝</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Վճարող</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բանկը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ստանալուց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հետո՝</w:t>
      </w:r>
      <w:r w:rsidRPr="00631CF5">
        <w:rPr>
          <w:rFonts w:ascii="GHEA Grapalat" w:eastAsia="Times New Roman" w:hAnsi="GHEA Grapalat" w:cs="GHEA Grapalat"/>
          <w:sz w:val="20"/>
          <w:szCs w:val="20"/>
          <w:lang w:val="pt-BR"/>
        </w:rPr>
        <w:t xml:space="preserve"> 2 (</w:t>
      </w:r>
      <w:r w:rsidRPr="00631CF5">
        <w:rPr>
          <w:rFonts w:ascii="Arial" w:eastAsia="Times New Roman" w:hAnsi="Arial" w:cs="Arial"/>
          <w:sz w:val="20"/>
          <w:szCs w:val="20"/>
          <w:lang w:val="en-US"/>
        </w:rPr>
        <w:t>երկու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աշխատանքային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ընթացքում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տեղեկացնի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գրավոր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ձևով</w:t>
      </w:r>
      <w:r w:rsidRPr="00631CF5">
        <w:rPr>
          <w:rFonts w:ascii="GHEA Grapalat" w:eastAsia="Times New Roman" w:hAnsi="GHEA Grapalat" w:cs="GHEA Grapalat"/>
          <w:sz w:val="20"/>
          <w:szCs w:val="20"/>
          <w:lang w:val="pt-BR"/>
        </w:rPr>
        <w:t>:</w:t>
      </w:r>
    </w:p>
    <w:p w:rsidR="00BB1514" w:rsidRPr="00631CF5" w:rsidRDefault="00BB1514" w:rsidP="00BB1514">
      <w:pPr>
        <w:spacing w:after="0" w:line="240" w:lineRule="auto"/>
        <w:ind w:firstLine="360"/>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1.8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w:t>
      </w:r>
      <w:r w:rsidRPr="00631CF5">
        <w:rPr>
          <w:rFonts w:ascii="Arial" w:eastAsia="Times New Roman" w:hAnsi="Arial" w:cs="Arial"/>
          <w:sz w:val="20"/>
          <w:szCs w:val="20"/>
          <w:lang w:val="pt-BR"/>
        </w:rPr>
        <w:t>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ներկայացնելուց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հետո</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անկախ</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պատճառներով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տասն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աշխատանքային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օրվա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գումարը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չվճարվելու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կապված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տեղեկությունները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փոխանցում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&lt;&lt;</w:t>
      </w:r>
      <w:r w:rsidRPr="00631CF5">
        <w:rPr>
          <w:rFonts w:ascii="Arial" w:eastAsia="Times New Roman" w:hAnsi="Arial" w:cs="Arial"/>
          <w:sz w:val="20"/>
          <w:szCs w:val="20"/>
          <w:lang w:val="pt-BR"/>
        </w:rPr>
        <w:t>ԱՔՌԱ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Քրեդիթ</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Ռեփորթինգ</w:t>
      </w:r>
      <w:r w:rsidRPr="00631CF5">
        <w:rPr>
          <w:rFonts w:ascii="GHEA Grapalat" w:eastAsia="Times New Roman" w:hAnsi="GHEA Grapalat" w:cs="GHEA Grapalat"/>
          <w:sz w:val="20"/>
          <w:szCs w:val="20"/>
          <w:lang w:val="pt-BR"/>
        </w:rPr>
        <w:t xml:space="preserve">&gt;&gt; </w:t>
      </w:r>
      <w:r w:rsidRPr="00631CF5">
        <w:rPr>
          <w:rFonts w:ascii="Arial" w:eastAsia="Times New Roman" w:hAnsi="Arial" w:cs="Arial"/>
          <w:sz w:val="20"/>
          <w:szCs w:val="20"/>
          <w:lang w:val="pt-BR"/>
        </w:rPr>
        <w:t>ՓԲԸ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Վարկային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բյուրո</w:t>
      </w:r>
      <w:r w:rsidRPr="00631CF5">
        <w:rPr>
          <w:rFonts w:ascii="GHEA Grapalat" w:eastAsia="Times New Roman" w:hAnsi="GHEA Grapalat" w:cs="GHEA Grapalat"/>
          <w:sz w:val="20"/>
          <w:szCs w:val="20"/>
          <w:lang w:val="pt-BR"/>
        </w:rPr>
        <w:t>):</w:t>
      </w:r>
    </w:p>
    <w:p w:rsidR="00BB1514" w:rsidRPr="00631CF5" w:rsidRDefault="00BB1514" w:rsidP="00BB1514">
      <w:pPr>
        <w:spacing w:after="0" w:line="240" w:lineRule="auto"/>
        <w:jc w:val="both"/>
        <w:rPr>
          <w:rFonts w:ascii="GHEA Grapalat" w:eastAsia="Times New Roman" w:hAnsi="GHEA Grapalat" w:cs="GHEA Grapalat"/>
          <w:sz w:val="20"/>
          <w:szCs w:val="20"/>
          <w:lang w:val="hy-AM"/>
        </w:rPr>
      </w:pPr>
    </w:p>
    <w:p w:rsidR="00BB1514" w:rsidRPr="00631CF5" w:rsidRDefault="00BB1514" w:rsidP="00BB1514">
      <w:pPr>
        <w:numPr>
          <w:ilvl w:val="0"/>
          <w:numId w:val="6"/>
        </w:numPr>
        <w:spacing w:after="0" w:line="240" w:lineRule="auto"/>
        <w:jc w:val="center"/>
        <w:rPr>
          <w:rFonts w:ascii="GHEA Grapalat" w:eastAsia="Times New Roman" w:hAnsi="GHEA Grapalat" w:cs="GHEA Grapalat"/>
          <w:b/>
          <w:bCs/>
          <w:sz w:val="20"/>
          <w:szCs w:val="20"/>
          <w:lang w:val="en-US"/>
        </w:rPr>
      </w:pPr>
      <w:r w:rsidRPr="00631CF5">
        <w:rPr>
          <w:rFonts w:ascii="Arial" w:eastAsia="Times New Roman" w:hAnsi="Arial" w:cs="Arial"/>
          <w:b/>
          <w:bCs/>
          <w:sz w:val="20"/>
          <w:szCs w:val="20"/>
          <w:lang w:val="en-US"/>
        </w:rPr>
        <w:t>Այլ</w:t>
      </w:r>
      <w:r w:rsidRPr="00631CF5">
        <w:rPr>
          <w:rFonts w:ascii="GHEA Grapalat" w:eastAsia="Times New Roman" w:hAnsi="GHEA Grapalat" w:cs="GHEA Grapalat"/>
          <w:b/>
          <w:bCs/>
          <w:sz w:val="20"/>
          <w:szCs w:val="20"/>
          <w:lang w:val="en-US"/>
        </w:rPr>
        <w:t xml:space="preserve"> </w:t>
      </w:r>
      <w:r w:rsidRPr="00631CF5">
        <w:rPr>
          <w:rFonts w:ascii="Arial" w:eastAsia="Times New Roman" w:hAnsi="Arial" w:cs="Arial"/>
          <w:b/>
          <w:bCs/>
          <w:sz w:val="20"/>
          <w:szCs w:val="20"/>
          <w:lang w:val="en-US"/>
        </w:rPr>
        <w:t>պայմաններ</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proofErr w:type="gramStart"/>
      <w:r w:rsidRPr="00631CF5">
        <w:rPr>
          <w:rFonts w:ascii="GHEA Grapalat" w:eastAsia="Times New Roman" w:hAnsi="GHEA Grapalat" w:cs="GHEA Grapalat"/>
          <w:sz w:val="20"/>
          <w:szCs w:val="20"/>
          <w:lang w:val="en-US"/>
        </w:rPr>
        <w:t>2.1</w:t>
      </w:r>
      <w:proofErr w:type="gramEnd"/>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Սույն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անհետկանչելի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ուժի</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մեջ</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մտնում</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Ընկերության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վավերացման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պահից</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ուժի</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մեջ</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մինչև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en-US"/>
        </w:rPr>
        <w:t>Պատվիրատուի</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կնքված</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պայմանագրի</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կատարման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արդյունքը</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ամբողջական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ընդունվելու</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օրվան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հաջորդող</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քսաներորդ</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աշխատանքային</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օրը</w:t>
      </w:r>
      <w:r w:rsidRPr="00631CF5">
        <w:rPr>
          <w:rFonts w:ascii="GHEA Grapalat" w:eastAsia="Times New Roman" w:hAnsi="GHEA Grapalat" w:cs="GHEA Grapalat"/>
          <w:sz w:val="20"/>
          <w:szCs w:val="20"/>
          <w:lang w:val="en-US"/>
        </w:rPr>
        <w:t xml:space="preserve"> </w:t>
      </w:r>
      <w:r w:rsidRPr="00631CF5">
        <w:rPr>
          <w:rFonts w:ascii="Arial" w:eastAsia="Times New Roman" w:hAnsi="Arial" w:cs="Arial"/>
          <w:sz w:val="20"/>
          <w:szCs w:val="20"/>
          <w:lang w:val="en-US"/>
        </w:rPr>
        <w:t>ներառյալ։</w:t>
      </w:r>
      <w:r w:rsidRPr="00631CF5">
        <w:rPr>
          <w:rFonts w:ascii="GHEA Grapalat" w:eastAsia="Times New Roman" w:hAnsi="GHEA Grapalat" w:cs="GHEA Grapalat"/>
          <w:sz w:val="20"/>
          <w:szCs w:val="20"/>
          <w:lang w:val="en-US"/>
        </w:rPr>
        <w:t xml:space="preserve"> </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2.2.</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ներկայացնելով</w:t>
      </w:r>
      <w:r w:rsidRPr="00631CF5">
        <w:rPr>
          <w:rFonts w:ascii="GHEA Grapalat" w:eastAsia="Times New Roman" w:hAnsi="GHEA Grapalat" w:cs="GHEA Grapalat"/>
          <w:sz w:val="20"/>
          <w:szCs w:val="20"/>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2.2.1.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հավաստվում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թույլ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տվել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պայմանագրային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պարտավորությունների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խախտում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իսկ</w:t>
      </w:r>
    </w:p>
    <w:p w:rsidR="00BB1514" w:rsidRPr="00631CF5" w:rsidDel="00A1321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2.2.2.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հավաստվում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պատշաճ</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ստորագրված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իրավասու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անձի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2.3 </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կապակցությամբ</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ծագած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վեճերը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լուծվում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բանակցությունների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միջոցով։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ձեռք</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չբերելու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վեճերը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լուծվում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դատական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կարգով։</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p>
    <w:p w:rsidR="00BB1514" w:rsidRPr="00631CF5" w:rsidRDefault="00BB1514" w:rsidP="00BB1514">
      <w:pPr>
        <w:spacing w:after="0" w:line="240" w:lineRule="auto"/>
        <w:ind w:firstLine="567"/>
        <w:jc w:val="center"/>
        <w:rPr>
          <w:rFonts w:ascii="GHEA Grapalat" w:eastAsia="Times New Roman" w:hAnsi="GHEA Grapalat" w:cs="GHEA Grapalat"/>
          <w:sz w:val="20"/>
          <w:szCs w:val="20"/>
          <w:lang w:val="hy-AM"/>
        </w:rPr>
      </w:pPr>
      <w:r w:rsidRPr="00631CF5">
        <w:rPr>
          <w:rFonts w:ascii="GHEA Grapalat" w:eastAsia="Times New Roman" w:hAnsi="GHEA Grapalat" w:cs="GHEA Grapalat"/>
          <w:b/>
          <w:sz w:val="20"/>
          <w:szCs w:val="20"/>
          <w:lang w:val="hy-AM"/>
        </w:rPr>
        <w:t xml:space="preserve">3. </w:t>
      </w:r>
      <w:r w:rsidRPr="00631CF5">
        <w:rPr>
          <w:rFonts w:ascii="Arial" w:eastAsia="Times New Roman" w:hAnsi="Arial" w:cs="Arial"/>
          <w:b/>
          <w:sz w:val="20"/>
          <w:szCs w:val="20"/>
          <w:lang w:val="hy-AM"/>
        </w:rPr>
        <w:t>Ընկերության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հասցեն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բանկային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վավերապայմանները</w:t>
      </w:r>
      <w:r w:rsidRPr="00631CF5">
        <w:rPr>
          <w:rFonts w:ascii="GHEA Grapalat" w:eastAsia="Times New Roman" w:hAnsi="GHEA Grapalat" w:cs="GHEA Grapalat"/>
          <w:b/>
          <w:sz w:val="20"/>
          <w:szCs w:val="20"/>
          <w:lang w:val="hy-AM"/>
        </w:rPr>
        <w:t>`</w:t>
      </w:r>
    </w:p>
    <w:p w:rsidR="00BB1514" w:rsidRPr="00631CF5" w:rsidRDefault="00BB1514" w:rsidP="00BB1514">
      <w:pPr>
        <w:spacing w:after="0" w:line="240" w:lineRule="auto"/>
        <w:jc w:val="both"/>
        <w:rPr>
          <w:rFonts w:ascii="GHEA Grapalat" w:eastAsia="Times New Roman" w:hAnsi="GHEA Grapalat" w:cs="GHEA Grapalat"/>
          <w:sz w:val="20"/>
          <w:szCs w:val="20"/>
          <w:u w:val="single"/>
          <w:lang w:val="hy-AM"/>
        </w:rPr>
      </w:pP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p>
    <w:p w:rsidR="00BB1514" w:rsidRPr="00631CF5" w:rsidRDefault="00BB1514" w:rsidP="00BB1514">
      <w:pPr>
        <w:spacing w:after="0" w:line="240" w:lineRule="auto"/>
        <w:jc w:val="both"/>
        <w:rPr>
          <w:rFonts w:ascii="GHEA Grapalat" w:eastAsia="Times New Roman" w:hAnsi="GHEA Grapalat" w:cs="Times New Roman"/>
          <w:sz w:val="18"/>
          <w:szCs w:val="18"/>
          <w:vertAlign w:val="superscript"/>
          <w:lang w:val="hy-AM"/>
        </w:rPr>
      </w:pP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ընկերության</w:t>
      </w: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r w:rsidRPr="00631CF5">
        <w:rPr>
          <w:rFonts w:ascii="GHEA Grapalat" w:eastAsia="Times New Roman" w:hAnsi="GHEA Grapalat" w:cs="Times New Roman"/>
          <w:sz w:val="18"/>
          <w:szCs w:val="18"/>
          <w:vertAlign w:val="superscript"/>
          <w:lang w:val="hy-AM"/>
        </w:rPr>
        <w:t xml:space="preserve"> </w:t>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18"/>
          <w:szCs w:val="18"/>
          <w:vertAlign w:val="superscript"/>
          <w:lang w:val="hy-AM"/>
        </w:rPr>
      </w:pP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ընկերության</w:t>
      </w: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հասցեն</w:t>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18"/>
          <w:szCs w:val="18"/>
          <w:vertAlign w:val="superscript"/>
          <w:lang w:val="hy-AM"/>
        </w:rPr>
      </w:pP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ընկերությանը</w:t>
      </w: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սպասարկող</w:t>
      </w: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բանկի</w:t>
      </w:r>
      <w:r w:rsidRPr="00631CF5">
        <w:rPr>
          <w:rFonts w:ascii="GHEA Grapalat" w:eastAsia="Times New Roman" w:hAnsi="GHEA Grapalat" w:cs="Times New Roman"/>
          <w:sz w:val="18"/>
          <w:szCs w:val="18"/>
          <w:vertAlign w:val="superscript"/>
          <w:lang w:val="hy-AM"/>
        </w:rPr>
        <w:t xml:space="preserve"> </w:t>
      </w:r>
      <w:r w:rsidRPr="00631CF5">
        <w:rPr>
          <w:rFonts w:ascii="Arial" w:eastAsia="Times New Roman" w:hAnsi="Arial" w:cs="Arial"/>
          <w:sz w:val="18"/>
          <w:szCs w:val="18"/>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r w:rsidRPr="00631CF5">
        <w:rPr>
          <w:rFonts w:ascii="GHEA Grapalat" w:eastAsia="Times New Roman" w:hAnsi="GHEA Grapalat" w:cs="Times New Roman"/>
          <w:sz w:val="18"/>
          <w:szCs w:val="18"/>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18"/>
          <w:szCs w:val="18"/>
          <w:u w:val="single"/>
          <w:vertAlign w:val="superscript"/>
          <w:lang w:val="hy-AM"/>
        </w:rPr>
      </w:pP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Կ</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Տ</w:t>
      </w: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Օր</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ամիս</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տարի</w:t>
      </w:r>
    </w:p>
    <w:p w:rsidR="00BB1514" w:rsidRPr="00631CF5" w:rsidRDefault="00BB1514" w:rsidP="00BB1514">
      <w:pPr>
        <w:spacing w:after="0" w:line="240" w:lineRule="auto"/>
        <w:jc w:val="both"/>
        <w:rPr>
          <w:rFonts w:ascii="GHEA Grapalat" w:eastAsia="Times New Roman" w:hAnsi="GHEA Grapalat" w:cs="Times New Roman"/>
          <w:sz w:val="18"/>
          <w:szCs w:val="18"/>
          <w:vertAlign w:val="superscript"/>
          <w:lang w:val="hy-AM"/>
        </w:rPr>
      </w:pPr>
    </w:p>
    <w:p w:rsidR="00BB1514" w:rsidRPr="00631CF5" w:rsidRDefault="00BB1514" w:rsidP="00BB1514">
      <w:pPr>
        <w:spacing w:after="0" w:line="240" w:lineRule="auto"/>
        <w:jc w:val="both"/>
        <w:rPr>
          <w:rFonts w:ascii="GHEA Grapalat" w:eastAsia="Times New Roman" w:hAnsi="GHEA Grapalat" w:cs="GHEA Grapalat"/>
          <w:i/>
          <w:sz w:val="18"/>
          <w:szCs w:val="18"/>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16"/>
          <w:lang w:val="hy-AM"/>
        </w:rPr>
      </w:pPr>
      <w:r w:rsidRPr="00631CF5">
        <w:rPr>
          <w:rFonts w:ascii="GHEA Grapalat" w:eastAsia="Times New Roman" w:hAnsi="GHEA Grapalat" w:cs="Sylfaen"/>
          <w:i/>
          <w:sz w:val="16"/>
          <w:szCs w:val="16"/>
          <w:lang w:val="hy-AM"/>
        </w:rPr>
        <w:t xml:space="preserve">* </w:t>
      </w:r>
      <w:r w:rsidRPr="00631CF5">
        <w:rPr>
          <w:rFonts w:ascii="Arial" w:eastAsia="Times New Roman" w:hAnsi="Arial" w:cs="Arial"/>
          <w:i/>
          <w:sz w:val="16"/>
          <w:szCs w:val="16"/>
          <w:lang w:val="hy-AM"/>
        </w:rPr>
        <w:t>լրացվում</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է</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հանձնաժողովի</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քարտուղարի</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կողմից</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մինչև</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հրավերը</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տեղեկագրում</w:t>
      </w:r>
      <w:r w:rsidRPr="00631CF5">
        <w:rPr>
          <w:rFonts w:ascii="GHEA Grapalat" w:eastAsia="Times New Roman" w:hAnsi="GHEA Grapalat" w:cs="Times New Roman"/>
          <w:i/>
          <w:sz w:val="16"/>
          <w:szCs w:val="16"/>
          <w:lang w:val="hy-AM"/>
        </w:rPr>
        <w:t xml:space="preserve"> </w:t>
      </w:r>
      <w:r w:rsidRPr="00631CF5">
        <w:rPr>
          <w:rFonts w:ascii="Arial" w:eastAsia="Times New Roman" w:hAnsi="Arial" w:cs="Arial"/>
          <w:i/>
          <w:sz w:val="16"/>
          <w:szCs w:val="16"/>
          <w:lang w:val="hy-AM"/>
        </w:rPr>
        <w:t>հրապարակելը</w:t>
      </w:r>
      <w:r w:rsidRPr="00631CF5">
        <w:rPr>
          <w:rFonts w:ascii="GHEA Grapalat" w:eastAsia="Times New Roman" w:hAnsi="GHEA Grapalat" w:cs="Times New Roman"/>
          <w:i/>
          <w:sz w:val="16"/>
          <w:szCs w:val="16"/>
          <w:lang w:val="hy-AM"/>
        </w:rPr>
        <w:t>:</w:t>
      </w: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r w:rsidRPr="00631CF5">
        <w:rPr>
          <w:rFonts w:ascii="GHEA Grapalat" w:eastAsia="Times New Roman" w:hAnsi="GHEA Grapalat" w:cs="Times New Roman"/>
          <w:b/>
          <w:sz w:val="20"/>
          <w:szCs w:val="20"/>
          <w:lang w:val="hy-AM" w:eastAsia="x-none"/>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b/>
                <w:bCs/>
                <w:sz w:val="20"/>
                <w:szCs w:val="20"/>
                <w:lang w:val="hy-AM"/>
              </w:rPr>
            </w:pPr>
            <w:r w:rsidRPr="00631CF5">
              <w:rPr>
                <w:rFonts w:ascii="GHEA Grapalat" w:eastAsia="Times New Roman" w:hAnsi="GHEA Grapalat" w:cs="Sylfaen"/>
                <w:sz w:val="20"/>
                <w:szCs w:val="20"/>
                <w:lang w:val="en-US"/>
              </w:rPr>
              <w:lastRenderedPageBreak/>
              <w:t xml:space="preserve">1.                                                              </w:t>
            </w:r>
            <w:r w:rsidRPr="00631CF5">
              <w:rPr>
                <w:rFonts w:ascii="Arial" w:eastAsia="Times New Roman" w:hAnsi="Arial" w:cs="Arial"/>
                <w:b/>
                <w:bCs/>
                <w:sz w:val="20"/>
                <w:szCs w:val="20"/>
                <w:lang w:val="en-US"/>
              </w:rPr>
              <w:t>ՎՃԱՐՄԱՆ</w:t>
            </w:r>
            <w:r w:rsidRPr="00631CF5">
              <w:rPr>
                <w:rFonts w:ascii="GHEA Grapalat" w:eastAsia="Times New Roman" w:hAnsi="GHEA Grapalat" w:cs="Arial"/>
                <w:b/>
                <w:bCs/>
                <w:sz w:val="20"/>
                <w:szCs w:val="20"/>
                <w:lang w:val="en-US"/>
              </w:rPr>
              <w:t xml:space="preserve"> </w:t>
            </w:r>
            <w:r w:rsidRPr="00631CF5">
              <w:rPr>
                <w:rFonts w:ascii="Arial" w:eastAsia="Times New Roman" w:hAnsi="Arial" w:cs="Arial"/>
                <w:b/>
                <w:bCs/>
                <w:sz w:val="20"/>
                <w:szCs w:val="20"/>
                <w:lang w:val="en-US"/>
              </w:rPr>
              <w:t>ՊԱՀԱՆՋԱԳԻՐ</w:t>
            </w:r>
            <w:r w:rsidRPr="00631CF5">
              <w:rPr>
                <w:rFonts w:ascii="GHEA Grapalat" w:eastAsia="Times New Roman" w:hAnsi="GHEA Grapalat" w:cs="Sylfaen"/>
                <w:b/>
                <w:bCs/>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Arial"/>
                <w:bCs/>
                <w:i/>
                <w:sz w:val="20"/>
                <w:szCs w:val="20"/>
                <w:lang w:val="en-US"/>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hy-AM"/>
              </w:rPr>
            </w:pP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Թիվ</w:t>
            </w:r>
            <w:r w:rsidRPr="00631CF5">
              <w:rPr>
                <w:rFonts w:ascii="GHEA Grapalat" w:eastAsia="Times New Roman" w:hAnsi="GHEA Grapalat" w:cs="Sylfaen"/>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hy-AM"/>
              </w:rPr>
              <w:t>3</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Tahoma"/>
                <w:color w:val="000000"/>
                <w:sz w:val="20"/>
                <w:szCs w:val="20"/>
                <w:lang w:val="en-US"/>
              </w:rPr>
              <w:t xml:space="preserve">"___"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20___</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Ընկերություն</w:t>
            </w:r>
            <w:r w:rsidRPr="00631CF5">
              <w:rPr>
                <w:rFonts w:ascii="GHEA Grapalat" w:eastAsia="Times New Roman" w:hAnsi="GHEA Grapalat" w:cs="Sylfaen"/>
                <w:sz w:val="20"/>
                <w:szCs w:val="20"/>
              </w:rPr>
              <w:t xml:space="preserve"> </w:t>
            </w:r>
            <w:r w:rsidRPr="00631CF5">
              <w:rPr>
                <w:rFonts w:ascii="GHEA Grapalat" w:eastAsia="Times New Roman" w:hAnsi="GHEA Grapalat" w:cs="Arial"/>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5</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Վճարողի</w:t>
            </w:r>
            <w:r w:rsidRPr="00631CF5">
              <w:rPr>
                <w:rFonts w:ascii="Arial" w:eastAsia="Times New Roman" w:hAnsi="Arial" w:cs="Arial"/>
                <w:sz w:val="20"/>
                <w:szCs w:val="20"/>
                <w:lang w:val="hy-AM"/>
              </w:rPr>
              <w:t>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սպասարկող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կազմակերպություն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6</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7</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ՀՎՀՀ</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8</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ՀԾՀ</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9</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Շահառու</w:t>
            </w:r>
            <w:r w:rsidRPr="00631CF5">
              <w:rPr>
                <w:rFonts w:ascii="Arial" w:eastAsia="Times New Roman" w:hAnsi="Arial" w:cs="Arial"/>
                <w:sz w:val="20"/>
                <w:szCs w:val="20"/>
                <w:lang w:val="hy-AM"/>
              </w:rPr>
              <w:t>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Arial"/>
                <w:sz w:val="20"/>
                <w:szCs w:val="20"/>
              </w:rPr>
              <w:t xml:space="preserve">` </w:t>
            </w:r>
            <w:r w:rsidRPr="00631CF5">
              <w:rPr>
                <w:rFonts w:ascii="GHEA Grapalat" w:eastAsia="Times New Roman" w:hAnsi="GHEA Grapalat" w:cs="Arial"/>
                <w:b/>
                <w:sz w:val="18"/>
                <w:szCs w:val="18"/>
                <w:lang w:val="af-ZA"/>
              </w:rPr>
              <w:t>«</w:t>
            </w:r>
            <w:r w:rsidRPr="00631CF5">
              <w:rPr>
                <w:rFonts w:ascii="Arial" w:eastAsia="Times New Roman" w:hAnsi="Arial" w:cs="Arial"/>
                <w:b/>
                <w:sz w:val="18"/>
                <w:szCs w:val="18"/>
                <w:lang w:val="af-ZA"/>
              </w:rPr>
              <w:t>ՀՀ</w:t>
            </w:r>
            <w:r w:rsidRPr="00631CF5">
              <w:rPr>
                <w:rFonts w:ascii="GHEA Grapalat" w:eastAsia="Times New Roman" w:hAnsi="GHEA Grapalat" w:cs="Arial"/>
                <w:b/>
                <w:sz w:val="18"/>
                <w:szCs w:val="18"/>
                <w:lang w:val="af-ZA"/>
              </w:rPr>
              <w:t xml:space="preserve"> </w:t>
            </w:r>
            <w:r w:rsidRPr="00631CF5">
              <w:rPr>
                <w:rFonts w:ascii="Arial" w:eastAsia="Times New Roman" w:hAnsi="Arial" w:cs="Arial"/>
                <w:b/>
                <w:sz w:val="18"/>
                <w:szCs w:val="18"/>
                <w:lang w:val="af-ZA"/>
              </w:rPr>
              <w:t>ԼՈՌՈՒ</w:t>
            </w:r>
            <w:r w:rsidRPr="00631CF5">
              <w:rPr>
                <w:rFonts w:ascii="GHEA Grapalat" w:eastAsia="Times New Roman" w:hAnsi="GHEA Grapalat" w:cs="Arial"/>
                <w:b/>
                <w:sz w:val="18"/>
                <w:szCs w:val="18"/>
                <w:lang w:val="af-ZA"/>
              </w:rPr>
              <w:t xml:space="preserve"> </w:t>
            </w:r>
            <w:r w:rsidRPr="00631CF5">
              <w:rPr>
                <w:rFonts w:ascii="Arial" w:eastAsia="Times New Roman" w:hAnsi="Arial" w:cs="Arial"/>
                <w:b/>
                <w:sz w:val="18"/>
                <w:szCs w:val="18"/>
                <w:lang w:val="af-ZA"/>
              </w:rPr>
              <w:t>ՄԱՐԶԻ</w:t>
            </w:r>
            <w:r w:rsidRPr="00631CF5">
              <w:rPr>
                <w:rFonts w:ascii="GHEA Grapalat" w:eastAsia="Times New Roman" w:hAnsi="GHEA Grapalat" w:cs="Arial"/>
                <w:b/>
                <w:sz w:val="18"/>
                <w:szCs w:val="18"/>
                <w:lang w:val="af-ZA"/>
              </w:rPr>
              <w:t xml:space="preserve"> </w:t>
            </w:r>
            <w:r w:rsidRPr="00631CF5">
              <w:rPr>
                <w:rFonts w:ascii="Arial" w:eastAsia="Times New Roman" w:hAnsi="Arial" w:cs="Arial"/>
                <w:b/>
                <w:sz w:val="18"/>
                <w:szCs w:val="18"/>
                <w:lang w:val="af-ZA"/>
              </w:rPr>
              <w:t>ԹՈՒՄԱՆՅԱՆ</w:t>
            </w:r>
            <w:r w:rsidRPr="00631CF5">
              <w:rPr>
                <w:rFonts w:ascii="GHEA Grapalat" w:eastAsia="Times New Roman" w:hAnsi="GHEA Grapalat" w:cs="Arial"/>
                <w:b/>
                <w:sz w:val="18"/>
                <w:szCs w:val="18"/>
                <w:lang w:val="hy-AM"/>
              </w:rPr>
              <w:t xml:space="preserve"> </w:t>
            </w:r>
            <w:r w:rsidRPr="00631CF5">
              <w:rPr>
                <w:rFonts w:ascii="GHEA Grapalat" w:eastAsia="Times New Roman" w:hAnsi="GHEA Grapalat" w:cs="Arial"/>
                <w:b/>
                <w:sz w:val="18"/>
                <w:szCs w:val="18"/>
                <w:lang w:val="af-ZA"/>
              </w:rPr>
              <w:t xml:space="preserve"> </w:t>
            </w:r>
            <w:r w:rsidRPr="00631CF5">
              <w:rPr>
                <w:rFonts w:ascii="Arial" w:eastAsia="Times New Roman" w:hAnsi="Arial" w:cs="Arial"/>
                <w:b/>
                <w:sz w:val="18"/>
                <w:szCs w:val="18"/>
                <w:lang w:val="af-ZA"/>
              </w:rPr>
              <w:t>ՀԱՄԱՅՆՔ</w:t>
            </w:r>
            <w:r w:rsidRPr="00631CF5">
              <w:rPr>
                <w:rFonts w:ascii="Arial" w:eastAsia="Times New Roman" w:hAnsi="Arial" w:cs="Arial"/>
                <w:b/>
                <w:sz w:val="18"/>
                <w:szCs w:val="18"/>
                <w:lang w:val="hy-AM"/>
              </w:rPr>
              <w:t>Ի</w:t>
            </w:r>
            <w:r w:rsidRPr="00631CF5">
              <w:rPr>
                <w:rFonts w:ascii="GHEA Grapalat" w:eastAsia="Times New Roman" w:hAnsi="GHEA Grapalat" w:cs="Arial"/>
                <w:b/>
                <w:sz w:val="18"/>
                <w:szCs w:val="18"/>
                <w:lang w:val="hy-AM"/>
              </w:rPr>
              <w:t xml:space="preserve"> </w:t>
            </w:r>
            <w:r w:rsidRPr="00631CF5">
              <w:rPr>
                <w:rFonts w:ascii="Arial" w:eastAsia="Times New Roman" w:hAnsi="Arial" w:cs="Arial"/>
                <w:b/>
                <w:sz w:val="18"/>
                <w:szCs w:val="18"/>
                <w:lang w:val="hy-AM"/>
              </w:rPr>
              <w:t>ԿՈՄՈՒՆԱԼ</w:t>
            </w:r>
            <w:r w:rsidRPr="00631CF5">
              <w:rPr>
                <w:rFonts w:ascii="GHEA Grapalat" w:eastAsia="Times New Roman" w:hAnsi="GHEA Grapalat" w:cs="Arial"/>
                <w:b/>
                <w:sz w:val="18"/>
                <w:szCs w:val="18"/>
                <w:lang w:val="hy-AM"/>
              </w:rPr>
              <w:t xml:space="preserve"> </w:t>
            </w:r>
            <w:r w:rsidRPr="00631CF5">
              <w:rPr>
                <w:rFonts w:ascii="Arial" w:eastAsia="Times New Roman" w:hAnsi="Arial" w:cs="Arial"/>
                <w:b/>
                <w:sz w:val="18"/>
                <w:szCs w:val="18"/>
                <w:lang w:val="hy-AM"/>
              </w:rPr>
              <w:t>ՏՆՏԵՍՈՒԹՅՈՒՆ</w:t>
            </w:r>
            <w:r w:rsidRPr="00631CF5">
              <w:rPr>
                <w:rFonts w:ascii="GHEA Grapalat" w:eastAsia="Times New Roman" w:hAnsi="GHEA Grapalat" w:cs="Arial"/>
                <w:b/>
                <w:sz w:val="18"/>
                <w:szCs w:val="18"/>
                <w:lang w:val="af-ZA"/>
              </w:rPr>
              <w:t>»</w:t>
            </w:r>
            <w:r w:rsidRPr="00631CF5">
              <w:rPr>
                <w:rFonts w:ascii="GHEA Grapalat" w:eastAsia="Times New Roman" w:hAnsi="GHEA Grapalat" w:cs="Arial"/>
                <w:b/>
                <w:sz w:val="18"/>
                <w:szCs w:val="18"/>
                <w:lang w:val="hy-AM"/>
              </w:rPr>
              <w:t xml:space="preserve"> </w:t>
            </w:r>
            <w:r w:rsidRPr="00631CF5">
              <w:rPr>
                <w:rFonts w:ascii="Arial" w:eastAsia="Times New Roman" w:hAnsi="Arial" w:cs="Arial"/>
                <w:b/>
                <w:sz w:val="18"/>
                <w:szCs w:val="18"/>
                <w:lang w:val="hy-AM"/>
              </w:rPr>
              <w:t>ՀՈԱԿ</w:t>
            </w:r>
            <w:r w:rsidRPr="00631CF5">
              <w:rPr>
                <w:rFonts w:ascii="GHEA Grapalat" w:eastAsia="Times New Roman" w:hAnsi="GHEA Grapalat" w:cs="Arial"/>
                <w:b/>
                <w:sz w:val="18"/>
                <w:szCs w:val="18"/>
                <w:lang w:val="af-ZA"/>
              </w:rPr>
              <w:t>-</w:t>
            </w:r>
            <w:r w:rsidRPr="00631CF5">
              <w:rPr>
                <w:rFonts w:ascii="Arial" w:eastAsia="Times New Roman" w:hAnsi="Arial" w:cs="Arial"/>
                <w:b/>
                <w:sz w:val="18"/>
                <w:szCs w:val="18"/>
                <w:lang w:val="en-US"/>
              </w:rPr>
              <w:t>Ի</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10. </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ՀԾՀ</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11</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ՀՎՀՀ</w:t>
            </w:r>
            <w:r w:rsidRPr="00631CF5">
              <w:rPr>
                <w:rFonts w:ascii="GHEA Grapalat" w:eastAsia="Times New Roman" w:hAnsi="GHEA Grapalat" w:cs="Arial"/>
                <w:sz w:val="20"/>
                <w:szCs w:val="20"/>
                <w:lang w:val="en-US"/>
              </w:rPr>
              <w:t>`</w:t>
            </w:r>
            <w:r w:rsidRPr="00631CF5">
              <w:rPr>
                <w:rFonts w:ascii="GHEA Grapalat" w:eastAsia="Times New Roman" w:hAnsi="GHEA Grapalat" w:cs="Arial"/>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proofErr w:type="gramStart"/>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Շահառուի</w:t>
            </w:r>
            <w:r w:rsidRPr="00631CF5">
              <w:rPr>
                <w:rFonts w:ascii="Arial" w:eastAsia="Times New Roman" w:hAnsi="Arial" w:cs="Arial"/>
                <w:sz w:val="20"/>
                <w:szCs w:val="20"/>
                <w:lang w:val="hy-AM"/>
              </w:rPr>
              <w:t>ն</w:t>
            </w:r>
            <w:r w:rsidRPr="00631CF5">
              <w:rPr>
                <w:rFonts w:ascii="GHEA Grapalat" w:eastAsia="Times New Roman" w:hAnsi="GHEA Grapalat" w:cs="Arial"/>
                <w:sz w:val="20"/>
                <w:szCs w:val="20"/>
              </w:rPr>
              <w:t xml:space="preserve"> </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սպասարկող</w:t>
            </w:r>
            <w:proofErr w:type="gramEnd"/>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կազմակերպություն</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 xml:space="preserve">` </w:t>
            </w:r>
            <w:r w:rsidRPr="00631CF5">
              <w:rPr>
                <w:rFonts w:ascii="GHEA Grapalat" w:eastAsia="Times New Roman" w:hAnsi="GHEA Grapalat" w:cs="Arial"/>
                <w:b/>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b/>
                <w:sz w:val="20"/>
                <w:szCs w:val="20"/>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3</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հշ</w:t>
            </w:r>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en-US"/>
              </w:rPr>
              <w:t>N</w:t>
            </w:r>
            <w:r w:rsidRPr="00631CF5">
              <w:rPr>
                <w:rFonts w:ascii="GHEA Grapalat" w:eastAsia="Times New Roman" w:hAnsi="GHEA Grapalat" w:cs="Arial"/>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en-US"/>
              </w:rPr>
              <w:t>1</w:t>
            </w: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Գումարը</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Arial"/>
                <w:sz w:val="20"/>
                <w:szCs w:val="20"/>
              </w:rPr>
              <w:t>(</w:t>
            </w:r>
            <w:r w:rsidRPr="00631CF5">
              <w:rPr>
                <w:rFonts w:ascii="Arial" w:eastAsia="Times New Roman" w:hAnsi="Arial" w:cs="Arial"/>
                <w:sz w:val="20"/>
                <w:szCs w:val="20"/>
                <w:lang w:val="en-US"/>
              </w:rPr>
              <w:t>թվերով</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15. </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proofErr w:type="gramStart"/>
            <w:r w:rsidRPr="00631CF5">
              <w:rPr>
                <w:rFonts w:ascii="Arial" w:eastAsia="Times New Roman" w:hAnsi="Arial" w:cs="Arial"/>
                <w:sz w:val="20"/>
                <w:szCs w:val="20"/>
                <w:lang w:val="hy-AM"/>
              </w:rPr>
              <w:t>՝</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 xml:space="preserve"> (</w:t>
            </w:r>
            <w:proofErr w:type="gramEnd"/>
            <w:r w:rsidRPr="00631CF5">
              <w:rPr>
                <w:rFonts w:ascii="Arial" w:eastAsia="Times New Roman" w:hAnsi="Arial" w:cs="Arial"/>
                <w:sz w:val="20"/>
                <w:szCs w:val="20"/>
                <w:lang w:val="en-US"/>
              </w:rPr>
              <w:t>թվերով</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նախատեսված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մասնակի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ակցեպտի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en-US"/>
              </w:rPr>
              <w:t>1</w:t>
            </w:r>
            <w:r w:rsidRPr="00631CF5">
              <w:rPr>
                <w:rFonts w:ascii="GHEA Grapalat" w:eastAsia="Times New Roman" w:hAnsi="GHEA Grapalat" w:cs="Sylfaen"/>
                <w:sz w:val="20"/>
                <w:szCs w:val="20"/>
              </w:rPr>
              <w:t>6</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Արժույթը</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կոդով</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hy-AM"/>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7</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Գործարքի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նպատակը</w:t>
            </w:r>
            <w:proofErr w:type="gramStart"/>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hy-AM"/>
              </w:rPr>
              <w:t xml:space="preserve">  </w:t>
            </w:r>
            <w:r w:rsidRPr="00631CF5">
              <w:rPr>
                <w:rFonts w:ascii="GHEA Grapalat" w:eastAsia="Times New Roman" w:hAnsi="GHEA Grapalat" w:cs="Sylfaen"/>
                <w:bCs/>
                <w:i/>
                <w:sz w:val="20"/>
                <w:szCs w:val="20"/>
              </w:rPr>
              <w:t>(</w:t>
            </w:r>
            <w:proofErr w:type="gramEnd"/>
            <w:r w:rsidRPr="00631CF5">
              <w:rPr>
                <w:rFonts w:ascii="Arial" w:eastAsia="Times New Roman" w:hAnsi="Arial" w:cs="Arial"/>
                <w:bCs/>
                <w:i/>
                <w:sz w:val="20"/>
                <w:szCs w:val="20"/>
                <w:lang w:val="en-US"/>
              </w:rPr>
              <w:t>որակավորման</w:t>
            </w:r>
            <w:r w:rsidRPr="00631CF5">
              <w:rPr>
                <w:rFonts w:ascii="GHEA Grapalat" w:eastAsia="Times New Roman" w:hAnsi="GHEA Grapalat" w:cs="Sylfaen"/>
                <w:bCs/>
                <w:i/>
                <w:sz w:val="20"/>
                <w:szCs w:val="20"/>
              </w:rPr>
              <w:t xml:space="preserve"> </w:t>
            </w:r>
            <w:r w:rsidRPr="00631CF5">
              <w:rPr>
                <w:rFonts w:ascii="Arial" w:eastAsia="Times New Roman" w:hAnsi="Arial" w:cs="Arial"/>
                <w:bCs/>
                <w:i/>
                <w:sz w:val="20"/>
                <w:szCs w:val="20"/>
                <w:lang w:val="en-US"/>
              </w:rPr>
              <w:t>ապահովմ</w:t>
            </w:r>
            <w:r w:rsidRPr="00631CF5">
              <w:rPr>
                <w:rFonts w:ascii="Arial" w:eastAsia="Times New Roman" w:hAnsi="Arial" w:cs="Arial"/>
                <w:bCs/>
                <w:i/>
                <w:sz w:val="20"/>
                <w:szCs w:val="20"/>
                <w:lang w:val="hy-AM"/>
              </w:rPr>
              <w:t>ան</w:t>
            </w:r>
            <w:r w:rsidRPr="00631CF5">
              <w:rPr>
                <w:rFonts w:ascii="GHEA Grapalat" w:eastAsia="Times New Roman" w:hAnsi="GHEA Grapalat" w:cs="Sylfaen"/>
                <w:bCs/>
                <w:i/>
                <w:sz w:val="20"/>
                <w:szCs w:val="20"/>
                <w:lang w:val="hy-AM"/>
              </w:rPr>
              <w:t xml:space="preserve"> </w:t>
            </w:r>
            <w:r w:rsidRPr="00631CF5">
              <w:rPr>
                <w:rFonts w:ascii="Arial" w:eastAsia="Times New Roman" w:hAnsi="Arial" w:cs="Arial"/>
                <w:bCs/>
                <w:i/>
                <w:sz w:val="20"/>
                <w:szCs w:val="20"/>
                <w:lang w:val="hy-AM"/>
              </w:rPr>
              <w:t>համար</w:t>
            </w:r>
            <w:r w:rsidRPr="00631CF5">
              <w:rPr>
                <w:rFonts w:ascii="GHEA Grapalat" w:eastAsia="Times New Roman" w:hAnsi="GHEA Grapalat" w:cs="Sylfaen"/>
                <w:bCs/>
                <w:i/>
                <w:sz w:val="20"/>
                <w:szCs w:val="20"/>
              </w:rPr>
              <w:t>)</w:t>
            </w:r>
          </w:p>
        </w:tc>
      </w:tr>
      <w:tr w:rsidR="00BB1514" w:rsidRPr="00631CF5" w:rsidTr="007913DD">
        <w:trPr>
          <w:trHeight w:val="20"/>
        </w:trPr>
        <w:tc>
          <w:tcPr>
            <w:tcW w:w="10980" w:type="dxa"/>
            <w:gridSpan w:val="2"/>
            <w:tcBorders>
              <w:top w:val="single" w:sz="4" w:space="0" w:color="auto"/>
              <w:left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8</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հիմքերը՝</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Փաստաթղթերի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այդ</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թվում՝</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մասին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դրանց</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համարները</w:t>
            </w:r>
            <w:r w:rsidRPr="00631CF5">
              <w:rPr>
                <w:rFonts w:ascii="GHEA Grapalat" w:eastAsia="Times New Roman" w:hAnsi="GHEA Grapalat" w:cs="Arial"/>
                <w:sz w:val="20"/>
                <w:szCs w:val="20"/>
                <w:lang w:val="hy-AM"/>
              </w:rPr>
              <w:t>,</w:t>
            </w:r>
            <w:r w:rsidRPr="00631CF5">
              <w:rPr>
                <w:rFonts w:ascii="GHEA Grapalat" w:eastAsia="Times New Roman" w:hAnsi="GHEA Grapalat" w:cs="Arial"/>
                <w:sz w:val="20"/>
                <w:szCs w:val="20"/>
              </w:rPr>
              <w:t xml:space="preserve"> </w:t>
            </w:r>
            <w:proofErr w:type="gramStart"/>
            <w:r w:rsidRPr="00631CF5">
              <w:rPr>
                <w:rFonts w:ascii="Arial" w:eastAsia="Times New Roman" w:hAnsi="Arial" w:cs="Arial"/>
                <w:sz w:val="20"/>
                <w:szCs w:val="20"/>
                <w:lang w:val="hy-AM"/>
              </w:rPr>
              <w:t>պ</w:t>
            </w:r>
            <w:r w:rsidRPr="00631CF5">
              <w:rPr>
                <w:rFonts w:ascii="Arial" w:eastAsia="Times New Roman" w:hAnsi="Arial" w:cs="Arial"/>
                <w:sz w:val="20"/>
                <w:szCs w:val="20"/>
                <w:lang w:val="en-US"/>
              </w:rPr>
              <w:t>այմանագրի</w:t>
            </w:r>
            <w:r w:rsidRPr="00631CF5">
              <w:rPr>
                <w:rFonts w:ascii="GHEA Grapalat" w:eastAsia="Times New Roman" w:hAnsi="GHEA Grapalat" w:cs="Sylfaen"/>
                <w:sz w:val="20"/>
                <w:szCs w:val="20"/>
              </w:rPr>
              <w:t xml:space="preserve"> </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ծածկագիրը</w:t>
            </w:r>
            <w:proofErr w:type="gramEnd"/>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որի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հիման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կատարվում</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գանձումը</w:t>
            </w:r>
            <w:r w:rsidRPr="00631CF5">
              <w:rPr>
                <w:rFonts w:ascii="GHEA Grapalat" w:eastAsia="Times New Roman" w:hAnsi="GHEA Grapalat" w:cs="Arial"/>
                <w:sz w:val="20"/>
                <w:szCs w:val="20"/>
              </w:rPr>
              <w:t>)</w:t>
            </w:r>
            <w:r w:rsidRPr="00631CF5">
              <w:rPr>
                <w:rFonts w:ascii="GHEA Grapalat" w:eastAsia="Times New Roman" w:hAnsi="GHEA Grapalat" w:cs="Sylfaen"/>
                <w:sz w:val="20"/>
                <w:szCs w:val="20"/>
              </w:rPr>
              <w:t>`</w:t>
            </w:r>
          </w:p>
        </w:tc>
      </w:tr>
      <w:tr w:rsidR="00BB1514" w:rsidRPr="00631CF5" w:rsidTr="007913DD">
        <w:trPr>
          <w:trHeight w:val="20"/>
        </w:trPr>
        <w:tc>
          <w:tcPr>
            <w:tcW w:w="10980" w:type="dxa"/>
            <w:gridSpan w:val="2"/>
            <w:tcBorders>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hy-AM"/>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hy-AM"/>
              </w:rPr>
            </w:pPr>
            <w:r w:rsidRPr="00631CF5">
              <w:rPr>
                <w:rFonts w:ascii="GHEA Grapalat" w:eastAsia="Times New Roman" w:hAnsi="GHEA Grapalat" w:cs="Sylfaen"/>
                <w:sz w:val="20"/>
                <w:szCs w:val="20"/>
                <w:lang w:val="hy-AM"/>
              </w:rPr>
              <w:t xml:space="preserve">19.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Sylfae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Sylfaen"/>
                <w:sz w:val="20"/>
                <w:szCs w:val="20"/>
                <w:lang w:val="hy-AM"/>
              </w:rPr>
              <w:t>&gt;</w:t>
            </w:r>
          </w:p>
          <w:p w:rsidR="00BB1514" w:rsidRPr="00631CF5" w:rsidRDefault="00BB1514" w:rsidP="00BB1514">
            <w:pPr>
              <w:spacing w:after="0" w:line="240" w:lineRule="auto"/>
              <w:rPr>
                <w:rFonts w:ascii="GHEA Grapalat" w:eastAsia="Times New Roman" w:hAnsi="GHEA Grapalat" w:cs="Sylfaen"/>
                <w:sz w:val="20"/>
                <w:szCs w:val="20"/>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hy-AM"/>
              </w:rPr>
              <w:t xml:space="preserve">20. </w:t>
            </w:r>
            <w:r w:rsidRPr="00631CF5">
              <w:rPr>
                <w:rFonts w:ascii="Arial" w:eastAsia="Times New Roman" w:hAnsi="Arial" w:cs="Arial"/>
                <w:sz w:val="20"/>
                <w:szCs w:val="20"/>
                <w:lang w:val="hy-AM"/>
              </w:rPr>
              <w:t>Առդիր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էջերի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քանակը՝</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en-US"/>
              </w:rPr>
              <w:t>էջ</w:t>
            </w:r>
          </w:p>
          <w:p w:rsidR="00BB1514" w:rsidRPr="00631CF5" w:rsidRDefault="00BB1514" w:rsidP="00BB1514">
            <w:pPr>
              <w:spacing w:after="0" w:line="240" w:lineRule="auto"/>
              <w:rPr>
                <w:rFonts w:ascii="GHEA Grapalat" w:eastAsia="Times New Roman" w:hAnsi="GHEA Grapalat" w:cs="Sylfaen"/>
                <w:sz w:val="20"/>
                <w:szCs w:val="20"/>
                <w:lang w:val="hy-AM"/>
              </w:rPr>
            </w:pPr>
          </w:p>
        </w:tc>
      </w:tr>
      <w:tr w:rsidR="00BB1514" w:rsidRPr="00631CF5"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Courier New"/>
                <w:sz w:val="20"/>
                <w:szCs w:val="20"/>
                <w:lang w:val="en-US"/>
              </w:rPr>
              <w:t> </w:t>
            </w:r>
            <w:r w:rsidRPr="00631CF5">
              <w:rPr>
                <w:rFonts w:ascii="GHEA Grapalat" w:eastAsia="Times New Roman" w:hAnsi="GHEA Grapalat" w:cs="Arial"/>
                <w:sz w:val="20"/>
                <w:szCs w:val="20"/>
                <w:lang w:val="hy-AM"/>
              </w:rPr>
              <w:t>22</w:t>
            </w:r>
            <w:r w:rsidRPr="00631CF5">
              <w:rPr>
                <w:rFonts w:ascii="GHEA Grapalat" w:eastAsia="Times New Roman" w:hAnsi="GHEA Grapalat" w:cs="Arial"/>
                <w:sz w:val="20"/>
                <w:szCs w:val="20"/>
              </w:rPr>
              <w:t>.</w:t>
            </w:r>
            <w:r w:rsidRPr="00631CF5">
              <w:rPr>
                <w:rFonts w:ascii="Arial" w:eastAsia="Times New Roman" w:hAnsi="Arial" w:cs="Arial"/>
                <w:sz w:val="20"/>
                <w:szCs w:val="20"/>
                <w:lang w:val="en-US"/>
              </w:rPr>
              <w:t>ա</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ստորագրությունները</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rPr>
                <w:rFonts w:ascii="GHEA Grapalat" w:eastAsia="Times New Roman" w:hAnsi="GHEA Grapalat" w:cs="Tahoma"/>
                <w:color w:val="000000"/>
                <w:sz w:val="20"/>
                <w:szCs w:val="20"/>
              </w:rPr>
            </w:pP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lang w:val="hy-AM"/>
              </w:rPr>
              <w:t>22</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rPr>
              <w:t>.</w:t>
            </w: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rPr>
              <w:t>.</w:t>
            </w:r>
          </w:p>
          <w:p w:rsidR="00BB1514" w:rsidRPr="00631CF5" w:rsidRDefault="00BB1514" w:rsidP="00BB1514">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Arial"/>
                <w:sz w:val="20"/>
                <w:szCs w:val="20"/>
                <w:lang w:val="hy-AM"/>
              </w:rPr>
              <w:t>2</w:t>
            </w:r>
            <w:r w:rsidRPr="00631CF5">
              <w:rPr>
                <w:rFonts w:ascii="GHEA Grapalat" w:eastAsia="Times New Roman" w:hAnsi="GHEA Grapalat" w:cs="Arial"/>
                <w:sz w:val="20"/>
                <w:szCs w:val="20"/>
              </w:rPr>
              <w:t>1.</w:t>
            </w:r>
            <w:r w:rsidRPr="00631CF5">
              <w:rPr>
                <w:rFonts w:ascii="Arial" w:eastAsia="Times New Roman" w:hAnsi="Arial" w:cs="Arial"/>
                <w:sz w:val="20"/>
                <w:szCs w:val="20"/>
                <w:lang w:val="en-US"/>
              </w:rPr>
              <w:t>ա</w:t>
            </w:r>
            <w:r w:rsidRPr="00631CF5">
              <w:rPr>
                <w:rFonts w:ascii="GHEA Grapalat" w:eastAsia="Times New Roman" w:hAnsi="GHEA Grapalat" w:cs="Sylfaen"/>
                <w:sz w:val="20"/>
                <w:szCs w:val="20"/>
              </w:rPr>
              <w:t xml:space="preserve">. </w:t>
            </w:r>
            <w:r w:rsidRPr="00631CF5">
              <w:rPr>
                <w:rFonts w:ascii="GHEA Grapalat" w:eastAsia="Times New Roman" w:hAnsi="GHEA Grapalat" w:cs="Courier New"/>
                <w:sz w:val="20"/>
                <w:szCs w:val="20"/>
                <w:lang w:val="en-US"/>
              </w:rPr>
              <w:t> </w:t>
            </w:r>
            <w:r w:rsidRPr="00631CF5">
              <w:rPr>
                <w:rFonts w:ascii="Arial" w:eastAsia="Times New Roman" w:hAnsi="Arial" w:cs="Arial"/>
                <w:sz w:val="20"/>
                <w:szCs w:val="20"/>
                <w:lang w:val="en-US"/>
              </w:rPr>
              <w:t>Վճարողի</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ստորագրությունները</w:t>
            </w:r>
            <w:r w:rsidRPr="00631CF5">
              <w:rPr>
                <w:rFonts w:ascii="GHEA Grapalat" w:eastAsia="Times New Roman" w:hAnsi="GHEA Grapalat" w:cs="Sylfaen"/>
                <w:sz w:val="20"/>
                <w:szCs w:val="20"/>
              </w:rPr>
              <w:t>`</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 xml:space="preserve">                                               /____________________/</w:t>
            </w: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rPr>
              <w:t>1.</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rPr>
              <w:t>.</w:t>
            </w:r>
          </w:p>
          <w:p w:rsidR="00BB1514" w:rsidRPr="00631CF5" w:rsidRDefault="00BB1514" w:rsidP="00BB1514">
            <w:pPr>
              <w:spacing w:after="0" w:line="240" w:lineRule="auto"/>
              <w:jc w:val="right"/>
              <w:rPr>
                <w:rFonts w:ascii="GHEA Grapalat" w:eastAsia="Times New Roman" w:hAnsi="GHEA Grapalat" w:cs="Sylfaen"/>
                <w:sz w:val="20"/>
                <w:szCs w:val="20"/>
              </w:rPr>
            </w:pPr>
          </w:p>
        </w:tc>
      </w:tr>
      <w:tr w:rsidR="00BB1514" w:rsidRPr="00631CF5" w:rsidTr="007913DD">
        <w:trPr>
          <w:trHeight w:val="20"/>
        </w:trPr>
        <w:tc>
          <w:tcPr>
            <w:tcW w:w="5616" w:type="dxa"/>
            <w:tcBorders>
              <w:top w:val="single" w:sz="4" w:space="0" w:color="auto"/>
              <w:left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rPr>
              <w:t>2</w:t>
            </w:r>
            <w:r w:rsidRPr="00631CF5">
              <w:rPr>
                <w:rFonts w:ascii="GHEA Grapalat" w:eastAsia="Times New Roman" w:hAnsi="GHEA Grapalat" w:cs="Tahoma"/>
                <w:color w:val="000000"/>
                <w:sz w:val="20"/>
                <w:szCs w:val="20"/>
                <w:lang w:val="hy-AM"/>
              </w:rPr>
              <w:t>4</w:t>
            </w:r>
            <w:r w:rsidRPr="00631CF5">
              <w:rPr>
                <w:rFonts w:ascii="GHEA Grapalat" w:eastAsia="Times New Roman" w:hAnsi="GHEA Grapalat" w:cs="Tahoma"/>
                <w:color w:val="000000"/>
                <w:sz w:val="20"/>
                <w:szCs w:val="20"/>
              </w:rPr>
              <w:t>.</w:t>
            </w:r>
            <w:r w:rsidRPr="00631CF5">
              <w:rPr>
                <w:rFonts w:ascii="Arial" w:eastAsia="Times New Roman" w:hAnsi="Arial" w:cs="Arial"/>
                <w:color w:val="000000"/>
                <w:sz w:val="20"/>
                <w:szCs w:val="20"/>
                <w:lang w:val="en-US"/>
              </w:rPr>
              <w:t>ա</w:t>
            </w:r>
            <w:r w:rsidRPr="00631CF5">
              <w:rPr>
                <w:rFonts w:ascii="GHEA Grapalat" w:eastAsia="Times New Roman" w:hAnsi="GHEA Grapalat" w:cs="Tahoma"/>
                <w:color w:val="000000"/>
                <w:sz w:val="20"/>
                <w:szCs w:val="20"/>
              </w:rPr>
              <w:t xml:space="preserve">.   </w:t>
            </w:r>
            <w:r w:rsidRPr="00631CF5">
              <w:rPr>
                <w:rFonts w:ascii="Arial" w:eastAsia="Times New Roman" w:hAnsi="Arial" w:cs="Arial"/>
                <w:color w:val="000000"/>
                <w:sz w:val="20"/>
                <w:szCs w:val="20"/>
                <w:lang w:val="hy-AM"/>
              </w:rPr>
              <w:t>Շահառուին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ֆինանսական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կազմակերպություն</w:t>
            </w:r>
            <w:r w:rsidRPr="00631CF5">
              <w:rPr>
                <w:rFonts w:ascii="GHEA Grapalat" w:eastAsia="Times New Roman" w:hAnsi="GHEA Grapalat" w:cs="Tahoma"/>
                <w:color w:val="000000"/>
                <w:sz w:val="20"/>
                <w:szCs w:val="20"/>
              </w:rPr>
              <w:t xml:space="preserve"> </w:t>
            </w:r>
          </w:p>
          <w:p w:rsidR="00BB1514" w:rsidRPr="00631CF5" w:rsidRDefault="00BB1514" w:rsidP="00BB1514">
            <w:pPr>
              <w:spacing w:after="0" w:line="240" w:lineRule="auto"/>
              <w:rPr>
                <w:rFonts w:ascii="GHEA Grapalat" w:eastAsia="Times New Roman" w:hAnsi="GHEA Grapalat" w:cs="Tahoma"/>
                <w:color w:val="000000"/>
                <w:sz w:val="20"/>
                <w:szCs w:val="20"/>
                <w:lang w:val="hy-AM"/>
              </w:rPr>
            </w:pPr>
            <w:r w:rsidRPr="00631CF5">
              <w:rPr>
                <w:rFonts w:ascii="GHEA Grapalat" w:eastAsia="Times New Roman" w:hAnsi="GHEA Grapalat" w:cs="Tahoma"/>
                <w:color w:val="000000"/>
                <w:sz w:val="20"/>
                <w:szCs w:val="20"/>
              </w:rPr>
              <w:t xml:space="preserve">                             </w:t>
            </w:r>
            <w:r w:rsidRPr="00631CF5">
              <w:rPr>
                <w:rFonts w:ascii="GHEA Grapalat" w:eastAsia="Times New Roman" w:hAnsi="GHEA Grapalat" w:cs="Tahoma"/>
                <w:color w:val="000000"/>
                <w:sz w:val="20"/>
                <w:szCs w:val="20"/>
                <w:lang w:val="hy-AM"/>
              </w:rPr>
              <w:t xml:space="preserve">                 </w:t>
            </w:r>
          </w:p>
          <w:p w:rsidR="00BB1514" w:rsidRPr="00631CF5" w:rsidRDefault="00BB1514" w:rsidP="00BB1514">
            <w:pPr>
              <w:spacing w:after="0" w:line="240" w:lineRule="auto"/>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lang w:val="hy-AM"/>
              </w:rPr>
              <w:t xml:space="preserve">                                                 </w:t>
            </w:r>
            <w:r w:rsidRPr="00631CF5">
              <w:rPr>
                <w:rFonts w:ascii="GHEA Grapalat" w:eastAsia="Times New Roman" w:hAnsi="GHEA Grapalat" w:cs="Tahoma"/>
                <w:color w:val="000000"/>
                <w:sz w:val="20"/>
                <w:szCs w:val="20"/>
              </w:rPr>
              <w:t xml:space="preserve">   /____________________/</w:t>
            </w: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  </w:t>
            </w: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rPr>
              <w:t xml:space="preserve">                                                       </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ստորագրություն</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rPr>
                <w:rFonts w:ascii="GHEA Grapalat" w:eastAsia="Times New Roman" w:hAnsi="GHEA Grapalat" w:cs="Tahoma"/>
                <w:color w:val="000000"/>
                <w:sz w:val="20"/>
                <w:szCs w:val="20"/>
                <w:lang w:val="en-US"/>
              </w:rPr>
            </w:pPr>
          </w:p>
          <w:p w:rsidR="00BB1514" w:rsidRPr="00631CF5" w:rsidRDefault="00BB1514" w:rsidP="00BB1514">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Tahoma"/>
                <w:color w:val="000000"/>
                <w:sz w:val="20"/>
                <w:szCs w:val="20"/>
                <w:lang w:val="en-US"/>
              </w:rPr>
            </w:pPr>
            <w:r w:rsidRPr="00631CF5">
              <w:rPr>
                <w:rFonts w:ascii="GHEA Grapalat" w:eastAsia="Times New Roman" w:hAnsi="GHEA Grapalat" w:cs="Tahoma"/>
                <w:color w:val="000000"/>
                <w:sz w:val="20"/>
                <w:szCs w:val="20"/>
                <w:lang w:val="en-US"/>
              </w:rPr>
              <w:t>2</w:t>
            </w:r>
            <w:r w:rsidRPr="00631CF5">
              <w:rPr>
                <w:rFonts w:ascii="GHEA Grapalat" w:eastAsia="Times New Roman" w:hAnsi="GHEA Grapalat" w:cs="Tahoma"/>
                <w:color w:val="000000"/>
                <w:sz w:val="20"/>
                <w:szCs w:val="20"/>
                <w:lang w:val="hy-AM"/>
              </w:rPr>
              <w:t>3</w:t>
            </w:r>
            <w:r w:rsidRPr="00631CF5">
              <w:rPr>
                <w:rFonts w:ascii="GHEA Grapalat" w:eastAsia="Times New Roman" w:hAnsi="GHEA Grapalat" w:cs="Tahoma"/>
                <w:color w:val="000000"/>
                <w:sz w:val="20"/>
                <w:szCs w:val="20"/>
                <w:lang w:val="en-US"/>
              </w:rPr>
              <w:t>.</w:t>
            </w:r>
            <w:r w:rsidRPr="00631CF5">
              <w:rPr>
                <w:rFonts w:ascii="Arial" w:eastAsia="Times New Roman" w:hAnsi="Arial" w:cs="Arial"/>
                <w:color w:val="000000"/>
                <w:sz w:val="20"/>
                <w:szCs w:val="20"/>
                <w:lang w:val="en-US"/>
              </w:rPr>
              <w:t>ա</w:t>
            </w:r>
            <w:r w:rsidRPr="00631CF5">
              <w:rPr>
                <w:rFonts w:ascii="GHEA Grapalat" w:eastAsia="Times New Roman" w:hAnsi="GHEA Grapalat" w:cs="Tahoma"/>
                <w:color w:val="000000"/>
                <w:sz w:val="20"/>
                <w:szCs w:val="20"/>
                <w:lang w:val="en-US"/>
              </w:rPr>
              <w:t xml:space="preserve">.   </w:t>
            </w:r>
            <w:r w:rsidRPr="00631CF5">
              <w:rPr>
                <w:rFonts w:ascii="Arial" w:eastAsia="Times New Roman" w:hAnsi="Arial" w:cs="Arial"/>
                <w:color w:val="000000"/>
                <w:sz w:val="20"/>
                <w:szCs w:val="20"/>
                <w:lang w:val="hy-AM"/>
              </w:rPr>
              <w:t>Վճարողին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ֆինանսական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կազմակերպություն</w:t>
            </w:r>
            <w:r w:rsidRPr="00631CF5">
              <w:rPr>
                <w:rFonts w:ascii="GHEA Grapalat" w:eastAsia="Times New Roman" w:hAnsi="GHEA Grapalat" w:cs="Tahoma"/>
                <w:color w:val="000000"/>
                <w:sz w:val="20"/>
                <w:szCs w:val="20"/>
                <w:lang w:val="en-US"/>
              </w:rPr>
              <w:t xml:space="preserve"> </w:t>
            </w: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r w:rsidRPr="00631CF5">
              <w:rPr>
                <w:rFonts w:ascii="GHEA Grapalat" w:eastAsia="Times New Roman" w:hAnsi="GHEA Grapalat" w:cs="Tahoma"/>
                <w:color w:val="000000"/>
                <w:sz w:val="20"/>
                <w:szCs w:val="20"/>
                <w:lang w:val="en-US"/>
              </w:rPr>
              <w:t>/____________________/</w:t>
            </w:r>
          </w:p>
          <w:p w:rsidR="00BB1514" w:rsidRPr="00631CF5" w:rsidRDefault="00BB1514" w:rsidP="00BB1514">
            <w:pPr>
              <w:spacing w:after="0" w:line="240" w:lineRule="auto"/>
              <w:jc w:val="center"/>
              <w:rPr>
                <w:rFonts w:ascii="GHEA Grapalat" w:eastAsia="Times New Roman" w:hAnsi="GHEA Grapalat" w:cs="Sylfaen"/>
                <w:sz w:val="20"/>
                <w:szCs w:val="20"/>
                <w:lang w:val="en-US"/>
              </w:rPr>
            </w:pPr>
            <w:r w:rsidRPr="00631CF5">
              <w:rPr>
                <w:rFonts w:ascii="GHEA Grapalat" w:eastAsia="Times New Roman" w:hAnsi="GHEA Grapalat" w:cs="Tahoma"/>
                <w:color w:val="000000"/>
                <w:sz w:val="20"/>
                <w:szCs w:val="20"/>
                <w:lang w:val="en-US"/>
              </w:rPr>
              <w:t xml:space="preserve">                                                   </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ստորագրություն</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jc w:val="right"/>
              <w:rPr>
                <w:rFonts w:ascii="GHEA Grapalat" w:eastAsia="Times New Roman" w:hAnsi="GHEA Grapalat" w:cs="Arial"/>
                <w:sz w:val="20"/>
                <w:szCs w:val="20"/>
                <w:lang w:val="hy-AM"/>
              </w:rPr>
            </w:pPr>
          </w:p>
        </w:tc>
      </w:tr>
      <w:tr w:rsidR="00BB1514" w:rsidRPr="00D71DEC"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24.</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Tahoma"/>
                <w:color w:val="000000"/>
                <w:sz w:val="20"/>
                <w:szCs w:val="20"/>
                <w:lang w:val="en-US"/>
              </w:rPr>
              <w:t xml:space="preserve"> </w:t>
            </w:r>
            <w:r w:rsidRPr="00631CF5">
              <w:rPr>
                <w:rFonts w:ascii="GHEA Grapalat" w:eastAsia="Times New Roman" w:hAnsi="GHEA Grapalat" w:cs="Sylfaen"/>
                <w:sz w:val="20"/>
                <w:szCs w:val="20"/>
                <w:lang w:val="en-US"/>
              </w:rPr>
              <w:t>2</w:t>
            </w: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hy-AM"/>
              </w:rPr>
              <w:t>գ</w:t>
            </w:r>
            <w:r w:rsidRPr="00631CF5">
              <w:rPr>
                <w:rFonts w:ascii="GHEA Grapalat" w:eastAsia="Times New Roman" w:hAnsi="GHEA Grapalat" w:cs="Tahoma"/>
                <w:color w:val="000000"/>
                <w:sz w:val="20"/>
                <w:szCs w:val="20"/>
                <w:lang w:val="en-US"/>
              </w:rPr>
              <w:t xml:space="preserve">                                                 "___"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 xml:space="preserve">20___ </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r w:rsidRPr="00631CF5">
              <w:rPr>
                <w:rFonts w:ascii="GHEA Grapalat" w:eastAsia="Times New Roman" w:hAnsi="GHEA Grapalat" w:cs="Sylfaen"/>
                <w:sz w:val="20"/>
                <w:szCs w:val="20"/>
                <w:lang w:val="en-US"/>
              </w:rPr>
              <w:t xml:space="preserve"> </w:t>
            </w: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23.</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lang w:val="en-US"/>
              </w:rPr>
              <w:t xml:space="preserve">.    </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 xml:space="preserve">                     </w:t>
            </w:r>
          </w:p>
          <w:p w:rsidR="00BB1514" w:rsidRPr="00631CF5" w:rsidRDefault="00BB1514" w:rsidP="00BB1514">
            <w:pPr>
              <w:spacing w:after="0" w:line="240" w:lineRule="auto"/>
              <w:rPr>
                <w:rFonts w:ascii="GHEA Grapalat" w:eastAsia="Times New Roman" w:hAnsi="GHEA Grapalat" w:cs="Sylfaen"/>
                <w:color w:val="000000"/>
                <w:sz w:val="20"/>
                <w:szCs w:val="20"/>
                <w:lang w:val="en-US"/>
              </w:rPr>
            </w:pPr>
            <w:r w:rsidRPr="00631CF5">
              <w:rPr>
                <w:rFonts w:ascii="GHEA Grapalat" w:eastAsia="Times New Roman" w:hAnsi="GHEA Grapalat" w:cs="Sylfaen"/>
                <w:sz w:val="20"/>
                <w:szCs w:val="20"/>
                <w:lang w:val="en-US"/>
              </w:rPr>
              <w:t>23.</w:t>
            </w:r>
            <w:r w:rsidRPr="00631CF5">
              <w:rPr>
                <w:rFonts w:ascii="Arial" w:eastAsia="Times New Roman" w:hAnsi="Arial" w:cs="Arial"/>
                <w:sz w:val="20"/>
                <w:szCs w:val="20"/>
                <w:lang w:val="hy-AM"/>
              </w:rPr>
              <w:t>գ</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Կատարման</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Sylfaen"/>
                <w:sz w:val="20"/>
                <w:szCs w:val="20"/>
                <w:lang w:val="en-US"/>
              </w:rPr>
              <w:t xml:space="preserve">`           </w:t>
            </w:r>
            <w:r w:rsidRPr="00631CF5">
              <w:rPr>
                <w:rFonts w:ascii="GHEA Grapalat" w:eastAsia="Times New Roman" w:hAnsi="GHEA Grapalat" w:cs="Tahoma"/>
                <w:color w:val="000000"/>
                <w:sz w:val="20"/>
                <w:szCs w:val="20"/>
                <w:lang w:val="en-US"/>
              </w:rPr>
              <w:t xml:space="preserve">"___"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20___</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p>
        </w:tc>
      </w:tr>
    </w:tbl>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631CF5">
        <w:rPr>
          <w:rFonts w:ascii="GHEA Grapalat" w:eastAsia="Times New Roman" w:hAnsi="GHEA Grapalat" w:cs="Times New Roman"/>
          <w:i/>
          <w:sz w:val="16"/>
          <w:szCs w:val="24"/>
          <w:lang w:val="hy-AM"/>
        </w:rPr>
        <w:lastRenderedPageBreak/>
        <w:t xml:space="preserve">* </w:t>
      </w:r>
      <w:r w:rsidRPr="00631CF5">
        <w:rPr>
          <w:rFonts w:ascii="Arial" w:eastAsia="Times New Roman" w:hAnsi="Arial" w:cs="Arial"/>
          <w:i/>
          <w:sz w:val="16"/>
          <w:szCs w:val="24"/>
          <w:lang w:val="hy-AM"/>
        </w:rPr>
        <w:t>Վճարման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պահանջագիրը</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լրացվում</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է</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համաձայն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սույն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հրավերով</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սահմանված</w:t>
      </w:r>
      <w:r w:rsidRPr="00631CF5">
        <w:rPr>
          <w:rFonts w:ascii="GHEA Grapalat" w:eastAsia="Times New Roman" w:hAnsi="GHEA Grapalat" w:cs="Times New Roman"/>
          <w:i/>
          <w:sz w:val="16"/>
          <w:szCs w:val="24"/>
          <w:lang w:val="hy-AM"/>
        </w:rPr>
        <w:t xml:space="preserve"> </w:t>
      </w:r>
      <w:r w:rsidRPr="00631CF5">
        <w:rPr>
          <w:rFonts w:ascii="GHEA Grapalat" w:eastAsia="Times New Roman" w:hAnsi="GHEA Grapalat" w:cs="Franklin Gothic Medium Cond"/>
          <w:i/>
          <w:sz w:val="16"/>
          <w:szCs w:val="24"/>
          <w:lang w:val="hy-AM"/>
        </w:rPr>
        <w:t>«</w:t>
      </w:r>
      <w:r w:rsidRPr="00631CF5">
        <w:rPr>
          <w:rFonts w:ascii="Arial" w:eastAsia="Times New Roman" w:hAnsi="Arial" w:cs="Arial"/>
          <w:i/>
          <w:sz w:val="16"/>
          <w:szCs w:val="24"/>
          <w:lang w:val="hy-AM"/>
        </w:rPr>
        <w:t>Վճարման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պահանջագրի</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պարտադիր</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վավերապայմանների</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և</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լրացման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կարգի</w:t>
      </w:r>
      <w:r w:rsidRPr="00631CF5">
        <w:rPr>
          <w:rFonts w:ascii="GHEA Grapalat" w:eastAsia="Times New Roman" w:hAnsi="GHEA Grapalat" w:cs="Franklin Gothic Medium Cond"/>
          <w:i/>
          <w:sz w:val="16"/>
          <w:szCs w:val="24"/>
          <w:lang w:val="hy-AM"/>
        </w:rPr>
        <w:t>»</w:t>
      </w:r>
      <w:r w:rsidRPr="00631CF5">
        <w:rPr>
          <w:rFonts w:ascii="GHEA Grapalat" w:eastAsia="Times New Roman" w:hAnsi="GHEA Grapalat" w:cs="Times New Roman"/>
          <w:i/>
          <w:sz w:val="16"/>
          <w:szCs w:val="24"/>
          <w:lang w:val="hy-AM"/>
        </w:rPr>
        <w:t>:</w:t>
      </w:r>
    </w:p>
    <w:p w:rsidR="00BB1514" w:rsidRPr="00631CF5" w:rsidRDefault="00BB1514" w:rsidP="00BB1514">
      <w:pPr>
        <w:spacing w:after="0" w:line="240" w:lineRule="auto"/>
        <w:jc w:val="center"/>
        <w:rPr>
          <w:rFonts w:ascii="GHEA Grapalat" w:eastAsia="Times New Roman" w:hAnsi="GHEA Grapalat" w:cs="Times New Roman"/>
          <w:b/>
          <w:lang w:val="nl-NL"/>
        </w:rPr>
      </w:pPr>
      <w:r w:rsidRPr="00631CF5">
        <w:rPr>
          <w:rFonts w:ascii="GHEA Grapalat" w:eastAsia="Times New Roman" w:hAnsi="GHEA Grapalat" w:cs="Times New Roman"/>
          <w:b/>
          <w:sz w:val="24"/>
          <w:szCs w:val="24"/>
          <w:lang w:val="hy-AM"/>
        </w:rPr>
        <w:br w:type="page"/>
      </w:r>
      <w:r w:rsidRPr="00631CF5">
        <w:rPr>
          <w:rFonts w:ascii="Arial" w:eastAsia="Times New Roman" w:hAnsi="Arial" w:cs="Arial"/>
          <w:b/>
          <w:lang w:val="hy-AM"/>
        </w:rPr>
        <w:lastRenderedPageBreak/>
        <w:t>Վճարման</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պահանջագրի</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պարտադիր</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վավերապայմանները</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և</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լրացման</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ուղեցույցը</w:t>
      </w:r>
    </w:p>
    <w:p w:rsidR="00BB1514" w:rsidRPr="00631CF5" w:rsidRDefault="00BB1514" w:rsidP="00BB1514">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Հ</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Հ</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&lt;&lt;</w:t>
            </w:r>
            <w:r w:rsidRPr="00631CF5">
              <w:rPr>
                <w:rFonts w:ascii="Arial" w:eastAsia="Times New Roman" w:hAnsi="Arial" w:cs="Arial"/>
                <w:b/>
                <w:sz w:val="20"/>
                <w:szCs w:val="20"/>
                <w:lang w:val="en-US"/>
              </w:rPr>
              <w:t>Վճարման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պահանջագիր</w:t>
            </w:r>
            <w:r w:rsidRPr="00631CF5">
              <w:rPr>
                <w:rFonts w:ascii="GHEA Grapalat" w:eastAsia="Times New Roman" w:hAnsi="GHEA Grapalat" w:cs="Times New Roman"/>
                <w:b/>
                <w:sz w:val="20"/>
                <w:szCs w:val="20"/>
                <w:lang w:val="en-US"/>
              </w:rPr>
              <w:t xml:space="preserve">&gt;&gt; </w:t>
            </w:r>
            <w:r w:rsidRPr="00631CF5">
              <w:rPr>
                <w:rFonts w:ascii="Arial" w:eastAsia="Times New Roman" w:hAnsi="Arial" w:cs="Arial"/>
                <w:b/>
                <w:sz w:val="20"/>
                <w:szCs w:val="20"/>
                <w:lang w:val="en-US"/>
              </w:rPr>
              <w:t>փաստաթղթի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Նշված</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դաշտի</w:t>
            </w:r>
            <w:r w:rsidRPr="00631CF5">
              <w:rPr>
                <w:rFonts w:ascii="GHEA Grapalat" w:eastAsia="Times New Roman" w:hAnsi="GHEA Grapalat" w:cs="Times New Roman"/>
                <w:b/>
                <w:sz w:val="20"/>
                <w:szCs w:val="20"/>
                <w:lang w:val="en-US"/>
              </w:rPr>
              <w:t>/</w:t>
            </w:r>
          </w:p>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վավերապայմանի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առկայությունը</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փաստաթղթում</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hy-AM"/>
              </w:rPr>
            </w:pPr>
            <w:r w:rsidRPr="00631CF5">
              <w:rPr>
                <w:rFonts w:ascii="Arial" w:eastAsia="Times New Roman" w:hAnsi="Arial" w:cs="Arial"/>
                <w:b/>
                <w:sz w:val="20"/>
                <w:szCs w:val="20"/>
                <w:lang w:val="en-US"/>
              </w:rPr>
              <w:t>Վավերապայմանի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լրացման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պահանջը</w:t>
            </w:r>
            <w:r w:rsidRPr="00631CF5">
              <w:rPr>
                <w:rFonts w:ascii="GHEA Grapalat" w:eastAsia="Times New Roman" w:hAnsi="GHEA Grapalat" w:cs="Times New Roman"/>
                <w:b/>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w:t>
            </w:r>
            <w:r w:rsidRPr="00631CF5">
              <w:rPr>
                <w:rFonts w:ascii="Arial" w:eastAsia="Times New Roman" w:hAnsi="Arial" w:cs="Arial"/>
                <w:b/>
                <w:sz w:val="20"/>
                <w:szCs w:val="20"/>
                <w:lang w:val="hy-AM"/>
              </w:rPr>
              <w:t>գնումների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գործընթացի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հետ</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կապված</w:t>
            </w:r>
            <w:r w:rsidRPr="00631CF5">
              <w:rPr>
                <w:rFonts w:ascii="GHEA Grapalat" w:eastAsia="Times New Roman" w:hAnsi="GHEA Grapalat" w:cs="Times New Roman"/>
                <w:b/>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Վավերապայմանը</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լրացնող</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կողմը</w:t>
            </w:r>
            <w:r w:rsidRPr="00631CF5">
              <w:rPr>
                <w:rFonts w:ascii="GHEA Grapalat" w:eastAsia="Times New Roman" w:hAnsi="GHEA Grapalat" w:cs="Times New Roman"/>
                <w:b/>
                <w:sz w:val="20"/>
                <w:szCs w:val="20"/>
                <w:lang w:val="en-US"/>
              </w:rPr>
              <w:t xml:space="preserve">` </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շահառուն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կամ</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վճարողը</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w:t>
            </w:r>
            <w:r w:rsidRPr="00631CF5">
              <w:rPr>
                <w:rFonts w:ascii="Arial" w:eastAsia="Times New Roman" w:hAnsi="Arial" w:cs="Arial"/>
                <w:b/>
                <w:sz w:val="20"/>
                <w:szCs w:val="20"/>
                <w:lang w:val="hy-AM"/>
              </w:rPr>
              <w:t>գնումների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գործընթացի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հետ</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կապված</w:t>
            </w:r>
            <w:r w:rsidRPr="00631CF5">
              <w:rPr>
                <w:rFonts w:ascii="GHEA Grapalat" w:eastAsia="Times New Roman" w:hAnsi="GHEA Grapalat" w:cs="Times New Roman"/>
                <w:b/>
                <w:sz w:val="20"/>
                <w:szCs w:val="20"/>
                <w:lang w:val="en-US"/>
              </w:rPr>
              <w:t>)</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2</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3</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4</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5</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Փաստաթղթի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Փաստաթղթի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Վճարման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պահանջագիր</w:t>
            </w:r>
            <w:r w:rsidRPr="00631CF5">
              <w:rPr>
                <w:rFonts w:ascii="GHEA Grapalat" w:eastAsia="Times New Roman" w:hAnsi="GHEA Grapalat" w:cs="Times New Roman"/>
                <w:sz w:val="20"/>
                <w:szCs w:val="20"/>
                <w:lang w:val="hy-AM"/>
              </w:rPr>
              <w:t>&gt;</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17"/>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ներկայացնելիս</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132" w:hanging="132"/>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օրը</w:t>
            </w:r>
            <w:r w:rsidRPr="00631CF5">
              <w:rPr>
                <w:rFonts w:ascii="GHEA Grapalat" w:eastAsia="Times New Roman" w:hAnsi="GHEA Grapalat" w:cs="Times New Roman"/>
                <w:sz w:val="20"/>
                <w:szCs w:val="20"/>
                <w:lang w:val="hy-AM"/>
              </w:rPr>
              <w:t xml:space="preserve">: </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ազգանունը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ֆիզիկական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իրավաբանական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նաև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այլ</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ըստ</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անհրաժեշտության</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252" w:hanging="252"/>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բանկը</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կազմակերպությունում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ՀՎՀՀ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հաշվառված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հարկատու</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ՀԾՀ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ֆիզիկական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w:t>
            </w:r>
            <w:r w:rsidRPr="00631CF5">
              <w:rPr>
                <w:rFonts w:ascii="Arial" w:eastAsia="Times New Roman" w:hAnsi="Arial" w:cs="Arial"/>
                <w:sz w:val="20"/>
                <w:szCs w:val="20"/>
                <w:lang w:val="hy-AM"/>
              </w:rPr>
              <w:t>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ստացողի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նաև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այլ</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ըստ</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w:t>
            </w:r>
            <w:r w:rsidRPr="00631CF5">
              <w:rPr>
                <w:rFonts w:ascii="Arial" w:eastAsia="Times New Roman" w:hAnsi="Arial" w:cs="Arial"/>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hy-AM"/>
              </w:rPr>
              <w:t>գնումների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հետ</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կապված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գործընթացում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rPr>
              <w:t>)</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ՀՎՀՀ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հաշվառված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հարկատու</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գանձապետական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փոխանցվեն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միջոցները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թվերով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ենթակա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hy-AM"/>
              </w:rPr>
              <w:t xml:space="preserve"> </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թվերով</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բառերով</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նախատեսված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մասնակի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ակցեպտի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գնումների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հետ</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կապված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lang w:val="hy-AM"/>
              </w:rPr>
              <w:t>)</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արժույթը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կոդով</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գործարքի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նպատակը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որակավորման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ապահովման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հիմքերը՝</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փաստաթղթի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որոնց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պայմանագրի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hy-AM"/>
              </w:rPr>
              <w:t>,</w:t>
            </w:r>
            <w:r w:rsidRPr="00631CF5">
              <w:rPr>
                <w:rFonts w:ascii="GHEA Grapalat" w:eastAsia="Times New Roman" w:hAnsi="GHEA Grapalat" w:cs="Arial"/>
                <w:sz w:val="20"/>
                <w:szCs w:val="20"/>
                <w:lang w:val="hy-AM"/>
              </w:rPr>
              <w:t xml:space="preserve"> </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գնման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ընթացակարգի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ծածկագիրը</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ըստ</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մասին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համաձայնագրի</w:t>
            </w:r>
            <w:r w:rsidRPr="00631CF5">
              <w:rPr>
                <w:rFonts w:ascii="GHEA Grapalat" w:eastAsia="Times New Roman" w:hAnsi="GHEA Grapalat"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շահառու</w:t>
            </w:r>
            <w:r w:rsidRPr="00631CF5">
              <w:rPr>
                <w:rFonts w:ascii="Arial" w:eastAsia="Times New Roman" w:hAnsi="Arial" w:cs="Arial"/>
                <w:sz w:val="20"/>
                <w:szCs w:val="20"/>
                <w:lang w:val="en-US"/>
              </w:rPr>
              <w:t>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Del="0010680B"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Sylfaen"/>
                <w:sz w:val="20"/>
                <w:szCs w:val="20"/>
                <w:lang w:val="hy-AM"/>
              </w:rPr>
            </w:pPr>
            <w:r w:rsidRPr="00631CF5">
              <w:rPr>
                <w:rFonts w:ascii="Arial" w:eastAsia="Times New Roman" w:hAnsi="Arial" w:cs="Arial"/>
                <w:sz w:val="20"/>
                <w:szCs w:val="20"/>
                <w:lang w:val="en-US"/>
              </w:rPr>
              <w:t>պարտադիր</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Sylfaen"/>
                <w:sz w:val="20"/>
                <w:szCs w:val="20"/>
                <w:lang w:val="hy-AM"/>
              </w:rPr>
            </w:pP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Sylfaen"/>
                <w:sz w:val="20"/>
                <w:szCs w:val="20"/>
                <w:lang w:val="hy-AM"/>
              </w:rPr>
              <w:t xml:space="preserve">&gt; </w:t>
            </w:r>
            <w:r w:rsidRPr="00631CF5">
              <w:rPr>
                <w:rFonts w:ascii="Arial" w:eastAsia="Times New Roman" w:hAnsi="Arial" w:cs="Arial"/>
                <w:sz w:val="20"/>
                <w:szCs w:val="20"/>
                <w:lang w:val="hy-AM"/>
              </w:rPr>
              <w:t>բառերը</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նշանակում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վճարողը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ստորագրելով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տալիս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համաձայնությունը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հաշվից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գանձելու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առդիր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էջերի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քանակը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փաստաթղթերի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էջերի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քանակը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որոնք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տրամադրվեն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Times New Roman"/>
                <w:sz w:val="20"/>
                <w:szCs w:val="20"/>
                <w:lang w:val="en-US"/>
              </w:rPr>
              <w:t>)</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Եթ</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լրացվել</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w:t>
            </w:r>
            <w:r w:rsidRPr="00631CF5">
              <w:rPr>
                <w:rFonts w:ascii="GHEA Grapalat" w:eastAsia="Times New Roman" w:hAnsi="GHEA Grapalat" w:cs="Sylfaen"/>
                <w:sz w:val="20"/>
                <w:szCs w:val="20"/>
                <w:lang w:val="hy-AM"/>
              </w:rPr>
              <w:t xml:space="preserve">&gt; </w:t>
            </w:r>
            <w:r w:rsidRPr="00631CF5">
              <w:rPr>
                <w:rFonts w:ascii="Arial" w:eastAsia="Times New Roman" w:hAnsi="Arial" w:cs="Arial"/>
                <w:sz w:val="20"/>
                <w:szCs w:val="20"/>
                <w:lang w:val="hy-AM"/>
              </w:rPr>
              <w:t>դաշտը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ապա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այս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տվյալը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պարտադիր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կողմից</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w:t>
            </w:r>
            <w:r w:rsidRPr="00631CF5">
              <w:rPr>
                <w:rFonts w:ascii="GHEA Grapalat" w:eastAsia="Times New Roman" w:hAnsi="GHEA Grapalat" w:cs="Times New Roman"/>
                <w:sz w:val="20"/>
                <w:szCs w:val="20"/>
                <w:lang w:val="en-US"/>
              </w:rPr>
              <w:t>1.</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այս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դաշտը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Ընդ</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դաշտում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Times New Roman"/>
                <w:sz w:val="20"/>
                <w:szCs w:val="20"/>
                <w:lang w:val="hy-AM"/>
              </w:rPr>
              <w:t xml:space="preserve">&gt; </w:t>
            </w:r>
            <w:r w:rsidRPr="00631CF5">
              <w:rPr>
                <w:rFonts w:ascii="Arial" w:eastAsia="Times New Roman" w:hAnsi="Arial" w:cs="Arial"/>
                <w:sz w:val="20"/>
                <w:szCs w:val="20"/>
                <w:lang w:val="hy-AM"/>
              </w:rPr>
              <w:t>ապա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en-US"/>
              </w:rPr>
              <w:t>վճարող</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ստորագրելով՝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համաձայնվում</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հաշվից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գանձելու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այս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դաշտում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lastRenderedPageBreak/>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ստորագրությունը</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lastRenderedPageBreak/>
              <w:t>ստորագրվում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ստորագրությունը</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lastRenderedPageBreak/>
              <w:t>2</w:t>
            </w:r>
            <w:r w:rsidRPr="00631CF5">
              <w:rPr>
                <w:rFonts w:ascii="GHEA Grapalat" w:eastAsia="Times New Roman" w:hAnsi="GHEA Grapalat" w:cs="Times New Roman"/>
                <w:sz w:val="20"/>
                <w:szCs w:val="20"/>
                <w:lang w:val="en-US"/>
              </w:rPr>
              <w:t>1.</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կնիքի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առկայության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երբ</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կնքվում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ներկայացնելիս</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22</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Arial" w:eastAsia="Times New Roman" w:hAnsi="Arial" w:cs="Arial"/>
                <w:sz w:val="20"/>
                <w:szCs w:val="20"/>
                <w:lang w:val="hy-AM"/>
              </w:rPr>
              <w:t>՝</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ներկայացնելիս</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ստորագրվում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22</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կնիքի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առկայության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կնքվում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բանկ</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ներկայացնելիս</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լի</w:t>
            </w:r>
            <w:r w:rsidRPr="00631CF5">
              <w:rPr>
                <w:rFonts w:ascii="Arial" w:eastAsia="Times New Roman" w:hAnsi="Arial" w:cs="Arial"/>
                <w:sz w:val="20"/>
                <w:szCs w:val="20"/>
                <w:lang w:val="en-US"/>
              </w:rPr>
              <w:t>նելու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դրոշմա</w:t>
            </w:r>
            <w:r w:rsidRPr="00631CF5">
              <w:rPr>
                <w:rFonts w:ascii="Arial" w:eastAsia="Times New Roman" w:hAnsi="Arial" w:cs="Arial"/>
                <w:sz w:val="20"/>
                <w:szCs w:val="20"/>
                <w:lang w:val="en-US"/>
              </w:rPr>
              <w:t>կնիքը</w:t>
            </w:r>
            <w:r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լի</w:t>
            </w:r>
            <w:r w:rsidRPr="00631CF5">
              <w:rPr>
                <w:rFonts w:ascii="Arial" w:eastAsia="Times New Roman" w:hAnsi="Arial" w:cs="Arial"/>
                <w:sz w:val="20"/>
                <w:szCs w:val="20"/>
                <w:lang w:val="en-US"/>
              </w:rPr>
              <w:t>նելու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վճարողին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սպասարկող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կազմակերպության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մասնաճյուղի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ամսաթիվը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ժամը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կատարման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ժամը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րոպեն</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շահառռւին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դրոշմա</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վերջինիս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դրոշմակնիքը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lastRenderedPageBreak/>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գ</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շահառռւին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ժամը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րոպեն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վերջինիս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տվյալները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bl>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jc w:val="center"/>
        <w:rPr>
          <w:rFonts w:ascii="GHEA Grapalat" w:eastAsia="Times New Roman" w:hAnsi="GHEA Grapalat" w:cs="GHEA Grapalat"/>
          <w:lang w:val="hy-AM"/>
        </w:rPr>
      </w:pP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Times New Roman"/>
          <w:b/>
          <w:sz w:val="20"/>
          <w:szCs w:val="20"/>
          <w:lang w:val="hy-AM" w:eastAsia="x-none"/>
        </w:rPr>
        <w:br w:type="page"/>
      </w:r>
      <w:r w:rsidRPr="00631CF5">
        <w:rPr>
          <w:rFonts w:ascii="Arial" w:eastAsia="Times New Roman" w:hAnsi="Arial" w:cs="Arial"/>
          <w:b/>
          <w:sz w:val="20"/>
          <w:szCs w:val="20"/>
          <w:lang w:val="hy-AM" w:eastAsia="x-none"/>
        </w:rPr>
        <w:lastRenderedPageBreak/>
        <w:t>Հավելված</w:t>
      </w:r>
      <w:r w:rsidRPr="00631CF5">
        <w:rPr>
          <w:rFonts w:ascii="GHEA Grapalat" w:eastAsia="Times New Roman" w:hAnsi="GHEA Grapalat" w:cs="Sylfaen"/>
          <w:b/>
          <w:sz w:val="20"/>
          <w:szCs w:val="20"/>
          <w:lang w:val="hy-AM" w:eastAsia="x-none"/>
        </w:rPr>
        <w:t xml:space="preserve"> 5.1</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Times New Roman"/>
          <w:b/>
          <w:i/>
          <w:color w:val="000000"/>
          <w:sz w:val="20"/>
          <w:szCs w:val="27"/>
          <w:lang w:val="af-ZA" w:eastAsia="x-none"/>
        </w:rPr>
        <w:t>«</w:t>
      </w:r>
      <w:r w:rsidR="00182FC1">
        <w:rPr>
          <w:rFonts w:ascii="Sylfaen" w:eastAsia="Times New Roman" w:hAnsi="Sylfaen" w:cs="Sylfaen"/>
          <w:b/>
          <w:i/>
          <w:color w:val="000000"/>
          <w:sz w:val="20"/>
          <w:szCs w:val="27"/>
          <w:lang w:val="hy-AM" w:eastAsia="x-none"/>
        </w:rPr>
        <w:t>ԼՄ</w:t>
      </w:r>
      <w:r w:rsidR="00182FC1">
        <w:rPr>
          <w:rFonts w:ascii="Arial" w:eastAsia="Times New Roman" w:hAnsi="Arial" w:cs="Arial"/>
          <w:b/>
          <w:i/>
          <w:color w:val="000000"/>
          <w:sz w:val="20"/>
          <w:szCs w:val="27"/>
          <w:lang w:val="hy-AM" w:eastAsia="x-none"/>
        </w:rPr>
        <w:t>-</w:t>
      </w:r>
      <w:r w:rsidR="00182FC1">
        <w:rPr>
          <w:rFonts w:ascii="Sylfaen" w:eastAsia="Times New Roman" w:hAnsi="Sylfaen" w:cs="Sylfaen"/>
          <w:b/>
          <w:i/>
          <w:color w:val="000000"/>
          <w:sz w:val="20"/>
          <w:szCs w:val="27"/>
          <w:lang w:val="hy-AM" w:eastAsia="x-none"/>
        </w:rPr>
        <w:t>ԹՀԿՏ</w:t>
      </w:r>
      <w:r w:rsidR="00182FC1">
        <w:rPr>
          <w:rFonts w:ascii="Arial" w:eastAsia="Times New Roman" w:hAnsi="Arial" w:cs="Arial"/>
          <w:b/>
          <w:i/>
          <w:color w:val="000000"/>
          <w:sz w:val="20"/>
          <w:szCs w:val="27"/>
          <w:lang w:val="hy-AM" w:eastAsia="x-none"/>
        </w:rPr>
        <w:t>-</w:t>
      </w:r>
      <w:r w:rsidR="00182FC1">
        <w:rPr>
          <w:rFonts w:ascii="Sylfaen" w:eastAsia="Times New Roman" w:hAnsi="Sylfaen" w:cs="Sylfaen"/>
          <w:b/>
          <w:i/>
          <w:color w:val="000000"/>
          <w:sz w:val="20"/>
          <w:szCs w:val="27"/>
          <w:lang w:val="hy-AM" w:eastAsia="x-none"/>
        </w:rPr>
        <w:t>ԳՀԾՁԲ</w:t>
      </w:r>
      <w:r w:rsidR="00182FC1">
        <w:rPr>
          <w:rFonts w:ascii="Arial" w:eastAsia="Times New Roman" w:hAnsi="Arial" w:cs="Arial"/>
          <w:b/>
          <w:i/>
          <w:color w:val="000000"/>
          <w:sz w:val="20"/>
          <w:szCs w:val="27"/>
          <w:lang w:val="hy-AM" w:eastAsia="x-none"/>
        </w:rPr>
        <w:t>-25/04</w:t>
      </w:r>
      <w:r w:rsidRPr="00631CF5">
        <w:rPr>
          <w:rFonts w:ascii="GHEA Grapalat" w:eastAsia="Times New Roman" w:hAnsi="GHEA Grapalat" w:cs="Times New Roman"/>
          <w:b/>
          <w:i/>
          <w:color w:val="000000"/>
          <w:sz w:val="20"/>
          <w:szCs w:val="27"/>
          <w:lang w:val="af-ZA" w:eastAsia="x-none"/>
        </w:rPr>
        <w:t xml:space="preserve">»  </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ծածկագրով</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Arial" w:eastAsia="Times New Roman" w:hAnsi="Arial" w:cs="Arial"/>
          <w:b/>
          <w:sz w:val="20"/>
          <w:szCs w:val="20"/>
          <w:lang w:val="hy-AM" w:eastAsia="x-none"/>
        </w:rPr>
        <w:t>գնանշման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հարցման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հրավերի</w:t>
      </w:r>
    </w:p>
    <w:p w:rsidR="00BB1514" w:rsidRPr="00631CF5" w:rsidRDefault="00BB1514" w:rsidP="00BB1514">
      <w:pPr>
        <w:spacing w:after="0" w:line="240" w:lineRule="auto"/>
        <w:jc w:val="center"/>
        <w:rPr>
          <w:rFonts w:ascii="GHEA Grapalat" w:eastAsia="Times New Roman" w:hAnsi="GHEA Grapalat" w:cs="GHEA Grapalat"/>
          <w:b/>
          <w:sz w:val="18"/>
          <w:szCs w:val="18"/>
          <w:lang w:val="hy-AM"/>
        </w:rPr>
      </w:pPr>
      <w:r w:rsidRPr="00631CF5">
        <w:rPr>
          <w:rFonts w:ascii="GHEA Grapalat" w:eastAsia="Times New Roman" w:hAnsi="GHEA Grapalat" w:cs="GHEA Grapalat"/>
          <w:b/>
          <w:sz w:val="18"/>
          <w:szCs w:val="18"/>
          <w:lang w:val="hy-AM"/>
        </w:rPr>
        <w:t xml:space="preserve">      </w:t>
      </w:r>
    </w:p>
    <w:p w:rsidR="00BB1514" w:rsidRPr="00631CF5" w:rsidRDefault="00BB1514" w:rsidP="00BB1514">
      <w:pPr>
        <w:spacing w:after="0" w:line="240" w:lineRule="auto"/>
        <w:jc w:val="center"/>
        <w:rPr>
          <w:rFonts w:ascii="GHEA Grapalat" w:eastAsia="Times New Roman" w:hAnsi="GHEA Grapalat" w:cs="GHEA Grapalat"/>
          <w:b/>
          <w:sz w:val="20"/>
          <w:szCs w:val="20"/>
          <w:lang w:val="hy-AM"/>
        </w:rPr>
      </w:pP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20"/>
          <w:szCs w:val="20"/>
          <w:lang w:val="hy-AM"/>
        </w:rPr>
        <w:t>ՏՈւԺԱՆՔԻ</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ՄԱՍԻՆ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ՀԱՄԱՁԱՅՆԱԳԻՐ</w:t>
      </w:r>
      <w:r w:rsidRPr="00631CF5">
        <w:rPr>
          <w:rFonts w:ascii="GHEA Grapalat" w:eastAsia="Times New Roman" w:hAnsi="GHEA Grapalat" w:cs="GHEA Grapalat"/>
          <w:b/>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GHEA Grapalat"/>
          <w:b/>
          <w:sz w:val="20"/>
          <w:szCs w:val="20"/>
          <w:lang w:val="hy-AM"/>
        </w:rPr>
      </w:pPr>
      <w:r w:rsidRPr="00631CF5">
        <w:rPr>
          <w:rFonts w:ascii="GHEA Grapalat" w:eastAsia="Times New Roman" w:hAnsi="GHEA Grapalat" w:cs="GHEA Grapalat"/>
          <w:sz w:val="20"/>
          <w:szCs w:val="20"/>
          <w:lang w:val="hy-AM"/>
        </w:rPr>
        <w:t xml:space="preserve">  </w:t>
      </w:r>
      <w:r w:rsidRPr="00631CF5">
        <w:rPr>
          <w:rFonts w:ascii="GHEA Grapalat" w:eastAsia="Times New Roman" w:hAnsi="GHEA Grapalat" w:cs="GHEA Grapalat"/>
          <w:b/>
          <w:sz w:val="20"/>
          <w:szCs w:val="20"/>
          <w:lang w:val="hy-AM"/>
        </w:rPr>
        <w:t xml:space="preserve"> </w:t>
      </w: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18"/>
          <w:szCs w:val="18"/>
          <w:lang w:val="hy-AM"/>
        </w:rPr>
        <w:t>պայմանագրի</w:t>
      </w:r>
      <w:r w:rsidRPr="00631CF5">
        <w:rPr>
          <w:rFonts w:ascii="GHEA Grapalat" w:eastAsia="Times New Roman" w:hAnsi="GHEA Grapalat" w:cs="GHEA Grapalat"/>
          <w:b/>
          <w:sz w:val="18"/>
          <w:szCs w:val="18"/>
          <w:lang w:val="hy-AM"/>
        </w:rPr>
        <w:t xml:space="preserve"> </w:t>
      </w:r>
      <w:r w:rsidRPr="00631CF5">
        <w:rPr>
          <w:rFonts w:ascii="Arial" w:eastAsia="Times New Roman" w:hAnsi="Arial" w:cs="Arial"/>
          <w:b/>
          <w:sz w:val="18"/>
          <w:szCs w:val="18"/>
          <w:lang w:val="hy-AM"/>
        </w:rPr>
        <w:t>ապահովում</w:t>
      </w:r>
      <w:r w:rsidRPr="00631CF5">
        <w:rPr>
          <w:rFonts w:ascii="GHEA Grapalat" w:eastAsia="Times New Roman" w:hAnsi="GHEA Grapalat" w:cs="GHEA Grapalat"/>
          <w:b/>
          <w:sz w:val="18"/>
          <w:szCs w:val="18"/>
          <w:lang w:val="hy-AM"/>
        </w:rPr>
        <w:t>)</w:t>
      </w:r>
    </w:p>
    <w:p w:rsidR="00BB1514" w:rsidRPr="00631CF5" w:rsidRDefault="00BB1514" w:rsidP="00BB1514">
      <w:pPr>
        <w:spacing w:after="0" w:line="240" w:lineRule="auto"/>
        <w:rPr>
          <w:rFonts w:ascii="GHEA Grapalat" w:eastAsia="Times New Roman" w:hAnsi="GHEA Grapalat" w:cs="GHEA Grapalat"/>
          <w:b/>
          <w:sz w:val="20"/>
          <w:szCs w:val="20"/>
          <w:lang w:val="hy-AM"/>
        </w:rPr>
      </w:pPr>
    </w:p>
    <w:p w:rsidR="00BB1514" w:rsidRPr="00631CF5" w:rsidRDefault="00BB1514" w:rsidP="00BB1514">
      <w:pPr>
        <w:spacing w:after="0" w:line="240" w:lineRule="auto"/>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ք</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Երևան</w:t>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r>
      <w:r w:rsidRPr="00631CF5">
        <w:rPr>
          <w:rFonts w:ascii="GHEA Grapalat" w:eastAsia="Times New Roman" w:hAnsi="GHEA Grapalat" w:cs="GHEA Grapalat"/>
          <w:sz w:val="20"/>
          <w:szCs w:val="20"/>
          <w:lang w:val="hy-AM"/>
        </w:rPr>
        <w:tab/>
        <w:t xml:space="preserve">            </w:t>
      </w:r>
      <w:r w:rsidRPr="00631CF5">
        <w:rPr>
          <w:rFonts w:ascii="GHEA Grapalat" w:eastAsia="Times New Roman" w:hAnsi="GHEA Grapalat" w:cs="Times New Roman"/>
          <w:sz w:val="20"/>
          <w:szCs w:val="20"/>
          <w:lang w:val="hy-AM"/>
        </w:rPr>
        <w:t>«</w:t>
      </w:r>
      <w:r w:rsidRPr="00631CF5">
        <w:rPr>
          <w:rFonts w:ascii="GHEA Grapalat" w:eastAsia="Times New Roman" w:hAnsi="GHEA Grapalat" w:cs="GHEA Grapalat"/>
          <w:sz w:val="20"/>
          <w:szCs w:val="20"/>
          <w:u w:val="single"/>
          <w:lang w:val="hy-AM"/>
        </w:rPr>
        <w:t xml:space="preserve">         </w:t>
      </w:r>
      <w:r w:rsidRPr="00631CF5">
        <w:rPr>
          <w:rFonts w:ascii="GHEA Grapalat" w:eastAsia="Times New Roman" w:hAnsi="GHEA Grapalat" w:cs="Times New Roman"/>
          <w:sz w:val="20"/>
          <w:szCs w:val="20"/>
          <w:lang w:val="hy-AM"/>
        </w:rPr>
        <w:t>»</w:t>
      </w:r>
      <w:r w:rsidRPr="00631CF5">
        <w:rPr>
          <w:rFonts w:ascii="GHEA Grapalat" w:eastAsia="Times New Roman" w:hAnsi="GHEA Grapalat" w:cs="GHEA Grapalat"/>
          <w:sz w:val="20"/>
          <w:szCs w:val="20"/>
          <w:u w:val="single"/>
          <w:lang w:val="hy-AM"/>
        </w:rPr>
        <w:t xml:space="preserve"> </w:t>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lang w:val="hy-AM"/>
        </w:rPr>
        <w:t xml:space="preserve"> 20   </w:t>
      </w:r>
      <w:r w:rsidRPr="00631CF5">
        <w:rPr>
          <w:rFonts w:ascii="Arial" w:eastAsia="Times New Roman" w:hAnsi="Arial" w:cs="Arial"/>
          <w:sz w:val="20"/>
          <w:szCs w:val="20"/>
          <w:lang w:val="hy-AM"/>
        </w:rPr>
        <w:t>թ</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rPr>
          <w:rFonts w:ascii="GHEA Grapalat" w:eastAsia="Times New Roman" w:hAnsi="GHEA Grapalat" w:cs="GHEA Grapalat"/>
          <w:sz w:val="20"/>
          <w:szCs w:val="20"/>
          <w:lang w:val="hy-AM"/>
        </w:rPr>
      </w:pPr>
    </w:p>
    <w:p w:rsidR="00BB1514" w:rsidRPr="00631CF5" w:rsidRDefault="00BB1514" w:rsidP="00BB1514">
      <w:pPr>
        <w:spacing w:after="0" w:line="240" w:lineRule="auto"/>
        <w:jc w:val="both"/>
        <w:rPr>
          <w:rFonts w:ascii="GHEA Grapalat" w:eastAsia="Times New Roman" w:hAnsi="GHEA Grapalat" w:cs="GHEA Grapalat"/>
          <w:sz w:val="20"/>
          <w:szCs w:val="20"/>
          <w:u w:val="single"/>
          <w:vertAlign w:val="subscript"/>
          <w:lang w:val="hy-AM"/>
        </w:rPr>
      </w:pP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u w:val="single"/>
          <w:vertAlign w:val="subscript"/>
          <w:lang w:val="hy-AM"/>
        </w:rPr>
        <w:tab/>
      </w:r>
      <w:r w:rsidRPr="00631CF5">
        <w:rPr>
          <w:rFonts w:ascii="GHEA Grapalat" w:eastAsia="Times New Roman" w:hAnsi="GHEA Grapalat" w:cs="GHEA Grapalat"/>
          <w:sz w:val="20"/>
          <w:szCs w:val="20"/>
          <w:vertAlign w:val="subscript"/>
          <w:lang w:val="hy-AM"/>
        </w:rPr>
        <w:t xml:space="preserve">, </w:t>
      </w:r>
      <w:r w:rsidRPr="00631CF5">
        <w:rPr>
          <w:rFonts w:ascii="Arial" w:eastAsia="Times New Roman" w:hAnsi="Arial" w:cs="Arial"/>
          <w:sz w:val="20"/>
          <w:szCs w:val="20"/>
          <w:lang w:val="hy-AM"/>
        </w:rPr>
        <w:t>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դեմս</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տնօրեն</w:t>
      </w:r>
      <w:r w:rsidRPr="00631CF5">
        <w:rPr>
          <w:rFonts w:ascii="GHEA Grapalat" w:eastAsia="Times New Roman" w:hAnsi="GHEA Grapalat" w:cs="GHEA Grapalat"/>
          <w:sz w:val="20"/>
          <w:szCs w:val="20"/>
          <w:lang w:val="hy-AM"/>
        </w:rPr>
        <w:t xml:space="preserve"> </w:t>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p>
    <w:p w:rsidR="00BB1514" w:rsidRPr="00631CF5" w:rsidRDefault="00BB1514" w:rsidP="00BB1514">
      <w:pPr>
        <w:spacing w:after="0" w:line="240" w:lineRule="auto"/>
        <w:jc w:val="both"/>
        <w:rPr>
          <w:rFonts w:ascii="GHEA Grapalat" w:eastAsia="Times New Roman" w:hAnsi="GHEA Grapalat" w:cs="GHEA Grapalat"/>
          <w:sz w:val="20"/>
          <w:szCs w:val="20"/>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անվանումը</w:t>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r>
      <w:r w:rsidRPr="00631CF5">
        <w:rPr>
          <w:rFonts w:ascii="GHEA Grapalat" w:eastAsia="Times New Roman" w:hAnsi="GHEA Grapalat" w:cs="GHEA Grapalat"/>
          <w:sz w:val="20"/>
          <w:szCs w:val="20"/>
          <w:vertAlign w:val="subscript"/>
          <w:lang w:val="hy-AM"/>
        </w:rPr>
        <w:tab/>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տնօրենի</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անուն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ազգանունը</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անձնագրային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տվյալները</w:t>
      </w:r>
      <w:r w:rsidRPr="00631CF5">
        <w:rPr>
          <w:rFonts w:ascii="GHEA Grapalat" w:eastAsia="Times New Roman" w:hAnsi="GHEA Grapalat" w:cs="GHEA Grapalat"/>
          <w:sz w:val="20"/>
          <w:szCs w:val="20"/>
          <w:vertAlign w:val="subscript"/>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գործում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կանոնադրության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հիման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GHEA Grapalat"/>
          <w:sz w:val="20"/>
          <w:szCs w:val="20"/>
          <w:lang w:val="hy-AM"/>
        </w:rPr>
        <w:t>` (</w:t>
      </w:r>
      <w:r w:rsidRPr="00631CF5">
        <w:rPr>
          <w:rFonts w:ascii="Arial" w:eastAsia="Times New Roman" w:hAnsi="Arial" w:cs="Arial"/>
          <w:sz w:val="20"/>
          <w:szCs w:val="20"/>
          <w:lang w:val="hy-AM"/>
        </w:rPr>
        <w:t>այսուհետև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միակողմանի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սահմանում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հետևյալ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համաձայնությունը</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708"/>
        <w:jc w:val="both"/>
        <w:rPr>
          <w:rFonts w:ascii="GHEA Grapalat" w:eastAsia="Times New Roman" w:hAnsi="GHEA Grapalat" w:cs="GHEA Grapalat"/>
          <w:sz w:val="20"/>
          <w:szCs w:val="20"/>
          <w:lang w:val="hy-AM"/>
        </w:rPr>
      </w:pPr>
    </w:p>
    <w:p w:rsidR="00BB1514" w:rsidRPr="00631CF5" w:rsidRDefault="00BB1514" w:rsidP="00BB1514">
      <w:pPr>
        <w:spacing w:after="0" w:line="240" w:lineRule="auto"/>
        <w:ind w:left="360"/>
        <w:jc w:val="center"/>
        <w:rPr>
          <w:rFonts w:ascii="GHEA Grapalat" w:eastAsia="Times New Roman" w:hAnsi="GHEA Grapalat" w:cs="GHEA Grapalat"/>
          <w:b/>
          <w:bCs/>
          <w:sz w:val="20"/>
          <w:szCs w:val="20"/>
          <w:lang w:val="pt-BR"/>
        </w:rPr>
      </w:pPr>
      <w:r w:rsidRPr="00631CF5">
        <w:rPr>
          <w:rFonts w:ascii="GHEA Grapalat" w:eastAsia="Times New Roman" w:hAnsi="GHEA Grapalat" w:cs="GHEA Grapalat"/>
          <w:b/>
          <w:sz w:val="20"/>
          <w:szCs w:val="20"/>
          <w:lang w:val="hy-AM"/>
        </w:rPr>
        <w:t xml:space="preserve">1. </w:t>
      </w:r>
      <w:r w:rsidRPr="00631CF5">
        <w:rPr>
          <w:rFonts w:ascii="Arial" w:eastAsia="Times New Roman" w:hAnsi="Arial" w:cs="Arial"/>
          <w:b/>
          <w:sz w:val="20"/>
          <w:szCs w:val="20"/>
          <w:lang w:val="hy-AM"/>
        </w:rPr>
        <w:t>Համաձայնության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առարկան</w:t>
      </w:r>
    </w:p>
    <w:p w:rsidR="00BB1514" w:rsidRPr="00631CF5" w:rsidRDefault="00BB1514" w:rsidP="00BB1514">
      <w:pPr>
        <w:spacing w:after="0" w:line="240" w:lineRule="auto"/>
        <w:jc w:val="both"/>
        <w:rPr>
          <w:rFonts w:ascii="GHEA Grapalat" w:eastAsia="Times New Roman" w:hAnsi="GHEA Grapalat" w:cs="GHEA Grapalat"/>
          <w:b/>
          <w:bCs/>
          <w:sz w:val="20"/>
          <w:szCs w:val="20"/>
          <w:lang w:val="pt-BR"/>
        </w:rPr>
      </w:pPr>
      <w:r w:rsidRPr="00631CF5">
        <w:rPr>
          <w:rFonts w:ascii="GHEA Grapalat" w:eastAsia="Times New Roman" w:hAnsi="GHEA Grapalat" w:cs="GHEA Grapalat"/>
          <w:sz w:val="20"/>
          <w:szCs w:val="20"/>
          <w:lang w:val="pt-BR"/>
        </w:rPr>
        <w:tab/>
      </w:r>
      <w:r w:rsidRPr="00631CF5">
        <w:rPr>
          <w:rFonts w:ascii="GHEA Grapalat" w:eastAsia="Times New Roman" w:hAnsi="GHEA Grapalat" w:cs="GHEA Grapalat"/>
          <w:sz w:val="20"/>
          <w:szCs w:val="20"/>
          <w:lang w:val="pt-BR"/>
        </w:rPr>
        <w:tab/>
        <w:t xml:space="preserve">                               </w:t>
      </w:r>
    </w:p>
    <w:p w:rsidR="00BB1514" w:rsidRPr="00631CF5" w:rsidRDefault="00BB1514" w:rsidP="00BB1514">
      <w:pPr>
        <w:spacing w:after="0" w:line="240" w:lineRule="auto"/>
        <w:ind w:left="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1.1 </w:t>
      </w:r>
      <w:r w:rsidRPr="00631CF5">
        <w:rPr>
          <w:rFonts w:ascii="Arial" w:eastAsia="Times New Roman" w:hAnsi="Arial" w:cs="Arial"/>
          <w:sz w:val="20"/>
          <w:szCs w:val="20"/>
          <w:lang w:val="pt-BR"/>
        </w:rPr>
        <w:t>Ընկերությունը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մասնակցում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u w:val="single"/>
          <w:lang w:val="hy-AM"/>
        </w:rPr>
        <w:t>ՀՀ</w:t>
      </w:r>
      <w:r w:rsidRPr="00631CF5">
        <w:rPr>
          <w:rFonts w:ascii="GHEA Grapalat" w:eastAsia="Times New Roman" w:hAnsi="GHEA Grapalat" w:cs="GHEA Grapalat"/>
          <w:sz w:val="20"/>
          <w:szCs w:val="20"/>
          <w:u w:val="single"/>
          <w:lang w:val="pt-BR"/>
        </w:rPr>
        <w:t xml:space="preserve"> </w:t>
      </w:r>
      <w:r w:rsidRPr="00631CF5">
        <w:rPr>
          <w:rFonts w:ascii="Arial" w:eastAsia="Times New Roman" w:hAnsi="Arial" w:cs="Arial"/>
          <w:sz w:val="20"/>
          <w:szCs w:val="20"/>
          <w:u w:val="single"/>
          <w:lang w:val="hy-AM"/>
        </w:rPr>
        <w:t>Լոռու</w:t>
      </w:r>
      <w:r w:rsidRPr="00631CF5">
        <w:rPr>
          <w:rFonts w:ascii="GHEA Grapalat" w:eastAsia="Times New Roman" w:hAnsi="GHEA Grapalat" w:cs="GHEA Grapalat"/>
          <w:sz w:val="20"/>
          <w:szCs w:val="20"/>
          <w:u w:val="single"/>
          <w:lang w:val="pt-BR"/>
        </w:rPr>
        <w:t xml:space="preserve"> </w:t>
      </w:r>
      <w:r w:rsidRPr="00631CF5">
        <w:rPr>
          <w:rFonts w:ascii="Arial" w:eastAsia="Times New Roman" w:hAnsi="Arial" w:cs="Arial"/>
          <w:sz w:val="20"/>
          <w:szCs w:val="20"/>
          <w:u w:val="single"/>
          <w:lang w:val="hy-AM"/>
        </w:rPr>
        <w:t>մարզի</w:t>
      </w:r>
      <w:r w:rsidRPr="00631CF5">
        <w:rPr>
          <w:rFonts w:ascii="GHEA Grapalat" w:eastAsia="Times New Roman" w:hAnsi="GHEA Grapalat" w:cs="GHEA Grapalat"/>
          <w:sz w:val="20"/>
          <w:szCs w:val="20"/>
          <w:u w:val="single"/>
          <w:lang w:val="pt-BR"/>
        </w:rPr>
        <w:t xml:space="preserve"> </w:t>
      </w:r>
      <w:r w:rsidRPr="00631CF5">
        <w:rPr>
          <w:rFonts w:ascii="GHEA Grapalat" w:eastAsia="Times New Roman" w:hAnsi="GHEA Grapalat" w:cs="GHEA Grapalat"/>
          <w:b/>
          <w:sz w:val="20"/>
          <w:szCs w:val="20"/>
          <w:u w:val="single"/>
          <w:lang w:val="af-ZA"/>
        </w:rPr>
        <w:t>«</w:t>
      </w:r>
      <w:r w:rsidRPr="00631CF5">
        <w:rPr>
          <w:rFonts w:ascii="Arial" w:eastAsia="Times New Roman" w:hAnsi="Arial" w:cs="Arial"/>
          <w:b/>
          <w:sz w:val="20"/>
          <w:szCs w:val="20"/>
          <w:u w:val="single"/>
          <w:lang w:val="af-ZA"/>
        </w:rPr>
        <w:t>ՀՀ</w:t>
      </w:r>
      <w:r w:rsidRPr="00631CF5">
        <w:rPr>
          <w:rFonts w:ascii="GHEA Grapalat" w:eastAsia="Times New Roman" w:hAnsi="GHEA Grapalat" w:cs="GHEA Grapalat"/>
          <w:b/>
          <w:sz w:val="20"/>
          <w:szCs w:val="20"/>
          <w:u w:val="single"/>
          <w:lang w:val="af-ZA"/>
        </w:rPr>
        <w:t xml:space="preserve"> </w:t>
      </w:r>
      <w:r w:rsidRPr="00631CF5">
        <w:rPr>
          <w:rFonts w:ascii="Arial" w:eastAsia="Times New Roman" w:hAnsi="Arial" w:cs="Arial"/>
          <w:b/>
          <w:sz w:val="20"/>
          <w:szCs w:val="20"/>
          <w:u w:val="single"/>
          <w:lang w:val="af-ZA"/>
        </w:rPr>
        <w:t>ԼՈՌՈՒ</w:t>
      </w:r>
      <w:r w:rsidRPr="00631CF5">
        <w:rPr>
          <w:rFonts w:ascii="GHEA Grapalat" w:eastAsia="Times New Roman" w:hAnsi="GHEA Grapalat" w:cs="GHEA Grapalat"/>
          <w:b/>
          <w:sz w:val="20"/>
          <w:szCs w:val="20"/>
          <w:u w:val="single"/>
          <w:lang w:val="af-ZA"/>
        </w:rPr>
        <w:t xml:space="preserve"> </w:t>
      </w:r>
      <w:r w:rsidRPr="00631CF5">
        <w:rPr>
          <w:rFonts w:ascii="Arial" w:eastAsia="Times New Roman" w:hAnsi="Arial" w:cs="Arial"/>
          <w:b/>
          <w:sz w:val="20"/>
          <w:szCs w:val="20"/>
          <w:u w:val="single"/>
          <w:lang w:val="af-ZA"/>
        </w:rPr>
        <w:t>ՄԱՐԶԻ</w:t>
      </w:r>
      <w:r w:rsidRPr="00631CF5">
        <w:rPr>
          <w:rFonts w:ascii="GHEA Grapalat" w:eastAsia="Times New Roman" w:hAnsi="GHEA Grapalat" w:cs="GHEA Grapalat"/>
          <w:b/>
          <w:sz w:val="20"/>
          <w:szCs w:val="20"/>
          <w:u w:val="single"/>
          <w:lang w:val="af-ZA"/>
        </w:rPr>
        <w:t xml:space="preserve"> </w:t>
      </w:r>
      <w:r w:rsidRPr="00631CF5">
        <w:rPr>
          <w:rFonts w:ascii="Arial" w:eastAsia="Times New Roman" w:hAnsi="Arial" w:cs="Arial"/>
          <w:b/>
          <w:sz w:val="20"/>
          <w:szCs w:val="20"/>
          <w:u w:val="single"/>
          <w:lang w:val="af-ZA"/>
        </w:rPr>
        <w:t>ԹՈՒՄԱՆՅԱՆ</w:t>
      </w:r>
      <w:r w:rsidRPr="00631CF5">
        <w:rPr>
          <w:rFonts w:ascii="GHEA Grapalat" w:eastAsia="Times New Roman" w:hAnsi="GHEA Grapalat" w:cs="GHEA Grapalat"/>
          <w:b/>
          <w:sz w:val="20"/>
          <w:szCs w:val="20"/>
          <w:u w:val="single"/>
          <w:lang w:val="hy-AM"/>
        </w:rPr>
        <w:t xml:space="preserve"> </w:t>
      </w:r>
      <w:r w:rsidRPr="00631CF5">
        <w:rPr>
          <w:rFonts w:ascii="GHEA Grapalat" w:eastAsia="Times New Roman" w:hAnsi="GHEA Grapalat" w:cs="GHEA Grapalat"/>
          <w:b/>
          <w:sz w:val="20"/>
          <w:szCs w:val="20"/>
          <w:u w:val="single"/>
          <w:lang w:val="af-ZA"/>
        </w:rPr>
        <w:t xml:space="preserve"> </w:t>
      </w:r>
      <w:r w:rsidRPr="00631CF5">
        <w:rPr>
          <w:rFonts w:ascii="Arial" w:eastAsia="Times New Roman" w:hAnsi="Arial" w:cs="Arial"/>
          <w:b/>
          <w:sz w:val="20"/>
          <w:szCs w:val="20"/>
          <w:u w:val="single"/>
          <w:lang w:val="af-ZA"/>
        </w:rPr>
        <w:t>ՀԱՄԱՅՆՔ</w:t>
      </w:r>
      <w:r w:rsidRPr="00631CF5">
        <w:rPr>
          <w:rFonts w:ascii="Arial" w:eastAsia="Times New Roman" w:hAnsi="Arial" w:cs="Arial"/>
          <w:b/>
          <w:sz w:val="20"/>
          <w:szCs w:val="20"/>
          <w:u w:val="single"/>
          <w:lang w:val="hy-AM"/>
        </w:rPr>
        <w:t>Ի</w:t>
      </w:r>
      <w:r w:rsidRPr="00631CF5">
        <w:rPr>
          <w:rFonts w:ascii="GHEA Grapalat" w:eastAsia="Times New Roman" w:hAnsi="GHEA Grapalat" w:cs="GHEA Grapalat"/>
          <w:b/>
          <w:sz w:val="20"/>
          <w:szCs w:val="20"/>
          <w:u w:val="single"/>
          <w:lang w:val="hy-AM"/>
        </w:rPr>
        <w:t xml:space="preserve"> </w:t>
      </w:r>
      <w:r w:rsidRPr="00631CF5">
        <w:rPr>
          <w:rFonts w:ascii="Arial" w:eastAsia="Times New Roman" w:hAnsi="Arial" w:cs="Arial"/>
          <w:b/>
          <w:sz w:val="20"/>
          <w:szCs w:val="20"/>
          <w:u w:val="single"/>
          <w:lang w:val="hy-AM"/>
        </w:rPr>
        <w:t>ԿՈՄՈՒՆԱԼ</w:t>
      </w:r>
      <w:r w:rsidRPr="00631CF5">
        <w:rPr>
          <w:rFonts w:ascii="GHEA Grapalat" w:eastAsia="Times New Roman" w:hAnsi="GHEA Grapalat" w:cs="GHEA Grapalat"/>
          <w:b/>
          <w:sz w:val="20"/>
          <w:szCs w:val="20"/>
          <w:u w:val="single"/>
          <w:lang w:val="hy-AM"/>
        </w:rPr>
        <w:t xml:space="preserve"> </w:t>
      </w:r>
      <w:r w:rsidRPr="00631CF5">
        <w:rPr>
          <w:rFonts w:ascii="Arial" w:eastAsia="Times New Roman" w:hAnsi="Arial" w:cs="Arial"/>
          <w:b/>
          <w:sz w:val="20"/>
          <w:szCs w:val="20"/>
          <w:u w:val="single"/>
          <w:lang w:val="hy-AM"/>
        </w:rPr>
        <w:t>ՏՆՏԵՍՈՒԹՅՈՒՆ</w:t>
      </w:r>
      <w:r w:rsidRPr="00631CF5">
        <w:rPr>
          <w:rFonts w:ascii="GHEA Grapalat" w:eastAsia="Times New Roman" w:hAnsi="GHEA Grapalat" w:cs="GHEA Grapalat"/>
          <w:b/>
          <w:sz w:val="20"/>
          <w:szCs w:val="20"/>
          <w:u w:val="single"/>
          <w:lang w:val="af-ZA"/>
        </w:rPr>
        <w:t>»</w:t>
      </w:r>
      <w:r w:rsidRPr="00631CF5">
        <w:rPr>
          <w:rFonts w:ascii="GHEA Grapalat" w:eastAsia="Times New Roman" w:hAnsi="GHEA Grapalat" w:cs="GHEA Grapalat"/>
          <w:b/>
          <w:sz w:val="20"/>
          <w:szCs w:val="20"/>
          <w:u w:val="single"/>
          <w:lang w:val="hy-AM"/>
        </w:rPr>
        <w:t xml:space="preserve"> </w:t>
      </w:r>
      <w:r w:rsidRPr="00631CF5">
        <w:rPr>
          <w:rFonts w:ascii="Arial" w:eastAsia="Times New Roman" w:hAnsi="Arial" w:cs="Arial"/>
          <w:b/>
          <w:sz w:val="20"/>
          <w:szCs w:val="20"/>
          <w:u w:val="single"/>
          <w:lang w:val="hy-AM"/>
        </w:rPr>
        <w:t>ՀՈԱԿ</w:t>
      </w:r>
      <w:r w:rsidRPr="00631CF5">
        <w:rPr>
          <w:rFonts w:ascii="GHEA Grapalat" w:eastAsia="Times New Roman" w:hAnsi="GHEA Grapalat" w:cs="GHEA Grapalat"/>
          <w:b/>
          <w:sz w:val="20"/>
          <w:szCs w:val="20"/>
          <w:u w:val="single"/>
          <w:lang w:val="af-ZA"/>
        </w:rPr>
        <w:t>-</w:t>
      </w:r>
      <w:r w:rsidRPr="00631CF5">
        <w:rPr>
          <w:rFonts w:ascii="Arial" w:eastAsia="Times New Roman" w:hAnsi="Arial" w:cs="Arial"/>
          <w:b/>
          <w:sz w:val="20"/>
          <w:szCs w:val="20"/>
          <w:u w:val="single"/>
          <w:lang w:val="hy-AM"/>
        </w:rPr>
        <w:t>Ի</w:t>
      </w:r>
      <w:r w:rsidRPr="00631CF5">
        <w:rPr>
          <w:rFonts w:ascii="GHEA Grapalat" w:eastAsia="Times New Roman" w:hAnsi="GHEA Grapalat" w:cs="GHEA Grapalat"/>
          <w:b/>
          <w:sz w:val="20"/>
          <w:szCs w:val="20"/>
          <w:u w:val="single"/>
          <w:lang w:val="af-ZA"/>
        </w:rPr>
        <w:t xml:space="preserve"> </w:t>
      </w:r>
      <w:r w:rsidRPr="00631CF5">
        <w:rPr>
          <w:rFonts w:ascii="GHEA Grapalat" w:eastAsia="Times New Roman" w:hAnsi="GHEA Grapalat" w:cs="GHEA Grapalat"/>
          <w:sz w:val="20"/>
          <w:szCs w:val="20"/>
          <w:lang w:val="pt-BR"/>
        </w:rPr>
        <w:t>(</w:t>
      </w:r>
      <w:r w:rsidRPr="00631CF5">
        <w:rPr>
          <w:rFonts w:ascii="Arial" w:eastAsia="Times New Roman" w:hAnsi="Arial" w:cs="Arial"/>
          <w:sz w:val="20"/>
          <w:szCs w:val="20"/>
          <w:lang w:val="pt-BR"/>
        </w:rPr>
        <w:t>այսուհետ</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կազմակերպված</w:t>
      </w:r>
      <w:r w:rsidRPr="00631CF5">
        <w:rPr>
          <w:rFonts w:ascii="GHEA Grapalat" w:eastAsia="Times New Roman" w:hAnsi="GHEA Grapalat" w:cs="GHEA Grapalat"/>
          <w:sz w:val="20"/>
          <w:szCs w:val="20"/>
          <w:lang w:val="pt-BR"/>
        </w:rPr>
        <w:t xml:space="preserve">` </w:t>
      </w:r>
      <w:r w:rsidRPr="00631CF5">
        <w:rPr>
          <w:rFonts w:ascii="GHEA Grapalat" w:eastAsia="Times New Roman" w:hAnsi="GHEA Grapalat" w:cs="Times New Roman"/>
          <w:b/>
          <w:i/>
          <w:color w:val="000000"/>
          <w:sz w:val="20"/>
          <w:szCs w:val="27"/>
          <w:lang w:val="af-ZA"/>
        </w:rPr>
        <w:t>«</w:t>
      </w:r>
      <w:r w:rsidR="00182FC1">
        <w:rPr>
          <w:rFonts w:ascii="Sylfaen" w:eastAsia="Times New Roman" w:hAnsi="Sylfaen" w:cs="Sylfaen"/>
          <w:b/>
          <w:i/>
          <w:color w:val="000000"/>
          <w:sz w:val="20"/>
          <w:szCs w:val="27"/>
          <w:lang w:val="hy-AM"/>
        </w:rPr>
        <w:t>ԼՄ</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ԹՀԿՏ</w:t>
      </w:r>
      <w:r w:rsidR="00182FC1">
        <w:rPr>
          <w:rFonts w:ascii="Arial" w:eastAsia="Times New Roman" w:hAnsi="Arial" w:cs="Arial"/>
          <w:b/>
          <w:i/>
          <w:color w:val="000000"/>
          <w:sz w:val="20"/>
          <w:szCs w:val="27"/>
          <w:lang w:val="hy-AM"/>
        </w:rPr>
        <w:t>-</w:t>
      </w:r>
      <w:r w:rsidR="00182FC1">
        <w:rPr>
          <w:rFonts w:ascii="Sylfaen" w:eastAsia="Times New Roman" w:hAnsi="Sylfaen" w:cs="Sylfaen"/>
          <w:b/>
          <w:i/>
          <w:color w:val="000000"/>
          <w:sz w:val="20"/>
          <w:szCs w:val="27"/>
          <w:lang w:val="hy-AM"/>
        </w:rPr>
        <w:t>ԳՀԾՁԲ</w:t>
      </w:r>
      <w:r w:rsidR="00182FC1">
        <w:rPr>
          <w:rFonts w:ascii="Arial" w:eastAsia="Times New Roman" w:hAnsi="Arial" w:cs="Arial"/>
          <w:b/>
          <w:i/>
          <w:color w:val="000000"/>
          <w:sz w:val="20"/>
          <w:szCs w:val="27"/>
          <w:lang w:val="hy-AM"/>
        </w:rPr>
        <w:t>-25/04</w:t>
      </w:r>
      <w:r w:rsidRPr="00631CF5">
        <w:rPr>
          <w:rFonts w:ascii="GHEA Grapalat" w:eastAsia="Times New Roman" w:hAnsi="GHEA Grapalat" w:cs="Times New Roman"/>
          <w:b/>
          <w:i/>
          <w:color w:val="000000"/>
          <w:sz w:val="20"/>
          <w:szCs w:val="27"/>
          <w:lang w:val="af-ZA"/>
        </w:rPr>
        <w:t xml:space="preserve">»  </w:t>
      </w:r>
      <w:r w:rsidRPr="00631CF5">
        <w:rPr>
          <w:rFonts w:ascii="Arial" w:eastAsia="Times New Roman" w:hAnsi="Arial" w:cs="Arial"/>
          <w:sz w:val="20"/>
          <w:szCs w:val="20"/>
          <w:lang w:val="pt-BR"/>
        </w:rPr>
        <w:t>ծածկագրով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ընթացակարգին</w:t>
      </w:r>
      <w:r w:rsidRPr="00631CF5">
        <w:rPr>
          <w:rFonts w:ascii="GHEA Grapalat" w:eastAsia="Times New Roman" w:hAnsi="GHEA Grapalat" w:cs="GHEA Grapalat"/>
          <w:sz w:val="20"/>
          <w:szCs w:val="20"/>
          <w:lang w:val="pt-BR"/>
        </w:rPr>
        <w:t>:</w:t>
      </w:r>
    </w:p>
    <w:p w:rsidR="00BB1514" w:rsidRPr="00631CF5" w:rsidRDefault="00BB1514" w:rsidP="00BB1514">
      <w:pPr>
        <w:spacing w:after="0" w:line="240" w:lineRule="auto"/>
        <w:ind w:firstLine="426"/>
        <w:jc w:val="both"/>
        <w:rPr>
          <w:rFonts w:ascii="GHEA Grapalat" w:eastAsia="Times New Roman" w:hAnsi="GHEA Grapalat" w:cs="GHEA Grapalat"/>
          <w:color w:val="5B9BD5"/>
          <w:sz w:val="20"/>
          <w:szCs w:val="20"/>
          <w:lang w:val="hy-AM"/>
        </w:rPr>
      </w:pPr>
      <w:r w:rsidRPr="00631CF5">
        <w:rPr>
          <w:rFonts w:ascii="GHEA Grapalat" w:eastAsia="Times New Roman" w:hAnsi="GHEA Grapalat" w:cs="GHEA Grapalat"/>
          <w:sz w:val="20"/>
          <w:szCs w:val="20"/>
          <w:lang w:val="pt-BR"/>
        </w:rPr>
        <w:t xml:space="preserve">1.2 </w:t>
      </w:r>
      <w:r w:rsidRPr="00631CF5">
        <w:rPr>
          <w:rFonts w:ascii="Arial" w:eastAsia="Times New Roman" w:hAnsi="Arial" w:cs="Arial"/>
          <w:sz w:val="20"/>
          <w:szCs w:val="20"/>
          <w:lang w:val="pt-BR"/>
        </w:rPr>
        <w:t>Որպես</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արդյունքում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կնքվելիք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պայմանագրի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կատարման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ապահովում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Ընկերությունը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ներկայացնում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լրացված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հաստատված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pt-BR"/>
        </w:rPr>
      </w:pPr>
      <w:r w:rsidRPr="00631CF5">
        <w:rPr>
          <w:rFonts w:ascii="GHEA Grapalat" w:eastAsia="Times New Roman" w:hAnsi="GHEA Grapalat" w:cs="GHEA Grapalat"/>
          <w:color w:val="000000"/>
          <w:sz w:val="20"/>
          <w:szCs w:val="20"/>
          <w:lang w:val="pt-BR"/>
        </w:rPr>
        <w:t xml:space="preserve">1.3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սույն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տուժանքի</w:t>
      </w:r>
      <w:r w:rsidRPr="00631CF5">
        <w:rPr>
          <w:rFonts w:ascii="GHEA Grapalat" w:eastAsia="Times New Roman" w:hAnsi="GHEA Grapalat" w:cs="GHEA Grapalat"/>
          <w:color w:val="000000"/>
          <w:sz w:val="20"/>
          <w:szCs w:val="20"/>
          <w:lang w:val="pt-BR"/>
        </w:rPr>
        <w:t xml:space="preserve"> </w:t>
      </w:r>
      <w:r w:rsidRPr="00631CF5">
        <w:rPr>
          <w:rFonts w:ascii="Arial" w:eastAsia="Times New Roman" w:hAnsi="Arial" w:cs="Arial"/>
          <w:color w:val="000000"/>
          <w:sz w:val="20"/>
          <w:szCs w:val="20"/>
          <w:lang w:val="pt-BR"/>
        </w:rPr>
        <w:t>համաձայնագ</w:t>
      </w:r>
      <w:r w:rsidRPr="00631CF5">
        <w:rPr>
          <w:rFonts w:ascii="Arial" w:eastAsia="Times New Roman" w:hAnsi="Arial" w:cs="Arial"/>
          <w:color w:val="000000"/>
          <w:sz w:val="20"/>
          <w:szCs w:val="20"/>
          <w:lang w:val="hy-AM"/>
        </w:rPr>
        <w:t>ր</w:t>
      </w:r>
      <w:r w:rsidRPr="00631CF5">
        <w:rPr>
          <w:rFonts w:ascii="Arial" w:eastAsia="Times New Roman" w:hAnsi="Arial" w:cs="Arial"/>
          <w:color w:val="000000"/>
          <w:sz w:val="20"/>
          <w:szCs w:val="20"/>
          <w:lang w:val="pt-BR"/>
        </w:rPr>
        <w:t>ի</w:t>
      </w:r>
      <w:r w:rsidRPr="00631CF5">
        <w:rPr>
          <w:rFonts w:ascii="Arial" w:eastAsia="Times New Roman" w:hAnsi="Arial" w:cs="Arial"/>
          <w:color w:val="000000"/>
          <w:sz w:val="20"/>
          <w:szCs w:val="20"/>
          <w:lang w:val="hy-AM"/>
        </w:rPr>
        <w:t>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ներկայացվող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այսուհետ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ստորագրմամբ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անհետկանչելիորեն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համաձայնվում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ստորագրմամբ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տալիս</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հավաստումը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GHEA Grapalat" w:eastAsia="Times New Roman" w:hAnsi="GHEA Grapalat" w:cs="Franklin Gothic Medium Cond"/>
          <w:color w:val="000000"/>
          <w:sz w:val="20"/>
          <w:szCs w:val="20"/>
          <w:lang w:val="hy-AM"/>
        </w:rPr>
        <w:t>«</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պայմանները</w:t>
      </w:r>
      <w:r w:rsidRPr="00631CF5">
        <w:rPr>
          <w:rFonts w:ascii="GHEA Grapalat" w:eastAsia="Times New Roman" w:hAnsi="GHEA Grapalat" w:cs="Franklin Gothic Medium Cond"/>
          <w:color w:val="000000"/>
          <w:sz w:val="20"/>
          <w:szCs w:val="20"/>
          <w:lang w:val="hy-AM"/>
        </w:rPr>
        <w:t>»</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դաշտում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լրացված</w:t>
      </w:r>
      <w:r w:rsidRPr="00631CF5">
        <w:rPr>
          <w:rFonts w:ascii="GHEA Grapalat" w:eastAsia="Times New Roman" w:hAnsi="GHEA Grapalat" w:cs="GHEA Grapalat"/>
          <w:color w:val="000000"/>
          <w:sz w:val="20"/>
          <w:szCs w:val="20"/>
          <w:lang w:val="hy-AM"/>
        </w:rPr>
        <w:t xml:space="preserve">  </w:t>
      </w:r>
      <w:r w:rsidRPr="00631CF5">
        <w:rPr>
          <w:rFonts w:ascii="GHEA Grapalat" w:eastAsia="Times New Roman" w:hAnsi="GHEA Grapalat" w:cs="Franklin Gothic Medium Cond"/>
          <w:color w:val="000000"/>
          <w:sz w:val="20"/>
          <w:szCs w:val="20"/>
          <w:lang w:val="hy-AM"/>
        </w:rPr>
        <w:t>«</w:t>
      </w:r>
      <w:r w:rsidRPr="00631CF5">
        <w:rPr>
          <w:rFonts w:ascii="Arial" w:eastAsia="Times New Roman" w:hAnsi="Arial" w:cs="Arial"/>
          <w:color w:val="000000"/>
          <w:sz w:val="20"/>
          <w:szCs w:val="20"/>
          <w:lang w:val="hy-AM"/>
        </w:rPr>
        <w:t>ակցեպտավորված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վճարման</w:t>
      </w:r>
      <w:r w:rsidRPr="00631CF5">
        <w:rPr>
          <w:rFonts w:ascii="GHEA Grapalat" w:eastAsia="Times New Roman" w:hAnsi="GHEA Grapalat" w:cs="Franklin Gothic Medium Cond"/>
          <w:color w:val="000000"/>
          <w:sz w:val="20"/>
          <w:szCs w:val="20"/>
          <w:lang w:val="hy-AM"/>
        </w:rPr>
        <w:t>»</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դեպքում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նշված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գանձման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կապված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Բանկը</w:t>
      </w:r>
      <w:r w:rsidRPr="00631CF5">
        <w:rPr>
          <w:rFonts w:ascii="GHEA Grapalat" w:eastAsia="Times New Roman" w:hAnsi="GHEA Grapalat" w:cs="GHEA Grapalat"/>
          <w:color w:val="000000"/>
          <w:sz w:val="20"/>
          <w:szCs w:val="20"/>
          <w:lang w:val="hy-AM"/>
        </w:rPr>
        <w:t>` /</w:t>
      </w:r>
      <w:r w:rsidRPr="00631CF5">
        <w:rPr>
          <w:rFonts w:ascii="Arial" w:eastAsia="Times New Roman" w:hAnsi="Arial" w:cs="Arial"/>
          <w:color w:val="000000"/>
          <w:sz w:val="20"/>
          <w:szCs w:val="20"/>
          <w:lang w:val="hy-AM"/>
        </w:rPr>
        <w:t>այսուհետ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ստացված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չի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ներկայացնում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համաձայնություն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ստանալու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քանի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Ընկերության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կողմից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վրա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արդեն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դրվել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ստորագրությունը՝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ակցեպտավորման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նպատակով</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հիմք</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հանդիսանում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Պահանջագրով</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նշված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ամբողջ</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Ընկերության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հաշվից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գանձելու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համար՝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առանց</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ակցեպտավորման</w:t>
      </w:r>
      <w:r w:rsidRPr="00631CF5">
        <w:rPr>
          <w:rFonts w:ascii="GHEA Grapalat" w:eastAsia="Times New Roman" w:hAnsi="GHEA Grapalat" w:cs="GHEA Grapalat"/>
          <w:color w:val="000000"/>
          <w:sz w:val="20"/>
          <w:szCs w:val="20"/>
          <w:lang w:val="hy-AM"/>
        </w:rPr>
        <w:t xml:space="preserve">: </w:t>
      </w:r>
    </w:p>
    <w:p w:rsidR="00BB1514" w:rsidRPr="00631CF5" w:rsidRDefault="00BB1514" w:rsidP="00BB1514">
      <w:pPr>
        <w:spacing w:after="0" w:line="240" w:lineRule="auto"/>
        <w:ind w:firstLine="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գ</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չի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գրավոր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եղանակով</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կարգադրել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Պահանջագրի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վրա</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դրված</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իր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հետ</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կանչելու</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մասին</w:t>
      </w:r>
      <w:r w:rsidRPr="00631CF5">
        <w:rPr>
          <w:rFonts w:ascii="GHEA Grapalat" w:eastAsia="Times New Roman" w:hAnsi="GHEA Grapalat" w:cs="GHEA Grapalat"/>
          <w:color w:val="000000"/>
          <w:sz w:val="20"/>
          <w:szCs w:val="20"/>
          <w:lang w:val="hy-AM"/>
        </w:rPr>
        <w:t>:</w:t>
      </w:r>
    </w:p>
    <w:p w:rsidR="00BB1514" w:rsidRPr="00631CF5" w:rsidRDefault="00BB1514" w:rsidP="00BB1514">
      <w:pPr>
        <w:spacing w:after="0" w:line="240" w:lineRule="auto"/>
        <w:ind w:left="426"/>
        <w:jc w:val="both"/>
        <w:rPr>
          <w:rFonts w:ascii="GHEA Grapalat" w:eastAsia="Times New Roman" w:hAnsi="GHEA Grapalat" w:cs="GHEA Grapalat"/>
          <w:color w:val="000000"/>
          <w:sz w:val="20"/>
          <w:szCs w:val="20"/>
          <w:lang w:val="hy-AM"/>
        </w:rPr>
      </w:pPr>
      <w:r w:rsidRPr="00631CF5">
        <w:rPr>
          <w:rFonts w:ascii="Arial" w:eastAsia="Times New Roman" w:hAnsi="Arial" w:cs="Arial"/>
          <w:color w:val="000000"/>
          <w:sz w:val="20"/>
          <w:szCs w:val="20"/>
          <w:lang w:val="hy-AM"/>
        </w:rPr>
        <w:t>դ</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pt-BR"/>
        </w:rPr>
        <w:t>Ընկերությունը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հավաստում</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որ</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Պահանջագիրը</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ակցեպտավորել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տուժանքի</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ամբողջ</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գումարով</w:t>
      </w:r>
      <w:r w:rsidRPr="00631CF5">
        <w:rPr>
          <w:rFonts w:ascii="GHEA Grapalat" w:eastAsia="Times New Roman" w:hAnsi="GHEA Grapalat" w:cs="GHEA Grapalat"/>
          <w:color w:val="000000"/>
          <w:sz w:val="20"/>
          <w:szCs w:val="20"/>
          <w:lang w:val="hy-AM"/>
        </w:rPr>
        <w:t>:</w:t>
      </w:r>
    </w:p>
    <w:p w:rsidR="00BB1514" w:rsidRPr="00631CF5" w:rsidRDefault="00BB1514" w:rsidP="00BB1514">
      <w:pPr>
        <w:spacing w:after="0" w:line="240" w:lineRule="auto"/>
        <w:ind w:firstLine="426"/>
        <w:jc w:val="both"/>
        <w:rPr>
          <w:rFonts w:ascii="GHEA Grapalat" w:eastAsia="Times New Roman" w:hAnsi="GHEA Grapalat" w:cs="GHEA Grapalat"/>
          <w:sz w:val="20"/>
          <w:szCs w:val="20"/>
          <w:lang w:val="hy-AM"/>
        </w:rPr>
      </w:pPr>
      <w:r w:rsidRPr="00631CF5">
        <w:rPr>
          <w:rFonts w:ascii="Arial" w:eastAsia="Times New Roman" w:hAnsi="Arial" w:cs="Arial"/>
          <w:sz w:val="20"/>
          <w:szCs w:val="20"/>
          <w:lang w:val="hy-AM"/>
        </w:rPr>
        <w:t>ե</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որևէ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պատասխանատվություն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կրում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ներկայացված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իրավաչափության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վավերականության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ժամկետների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կատարումն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ապահովելու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իրականացվող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գործողությունների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GHEA Grapalat"/>
          <w:sz w:val="20"/>
          <w:szCs w:val="20"/>
          <w:lang w:val="hy-AM"/>
        </w:rPr>
        <w:t xml:space="preserve">: </w:t>
      </w:r>
    </w:p>
    <w:p w:rsidR="00BB1514" w:rsidRPr="00631CF5" w:rsidRDefault="00BB1514" w:rsidP="00BB1514">
      <w:pPr>
        <w:numPr>
          <w:ilvl w:val="1"/>
          <w:numId w:val="25"/>
        </w:numPr>
        <w:spacing w:after="0" w:line="240" w:lineRule="auto"/>
        <w:ind w:firstLine="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կողմից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գնման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ընթացակարգի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արդյունքում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կնքված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պայմանագիրը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չկատարելու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ոչ</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պատշաճ</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կատարելու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բնօրինակներով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ներկայացնում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այդ</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գրավոր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տեղեկացնելով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տուժանքի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էլեկտրոնային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թվային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ստորագրությամբ</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հաստատված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լինելու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դրանք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Վճարող</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ներկայացվում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էլեկտրոնային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կրիչներով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ինչպես</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նաև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դրանցից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արտատպված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տարբերակներով</w:t>
      </w:r>
      <w:r w:rsidRPr="00631CF5">
        <w:rPr>
          <w:rFonts w:ascii="GHEA Grapalat" w:eastAsia="Times New Roman" w:hAnsi="GHEA Grapalat" w:cs="GHEA Grapalat"/>
          <w:sz w:val="20"/>
          <w:szCs w:val="20"/>
          <w:lang w:val="pt-BR"/>
        </w:rPr>
        <w:t>:</w:t>
      </w:r>
    </w:p>
    <w:p w:rsidR="00BB1514" w:rsidRPr="00631CF5" w:rsidRDefault="00BB1514" w:rsidP="00BB1514">
      <w:pPr>
        <w:numPr>
          <w:ilvl w:val="1"/>
          <w:numId w:val="25"/>
        </w:numPr>
        <w:spacing w:after="0" w:line="240" w:lineRule="auto"/>
        <w:ind w:firstLine="426"/>
        <w:jc w:val="both"/>
        <w:rPr>
          <w:rFonts w:ascii="GHEA Grapalat" w:eastAsia="Times New Roman" w:hAnsi="GHEA Grapalat" w:cs="GHEA Grapalat"/>
          <w:color w:val="000000"/>
          <w:sz w:val="20"/>
          <w:szCs w:val="20"/>
          <w:lang w:val="hy-AM"/>
        </w:rPr>
      </w:pP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Պատվիրատուն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Վճարող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բանկին</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կարող</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է</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ներկայացնել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այլ</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լրացուցիչ</w:t>
      </w:r>
      <w:r w:rsidRPr="00631CF5">
        <w:rPr>
          <w:rFonts w:ascii="GHEA Grapalat" w:eastAsia="Times New Roman" w:hAnsi="GHEA Grapalat" w:cs="GHEA Grapalat"/>
          <w:color w:val="000000"/>
          <w:sz w:val="20"/>
          <w:szCs w:val="20"/>
          <w:lang w:val="hy-AM"/>
        </w:rPr>
        <w:t xml:space="preserve"> </w:t>
      </w:r>
      <w:r w:rsidRPr="00631CF5">
        <w:rPr>
          <w:rFonts w:ascii="Arial" w:eastAsia="Times New Roman" w:hAnsi="Arial" w:cs="Arial"/>
          <w:color w:val="000000"/>
          <w:sz w:val="20"/>
          <w:szCs w:val="20"/>
          <w:lang w:val="hy-AM"/>
        </w:rPr>
        <w:t>փաստաթղթեր</w:t>
      </w:r>
      <w:r w:rsidRPr="00631CF5">
        <w:rPr>
          <w:rFonts w:ascii="GHEA Grapalat" w:eastAsia="Times New Roman" w:hAnsi="GHEA Grapalat" w:cs="GHEA Grapalat"/>
          <w:color w:val="000000"/>
          <w:sz w:val="20"/>
          <w:szCs w:val="20"/>
          <w:lang w:val="hy-AM"/>
        </w:rPr>
        <w:t>:</w:t>
      </w:r>
    </w:p>
    <w:p w:rsidR="00BB1514" w:rsidRPr="00631CF5" w:rsidRDefault="00BB1514" w:rsidP="00BB1514">
      <w:pPr>
        <w:numPr>
          <w:ilvl w:val="1"/>
          <w:numId w:val="25"/>
        </w:numPr>
        <w:spacing w:after="0" w:line="240" w:lineRule="auto"/>
        <w:ind w:firstLine="426"/>
        <w:jc w:val="both"/>
        <w:rPr>
          <w:rFonts w:ascii="GHEA Grapalat" w:eastAsia="Times New Roman" w:hAnsi="GHEA Grapalat" w:cs="GHEA Grapalat"/>
          <w:sz w:val="20"/>
          <w:szCs w:val="20"/>
          <w:lang w:val="pt-BR"/>
        </w:rPr>
      </w:pP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w:t>
      </w:r>
      <w:r w:rsidRPr="00631CF5">
        <w:rPr>
          <w:rFonts w:ascii="Arial" w:eastAsia="Times New Roman" w:hAnsi="Arial" w:cs="Arial"/>
          <w:sz w:val="20"/>
          <w:szCs w:val="20"/>
          <w:lang w:val="pt-BR"/>
        </w:rPr>
        <w:t>ահանջագրում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նշված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գումարի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հետևանքով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առաջացած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ռիսկերի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կրած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վնասների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lastRenderedPageBreak/>
        <w:t>բացասական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հետևանքների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pt-BR"/>
        </w:rPr>
        <w:t>համար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որևէ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պատասխանատվություն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կրում</w:t>
      </w:r>
      <w:r w:rsidRPr="00631CF5">
        <w:rPr>
          <w:rFonts w:ascii="GHEA Grapalat" w:eastAsia="Times New Roman" w:hAnsi="GHEA Grapalat" w:cs="GHEA Grapalat"/>
          <w:sz w:val="20"/>
          <w:szCs w:val="20"/>
          <w:lang w:val="hy-AM"/>
        </w:rPr>
        <w:t>:</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Բանկը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պարտավոր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ստուգելու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խախտելու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փաստերը</w:t>
      </w:r>
      <w:r w:rsidRPr="00631CF5">
        <w:rPr>
          <w:rFonts w:ascii="GHEA Grapalat" w:eastAsia="Times New Roman" w:hAnsi="GHEA Grapalat" w:cs="GHEA Grapalat"/>
          <w:sz w:val="20"/>
          <w:szCs w:val="20"/>
          <w:lang w:val="hy-AM"/>
        </w:rPr>
        <w:t>:</w:t>
      </w:r>
    </w:p>
    <w:p w:rsidR="00BB1514" w:rsidRPr="00631CF5" w:rsidRDefault="00BB1514" w:rsidP="00BB1514">
      <w:pPr>
        <w:numPr>
          <w:ilvl w:val="1"/>
          <w:numId w:val="25"/>
        </w:numPr>
        <w:spacing w:after="0" w:line="240" w:lineRule="auto"/>
        <w:ind w:firstLine="426"/>
        <w:jc w:val="both"/>
        <w:rPr>
          <w:rFonts w:ascii="GHEA Grapalat" w:eastAsia="Times New Roman" w:hAnsi="GHEA Grapalat" w:cs="GHEA Grapalat"/>
          <w:sz w:val="20"/>
          <w:szCs w:val="20"/>
          <w:lang w:val="pt-BR"/>
        </w:rPr>
      </w:pPr>
      <w:r w:rsidRPr="00631CF5">
        <w:rPr>
          <w:rFonts w:ascii="Arial" w:eastAsia="Times New Roman" w:hAnsi="Arial" w:cs="Arial"/>
          <w:sz w:val="20"/>
          <w:szCs w:val="20"/>
          <w:lang w:val="hy-AM"/>
        </w:rPr>
        <w:t>Այն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GHEA Grapalat"/>
          <w:sz w:val="20"/>
          <w:szCs w:val="20"/>
          <w:lang w:val="pt-BR"/>
        </w:rPr>
        <w:t>,</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երբ</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հաշվի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միջոցները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բավարարում</w:t>
      </w:r>
      <w:r w:rsidRPr="00631CF5">
        <w:rPr>
          <w:rFonts w:ascii="Arial" w:eastAsia="Times New Roman" w:hAnsi="Arial" w:cs="Arial"/>
          <w:sz w:val="20"/>
          <w:szCs w:val="20"/>
          <w:lang w:val="en-US"/>
        </w:rPr>
        <w:t>՝</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Վճարող</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բանկը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ստանալուց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հետո՝</w:t>
      </w:r>
      <w:r w:rsidRPr="00631CF5">
        <w:rPr>
          <w:rFonts w:ascii="GHEA Grapalat" w:eastAsia="Times New Roman" w:hAnsi="GHEA Grapalat" w:cs="GHEA Grapalat"/>
          <w:sz w:val="20"/>
          <w:szCs w:val="20"/>
          <w:lang w:val="pt-BR"/>
        </w:rPr>
        <w:t xml:space="preserve"> 2 (</w:t>
      </w:r>
      <w:r w:rsidRPr="00631CF5">
        <w:rPr>
          <w:rFonts w:ascii="Arial" w:eastAsia="Times New Roman" w:hAnsi="Arial" w:cs="Arial"/>
          <w:sz w:val="20"/>
          <w:szCs w:val="20"/>
          <w:lang w:val="en-US"/>
        </w:rPr>
        <w:t>երկու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աշխատանքային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օրվա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ընթացքում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է</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տեղեկացնի</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գրավոր</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en-US"/>
        </w:rPr>
        <w:t>ձևով</w:t>
      </w:r>
      <w:r w:rsidRPr="00631CF5">
        <w:rPr>
          <w:rFonts w:ascii="GHEA Grapalat" w:eastAsia="Times New Roman" w:hAnsi="GHEA Grapalat" w:cs="GHEA Grapalat"/>
          <w:sz w:val="20"/>
          <w:szCs w:val="20"/>
          <w:lang w:val="pt-BR"/>
        </w:rPr>
        <w:t>:</w:t>
      </w:r>
    </w:p>
    <w:p w:rsidR="00BB1514" w:rsidRPr="00631CF5" w:rsidRDefault="00BB1514" w:rsidP="00BB1514">
      <w:pPr>
        <w:numPr>
          <w:ilvl w:val="1"/>
          <w:numId w:val="25"/>
        </w:numPr>
        <w:spacing w:after="0" w:line="240" w:lineRule="auto"/>
        <w:ind w:firstLine="426"/>
        <w:jc w:val="both"/>
        <w:rPr>
          <w:rFonts w:ascii="GHEA Grapalat" w:eastAsia="Times New Roman" w:hAnsi="GHEA Grapalat" w:cs="GHEA Grapalat"/>
          <w:sz w:val="20"/>
          <w:szCs w:val="20"/>
          <w:lang w:val="pt-BR"/>
        </w:rPr>
      </w:pP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Սույն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համաձայնագիրը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և</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hy-AM"/>
        </w:rPr>
        <w:t>Պ</w:t>
      </w:r>
      <w:r w:rsidRPr="00631CF5">
        <w:rPr>
          <w:rFonts w:ascii="Arial" w:eastAsia="Times New Roman" w:hAnsi="Arial" w:cs="Arial"/>
          <w:sz w:val="20"/>
          <w:szCs w:val="20"/>
          <w:lang w:val="pt-BR"/>
        </w:rPr>
        <w:t>ահանջագիրը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ներկայացնելուց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հետո</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Բանկից</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անկախ</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պատճառներով</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տասն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աշխատանքային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օրվա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ընթացքում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գումարը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չվճարվելու</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դեպքում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Պատվիրատուն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չվճարման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հետ</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կապված</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Ընկերության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մասին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տեղեկությունները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փոխանցում</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է</w:t>
      </w:r>
      <w:r w:rsidRPr="00631CF5">
        <w:rPr>
          <w:rFonts w:ascii="GHEA Grapalat" w:eastAsia="Times New Roman" w:hAnsi="GHEA Grapalat" w:cs="GHEA Grapalat"/>
          <w:sz w:val="20"/>
          <w:szCs w:val="20"/>
          <w:lang w:val="pt-BR"/>
        </w:rPr>
        <w:t xml:space="preserve"> &lt;&lt;</w:t>
      </w:r>
      <w:r w:rsidRPr="00631CF5">
        <w:rPr>
          <w:rFonts w:ascii="Arial" w:eastAsia="Times New Roman" w:hAnsi="Arial" w:cs="Arial"/>
          <w:sz w:val="20"/>
          <w:szCs w:val="20"/>
          <w:lang w:val="pt-BR"/>
        </w:rPr>
        <w:t>ԱՔՌԱ</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Քրեդիթ</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Ռեփորթինգ</w:t>
      </w:r>
      <w:r w:rsidRPr="00631CF5">
        <w:rPr>
          <w:rFonts w:ascii="GHEA Grapalat" w:eastAsia="Times New Roman" w:hAnsi="GHEA Grapalat" w:cs="GHEA Grapalat"/>
          <w:sz w:val="20"/>
          <w:szCs w:val="20"/>
          <w:lang w:val="pt-BR"/>
        </w:rPr>
        <w:t xml:space="preserve">&gt;&gt; </w:t>
      </w:r>
      <w:r w:rsidRPr="00631CF5">
        <w:rPr>
          <w:rFonts w:ascii="Arial" w:eastAsia="Times New Roman" w:hAnsi="Arial" w:cs="Arial"/>
          <w:sz w:val="20"/>
          <w:szCs w:val="20"/>
          <w:lang w:val="pt-BR"/>
        </w:rPr>
        <w:t>ՓԲԸ</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Վարկային</w:t>
      </w:r>
      <w:r w:rsidRPr="00631CF5">
        <w:rPr>
          <w:rFonts w:ascii="GHEA Grapalat" w:eastAsia="Times New Roman" w:hAnsi="GHEA Grapalat" w:cs="GHEA Grapalat"/>
          <w:sz w:val="20"/>
          <w:szCs w:val="20"/>
          <w:lang w:val="pt-BR"/>
        </w:rPr>
        <w:t xml:space="preserve"> </w:t>
      </w:r>
      <w:r w:rsidRPr="00631CF5">
        <w:rPr>
          <w:rFonts w:ascii="Arial" w:eastAsia="Times New Roman" w:hAnsi="Arial" w:cs="Arial"/>
          <w:sz w:val="20"/>
          <w:szCs w:val="20"/>
          <w:lang w:val="pt-BR"/>
        </w:rPr>
        <w:t>բյուրո</w:t>
      </w:r>
      <w:r w:rsidRPr="00631CF5">
        <w:rPr>
          <w:rFonts w:ascii="GHEA Grapalat" w:eastAsia="Times New Roman" w:hAnsi="GHEA Grapalat" w:cs="GHEA Grapalat"/>
          <w:sz w:val="20"/>
          <w:szCs w:val="20"/>
          <w:lang w:val="pt-BR"/>
        </w:rPr>
        <w:t>):</w:t>
      </w:r>
    </w:p>
    <w:p w:rsidR="00BB1514" w:rsidRPr="00631CF5" w:rsidRDefault="00BB1514" w:rsidP="00BB1514">
      <w:pPr>
        <w:spacing w:after="0" w:line="240" w:lineRule="auto"/>
        <w:jc w:val="both"/>
        <w:rPr>
          <w:rFonts w:ascii="GHEA Grapalat" w:eastAsia="Times New Roman" w:hAnsi="GHEA Grapalat" w:cs="GHEA Grapalat"/>
          <w:sz w:val="20"/>
          <w:szCs w:val="20"/>
          <w:lang w:val="hy-AM"/>
        </w:rPr>
      </w:pPr>
    </w:p>
    <w:p w:rsidR="00BB1514" w:rsidRPr="00631CF5" w:rsidRDefault="00BB1514" w:rsidP="00BB1514">
      <w:pPr>
        <w:spacing w:after="0" w:line="240" w:lineRule="auto"/>
        <w:ind w:left="720"/>
        <w:rPr>
          <w:rFonts w:ascii="GHEA Grapalat" w:eastAsia="Times New Roman" w:hAnsi="GHEA Grapalat" w:cs="GHEA Grapalat"/>
          <w:b/>
          <w:bCs/>
          <w:sz w:val="20"/>
          <w:szCs w:val="20"/>
          <w:lang w:val="hy-AM"/>
        </w:rPr>
      </w:pPr>
      <w:r w:rsidRPr="00631CF5">
        <w:rPr>
          <w:rFonts w:ascii="GHEA Grapalat" w:eastAsia="Times New Roman" w:hAnsi="GHEA Grapalat" w:cs="GHEA Grapalat"/>
          <w:b/>
          <w:bCs/>
          <w:sz w:val="20"/>
          <w:szCs w:val="20"/>
          <w:lang w:val="hy-AM"/>
        </w:rPr>
        <w:t>2.</w:t>
      </w:r>
      <w:r w:rsidRPr="00631CF5">
        <w:rPr>
          <w:rFonts w:ascii="Arial" w:eastAsia="Times New Roman" w:hAnsi="Arial" w:cs="Arial"/>
          <w:b/>
          <w:bCs/>
          <w:sz w:val="20"/>
          <w:szCs w:val="20"/>
          <w:lang w:val="hy-AM"/>
        </w:rPr>
        <w:t>Այլ</w:t>
      </w:r>
      <w:r w:rsidRPr="00631CF5">
        <w:rPr>
          <w:rFonts w:ascii="GHEA Grapalat" w:eastAsia="Times New Roman" w:hAnsi="GHEA Grapalat" w:cs="GHEA Grapalat"/>
          <w:b/>
          <w:bCs/>
          <w:sz w:val="20"/>
          <w:szCs w:val="20"/>
          <w:lang w:val="hy-AM"/>
        </w:rPr>
        <w:t xml:space="preserve"> </w:t>
      </w:r>
      <w:r w:rsidRPr="00631CF5">
        <w:rPr>
          <w:rFonts w:ascii="Arial" w:eastAsia="Times New Roman" w:hAnsi="Arial" w:cs="Arial"/>
          <w:b/>
          <w:bCs/>
          <w:sz w:val="20"/>
          <w:szCs w:val="20"/>
          <w:lang w:val="hy-AM"/>
        </w:rPr>
        <w:t>պայմաններ</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2.1 </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անհետկանչելի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ուժի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մեջ</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մտնում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վավերացման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ուժի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մեջ</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մինչև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կնքվելիք</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պայմանագրով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ստանձնվող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պարտավորությունների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ամբողջական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վերջին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օրվան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հաջորդող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քսաներորդ</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աշխատանքային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օրը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ներառյալ</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2.2.</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Վճարող</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ներկայացնելով</w:t>
      </w:r>
      <w:r w:rsidRPr="00631CF5">
        <w:rPr>
          <w:rFonts w:ascii="GHEA Grapalat" w:eastAsia="Times New Roman" w:hAnsi="GHEA Grapalat" w:cs="GHEA Grapalat"/>
          <w:sz w:val="20"/>
          <w:szCs w:val="20"/>
          <w:lang w:val="hy-AM"/>
        </w:rPr>
        <w:t xml:space="preserve">` </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2.2.1. </w:t>
      </w:r>
      <w:r w:rsidRPr="00631CF5">
        <w:rPr>
          <w:rFonts w:ascii="Arial" w:eastAsia="Times New Roman" w:hAnsi="Arial" w:cs="Arial"/>
          <w:sz w:val="20"/>
          <w:szCs w:val="20"/>
          <w:lang w:val="hy-AM"/>
        </w:rPr>
        <w:t>Պատվիրատուի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հավաստվում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Ընկերությունը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թույլ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տվել</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պայմանագրային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պարտավորությունների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խախտում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իսկ</w:t>
      </w:r>
    </w:p>
    <w:p w:rsidR="00BB1514" w:rsidRPr="00631CF5" w:rsidDel="00A1321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2.2.2.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հավաստվում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կից</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պատշաճ</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ստորագրված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Ընկերության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իրավասու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անձի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GHEA Grapalat"/>
          <w:sz w:val="20"/>
          <w:szCs w:val="20"/>
          <w:lang w:val="hy-AM"/>
        </w:rPr>
        <w:t>:</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r w:rsidRPr="00631CF5">
        <w:rPr>
          <w:rFonts w:ascii="GHEA Grapalat" w:eastAsia="Times New Roman" w:hAnsi="GHEA Grapalat" w:cs="GHEA Grapalat"/>
          <w:sz w:val="20"/>
          <w:szCs w:val="20"/>
          <w:lang w:val="hy-AM"/>
        </w:rPr>
        <w:t xml:space="preserve">2.3 </w:t>
      </w:r>
      <w:r w:rsidRPr="00631CF5">
        <w:rPr>
          <w:rFonts w:ascii="Arial" w:eastAsia="Times New Roman" w:hAnsi="Arial" w:cs="Arial"/>
          <w:sz w:val="20"/>
          <w:szCs w:val="20"/>
          <w:lang w:val="hy-AM"/>
        </w:rPr>
        <w:t>Սույն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Համաձայնագրի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կապակցությամբ</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ծագած</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վեճերը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լուծվում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բանակցությունների</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միջոցով։</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Համաձայնություն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ձեռք</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չբերելու</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վեճերը</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լուծվում</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դատական</w:t>
      </w:r>
      <w:r w:rsidRPr="00631CF5">
        <w:rPr>
          <w:rFonts w:ascii="GHEA Grapalat" w:eastAsia="Times New Roman" w:hAnsi="GHEA Grapalat" w:cs="GHEA Grapalat"/>
          <w:sz w:val="20"/>
          <w:szCs w:val="20"/>
          <w:lang w:val="hy-AM"/>
        </w:rPr>
        <w:t xml:space="preserve"> </w:t>
      </w:r>
      <w:r w:rsidRPr="00631CF5">
        <w:rPr>
          <w:rFonts w:ascii="Arial" w:eastAsia="Times New Roman" w:hAnsi="Arial" w:cs="Arial"/>
          <w:sz w:val="20"/>
          <w:szCs w:val="20"/>
          <w:lang w:val="hy-AM"/>
        </w:rPr>
        <w:t>կարգով։</w:t>
      </w:r>
    </w:p>
    <w:p w:rsidR="00BB1514" w:rsidRPr="00631CF5" w:rsidRDefault="00BB1514" w:rsidP="00BB1514">
      <w:pPr>
        <w:spacing w:after="0" w:line="240" w:lineRule="auto"/>
        <w:ind w:firstLine="567"/>
        <w:jc w:val="both"/>
        <w:rPr>
          <w:rFonts w:ascii="GHEA Grapalat" w:eastAsia="Times New Roman" w:hAnsi="GHEA Grapalat" w:cs="GHEA Grapalat"/>
          <w:sz w:val="20"/>
          <w:szCs w:val="20"/>
          <w:lang w:val="hy-AM"/>
        </w:rPr>
      </w:pPr>
    </w:p>
    <w:p w:rsidR="00BB1514" w:rsidRPr="00631CF5" w:rsidRDefault="00BB1514" w:rsidP="00BB1514">
      <w:pPr>
        <w:spacing w:after="0" w:line="240" w:lineRule="auto"/>
        <w:ind w:firstLine="567"/>
        <w:jc w:val="center"/>
        <w:rPr>
          <w:rFonts w:ascii="GHEA Grapalat" w:eastAsia="Times New Roman" w:hAnsi="GHEA Grapalat" w:cs="GHEA Grapalat"/>
          <w:sz w:val="20"/>
          <w:szCs w:val="20"/>
          <w:lang w:val="hy-AM"/>
        </w:rPr>
      </w:pPr>
      <w:r w:rsidRPr="00631CF5">
        <w:rPr>
          <w:rFonts w:ascii="GHEA Grapalat" w:eastAsia="Times New Roman" w:hAnsi="GHEA Grapalat" w:cs="GHEA Grapalat"/>
          <w:b/>
          <w:sz w:val="20"/>
          <w:szCs w:val="20"/>
          <w:lang w:val="hy-AM"/>
        </w:rPr>
        <w:t xml:space="preserve">3. </w:t>
      </w:r>
      <w:r w:rsidRPr="00631CF5">
        <w:rPr>
          <w:rFonts w:ascii="Arial" w:eastAsia="Times New Roman" w:hAnsi="Arial" w:cs="Arial"/>
          <w:b/>
          <w:sz w:val="20"/>
          <w:szCs w:val="20"/>
          <w:lang w:val="hy-AM"/>
        </w:rPr>
        <w:t>Ընկերության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հասցեն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բանկային</w:t>
      </w:r>
      <w:r w:rsidRPr="00631CF5">
        <w:rPr>
          <w:rFonts w:ascii="GHEA Grapalat" w:eastAsia="Times New Roman" w:hAnsi="GHEA Grapalat" w:cs="GHEA Grapalat"/>
          <w:b/>
          <w:sz w:val="20"/>
          <w:szCs w:val="20"/>
          <w:lang w:val="hy-AM"/>
        </w:rPr>
        <w:t xml:space="preserve"> </w:t>
      </w:r>
      <w:r w:rsidRPr="00631CF5">
        <w:rPr>
          <w:rFonts w:ascii="Arial" w:eastAsia="Times New Roman" w:hAnsi="Arial" w:cs="Arial"/>
          <w:b/>
          <w:sz w:val="20"/>
          <w:szCs w:val="20"/>
          <w:lang w:val="hy-AM"/>
        </w:rPr>
        <w:t>վավերապայմանները</w:t>
      </w:r>
      <w:r w:rsidRPr="00631CF5">
        <w:rPr>
          <w:rFonts w:ascii="GHEA Grapalat" w:eastAsia="Times New Roman" w:hAnsi="GHEA Grapalat" w:cs="GHEA Grapalat"/>
          <w:b/>
          <w:sz w:val="20"/>
          <w:szCs w:val="20"/>
          <w:lang w:val="hy-AM"/>
        </w:rPr>
        <w:t>`</w:t>
      </w:r>
    </w:p>
    <w:p w:rsidR="00BB1514" w:rsidRPr="00631CF5" w:rsidRDefault="00BB1514" w:rsidP="00BB1514">
      <w:pPr>
        <w:spacing w:after="0" w:line="240" w:lineRule="auto"/>
        <w:jc w:val="both"/>
        <w:rPr>
          <w:rFonts w:ascii="GHEA Grapalat" w:eastAsia="Times New Roman" w:hAnsi="GHEA Grapalat" w:cs="GHEA Grapalat"/>
          <w:sz w:val="20"/>
          <w:szCs w:val="20"/>
          <w:u w:val="single"/>
          <w:lang w:val="hy-AM"/>
        </w:rPr>
      </w:pP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r w:rsidRPr="00631CF5">
        <w:rPr>
          <w:rFonts w:ascii="GHEA Grapalat" w:eastAsia="Times New Roman" w:hAnsi="GHEA Grapalat" w:cs="GHEA Grapalat"/>
          <w:sz w:val="20"/>
          <w:szCs w:val="20"/>
          <w:u w:val="single"/>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Times New Roman"/>
          <w:sz w:val="20"/>
          <w:szCs w:val="20"/>
          <w:u w:val="single"/>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հասցեն</w:t>
      </w:r>
    </w:p>
    <w:p w:rsidR="00BB1514" w:rsidRPr="00631CF5" w:rsidRDefault="00BB1514" w:rsidP="00BB1514">
      <w:pPr>
        <w:spacing w:after="0" w:line="240" w:lineRule="auto"/>
        <w:jc w:val="both"/>
        <w:rPr>
          <w:rFonts w:ascii="GHEA Grapalat" w:eastAsia="Times New Roman" w:hAnsi="GHEA Grapalat" w:cs="Times New Roman"/>
          <w:sz w:val="20"/>
          <w:szCs w:val="20"/>
          <w:u w:val="single"/>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ընկերությանը</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սպասարկող</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բանկի</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անվանումը</w:t>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բանկային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հաշվեհամարը</w:t>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հարկ</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վճարողի</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հաշվառման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համարը</w:t>
      </w:r>
    </w:p>
    <w:p w:rsidR="00BB1514" w:rsidRPr="00631CF5" w:rsidRDefault="00BB1514" w:rsidP="00BB1514">
      <w:pPr>
        <w:spacing w:after="0" w:line="240" w:lineRule="auto"/>
        <w:jc w:val="both"/>
        <w:rPr>
          <w:rFonts w:ascii="GHEA Grapalat" w:eastAsia="Times New Roman" w:hAnsi="GHEA Grapalat" w:cs="Times New Roman"/>
          <w:sz w:val="20"/>
          <w:szCs w:val="20"/>
          <w:u w:val="single"/>
          <w:vertAlign w:val="superscript"/>
          <w:lang w:val="hy-AM"/>
        </w:rPr>
      </w:pP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r w:rsidRPr="00631CF5">
        <w:rPr>
          <w:rFonts w:ascii="GHEA Grapalat" w:eastAsia="Times New Roman" w:hAnsi="GHEA Grapalat" w:cs="Times New Roman"/>
          <w:sz w:val="20"/>
          <w:szCs w:val="20"/>
          <w:u w:val="single"/>
          <w:vertAlign w:val="superscript"/>
          <w:lang w:val="hy-AM"/>
        </w:rPr>
        <w:tab/>
      </w:r>
    </w:p>
    <w:p w:rsidR="00BB1514" w:rsidRPr="00631CF5" w:rsidRDefault="00BB1514" w:rsidP="00BB1514">
      <w:pPr>
        <w:spacing w:after="0" w:line="240" w:lineRule="auto"/>
        <w:jc w:val="both"/>
        <w:rPr>
          <w:rFonts w:ascii="GHEA Grapalat" w:eastAsia="Times New Roman" w:hAnsi="GHEA Grapalat" w:cs="Times New Roman"/>
          <w:sz w:val="20"/>
          <w:szCs w:val="20"/>
          <w:vertAlign w:val="superscript"/>
          <w:lang w:val="hy-AM"/>
        </w:rPr>
      </w:pP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ընկերության</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տնօրենի</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անունը</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ազգանունը</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և</w:t>
      </w:r>
      <w:r w:rsidRPr="00631CF5">
        <w:rPr>
          <w:rFonts w:ascii="GHEA Grapalat" w:eastAsia="Times New Roman" w:hAnsi="GHEA Grapalat" w:cs="Times New Roman"/>
          <w:sz w:val="20"/>
          <w:szCs w:val="20"/>
          <w:vertAlign w:val="superscript"/>
          <w:lang w:val="hy-AM"/>
        </w:rPr>
        <w:t xml:space="preserve"> </w:t>
      </w:r>
      <w:r w:rsidRPr="00631CF5">
        <w:rPr>
          <w:rFonts w:ascii="Arial" w:eastAsia="Times New Roman" w:hAnsi="Arial" w:cs="Arial"/>
          <w:sz w:val="20"/>
          <w:szCs w:val="20"/>
          <w:vertAlign w:val="superscript"/>
          <w:lang w:val="hy-AM"/>
        </w:rPr>
        <w:t>ստորագրությունը</w:t>
      </w: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Կ</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Տ</w:t>
      </w: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p>
    <w:p w:rsidR="00BB1514" w:rsidRPr="00631CF5" w:rsidRDefault="00BB1514" w:rsidP="00BB1514">
      <w:pPr>
        <w:spacing w:after="0" w:line="240" w:lineRule="auto"/>
        <w:jc w:val="both"/>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Օր</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ամիս</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տարի</w:t>
      </w:r>
    </w:p>
    <w:p w:rsidR="00BB1514" w:rsidRPr="00631CF5" w:rsidRDefault="00BB1514" w:rsidP="00BB1514">
      <w:pPr>
        <w:spacing w:after="0" w:line="240" w:lineRule="auto"/>
        <w:jc w:val="center"/>
        <w:rPr>
          <w:rFonts w:ascii="GHEA Grapalat" w:eastAsia="Times New Roman" w:hAnsi="GHEA Grapalat" w:cs="GHEA Grapalat"/>
          <w:sz w:val="20"/>
          <w:szCs w:val="20"/>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20"/>
          <w:szCs w:val="20"/>
          <w:lang w:val="hy-AM"/>
        </w:rPr>
      </w:pPr>
      <w:r w:rsidRPr="00631CF5">
        <w:rPr>
          <w:rFonts w:ascii="GHEA Grapalat" w:eastAsia="Times New Roman" w:hAnsi="GHEA Grapalat" w:cs="Sylfaen"/>
          <w:i/>
          <w:sz w:val="20"/>
          <w:szCs w:val="20"/>
          <w:lang w:val="hy-AM"/>
        </w:rPr>
        <w:t xml:space="preserve">* </w:t>
      </w:r>
      <w:r w:rsidRPr="00631CF5">
        <w:rPr>
          <w:rFonts w:ascii="Arial" w:eastAsia="Times New Roman" w:hAnsi="Arial" w:cs="Arial"/>
          <w:i/>
          <w:sz w:val="20"/>
          <w:szCs w:val="20"/>
          <w:lang w:val="hy-AM"/>
        </w:rPr>
        <w:t>լրացվում</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է</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հանձնաժողովի</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քարտուղարի</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կողմից</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մինչև</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հրավերը</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տեղեկագրում</w:t>
      </w:r>
      <w:r w:rsidRPr="00631CF5">
        <w:rPr>
          <w:rFonts w:ascii="GHEA Grapalat" w:eastAsia="Times New Roman" w:hAnsi="GHEA Grapalat" w:cs="Times New Roman"/>
          <w:i/>
          <w:sz w:val="20"/>
          <w:szCs w:val="20"/>
          <w:lang w:val="hy-AM"/>
        </w:rPr>
        <w:t xml:space="preserve"> </w:t>
      </w:r>
      <w:r w:rsidRPr="00631CF5">
        <w:rPr>
          <w:rFonts w:ascii="Arial" w:eastAsia="Times New Roman" w:hAnsi="Arial" w:cs="Arial"/>
          <w:i/>
          <w:sz w:val="20"/>
          <w:szCs w:val="20"/>
          <w:lang w:val="hy-AM"/>
        </w:rPr>
        <w:t>հրապարակելը</w:t>
      </w:r>
      <w:r w:rsidRPr="00631CF5">
        <w:rPr>
          <w:rFonts w:ascii="GHEA Grapalat" w:eastAsia="Times New Roman" w:hAnsi="GHEA Grapalat" w:cs="Times New Roman"/>
          <w:i/>
          <w:sz w:val="20"/>
          <w:szCs w:val="20"/>
          <w:lang w:val="hy-AM"/>
        </w:rPr>
        <w:t>:</w:t>
      </w: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i/>
          <w:sz w:val="16"/>
          <w:szCs w:val="16"/>
          <w:lang w:val="hy-AM"/>
        </w:rPr>
      </w:pPr>
    </w:p>
    <w:p w:rsidR="00BB1514" w:rsidRPr="00631CF5" w:rsidRDefault="00BB1514" w:rsidP="00BB1514">
      <w:pPr>
        <w:spacing w:after="0" w:line="240" w:lineRule="auto"/>
        <w:ind w:firstLine="567"/>
        <w:jc w:val="right"/>
        <w:rPr>
          <w:rFonts w:ascii="GHEA Grapalat" w:eastAsia="Times New Roman" w:hAnsi="GHEA Grapalat" w:cs="Times New Roman"/>
          <w:b/>
          <w:sz w:val="20"/>
          <w:szCs w:val="20"/>
          <w:lang w:val="hy-AM" w:eastAsia="x-none"/>
        </w:rPr>
      </w:pPr>
      <w:r w:rsidRPr="00631CF5">
        <w:rPr>
          <w:rFonts w:ascii="GHEA Grapalat" w:eastAsia="Times New Roman" w:hAnsi="GHEA Grapalat" w:cs="Times New Roman"/>
          <w:b/>
          <w:sz w:val="20"/>
          <w:szCs w:val="20"/>
          <w:lang w:val="hy-AM" w:eastAsia="x-none"/>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b/>
                <w:bCs/>
                <w:sz w:val="20"/>
                <w:szCs w:val="20"/>
                <w:lang w:val="hy-AM"/>
              </w:rPr>
            </w:pPr>
            <w:r w:rsidRPr="00631CF5">
              <w:rPr>
                <w:rFonts w:ascii="GHEA Grapalat" w:eastAsia="Times New Roman" w:hAnsi="GHEA Grapalat" w:cs="Sylfaen"/>
                <w:sz w:val="20"/>
                <w:szCs w:val="20"/>
                <w:lang w:val="en-US"/>
              </w:rPr>
              <w:lastRenderedPageBreak/>
              <w:t xml:space="preserve">1.                                                              </w:t>
            </w:r>
            <w:r w:rsidRPr="00631CF5">
              <w:rPr>
                <w:rFonts w:ascii="Arial" w:eastAsia="Times New Roman" w:hAnsi="Arial" w:cs="Arial"/>
                <w:b/>
                <w:bCs/>
                <w:sz w:val="20"/>
                <w:szCs w:val="20"/>
                <w:lang w:val="en-US"/>
              </w:rPr>
              <w:t>ՎՃԱՐՄԱՆ</w:t>
            </w:r>
            <w:r w:rsidRPr="00631CF5">
              <w:rPr>
                <w:rFonts w:ascii="GHEA Grapalat" w:eastAsia="Times New Roman" w:hAnsi="GHEA Grapalat" w:cs="Arial"/>
                <w:b/>
                <w:bCs/>
                <w:sz w:val="20"/>
                <w:szCs w:val="20"/>
                <w:lang w:val="en-US"/>
              </w:rPr>
              <w:t xml:space="preserve"> </w:t>
            </w:r>
            <w:r w:rsidRPr="00631CF5">
              <w:rPr>
                <w:rFonts w:ascii="Arial" w:eastAsia="Times New Roman" w:hAnsi="Arial" w:cs="Arial"/>
                <w:b/>
                <w:bCs/>
                <w:sz w:val="20"/>
                <w:szCs w:val="20"/>
                <w:lang w:val="en-US"/>
              </w:rPr>
              <w:t>ՊԱՀԱՆՋԱԳԻՐ</w:t>
            </w:r>
            <w:r w:rsidRPr="00631CF5">
              <w:rPr>
                <w:rFonts w:ascii="GHEA Grapalat" w:eastAsia="Times New Roman" w:hAnsi="GHEA Grapalat" w:cs="Sylfaen"/>
                <w:b/>
                <w:bCs/>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Arial"/>
                <w:bCs/>
                <w:i/>
                <w:sz w:val="20"/>
                <w:szCs w:val="20"/>
                <w:lang w:val="en-US"/>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hy-AM"/>
              </w:rPr>
            </w:pP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Թիվ</w:t>
            </w:r>
            <w:r w:rsidRPr="00631CF5">
              <w:rPr>
                <w:rFonts w:ascii="GHEA Grapalat" w:eastAsia="Times New Roman" w:hAnsi="GHEA Grapalat" w:cs="Sylfaen"/>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hy-AM"/>
              </w:rPr>
              <w:t>3</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Tahoma"/>
                <w:color w:val="000000"/>
                <w:sz w:val="20"/>
                <w:szCs w:val="20"/>
                <w:lang w:val="en-US"/>
              </w:rPr>
              <w:t xml:space="preserve">"___"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20___</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Ընկերություն</w:t>
            </w:r>
            <w:r w:rsidRPr="00631CF5">
              <w:rPr>
                <w:rFonts w:ascii="GHEA Grapalat" w:eastAsia="Times New Roman" w:hAnsi="GHEA Grapalat" w:cs="Sylfaen"/>
                <w:sz w:val="20"/>
                <w:szCs w:val="20"/>
              </w:rPr>
              <w:t xml:space="preserve"> </w:t>
            </w:r>
            <w:r w:rsidRPr="00631CF5">
              <w:rPr>
                <w:rFonts w:ascii="GHEA Grapalat" w:eastAsia="Times New Roman" w:hAnsi="GHEA Grapalat" w:cs="Arial"/>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5</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Վճարողի</w:t>
            </w:r>
            <w:r w:rsidRPr="00631CF5">
              <w:rPr>
                <w:rFonts w:ascii="Arial" w:eastAsia="Times New Roman" w:hAnsi="Arial" w:cs="Arial"/>
                <w:sz w:val="20"/>
                <w:szCs w:val="20"/>
                <w:lang w:val="hy-AM"/>
              </w:rPr>
              <w:t>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սպասարկող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կազմակերպություն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6</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7</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ՀՎՀՀ</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hy-AM"/>
              </w:rPr>
              <w:t>8</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ՀԾՀ</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9</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Շահառու</w:t>
            </w:r>
            <w:r w:rsidRPr="00631CF5">
              <w:rPr>
                <w:rFonts w:ascii="Arial" w:eastAsia="Times New Roman" w:hAnsi="Arial" w:cs="Arial"/>
                <w:sz w:val="20"/>
                <w:szCs w:val="20"/>
                <w:lang w:val="hy-AM"/>
              </w:rPr>
              <w:t>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Arial"/>
                <w:sz w:val="20"/>
                <w:szCs w:val="20"/>
              </w:rPr>
              <w:t xml:space="preserve">` </w:t>
            </w:r>
            <w:r w:rsidRPr="00631CF5">
              <w:rPr>
                <w:rFonts w:ascii="GHEA Grapalat" w:eastAsia="Times New Roman" w:hAnsi="GHEA Grapalat" w:cs="Arial"/>
                <w:b/>
                <w:sz w:val="20"/>
                <w:szCs w:val="20"/>
                <w:lang w:val="af-ZA"/>
              </w:rPr>
              <w:t>«</w:t>
            </w:r>
            <w:r w:rsidRPr="00631CF5">
              <w:rPr>
                <w:rFonts w:ascii="Arial" w:eastAsia="Times New Roman" w:hAnsi="Arial" w:cs="Arial"/>
                <w:b/>
                <w:sz w:val="20"/>
                <w:szCs w:val="20"/>
                <w:lang w:val="af-ZA"/>
              </w:rPr>
              <w:t>ՀՀ</w:t>
            </w:r>
            <w:r w:rsidRPr="00631CF5">
              <w:rPr>
                <w:rFonts w:ascii="GHEA Grapalat" w:eastAsia="Times New Roman" w:hAnsi="GHEA Grapalat" w:cs="Arial"/>
                <w:b/>
                <w:sz w:val="20"/>
                <w:szCs w:val="20"/>
                <w:lang w:val="af-ZA"/>
              </w:rPr>
              <w:t xml:space="preserve"> </w:t>
            </w:r>
            <w:r w:rsidRPr="00631CF5">
              <w:rPr>
                <w:rFonts w:ascii="Arial" w:eastAsia="Times New Roman" w:hAnsi="Arial" w:cs="Arial"/>
                <w:b/>
                <w:sz w:val="20"/>
                <w:szCs w:val="20"/>
                <w:lang w:val="af-ZA"/>
              </w:rPr>
              <w:t>ԼՈՌՈՒ</w:t>
            </w:r>
            <w:r w:rsidRPr="00631CF5">
              <w:rPr>
                <w:rFonts w:ascii="GHEA Grapalat" w:eastAsia="Times New Roman" w:hAnsi="GHEA Grapalat" w:cs="Arial"/>
                <w:b/>
                <w:sz w:val="20"/>
                <w:szCs w:val="20"/>
                <w:lang w:val="af-ZA"/>
              </w:rPr>
              <w:t xml:space="preserve"> </w:t>
            </w:r>
            <w:r w:rsidRPr="00631CF5">
              <w:rPr>
                <w:rFonts w:ascii="Arial" w:eastAsia="Times New Roman" w:hAnsi="Arial" w:cs="Arial"/>
                <w:b/>
                <w:sz w:val="20"/>
                <w:szCs w:val="20"/>
                <w:lang w:val="af-ZA"/>
              </w:rPr>
              <w:t>ՄԱՐԶԻ</w:t>
            </w:r>
            <w:r w:rsidRPr="00631CF5">
              <w:rPr>
                <w:rFonts w:ascii="GHEA Grapalat" w:eastAsia="Times New Roman" w:hAnsi="GHEA Grapalat" w:cs="Arial"/>
                <w:b/>
                <w:sz w:val="20"/>
                <w:szCs w:val="20"/>
                <w:lang w:val="af-ZA"/>
              </w:rPr>
              <w:t xml:space="preserve"> </w:t>
            </w:r>
            <w:r w:rsidRPr="00631CF5">
              <w:rPr>
                <w:rFonts w:ascii="Arial" w:eastAsia="Times New Roman" w:hAnsi="Arial" w:cs="Arial"/>
                <w:b/>
                <w:sz w:val="20"/>
                <w:szCs w:val="20"/>
                <w:lang w:val="af-ZA"/>
              </w:rPr>
              <w:t>ԹՈՒՄԱՆՅԱՆ</w:t>
            </w:r>
            <w:r w:rsidRPr="00631CF5">
              <w:rPr>
                <w:rFonts w:ascii="GHEA Grapalat" w:eastAsia="Times New Roman" w:hAnsi="GHEA Grapalat" w:cs="Arial"/>
                <w:b/>
                <w:sz w:val="20"/>
                <w:szCs w:val="20"/>
                <w:lang w:val="hy-AM"/>
              </w:rPr>
              <w:t xml:space="preserve"> </w:t>
            </w:r>
            <w:r w:rsidRPr="00631CF5">
              <w:rPr>
                <w:rFonts w:ascii="GHEA Grapalat" w:eastAsia="Times New Roman" w:hAnsi="GHEA Grapalat" w:cs="Arial"/>
                <w:b/>
                <w:sz w:val="20"/>
                <w:szCs w:val="20"/>
                <w:lang w:val="af-ZA"/>
              </w:rPr>
              <w:t xml:space="preserve"> </w:t>
            </w:r>
            <w:r w:rsidRPr="00631CF5">
              <w:rPr>
                <w:rFonts w:ascii="Arial" w:eastAsia="Times New Roman" w:hAnsi="Arial" w:cs="Arial"/>
                <w:b/>
                <w:sz w:val="20"/>
                <w:szCs w:val="20"/>
                <w:lang w:val="af-ZA"/>
              </w:rPr>
              <w:t>ՀԱՄԱՅՆՔ</w:t>
            </w:r>
            <w:r w:rsidRPr="00631CF5">
              <w:rPr>
                <w:rFonts w:ascii="Arial" w:eastAsia="Times New Roman" w:hAnsi="Arial" w:cs="Arial"/>
                <w:b/>
                <w:sz w:val="20"/>
                <w:szCs w:val="20"/>
                <w:lang w:val="hy-AM"/>
              </w:rPr>
              <w:t>Ի</w:t>
            </w:r>
            <w:r w:rsidRPr="00631CF5">
              <w:rPr>
                <w:rFonts w:ascii="GHEA Grapalat" w:eastAsia="Times New Roman" w:hAnsi="GHEA Grapalat" w:cs="Arial"/>
                <w:b/>
                <w:sz w:val="20"/>
                <w:szCs w:val="20"/>
                <w:lang w:val="hy-AM"/>
              </w:rPr>
              <w:t xml:space="preserve"> </w:t>
            </w:r>
            <w:r w:rsidRPr="00631CF5">
              <w:rPr>
                <w:rFonts w:ascii="Arial" w:eastAsia="Times New Roman" w:hAnsi="Arial" w:cs="Arial"/>
                <w:b/>
                <w:sz w:val="20"/>
                <w:szCs w:val="20"/>
                <w:lang w:val="hy-AM"/>
              </w:rPr>
              <w:t>ԿՈՄՈՒՆԱԼ</w:t>
            </w:r>
            <w:r w:rsidRPr="00631CF5">
              <w:rPr>
                <w:rFonts w:ascii="GHEA Grapalat" w:eastAsia="Times New Roman" w:hAnsi="GHEA Grapalat" w:cs="Arial"/>
                <w:b/>
                <w:sz w:val="20"/>
                <w:szCs w:val="20"/>
                <w:lang w:val="hy-AM"/>
              </w:rPr>
              <w:t xml:space="preserve"> </w:t>
            </w:r>
            <w:r w:rsidRPr="00631CF5">
              <w:rPr>
                <w:rFonts w:ascii="Arial" w:eastAsia="Times New Roman" w:hAnsi="Arial" w:cs="Arial"/>
                <w:b/>
                <w:sz w:val="20"/>
                <w:szCs w:val="20"/>
                <w:lang w:val="hy-AM"/>
              </w:rPr>
              <w:t>ՏՆՏԵՍՈՒԹՅՈՒՆ</w:t>
            </w:r>
            <w:r w:rsidRPr="00631CF5">
              <w:rPr>
                <w:rFonts w:ascii="GHEA Grapalat" w:eastAsia="Times New Roman" w:hAnsi="GHEA Grapalat" w:cs="Arial"/>
                <w:b/>
                <w:sz w:val="20"/>
                <w:szCs w:val="20"/>
                <w:lang w:val="af-ZA"/>
              </w:rPr>
              <w:t>»</w:t>
            </w:r>
            <w:r w:rsidRPr="00631CF5">
              <w:rPr>
                <w:rFonts w:ascii="GHEA Grapalat" w:eastAsia="Times New Roman" w:hAnsi="GHEA Grapalat" w:cs="Arial"/>
                <w:b/>
                <w:sz w:val="20"/>
                <w:szCs w:val="20"/>
                <w:lang w:val="hy-AM"/>
              </w:rPr>
              <w:t xml:space="preserve"> </w:t>
            </w:r>
            <w:r w:rsidRPr="00631CF5">
              <w:rPr>
                <w:rFonts w:ascii="Arial" w:eastAsia="Times New Roman" w:hAnsi="Arial" w:cs="Arial"/>
                <w:b/>
                <w:sz w:val="20"/>
                <w:szCs w:val="20"/>
                <w:lang w:val="hy-AM"/>
              </w:rPr>
              <w:t>ՀՈԱԿ</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10. </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ՀԾՀ</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lang w:val="hy-AM"/>
              </w:rPr>
              <w:t>11</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ՀՎՀՀ</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proofErr w:type="gramStart"/>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Շահառուի</w:t>
            </w:r>
            <w:r w:rsidRPr="00631CF5">
              <w:rPr>
                <w:rFonts w:ascii="Arial" w:eastAsia="Times New Roman" w:hAnsi="Arial" w:cs="Arial"/>
                <w:sz w:val="20"/>
                <w:szCs w:val="20"/>
                <w:lang w:val="hy-AM"/>
              </w:rPr>
              <w:t>ն</w:t>
            </w:r>
            <w:r w:rsidRPr="00631CF5">
              <w:rPr>
                <w:rFonts w:ascii="GHEA Grapalat" w:eastAsia="Times New Roman" w:hAnsi="GHEA Grapalat" w:cs="Arial"/>
                <w:sz w:val="20"/>
                <w:szCs w:val="20"/>
              </w:rPr>
              <w:t xml:space="preserve"> </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սպասարկող</w:t>
            </w:r>
            <w:proofErr w:type="gramEnd"/>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կազմակերպություն</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rPr>
              <w:t xml:space="preserve">` </w:t>
            </w:r>
            <w:r w:rsidRPr="00631CF5">
              <w:rPr>
                <w:rFonts w:ascii="GHEA Grapalat" w:eastAsia="Times New Roman" w:hAnsi="GHEA Grapalat" w:cs="Arial"/>
                <w:b/>
                <w:sz w:val="20"/>
                <w:szCs w:val="20"/>
                <w:lang w:val="hy-AM"/>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b/>
                <w:sz w:val="20"/>
                <w:szCs w:val="20"/>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3</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Շահառուի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հշ</w:t>
            </w:r>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en-US"/>
              </w:rPr>
              <w:t>N</w:t>
            </w:r>
            <w:r w:rsidRPr="00631CF5">
              <w:rPr>
                <w:rFonts w:ascii="GHEA Grapalat" w:eastAsia="Times New Roman" w:hAnsi="GHEA Grapalat" w:cs="Arial"/>
                <w:sz w:val="20"/>
                <w:szCs w:val="20"/>
              </w:rPr>
              <w:t xml:space="preserve">) </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en-US"/>
              </w:rPr>
              <w:t>1</w:t>
            </w: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Գումարը</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Arial"/>
                <w:sz w:val="20"/>
                <w:szCs w:val="20"/>
              </w:rPr>
              <w:t>(</w:t>
            </w:r>
            <w:r w:rsidRPr="00631CF5">
              <w:rPr>
                <w:rFonts w:ascii="Arial" w:eastAsia="Times New Roman" w:hAnsi="Arial" w:cs="Arial"/>
                <w:sz w:val="20"/>
                <w:szCs w:val="20"/>
                <w:lang w:val="en-US"/>
              </w:rPr>
              <w:t>թվերով</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Sylfaen"/>
                <w:sz w:val="20"/>
                <w:szCs w:val="20"/>
              </w:rPr>
              <w:t>)</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15. </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proofErr w:type="gramStart"/>
            <w:r w:rsidRPr="00631CF5">
              <w:rPr>
                <w:rFonts w:ascii="Arial" w:eastAsia="Times New Roman" w:hAnsi="Arial" w:cs="Arial"/>
                <w:sz w:val="20"/>
                <w:szCs w:val="20"/>
                <w:lang w:val="hy-AM"/>
              </w:rPr>
              <w:t>՝</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 xml:space="preserve"> (</w:t>
            </w:r>
            <w:proofErr w:type="gramEnd"/>
            <w:r w:rsidRPr="00631CF5">
              <w:rPr>
                <w:rFonts w:ascii="Arial" w:eastAsia="Times New Roman" w:hAnsi="Arial" w:cs="Arial"/>
                <w:sz w:val="20"/>
                <w:szCs w:val="20"/>
                <w:lang w:val="en-US"/>
              </w:rPr>
              <w:t>թվերով</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Sylfaen"/>
                <w:sz w:val="20"/>
                <w:szCs w:val="20"/>
              </w:rPr>
              <w:t>)</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նախատեսված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մասնակի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ակցեպտի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en-US"/>
              </w:rPr>
            </w:pPr>
            <w:r w:rsidRPr="00631CF5">
              <w:rPr>
                <w:rFonts w:ascii="GHEA Grapalat" w:eastAsia="Times New Roman" w:hAnsi="GHEA Grapalat" w:cs="Sylfaen"/>
                <w:sz w:val="20"/>
                <w:szCs w:val="20"/>
                <w:lang w:val="en-US"/>
              </w:rPr>
              <w:t>1</w:t>
            </w:r>
            <w:r w:rsidRPr="00631CF5">
              <w:rPr>
                <w:rFonts w:ascii="GHEA Grapalat" w:eastAsia="Times New Roman" w:hAnsi="GHEA Grapalat" w:cs="Sylfaen"/>
                <w:sz w:val="20"/>
                <w:szCs w:val="20"/>
              </w:rPr>
              <w:t>6</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Արժույթը</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Arial"/>
                <w:sz w:val="20"/>
                <w:szCs w:val="20"/>
                <w:lang w:val="en-US"/>
              </w:rPr>
              <w:t xml:space="preserve"> </w:t>
            </w:r>
            <w:r w:rsidRPr="00631CF5">
              <w:rPr>
                <w:rFonts w:ascii="Arial" w:eastAsia="Times New Roman" w:hAnsi="Arial" w:cs="Arial"/>
                <w:sz w:val="20"/>
                <w:szCs w:val="20"/>
                <w:lang w:val="en-US"/>
              </w:rPr>
              <w:t>կոդով</w:t>
            </w:r>
            <w:r w:rsidRPr="00631CF5">
              <w:rPr>
                <w:rFonts w:ascii="GHEA Grapalat" w:eastAsia="Times New Roman" w:hAnsi="GHEA Grapalat" w:cs="Arial"/>
                <w:sz w:val="20"/>
                <w:szCs w:val="20"/>
                <w:lang w:val="en-US"/>
              </w:rPr>
              <w:t>)`</w:t>
            </w: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hy-AM"/>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7</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Գործարքի</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նպատակը</w:t>
            </w:r>
            <w:proofErr w:type="gramStart"/>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hy-AM"/>
              </w:rPr>
              <w:t xml:space="preserve">  </w:t>
            </w:r>
            <w:r w:rsidRPr="00631CF5">
              <w:rPr>
                <w:rFonts w:ascii="GHEA Grapalat" w:eastAsia="Times New Roman" w:hAnsi="GHEA Grapalat" w:cs="Sylfaen"/>
                <w:bCs/>
                <w:i/>
                <w:sz w:val="20"/>
                <w:szCs w:val="20"/>
              </w:rPr>
              <w:t>(</w:t>
            </w:r>
            <w:proofErr w:type="gramEnd"/>
            <w:r w:rsidRPr="00631CF5">
              <w:rPr>
                <w:rFonts w:ascii="Arial" w:eastAsia="Times New Roman" w:hAnsi="Arial" w:cs="Arial"/>
                <w:bCs/>
                <w:i/>
                <w:sz w:val="20"/>
                <w:szCs w:val="20"/>
                <w:lang w:val="hy-AM"/>
              </w:rPr>
              <w:t>պայմանագրի</w:t>
            </w:r>
            <w:r w:rsidRPr="00631CF5">
              <w:rPr>
                <w:rFonts w:ascii="GHEA Grapalat" w:eastAsia="Times New Roman" w:hAnsi="GHEA Grapalat" w:cs="Sylfaen"/>
                <w:bCs/>
                <w:i/>
                <w:sz w:val="20"/>
                <w:szCs w:val="20"/>
                <w:lang w:val="hy-AM"/>
              </w:rPr>
              <w:t xml:space="preserve"> </w:t>
            </w:r>
            <w:r w:rsidRPr="00631CF5">
              <w:rPr>
                <w:rFonts w:ascii="Arial" w:eastAsia="Times New Roman" w:hAnsi="Arial" w:cs="Arial"/>
                <w:bCs/>
                <w:i/>
                <w:sz w:val="20"/>
                <w:szCs w:val="20"/>
                <w:lang w:val="hy-AM"/>
              </w:rPr>
              <w:t>կատարման</w:t>
            </w:r>
            <w:r w:rsidRPr="00631CF5">
              <w:rPr>
                <w:rFonts w:ascii="GHEA Grapalat" w:eastAsia="Times New Roman" w:hAnsi="GHEA Grapalat" w:cs="Sylfaen"/>
                <w:bCs/>
                <w:i/>
                <w:sz w:val="20"/>
                <w:szCs w:val="20"/>
                <w:lang w:val="hy-AM"/>
              </w:rPr>
              <w:t xml:space="preserve"> </w:t>
            </w:r>
            <w:r w:rsidRPr="00631CF5">
              <w:rPr>
                <w:rFonts w:ascii="Arial" w:eastAsia="Times New Roman" w:hAnsi="Arial" w:cs="Arial"/>
                <w:bCs/>
                <w:i/>
                <w:sz w:val="20"/>
                <w:szCs w:val="20"/>
                <w:lang w:val="en-US"/>
              </w:rPr>
              <w:t>ապահովմ</w:t>
            </w:r>
            <w:r w:rsidRPr="00631CF5">
              <w:rPr>
                <w:rFonts w:ascii="Arial" w:eastAsia="Times New Roman" w:hAnsi="Arial" w:cs="Arial"/>
                <w:bCs/>
                <w:i/>
                <w:sz w:val="20"/>
                <w:szCs w:val="20"/>
                <w:lang w:val="hy-AM"/>
              </w:rPr>
              <w:t>ան</w:t>
            </w:r>
            <w:r w:rsidRPr="00631CF5">
              <w:rPr>
                <w:rFonts w:ascii="GHEA Grapalat" w:eastAsia="Times New Roman" w:hAnsi="GHEA Grapalat" w:cs="Sylfaen"/>
                <w:bCs/>
                <w:i/>
                <w:sz w:val="20"/>
                <w:szCs w:val="20"/>
                <w:lang w:val="hy-AM"/>
              </w:rPr>
              <w:t xml:space="preserve"> </w:t>
            </w:r>
            <w:r w:rsidRPr="00631CF5">
              <w:rPr>
                <w:rFonts w:ascii="Arial" w:eastAsia="Times New Roman" w:hAnsi="Arial" w:cs="Arial"/>
                <w:bCs/>
                <w:i/>
                <w:sz w:val="20"/>
                <w:szCs w:val="20"/>
                <w:lang w:val="hy-AM"/>
              </w:rPr>
              <w:t>համար</w:t>
            </w:r>
            <w:r w:rsidRPr="00631CF5">
              <w:rPr>
                <w:rFonts w:ascii="GHEA Grapalat" w:eastAsia="Times New Roman" w:hAnsi="GHEA Grapalat" w:cs="Sylfaen"/>
                <w:bCs/>
                <w:i/>
                <w:sz w:val="20"/>
                <w:szCs w:val="20"/>
              </w:rPr>
              <w:t>)</w:t>
            </w:r>
          </w:p>
        </w:tc>
      </w:tr>
      <w:tr w:rsidR="00BB1514" w:rsidRPr="00631CF5" w:rsidTr="007913DD">
        <w:trPr>
          <w:trHeight w:val="20"/>
        </w:trPr>
        <w:tc>
          <w:tcPr>
            <w:tcW w:w="10980" w:type="dxa"/>
            <w:gridSpan w:val="2"/>
            <w:tcBorders>
              <w:top w:val="single" w:sz="4" w:space="0" w:color="auto"/>
              <w:left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rPr>
            </w:pPr>
            <w:r w:rsidRPr="00631CF5">
              <w:rPr>
                <w:rFonts w:ascii="GHEA Grapalat" w:eastAsia="Times New Roman" w:hAnsi="GHEA Grapalat" w:cs="Sylfaen"/>
                <w:sz w:val="20"/>
                <w:szCs w:val="20"/>
              </w:rPr>
              <w:t>1</w:t>
            </w:r>
            <w:r w:rsidRPr="00631CF5">
              <w:rPr>
                <w:rFonts w:ascii="GHEA Grapalat" w:eastAsia="Times New Roman" w:hAnsi="GHEA Grapalat" w:cs="Sylfaen"/>
                <w:sz w:val="20"/>
                <w:szCs w:val="20"/>
                <w:lang w:val="hy-AM"/>
              </w:rPr>
              <w:t>8</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հիմքերը՝</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Փաստաթղթերի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Arial"/>
                <w:sz w:val="20"/>
                <w:szCs w:val="20"/>
              </w:rPr>
              <w:t>,</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այդ</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թվում՝</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մասին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համաձայնագիրը</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դրանց</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համարները</w:t>
            </w:r>
            <w:r w:rsidRPr="00631CF5">
              <w:rPr>
                <w:rFonts w:ascii="GHEA Grapalat" w:eastAsia="Times New Roman" w:hAnsi="GHEA Grapalat" w:cs="Arial"/>
                <w:sz w:val="20"/>
                <w:szCs w:val="20"/>
                <w:lang w:val="hy-AM"/>
              </w:rPr>
              <w:t>,</w:t>
            </w:r>
            <w:r w:rsidRPr="00631CF5">
              <w:rPr>
                <w:rFonts w:ascii="GHEA Grapalat" w:eastAsia="Times New Roman" w:hAnsi="GHEA Grapalat" w:cs="Arial"/>
                <w:sz w:val="20"/>
                <w:szCs w:val="20"/>
              </w:rPr>
              <w:t xml:space="preserve"> </w:t>
            </w:r>
            <w:proofErr w:type="gramStart"/>
            <w:r w:rsidRPr="00631CF5">
              <w:rPr>
                <w:rFonts w:ascii="Arial" w:eastAsia="Times New Roman" w:hAnsi="Arial" w:cs="Arial"/>
                <w:sz w:val="20"/>
                <w:szCs w:val="20"/>
                <w:lang w:val="hy-AM"/>
              </w:rPr>
              <w:t>պ</w:t>
            </w:r>
            <w:r w:rsidRPr="00631CF5">
              <w:rPr>
                <w:rFonts w:ascii="Arial" w:eastAsia="Times New Roman" w:hAnsi="Arial" w:cs="Arial"/>
                <w:sz w:val="20"/>
                <w:szCs w:val="20"/>
                <w:lang w:val="en-US"/>
              </w:rPr>
              <w:t>այմանագրի</w:t>
            </w:r>
            <w:r w:rsidRPr="00631CF5">
              <w:rPr>
                <w:rFonts w:ascii="GHEA Grapalat" w:eastAsia="Times New Roman" w:hAnsi="GHEA Grapalat" w:cs="Sylfaen"/>
                <w:sz w:val="20"/>
                <w:szCs w:val="20"/>
              </w:rPr>
              <w:t xml:space="preserve"> </w:t>
            </w:r>
            <w:r w:rsidRPr="00631CF5">
              <w:rPr>
                <w:rFonts w:ascii="GHEA Grapalat" w:eastAsia="Times New Roman" w:hAnsi="GHEA Grapalat" w:cs="Arial"/>
                <w:sz w:val="20"/>
                <w:szCs w:val="20"/>
              </w:rPr>
              <w:t xml:space="preserve"> </w:t>
            </w:r>
            <w:r w:rsidRPr="00631CF5">
              <w:rPr>
                <w:rFonts w:ascii="Arial" w:eastAsia="Times New Roman" w:hAnsi="Arial" w:cs="Arial"/>
                <w:sz w:val="20"/>
                <w:szCs w:val="20"/>
                <w:lang w:val="en-US"/>
              </w:rPr>
              <w:t>ծածկագիրը</w:t>
            </w:r>
            <w:proofErr w:type="gramEnd"/>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որի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հիման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կատարվում</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գանձումը</w:t>
            </w:r>
            <w:r w:rsidRPr="00631CF5">
              <w:rPr>
                <w:rFonts w:ascii="GHEA Grapalat" w:eastAsia="Times New Roman" w:hAnsi="GHEA Grapalat" w:cs="Arial"/>
                <w:sz w:val="20"/>
                <w:szCs w:val="20"/>
              </w:rPr>
              <w:t>)</w:t>
            </w:r>
            <w:r w:rsidRPr="00631CF5">
              <w:rPr>
                <w:rFonts w:ascii="GHEA Grapalat" w:eastAsia="Times New Roman" w:hAnsi="GHEA Grapalat" w:cs="Sylfaen"/>
                <w:sz w:val="20"/>
                <w:szCs w:val="20"/>
              </w:rPr>
              <w:t>`</w:t>
            </w:r>
          </w:p>
          <w:p w:rsidR="00BB1514" w:rsidRPr="00631CF5" w:rsidRDefault="00BB1514" w:rsidP="00BB1514">
            <w:pPr>
              <w:spacing w:after="0" w:line="240" w:lineRule="auto"/>
              <w:rPr>
                <w:rFonts w:ascii="GHEA Grapalat" w:eastAsia="Times New Roman" w:hAnsi="GHEA Grapalat" w:cs="Arial"/>
                <w:sz w:val="20"/>
                <w:szCs w:val="20"/>
              </w:rPr>
            </w:pPr>
          </w:p>
        </w:tc>
      </w:tr>
      <w:tr w:rsidR="00BB1514" w:rsidRPr="00631CF5" w:rsidTr="007913DD">
        <w:trPr>
          <w:trHeight w:val="20"/>
        </w:trPr>
        <w:tc>
          <w:tcPr>
            <w:tcW w:w="10980" w:type="dxa"/>
            <w:gridSpan w:val="2"/>
            <w:tcBorders>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Arial"/>
                <w:sz w:val="20"/>
                <w:szCs w:val="20"/>
                <w:lang w:val="hy-AM"/>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hy-AM"/>
              </w:rPr>
            </w:pPr>
            <w:r w:rsidRPr="00631CF5">
              <w:rPr>
                <w:rFonts w:ascii="GHEA Grapalat" w:eastAsia="Times New Roman" w:hAnsi="GHEA Grapalat" w:cs="Sylfaen"/>
                <w:sz w:val="20"/>
                <w:szCs w:val="20"/>
                <w:lang w:val="hy-AM"/>
              </w:rPr>
              <w:t xml:space="preserve">19.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Sylfae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Sylfaen"/>
                <w:sz w:val="20"/>
                <w:szCs w:val="20"/>
                <w:lang w:val="hy-AM"/>
              </w:rPr>
              <w:t>&gt;</w:t>
            </w:r>
          </w:p>
          <w:p w:rsidR="00BB1514" w:rsidRPr="00631CF5" w:rsidRDefault="00BB1514" w:rsidP="00BB1514">
            <w:pPr>
              <w:spacing w:after="0" w:line="240" w:lineRule="auto"/>
              <w:rPr>
                <w:rFonts w:ascii="GHEA Grapalat" w:eastAsia="Times New Roman" w:hAnsi="GHEA Grapalat" w:cs="Sylfaen"/>
                <w:sz w:val="20"/>
                <w:szCs w:val="20"/>
              </w:rPr>
            </w:pPr>
          </w:p>
        </w:tc>
      </w:tr>
      <w:tr w:rsidR="00BB1514" w:rsidRPr="00631CF5" w:rsidTr="007913D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hy-AM"/>
              </w:rPr>
              <w:t xml:space="preserve">20. </w:t>
            </w:r>
            <w:r w:rsidRPr="00631CF5">
              <w:rPr>
                <w:rFonts w:ascii="Arial" w:eastAsia="Times New Roman" w:hAnsi="Arial" w:cs="Arial"/>
                <w:sz w:val="20"/>
                <w:szCs w:val="20"/>
                <w:lang w:val="hy-AM"/>
              </w:rPr>
              <w:t>Առդիր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էջերի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քանակը՝</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Arial"/>
                <w:sz w:val="20"/>
                <w:szCs w:val="20"/>
                <w:lang w:val="en-US"/>
              </w:rPr>
              <w:t xml:space="preserve">--- </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en-US"/>
              </w:rPr>
              <w:t>էջ</w:t>
            </w:r>
          </w:p>
          <w:p w:rsidR="00BB1514" w:rsidRPr="00631CF5" w:rsidRDefault="00BB1514" w:rsidP="00BB1514">
            <w:pPr>
              <w:spacing w:after="0" w:line="240" w:lineRule="auto"/>
              <w:rPr>
                <w:rFonts w:ascii="GHEA Grapalat" w:eastAsia="Times New Roman" w:hAnsi="GHEA Grapalat" w:cs="Sylfaen"/>
                <w:sz w:val="20"/>
                <w:szCs w:val="20"/>
                <w:lang w:val="hy-AM"/>
              </w:rPr>
            </w:pPr>
          </w:p>
        </w:tc>
      </w:tr>
      <w:tr w:rsidR="00BB1514" w:rsidRPr="00631CF5"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Courier New"/>
                <w:sz w:val="20"/>
                <w:szCs w:val="20"/>
                <w:lang w:val="en-US"/>
              </w:rPr>
              <w:t> </w:t>
            </w:r>
            <w:r w:rsidRPr="00631CF5">
              <w:rPr>
                <w:rFonts w:ascii="GHEA Grapalat" w:eastAsia="Times New Roman" w:hAnsi="GHEA Grapalat" w:cs="Arial"/>
                <w:sz w:val="20"/>
                <w:szCs w:val="20"/>
                <w:lang w:val="hy-AM"/>
              </w:rPr>
              <w:t>22</w:t>
            </w:r>
            <w:r w:rsidRPr="00631CF5">
              <w:rPr>
                <w:rFonts w:ascii="GHEA Grapalat" w:eastAsia="Times New Roman" w:hAnsi="GHEA Grapalat" w:cs="Arial"/>
                <w:sz w:val="20"/>
                <w:szCs w:val="20"/>
              </w:rPr>
              <w:t>.</w:t>
            </w:r>
            <w:r w:rsidRPr="00631CF5">
              <w:rPr>
                <w:rFonts w:ascii="Arial" w:eastAsia="Times New Roman" w:hAnsi="Arial" w:cs="Arial"/>
                <w:sz w:val="20"/>
                <w:szCs w:val="20"/>
                <w:lang w:val="en-US"/>
              </w:rPr>
              <w:t>ա</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ստորագրությունները</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rPr>
                <w:rFonts w:ascii="GHEA Grapalat" w:eastAsia="Times New Roman" w:hAnsi="GHEA Grapalat" w:cs="Tahoma"/>
                <w:color w:val="000000"/>
                <w:sz w:val="20"/>
                <w:szCs w:val="20"/>
              </w:rPr>
            </w:pP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rPr>
                <w:rFonts w:ascii="GHEA Grapalat" w:eastAsia="Times New Roman" w:hAnsi="GHEA Grapalat" w:cs="Sylfaen"/>
                <w:sz w:val="20"/>
                <w:szCs w:val="20"/>
              </w:rPr>
            </w:pP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lang w:val="hy-AM"/>
              </w:rPr>
              <w:t>22</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rPr>
              <w:t>.</w:t>
            </w: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rPr>
              <w:t>.</w:t>
            </w:r>
          </w:p>
          <w:p w:rsidR="00BB1514" w:rsidRPr="00631CF5" w:rsidRDefault="00BB1514" w:rsidP="00BB1514">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Arial"/>
                <w:sz w:val="20"/>
                <w:szCs w:val="20"/>
                <w:lang w:val="hy-AM"/>
              </w:rPr>
              <w:t>2</w:t>
            </w:r>
            <w:r w:rsidRPr="00631CF5">
              <w:rPr>
                <w:rFonts w:ascii="GHEA Grapalat" w:eastAsia="Times New Roman" w:hAnsi="GHEA Grapalat" w:cs="Arial"/>
                <w:sz w:val="20"/>
                <w:szCs w:val="20"/>
              </w:rPr>
              <w:t>1.</w:t>
            </w:r>
            <w:r w:rsidRPr="00631CF5">
              <w:rPr>
                <w:rFonts w:ascii="Arial" w:eastAsia="Times New Roman" w:hAnsi="Arial" w:cs="Arial"/>
                <w:sz w:val="20"/>
                <w:szCs w:val="20"/>
                <w:lang w:val="en-US"/>
              </w:rPr>
              <w:t>ա</w:t>
            </w:r>
            <w:r w:rsidRPr="00631CF5">
              <w:rPr>
                <w:rFonts w:ascii="GHEA Grapalat" w:eastAsia="Times New Roman" w:hAnsi="GHEA Grapalat" w:cs="Sylfaen"/>
                <w:sz w:val="20"/>
                <w:szCs w:val="20"/>
              </w:rPr>
              <w:t xml:space="preserve">. </w:t>
            </w:r>
            <w:r w:rsidRPr="00631CF5">
              <w:rPr>
                <w:rFonts w:ascii="GHEA Grapalat" w:eastAsia="Times New Roman" w:hAnsi="GHEA Grapalat" w:cs="Courier New"/>
                <w:sz w:val="20"/>
                <w:szCs w:val="20"/>
                <w:lang w:val="en-US"/>
              </w:rPr>
              <w:t> </w:t>
            </w:r>
            <w:r w:rsidRPr="00631CF5">
              <w:rPr>
                <w:rFonts w:ascii="Arial" w:eastAsia="Times New Roman" w:hAnsi="Arial" w:cs="Arial"/>
                <w:sz w:val="20"/>
                <w:szCs w:val="20"/>
                <w:lang w:val="en-US"/>
              </w:rPr>
              <w:t>Վճարողի</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ստորագրությունները</w:t>
            </w:r>
            <w:r w:rsidRPr="00631CF5">
              <w:rPr>
                <w:rFonts w:ascii="GHEA Grapalat" w:eastAsia="Times New Roman" w:hAnsi="GHEA Grapalat" w:cs="Sylfaen"/>
                <w:sz w:val="20"/>
                <w:szCs w:val="20"/>
              </w:rPr>
              <w:t>`</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 xml:space="preserve">                                               /____________________/</w:t>
            </w: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w:spacing w:after="0" w:line="240" w:lineRule="auto"/>
              <w:jc w:val="right"/>
              <w:rPr>
                <w:rFonts w:ascii="GHEA Grapalat" w:eastAsia="Times New Roman" w:hAnsi="GHEA Grapalat" w:cs="Tahoma"/>
                <w:color w:val="000000"/>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Tahoma"/>
                <w:color w:val="000000"/>
                <w:sz w:val="20"/>
                <w:szCs w:val="20"/>
              </w:rPr>
              <w:t>/____________________/</w:t>
            </w:r>
          </w:p>
          <w:p w:rsidR="00BB1514" w:rsidRPr="00631CF5" w:rsidRDefault="00BB1514" w:rsidP="00BB1514">
            <w:pPr>
              <w:spacing w:after="0" w:line="240" w:lineRule="auto"/>
              <w:jc w:val="right"/>
              <w:rPr>
                <w:rFonts w:ascii="GHEA Grapalat" w:eastAsia="Times New Roman" w:hAnsi="GHEA Grapalat" w:cs="Sylfaen"/>
                <w:sz w:val="20"/>
                <w:szCs w:val="20"/>
              </w:rPr>
            </w:pPr>
          </w:p>
          <w:p w:rsidR="00BB1514" w:rsidRPr="00631CF5" w:rsidRDefault="00BB1514" w:rsidP="00BB1514">
            <w:pPr>
              <w:spacing w:after="0" w:line="240" w:lineRule="auto"/>
              <w:jc w:val="right"/>
              <w:rPr>
                <w:rFonts w:ascii="GHEA Grapalat" w:eastAsia="Times New Roman" w:hAnsi="GHEA Grapalat" w:cs="Sylfaen"/>
                <w:sz w:val="20"/>
                <w:szCs w:val="20"/>
              </w:rPr>
            </w:pPr>
            <w:r w:rsidRPr="00631CF5">
              <w:rPr>
                <w:rFonts w:ascii="GHEA Grapalat" w:eastAsia="Times New Roman" w:hAnsi="GHEA Grapalat" w:cs="Sylfaen"/>
                <w:sz w:val="20"/>
                <w:szCs w:val="20"/>
                <w:lang w:val="hy-AM"/>
              </w:rPr>
              <w:t>2</w:t>
            </w:r>
            <w:r w:rsidRPr="00631CF5">
              <w:rPr>
                <w:rFonts w:ascii="GHEA Grapalat" w:eastAsia="Times New Roman" w:hAnsi="GHEA Grapalat" w:cs="Sylfaen"/>
                <w:sz w:val="20"/>
                <w:szCs w:val="20"/>
              </w:rPr>
              <w:t>1.</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rPr>
              <w:t>.</w:t>
            </w:r>
          </w:p>
          <w:p w:rsidR="00BB1514" w:rsidRPr="00631CF5" w:rsidRDefault="00BB1514" w:rsidP="00BB1514">
            <w:pPr>
              <w:spacing w:after="0" w:line="240" w:lineRule="auto"/>
              <w:jc w:val="right"/>
              <w:rPr>
                <w:rFonts w:ascii="GHEA Grapalat" w:eastAsia="Times New Roman" w:hAnsi="GHEA Grapalat" w:cs="Sylfaen"/>
                <w:sz w:val="20"/>
                <w:szCs w:val="20"/>
              </w:rPr>
            </w:pPr>
          </w:p>
        </w:tc>
      </w:tr>
      <w:tr w:rsidR="00BB1514" w:rsidRPr="00631CF5" w:rsidTr="007913DD">
        <w:trPr>
          <w:trHeight w:val="20"/>
        </w:trPr>
        <w:tc>
          <w:tcPr>
            <w:tcW w:w="5616" w:type="dxa"/>
            <w:tcBorders>
              <w:top w:val="single" w:sz="4" w:space="0" w:color="auto"/>
              <w:left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rPr>
              <w:t>2</w:t>
            </w:r>
            <w:r w:rsidRPr="00631CF5">
              <w:rPr>
                <w:rFonts w:ascii="GHEA Grapalat" w:eastAsia="Times New Roman" w:hAnsi="GHEA Grapalat" w:cs="Tahoma"/>
                <w:color w:val="000000"/>
                <w:sz w:val="20"/>
                <w:szCs w:val="20"/>
                <w:lang w:val="hy-AM"/>
              </w:rPr>
              <w:t>4</w:t>
            </w:r>
            <w:r w:rsidRPr="00631CF5">
              <w:rPr>
                <w:rFonts w:ascii="GHEA Grapalat" w:eastAsia="Times New Roman" w:hAnsi="GHEA Grapalat" w:cs="Tahoma"/>
                <w:color w:val="000000"/>
                <w:sz w:val="20"/>
                <w:szCs w:val="20"/>
              </w:rPr>
              <w:t>.</w:t>
            </w:r>
            <w:r w:rsidRPr="00631CF5">
              <w:rPr>
                <w:rFonts w:ascii="Arial" w:eastAsia="Times New Roman" w:hAnsi="Arial" w:cs="Arial"/>
                <w:color w:val="000000"/>
                <w:sz w:val="20"/>
                <w:szCs w:val="20"/>
                <w:lang w:val="en-US"/>
              </w:rPr>
              <w:t>ա</w:t>
            </w:r>
            <w:r w:rsidRPr="00631CF5">
              <w:rPr>
                <w:rFonts w:ascii="GHEA Grapalat" w:eastAsia="Times New Roman" w:hAnsi="GHEA Grapalat" w:cs="Tahoma"/>
                <w:color w:val="000000"/>
                <w:sz w:val="20"/>
                <w:szCs w:val="20"/>
              </w:rPr>
              <w:t xml:space="preserve">.   </w:t>
            </w:r>
            <w:r w:rsidRPr="00631CF5">
              <w:rPr>
                <w:rFonts w:ascii="Arial" w:eastAsia="Times New Roman" w:hAnsi="Arial" w:cs="Arial"/>
                <w:color w:val="000000"/>
                <w:sz w:val="20"/>
                <w:szCs w:val="20"/>
                <w:lang w:val="hy-AM"/>
              </w:rPr>
              <w:t>Շահառուին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ֆինանսական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կազմակերպություն</w:t>
            </w:r>
            <w:r w:rsidRPr="00631CF5">
              <w:rPr>
                <w:rFonts w:ascii="GHEA Grapalat" w:eastAsia="Times New Roman" w:hAnsi="GHEA Grapalat" w:cs="Tahoma"/>
                <w:color w:val="000000"/>
                <w:sz w:val="20"/>
                <w:szCs w:val="20"/>
              </w:rPr>
              <w:t xml:space="preserve"> </w:t>
            </w:r>
          </w:p>
          <w:p w:rsidR="00BB1514" w:rsidRPr="00631CF5" w:rsidRDefault="00BB1514" w:rsidP="00BB1514">
            <w:pPr>
              <w:spacing w:after="0" w:line="240" w:lineRule="auto"/>
              <w:rPr>
                <w:rFonts w:ascii="GHEA Grapalat" w:eastAsia="Times New Roman" w:hAnsi="GHEA Grapalat" w:cs="Tahoma"/>
                <w:color w:val="000000"/>
                <w:sz w:val="20"/>
                <w:szCs w:val="20"/>
                <w:lang w:val="hy-AM"/>
              </w:rPr>
            </w:pPr>
            <w:r w:rsidRPr="00631CF5">
              <w:rPr>
                <w:rFonts w:ascii="GHEA Grapalat" w:eastAsia="Times New Roman" w:hAnsi="GHEA Grapalat" w:cs="Tahoma"/>
                <w:color w:val="000000"/>
                <w:sz w:val="20"/>
                <w:szCs w:val="20"/>
              </w:rPr>
              <w:t xml:space="preserve">                             </w:t>
            </w:r>
            <w:r w:rsidRPr="00631CF5">
              <w:rPr>
                <w:rFonts w:ascii="GHEA Grapalat" w:eastAsia="Times New Roman" w:hAnsi="GHEA Grapalat" w:cs="Tahoma"/>
                <w:color w:val="000000"/>
                <w:sz w:val="20"/>
                <w:szCs w:val="20"/>
                <w:lang w:val="hy-AM"/>
              </w:rPr>
              <w:t xml:space="preserve">                 </w:t>
            </w:r>
          </w:p>
          <w:p w:rsidR="00BB1514" w:rsidRPr="00631CF5" w:rsidRDefault="00BB1514" w:rsidP="00BB1514">
            <w:pPr>
              <w:spacing w:after="0" w:line="240" w:lineRule="auto"/>
              <w:rPr>
                <w:rFonts w:ascii="GHEA Grapalat" w:eastAsia="Times New Roman" w:hAnsi="GHEA Grapalat" w:cs="Tahoma"/>
                <w:color w:val="000000"/>
                <w:sz w:val="20"/>
                <w:szCs w:val="20"/>
              </w:rPr>
            </w:pPr>
            <w:r w:rsidRPr="00631CF5">
              <w:rPr>
                <w:rFonts w:ascii="GHEA Grapalat" w:eastAsia="Times New Roman" w:hAnsi="GHEA Grapalat" w:cs="Tahoma"/>
                <w:color w:val="000000"/>
                <w:sz w:val="20"/>
                <w:szCs w:val="20"/>
                <w:lang w:val="hy-AM"/>
              </w:rPr>
              <w:t xml:space="preserve">                                                 </w:t>
            </w:r>
            <w:r w:rsidRPr="00631CF5">
              <w:rPr>
                <w:rFonts w:ascii="GHEA Grapalat" w:eastAsia="Times New Roman" w:hAnsi="GHEA Grapalat" w:cs="Tahoma"/>
                <w:color w:val="000000"/>
                <w:sz w:val="20"/>
                <w:szCs w:val="20"/>
              </w:rPr>
              <w:t xml:space="preserve">   /____________________/</w:t>
            </w:r>
          </w:p>
          <w:p w:rsidR="00BB1514" w:rsidRPr="00631CF5" w:rsidRDefault="00BB1514" w:rsidP="00BB1514">
            <w:pPr>
              <w:spacing w:after="0" w:line="240" w:lineRule="auto"/>
              <w:rPr>
                <w:rFonts w:ascii="GHEA Grapalat" w:eastAsia="Times New Roman" w:hAnsi="GHEA Grapalat" w:cs="Sylfaen"/>
                <w:sz w:val="20"/>
                <w:szCs w:val="20"/>
              </w:rPr>
            </w:pPr>
            <w:r w:rsidRPr="00631CF5">
              <w:rPr>
                <w:rFonts w:ascii="GHEA Grapalat" w:eastAsia="Times New Roman" w:hAnsi="GHEA Grapalat" w:cs="Sylfaen"/>
                <w:sz w:val="20"/>
                <w:szCs w:val="20"/>
              </w:rPr>
              <w:t xml:space="preserve">  </w:t>
            </w: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rPr>
              <w:t xml:space="preserve">                                                       </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ստորագրություն</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rPr>
                <w:rFonts w:ascii="GHEA Grapalat" w:eastAsia="Times New Roman" w:hAnsi="GHEA Grapalat" w:cs="Tahoma"/>
                <w:color w:val="000000"/>
                <w:sz w:val="20"/>
                <w:szCs w:val="20"/>
                <w:lang w:val="en-US"/>
              </w:rPr>
            </w:pPr>
          </w:p>
          <w:p w:rsidR="00BB1514" w:rsidRPr="00631CF5" w:rsidRDefault="00BB1514" w:rsidP="00BB1514">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Tahoma"/>
                <w:color w:val="000000"/>
                <w:sz w:val="20"/>
                <w:szCs w:val="20"/>
                <w:lang w:val="en-US"/>
              </w:rPr>
            </w:pPr>
            <w:r w:rsidRPr="00631CF5">
              <w:rPr>
                <w:rFonts w:ascii="GHEA Grapalat" w:eastAsia="Times New Roman" w:hAnsi="GHEA Grapalat" w:cs="Tahoma"/>
                <w:color w:val="000000"/>
                <w:sz w:val="20"/>
                <w:szCs w:val="20"/>
                <w:lang w:val="en-US"/>
              </w:rPr>
              <w:t>2</w:t>
            </w:r>
            <w:r w:rsidRPr="00631CF5">
              <w:rPr>
                <w:rFonts w:ascii="GHEA Grapalat" w:eastAsia="Times New Roman" w:hAnsi="GHEA Grapalat" w:cs="Tahoma"/>
                <w:color w:val="000000"/>
                <w:sz w:val="20"/>
                <w:szCs w:val="20"/>
                <w:lang w:val="hy-AM"/>
              </w:rPr>
              <w:t>3</w:t>
            </w:r>
            <w:r w:rsidRPr="00631CF5">
              <w:rPr>
                <w:rFonts w:ascii="GHEA Grapalat" w:eastAsia="Times New Roman" w:hAnsi="GHEA Grapalat" w:cs="Tahoma"/>
                <w:color w:val="000000"/>
                <w:sz w:val="20"/>
                <w:szCs w:val="20"/>
                <w:lang w:val="en-US"/>
              </w:rPr>
              <w:t>.</w:t>
            </w:r>
            <w:r w:rsidRPr="00631CF5">
              <w:rPr>
                <w:rFonts w:ascii="Arial" w:eastAsia="Times New Roman" w:hAnsi="Arial" w:cs="Arial"/>
                <w:color w:val="000000"/>
                <w:sz w:val="20"/>
                <w:szCs w:val="20"/>
                <w:lang w:val="en-US"/>
              </w:rPr>
              <w:t>ա</w:t>
            </w:r>
            <w:r w:rsidRPr="00631CF5">
              <w:rPr>
                <w:rFonts w:ascii="GHEA Grapalat" w:eastAsia="Times New Roman" w:hAnsi="GHEA Grapalat" w:cs="Tahoma"/>
                <w:color w:val="000000"/>
                <w:sz w:val="20"/>
                <w:szCs w:val="20"/>
                <w:lang w:val="en-US"/>
              </w:rPr>
              <w:t xml:space="preserve">.   </w:t>
            </w:r>
            <w:r w:rsidRPr="00631CF5">
              <w:rPr>
                <w:rFonts w:ascii="Arial" w:eastAsia="Times New Roman" w:hAnsi="Arial" w:cs="Arial"/>
                <w:color w:val="000000"/>
                <w:sz w:val="20"/>
                <w:szCs w:val="20"/>
                <w:lang w:val="hy-AM"/>
              </w:rPr>
              <w:t>Վճարողին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սպասարկող</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ֆինանսական</w:t>
            </w:r>
            <w:r w:rsidRPr="00631CF5">
              <w:rPr>
                <w:rFonts w:ascii="GHEA Grapalat" w:eastAsia="Times New Roman" w:hAnsi="GHEA Grapalat" w:cs="Tahoma"/>
                <w:color w:val="000000"/>
                <w:sz w:val="20"/>
                <w:szCs w:val="20"/>
                <w:lang w:val="hy-AM"/>
              </w:rPr>
              <w:t xml:space="preserve"> </w:t>
            </w:r>
            <w:r w:rsidRPr="00631CF5">
              <w:rPr>
                <w:rFonts w:ascii="Arial" w:eastAsia="Times New Roman" w:hAnsi="Arial" w:cs="Arial"/>
                <w:color w:val="000000"/>
                <w:sz w:val="20"/>
                <w:szCs w:val="20"/>
                <w:lang w:val="hy-AM"/>
              </w:rPr>
              <w:t>կազմակերպություն</w:t>
            </w:r>
            <w:r w:rsidRPr="00631CF5">
              <w:rPr>
                <w:rFonts w:ascii="GHEA Grapalat" w:eastAsia="Times New Roman" w:hAnsi="GHEA Grapalat" w:cs="Tahoma"/>
                <w:color w:val="000000"/>
                <w:sz w:val="20"/>
                <w:szCs w:val="20"/>
                <w:lang w:val="en-US"/>
              </w:rPr>
              <w:t xml:space="preserve"> </w:t>
            </w: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p>
          <w:p w:rsidR="00BB1514" w:rsidRPr="00631CF5" w:rsidRDefault="00BB1514" w:rsidP="00BB1514">
            <w:pPr>
              <w:spacing w:after="0" w:line="240" w:lineRule="auto"/>
              <w:jc w:val="right"/>
              <w:rPr>
                <w:rFonts w:ascii="GHEA Grapalat" w:eastAsia="Times New Roman" w:hAnsi="GHEA Grapalat" w:cs="Tahoma"/>
                <w:color w:val="000000"/>
                <w:sz w:val="20"/>
                <w:szCs w:val="20"/>
                <w:lang w:val="en-US"/>
              </w:rPr>
            </w:pPr>
            <w:r w:rsidRPr="00631CF5">
              <w:rPr>
                <w:rFonts w:ascii="GHEA Grapalat" w:eastAsia="Times New Roman" w:hAnsi="GHEA Grapalat" w:cs="Tahoma"/>
                <w:color w:val="000000"/>
                <w:sz w:val="20"/>
                <w:szCs w:val="20"/>
                <w:lang w:val="en-US"/>
              </w:rPr>
              <w:t>/____________________/</w:t>
            </w:r>
          </w:p>
          <w:p w:rsidR="00BB1514" w:rsidRPr="00631CF5" w:rsidRDefault="00BB1514" w:rsidP="00BB1514">
            <w:pPr>
              <w:spacing w:after="0" w:line="240" w:lineRule="auto"/>
              <w:jc w:val="center"/>
              <w:rPr>
                <w:rFonts w:ascii="GHEA Grapalat" w:eastAsia="Times New Roman" w:hAnsi="GHEA Grapalat" w:cs="Sylfaen"/>
                <w:sz w:val="20"/>
                <w:szCs w:val="20"/>
                <w:lang w:val="en-US"/>
              </w:rPr>
            </w:pPr>
            <w:r w:rsidRPr="00631CF5">
              <w:rPr>
                <w:rFonts w:ascii="GHEA Grapalat" w:eastAsia="Times New Roman" w:hAnsi="GHEA Grapalat" w:cs="Tahoma"/>
                <w:color w:val="000000"/>
                <w:sz w:val="20"/>
                <w:szCs w:val="20"/>
                <w:lang w:val="en-US"/>
              </w:rPr>
              <w:t xml:space="preserve">                                                   </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ստորագրություն</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jc w:val="right"/>
              <w:rPr>
                <w:rFonts w:ascii="GHEA Grapalat" w:eastAsia="Times New Roman" w:hAnsi="GHEA Grapalat" w:cs="Arial"/>
                <w:sz w:val="20"/>
                <w:szCs w:val="20"/>
                <w:lang w:val="hy-AM"/>
              </w:rPr>
            </w:pPr>
          </w:p>
        </w:tc>
      </w:tr>
      <w:tr w:rsidR="00BB1514" w:rsidRPr="00D71DEC" w:rsidTr="007913DD">
        <w:trPr>
          <w:trHeight w:val="20"/>
        </w:trPr>
        <w:tc>
          <w:tcPr>
            <w:tcW w:w="5616" w:type="dxa"/>
            <w:tcBorders>
              <w:top w:val="nil"/>
              <w:left w:val="single" w:sz="4" w:space="0" w:color="auto"/>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24.</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lang w:val="en-US"/>
              </w:rPr>
              <w:t>.</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Tahoma"/>
                <w:color w:val="000000"/>
                <w:sz w:val="20"/>
                <w:szCs w:val="20"/>
                <w:lang w:val="en-US"/>
              </w:rPr>
              <w:t xml:space="preserve"> </w:t>
            </w:r>
            <w:r w:rsidRPr="00631CF5">
              <w:rPr>
                <w:rFonts w:ascii="GHEA Grapalat" w:eastAsia="Times New Roman" w:hAnsi="GHEA Grapalat" w:cs="Sylfaen"/>
                <w:sz w:val="20"/>
                <w:szCs w:val="20"/>
                <w:lang w:val="en-US"/>
              </w:rPr>
              <w:t>2</w:t>
            </w:r>
            <w:r w:rsidRPr="00631CF5">
              <w:rPr>
                <w:rFonts w:ascii="GHEA Grapalat" w:eastAsia="Times New Roman" w:hAnsi="GHEA Grapalat" w:cs="Sylfaen"/>
                <w:sz w:val="20"/>
                <w:szCs w:val="20"/>
                <w:lang w:val="hy-AM"/>
              </w:rPr>
              <w:t>4</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hy-AM"/>
              </w:rPr>
              <w:t>գ</w:t>
            </w:r>
            <w:r w:rsidRPr="00631CF5">
              <w:rPr>
                <w:rFonts w:ascii="GHEA Grapalat" w:eastAsia="Times New Roman" w:hAnsi="GHEA Grapalat" w:cs="Tahoma"/>
                <w:color w:val="000000"/>
                <w:sz w:val="20"/>
                <w:szCs w:val="20"/>
                <w:lang w:val="en-US"/>
              </w:rPr>
              <w:t xml:space="preserve">                                                 "___"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 xml:space="preserve">20___ </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r w:rsidRPr="00631CF5">
              <w:rPr>
                <w:rFonts w:ascii="GHEA Grapalat" w:eastAsia="Times New Roman" w:hAnsi="GHEA Grapalat" w:cs="Sylfaen"/>
                <w:sz w:val="20"/>
                <w:szCs w:val="20"/>
                <w:lang w:val="en-US"/>
              </w:rPr>
              <w:t xml:space="preserve"> </w:t>
            </w:r>
          </w:p>
        </w:tc>
        <w:tc>
          <w:tcPr>
            <w:tcW w:w="5364" w:type="dxa"/>
            <w:tcBorders>
              <w:top w:val="nil"/>
              <w:left w:val="nil"/>
              <w:bottom w:val="single" w:sz="4" w:space="0" w:color="auto"/>
              <w:right w:val="single" w:sz="4" w:space="0" w:color="auto"/>
            </w:tcBorders>
            <w:noWrap/>
            <w:vAlign w:val="bottom"/>
          </w:tcPr>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23.</w:t>
            </w:r>
            <w:r w:rsidRPr="00631CF5">
              <w:rPr>
                <w:rFonts w:ascii="Arial" w:eastAsia="Times New Roman" w:hAnsi="Arial" w:cs="Arial"/>
                <w:sz w:val="20"/>
                <w:szCs w:val="20"/>
                <w:lang w:val="en-US"/>
              </w:rPr>
              <w:t>բ</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Կ</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Տ</w:t>
            </w:r>
            <w:r w:rsidRPr="00631CF5">
              <w:rPr>
                <w:rFonts w:ascii="GHEA Grapalat" w:eastAsia="Times New Roman" w:hAnsi="GHEA Grapalat" w:cs="Sylfaen"/>
                <w:sz w:val="20"/>
                <w:szCs w:val="20"/>
                <w:lang w:val="en-US"/>
              </w:rPr>
              <w:t xml:space="preserve">.    </w:t>
            </w:r>
          </w:p>
          <w:p w:rsidR="00BB1514" w:rsidRPr="00631CF5" w:rsidRDefault="00BB1514" w:rsidP="00BB1514">
            <w:pPr>
              <w:spacing w:after="0" w:line="240" w:lineRule="auto"/>
              <w:rPr>
                <w:rFonts w:ascii="GHEA Grapalat" w:eastAsia="Times New Roman" w:hAnsi="GHEA Grapalat" w:cs="Sylfaen"/>
                <w:sz w:val="20"/>
                <w:szCs w:val="20"/>
                <w:lang w:val="en-US"/>
              </w:rPr>
            </w:pPr>
          </w:p>
          <w:p w:rsidR="00BB1514" w:rsidRPr="00631CF5" w:rsidRDefault="00BB1514" w:rsidP="00BB1514">
            <w:pPr>
              <w:spacing w:after="0" w:line="240" w:lineRule="auto"/>
              <w:rPr>
                <w:rFonts w:ascii="GHEA Grapalat" w:eastAsia="Times New Roman" w:hAnsi="GHEA Grapalat" w:cs="Sylfaen"/>
                <w:sz w:val="20"/>
                <w:szCs w:val="20"/>
                <w:lang w:val="en-US"/>
              </w:rPr>
            </w:pPr>
            <w:r w:rsidRPr="00631CF5">
              <w:rPr>
                <w:rFonts w:ascii="GHEA Grapalat" w:eastAsia="Times New Roman" w:hAnsi="GHEA Grapalat" w:cs="Sylfaen"/>
                <w:sz w:val="20"/>
                <w:szCs w:val="20"/>
                <w:lang w:val="en-US"/>
              </w:rPr>
              <w:t xml:space="preserve">                     </w:t>
            </w:r>
          </w:p>
          <w:p w:rsidR="00BB1514" w:rsidRPr="00631CF5" w:rsidRDefault="00BB1514" w:rsidP="00BB1514">
            <w:pPr>
              <w:spacing w:after="0" w:line="240" w:lineRule="auto"/>
              <w:rPr>
                <w:rFonts w:ascii="GHEA Grapalat" w:eastAsia="Times New Roman" w:hAnsi="GHEA Grapalat" w:cs="Sylfaen"/>
                <w:color w:val="000000"/>
                <w:sz w:val="20"/>
                <w:szCs w:val="20"/>
                <w:lang w:val="en-US"/>
              </w:rPr>
            </w:pPr>
            <w:r w:rsidRPr="00631CF5">
              <w:rPr>
                <w:rFonts w:ascii="GHEA Grapalat" w:eastAsia="Times New Roman" w:hAnsi="GHEA Grapalat" w:cs="Sylfaen"/>
                <w:sz w:val="20"/>
                <w:szCs w:val="20"/>
                <w:lang w:val="en-US"/>
              </w:rPr>
              <w:t>23.</w:t>
            </w:r>
            <w:r w:rsidRPr="00631CF5">
              <w:rPr>
                <w:rFonts w:ascii="Arial" w:eastAsia="Times New Roman" w:hAnsi="Arial" w:cs="Arial"/>
                <w:sz w:val="20"/>
                <w:szCs w:val="20"/>
                <w:lang w:val="hy-AM"/>
              </w:rPr>
              <w:t>գ</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Կատարման</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Sylfaen"/>
                <w:sz w:val="20"/>
                <w:szCs w:val="20"/>
                <w:lang w:val="en-US"/>
              </w:rPr>
              <w:t xml:space="preserve">`           </w:t>
            </w:r>
            <w:r w:rsidRPr="00631CF5">
              <w:rPr>
                <w:rFonts w:ascii="GHEA Grapalat" w:eastAsia="Times New Roman" w:hAnsi="GHEA Grapalat" w:cs="Tahoma"/>
                <w:color w:val="000000"/>
                <w:sz w:val="20"/>
                <w:szCs w:val="20"/>
                <w:lang w:val="en-US"/>
              </w:rPr>
              <w:t xml:space="preserve">"___" </w:t>
            </w:r>
            <w:r w:rsidRPr="00631CF5">
              <w:rPr>
                <w:rFonts w:ascii="GHEA Grapalat" w:eastAsia="Times New Roman" w:hAnsi="GHEA Grapalat" w:cs="Sylfaen"/>
                <w:color w:val="000000"/>
                <w:sz w:val="20"/>
                <w:szCs w:val="20"/>
                <w:lang w:val="en-US"/>
              </w:rPr>
              <w:t xml:space="preserve">___ </w:t>
            </w:r>
            <w:r w:rsidRPr="00631CF5">
              <w:rPr>
                <w:rFonts w:ascii="GHEA Grapalat" w:eastAsia="Times New Roman" w:hAnsi="GHEA Grapalat" w:cs="Tahoma"/>
                <w:color w:val="000000"/>
                <w:sz w:val="20"/>
                <w:szCs w:val="20"/>
                <w:lang w:val="en-US"/>
              </w:rPr>
              <w:t>20___</w:t>
            </w:r>
            <w:r w:rsidRPr="00631CF5">
              <w:rPr>
                <w:rFonts w:ascii="Arial" w:eastAsia="Times New Roman" w:hAnsi="Arial" w:cs="Arial"/>
                <w:color w:val="000000"/>
                <w:sz w:val="20"/>
                <w:szCs w:val="20"/>
                <w:lang w:val="en-US"/>
              </w:rPr>
              <w:t>թ</w:t>
            </w:r>
            <w:r w:rsidRPr="00631CF5">
              <w:rPr>
                <w:rFonts w:ascii="GHEA Grapalat" w:eastAsia="Times New Roman" w:hAnsi="GHEA Grapalat" w:cs="Sylfaen"/>
                <w:color w:val="000000"/>
                <w:sz w:val="20"/>
                <w:szCs w:val="20"/>
                <w:lang w:val="en-US"/>
              </w:rPr>
              <w:t>.</w:t>
            </w:r>
          </w:p>
        </w:tc>
      </w:tr>
    </w:tbl>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BB1514" w:rsidRPr="00631CF5" w:rsidRDefault="00BB1514" w:rsidP="00BB1514">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631CF5">
        <w:rPr>
          <w:rFonts w:ascii="GHEA Grapalat" w:eastAsia="Times New Roman" w:hAnsi="GHEA Grapalat" w:cs="Times New Roman"/>
          <w:i/>
          <w:sz w:val="16"/>
          <w:szCs w:val="24"/>
          <w:lang w:val="hy-AM"/>
        </w:rPr>
        <w:lastRenderedPageBreak/>
        <w:t xml:space="preserve">* </w:t>
      </w:r>
      <w:r w:rsidRPr="00631CF5">
        <w:rPr>
          <w:rFonts w:ascii="Arial" w:eastAsia="Times New Roman" w:hAnsi="Arial" w:cs="Arial"/>
          <w:i/>
          <w:sz w:val="16"/>
          <w:szCs w:val="24"/>
          <w:lang w:val="hy-AM"/>
        </w:rPr>
        <w:t>Վճարման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պահանջագիրը</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լրացվում</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է</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համաձայն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սույն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հրավերով</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սահմանված</w:t>
      </w:r>
      <w:r w:rsidRPr="00631CF5">
        <w:rPr>
          <w:rFonts w:ascii="GHEA Grapalat" w:eastAsia="Times New Roman" w:hAnsi="GHEA Grapalat" w:cs="Times New Roman"/>
          <w:i/>
          <w:sz w:val="16"/>
          <w:szCs w:val="24"/>
          <w:lang w:val="hy-AM"/>
        </w:rPr>
        <w:t xml:space="preserve"> </w:t>
      </w:r>
      <w:r w:rsidRPr="00631CF5">
        <w:rPr>
          <w:rFonts w:ascii="GHEA Grapalat" w:eastAsia="Times New Roman" w:hAnsi="GHEA Grapalat" w:cs="Franklin Gothic Medium Cond"/>
          <w:i/>
          <w:sz w:val="16"/>
          <w:szCs w:val="24"/>
          <w:lang w:val="hy-AM"/>
        </w:rPr>
        <w:t>«</w:t>
      </w:r>
      <w:r w:rsidRPr="00631CF5">
        <w:rPr>
          <w:rFonts w:ascii="Arial" w:eastAsia="Times New Roman" w:hAnsi="Arial" w:cs="Arial"/>
          <w:i/>
          <w:sz w:val="16"/>
          <w:szCs w:val="24"/>
          <w:lang w:val="hy-AM"/>
        </w:rPr>
        <w:t>Վճարման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պահանջագրի</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պարտադիր</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վավերապայմանների</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և</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լրացման</w:t>
      </w:r>
      <w:r w:rsidRPr="00631CF5">
        <w:rPr>
          <w:rFonts w:ascii="GHEA Grapalat" w:eastAsia="Times New Roman" w:hAnsi="GHEA Grapalat" w:cs="Times New Roman"/>
          <w:i/>
          <w:sz w:val="16"/>
          <w:szCs w:val="24"/>
          <w:lang w:val="hy-AM"/>
        </w:rPr>
        <w:t xml:space="preserve"> </w:t>
      </w:r>
      <w:r w:rsidRPr="00631CF5">
        <w:rPr>
          <w:rFonts w:ascii="Arial" w:eastAsia="Times New Roman" w:hAnsi="Arial" w:cs="Arial"/>
          <w:i/>
          <w:sz w:val="16"/>
          <w:szCs w:val="24"/>
          <w:lang w:val="hy-AM"/>
        </w:rPr>
        <w:t>կարգի</w:t>
      </w:r>
      <w:r w:rsidRPr="00631CF5">
        <w:rPr>
          <w:rFonts w:ascii="GHEA Grapalat" w:eastAsia="Times New Roman" w:hAnsi="GHEA Grapalat" w:cs="Franklin Gothic Medium Cond"/>
          <w:i/>
          <w:sz w:val="16"/>
          <w:szCs w:val="24"/>
          <w:lang w:val="hy-AM"/>
        </w:rPr>
        <w:t>»</w:t>
      </w:r>
      <w:r w:rsidRPr="00631CF5">
        <w:rPr>
          <w:rFonts w:ascii="GHEA Grapalat" w:eastAsia="Times New Roman" w:hAnsi="GHEA Grapalat" w:cs="Times New Roman"/>
          <w:i/>
          <w:sz w:val="16"/>
          <w:szCs w:val="24"/>
          <w:lang w:val="hy-AM"/>
        </w:rPr>
        <w:t>:</w:t>
      </w:r>
    </w:p>
    <w:p w:rsidR="00BB1514" w:rsidRPr="00631CF5" w:rsidRDefault="00BB1514" w:rsidP="00BB1514">
      <w:pPr>
        <w:spacing w:after="0" w:line="240" w:lineRule="auto"/>
        <w:jc w:val="center"/>
        <w:rPr>
          <w:rFonts w:ascii="GHEA Grapalat" w:eastAsia="Times New Roman" w:hAnsi="GHEA Grapalat" w:cs="Times New Roman"/>
          <w:b/>
          <w:lang w:val="nl-NL"/>
        </w:rPr>
      </w:pPr>
      <w:r w:rsidRPr="00631CF5">
        <w:rPr>
          <w:rFonts w:ascii="GHEA Grapalat" w:eastAsia="Times New Roman" w:hAnsi="GHEA Grapalat" w:cs="Times New Roman"/>
          <w:b/>
          <w:sz w:val="24"/>
          <w:szCs w:val="24"/>
          <w:lang w:val="hy-AM"/>
        </w:rPr>
        <w:br w:type="page"/>
      </w:r>
      <w:r w:rsidRPr="00631CF5">
        <w:rPr>
          <w:rFonts w:ascii="Arial" w:eastAsia="Times New Roman" w:hAnsi="Arial" w:cs="Arial"/>
          <w:b/>
          <w:lang w:val="hy-AM"/>
        </w:rPr>
        <w:lastRenderedPageBreak/>
        <w:t>Վճարման</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պահանջագրի</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պարտադիր</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վավերապայմանները</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և</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լրացման</w:t>
      </w:r>
      <w:r w:rsidRPr="00631CF5">
        <w:rPr>
          <w:rFonts w:ascii="GHEA Grapalat" w:eastAsia="Times New Roman" w:hAnsi="GHEA Grapalat" w:cs="Times New Roman"/>
          <w:b/>
          <w:lang w:val="nl-NL"/>
        </w:rPr>
        <w:t xml:space="preserve"> </w:t>
      </w:r>
      <w:r w:rsidRPr="00631CF5">
        <w:rPr>
          <w:rFonts w:ascii="Arial" w:eastAsia="Times New Roman" w:hAnsi="Arial" w:cs="Arial"/>
          <w:b/>
          <w:lang w:val="hy-AM"/>
        </w:rPr>
        <w:t>ուղեցույցը</w:t>
      </w:r>
    </w:p>
    <w:p w:rsidR="00BB1514" w:rsidRPr="00631CF5" w:rsidRDefault="00BB1514" w:rsidP="00BB1514">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Հ</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Հ</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&lt;&lt;</w:t>
            </w:r>
            <w:r w:rsidRPr="00631CF5">
              <w:rPr>
                <w:rFonts w:ascii="Arial" w:eastAsia="Times New Roman" w:hAnsi="Arial" w:cs="Arial"/>
                <w:b/>
                <w:sz w:val="20"/>
                <w:szCs w:val="20"/>
                <w:lang w:val="en-US"/>
              </w:rPr>
              <w:t>Վճարման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պահանջագիր</w:t>
            </w:r>
            <w:r w:rsidRPr="00631CF5">
              <w:rPr>
                <w:rFonts w:ascii="GHEA Grapalat" w:eastAsia="Times New Roman" w:hAnsi="GHEA Grapalat" w:cs="Times New Roman"/>
                <w:b/>
                <w:sz w:val="20"/>
                <w:szCs w:val="20"/>
                <w:lang w:val="en-US"/>
              </w:rPr>
              <w:t xml:space="preserve">&gt;&gt; </w:t>
            </w:r>
            <w:r w:rsidRPr="00631CF5">
              <w:rPr>
                <w:rFonts w:ascii="Arial" w:eastAsia="Times New Roman" w:hAnsi="Arial" w:cs="Arial"/>
                <w:b/>
                <w:sz w:val="20"/>
                <w:szCs w:val="20"/>
                <w:lang w:val="en-US"/>
              </w:rPr>
              <w:t>փաստաթղթի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Նշված</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դաշտի</w:t>
            </w:r>
            <w:r w:rsidRPr="00631CF5">
              <w:rPr>
                <w:rFonts w:ascii="GHEA Grapalat" w:eastAsia="Times New Roman" w:hAnsi="GHEA Grapalat" w:cs="Times New Roman"/>
                <w:b/>
                <w:sz w:val="20"/>
                <w:szCs w:val="20"/>
                <w:lang w:val="en-US"/>
              </w:rPr>
              <w:t>/</w:t>
            </w:r>
          </w:p>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վավերապայմանի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առկայությունը</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փաստաթղթում</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hy-AM"/>
              </w:rPr>
            </w:pPr>
            <w:r w:rsidRPr="00631CF5">
              <w:rPr>
                <w:rFonts w:ascii="Arial" w:eastAsia="Times New Roman" w:hAnsi="Arial" w:cs="Arial"/>
                <w:b/>
                <w:sz w:val="20"/>
                <w:szCs w:val="20"/>
                <w:lang w:val="en-US"/>
              </w:rPr>
              <w:t>Վավերապայմանի</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լրացման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պահանջը</w:t>
            </w:r>
            <w:r w:rsidRPr="00631CF5">
              <w:rPr>
                <w:rFonts w:ascii="GHEA Grapalat" w:eastAsia="Times New Roman" w:hAnsi="GHEA Grapalat" w:cs="Times New Roman"/>
                <w:b/>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w:t>
            </w:r>
            <w:r w:rsidRPr="00631CF5">
              <w:rPr>
                <w:rFonts w:ascii="Arial" w:eastAsia="Times New Roman" w:hAnsi="Arial" w:cs="Arial"/>
                <w:b/>
                <w:sz w:val="20"/>
                <w:szCs w:val="20"/>
                <w:lang w:val="hy-AM"/>
              </w:rPr>
              <w:t>գնումների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գործընթացի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հետ</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կապված</w:t>
            </w:r>
            <w:r w:rsidRPr="00631CF5">
              <w:rPr>
                <w:rFonts w:ascii="GHEA Grapalat" w:eastAsia="Times New Roman" w:hAnsi="GHEA Grapalat" w:cs="Times New Roman"/>
                <w:b/>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Վավերապայմանը</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լրացնող</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կողմը</w:t>
            </w:r>
            <w:r w:rsidRPr="00631CF5">
              <w:rPr>
                <w:rFonts w:ascii="GHEA Grapalat" w:eastAsia="Times New Roman" w:hAnsi="GHEA Grapalat" w:cs="Times New Roman"/>
                <w:b/>
                <w:sz w:val="20"/>
                <w:szCs w:val="20"/>
                <w:lang w:val="en-US"/>
              </w:rPr>
              <w:t xml:space="preserve">` </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Arial" w:eastAsia="Times New Roman" w:hAnsi="Arial" w:cs="Arial"/>
                <w:b/>
                <w:sz w:val="20"/>
                <w:szCs w:val="20"/>
                <w:lang w:val="en-US"/>
              </w:rPr>
              <w:t>շահառուն</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կամ</w:t>
            </w:r>
            <w:r w:rsidRPr="00631CF5">
              <w:rPr>
                <w:rFonts w:ascii="GHEA Grapalat" w:eastAsia="Times New Roman" w:hAnsi="GHEA Grapalat" w:cs="Times New Roman"/>
                <w:b/>
                <w:sz w:val="20"/>
                <w:szCs w:val="20"/>
                <w:lang w:val="en-US"/>
              </w:rPr>
              <w:t xml:space="preserve"> </w:t>
            </w:r>
            <w:r w:rsidRPr="00631CF5">
              <w:rPr>
                <w:rFonts w:ascii="Arial" w:eastAsia="Times New Roman" w:hAnsi="Arial" w:cs="Arial"/>
                <w:b/>
                <w:sz w:val="20"/>
                <w:szCs w:val="20"/>
                <w:lang w:val="en-US"/>
              </w:rPr>
              <w:t>վճարողը</w:t>
            </w:r>
          </w:p>
          <w:p w:rsidR="00BB1514" w:rsidRPr="00631CF5" w:rsidRDefault="00BB1514" w:rsidP="00BB1514">
            <w:pPr>
              <w:spacing w:after="0" w:line="240" w:lineRule="auto"/>
              <w:ind w:left="-588" w:firstLine="588"/>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w:t>
            </w:r>
            <w:r w:rsidRPr="00631CF5">
              <w:rPr>
                <w:rFonts w:ascii="Arial" w:eastAsia="Times New Roman" w:hAnsi="Arial" w:cs="Arial"/>
                <w:b/>
                <w:sz w:val="20"/>
                <w:szCs w:val="20"/>
                <w:lang w:val="hy-AM"/>
              </w:rPr>
              <w:t>գնումների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գործընթացի</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հետ</w:t>
            </w: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hy-AM"/>
              </w:rPr>
              <w:t>կապված</w:t>
            </w:r>
            <w:r w:rsidRPr="00631CF5">
              <w:rPr>
                <w:rFonts w:ascii="GHEA Grapalat" w:eastAsia="Times New Roman" w:hAnsi="GHEA Grapalat" w:cs="Times New Roman"/>
                <w:b/>
                <w:sz w:val="20"/>
                <w:szCs w:val="20"/>
                <w:lang w:val="en-US"/>
              </w:rPr>
              <w:t>)</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2</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3</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4</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b/>
                <w:sz w:val="20"/>
                <w:szCs w:val="20"/>
                <w:lang w:val="en-US"/>
              </w:rPr>
            </w:pPr>
            <w:r w:rsidRPr="00631CF5">
              <w:rPr>
                <w:rFonts w:ascii="GHEA Grapalat" w:eastAsia="Times New Roman" w:hAnsi="GHEA Grapalat" w:cs="Times New Roman"/>
                <w:b/>
                <w:sz w:val="20"/>
                <w:szCs w:val="20"/>
                <w:lang w:val="en-US"/>
              </w:rPr>
              <w:t>5</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Փաստաթղթի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Փաստաթղթի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Վճարման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պահանջագիր</w:t>
            </w:r>
            <w:r w:rsidRPr="00631CF5">
              <w:rPr>
                <w:rFonts w:ascii="GHEA Grapalat" w:eastAsia="Times New Roman" w:hAnsi="GHEA Grapalat" w:cs="Times New Roman"/>
                <w:sz w:val="20"/>
                <w:szCs w:val="20"/>
                <w:lang w:val="hy-AM"/>
              </w:rPr>
              <w:t>&gt;</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26"/>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ներկայացնելիս</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132" w:hanging="132"/>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օրը</w:t>
            </w:r>
            <w:r w:rsidRPr="00631CF5">
              <w:rPr>
                <w:rFonts w:ascii="GHEA Grapalat" w:eastAsia="Times New Roman" w:hAnsi="GHEA Grapalat" w:cs="Times New Roman"/>
                <w:sz w:val="20"/>
                <w:szCs w:val="20"/>
                <w:lang w:val="hy-AM"/>
              </w:rPr>
              <w:t xml:space="preserve">: </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both"/>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Վճարողի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ազգանունը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ֆիզիկական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իրավաբանական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նաև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այլ</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ըստ</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անհրաժեշտության</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ind w:left="252" w:hanging="252"/>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բանկը</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կազմակերպությունում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ՀՎՀՀ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հաշվառված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հարկատու</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ՀԾՀ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ֆիզիկական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w:t>
            </w:r>
            <w:r w:rsidRPr="00631CF5">
              <w:rPr>
                <w:rFonts w:ascii="Arial" w:eastAsia="Times New Roman" w:hAnsi="Arial" w:cs="Arial"/>
                <w:sz w:val="20"/>
                <w:szCs w:val="20"/>
                <w:lang w:val="hy-AM"/>
              </w:rPr>
              <w:t>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անվանումը</w:t>
            </w:r>
            <w:r w:rsidRPr="00631CF5">
              <w:rPr>
                <w:rFonts w:ascii="GHEA Grapalat" w:eastAsia="Times New Roman" w:hAnsi="GHEA Grapalat" w:cs="Sylfaen"/>
                <w:sz w:val="20"/>
                <w:szCs w:val="20"/>
                <w:lang w:val="en-US"/>
              </w:rPr>
              <w:t>,</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անուն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անձի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ստացողի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նաև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այլ</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ըստ</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w:t>
            </w:r>
            <w:r w:rsidRPr="00631CF5">
              <w:rPr>
                <w:rFonts w:ascii="Arial" w:eastAsia="Times New Roman" w:hAnsi="Arial" w:cs="Arial"/>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hy-AM"/>
              </w:rPr>
              <w:t>գնումների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հետ</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կապված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գործընթացում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Sylfaen"/>
                <w:sz w:val="20"/>
                <w:szCs w:val="20"/>
              </w:rPr>
              <w:t>(</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rPr>
              <w:t>)</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ՀՎՀՀ</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Հայաստանի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Հանրապետության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նորմատիվ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իրավական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ակտերով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սահմանված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դեպքերում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երբ</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հաշվառված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հարկատու</w:t>
            </w:r>
            <w:r w:rsidRPr="00631CF5">
              <w:rPr>
                <w:rFonts w:ascii="GHEA Grapalat" w:eastAsia="Times New Roman" w:hAnsi="GHEA Grapalat" w:cs="Times New Roman"/>
                <w:sz w:val="20"/>
                <w:szCs w:val="20"/>
                <w:lang w:val="en-US"/>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անվանումը</w:t>
            </w:r>
            <w:r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այն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գանձապետական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հաշվի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փոխանցվեն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միջոցները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նախապես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գումարը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թվերով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ենթակա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hy-AM"/>
              </w:rPr>
              <w:t xml:space="preserve"> </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թվերով</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բառերով</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նախատեսված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մասնակի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ակցեպտի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գնումների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հետ</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կապված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չի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կիրառվում</w:t>
            </w:r>
            <w:r w:rsidRPr="00631CF5">
              <w:rPr>
                <w:rFonts w:ascii="GHEA Grapalat" w:eastAsia="Times New Roman" w:hAnsi="GHEA Grapalat" w:cs="Sylfaen"/>
                <w:sz w:val="20"/>
                <w:szCs w:val="20"/>
                <w:lang w:val="hy-AM"/>
              </w:rPr>
              <w:t>)</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արժույթը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բառերով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կոդով</w:t>
            </w:r>
            <w:r w:rsidRPr="00631CF5">
              <w:rPr>
                <w:rFonts w:ascii="GHEA Grapalat" w:eastAsia="Times New Roman" w:hAnsi="GHEA Grapalat" w:cs="Times New Roman"/>
                <w:sz w:val="20"/>
                <w:szCs w:val="20"/>
                <w:lang w:val="en-US"/>
              </w:rPr>
              <w:t>)</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գործարքի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նպատակը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պայմանագրի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ապահովման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Times New Roman"/>
                <w:sz w:val="20"/>
                <w:szCs w:val="20"/>
                <w:lang w:val="en-US"/>
              </w:rPr>
              <w:t>»</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հրավերով</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հիմքերը՝</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գումարի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գանձման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և</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փաստաթղթի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տվյալները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որոնց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վրա</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հիմք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հանդիսացող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պայմանագրի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համարը</w:t>
            </w:r>
            <w:r w:rsidRPr="00631CF5">
              <w:rPr>
                <w:rFonts w:ascii="GHEA Grapalat" w:eastAsia="Times New Roman" w:hAnsi="GHEA Grapalat" w:cs="Times New Roman"/>
                <w:sz w:val="20"/>
                <w:szCs w:val="20"/>
                <w:lang w:val="hy-AM"/>
              </w:rPr>
              <w:t>,</w:t>
            </w:r>
            <w:r w:rsidRPr="00631CF5">
              <w:rPr>
                <w:rFonts w:ascii="GHEA Grapalat" w:eastAsia="Times New Roman" w:hAnsi="GHEA Grapalat" w:cs="Arial"/>
                <w:sz w:val="20"/>
                <w:szCs w:val="20"/>
                <w:lang w:val="hy-AM"/>
              </w:rPr>
              <w:t xml:space="preserve"> </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գնման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ընթացակարգի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ծածկագիրը</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ըստ</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տուժանքի</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մասին</w:t>
            </w:r>
            <w:r w:rsidRPr="00631CF5">
              <w:rPr>
                <w:rFonts w:ascii="GHEA Grapalat" w:eastAsia="Times New Roman" w:hAnsi="GHEA Grapalat" w:cs="Arial"/>
                <w:sz w:val="20"/>
                <w:szCs w:val="20"/>
                <w:lang w:val="hy-AM"/>
              </w:rPr>
              <w:t xml:space="preserve"> </w:t>
            </w:r>
            <w:r w:rsidRPr="00631CF5">
              <w:rPr>
                <w:rFonts w:ascii="Arial" w:eastAsia="Times New Roman" w:hAnsi="Arial" w:cs="Arial"/>
                <w:sz w:val="20"/>
                <w:szCs w:val="20"/>
                <w:lang w:val="hy-AM"/>
              </w:rPr>
              <w:t>համաձայնագրի</w:t>
            </w:r>
            <w:r w:rsidRPr="00631CF5">
              <w:rPr>
                <w:rFonts w:ascii="GHEA Grapalat" w:eastAsia="Times New Roman" w:hAnsi="GHEA Grapalat"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շահառու</w:t>
            </w:r>
            <w:r w:rsidRPr="00631CF5">
              <w:rPr>
                <w:rFonts w:ascii="Arial" w:eastAsia="Times New Roman" w:hAnsi="Arial" w:cs="Arial"/>
                <w:sz w:val="20"/>
                <w:szCs w:val="20"/>
                <w:lang w:val="en-US"/>
              </w:rPr>
              <w:t>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Del="0010680B"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պայմանները՝</w:t>
            </w:r>
            <w:r w:rsidRPr="00631CF5">
              <w:rPr>
                <w:rFonts w:ascii="GHEA Grapalat" w:eastAsia="Times New Roman" w:hAnsi="GHEA Grapalat"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Sylfaen"/>
                <w:sz w:val="20"/>
                <w:szCs w:val="20"/>
                <w:lang w:val="hy-AM"/>
              </w:rPr>
            </w:pPr>
            <w:r w:rsidRPr="00631CF5">
              <w:rPr>
                <w:rFonts w:ascii="Arial" w:eastAsia="Times New Roman" w:hAnsi="Arial" w:cs="Arial"/>
                <w:sz w:val="20"/>
                <w:szCs w:val="20"/>
                <w:lang w:val="en-US"/>
              </w:rPr>
              <w:t>պարտադիր</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Sylfaen"/>
                <w:sz w:val="20"/>
                <w:szCs w:val="20"/>
                <w:lang w:val="hy-AM"/>
              </w:rPr>
            </w:pP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Sylfaen"/>
                <w:sz w:val="20"/>
                <w:szCs w:val="20"/>
                <w:lang w:val="hy-AM"/>
              </w:rPr>
              <w:t xml:space="preserve">&gt; </w:t>
            </w:r>
            <w:r w:rsidRPr="00631CF5">
              <w:rPr>
                <w:rFonts w:ascii="Arial" w:eastAsia="Times New Roman" w:hAnsi="Arial" w:cs="Arial"/>
                <w:sz w:val="20"/>
                <w:szCs w:val="20"/>
                <w:lang w:val="hy-AM"/>
              </w:rPr>
              <w:t>բառերը</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որը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նշանակում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վճարողը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ստորագրելով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տալիս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համաձայնությունը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հաշվից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գանձելու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նախապես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առդիր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էջերի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քանակը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ներկայացված</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փաստաթղթերի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էջերի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քանակը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որոնք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տրամադրվեն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բանկին</w:t>
            </w:r>
            <w:r w:rsidRPr="00631CF5">
              <w:rPr>
                <w:rFonts w:ascii="GHEA Grapalat" w:eastAsia="Times New Roman" w:hAnsi="GHEA Grapalat" w:cs="Times New Roman"/>
                <w:sz w:val="20"/>
                <w:szCs w:val="20"/>
                <w:lang w:val="en-US"/>
              </w:rPr>
              <w:t>)</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Եթ</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լրացվել</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հիմքեր</w:t>
            </w:r>
            <w:r w:rsidRPr="00631CF5">
              <w:rPr>
                <w:rFonts w:ascii="GHEA Grapalat" w:eastAsia="Times New Roman" w:hAnsi="GHEA Grapalat" w:cs="Sylfaen"/>
                <w:sz w:val="20"/>
                <w:szCs w:val="20"/>
                <w:lang w:val="hy-AM"/>
              </w:rPr>
              <w:t xml:space="preserve">&gt; </w:t>
            </w:r>
            <w:r w:rsidRPr="00631CF5">
              <w:rPr>
                <w:rFonts w:ascii="Arial" w:eastAsia="Times New Roman" w:hAnsi="Arial" w:cs="Arial"/>
                <w:sz w:val="20"/>
                <w:szCs w:val="20"/>
                <w:lang w:val="hy-AM"/>
              </w:rPr>
              <w:t>դաշտը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ապա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այս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տվյալը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պարտադիր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լրացվում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կողմից</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w:t>
            </w:r>
            <w:r w:rsidRPr="00631CF5">
              <w:rPr>
                <w:rFonts w:ascii="GHEA Grapalat" w:eastAsia="Times New Roman" w:hAnsi="GHEA Grapalat" w:cs="Times New Roman"/>
                <w:sz w:val="20"/>
                <w:szCs w:val="20"/>
                <w:lang w:val="en-US"/>
              </w:rPr>
              <w:t>1.</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այս</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դաշտը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Ընդ</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եթե</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Վճարման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պայմաններ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դաշտում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&lt;</w:t>
            </w:r>
            <w:r w:rsidRPr="00631CF5">
              <w:rPr>
                <w:rFonts w:ascii="Arial" w:eastAsia="Times New Roman" w:hAnsi="Arial" w:cs="Arial"/>
                <w:sz w:val="20"/>
                <w:szCs w:val="20"/>
                <w:lang w:val="hy-AM"/>
              </w:rPr>
              <w:t>ակցեպտավորված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վճարում</w:t>
            </w:r>
            <w:r w:rsidRPr="00631CF5">
              <w:rPr>
                <w:rFonts w:ascii="GHEA Grapalat" w:eastAsia="Times New Roman" w:hAnsi="GHEA Grapalat" w:cs="Times New Roman"/>
                <w:sz w:val="20"/>
                <w:szCs w:val="20"/>
                <w:lang w:val="hy-AM"/>
              </w:rPr>
              <w:t xml:space="preserve">&gt; </w:t>
            </w:r>
            <w:r w:rsidRPr="00631CF5">
              <w:rPr>
                <w:rFonts w:ascii="Arial" w:eastAsia="Times New Roman" w:hAnsi="Arial" w:cs="Arial"/>
                <w:sz w:val="20"/>
                <w:szCs w:val="20"/>
                <w:lang w:val="hy-AM"/>
              </w:rPr>
              <w:t>ապա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en-US"/>
              </w:rPr>
              <w:t>վճարող</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ստորագրելով՝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նախապես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համաձայնվում</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գումարը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հաշվից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գանձելու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այս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դաշտում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lastRenderedPageBreak/>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ստորագրությունը</w:t>
            </w: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lastRenderedPageBreak/>
              <w:t>ստորագրվում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կամ</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էլեկտրոնային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ստորագրությունը</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lastRenderedPageBreak/>
              <w:t>2</w:t>
            </w:r>
            <w:r w:rsidRPr="00631CF5">
              <w:rPr>
                <w:rFonts w:ascii="GHEA Grapalat" w:eastAsia="Times New Roman" w:hAnsi="GHEA Grapalat" w:cs="Times New Roman"/>
                <w:sz w:val="20"/>
                <w:szCs w:val="20"/>
                <w:lang w:val="en-US"/>
              </w:rPr>
              <w:t>1.</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կնիքի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առկայության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երբ</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պահանջագիրը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կնքվում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վճարողի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ներկայացնելիս</w:t>
            </w:r>
          </w:p>
        </w:tc>
      </w:tr>
      <w:tr w:rsidR="00BB1514" w:rsidRPr="00631CF5"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22</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Arial" w:eastAsia="Times New Roman" w:hAnsi="Arial" w:cs="Arial"/>
                <w:sz w:val="20"/>
                <w:szCs w:val="20"/>
                <w:lang w:val="hy-AM"/>
              </w:rPr>
              <w:t>՝</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լրացվում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բանկ</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ներկայացնելիս</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ստորագրվում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hy-AM"/>
              </w:rPr>
              <w:t>22</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կնիքի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առկայության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en-US"/>
              </w:rPr>
              <w:t>կնքվում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թղթային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եղանակով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բանկ</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ներկայացնելիս</w:t>
            </w: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լի</w:t>
            </w:r>
            <w:r w:rsidRPr="00631CF5">
              <w:rPr>
                <w:rFonts w:ascii="Arial" w:eastAsia="Times New Roman" w:hAnsi="Arial" w:cs="Arial"/>
                <w:sz w:val="20"/>
                <w:szCs w:val="20"/>
                <w:lang w:val="en-US"/>
              </w:rPr>
              <w:t>նելու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vAlign w:val="center"/>
          </w:tcPr>
          <w:p w:rsidR="00BB1514" w:rsidRPr="00631CF5" w:rsidRDefault="00BB1514" w:rsidP="00BB1514">
            <w:pPr>
              <w:spacing w:after="0" w:line="240" w:lineRule="auto"/>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դրոշմա</w:t>
            </w:r>
            <w:r w:rsidRPr="00631CF5">
              <w:rPr>
                <w:rFonts w:ascii="Arial" w:eastAsia="Times New Roman" w:hAnsi="Arial" w:cs="Arial"/>
                <w:sz w:val="20"/>
                <w:szCs w:val="20"/>
                <w:lang w:val="en-US"/>
              </w:rPr>
              <w:t>կնիքը</w:t>
            </w:r>
            <w:r w:rsidRPr="00631CF5">
              <w:rPr>
                <w:rFonts w:ascii="GHEA Grapalat" w:eastAsia="Times New Roman" w:hAnsi="GHEA Grapalat" w:cs="Times New Roman"/>
                <w:sz w:val="20"/>
                <w:szCs w:val="20"/>
                <w:lang w:val="en-US"/>
              </w:rPr>
              <w:t xml:space="preserve"> </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լի</w:t>
            </w:r>
            <w:r w:rsidRPr="00631CF5">
              <w:rPr>
                <w:rFonts w:ascii="Arial" w:eastAsia="Times New Roman" w:hAnsi="Arial" w:cs="Arial"/>
                <w:sz w:val="20"/>
                <w:szCs w:val="20"/>
                <w:lang w:val="en-US"/>
              </w:rPr>
              <w:t>նելու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3</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վճարողին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սպասարկող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ֆինանսական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կազմակերպության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մասնաճյուղի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կատարման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ամսաթիվը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ժամը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վճարողին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կողմից</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նշվում</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պահանջագրի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կատարման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ժամը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րոպեն</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ա</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ոչ</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շահառուին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Arial" w:eastAsia="Times New Roman" w:hAnsi="Arial" w:cs="Arial"/>
                <w:sz w:val="20"/>
                <w:szCs w:val="20"/>
                <w:lang w:val="hy-AM"/>
              </w:rPr>
              <w:t>ը</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աշխատակցի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ստորագրությունը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բ</w:t>
            </w:r>
            <w:r w:rsidRPr="00631CF5">
              <w:rPr>
                <w:rFonts w:ascii="GHEA Grapalat" w:eastAsia="Times New Roman" w:hAnsi="GHEA Grapalat" w:cs="Times New Roman"/>
                <w:sz w:val="20"/>
                <w:szCs w:val="20"/>
                <w:lang w:val="en-US"/>
              </w:rPr>
              <w:t>.</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շահառռւին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մասնաճյուղի</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դրոշմա</w:t>
            </w:r>
            <w:r w:rsidRPr="00631CF5">
              <w:rPr>
                <w:rFonts w:ascii="Arial" w:eastAsia="Times New Roman" w:hAnsi="Arial" w:cs="Arial"/>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վերջինիս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դրոշմակնիքը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r w:rsidR="00BB1514" w:rsidRPr="00D71DEC" w:rsidTr="007913DD">
        <w:tc>
          <w:tcPr>
            <w:tcW w:w="72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GHEA Grapalat" w:eastAsia="Times New Roman" w:hAnsi="GHEA Grapalat" w:cs="Times New Roman"/>
                <w:sz w:val="20"/>
                <w:szCs w:val="20"/>
                <w:lang w:val="en-US"/>
              </w:rPr>
              <w:lastRenderedPageBreak/>
              <w:t>2</w:t>
            </w:r>
            <w:r w:rsidRPr="00631CF5">
              <w:rPr>
                <w:rFonts w:ascii="GHEA Grapalat" w:eastAsia="Times New Roman" w:hAnsi="GHEA Grapalat" w:cs="Times New Roman"/>
                <w:sz w:val="20"/>
                <w:szCs w:val="20"/>
                <w:lang w:val="hy-AM"/>
              </w:rPr>
              <w:t>4</w:t>
            </w:r>
            <w:r w:rsidRPr="00631CF5">
              <w:rPr>
                <w:rFonts w:ascii="GHEA Grapalat" w:eastAsia="Times New Roman" w:hAnsi="GHEA Grapalat" w:cs="Times New Roman"/>
                <w:sz w:val="20"/>
                <w:szCs w:val="20"/>
                <w:lang w:val="en-US"/>
              </w:rPr>
              <w:t>.</w:t>
            </w:r>
            <w:r w:rsidRPr="00631CF5">
              <w:rPr>
                <w:rFonts w:ascii="Arial" w:eastAsia="Times New Roman" w:hAnsi="Arial" w:cs="Arial"/>
                <w:sz w:val="20"/>
                <w:szCs w:val="20"/>
                <w:lang w:val="en-US"/>
              </w:rPr>
              <w:t>գ</w:t>
            </w:r>
          </w:p>
        </w:tc>
        <w:tc>
          <w:tcPr>
            <w:tcW w:w="1938"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շահառռւին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սպասարկող</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ֆինանսական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կազմակերպության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ամսաթիվը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ժամը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րոպեն</w:t>
            </w:r>
          </w:p>
        </w:tc>
        <w:tc>
          <w:tcPr>
            <w:tcW w:w="20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ոչ</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պարտադիր</w:t>
            </w:r>
          </w:p>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r w:rsidRPr="00631CF5">
              <w:rPr>
                <w:rFonts w:ascii="Arial" w:eastAsia="Times New Roman" w:hAnsi="Arial" w:cs="Arial"/>
                <w:sz w:val="20"/>
                <w:szCs w:val="20"/>
                <w:lang w:val="hy-AM"/>
              </w:rPr>
              <w:t>լրացվում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վճարման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պահանջագիրը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վերջինիս</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w:t>
            </w:r>
            <w:r w:rsidRPr="00631CF5">
              <w:rPr>
                <w:rFonts w:ascii="Arial" w:eastAsia="Times New Roman" w:hAnsi="Arial" w:cs="Arial"/>
                <w:sz w:val="20"/>
                <w:szCs w:val="20"/>
                <w:lang w:val="en-US"/>
              </w:rPr>
              <w:t>ելու</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դեպքում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որտեղ</w:t>
            </w:r>
            <w:r w:rsidRPr="00631CF5">
              <w:rPr>
                <w:rFonts w:ascii="GHEA Grapalat" w:eastAsia="Times New Roman" w:hAnsi="GHEA Grapalat" w:cs="Times New Roman"/>
                <w:sz w:val="20"/>
                <w:szCs w:val="20"/>
                <w:lang w:val="hy-AM"/>
              </w:rPr>
              <w:t xml:space="preserve"> </w:t>
            </w:r>
            <w:r w:rsidRPr="00631CF5" w:rsidDel="00DF049B">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սույն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տվյալները</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hy-AM"/>
              </w:rPr>
              <w:t>դրվում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en-US"/>
              </w:rPr>
              <w:t>թղթային</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եղանակով</w:t>
            </w:r>
            <w:r w:rsidRPr="00631CF5">
              <w:rPr>
                <w:rFonts w:ascii="GHEA Grapalat" w:eastAsia="Times New Roman" w:hAnsi="GHEA Grapalat" w:cs="Times New Roman"/>
                <w:sz w:val="20"/>
                <w:szCs w:val="20"/>
                <w:lang w:val="en-US"/>
              </w:rPr>
              <w:t xml:space="preserve"> </w:t>
            </w:r>
            <w:r w:rsidRPr="00631CF5">
              <w:rPr>
                <w:rFonts w:ascii="Arial" w:eastAsia="Times New Roman" w:hAnsi="Arial" w:cs="Arial"/>
                <w:sz w:val="20"/>
                <w:szCs w:val="20"/>
                <w:lang w:val="en-US"/>
              </w:rPr>
              <w:t>ներկայաց</w:t>
            </w:r>
            <w:r w:rsidRPr="00631CF5">
              <w:rPr>
                <w:rFonts w:ascii="Arial" w:eastAsia="Times New Roman" w:hAnsi="Arial" w:cs="Arial"/>
                <w:sz w:val="20"/>
                <w:szCs w:val="20"/>
                <w:lang w:val="hy-AM"/>
              </w:rPr>
              <w:t>ված</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պահանջագրի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BB1514" w:rsidRPr="00631CF5" w:rsidRDefault="00BB1514" w:rsidP="00BB1514">
            <w:pPr>
              <w:spacing w:after="0" w:line="240" w:lineRule="auto"/>
              <w:jc w:val="center"/>
              <w:rPr>
                <w:rFonts w:ascii="GHEA Grapalat" w:eastAsia="Times New Roman" w:hAnsi="GHEA Grapalat" w:cs="Times New Roman"/>
                <w:sz w:val="20"/>
                <w:szCs w:val="20"/>
                <w:lang w:val="en-US"/>
              </w:rPr>
            </w:pPr>
          </w:p>
        </w:tc>
      </w:tr>
    </w:tbl>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720"/>
        <w:jc w:val="right"/>
        <w:rPr>
          <w:rFonts w:ascii="GHEA Grapalat" w:eastAsia="Times New Roman" w:hAnsi="GHEA Grapalat" w:cs="Sylfaen"/>
          <w:sz w:val="20"/>
          <w:szCs w:val="20"/>
          <w:lang w:val="en-US"/>
        </w:rPr>
      </w:pP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Sylfaen"/>
          <w:b/>
          <w:sz w:val="20"/>
          <w:szCs w:val="20"/>
          <w:lang w:val="hy-AM" w:eastAsia="x-none"/>
        </w:rPr>
        <w:t xml:space="preserve"> </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Sylfaen"/>
          <w:b/>
          <w:sz w:val="20"/>
          <w:szCs w:val="20"/>
          <w:lang w:val="hy-AM" w:eastAsia="x-none"/>
        </w:rPr>
        <w:br w:type="page"/>
      </w:r>
      <w:r w:rsidRPr="00631CF5">
        <w:rPr>
          <w:rFonts w:ascii="Arial" w:eastAsia="Times New Roman" w:hAnsi="Arial" w:cs="Arial"/>
          <w:b/>
          <w:sz w:val="20"/>
          <w:szCs w:val="20"/>
          <w:lang w:val="hy-AM" w:eastAsia="x-none"/>
        </w:rPr>
        <w:lastRenderedPageBreak/>
        <w:t>Հավելված</w:t>
      </w:r>
      <w:r w:rsidRPr="00631CF5">
        <w:rPr>
          <w:rFonts w:ascii="GHEA Grapalat" w:eastAsia="Times New Roman" w:hAnsi="GHEA Grapalat" w:cs="Sylfaen"/>
          <w:b/>
          <w:sz w:val="20"/>
          <w:szCs w:val="20"/>
          <w:lang w:val="hy-AM" w:eastAsia="x-none"/>
        </w:rPr>
        <w:t xml:space="preserve"> 6</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GHEA Grapalat" w:eastAsia="Times New Roman" w:hAnsi="GHEA Grapalat" w:cs="Times New Roman"/>
          <w:b/>
          <w:i/>
          <w:color w:val="000000"/>
          <w:sz w:val="20"/>
          <w:szCs w:val="27"/>
          <w:lang w:val="af-ZA" w:eastAsia="x-none"/>
        </w:rPr>
        <w:t>«</w:t>
      </w:r>
      <w:r w:rsidR="00182FC1">
        <w:rPr>
          <w:rFonts w:ascii="Sylfaen" w:eastAsia="Times New Roman" w:hAnsi="Sylfaen" w:cs="Sylfaen"/>
          <w:b/>
          <w:i/>
          <w:color w:val="000000"/>
          <w:sz w:val="20"/>
          <w:szCs w:val="27"/>
          <w:lang w:val="hy-AM" w:eastAsia="x-none"/>
        </w:rPr>
        <w:t>ԼՄ</w:t>
      </w:r>
      <w:r w:rsidR="00182FC1">
        <w:rPr>
          <w:rFonts w:ascii="Arial" w:eastAsia="Times New Roman" w:hAnsi="Arial" w:cs="Arial"/>
          <w:b/>
          <w:i/>
          <w:color w:val="000000"/>
          <w:sz w:val="20"/>
          <w:szCs w:val="27"/>
          <w:lang w:val="hy-AM" w:eastAsia="x-none"/>
        </w:rPr>
        <w:t>-</w:t>
      </w:r>
      <w:r w:rsidR="00182FC1">
        <w:rPr>
          <w:rFonts w:ascii="Sylfaen" w:eastAsia="Times New Roman" w:hAnsi="Sylfaen" w:cs="Sylfaen"/>
          <w:b/>
          <w:i/>
          <w:color w:val="000000"/>
          <w:sz w:val="20"/>
          <w:szCs w:val="27"/>
          <w:lang w:val="hy-AM" w:eastAsia="x-none"/>
        </w:rPr>
        <w:t>ԹՀԿՏ</w:t>
      </w:r>
      <w:r w:rsidR="00182FC1">
        <w:rPr>
          <w:rFonts w:ascii="Arial" w:eastAsia="Times New Roman" w:hAnsi="Arial" w:cs="Arial"/>
          <w:b/>
          <w:i/>
          <w:color w:val="000000"/>
          <w:sz w:val="20"/>
          <w:szCs w:val="27"/>
          <w:lang w:val="hy-AM" w:eastAsia="x-none"/>
        </w:rPr>
        <w:t>-</w:t>
      </w:r>
      <w:r w:rsidR="00182FC1">
        <w:rPr>
          <w:rFonts w:ascii="Sylfaen" w:eastAsia="Times New Roman" w:hAnsi="Sylfaen" w:cs="Sylfaen"/>
          <w:b/>
          <w:i/>
          <w:color w:val="000000"/>
          <w:sz w:val="20"/>
          <w:szCs w:val="27"/>
          <w:lang w:val="hy-AM" w:eastAsia="x-none"/>
        </w:rPr>
        <w:t>ԳՀԾՁԲ</w:t>
      </w:r>
      <w:r w:rsidR="00182FC1">
        <w:rPr>
          <w:rFonts w:ascii="Arial" w:eastAsia="Times New Roman" w:hAnsi="Arial" w:cs="Arial"/>
          <w:b/>
          <w:i/>
          <w:color w:val="000000"/>
          <w:sz w:val="20"/>
          <w:szCs w:val="27"/>
          <w:lang w:val="hy-AM" w:eastAsia="x-none"/>
        </w:rPr>
        <w:t>-25/04</w:t>
      </w:r>
      <w:r w:rsidRPr="00631CF5">
        <w:rPr>
          <w:rFonts w:ascii="GHEA Grapalat" w:eastAsia="Times New Roman" w:hAnsi="GHEA Grapalat" w:cs="Times New Roman"/>
          <w:b/>
          <w:i/>
          <w:color w:val="000000"/>
          <w:sz w:val="20"/>
          <w:szCs w:val="27"/>
          <w:lang w:val="af-ZA" w:eastAsia="x-none"/>
        </w:rPr>
        <w:t xml:space="preserve">»  </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ծածկագրով</w:t>
      </w:r>
    </w:p>
    <w:p w:rsidR="00BB1514" w:rsidRPr="00631CF5" w:rsidRDefault="00BB1514" w:rsidP="00BB1514">
      <w:pPr>
        <w:spacing w:after="0" w:line="240" w:lineRule="auto"/>
        <w:ind w:firstLine="567"/>
        <w:jc w:val="right"/>
        <w:rPr>
          <w:rFonts w:ascii="GHEA Grapalat" w:eastAsia="Times New Roman" w:hAnsi="GHEA Grapalat" w:cs="Sylfaen"/>
          <w:b/>
          <w:sz w:val="20"/>
          <w:szCs w:val="20"/>
          <w:lang w:val="hy-AM" w:eastAsia="x-none"/>
        </w:rPr>
      </w:pPr>
      <w:r w:rsidRPr="00631CF5">
        <w:rPr>
          <w:rFonts w:ascii="Arial" w:eastAsia="Times New Roman" w:hAnsi="Arial" w:cs="Arial"/>
          <w:b/>
          <w:sz w:val="20"/>
          <w:szCs w:val="20"/>
          <w:lang w:val="hy-AM" w:eastAsia="x-none"/>
        </w:rPr>
        <w:t>գնանշման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հարցման</w:t>
      </w:r>
      <w:r w:rsidRPr="00631CF5">
        <w:rPr>
          <w:rFonts w:ascii="GHEA Grapalat" w:eastAsia="Times New Roman" w:hAnsi="GHEA Grapalat" w:cs="Sylfaen"/>
          <w:b/>
          <w:sz w:val="20"/>
          <w:szCs w:val="20"/>
          <w:lang w:val="hy-AM" w:eastAsia="x-none"/>
        </w:rPr>
        <w:t xml:space="preserve"> </w:t>
      </w:r>
      <w:r w:rsidRPr="00631CF5">
        <w:rPr>
          <w:rFonts w:ascii="Arial" w:eastAsia="Times New Roman" w:hAnsi="Arial" w:cs="Arial"/>
          <w:b/>
          <w:sz w:val="20"/>
          <w:szCs w:val="20"/>
          <w:lang w:val="hy-AM" w:eastAsia="x-none"/>
        </w:rPr>
        <w:t>հրավերի</w:t>
      </w:r>
    </w:p>
    <w:p w:rsidR="00BB1514" w:rsidRPr="00631CF5" w:rsidRDefault="00BB1514" w:rsidP="00BB1514">
      <w:pPr>
        <w:spacing w:after="0" w:line="240" w:lineRule="auto"/>
        <w:ind w:left="-142" w:firstLine="142"/>
        <w:jc w:val="center"/>
        <w:rPr>
          <w:rFonts w:ascii="GHEA Grapalat" w:eastAsia="Times New Roman" w:hAnsi="GHEA Grapalat" w:cs="Sylfaen"/>
          <w:b/>
          <w:sz w:val="24"/>
          <w:szCs w:val="24"/>
          <w:lang w:val="hy-AM"/>
        </w:rPr>
      </w:pPr>
    </w:p>
    <w:p w:rsidR="00BB1514" w:rsidRPr="00631CF5" w:rsidRDefault="00BB1514" w:rsidP="00BB1514">
      <w:pPr>
        <w:spacing w:after="0" w:line="240" w:lineRule="auto"/>
        <w:ind w:left="-142" w:firstLine="142"/>
        <w:jc w:val="center"/>
        <w:rPr>
          <w:rFonts w:ascii="GHEA Grapalat" w:eastAsia="Times New Roman" w:hAnsi="GHEA Grapalat" w:cs="Times Armenian"/>
          <w:b/>
          <w:szCs w:val="24"/>
          <w:lang w:val="hy-AM"/>
        </w:rPr>
      </w:pPr>
      <w:r w:rsidRPr="00631CF5">
        <w:rPr>
          <w:rFonts w:ascii="GHEA Grapalat" w:eastAsia="Times New Roman" w:hAnsi="GHEA Grapalat" w:cs="Sylfaen"/>
          <w:b/>
          <w:szCs w:val="24"/>
          <w:lang w:val="af-ZA"/>
        </w:rPr>
        <w:t>«</w:t>
      </w:r>
      <w:r w:rsidRPr="00631CF5">
        <w:rPr>
          <w:rFonts w:ascii="Arial" w:eastAsia="Times New Roman" w:hAnsi="Arial" w:cs="Arial"/>
          <w:b/>
          <w:szCs w:val="24"/>
          <w:lang w:val="af-ZA"/>
        </w:rPr>
        <w:t>ՀՀ</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ԼՈՌՈՒ</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ՄԱՐԶԻ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ԹՈՒՄԱՆՅԱՆ</w:t>
      </w:r>
      <w:r w:rsidRPr="00631CF5">
        <w:rPr>
          <w:rFonts w:ascii="GHEA Grapalat" w:eastAsia="Times New Roman" w:hAnsi="GHEA Grapalat" w:cs="Sylfaen"/>
          <w:b/>
          <w:szCs w:val="24"/>
          <w:lang w:val="hy-AM"/>
        </w:rPr>
        <w:t xml:space="preserve"> </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af-ZA"/>
        </w:rPr>
        <w:t>ՀԱՄԱՅՆՔ</w:t>
      </w:r>
      <w:r w:rsidRPr="00631CF5">
        <w:rPr>
          <w:rFonts w:ascii="Arial" w:eastAsia="Times New Roman" w:hAnsi="Arial" w:cs="Arial"/>
          <w:b/>
          <w:szCs w:val="24"/>
          <w:lang w:val="hy-AM"/>
        </w:rPr>
        <w:t>Ի</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ԿՈՄՈՒՆԱԼ</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ՏՆՏԵՍՈՒԹՅՈՒՆ</w:t>
      </w:r>
      <w:r w:rsidRPr="00631CF5">
        <w:rPr>
          <w:rFonts w:ascii="GHEA Grapalat" w:eastAsia="Times New Roman" w:hAnsi="GHEA Grapalat" w:cs="Sylfaen"/>
          <w:b/>
          <w:szCs w:val="24"/>
          <w:lang w:val="af-ZA"/>
        </w:rPr>
        <w:t>»</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ՀՈԱԿ</w:t>
      </w:r>
      <w:r w:rsidRPr="00631CF5">
        <w:rPr>
          <w:rFonts w:ascii="GHEA Grapalat" w:eastAsia="Times New Roman" w:hAnsi="GHEA Grapalat" w:cs="Sylfaen"/>
          <w:b/>
          <w:szCs w:val="24"/>
          <w:lang w:val="af-ZA"/>
        </w:rPr>
        <w:t>-</w:t>
      </w:r>
      <w:r w:rsidRPr="00631CF5">
        <w:rPr>
          <w:rFonts w:ascii="Arial" w:eastAsia="Times New Roman" w:hAnsi="Arial" w:cs="Arial"/>
          <w:b/>
          <w:szCs w:val="24"/>
          <w:lang w:val="hy-AM"/>
        </w:rPr>
        <w:t>Ի</w:t>
      </w:r>
      <w:r w:rsidRPr="00631CF5">
        <w:rPr>
          <w:rFonts w:ascii="GHEA Grapalat" w:eastAsia="Times New Roman" w:hAnsi="GHEA Grapalat" w:cs="Sylfaen"/>
          <w:b/>
          <w:szCs w:val="24"/>
          <w:lang w:val="af-ZA"/>
        </w:rPr>
        <w:t xml:space="preserve"> </w:t>
      </w:r>
      <w:r w:rsidRPr="00631CF5">
        <w:rPr>
          <w:rFonts w:ascii="Arial" w:eastAsia="Times New Roman" w:hAnsi="Arial" w:cs="Arial"/>
          <w:b/>
          <w:szCs w:val="24"/>
          <w:lang w:val="hy-AM"/>
        </w:rPr>
        <w:t>ԿԱՐԻՔՆԵՐԻ</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ՀԱՄԱՐ</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ԹՈՒՄԱՆՅԱՆ</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ՀԱՄԱՅՆՔԻ</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ԴՍԵՂ</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ԲՆԱԿԱՎԱՅՐԻ</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ԿԵՆՑԱՂԱՅԻՆ</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ԱՂԲԱՀԱՆՈՒԹՅԱՆ</w:t>
      </w:r>
      <w:r w:rsidRPr="00631CF5">
        <w:rPr>
          <w:rFonts w:ascii="GHEA Grapalat" w:eastAsia="Times New Roman" w:hAnsi="GHEA Grapalat" w:cs="Times Armenian"/>
          <w:b/>
          <w:szCs w:val="24"/>
          <w:lang w:val="hy-AM"/>
        </w:rPr>
        <w:t xml:space="preserve"> </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ԾԱՌԱՅՈՒԹՅՈՒՆՆԵՐԻ</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ՄԱՏՈՒՑՄԱՆ</w:t>
      </w:r>
      <w:r w:rsidRPr="00631CF5">
        <w:rPr>
          <w:rFonts w:ascii="GHEA Grapalat" w:eastAsia="Times New Roman" w:hAnsi="GHEA Grapalat" w:cs="Sylfaen"/>
          <w:b/>
          <w:szCs w:val="24"/>
          <w:lang w:val="hy-AM"/>
        </w:rPr>
        <w:t xml:space="preserve"> </w:t>
      </w:r>
      <w:r w:rsidRPr="00631CF5">
        <w:rPr>
          <w:rFonts w:ascii="Arial" w:eastAsia="Times New Roman" w:hAnsi="Arial" w:cs="Arial"/>
          <w:b/>
          <w:szCs w:val="24"/>
          <w:lang w:val="hy-AM"/>
        </w:rPr>
        <w:t>ՊԵՏԱԿԱՆ</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ԳՆՄԱՆ</w:t>
      </w:r>
      <w:r w:rsidRPr="00631CF5">
        <w:rPr>
          <w:rFonts w:ascii="GHEA Grapalat" w:eastAsia="Times New Roman" w:hAnsi="GHEA Grapalat" w:cs="Times Armenian"/>
          <w:b/>
          <w:szCs w:val="24"/>
          <w:lang w:val="hy-AM"/>
        </w:rPr>
        <w:t xml:space="preserve">  </w:t>
      </w:r>
      <w:r w:rsidRPr="00631CF5">
        <w:rPr>
          <w:rFonts w:ascii="Arial" w:eastAsia="Times New Roman" w:hAnsi="Arial" w:cs="Arial"/>
          <w:b/>
          <w:szCs w:val="24"/>
          <w:lang w:val="hy-AM"/>
        </w:rPr>
        <w:t>ՊԱՅՄԱՆԱԳԻՐ</w:t>
      </w:r>
      <w:r w:rsidRPr="00631CF5">
        <w:rPr>
          <w:rFonts w:ascii="GHEA Grapalat" w:eastAsia="Times New Roman" w:hAnsi="GHEA Grapalat" w:cs="Times Armenian"/>
          <w:b/>
          <w:szCs w:val="24"/>
          <w:lang w:val="hy-AM"/>
        </w:rPr>
        <w:t xml:space="preserve">   </w:t>
      </w:r>
    </w:p>
    <w:p w:rsidR="00BB1514" w:rsidRPr="00631CF5" w:rsidRDefault="00BB1514" w:rsidP="00BB1514">
      <w:pPr>
        <w:spacing w:after="0" w:line="240" w:lineRule="auto"/>
        <w:ind w:left="-142" w:firstLine="142"/>
        <w:jc w:val="center"/>
        <w:rPr>
          <w:rFonts w:ascii="GHEA Grapalat" w:eastAsia="Times New Roman" w:hAnsi="GHEA Grapalat" w:cs="Times New Roman"/>
          <w:b/>
          <w:sz w:val="24"/>
          <w:szCs w:val="24"/>
          <w:u w:val="single"/>
          <w:lang w:val="hy-AM"/>
        </w:rPr>
      </w:pPr>
      <w:r w:rsidRPr="00631CF5">
        <w:rPr>
          <w:rFonts w:ascii="GHEA Grapalat" w:eastAsia="Times New Roman" w:hAnsi="GHEA Grapalat" w:cs="Times New Roman"/>
          <w:b/>
          <w:sz w:val="24"/>
          <w:szCs w:val="24"/>
          <w:lang w:val="hy-AM"/>
        </w:rPr>
        <w:t xml:space="preserve">N </w:t>
      </w:r>
      <w:r w:rsidRPr="00631CF5">
        <w:rPr>
          <w:rFonts w:ascii="GHEA Grapalat" w:eastAsia="Times New Roman" w:hAnsi="GHEA Grapalat" w:cs="Times New Roman"/>
          <w:b/>
          <w:sz w:val="24"/>
          <w:szCs w:val="24"/>
          <w:u w:val="single"/>
          <w:lang w:val="hy-AM"/>
        </w:rPr>
        <w:tab/>
      </w:r>
      <w:r w:rsidRPr="00631CF5">
        <w:rPr>
          <w:rFonts w:ascii="GHEA Grapalat" w:eastAsia="Times New Roman" w:hAnsi="GHEA Grapalat" w:cs="Times New Roman"/>
          <w:b/>
          <w:sz w:val="24"/>
          <w:szCs w:val="24"/>
          <w:u w:val="single"/>
          <w:lang w:val="hy-AM"/>
        </w:rPr>
        <w:tab/>
      </w:r>
      <w:r w:rsidRPr="00631CF5">
        <w:rPr>
          <w:rFonts w:ascii="GHEA Grapalat" w:eastAsia="Times New Roman" w:hAnsi="GHEA Grapalat" w:cs="Times New Roman"/>
          <w:b/>
          <w:sz w:val="24"/>
          <w:szCs w:val="24"/>
          <w:u w:val="single"/>
          <w:lang w:val="hy-AM"/>
        </w:rPr>
        <w:tab/>
      </w:r>
      <w:r w:rsidRPr="00631CF5">
        <w:rPr>
          <w:rFonts w:ascii="GHEA Grapalat" w:eastAsia="Times New Roman" w:hAnsi="GHEA Grapalat" w:cs="Times New Roman"/>
          <w:b/>
          <w:sz w:val="24"/>
          <w:szCs w:val="24"/>
          <w:u w:val="single"/>
          <w:lang w:val="hy-AM"/>
        </w:rPr>
        <w:tab/>
      </w:r>
    </w:p>
    <w:p w:rsidR="00BB1514" w:rsidRPr="00631CF5" w:rsidRDefault="00BB1514" w:rsidP="00BB1514">
      <w:pPr>
        <w:spacing w:after="0" w:line="240" w:lineRule="auto"/>
        <w:ind w:left="-142" w:firstLine="142"/>
        <w:jc w:val="center"/>
        <w:rPr>
          <w:rFonts w:ascii="GHEA Grapalat" w:eastAsia="Times New Roman" w:hAnsi="GHEA Grapalat" w:cs="Times New Roman"/>
          <w:b/>
          <w:sz w:val="24"/>
          <w:szCs w:val="24"/>
          <w:u w:val="single"/>
          <w:lang w:val="hy-AM"/>
        </w:rPr>
      </w:pPr>
    </w:p>
    <w:p w:rsidR="00BB1514" w:rsidRPr="00631CF5" w:rsidRDefault="00BB1514" w:rsidP="00BB1514">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Sylfaen"/>
          <w:sz w:val="20"/>
          <w:szCs w:val="24"/>
          <w:u w:val="single"/>
          <w:lang w:val="hy-AM"/>
        </w:rPr>
        <w:t xml:space="preserve">           </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Times New Roman"/>
          <w:sz w:val="24"/>
          <w:szCs w:val="24"/>
          <w:lang w:val="hy-AM"/>
        </w:rPr>
        <w:t>«</w:t>
      </w:r>
      <w:r w:rsidRPr="00631CF5">
        <w:rPr>
          <w:rFonts w:ascii="GHEA Grapalat" w:eastAsia="Times New Roman" w:hAnsi="GHEA Grapalat" w:cs="Times New Roman"/>
          <w:sz w:val="24"/>
          <w:szCs w:val="24"/>
          <w:u w:val="single"/>
          <w:lang w:val="hy-AM"/>
        </w:rPr>
        <w:t xml:space="preserve">     </w:t>
      </w:r>
      <w:r w:rsidRPr="00631CF5">
        <w:rPr>
          <w:rFonts w:ascii="GHEA Grapalat" w:eastAsia="Times New Roman" w:hAnsi="GHEA Grapalat" w:cs="Times New Roman"/>
          <w:sz w:val="24"/>
          <w:szCs w:val="24"/>
          <w:lang w:val="hy-AM"/>
        </w:rPr>
        <w:t xml:space="preserve">» </w:t>
      </w:r>
      <w:r w:rsidRPr="00631CF5">
        <w:rPr>
          <w:rFonts w:ascii="GHEA Grapalat" w:eastAsia="Times New Roman" w:hAnsi="GHEA Grapalat" w:cs="Times New Roman"/>
          <w:sz w:val="24"/>
          <w:szCs w:val="24"/>
          <w:u w:val="single"/>
          <w:lang w:val="hy-AM"/>
        </w:rPr>
        <w:t xml:space="preserve">          </w:t>
      </w:r>
      <w:r w:rsidRPr="00631CF5">
        <w:rPr>
          <w:rFonts w:ascii="GHEA Grapalat" w:eastAsia="Times New Roman" w:hAnsi="GHEA Grapalat" w:cs="Times New Roman"/>
          <w:sz w:val="24"/>
          <w:szCs w:val="24"/>
          <w:lang w:val="hy-AM"/>
        </w:rPr>
        <w:t xml:space="preserve"> </w:t>
      </w:r>
      <w:r w:rsidRPr="00631CF5">
        <w:rPr>
          <w:rFonts w:ascii="GHEA Grapalat" w:eastAsia="Times New Roman" w:hAnsi="GHEA Grapalat" w:cs="Sylfaen"/>
          <w:sz w:val="20"/>
          <w:szCs w:val="24"/>
          <w:lang w:val="hy-AM"/>
        </w:rPr>
        <w:t xml:space="preserve">20   </w:t>
      </w:r>
      <w:r w:rsidRPr="00631CF5">
        <w:rPr>
          <w:rFonts w:ascii="Arial" w:eastAsia="Times New Roman" w:hAnsi="Arial" w:cs="Arial"/>
          <w:sz w:val="20"/>
          <w:szCs w:val="24"/>
          <w:lang w:val="hy-AM"/>
        </w:rPr>
        <w:t>թ</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4"/>
          <w:szCs w:val="24"/>
          <w:lang w:val="hy-AM"/>
        </w:rPr>
        <w:t>«</w:t>
      </w:r>
      <w:r w:rsidRPr="00631CF5">
        <w:rPr>
          <w:rFonts w:ascii="Arial" w:eastAsia="Times New Roman" w:hAnsi="Arial" w:cs="Arial"/>
          <w:sz w:val="20"/>
          <w:szCs w:val="20"/>
          <w:lang w:val="hy-AM"/>
        </w:rPr>
        <w:t>ՀՀ</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Լոռու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մարզի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af-ZA"/>
        </w:rPr>
        <w:t>Թ</w:t>
      </w:r>
      <w:r w:rsidRPr="00631CF5">
        <w:rPr>
          <w:rFonts w:ascii="Arial" w:eastAsia="Times New Roman" w:hAnsi="Arial" w:cs="Arial"/>
          <w:sz w:val="20"/>
          <w:szCs w:val="20"/>
          <w:lang w:val="hy-AM"/>
        </w:rPr>
        <w:t>ումանյան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համայնք</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ՀՈԱԿ</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hy-AM"/>
        </w:rPr>
        <w:t>ը</w:t>
      </w:r>
      <w:r w:rsidRPr="00631CF5">
        <w:rPr>
          <w:rFonts w:ascii="GHEA Grapalat" w:eastAsia="Times New Roman" w:hAnsi="GHEA Grapalat" w:cs="Times Armenian"/>
          <w:sz w:val="20"/>
          <w:szCs w:val="20"/>
          <w:lang w:val="hy-AM"/>
        </w:rPr>
        <w:t>,</w:t>
      </w:r>
      <w:r w:rsidRPr="00631CF5">
        <w:rPr>
          <w:rFonts w:ascii="GHEA Grapalat" w:eastAsia="Times New Roman" w:hAnsi="GHEA Grapalat" w:cs="Times Armenian"/>
          <w:sz w:val="20"/>
          <w:szCs w:val="20"/>
          <w:lang w:val="es-ES"/>
        </w:rPr>
        <w:t xml:space="preserve"> </w:t>
      </w:r>
      <w:r w:rsidRPr="00631CF5">
        <w:rPr>
          <w:rFonts w:ascii="Arial" w:eastAsia="Times New Roman" w:hAnsi="Arial" w:cs="Arial"/>
          <w:sz w:val="20"/>
          <w:szCs w:val="20"/>
          <w:lang w:val="pt-BR"/>
        </w:rPr>
        <w:t>ի</w:t>
      </w:r>
      <w:r w:rsidRPr="00631CF5">
        <w:rPr>
          <w:rFonts w:ascii="GHEA Grapalat" w:eastAsia="Times New Roman" w:hAnsi="GHEA Grapalat" w:cs="Times Armenian"/>
          <w:sz w:val="20"/>
          <w:szCs w:val="20"/>
          <w:lang w:val="es-ES"/>
        </w:rPr>
        <w:t xml:space="preserve"> </w:t>
      </w:r>
      <w:r w:rsidRPr="00631CF5">
        <w:rPr>
          <w:rFonts w:ascii="Arial" w:eastAsia="Times New Roman" w:hAnsi="Arial" w:cs="Arial"/>
          <w:sz w:val="20"/>
          <w:szCs w:val="20"/>
          <w:lang w:val="pt-BR"/>
        </w:rPr>
        <w:t>դեմս</w:t>
      </w:r>
      <w:r w:rsidRPr="00631CF5">
        <w:rPr>
          <w:rFonts w:ascii="GHEA Grapalat" w:eastAsia="Times New Roman" w:hAnsi="GHEA Grapalat" w:cs="Sylfaen"/>
          <w:sz w:val="20"/>
          <w:szCs w:val="20"/>
          <w:lang w:val="pt-BR"/>
        </w:rPr>
        <w:t xml:space="preserve"> </w:t>
      </w:r>
      <w:r w:rsidR="003A7AF1">
        <w:rPr>
          <w:rFonts w:ascii="Arial" w:eastAsia="Times New Roman" w:hAnsi="Arial" w:cs="Arial"/>
          <w:sz w:val="20"/>
          <w:szCs w:val="20"/>
          <w:lang w:val="hy-AM"/>
        </w:rPr>
        <w:t>տ</w:t>
      </w:r>
      <w:r w:rsidRPr="00631CF5">
        <w:rPr>
          <w:rFonts w:ascii="Arial" w:eastAsia="Times New Roman" w:hAnsi="Arial" w:cs="Arial"/>
          <w:sz w:val="20"/>
          <w:szCs w:val="20"/>
          <w:lang w:val="hy-AM"/>
        </w:rPr>
        <w:t>նօրեն</w:t>
      </w:r>
      <w:r w:rsidR="003A7AF1">
        <w:rPr>
          <w:rFonts w:ascii="Arial" w:eastAsia="Times New Roman" w:hAnsi="Arial" w:cs="Arial"/>
          <w:sz w:val="20"/>
          <w:szCs w:val="20"/>
          <w:lang w:val="hy-AM"/>
        </w:rPr>
        <w:t>ի ժ/պ Մա Քոչարյանի</w:t>
      </w:r>
      <w:r w:rsidRPr="00631CF5">
        <w:rPr>
          <w:rFonts w:ascii="GHEA Grapalat" w:eastAsia="Times New Roman" w:hAnsi="GHEA Grapalat" w:cs="Sylfaen"/>
          <w:sz w:val="20"/>
          <w:szCs w:val="20"/>
          <w:lang w:val="pt-BR"/>
        </w:rPr>
        <w:t>,</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գործում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4"/>
          <w:szCs w:val="24"/>
          <w:lang w:val="hy-AM"/>
        </w:rPr>
        <w:t>ՀՈԱԿ</w:t>
      </w:r>
      <w:r w:rsidRPr="00631CF5">
        <w:rPr>
          <w:rFonts w:ascii="GHEA Grapalat" w:eastAsia="Times New Roman" w:hAnsi="GHEA Grapalat" w:cs="Times New Roman"/>
          <w:sz w:val="20"/>
          <w:szCs w:val="20"/>
          <w:lang w:val="hy-AM"/>
        </w:rPr>
        <w:t>-</w:t>
      </w:r>
      <w:r w:rsidRPr="00631CF5">
        <w:rPr>
          <w:rFonts w:ascii="Arial" w:eastAsia="Times New Roman" w:hAnsi="Arial" w:cs="Arial"/>
          <w:sz w:val="20"/>
          <w:szCs w:val="20"/>
          <w:lang w:val="af-ZA"/>
        </w:rPr>
        <w:t>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կանոնադրության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այսուհետ՝</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Պատվիրատու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w:t>
      </w:r>
      <w:r w:rsidRPr="00631CF5">
        <w:rPr>
          <w:rFonts w:ascii="GHEA Grapalat" w:eastAsia="Times New Roman" w:hAnsi="GHEA Grapalat" w:cs="Times Armenian"/>
          <w:sz w:val="20"/>
          <w:szCs w:val="24"/>
          <w:lang w:val="hy-AM"/>
        </w:rPr>
        <w:t>,</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դեմս</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տնօրեն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գործում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 </w:t>
      </w:r>
      <w:r w:rsidRPr="00631CF5">
        <w:rPr>
          <w:rFonts w:ascii="Arial" w:eastAsia="Times New Roman" w:hAnsi="Arial" w:cs="Arial"/>
          <w:sz w:val="20"/>
          <w:szCs w:val="24"/>
          <w:lang w:val="hy-AM"/>
        </w:rPr>
        <w:t>կանոնադրության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այսուհետ՝</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մյուս</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կնքեցին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հետևյալի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մասին։</w:t>
      </w:r>
    </w:p>
    <w:p w:rsidR="00BB1514" w:rsidRPr="00631CF5" w:rsidRDefault="00BB1514" w:rsidP="00BB1514">
      <w:pPr>
        <w:spacing w:after="0" w:line="240" w:lineRule="auto"/>
        <w:jc w:val="both"/>
        <w:rPr>
          <w:rFonts w:ascii="GHEA Grapalat" w:eastAsia="Times New Roman" w:hAnsi="GHEA Grapalat" w:cs="Times New Roman"/>
          <w:i/>
          <w:sz w:val="20"/>
          <w:szCs w:val="24"/>
          <w:lang w:val="hy-AM" w:eastAsia="zh-CN"/>
        </w:rPr>
      </w:pPr>
    </w:p>
    <w:p w:rsidR="00BB1514" w:rsidRPr="00631CF5" w:rsidRDefault="00BB1514" w:rsidP="00BB1514">
      <w:pPr>
        <w:spacing w:after="0" w:line="240" w:lineRule="auto"/>
        <w:ind w:firstLine="720"/>
        <w:jc w:val="both"/>
        <w:rPr>
          <w:rFonts w:ascii="GHEA Grapalat" w:eastAsia="Times New Roman" w:hAnsi="GHEA Grapalat" w:cs="Sylfaen"/>
          <w:b/>
          <w:smallCaps/>
          <w:sz w:val="20"/>
          <w:szCs w:val="24"/>
          <w:lang w:val="hy-AM"/>
        </w:rPr>
      </w:pPr>
      <w:r w:rsidRPr="00631CF5">
        <w:rPr>
          <w:rFonts w:ascii="GHEA Grapalat" w:eastAsia="Times New Roman" w:hAnsi="GHEA Grapalat" w:cs="Sylfaen"/>
          <w:b/>
          <w:smallCaps/>
          <w:sz w:val="20"/>
          <w:szCs w:val="24"/>
          <w:lang w:val="hy-AM"/>
        </w:rPr>
        <w:t xml:space="preserve">1. </w:t>
      </w:r>
      <w:r w:rsidRPr="00631CF5">
        <w:rPr>
          <w:rFonts w:ascii="Arial" w:eastAsia="Times New Roman" w:hAnsi="Arial" w:cs="Arial"/>
          <w:b/>
          <w:smallCaps/>
          <w:sz w:val="20"/>
          <w:szCs w:val="24"/>
          <w:lang w:val="hy-AM"/>
        </w:rPr>
        <w:t>Պայմանագրի</w:t>
      </w:r>
      <w:r w:rsidRPr="00631CF5">
        <w:rPr>
          <w:rFonts w:ascii="GHEA Grapalat" w:eastAsia="Times New Roman" w:hAnsi="GHEA Grapalat" w:cs="Sylfaen"/>
          <w:b/>
          <w:smallCaps/>
          <w:sz w:val="20"/>
          <w:szCs w:val="24"/>
          <w:lang w:val="hy-AM"/>
        </w:rPr>
        <w:t xml:space="preserve"> </w:t>
      </w:r>
      <w:r w:rsidRPr="00631CF5">
        <w:rPr>
          <w:rFonts w:ascii="Arial" w:eastAsia="Times New Roman" w:hAnsi="Arial" w:cs="Arial"/>
          <w:b/>
          <w:smallCaps/>
          <w:sz w:val="20"/>
          <w:szCs w:val="24"/>
          <w:lang w:val="hy-AM"/>
        </w:rPr>
        <w:t>առարկան</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1.1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հանձնարարում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ստանձնում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b/>
          <w:sz w:val="20"/>
          <w:szCs w:val="24"/>
          <w:lang w:val="hy-AM"/>
        </w:rPr>
        <w:t>Թումանյան</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համայնքի</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Դսեղ</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և</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Չկալով</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բնակավայրի</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կենցաղային</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b/>
          <w:sz w:val="20"/>
          <w:szCs w:val="24"/>
          <w:lang w:val="hy-AM"/>
        </w:rPr>
        <w:t>աղբահանության</w:t>
      </w:r>
      <w:r w:rsidRPr="00631CF5">
        <w:rPr>
          <w:rFonts w:ascii="GHEA Grapalat" w:eastAsia="Times New Roman" w:hAnsi="GHEA Grapalat" w:cs="Times Armenian"/>
          <w:b/>
          <w:sz w:val="20"/>
          <w:szCs w:val="24"/>
          <w:lang w:val="hy-AM"/>
        </w:rPr>
        <w:t xml:space="preserve"> </w:t>
      </w:r>
      <w:r w:rsidRPr="00631CF5">
        <w:rPr>
          <w:rFonts w:ascii="Arial" w:eastAsia="Times New Roman" w:hAnsi="Arial" w:cs="Arial"/>
          <w:sz w:val="20"/>
          <w:szCs w:val="24"/>
          <w:lang w:val="hy-AM"/>
        </w:rPr>
        <w:t>ծառայությունների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պարտավորությունը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այսուհետ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համաձայն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այսուհետ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անբաժանելի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կազմող</w:t>
      </w:r>
      <w:r w:rsidRPr="00631CF5">
        <w:rPr>
          <w:rFonts w:ascii="GHEA Grapalat" w:eastAsia="Times New Roman" w:hAnsi="GHEA Grapalat" w:cs="Sylfaen"/>
          <w:sz w:val="20"/>
          <w:szCs w:val="24"/>
          <w:lang w:val="hy-AM"/>
        </w:rPr>
        <w:t xml:space="preserve"> N 1 </w:t>
      </w:r>
      <w:r w:rsidRPr="00631CF5">
        <w:rPr>
          <w:rFonts w:ascii="Arial" w:eastAsia="Times New Roman" w:hAnsi="Arial" w:cs="Arial"/>
          <w:sz w:val="20"/>
          <w:szCs w:val="24"/>
          <w:lang w:val="hy-AM"/>
        </w:rPr>
        <w:t>հավելվածով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Տեխնիկական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բնութագիր</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պահանջների։</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Sylfaen"/>
          <w:sz w:val="20"/>
          <w:szCs w:val="24"/>
          <w:lang w:val="hy-AM"/>
        </w:rPr>
        <w:t xml:space="preserve">1.2 </w:t>
      </w:r>
      <w:r w:rsidRPr="00631CF5">
        <w:rPr>
          <w:rFonts w:ascii="Arial" w:eastAsia="Times New Roman" w:hAnsi="Arial" w:cs="Arial"/>
          <w:sz w:val="20"/>
          <w:szCs w:val="24"/>
          <w:lang w:val="hy-AM"/>
        </w:rPr>
        <w:t>Ծառայությունը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մատուցվում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N 1 </w:t>
      </w:r>
      <w:r w:rsidRPr="00631CF5">
        <w:rPr>
          <w:rFonts w:ascii="Arial" w:eastAsia="Times New Roman" w:hAnsi="Arial" w:cs="Arial"/>
          <w:sz w:val="20"/>
          <w:szCs w:val="24"/>
          <w:lang w:val="hy-AM"/>
        </w:rPr>
        <w:t>հավելվածով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Տեխնիկական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բնութագիր</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համապատասխան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ժամկետներով։</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b/>
          <w:smallCaps/>
          <w:sz w:val="20"/>
          <w:szCs w:val="24"/>
          <w:lang w:val="hy-AM"/>
        </w:rPr>
      </w:pPr>
      <w:r w:rsidRPr="00631CF5">
        <w:rPr>
          <w:rFonts w:ascii="GHEA Grapalat" w:eastAsia="Times New Roman" w:hAnsi="GHEA Grapalat" w:cs="Sylfaen"/>
          <w:b/>
          <w:smallCaps/>
          <w:sz w:val="20"/>
          <w:szCs w:val="24"/>
          <w:lang w:val="hy-AM"/>
        </w:rPr>
        <w:t xml:space="preserve">2. </w:t>
      </w:r>
      <w:r w:rsidRPr="00631CF5">
        <w:rPr>
          <w:rFonts w:ascii="Arial" w:eastAsia="Times New Roman" w:hAnsi="Arial" w:cs="Arial"/>
          <w:b/>
          <w:smallCaps/>
          <w:sz w:val="20"/>
          <w:szCs w:val="24"/>
          <w:lang w:val="hy-AM"/>
        </w:rPr>
        <w:t>ԿՈՂՄԵՐԻ</w:t>
      </w:r>
      <w:r w:rsidRPr="00631CF5">
        <w:rPr>
          <w:rFonts w:ascii="GHEA Grapalat" w:eastAsia="Times New Roman" w:hAnsi="GHEA Grapalat" w:cs="Sylfaen"/>
          <w:b/>
          <w:smallCaps/>
          <w:sz w:val="20"/>
          <w:szCs w:val="24"/>
          <w:lang w:val="hy-AM"/>
        </w:rPr>
        <w:t xml:space="preserve"> </w:t>
      </w:r>
      <w:r w:rsidRPr="00631CF5">
        <w:rPr>
          <w:rFonts w:ascii="Arial" w:eastAsia="Times New Roman" w:hAnsi="Arial" w:cs="Arial"/>
          <w:b/>
          <w:smallCaps/>
          <w:sz w:val="20"/>
          <w:szCs w:val="24"/>
          <w:lang w:val="hy-AM"/>
        </w:rPr>
        <w:t>ԻՐԱՎՈՒՆՔՆԵՐԸ</w:t>
      </w:r>
      <w:r w:rsidRPr="00631CF5">
        <w:rPr>
          <w:rFonts w:ascii="GHEA Grapalat" w:eastAsia="Times New Roman" w:hAnsi="GHEA Grapalat" w:cs="Sylfaen"/>
          <w:b/>
          <w:smallCaps/>
          <w:sz w:val="20"/>
          <w:szCs w:val="24"/>
          <w:lang w:val="hy-AM"/>
        </w:rPr>
        <w:t xml:space="preserve"> </w:t>
      </w:r>
      <w:r w:rsidRPr="00631CF5">
        <w:rPr>
          <w:rFonts w:ascii="Arial" w:eastAsia="Times New Roman" w:hAnsi="Arial" w:cs="Arial"/>
          <w:b/>
          <w:smallCaps/>
          <w:sz w:val="20"/>
          <w:szCs w:val="24"/>
          <w:lang w:val="hy-AM"/>
        </w:rPr>
        <w:t>ԵՎ</w:t>
      </w:r>
      <w:r w:rsidRPr="00631CF5">
        <w:rPr>
          <w:rFonts w:ascii="GHEA Grapalat" w:eastAsia="Times New Roman" w:hAnsi="GHEA Grapalat" w:cs="Sylfaen"/>
          <w:b/>
          <w:smallCaps/>
          <w:sz w:val="20"/>
          <w:szCs w:val="24"/>
          <w:lang w:val="hy-AM"/>
        </w:rPr>
        <w:t xml:space="preserve"> </w:t>
      </w:r>
      <w:r w:rsidRPr="00631CF5">
        <w:rPr>
          <w:rFonts w:ascii="Arial" w:eastAsia="Times New Roman" w:hAnsi="Arial" w:cs="Arial"/>
          <w:b/>
          <w:smallCaps/>
          <w:sz w:val="20"/>
          <w:szCs w:val="24"/>
          <w:lang w:val="hy-AM"/>
        </w:rPr>
        <w:t>ՊԱՐՏԱԿԱՆՈՒԹՅՈՒՆՆԵՐԸ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2.1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ունի</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2.1.1 </w:t>
      </w:r>
      <w:r w:rsidRPr="00631CF5">
        <w:rPr>
          <w:rFonts w:ascii="Arial" w:eastAsia="Times New Roman" w:hAnsi="Arial" w:cs="Arial"/>
          <w:sz w:val="20"/>
          <w:szCs w:val="24"/>
          <w:lang w:val="hy-AM"/>
        </w:rPr>
        <w:t>Ցանկացած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ժամանակ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ստուգել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ընթացքը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որակը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առանց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միջամտելու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գործունեությանը</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Sylfaen"/>
          <w:sz w:val="20"/>
          <w:szCs w:val="24"/>
          <w:lang w:val="hy-AM"/>
        </w:rPr>
        <w:t xml:space="preserve">2.1.2 </w:t>
      </w:r>
      <w:r w:rsidRPr="00631CF5">
        <w:rPr>
          <w:rFonts w:ascii="Arial" w:eastAsia="Times New Roman" w:hAnsi="Arial" w:cs="Arial"/>
          <w:sz w:val="20"/>
          <w:szCs w:val="24"/>
          <w:lang w:val="hy-AM"/>
        </w:rPr>
        <w:t>Եթե</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մատուցվել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N 1 </w:t>
      </w:r>
      <w:r w:rsidRPr="00631CF5">
        <w:rPr>
          <w:rFonts w:ascii="Arial" w:eastAsia="Times New Roman" w:hAnsi="Arial" w:cs="Arial"/>
          <w:sz w:val="20"/>
          <w:szCs w:val="24"/>
          <w:lang w:val="hy-AM"/>
        </w:rPr>
        <w:t>հավելվածում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Տեխնիկական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բնութագիր</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չհամապատասխանող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ծառայություն</w:t>
      </w:r>
      <w:r w:rsidRPr="00631CF5">
        <w:rPr>
          <w:rFonts w:ascii="GHEA Grapalat" w:eastAsia="Times New Roman" w:hAnsi="GHEA Grapalat" w:cs="Times Armenian"/>
          <w:sz w:val="20"/>
          <w:szCs w:val="24"/>
          <w:lang w:val="hy-AM"/>
        </w:rPr>
        <w:t>.</w:t>
      </w: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Չընդունել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հայեցողությամբ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սահմանելով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անպատշաճ</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որակի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համապատասխանող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անհատույց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փոխարինման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ողջամիտ</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ժամկետ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պահանջել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Կատարողից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վճարելու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5.2 </w:t>
      </w:r>
      <w:r w:rsidRPr="00631CF5">
        <w:rPr>
          <w:rFonts w:ascii="Arial" w:eastAsia="Times New Roman" w:hAnsi="Arial" w:cs="Arial"/>
          <w:sz w:val="20"/>
          <w:szCs w:val="24"/>
          <w:lang w:val="hy-AM"/>
        </w:rPr>
        <w:t>կետով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տուգանքը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ինչպես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Sylfaen"/>
          <w:sz w:val="20"/>
          <w:szCs w:val="24"/>
          <w:lang w:val="hy-AM"/>
        </w:rPr>
        <w:t xml:space="preserve"> 5.3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տույժը</w:t>
      </w:r>
      <w:r w:rsidRPr="00631CF5">
        <w:rPr>
          <w:rFonts w:ascii="GHEA Grapalat" w:eastAsia="Times New Roman" w:hAnsi="GHEA Grapalat" w:cs="Times Armenian"/>
          <w:sz w:val="20"/>
          <w:szCs w:val="24"/>
          <w:lang w:val="hy-AM"/>
        </w:rPr>
        <w:t>.</w:t>
      </w:r>
      <w:r w:rsidRPr="00631CF5">
        <w:rPr>
          <w:rFonts w:ascii="GHEA Grapalat" w:eastAsia="Times New Roman" w:hAnsi="GHEA Grapalat" w:cs="Times New Roman"/>
          <w:sz w:val="20"/>
          <w:szCs w:val="24"/>
          <w:lang w:val="hy-AM"/>
        </w:rPr>
        <w:t xml:space="preserve"> </w:t>
      </w:r>
    </w:p>
    <w:p w:rsidR="00BB1514" w:rsidRPr="00631CF5" w:rsidRDefault="00BB1514" w:rsidP="00BB1514">
      <w:pPr>
        <w:tabs>
          <w:tab w:val="left" w:pos="1080"/>
        </w:tabs>
        <w:spacing w:after="0" w:line="240" w:lineRule="auto"/>
        <w:ind w:firstLine="720"/>
        <w:jc w:val="both"/>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բ</w:t>
      </w:r>
      <w:r w:rsidRPr="00631CF5">
        <w:rPr>
          <w:rFonts w:ascii="GHEA Grapalat" w:eastAsia="Times New Roman" w:hAnsi="GHEA Grapalat" w:cs="Times New Roman"/>
          <w:sz w:val="20"/>
          <w:szCs w:val="24"/>
          <w:lang w:val="hy-AM"/>
        </w:rPr>
        <w:t>)</w:t>
      </w:r>
      <w:r w:rsidRPr="00631CF5">
        <w:rPr>
          <w:rFonts w:ascii="GHEA Grapalat" w:eastAsia="Times New Roman" w:hAnsi="GHEA Grapalat" w:cs="Times New Roman"/>
          <w:sz w:val="20"/>
          <w:szCs w:val="24"/>
          <w:lang w:val="hy-AM"/>
        </w:rPr>
        <w:tab/>
      </w:r>
      <w:r w:rsidRPr="00631CF5">
        <w:rPr>
          <w:rFonts w:ascii="Arial" w:eastAsia="Times New Roman" w:hAnsi="Arial" w:cs="Arial"/>
          <w:sz w:val="20"/>
          <w:szCs w:val="24"/>
          <w:lang w:val="hy-AM"/>
        </w:rPr>
        <w:t>Հրաժարվել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կատարելուց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պահանջել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վերադարձնելու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վճարված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գումարը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Կատարողից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վճարելու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5.2 </w:t>
      </w:r>
      <w:r w:rsidRPr="00631CF5">
        <w:rPr>
          <w:rFonts w:ascii="Arial" w:eastAsia="Times New Roman" w:hAnsi="Arial" w:cs="Arial"/>
          <w:sz w:val="20"/>
          <w:szCs w:val="24"/>
          <w:lang w:val="hy-AM"/>
        </w:rPr>
        <w:t>կետով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տուգանքը</w:t>
      </w:r>
      <w:r w:rsidRPr="00631CF5">
        <w:rPr>
          <w:rFonts w:ascii="GHEA Grapalat" w:eastAsia="Times New Roman" w:hAnsi="GHEA Grapalat" w:cs="Times Armenian"/>
          <w:sz w:val="20"/>
          <w:szCs w:val="24"/>
          <w:lang w:val="hy-AM"/>
        </w:rPr>
        <w:t>.</w:t>
      </w: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Sylfaen"/>
          <w:sz w:val="20"/>
          <w:szCs w:val="24"/>
          <w:lang w:val="hy-AM"/>
        </w:rPr>
        <w:t xml:space="preserve">2.1.3 </w:t>
      </w:r>
      <w:r w:rsidRPr="00631CF5">
        <w:rPr>
          <w:rFonts w:ascii="Arial" w:eastAsia="Times New Roman" w:hAnsi="Arial" w:cs="Arial"/>
          <w:sz w:val="20"/>
          <w:szCs w:val="24"/>
          <w:lang w:val="hy-AM"/>
        </w:rPr>
        <w:t>Միակողմանի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լուծել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Կատարողն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էականորեն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խախտել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խախտելն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էական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համարվում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եթե՝</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մատուցված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համապատասխանում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N 1 </w:t>
      </w:r>
      <w:r w:rsidRPr="00631CF5">
        <w:rPr>
          <w:rFonts w:ascii="Arial" w:eastAsia="Times New Roman" w:hAnsi="Arial" w:cs="Arial"/>
          <w:sz w:val="20"/>
          <w:szCs w:val="24"/>
          <w:lang w:val="hy-AM"/>
        </w:rPr>
        <w:t>հավելվածով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պահանջներին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խախտվել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ժամկետը։</w:t>
      </w: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2.2 </w:t>
      </w:r>
      <w:r w:rsidRPr="00631CF5">
        <w:rPr>
          <w:rFonts w:ascii="Arial" w:eastAsia="Times New Roman" w:hAnsi="Arial" w:cs="Arial"/>
          <w:b/>
          <w:sz w:val="20"/>
          <w:szCs w:val="24"/>
          <w:lang w:val="hy-AM"/>
        </w:rPr>
        <w:t>Պատվիրատուն</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պարտավոր</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է</w:t>
      </w:r>
      <w:r w:rsidRPr="00631CF5">
        <w:rPr>
          <w:rFonts w:ascii="GHEA Grapalat" w:eastAsia="Times New Roman" w:hAnsi="GHEA Grapalat" w:cs="Sylfaen"/>
          <w:b/>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2.2.1 </w:t>
      </w:r>
      <w:r w:rsidRPr="00631CF5">
        <w:rPr>
          <w:rFonts w:ascii="Arial" w:eastAsia="Times New Roman" w:hAnsi="Arial" w:cs="Arial"/>
          <w:sz w:val="20"/>
          <w:szCs w:val="24"/>
          <w:lang w:val="hy-AM"/>
        </w:rPr>
        <w:t>Քննարկել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Տեխնիկական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բնութագիր</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համապատասխան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թերություններ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հայտնաբերելու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անհապաղ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գրավոր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հայտնել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Կատարողին։</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2.2.2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վերջինիս</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խախտման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5.5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տույժը։</w:t>
      </w: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2.3 </w:t>
      </w:r>
      <w:r w:rsidRPr="00631CF5">
        <w:rPr>
          <w:rFonts w:ascii="Arial" w:eastAsia="Times New Roman" w:hAnsi="Arial" w:cs="Arial"/>
          <w:b/>
          <w:sz w:val="20"/>
          <w:szCs w:val="24"/>
          <w:lang w:val="hy-AM"/>
        </w:rPr>
        <w:t>Կատարողն</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իրավունք</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ունի</w:t>
      </w:r>
      <w:r w:rsidRPr="00631CF5">
        <w:rPr>
          <w:rFonts w:ascii="GHEA Grapalat" w:eastAsia="Times New Roman" w:hAnsi="GHEA Grapalat" w:cs="Sylfaen"/>
          <w:b/>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2.3.1 </w:t>
      </w:r>
      <w:r w:rsidRPr="00631CF5">
        <w:rPr>
          <w:rFonts w:ascii="Arial" w:eastAsia="Times New Roman" w:hAnsi="Arial" w:cs="Arial"/>
          <w:sz w:val="20"/>
          <w:szCs w:val="24"/>
          <w:lang w:val="hy-AM"/>
        </w:rPr>
        <w:t>Պատվիրատուից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4.2 </w:t>
      </w:r>
      <w:r w:rsidRPr="00631CF5">
        <w:rPr>
          <w:rFonts w:ascii="Arial" w:eastAsia="Times New Roman" w:hAnsi="Arial" w:cs="Arial"/>
          <w:sz w:val="20"/>
          <w:szCs w:val="24"/>
          <w:lang w:val="hy-AM"/>
        </w:rPr>
        <w:t>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խախտման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5.5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տույժը։</w:t>
      </w: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lastRenderedPageBreak/>
        <w:t xml:space="preserve">2.4 </w:t>
      </w:r>
      <w:r w:rsidRPr="00631CF5">
        <w:rPr>
          <w:rFonts w:ascii="Arial" w:eastAsia="Times New Roman" w:hAnsi="Arial" w:cs="Arial"/>
          <w:b/>
          <w:sz w:val="20"/>
          <w:szCs w:val="24"/>
          <w:lang w:val="hy-AM"/>
        </w:rPr>
        <w:t>Կատարողը</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պարտավոր</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է</w:t>
      </w:r>
      <w:r w:rsidRPr="00631CF5">
        <w:rPr>
          <w:rFonts w:ascii="GHEA Grapalat" w:eastAsia="Times New Roman" w:hAnsi="GHEA Grapalat" w:cs="Sylfaen"/>
          <w:b/>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2.4.1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N 1 </w:t>
      </w:r>
      <w:r w:rsidRPr="00631CF5">
        <w:rPr>
          <w:rFonts w:ascii="Arial" w:eastAsia="Times New Roman" w:hAnsi="Arial" w:cs="Arial"/>
          <w:sz w:val="20"/>
          <w:szCs w:val="24"/>
          <w:lang w:val="hy-AM"/>
        </w:rPr>
        <w:t>հավելվածով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պայմաններով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ապահովել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ղեկավարվելով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օրենսդրությամբ։</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2.4.2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5.2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5.3 </w:t>
      </w:r>
      <w:r w:rsidRPr="00631CF5">
        <w:rPr>
          <w:rFonts w:ascii="Arial" w:eastAsia="Times New Roman" w:hAnsi="Arial" w:cs="Arial"/>
          <w:sz w:val="20"/>
          <w:szCs w:val="24"/>
          <w:lang w:val="hy-AM"/>
        </w:rPr>
        <w:t>կետերով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տուգանքը։</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2.4.3 </w:t>
      </w:r>
      <w:r w:rsidRPr="00631CF5">
        <w:rPr>
          <w:rFonts w:ascii="Arial" w:eastAsia="Times New Roman" w:hAnsi="Arial" w:cs="Arial"/>
          <w:sz w:val="20"/>
          <w:szCs w:val="24"/>
          <w:lang w:val="hy-AM"/>
        </w:rPr>
        <w:t>Որակավորման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ապահովման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գործողության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լուծարման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սնանկացման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գործընթաց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սկսելու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նախապես</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գրավոր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տեղեկացնել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Պատվիրատուին։</w:t>
      </w:r>
    </w:p>
    <w:p w:rsidR="00BB1514" w:rsidRPr="00631CF5" w:rsidRDefault="00BB1514" w:rsidP="00BB1514">
      <w:pPr>
        <w:spacing w:after="0" w:line="240" w:lineRule="auto"/>
        <w:ind w:firstLine="720"/>
        <w:jc w:val="both"/>
        <w:rPr>
          <w:rFonts w:ascii="GHEA Grapalat" w:eastAsia="Times New Roman" w:hAnsi="GHEA Grapalat" w:cs="Times New Roman"/>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3. </w:t>
      </w:r>
      <w:r w:rsidRPr="00631CF5">
        <w:rPr>
          <w:rFonts w:ascii="Arial" w:eastAsia="Times New Roman" w:hAnsi="Arial" w:cs="Arial"/>
          <w:b/>
          <w:sz w:val="20"/>
          <w:szCs w:val="24"/>
          <w:lang w:val="hy-AM"/>
        </w:rPr>
        <w:t>ԾԱՌԱՅՈՒԹՅԱՆ</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ՀԱՆՁՆՄԱՆ</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ԵՎ</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ԸՆԴՈՒՆՄԱՆ</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ԿԱՐԳԸ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Times New Roman"/>
          <w:sz w:val="20"/>
          <w:szCs w:val="24"/>
          <w:lang w:val="hy-AM"/>
        </w:rPr>
        <w:t xml:space="preserve">3.1 </w:t>
      </w:r>
      <w:r w:rsidRPr="00631CF5">
        <w:rPr>
          <w:rFonts w:ascii="Arial" w:eastAsia="Times New Roman" w:hAnsi="Arial" w:cs="Arial"/>
          <w:sz w:val="20"/>
          <w:szCs w:val="24"/>
          <w:lang w:val="hy-AM"/>
        </w:rPr>
        <w:t>Մատուցված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ծառայությունն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ընդունվում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ստորագրմամբ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փաստը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ֆիքսվում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երկկողմ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փաստաթղթով՝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նշելով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փաստաթղթի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կազմման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ամսաթիվը</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Մինչև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պայմանագրով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մատուցման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նախատեսված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օրը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ներառյալ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Կատարողը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Պատվիրատուին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տրամադրում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կողմից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ստորագրված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ծառայությունը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Պատվիրատուին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հանձնելու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փաստը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ֆիքսող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փաստաթուղթը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հավելված</w:t>
      </w:r>
      <w:r w:rsidRPr="00631CF5">
        <w:rPr>
          <w:rFonts w:ascii="GHEA Grapalat" w:eastAsia="Times New Roman" w:hAnsi="GHEA Grapalat" w:cs="Sylfaen"/>
          <w:sz w:val="20"/>
          <w:szCs w:val="20"/>
          <w:lang w:val="hy-AM"/>
        </w:rPr>
        <w:t xml:space="preserve"> N 3.1)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հանձնման</w:t>
      </w: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ընդունման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արձանագրության</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4"/>
          <w:lang w:val="hy-AM"/>
        </w:rPr>
        <w:t xml:space="preserve">2 </w:t>
      </w:r>
      <w:r w:rsidRPr="00631CF5">
        <w:rPr>
          <w:rFonts w:ascii="Arial" w:eastAsia="Times New Roman" w:hAnsi="Arial" w:cs="Arial"/>
          <w:sz w:val="20"/>
          <w:szCs w:val="24"/>
          <w:lang w:val="hy-AM"/>
        </w:rPr>
        <w:t>օրինակ</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հավելված</w:t>
      </w:r>
      <w:r w:rsidRPr="00631CF5">
        <w:rPr>
          <w:rFonts w:ascii="GHEA Grapalat" w:eastAsia="Times New Roman" w:hAnsi="GHEA Grapalat" w:cs="Sylfaen"/>
          <w:sz w:val="20"/>
          <w:szCs w:val="20"/>
          <w:lang w:val="hy-AM"/>
        </w:rPr>
        <w:t xml:space="preserve"> N 3): </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3.2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արձանագրությունն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ստորագրվում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համապատասխանում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պայմաններին։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Հակառակ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մասի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ստորագրվում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հարցի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կարգավորման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ձեռնարկում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իրավիճակի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միջոցները</w:t>
      </w:r>
      <w:r w:rsidRPr="00631CF5">
        <w:rPr>
          <w:rFonts w:ascii="GHEA Grapalat" w:eastAsia="Times New Roman" w:hAnsi="GHEA Grapalat" w:cs="Sylfaen"/>
          <w:sz w:val="20"/>
          <w:szCs w:val="24"/>
          <w:lang w:val="hy-AM"/>
        </w:rPr>
        <w:t>.</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կիրառում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պատասխանատվության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միջոցներ։</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3.3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ստանալու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0"/>
          <w:lang w:val="hy-AM"/>
        </w:rPr>
        <w:t>օրվան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հաջորդող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աշխատանքային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օրվանից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հաշված</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0"/>
          <w:u w:val="single"/>
          <w:lang w:val="hy-AM"/>
        </w:rPr>
        <w:t xml:space="preserve"> 5 </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աշխատանքային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օրվա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ընթացքում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ներկայացնում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ստորագրված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արձանագրության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օրինակը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չընդունելու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պատճառաբանված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մերժումը։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3.4 </w:t>
      </w:r>
      <w:r w:rsidRPr="00631CF5">
        <w:rPr>
          <w:rFonts w:ascii="Arial" w:eastAsia="Times New Roman" w:hAnsi="Arial" w:cs="Arial"/>
          <w:sz w:val="20"/>
          <w:szCs w:val="24"/>
          <w:lang w:val="hy-AM"/>
        </w:rPr>
        <w:t>Եթե</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3.3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մերժում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ընդունված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3.3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w:t>
      </w:r>
      <w:r w:rsidRPr="00631CF5">
        <w:rPr>
          <w:rFonts w:ascii="GHEA Grapalat" w:eastAsia="Times New Roman" w:hAnsi="GHEA Grapalat" w:cs="Sylfaen"/>
          <w:sz w:val="20"/>
          <w:szCs w:val="24"/>
          <w:lang w:val="hy-AM"/>
        </w:rPr>
        <w:softHyphen/>
      </w:r>
      <w:r w:rsidRPr="00631CF5">
        <w:rPr>
          <w:rFonts w:ascii="Arial" w:eastAsia="Times New Roman" w:hAnsi="Arial" w:cs="Arial"/>
          <w:sz w:val="20"/>
          <w:szCs w:val="24"/>
          <w:lang w:val="hy-AM"/>
        </w:rPr>
        <w:t>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վերջնաժամկետին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տրամադրում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հանձնման</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արձանա</w:t>
      </w:r>
      <w:r w:rsidRPr="00631CF5">
        <w:rPr>
          <w:rFonts w:ascii="GHEA Grapalat" w:eastAsia="Times New Roman" w:hAnsi="GHEA Grapalat" w:cs="Sylfaen"/>
          <w:sz w:val="20"/>
          <w:szCs w:val="24"/>
          <w:lang w:val="hy-AM"/>
        </w:rPr>
        <w:softHyphen/>
      </w:r>
      <w:r w:rsidRPr="00631CF5">
        <w:rPr>
          <w:rFonts w:ascii="Arial" w:eastAsia="Times New Roman" w:hAnsi="Arial" w:cs="Arial"/>
          <w:sz w:val="20"/>
          <w:szCs w:val="24"/>
          <w:lang w:val="hy-AM"/>
        </w:rPr>
        <w:t>գրությունը</w:t>
      </w:r>
      <w:r w:rsidRPr="00631CF5">
        <w:rPr>
          <w:rFonts w:ascii="GHEA Grapalat" w:eastAsia="Times New Roman" w:hAnsi="GHEA Grapalat" w:cs="Sylfae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4. </w:t>
      </w:r>
      <w:r w:rsidRPr="00631CF5">
        <w:rPr>
          <w:rFonts w:ascii="Arial" w:eastAsia="Times New Roman" w:hAnsi="Arial" w:cs="Arial"/>
          <w:b/>
          <w:sz w:val="20"/>
          <w:szCs w:val="24"/>
          <w:lang w:val="hy-AM"/>
        </w:rPr>
        <w:t>ՊԱՅՄԱՆԱԳՐԻ</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ԳԻՆԸ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4.1. </w:t>
      </w:r>
      <w:r w:rsidRPr="00631CF5">
        <w:rPr>
          <w:rFonts w:ascii="Arial" w:eastAsia="Times New Roman" w:hAnsi="Arial" w:cs="Arial"/>
          <w:sz w:val="20"/>
          <w:szCs w:val="24"/>
          <w:lang w:val="hy-AM"/>
        </w:rPr>
        <w:t>Սույն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կազմում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______ (____</w:t>
      </w:r>
      <w:r w:rsidRPr="00631CF5">
        <w:rPr>
          <w:rFonts w:ascii="Arial" w:eastAsia="Times New Roman" w:hAnsi="Arial" w:cs="Arial"/>
          <w:sz w:val="18"/>
          <w:szCs w:val="18"/>
          <w:u w:val="single"/>
          <w:lang w:val="hy-AM"/>
        </w:rPr>
        <w:t>տառերով</w:t>
      </w:r>
      <w:r w:rsidRPr="00631CF5">
        <w:rPr>
          <w:rFonts w:ascii="GHEA Grapalat" w:eastAsia="Times New Roman" w:hAnsi="GHEA Grapalat" w:cs="Sylfaen"/>
          <w:sz w:val="20"/>
          <w:szCs w:val="24"/>
          <w:lang w:val="hy-AM"/>
        </w:rPr>
        <w:t xml:space="preserve">______________________________________ ) </w:t>
      </w:r>
      <w:r w:rsidRPr="00631CF5">
        <w:rPr>
          <w:rFonts w:ascii="Arial" w:eastAsia="Times New Roman" w:hAnsi="Arial" w:cs="Arial"/>
          <w:sz w:val="20"/>
          <w:szCs w:val="24"/>
          <w:lang w:val="hy-AM"/>
        </w:rPr>
        <w:t>ՀՀ</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դրամ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ներառյալ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ԱԱՀ</w:t>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ն</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vertAlign w:val="superscript"/>
          <w:lang w:val="hy-AM"/>
        </w:rPr>
        <w:t>17</w:t>
      </w:r>
      <w:r w:rsidRPr="00631CF5">
        <w:rPr>
          <w:rFonts w:ascii="GHEA Grapalat" w:eastAsia="Times New Roman" w:hAnsi="GHEA Grapalat" w:cs="Sylfaen"/>
          <w:color w:val="FFFFFF"/>
          <w:sz w:val="20"/>
          <w:szCs w:val="24"/>
          <w:vertAlign w:val="superscript"/>
          <w:lang w:val="hy-AM"/>
        </w:rPr>
        <w:t>9</w:t>
      </w:r>
      <w:r w:rsidRPr="00631CF5">
        <w:rPr>
          <w:rFonts w:ascii="GHEA Grapalat" w:eastAsia="Times New Roman" w:hAnsi="GHEA Grapalat" w:cs="Sylfaen"/>
          <w:color w:val="FFFFFF"/>
          <w:sz w:val="20"/>
          <w:szCs w:val="24"/>
          <w:vertAlign w:val="superscript"/>
          <w:lang w:val="hy-AM"/>
        </w:rPr>
        <w:footnoteReference w:id="6"/>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ներառում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իրականացվող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բոլոր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ծախսերը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թվում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հարկերը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տուրքերը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օրենդրությամբ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վճարները։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իրավունք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չունի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պահանջել</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ավելացնելու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նվազեցնելու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գինը։</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r w:rsidRPr="00631CF5">
        <w:rPr>
          <w:rFonts w:ascii="GHEA Grapalat" w:eastAsia="Times New Roman" w:hAnsi="GHEA Grapalat" w:cs="Sylfaen"/>
          <w:sz w:val="20"/>
          <w:szCs w:val="24"/>
          <w:lang w:val="hy-AM"/>
        </w:rPr>
        <w:t xml:space="preserve">4.2 </w:t>
      </w:r>
      <w:r w:rsidRPr="00631CF5">
        <w:rPr>
          <w:rFonts w:ascii="Arial" w:eastAsia="Times New Roman" w:hAnsi="Arial" w:cs="Arial"/>
          <w:sz w:val="20"/>
          <w:szCs w:val="24"/>
          <w:lang w:val="hy-AM"/>
        </w:rPr>
        <w:t>Պատվիրատուն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դիմաց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վճարում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դրամով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անկանխիկ</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դրամական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միջոցները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հաշվարկային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հաշվին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փոխանցելու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Դրամական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միջոցների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փոխանցումը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հանձման</w:t>
      </w:r>
      <w:r w:rsidRPr="00631CF5">
        <w:rPr>
          <w:rFonts w:ascii="GHEA Grapalat" w:eastAsia="Times New Roman" w:hAnsi="GHEA Grapalat" w:cs="Times New Roman"/>
          <w:sz w:val="20"/>
          <w:szCs w:val="24"/>
          <w:lang w:val="hy-AM"/>
        </w:rPr>
        <w:t>-</w:t>
      </w:r>
      <w:r w:rsidRPr="00631CF5">
        <w:rPr>
          <w:rFonts w:ascii="Arial" w:eastAsia="Times New Roman" w:hAnsi="Arial" w:cs="Arial"/>
          <w:sz w:val="20"/>
          <w:szCs w:val="24"/>
          <w:lang w:val="hy-AM"/>
        </w:rPr>
        <w:t>ընդունման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արձանագրության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հավելված</w:t>
      </w:r>
      <w:r w:rsidRPr="00631CF5">
        <w:rPr>
          <w:rFonts w:ascii="GHEA Grapalat" w:eastAsia="Times New Roman" w:hAnsi="GHEA Grapalat" w:cs="Times New Roman"/>
          <w:sz w:val="20"/>
          <w:szCs w:val="24"/>
          <w:lang w:val="hy-AM"/>
        </w:rPr>
        <w:t xml:space="preserve"> N 2) </w:t>
      </w:r>
      <w:r w:rsidRPr="00631CF5">
        <w:rPr>
          <w:rFonts w:ascii="Arial" w:eastAsia="Times New Roman" w:hAnsi="Arial" w:cs="Arial"/>
          <w:sz w:val="20"/>
          <w:szCs w:val="24"/>
          <w:lang w:val="hy-AM"/>
        </w:rPr>
        <w:t>նախատեսված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չափերով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ամիներին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արձանագրությունը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կազմվում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ամսվա</w:t>
      </w:r>
      <w:r w:rsidRPr="00631CF5">
        <w:rPr>
          <w:rFonts w:ascii="GHEA Grapalat" w:eastAsia="Times New Roman" w:hAnsi="GHEA Grapalat" w:cs="Times New Roman"/>
          <w:sz w:val="20"/>
          <w:szCs w:val="24"/>
          <w:lang w:val="hy-AM"/>
        </w:rPr>
        <w:t xml:space="preserve"> 20-</w:t>
      </w:r>
      <w:r w:rsidRPr="00631CF5">
        <w:rPr>
          <w:rFonts w:ascii="Arial" w:eastAsia="Times New Roman" w:hAnsi="Arial" w:cs="Arial"/>
          <w:sz w:val="20"/>
          <w:szCs w:val="24"/>
          <w:lang w:val="hy-AM"/>
        </w:rPr>
        <w:t>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ամսում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ֆինանսական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միջոցներ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վճարումն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իրականացվում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New Roman"/>
          <w:sz w:val="20"/>
          <w:szCs w:val="24"/>
          <w:lang w:val="hy-AM"/>
        </w:rPr>
        <w:t xml:space="preserve"> 30 </w:t>
      </w:r>
      <w:r w:rsidRPr="00631CF5">
        <w:rPr>
          <w:rFonts w:ascii="Arial" w:eastAsia="Times New Roman" w:hAnsi="Arial" w:cs="Arial"/>
          <w:sz w:val="20"/>
          <w:szCs w:val="24"/>
          <w:lang w:val="hy-AM"/>
        </w:rPr>
        <w:t>աշխատանքային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ընթացքում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բայց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ոչ</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ուշ</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քան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տարվա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դեկտեմբերի</w:t>
      </w:r>
      <w:r w:rsidRPr="00631CF5">
        <w:rPr>
          <w:rFonts w:ascii="GHEA Grapalat" w:eastAsia="Times New Roman" w:hAnsi="GHEA Grapalat" w:cs="Times New Roman"/>
          <w:sz w:val="20"/>
          <w:szCs w:val="24"/>
          <w:lang w:val="hy-AM"/>
        </w:rPr>
        <w:t xml:space="preserve"> 30-</w:t>
      </w:r>
      <w:r w:rsidRPr="00631CF5">
        <w:rPr>
          <w:rFonts w:ascii="Arial" w:eastAsia="Times New Roman" w:hAnsi="Arial" w:cs="Arial"/>
          <w:sz w:val="20"/>
          <w:szCs w:val="24"/>
          <w:lang w:val="hy-AM"/>
        </w:rPr>
        <w:t>ը</w:t>
      </w: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5. </w:t>
      </w:r>
      <w:r w:rsidRPr="00631CF5">
        <w:rPr>
          <w:rFonts w:ascii="Arial" w:eastAsia="Times New Roman" w:hAnsi="Arial" w:cs="Arial"/>
          <w:b/>
          <w:sz w:val="20"/>
          <w:szCs w:val="24"/>
          <w:lang w:val="hy-AM"/>
        </w:rPr>
        <w:t>ԿՈՂՄԵՐԻ</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ՊԱՏԱՍԽԱՆԱՏՎՈՒԹՅՈՒՆԸ</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lastRenderedPageBreak/>
        <w:t xml:space="preserve">5.1 </w:t>
      </w:r>
      <w:r w:rsidRPr="00631CF5">
        <w:rPr>
          <w:rFonts w:ascii="Arial" w:eastAsia="Times New Roman" w:hAnsi="Arial" w:cs="Arial"/>
          <w:sz w:val="20"/>
          <w:szCs w:val="24"/>
          <w:lang w:val="hy-AM"/>
        </w:rPr>
        <w:t>Կատարողը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պատասխանատվություն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պահանջների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պահպանման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p>
    <w:p w:rsidR="00BB1514" w:rsidRPr="00631CF5" w:rsidRDefault="00BB1514" w:rsidP="00BB1514">
      <w:pPr>
        <w:spacing w:after="0" w:line="240" w:lineRule="auto"/>
        <w:ind w:firstLine="709"/>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5.2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N 1 </w:t>
      </w:r>
      <w:r w:rsidRPr="00631CF5">
        <w:rPr>
          <w:rFonts w:ascii="Arial" w:eastAsia="Times New Roman" w:hAnsi="Arial" w:cs="Arial"/>
          <w:sz w:val="20"/>
          <w:szCs w:val="24"/>
          <w:lang w:val="hy-AM"/>
        </w:rPr>
        <w:t>հավելվածում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նշված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տեխնիկական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բնութագրին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չհամապատասխանող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ծառայություն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գանձվում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տուգանք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4.1 </w:t>
      </w:r>
      <w:r w:rsidRPr="00631CF5">
        <w:rPr>
          <w:rFonts w:ascii="Arial" w:eastAsia="Times New Roman" w:hAnsi="Arial" w:cs="Arial"/>
          <w:sz w:val="20"/>
          <w:szCs w:val="24"/>
          <w:lang w:val="hy-AM"/>
        </w:rPr>
        <w:t>կետում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0,5 (</w:t>
      </w:r>
      <w:r w:rsidRPr="00631CF5">
        <w:rPr>
          <w:rFonts w:ascii="Arial" w:eastAsia="Times New Roman" w:hAnsi="Arial" w:cs="Arial"/>
          <w:sz w:val="20"/>
          <w:szCs w:val="24"/>
          <w:lang w:val="hy-AM"/>
        </w:rPr>
        <w:t>զրո</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հինգ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տասնորդական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տոկոսի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չափով</w:t>
      </w:r>
      <w:r w:rsidRPr="00631CF5">
        <w:rPr>
          <w:rFonts w:ascii="GHEA Grapalat" w:eastAsia="Times New Roman" w:hAnsi="GHEA Grapalat" w:cs="Sylfaen"/>
          <w:sz w:val="20"/>
          <w:szCs w:val="24"/>
          <w:lang w:val="hy-AM"/>
        </w:rPr>
        <w:t>:</w:t>
      </w:r>
      <w:r w:rsidRPr="00631CF5">
        <w:rPr>
          <w:rFonts w:ascii="GHEA Grapalat" w:eastAsia="Times New Roman" w:hAnsi="GHEA Grapalat" w:cs="Sylfaen"/>
          <w:sz w:val="20"/>
          <w:szCs w:val="24"/>
          <w:vertAlign w:val="superscript"/>
          <w:lang w:val="hy-AM"/>
        </w:rPr>
        <w:t>20</w:t>
      </w:r>
      <w:r w:rsidRPr="00631CF5">
        <w:rPr>
          <w:rFonts w:ascii="GHEA Grapalat" w:eastAsia="Times New Roman" w:hAnsi="GHEA Grapalat" w:cs="Sylfaen"/>
          <w:color w:val="FFFFFF"/>
          <w:sz w:val="20"/>
          <w:szCs w:val="24"/>
          <w:vertAlign w:val="superscript"/>
          <w:lang w:val="hy-AM"/>
        </w:rPr>
        <w:footnoteReference w:id="7"/>
      </w:r>
      <w:r w:rsidRPr="00631CF5">
        <w:rPr>
          <w:rFonts w:ascii="Arial" w:eastAsia="Times New Roman" w:hAnsi="Arial" w:cs="Arial"/>
          <w:sz w:val="20"/>
          <w:szCs w:val="24"/>
          <w:lang w:val="hy-AM"/>
        </w:rPr>
        <w:t>Ընդ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տուգանքը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հաշվարկվում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ծառայությունը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ժամկետում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մատուցելու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չընդունվելու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5.3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խախտելու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ուշացված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գանձվում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չմատուցված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0,05 (</w:t>
      </w:r>
      <w:r w:rsidRPr="00631CF5">
        <w:rPr>
          <w:rFonts w:ascii="Arial" w:eastAsia="Times New Roman" w:hAnsi="Arial" w:cs="Arial"/>
          <w:sz w:val="20"/>
          <w:szCs w:val="24"/>
          <w:lang w:val="hy-AM"/>
        </w:rPr>
        <w:t>զրո</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հինգ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հարյուրերրորդական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տոկոսի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չափով։</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5.4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5.2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5.3 </w:t>
      </w:r>
      <w:r w:rsidRPr="00631CF5">
        <w:rPr>
          <w:rFonts w:ascii="Arial" w:eastAsia="Times New Roman" w:hAnsi="Arial" w:cs="Arial"/>
          <w:sz w:val="20"/>
          <w:szCs w:val="24"/>
          <w:lang w:val="hy-AM"/>
        </w:rPr>
        <w:t>կետերով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տուգանքը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հաշվանցվում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ծառայություն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մատուցելու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Կատարողին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գումարների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հետ։</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5.5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4.2 </w:t>
      </w:r>
      <w:r w:rsidRPr="00631CF5">
        <w:rPr>
          <w:rFonts w:ascii="Arial" w:eastAsia="Times New Roman" w:hAnsi="Arial" w:cs="Arial"/>
          <w:sz w:val="20"/>
          <w:szCs w:val="24"/>
          <w:lang w:val="hy-AM"/>
        </w:rPr>
        <w:t>կետով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ժամկետի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խախտման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ուշացված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աշխատանքային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օրվա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հաշվարկվում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տույժ</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վճարման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սակայն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չվճարված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գումարի</w:t>
      </w:r>
      <w:r w:rsidRPr="00631CF5">
        <w:rPr>
          <w:rFonts w:ascii="GHEA Grapalat" w:eastAsia="Times New Roman" w:hAnsi="GHEA Grapalat" w:cs="Sylfaen"/>
          <w:sz w:val="20"/>
          <w:szCs w:val="24"/>
          <w:lang w:val="hy-AM"/>
        </w:rPr>
        <w:t xml:space="preserve"> 0,05 (</w:t>
      </w:r>
      <w:r w:rsidRPr="00631CF5">
        <w:rPr>
          <w:rFonts w:ascii="Arial" w:eastAsia="Times New Roman" w:hAnsi="Arial" w:cs="Arial"/>
          <w:sz w:val="20"/>
          <w:szCs w:val="24"/>
          <w:lang w:val="hy-AM"/>
        </w:rPr>
        <w:t>զրո</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ամբողջ</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հինգ</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հարյուրերրորդական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տոկոսի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չափով։</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5.6 </w:t>
      </w:r>
      <w:r w:rsidRPr="00631CF5">
        <w:rPr>
          <w:rFonts w:ascii="Arial" w:eastAsia="Times New Roman" w:hAnsi="Arial" w:cs="Arial"/>
          <w:sz w:val="20"/>
          <w:szCs w:val="24"/>
          <w:lang w:val="hy-AM"/>
        </w:rPr>
        <w:t>Պայմանագրով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չնախատեսված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դեպքերում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կողմերն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պարտավորությունները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չկատարելու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ոչ</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պատշաճ</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կատարելու</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պատասխանատվության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ենթարկվում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օրենսդրությամբ</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կարգով։</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5.7 </w:t>
      </w:r>
      <w:r w:rsidRPr="00631CF5">
        <w:rPr>
          <w:rFonts w:ascii="Arial" w:eastAsia="Times New Roman" w:hAnsi="Arial" w:cs="Arial"/>
          <w:sz w:val="20"/>
          <w:szCs w:val="24"/>
          <w:lang w:val="hy-AM"/>
        </w:rPr>
        <w:t>Տույժերի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տուգանքի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վճարումը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Կողմերին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ազատում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իրենց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պայմանագրային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պարտավորությունները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լրիվ</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կատարելուց։</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b/>
          <w:sz w:val="20"/>
          <w:szCs w:val="24"/>
          <w:lang w:val="hy-AM"/>
        </w:rPr>
        <w:t xml:space="preserve">6. </w:t>
      </w:r>
      <w:r w:rsidRPr="00631CF5">
        <w:rPr>
          <w:rFonts w:ascii="Arial" w:eastAsia="Times New Roman" w:hAnsi="Arial" w:cs="Arial"/>
          <w:b/>
          <w:sz w:val="20"/>
          <w:szCs w:val="24"/>
          <w:lang w:val="hy-AM"/>
        </w:rPr>
        <w:t>ԱՆՀԱՂԹԱՀԱՐԵԼԻ</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ՈՒԺԻ</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ԱԶԴԵՑՈՒԹՅՈՒՆ</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Times Armenian"/>
          <w:b/>
          <w:sz w:val="20"/>
          <w:szCs w:val="24"/>
          <w:lang w:val="hy-AM"/>
        </w:rPr>
        <w:t>(</w:t>
      </w:r>
      <w:r w:rsidRPr="00631CF5">
        <w:rPr>
          <w:rFonts w:ascii="Arial" w:eastAsia="Times New Roman" w:hAnsi="Arial" w:cs="Arial"/>
          <w:b/>
          <w:sz w:val="20"/>
          <w:szCs w:val="24"/>
          <w:lang w:val="hy-AM"/>
        </w:rPr>
        <w:t>ՖՈՐՍ</w:t>
      </w:r>
      <w:r w:rsidRPr="00631CF5">
        <w:rPr>
          <w:rFonts w:ascii="GHEA Grapalat" w:eastAsia="Times New Roman" w:hAnsi="GHEA Grapalat" w:cs="Times Armenian"/>
          <w:b/>
          <w:sz w:val="20"/>
          <w:szCs w:val="24"/>
          <w:lang w:val="hy-AM"/>
        </w:rPr>
        <w:t>-</w:t>
      </w:r>
      <w:r w:rsidRPr="00631CF5">
        <w:rPr>
          <w:rFonts w:ascii="Arial" w:eastAsia="Times New Roman" w:hAnsi="Arial" w:cs="Arial"/>
          <w:b/>
          <w:sz w:val="20"/>
          <w:szCs w:val="24"/>
          <w:lang w:val="hy-AM"/>
        </w:rPr>
        <w:t>ՄԱԺՈՐ</w:t>
      </w:r>
      <w:r w:rsidRPr="00631CF5">
        <w:rPr>
          <w:rFonts w:ascii="GHEA Grapalat" w:eastAsia="Times New Roman" w:hAnsi="GHEA Grapalat" w:cs="Times New Roman"/>
          <w:b/>
          <w:sz w:val="20"/>
          <w:szCs w:val="24"/>
          <w:lang w:val="hy-AM"/>
        </w:rPr>
        <w:t>)</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հիման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կնքված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համաձայնագրերով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պարտավորություններն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ամբողջությամբ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մասնակիորեն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չկատարելու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ազատվում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պատասխանատվությունից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եղել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անհաղթահարելի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ուժի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ազդեցության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հետևանքով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ծագել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կնքելուց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չէին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կանխատեսել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կանխարգելել։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Այդպիսի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իրավիճակներ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երկրաշարժը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ջրհեղեղը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հրդեհը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պատերազմը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ռազմական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արտակարգ</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դրություն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հայտարարելը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քաղաքական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հուզումները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գործադուլները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հաղորդակցության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միջոցների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աշխատանքի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դադարեցումը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պետական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մարմինների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ակտերը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այլն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որոնք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անհնարին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դարձնում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պարտավորությունների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կատարումը։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արտակարգ</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ուժի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ազդեցությունը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շարունակվում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3 (</w:t>
      </w:r>
      <w:r w:rsidRPr="00631CF5">
        <w:rPr>
          <w:rFonts w:ascii="Arial" w:eastAsia="Times New Roman" w:hAnsi="Arial" w:cs="Arial"/>
          <w:sz w:val="20"/>
          <w:szCs w:val="24"/>
          <w:lang w:val="hy-AM"/>
        </w:rPr>
        <w:t>երեք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ամսից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ավելի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յուրաքանչյուրն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իրավունք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ունի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լուծել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նախապես</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տեղյակ</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պահելով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մյուս</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կողմին։</w:t>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p>
    <w:p w:rsidR="00BB1514" w:rsidRPr="00631CF5" w:rsidRDefault="00BB1514" w:rsidP="00BB1514">
      <w:pPr>
        <w:spacing w:after="0" w:line="240" w:lineRule="auto"/>
        <w:ind w:firstLine="720"/>
        <w:jc w:val="both"/>
        <w:rPr>
          <w:rFonts w:ascii="GHEA Grapalat" w:eastAsia="Times New Roman" w:hAnsi="GHEA Grapalat" w:cs="Sylfaen"/>
          <w:b/>
          <w:sz w:val="20"/>
          <w:szCs w:val="24"/>
          <w:lang w:val="hy-AM"/>
        </w:rPr>
      </w:pPr>
      <w:r w:rsidRPr="00631CF5">
        <w:rPr>
          <w:rFonts w:ascii="GHEA Grapalat" w:eastAsia="Times New Roman" w:hAnsi="GHEA Grapalat" w:cs="Sylfaen"/>
          <w:b/>
          <w:sz w:val="20"/>
          <w:szCs w:val="24"/>
          <w:lang w:val="hy-AM"/>
        </w:rPr>
        <w:t xml:space="preserve">7. </w:t>
      </w:r>
      <w:r w:rsidRPr="00631CF5">
        <w:rPr>
          <w:rFonts w:ascii="Arial" w:eastAsia="Times New Roman" w:hAnsi="Arial" w:cs="Arial"/>
          <w:b/>
          <w:sz w:val="20"/>
          <w:szCs w:val="24"/>
          <w:lang w:val="hy-AM"/>
        </w:rPr>
        <w:t>ԱՅԼ</w:t>
      </w:r>
      <w:r w:rsidRPr="00631CF5">
        <w:rPr>
          <w:rFonts w:ascii="GHEA Grapalat" w:eastAsia="Times New Roman" w:hAnsi="GHEA Grapalat" w:cs="Sylfaen"/>
          <w:b/>
          <w:sz w:val="20"/>
          <w:szCs w:val="24"/>
          <w:lang w:val="hy-AM"/>
        </w:rPr>
        <w:t xml:space="preserve"> </w:t>
      </w:r>
      <w:r w:rsidRPr="00631CF5">
        <w:rPr>
          <w:rFonts w:ascii="Arial" w:eastAsia="Times New Roman" w:hAnsi="Arial" w:cs="Arial"/>
          <w:b/>
          <w:sz w:val="20"/>
          <w:szCs w:val="24"/>
          <w:lang w:val="hy-AM"/>
        </w:rPr>
        <w:t>ՊԱՅՄԱՆՆԵՐ</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7.1 </w:t>
      </w:r>
      <w:r w:rsidRPr="00631CF5">
        <w:rPr>
          <w:rFonts w:ascii="Arial" w:eastAsia="Times New Roman" w:hAnsi="Arial" w:cs="Arial"/>
          <w:sz w:val="20"/>
          <w:szCs w:val="24"/>
          <w:lang w:val="hy-AM"/>
        </w:rPr>
        <w:t>Պայմանագիրն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ուժի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մեջ</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մտնում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ստորագրման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պահից</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գործում</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ստանձնած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պարտավորությունների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ողջ</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ծավալով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կատարումը։</w:t>
      </w:r>
      <w:r w:rsidRPr="00631CF5">
        <w:rPr>
          <w:rFonts w:ascii="GHEA Grapalat" w:eastAsia="Times New Roman" w:hAnsi="GHEA Grapalat" w:cs="Times New Roman"/>
          <w:sz w:val="20"/>
          <w:szCs w:val="24"/>
          <w:lang w:val="hy-AM"/>
        </w:rPr>
        <w:t xml:space="preserve"> </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7.2 </w:t>
      </w:r>
      <w:r w:rsidRPr="00631CF5">
        <w:rPr>
          <w:rFonts w:ascii="Arial" w:eastAsia="Times New Roman" w:hAnsi="Arial" w:cs="Arial"/>
          <w:sz w:val="20"/>
          <w:szCs w:val="24"/>
          <w:lang w:val="hy-AM"/>
        </w:rPr>
        <w:t>Պայմանագրից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ծագած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վճարային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պարտավորությունը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դադարել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ծագած՝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հակընդդեմ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պարտավորության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հաշվանցով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առանց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գրավոր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կնիքով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հաստատված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ծագած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պահանջի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իրավունքը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փոխանցվել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անձի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առանց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պարտապան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գրավոր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համաձայնության։</w:t>
      </w:r>
      <w:r w:rsidRPr="00631CF5">
        <w:rPr>
          <w:rFonts w:ascii="GHEA Grapalat" w:eastAsia="Times New Roman" w:hAnsi="GHEA Grapalat" w:cs="Times New Roman"/>
          <w:sz w:val="20"/>
          <w:szCs w:val="24"/>
          <w:lang w:val="hy-AM"/>
        </w:rPr>
        <w:t xml:space="preserve"> </w:t>
      </w:r>
    </w:p>
    <w:p w:rsidR="00BB1514" w:rsidRPr="00631CF5" w:rsidRDefault="00BB1514" w:rsidP="00BB1514">
      <w:pPr>
        <w:tabs>
          <w:tab w:val="left" w:pos="720"/>
        </w:tabs>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t xml:space="preserve">7.3 </w:t>
      </w:r>
      <w:r w:rsidRPr="00631CF5">
        <w:rPr>
          <w:rFonts w:ascii="Arial" w:eastAsia="Times New Roman" w:hAnsi="Arial" w:cs="Arial"/>
          <w:sz w:val="20"/>
          <w:szCs w:val="24"/>
          <w:lang w:val="hy-AM"/>
        </w:rPr>
        <w:t>Այն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երբ</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օրենքով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նախատեսված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օրենքի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պահանջների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հսկողության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վերահսկողության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բողոքների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քննության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արդյունքում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արձանագրվում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գործընթացում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կնքումը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ներկայացրել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կեղծ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փաստաթղթեր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տեղեկություններ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տվյալներ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վերջինիս</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ընտրված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մասնակից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ճանաչելու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որոշումը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համապատասխանում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օրենսդրությանը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հիմքերն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հայտ</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գալուց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հետո</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lastRenderedPageBreak/>
        <w:t>Պատվիրատուն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միակողմանիորեն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լուծում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արձանագրված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խախտումները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կնքումը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հայտնի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լինելու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գնումների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մասին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օրենսդրության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համաձայն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հիմք</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կհանդիսանային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չկնքելու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միակողմանի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լուծման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հետևանքով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առաջացող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վնասների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բաց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թողնված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օգուտի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ռիսկը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վերջինս</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պարտավոր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օրենքով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սահմանված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կարգով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փոխհատուցել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մեղքով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կրած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վնասներն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ծավալով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մասով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լուծվել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p>
    <w:p w:rsidR="00BB1514" w:rsidRPr="00631CF5" w:rsidRDefault="00BB1514" w:rsidP="00BB1514">
      <w:pPr>
        <w:tabs>
          <w:tab w:val="left" w:pos="1276"/>
        </w:tabs>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sz w:val="20"/>
          <w:szCs w:val="24"/>
          <w:lang w:val="hy-AM"/>
        </w:rPr>
        <w:t xml:space="preserve">7.4 </w:t>
      </w:r>
      <w:r w:rsidRPr="00631CF5">
        <w:rPr>
          <w:rFonts w:ascii="Arial" w:eastAsia="Times New Roman" w:hAnsi="Arial" w:cs="Arial"/>
          <w:sz w:val="20"/>
          <w:szCs w:val="24"/>
          <w:lang w:val="hy-AM"/>
        </w:rPr>
        <w:t>Պայմանագրի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հետ</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կապված</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վեճերը</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ենթակա</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քննության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դատարաններում։</w:t>
      </w:r>
    </w:p>
    <w:p w:rsidR="00BB1514" w:rsidRPr="00631CF5" w:rsidRDefault="00BB1514" w:rsidP="00BB1514">
      <w:pPr>
        <w:tabs>
          <w:tab w:val="left" w:pos="720"/>
        </w:tabs>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t xml:space="preserve">7.5 </w:t>
      </w:r>
      <w:r w:rsidRPr="00631CF5">
        <w:rPr>
          <w:rFonts w:ascii="Arial" w:eastAsia="Times New Roman" w:hAnsi="Arial" w:cs="Arial"/>
          <w:sz w:val="20"/>
          <w:szCs w:val="24"/>
          <w:lang w:val="hy-AM"/>
        </w:rPr>
        <w:t>Պայմանագրում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փոփոխություններ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լրացումներ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կատարվել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միայն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փոխադարձ</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համաձայնությամբ՝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համաձայնագիր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կնքելու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կհանդիսանա</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անբաժանելի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մասը։</w:t>
      </w:r>
    </w:p>
    <w:p w:rsidR="00BB1514" w:rsidRPr="00631CF5" w:rsidRDefault="00BB1514" w:rsidP="00BB1514">
      <w:pPr>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r>
      <w:r w:rsidRPr="00631CF5">
        <w:rPr>
          <w:rFonts w:ascii="Arial" w:eastAsia="Times New Roman" w:hAnsi="Arial" w:cs="Arial"/>
          <w:sz w:val="20"/>
          <w:szCs w:val="24"/>
          <w:lang w:val="hy-AM"/>
        </w:rPr>
        <w:t>Արգելվում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իսկ</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եթե</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գինը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գործոնային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ապա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նաև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հաջորդող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տարիներին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կնքված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համաձայնագրում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այնպիսի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փոփոխություններ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որոնք</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հանգեցնում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գնվող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ծավալների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ձեռք</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բերվող</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ծառայության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միավորի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գնի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արհեստական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փոփոխման։</w:t>
      </w:r>
    </w:p>
    <w:p w:rsidR="00BB1514" w:rsidRPr="00631CF5" w:rsidRDefault="00BB1514" w:rsidP="00BB1514">
      <w:pPr>
        <w:tabs>
          <w:tab w:val="left" w:pos="1276"/>
        </w:tabs>
        <w:spacing w:after="0" w:line="240" w:lineRule="auto"/>
        <w:ind w:firstLine="720"/>
        <w:jc w:val="both"/>
        <w:rPr>
          <w:rFonts w:ascii="GHEA Grapalat" w:eastAsia="Times New Roman" w:hAnsi="GHEA Grapalat" w:cs="Times Armenian"/>
          <w:sz w:val="20"/>
          <w:szCs w:val="24"/>
          <w:lang w:val="hy-AM"/>
        </w:rPr>
      </w:pP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կողմերից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անկախ</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գործոնների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ազդեցությամբ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փոփոխման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դեպք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սահմանում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կառավարությունը։</w:t>
      </w:r>
    </w:p>
    <w:p w:rsidR="00BB1514" w:rsidRPr="00631CF5" w:rsidRDefault="00BB1514" w:rsidP="00BB1514">
      <w:pPr>
        <w:tabs>
          <w:tab w:val="left" w:pos="1276"/>
        </w:tabs>
        <w:spacing w:after="0" w:line="240" w:lineRule="auto"/>
        <w:ind w:firstLine="720"/>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pt-BR"/>
        </w:rPr>
        <w:t xml:space="preserve">7.6 </w:t>
      </w:r>
      <w:r w:rsidRPr="00631CF5">
        <w:rPr>
          <w:rFonts w:ascii="Arial" w:eastAsia="Times New Roman" w:hAnsi="Arial" w:cs="Arial"/>
          <w:sz w:val="20"/>
          <w:szCs w:val="24"/>
          <w:lang w:val="pt-BR"/>
        </w:rPr>
        <w:t>Եթե</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պայմանագիրն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իրականացվ</w:t>
      </w:r>
      <w:r w:rsidRPr="00631CF5">
        <w:rPr>
          <w:rFonts w:ascii="Arial" w:eastAsia="Times New Roman" w:hAnsi="Arial" w:cs="Arial"/>
          <w:sz w:val="20"/>
          <w:szCs w:val="24"/>
          <w:lang w:val="hy-AM"/>
        </w:rPr>
        <w:t>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գործակալության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պայմանագիր</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կնքելու</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միջոցով</w:t>
      </w:r>
    </w:p>
    <w:p w:rsidR="00BB1514" w:rsidRPr="00631CF5" w:rsidRDefault="00BB1514" w:rsidP="00BB1514">
      <w:pPr>
        <w:tabs>
          <w:tab w:val="left" w:pos="1276"/>
        </w:tabs>
        <w:spacing w:after="0" w:line="240" w:lineRule="auto"/>
        <w:ind w:firstLine="720"/>
        <w:jc w:val="both"/>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hy-AM"/>
        </w:rPr>
        <w:t>1)</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hy-AM"/>
        </w:rPr>
        <w:t>Կատարողը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պատասխանատվություն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է</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կրում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գործակալի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պարտավորությունների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չկատարման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կամ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ոչ</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պատշաճ</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կատարման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համար</w:t>
      </w:r>
      <w:r w:rsidRPr="00631CF5">
        <w:rPr>
          <w:rFonts w:ascii="GHEA Grapalat" w:eastAsia="Times New Roman" w:hAnsi="GHEA Grapalat" w:cs="Times New Roman"/>
          <w:sz w:val="20"/>
          <w:szCs w:val="24"/>
          <w:lang w:val="pt-BR"/>
        </w:rPr>
        <w:t>.</w:t>
      </w:r>
    </w:p>
    <w:p w:rsidR="00BB1514" w:rsidRPr="00631CF5" w:rsidRDefault="00BB1514" w:rsidP="00BB1514">
      <w:pPr>
        <w:tabs>
          <w:tab w:val="left" w:pos="1276"/>
        </w:tabs>
        <w:spacing w:after="0" w:line="240" w:lineRule="auto"/>
        <w:ind w:firstLine="720"/>
        <w:jc w:val="both"/>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2) </w:t>
      </w:r>
      <w:r w:rsidRPr="00631CF5">
        <w:rPr>
          <w:rFonts w:ascii="Arial" w:eastAsia="Times New Roman" w:hAnsi="Arial" w:cs="Arial"/>
          <w:sz w:val="20"/>
          <w:szCs w:val="24"/>
          <w:lang w:val="pt-BR"/>
        </w:rPr>
        <w:t>պայմանագրի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կատարման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ընթացքում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գործակալի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փոփոխման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դեպքում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hy-AM"/>
        </w:rPr>
        <w:t>Կատարող</w:t>
      </w:r>
      <w:r w:rsidRPr="00631CF5">
        <w:rPr>
          <w:rFonts w:ascii="Arial" w:eastAsia="Times New Roman" w:hAnsi="Arial" w:cs="Arial"/>
          <w:sz w:val="20"/>
          <w:szCs w:val="24"/>
          <w:lang w:val="pt-BR"/>
        </w:rPr>
        <w:t>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գրավոր</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տեղեկացնում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է</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hy-AM"/>
        </w:rPr>
        <w:t>Պ</w:t>
      </w:r>
      <w:r w:rsidRPr="00631CF5">
        <w:rPr>
          <w:rFonts w:ascii="Arial" w:eastAsia="Times New Roman" w:hAnsi="Arial" w:cs="Arial"/>
          <w:sz w:val="20"/>
          <w:szCs w:val="24"/>
          <w:lang w:val="pt-BR"/>
        </w:rPr>
        <w:t>ատվիրատուին՝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տրամադրելով</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գործակալության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պայմանագրի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պատճենը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և</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դրա</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կողմ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հանդիսացող</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անձի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տվյալները՝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փոփոխությունը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կատարվելու</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օրվանից</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հինգ</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աշխատանքային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օրվա</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ընթացքում</w:t>
      </w:r>
      <w:r w:rsidRPr="00631CF5">
        <w:rPr>
          <w:rFonts w:ascii="GHEA Grapalat" w:eastAsia="Times New Roman" w:hAnsi="GHEA Grapalat" w:cs="Times New Roman"/>
          <w:sz w:val="20"/>
          <w:szCs w:val="24"/>
          <w:lang w:val="pt-BR"/>
        </w:rPr>
        <w:t>:</w:t>
      </w:r>
      <w:r w:rsidRPr="00631CF5">
        <w:rPr>
          <w:rFonts w:ascii="GHEA Grapalat" w:eastAsia="Times New Roman" w:hAnsi="GHEA Grapalat" w:cs="Times New Roman"/>
          <w:sz w:val="20"/>
          <w:szCs w:val="24"/>
          <w:vertAlign w:val="superscript"/>
          <w:lang w:val="pt-BR"/>
        </w:rPr>
        <w:t>22</w:t>
      </w:r>
    </w:p>
    <w:p w:rsidR="00BB1514" w:rsidRPr="00631CF5" w:rsidRDefault="00BB1514" w:rsidP="00BB1514">
      <w:pPr>
        <w:tabs>
          <w:tab w:val="left" w:pos="1276"/>
        </w:tabs>
        <w:spacing w:after="0" w:line="240" w:lineRule="auto"/>
        <w:ind w:firstLine="720"/>
        <w:jc w:val="both"/>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7.7 </w:t>
      </w:r>
      <w:r w:rsidRPr="00631CF5">
        <w:rPr>
          <w:rFonts w:ascii="Arial" w:eastAsia="Times New Roman" w:hAnsi="Arial" w:cs="Arial"/>
          <w:sz w:val="20"/>
          <w:szCs w:val="24"/>
          <w:lang w:val="pt-BR"/>
        </w:rPr>
        <w:t>Եթե</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պայմանագիրն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իրականացվում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է</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համատեղ</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գործունեության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կոնսորցիումի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պայմանագիր</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կնքելու</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միջոցով</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ապա</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այդ</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պայմանագրի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մասնակիցները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կրում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են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համատեղ</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և</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համապարտ</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պատասխանատվություն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Ընդ</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որում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կոնսորցիումի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անդամի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կոնսորցիումից</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դուրս</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գալու</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դեպքում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պայմանագիրը</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միակողմանիորեն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լուծվում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է</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և</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կոնսորցիումի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անդամների</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նկատմամբ</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կիրառվում</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են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պայմանագրով</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նախատեսված</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պատասխանատվության</w:t>
      </w:r>
      <w:r w:rsidRPr="00631CF5">
        <w:rPr>
          <w:rFonts w:ascii="GHEA Grapalat" w:eastAsia="Times New Roman" w:hAnsi="GHEA Grapalat" w:cs="Times New Roman"/>
          <w:sz w:val="20"/>
          <w:szCs w:val="24"/>
          <w:lang w:val="pt-BR"/>
        </w:rPr>
        <w:t xml:space="preserve"> </w:t>
      </w:r>
      <w:r w:rsidRPr="00631CF5">
        <w:rPr>
          <w:rFonts w:ascii="Arial" w:eastAsia="Times New Roman" w:hAnsi="Arial" w:cs="Arial"/>
          <w:sz w:val="20"/>
          <w:szCs w:val="24"/>
          <w:lang w:val="pt-BR"/>
        </w:rPr>
        <w:t>միջոցները</w:t>
      </w:r>
      <w:r w:rsidRPr="00631CF5">
        <w:rPr>
          <w:rFonts w:ascii="GHEA Grapalat" w:eastAsia="Times New Roman" w:hAnsi="GHEA Grapalat" w:cs="Times New Roman"/>
          <w:sz w:val="20"/>
          <w:szCs w:val="24"/>
          <w:lang w:val="pt-BR"/>
        </w:rPr>
        <w:t>:</w:t>
      </w:r>
      <w:r w:rsidRPr="00631CF5">
        <w:rPr>
          <w:rFonts w:ascii="GHEA Grapalat" w:eastAsia="Times New Roman" w:hAnsi="GHEA Grapalat" w:cs="Times New Roman"/>
          <w:sz w:val="20"/>
          <w:szCs w:val="24"/>
          <w:vertAlign w:val="superscript"/>
          <w:lang w:val="pt-BR"/>
        </w:rPr>
        <w:t>23</w:t>
      </w:r>
      <w:r w:rsidRPr="00631CF5">
        <w:rPr>
          <w:rFonts w:ascii="GHEA Grapalat" w:eastAsia="Times New Roman" w:hAnsi="GHEA Grapalat" w:cs="Times New Roman"/>
          <w:color w:val="FFFFFF"/>
          <w:sz w:val="20"/>
          <w:szCs w:val="24"/>
          <w:vertAlign w:val="superscript"/>
          <w:lang w:val="pt-BR"/>
        </w:rPr>
        <w:footnoteReference w:id="8"/>
      </w:r>
    </w:p>
    <w:p w:rsidR="00BB1514" w:rsidRPr="00631CF5" w:rsidRDefault="00BB1514" w:rsidP="00BB1514">
      <w:pPr>
        <w:tabs>
          <w:tab w:val="left" w:pos="1276"/>
        </w:tabs>
        <w:spacing w:after="0" w:line="240" w:lineRule="auto"/>
        <w:ind w:firstLine="720"/>
        <w:jc w:val="both"/>
        <w:rPr>
          <w:rFonts w:ascii="GHEA Grapalat" w:eastAsia="Times New Roman" w:hAnsi="GHEA Grapalat" w:cs="Times New Roman"/>
          <w:sz w:val="20"/>
          <w:szCs w:val="24"/>
          <w:lang w:val="pt-BR"/>
        </w:rPr>
      </w:pPr>
      <w:r w:rsidRPr="00631CF5">
        <w:rPr>
          <w:rFonts w:ascii="GHEA Grapalat" w:eastAsia="Times New Roman" w:hAnsi="GHEA Grapalat" w:cs="Times Armenian"/>
          <w:sz w:val="20"/>
          <w:szCs w:val="24"/>
          <w:lang w:val="pt-BR"/>
        </w:rPr>
        <w:t xml:space="preserve">7.8 </w:t>
      </w:r>
      <w:r w:rsidRPr="00631CF5">
        <w:rPr>
          <w:rFonts w:ascii="Arial" w:eastAsia="Times New Roman" w:hAnsi="Arial" w:cs="Arial"/>
          <w:sz w:val="20"/>
          <w:szCs w:val="24"/>
          <w:lang w:val="pt-BR"/>
        </w:rPr>
        <w:t>Ծառայության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en-US"/>
        </w:rPr>
        <w:t>մատուց</w:t>
      </w:r>
      <w:r w:rsidRPr="00631CF5">
        <w:rPr>
          <w:rFonts w:ascii="Arial" w:eastAsia="Times New Roman" w:hAnsi="Arial" w:cs="Arial"/>
          <w:sz w:val="20"/>
          <w:szCs w:val="24"/>
          <w:lang w:val="hy-AM"/>
        </w:rPr>
        <w:t>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երկարաձգվել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լրանալը</w:t>
      </w:r>
      <w:r w:rsidRPr="00631CF5">
        <w:rPr>
          <w:rFonts w:ascii="GHEA Grapalat" w:eastAsia="Times New Roman" w:hAnsi="GHEA Grapalat" w:cs="Sylfaen"/>
          <w:sz w:val="20"/>
          <w:szCs w:val="24"/>
          <w:lang w:val="pt-BR"/>
        </w:rPr>
        <w:t>`</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en-US"/>
        </w:rPr>
        <w:t>Կատարողի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առաջարկության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առկայության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hy-AM"/>
        </w:rPr>
        <w:t>Պատվիրատուի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մոտ</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վերացել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en-US"/>
        </w:rPr>
        <w:t>ծառայության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օգտագործման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պահանջը</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իսկ</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Կատարողի</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առաջարկությունը</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ներկայացվել</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է</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ոչ</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ուշ</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քան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պայմանագրով</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ի</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սկզբանե</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ծառայությունների</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մատուցման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համար</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սահմանված</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ժամկետը</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լրանալուց</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առնվազն</w:t>
      </w:r>
      <w:r w:rsidRPr="00631CF5">
        <w:rPr>
          <w:rFonts w:ascii="GHEA Grapalat" w:eastAsia="Times New Roman" w:hAnsi="GHEA Grapalat" w:cs="Sylfaen"/>
          <w:sz w:val="20"/>
          <w:szCs w:val="24"/>
          <w:lang w:val="pt-BR"/>
        </w:rPr>
        <w:t xml:space="preserve"> 5 </w:t>
      </w:r>
      <w:r w:rsidRPr="00631CF5">
        <w:rPr>
          <w:rFonts w:ascii="Arial" w:eastAsia="Times New Roman" w:hAnsi="Arial" w:cs="Arial"/>
          <w:sz w:val="20"/>
          <w:szCs w:val="24"/>
          <w:lang w:val="en-US"/>
        </w:rPr>
        <w:t>օրացուցային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օր</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առաջ</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Ընդ</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որում</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սույն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կետով</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սահմանված</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դեպքում</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ծառայության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en-US"/>
        </w:rPr>
        <w:t>մատուց</w:t>
      </w:r>
      <w:r w:rsidRPr="00631CF5">
        <w:rPr>
          <w:rFonts w:ascii="Arial" w:eastAsia="Times New Roman" w:hAnsi="Arial" w:cs="Arial"/>
          <w:sz w:val="20"/>
          <w:szCs w:val="24"/>
          <w:lang w:val="hy-AM"/>
        </w:rPr>
        <w:t>ման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ժամկետը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երկարաձգվել</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en-US"/>
        </w:rPr>
        <w:t>մեկ</w:t>
      </w:r>
      <w:r w:rsidRPr="00631CF5">
        <w:rPr>
          <w:rFonts w:ascii="GHEA Grapalat" w:eastAsia="Times New Roman" w:hAnsi="GHEA Grapalat" w:cs="Times Armenian"/>
          <w:sz w:val="20"/>
          <w:szCs w:val="24"/>
          <w:lang w:val="pt-BR"/>
        </w:rPr>
        <w:t xml:space="preserve"> </w:t>
      </w:r>
      <w:r w:rsidRPr="00631CF5">
        <w:rPr>
          <w:rFonts w:ascii="Arial" w:eastAsia="Times New Roman" w:hAnsi="Arial" w:cs="Arial"/>
          <w:sz w:val="20"/>
          <w:szCs w:val="24"/>
          <w:lang w:val="en-US"/>
        </w:rPr>
        <w:t>անգամ</w:t>
      </w:r>
      <w:r w:rsidRPr="00631CF5">
        <w:rPr>
          <w:rFonts w:ascii="GHEA Grapalat" w:eastAsia="Times New Roman" w:hAnsi="GHEA Grapalat" w:cs="Times Armenian"/>
          <w:sz w:val="20"/>
          <w:szCs w:val="24"/>
          <w:lang w:val="pt-BR"/>
        </w:rPr>
        <w:t xml:space="preserve"> </w:t>
      </w:r>
      <w:r w:rsidRPr="00631CF5">
        <w:rPr>
          <w:rFonts w:ascii="Arial" w:eastAsia="Times New Roman" w:hAnsi="Arial" w:cs="Arial"/>
          <w:sz w:val="20"/>
          <w:szCs w:val="24"/>
          <w:lang w:val="hy-AM"/>
        </w:rPr>
        <w:t>մինչև</w:t>
      </w:r>
      <w:r w:rsidRPr="00631CF5">
        <w:rPr>
          <w:rFonts w:ascii="GHEA Grapalat" w:eastAsia="Times New Roman" w:hAnsi="GHEA Grapalat" w:cs="Sylfaen"/>
          <w:sz w:val="20"/>
          <w:szCs w:val="24"/>
          <w:lang w:val="pt-BR"/>
        </w:rPr>
        <w:t xml:space="preserve"> 30 </w:t>
      </w:r>
      <w:r w:rsidRPr="00631CF5">
        <w:rPr>
          <w:rFonts w:ascii="Arial" w:eastAsia="Times New Roman" w:hAnsi="Arial" w:cs="Arial"/>
          <w:sz w:val="20"/>
          <w:szCs w:val="24"/>
          <w:lang w:val="en-US"/>
        </w:rPr>
        <w:t>օրացուցային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en-US"/>
        </w:rPr>
        <w:t>օրով</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բայց</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ոչ</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ավել</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քան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պայմանագրով</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սահմանված</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ժամկետն</w:t>
      </w:r>
      <w:r w:rsidRPr="00631CF5">
        <w:rPr>
          <w:rFonts w:ascii="GHEA Grapalat" w:eastAsia="Times New Roman" w:hAnsi="GHEA Grapalat" w:cs="Sylfaen"/>
          <w:sz w:val="20"/>
          <w:szCs w:val="24"/>
          <w:lang w:val="pt-BR"/>
        </w:rPr>
        <w:t xml:space="preserve"> </w:t>
      </w:r>
      <w:r w:rsidRPr="00631CF5">
        <w:rPr>
          <w:rFonts w:ascii="Arial" w:eastAsia="Times New Roman" w:hAnsi="Arial" w:cs="Arial"/>
          <w:sz w:val="20"/>
          <w:szCs w:val="24"/>
          <w:lang w:val="pt-BR"/>
        </w:rPr>
        <w:t>է</w:t>
      </w:r>
      <w:r w:rsidRPr="00631CF5">
        <w:rPr>
          <w:rFonts w:ascii="GHEA Grapalat" w:eastAsia="Times New Roman" w:hAnsi="GHEA Grapalat" w:cs="Sylfaen"/>
          <w:sz w:val="20"/>
          <w:szCs w:val="24"/>
          <w:lang w:val="pt-BR"/>
        </w:rPr>
        <w:t>:</w:t>
      </w:r>
    </w:p>
    <w:p w:rsidR="00BB1514" w:rsidRPr="00631CF5" w:rsidRDefault="00BB1514" w:rsidP="00BB1514">
      <w:pPr>
        <w:tabs>
          <w:tab w:val="left" w:pos="720"/>
        </w:tabs>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t xml:space="preserve">7.9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պատշաճ</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պայմաններում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Պատվիրատու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օգուտները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խնայողություններ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կրած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վնասները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տվյալ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կողմի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օգուտը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կրած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վնասն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են։</w:t>
      </w:r>
    </w:p>
    <w:p w:rsidR="00BB1514" w:rsidRPr="00631CF5" w:rsidRDefault="00BB1514" w:rsidP="00BB1514">
      <w:pPr>
        <w:tabs>
          <w:tab w:val="left" w:pos="720"/>
        </w:tabs>
        <w:spacing w:after="0" w:line="240" w:lineRule="auto"/>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կողմերի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երրորդ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անձանց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պարտավորությունները՝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ներառյալ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շրջանակում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կնքած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գործարքները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դրանցից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բխող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պարտավորությունները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դուրս</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կարգավորման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դաշտից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չեն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ազդել</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արդյունքն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ընդունելու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վրա։</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գործարքների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դրանցից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բխող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պարտավորությունների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հետ</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կապված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հարաբերությունները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կարգավորվում</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այդ</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գործարքների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հետ</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կապված</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հարաբերությունները</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կարգավորող</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նորմերով</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և</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դրանց</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համար</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պատասխանատու</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Կատարողը։</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hy-AM" w:eastAsia="ru-RU"/>
        </w:rPr>
      </w:pPr>
      <w:r w:rsidRPr="00631CF5">
        <w:rPr>
          <w:rFonts w:ascii="GHEA Grapalat" w:eastAsia="Times New Roman" w:hAnsi="GHEA Grapalat" w:cs="Times New Roman"/>
          <w:sz w:val="20"/>
          <w:szCs w:val="24"/>
          <w:lang w:val="hy-AM"/>
        </w:rPr>
        <w:tab/>
        <w:t xml:space="preserve">7.10 </w:t>
      </w:r>
      <w:r w:rsidRPr="00631CF5">
        <w:rPr>
          <w:rFonts w:ascii="Arial" w:eastAsia="Times New Roman" w:hAnsi="Arial" w:cs="Arial"/>
          <w:sz w:val="20"/>
          <w:szCs w:val="24"/>
          <w:lang w:val="hy-AM"/>
        </w:rPr>
        <w:t>Պ</w:t>
      </w:r>
      <w:r w:rsidRPr="00631CF5">
        <w:rPr>
          <w:rFonts w:ascii="Arial" w:eastAsia="Times New Roman" w:hAnsi="Arial" w:cs="Arial"/>
          <w:spacing w:val="-4"/>
          <w:sz w:val="20"/>
          <w:szCs w:val="20"/>
          <w:lang w:val="hy-AM" w:eastAsia="ru-RU"/>
        </w:rPr>
        <w:t>այմանագիրը</w:t>
      </w:r>
      <w:r w:rsidRPr="00631CF5">
        <w:rPr>
          <w:rFonts w:ascii="GHEA Grapalat" w:eastAsia="Times New Roman" w:hAnsi="GHEA Grapalat" w:cs="Times New Roman"/>
          <w:spacing w:val="-4"/>
          <w:sz w:val="20"/>
          <w:szCs w:val="20"/>
          <w:lang w:val="hy-AM" w:eastAsia="ru-RU"/>
        </w:rPr>
        <w:t xml:space="preserve"> </w:t>
      </w:r>
      <w:r w:rsidRPr="00631CF5">
        <w:rPr>
          <w:rFonts w:ascii="Arial" w:eastAsia="Times New Roman" w:hAnsi="Arial" w:cs="Arial"/>
          <w:spacing w:val="-4"/>
          <w:sz w:val="20"/>
          <w:szCs w:val="20"/>
          <w:lang w:val="hy-AM" w:eastAsia="ru-RU"/>
        </w:rPr>
        <w:t>չի</w:t>
      </w:r>
      <w:r w:rsidRPr="00631CF5">
        <w:rPr>
          <w:rFonts w:ascii="GHEA Grapalat" w:eastAsia="Times New Roman" w:hAnsi="GHEA Grapalat" w:cs="Times New Roman"/>
          <w:spacing w:val="-4"/>
          <w:sz w:val="20"/>
          <w:szCs w:val="20"/>
          <w:lang w:val="hy-AM" w:eastAsia="ru-RU"/>
        </w:rPr>
        <w:t xml:space="preserve"> </w:t>
      </w:r>
      <w:r w:rsidRPr="00631CF5">
        <w:rPr>
          <w:rFonts w:ascii="Arial" w:eastAsia="Times New Roman" w:hAnsi="Arial" w:cs="Arial"/>
          <w:sz w:val="20"/>
          <w:szCs w:val="20"/>
          <w:lang w:val="hy-AM" w:eastAsia="ru-RU"/>
        </w:rPr>
        <w:t>կարող</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փոփոխվել</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կողմերի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պարտա</w:t>
      </w:r>
      <w:r w:rsidRPr="00631CF5">
        <w:rPr>
          <w:rFonts w:ascii="GHEA Grapalat" w:eastAsia="Times New Roman" w:hAnsi="GHEA Grapalat" w:cs="Times New Roman"/>
          <w:sz w:val="20"/>
          <w:szCs w:val="20"/>
          <w:lang w:val="hy-AM" w:eastAsia="ru-RU"/>
        </w:rPr>
        <w:softHyphen/>
      </w:r>
      <w:r w:rsidRPr="00631CF5">
        <w:rPr>
          <w:rFonts w:ascii="Arial" w:eastAsia="Times New Roman" w:hAnsi="Arial" w:cs="Arial"/>
          <w:sz w:val="20"/>
          <w:szCs w:val="20"/>
          <w:lang w:val="hy-AM" w:eastAsia="ru-RU"/>
        </w:rPr>
        <w:t>վորու</w:t>
      </w:r>
      <w:r w:rsidRPr="00631CF5">
        <w:rPr>
          <w:rFonts w:ascii="GHEA Grapalat" w:eastAsia="Times New Roman" w:hAnsi="GHEA Grapalat" w:cs="Times New Roman"/>
          <w:sz w:val="20"/>
          <w:szCs w:val="20"/>
          <w:lang w:val="hy-AM" w:eastAsia="ru-RU"/>
        </w:rPr>
        <w:softHyphen/>
      </w:r>
      <w:r w:rsidRPr="00631CF5">
        <w:rPr>
          <w:rFonts w:ascii="Arial" w:eastAsia="Times New Roman" w:hAnsi="Arial" w:cs="Arial"/>
          <w:sz w:val="20"/>
          <w:szCs w:val="20"/>
          <w:lang w:val="hy-AM" w:eastAsia="ru-RU"/>
        </w:rPr>
        <w:t>թյունների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մասնակի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չկատարման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հետևանքով</w:t>
      </w:r>
      <w:r w:rsidRPr="00631CF5" w:rsidDel="00591DE3">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ամբողջությամբ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լուծվել</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կողմերի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փոխադարձ</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համաձայնությամբ՝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բացառությամբ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Հայաստանի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Հանրապետության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օրենսդրությամբ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սահմանված</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կարգով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ծառայության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մատուցման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համար</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անհրաժեշտ</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ֆինանսական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lastRenderedPageBreak/>
        <w:t>հատկացումների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նվազեցման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դեպքերի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Ընդ</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որում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պայմանագրի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կողմերի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պարտավորությունների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մասնակի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չկատարման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ամբողջությամբ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կողմերի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փոխադարձ</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համաձայնությունն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անհրաժեշտ</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ձեռք</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բերել</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նախքան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Հայաստանի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Հանրապետության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օրենսդրությամբ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սահմանված</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կարգով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ծառայության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մատուցման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համար</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անհրաժեշտ</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ֆինանսական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հատկացումների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նվազեցումը</w:t>
      </w:r>
      <w:r w:rsidRPr="00631CF5">
        <w:rPr>
          <w:rFonts w:ascii="GHEA Grapalat" w:eastAsia="Times New Roman" w:hAnsi="GHEA Grapalat" w:cs="Times New Roman"/>
          <w:sz w:val="20"/>
          <w:szCs w:val="20"/>
          <w:lang w:val="hy-AM" w:eastAsia="ru-RU"/>
        </w:rPr>
        <w:t xml:space="preserve">: </w:t>
      </w:r>
    </w:p>
    <w:p w:rsidR="00BB1514" w:rsidRPr="00631CF5" w:rsidRDefault="00BB1514" w:rsidP="00BB1514">
      <w:pPr>
        <w:spacing w:after="0" w:line="240" w:lineRule="auto"/>
        <w:ind w:firstLine="567"/>
        <w:jc w:val="both"/>
        <w:rPr>
          <w:rFonts w:ascii="GHEA Grapalat" w:eastAsia="Times New Roman" w:hAnsi="GHEA Grapalat" w:cs="Times New Roman"/>
          <w:sz w:val="20"/>
          <w:szCs w:val="20"/>
          <w:lang w:val="hy-AM" w:eastAsia="ru-RU"/>
        </w:rPr>
      </w:pPr>
      <w:r w:rsidRPr="00631CF5">
        <w:rPr>
          <w:rFonts w:ascii="GHEA Grapalat" w:eastAsia="Times New Roman" w:hAnsi="GHEA Grapalat" w:cs="Times New Roman"/>
          <w:sz w:val="20"/>
          <w:szCs w:val="20"/>
          <w:lang w:val="hy-AM" w:eastAsia="ru-RU"/>
        </w:rPr>
        <w:t xml:space="preserve">7.11 </w:t>
      </w:r>
      <w:r w:rsidRPr="00631CF5">
        <w:rPr>
          <w:rFonts w:ascii="Arial" w:eastAsia="Times New Roman" w:hAnsi="Arial" w:cs="Arial"/>
          <w:sz w:val="20"/>
          <w:szCs w:val="20"/>
          <w:lang w:val="hy-AM" w:eastAsia="ru-RU"/>
        </w:rPr>
        <w:t>Կատարողի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կողմից</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ստանձնած</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պարտավորությունները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չկատա</w:t>
      </w:r>
      <w:r w:rsidRPr="00631CF5">
        <w:rPr>
          <w:rFonts w:ascii="GHEA Grapalat" w:eastAsia="Times New Roman" w:hAnsi="GHEA Grapalat" w:cs="Times New Roman"/>
          <w:sz w:val="20"/>
          <w:szCs w:val="20"/>
          <w:lang w:val="hy-AM" w:eastAsia="ru-RU"/>
        </w:rPr>
        <w:softHyphen/>
      </w:r>
      <w:r w:rsidRPr="00631CF5">
        <w:rPr>
          <w:rFonts w:ascii="Arial" w:eastAsia="Times New Roman" w:hAnsi="Arial" w:cs="Arial"/>
          <w:sz w:val="20"/>
          <w:szCs w:val="20"/>
          <w:lang w:val="hy-AM" w:eastAsia="ru-RU"/>
        </w:rPr>
        <w:t>րելու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ոչ</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պատշաճ</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կատարելու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հիմքով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պայմանագիրն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ամբողջությամբ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մասնակի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միակողմանի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ծանուցումը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Պատվիրատուն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հրապարակում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imes New Roman"/>
          <w:sz w:val="20"/>
          <w:szCs w:val="20"/>
          <w:lang w:val="hy-AM" w:eastAsia="ru-RU"/>
        </w:rPr>
        <w:t xml:space="preserve"> www.procurement.am </w:t>
      </w:r>
      <w:r w:rsidRPr="00631CF5">
        <w:rPr>
          <w:rFonts w:ascii="Arial" w:eastAsia="Times New Roman" w:hAnsi="Arial" w:cs="Arial"/>
          <w:sz w:val="20"/>
          <w:szCs w:val="20"/>
          <w:lang w:val="hy-AM" w:eastAsia="ru-RU"/>
        </w:rPr>
        <w:t>հասցեով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գործող</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ինտերնետային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կայքի</w:t>
      </w:r>
      <w:r w:rsidRPr="00631CF5">
        <w:rPr>
          <w:rFonts w:ascii="GHEA Grapalat" w:eastAsia="Times New Roman" w:hAnsi="GHEA Grapalat" w:cs="Times New Roman"/>
          <w:sz w:val="20"/>
          <w:szCs w:val="20"/>
          <w:lang w:val="hy-AM" w:eastAsia="ru-RU"/>
        </w:rPr>
        <w:t xml:space="preserve"> </w:t>
      </w:r>
      <w:r w:rsidRPr="00631CF5">
        <w:rPr>
          <w:rFonts w:ascii="GHEA Grapalat" w:eastAsia="Times New Roman" w:hAnsi="GHEA Grapalat" w:cs="Franklin Gothic Medium Cond"/>
          <w:sz w:val="20"/>
          <w:szCs w:val="20"/>
          <w:lang w:val="hy-AM" w:eastAsia="ru-RU"/>
        </w:rPr>
        <w:t>«</w:t>
      </w:r>
      <w:r w:rsidRPr="00631CF5">
        <w:rPr>
          <w:rFonts w:ascii="Arial" w:eastAsia="Times New Roman" w:hAnsi="Arial" w:cs="Arial"/>
          <w:sz w:val="20"/>
          <w:szCs w:val="20"/>
          <w:lang w:val="hy-AM" w:eastAsia="ru-RU"/>
        </w:rPr>
        <w:t>Պայմանագրերը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միակողմանի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ծանուցումներ</w:t>
      </w:r>
      <w:r w:rsidRPr="00631CF5">
        <w:rPr>
          <w:rFonts w:ascii="GHEA Grapalat" w:eastAsia="Times New Roman" w:hAnsi="GHEA Grapalat" w:cs="Franklin Gothic Medium Cond"/>
          <w:sz w:val="20"/>
          <w:szCs w:val="20"/>
          <w:lang w:val="hy-AM" w:eastAsia="ru-RU"/>
        </w:rPr>
        <w:t>»</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բաժնում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նշելով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հրապարակման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ամսաթիվը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Կատարողը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պայմանագիրը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միակողմանի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վերաբերյալ</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համարվում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պատշաճ</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ծանուցված</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ծանուցումը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սույն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կետով</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սահմանված</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հրապարակվելուն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հաջորդող</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օրվանից</w:t>
      </w:r>
      <w:r w:rsidRPr="00631CF5">
        <w:rPr>
          <w:rFonts w:ascii="GHEA Grapalat" w:eastAsia="Times New Roman" w:hAnsi="GHEA Grapalat" w:cs="Times New Roman"/>
          <w:sz w:val="20"/>
          <w:szCs w:val="20"/>
          <w:lang w:val="hy-AM" w:eastAsia="ru-RU"/>
        </w:rPr>
        <w:t xml:space="preserve">: </w:t>
      </w:r>
      <w:bookmarkStart w:id="19" w:name="_Hlk23253914"/>
      <w:r w:rsidRPr="00631CF5">
        <w:rPr>
          <w:rFonts w:ascii="Arial" w:eastAsia="Times New Roman" w:hAnsi="Arial" w:cs="Arial"/>
          <w:sz w:val="20"/>
          <w:szCs w:val="20"/>
          <w:lang w:val="hy-AM" w:eastAsia="ru-RU"/>
        </w:rPr>
        <w:t>Պայմանագիրն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ամբողջությամբ</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մասնակի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միակողմանի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լուծելու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մասին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ծանուցումը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տեղեկագրում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հրապարակվելու</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օրը</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Պատվիրատուն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ուղարկվում</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է</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նաև</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Կատարողի</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էլեկտրոնային</w:t>
      </w:r>
      <w:r w:rsidRPr="00631CF5">
        <w:rPr>
          <w:rFonts w:ascii="GHEA Grapalat" w:eastAsia="Times New Roman" w:hAnsi="GHEA Grapalat" w:cs="Times New Roman"/>
          <w:sz w:val="20"/>
          <w:szCs w:val="20"/>
          <w:lang w:val="hy-AM" w:eastAsia="ru-RU"/>
        </w:rPr>
        <w:t xml:space="preserve"> </w:t>
      </w:r>
      <w:r w:rsidRPr="00631CF5">
        <w:rPr>
          <w:rFonts w:ascii="Arial" w:eastAsia="Times New Roman" w:hAnsi="Arial" w:cs="Arial"/>
          <w:sz w:val="20"/>
          <w:szCs w:val="20"/>
          <w:lang w:val="hy-AM" w:eastAsia="ru-RU"/>
        </w:rPr>
        <w:t>փոստին</w:t>
      </w:r>
      <w:r w:rsidRPr="00631CF5">
        <w:rPr>
          <w:rFonts w:ascii="GHEA Grapalat" w:eastAsia="Times New Roman" w:hAnsi="GHEA Grapalat" w:cs="Times New Roman"/>
          <w:sz w:val="20"/>
          <w:szCs w:val="20"/>
          <w:lang w:val="hy-AM" w:eastAsia="ru-RU"/>
        </w:rPr>
        <w:t>:</w:t>
      </w:r>
      <w:bookmarkEnd w:id="19"/>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7.12 </w:t>
      </w:r>
      <w:r w:rsidRPr="00631CF5">
        <w:rPr>
          <w:rFonts w:ascii="Arial" w:eastAsia="Times New Roman" w:hAnsi="Arial" w:cs="Arial"/>
          <w:sz w:val="20"/>
          <w:szCs w:val="24"/>
          <w:lang w:val="hy-AM"/>
        </w:rPr>
        <w:t>Սույն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կապակցությամբ</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ծագած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վեճերը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լուծվում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բանակցությունների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միջոցով։</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Համաձայնություն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ձեռք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չբերելու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դեպքում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վեճերը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լուծվում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ՀՀ</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դատարաններում։</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 xml:space="preserve">7.13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պայմանագիրը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կազմված</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GHEA Grapalat" w:eastAsia="Times New Roman" w:hAnsi="GHEA Grapalat" w:cs="Times Armenian"/>
          <w:b/>
          <w:sz w:val="20"/>
          <w:szCs w:val="24"/>
          <w:lang w:val="hy-AM"/>
        </w:rPr>
        <w:t xml:space="preserve">____ </w:t>
      </w:r>
      <w:r w:rsidRPr="00631CF5">
        <w:rPr>
          <w:rFonts w:ascii="Arial" w:eastAsia="Times New Roman" w:hAnsi="Arial" w:cs="Arial"/>
          <w:sz w:val="20"/>
          <w:szCs w:val="24"/>
          <w:lang w:val="hy-AM"/>
        </w:rPr>
        <w:t>էջից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կնքվում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երկու</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օրինակից</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որոնք</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ունեն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հավասարազոր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իրավաբանական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ուժ։</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N 1, N 2, N 3 </w:t>
      </w:r>
      <w:r w:rsidRPr="00631CF5">
        <w:rPr>
          <w:rFonts w:ascii="Arial" w:eastAsia="Times New Roman" w:hAnsi="Arial" w:cs="Arial"/>
          <w:sz w:val="20"/>
          <w:szCs w:val="24"/>
          <w:lang w:val="hy-AM"/>
        </w:rPr>
        <w:t>և</w:t>
      </w:r>
      <w:r w:rsidRPr="00631CF5">
        <w:rPr>
          <w:rFonts w:ascii="GHEA Grapalat" w:eastAsia="Times New Roman" w:hAnsi="GHEA Grapalat" w:cs="Times Armenian"/>
          <w:sz w:val="20"/>
          <w:szCs w:val="24"/>
          <w:lang w:val="hy-AM"/>
        </w:rPr>
        <w:t xml:space="preserve"> N 3.1 </w:t>
      </w:r>
      <w:r w:rsidRPr="00631CF5">
        <w:rPr>
          <w:rFonts w:ascii="Arial" w:eastAsia="Times New Roman" w:hAnsi="Arial" w:cs="Arial"/>
          <w:sz w:val="20"/>
          <w:szCs w:val="24"/>
          <w:lang w:val="hy-AM"/>
        </w:rPr>
        <w:t>հավելվածները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հանդիսանում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են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անբաժանելի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մասը</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յուրաքանչյուր</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կողմին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տրվում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մեկ</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օրինակ։</w:t>
      </w:r>
    </w:p>
    <w:p w:rsidR="00BB1514" w:rsidRPr="00631CF5" w:rsidRDefault="00BB1514" w:rsidP="00BB1514">
      <w:pPr>
        <w:spacing w:after="0" w:line="240" w:lineRule="auto"/>
        <w:ind w:firstLine="567"/>
        <w:jc w:val="both"/>
        <w:rPr>
          <w:rFonts w:ascii="GHEA Grapalat" w:eastAsia="Times New Roman" w:hAnsi="GHEA Grapalat" w:cs="Times New Roman"/>
          <w:bCs/>
          <w:sz w:val="20"/>
          <w:szCs w:val="24"/>
          <w:lang w:val="hy-AM"/>
        </w:rPr>
      </w:pPr>
      <w:r w:rsidRPr="00631CF5">
        <w:rPr>
          <w:rFonts w:ascii="GHEA Grapalat" w:eastAsia="Times New Roman" w:hAnsi="GHEA Grapalat" w:cs="Times New Roman"/>
          <w:sz w:val="20"/>
          <w:szCs w:val="24"/>
          <w:lang w:val="hy-AM"/>
        </w:rPr>
        <w:t xml:space="preserve">7.14 </w:t>
      </w:r>
      <w:r w:rsidRPr="00631CF5">
        <w:rPr>
          <w:rFonts w:ascii="Arial" w:eastAsia="Times New Roman" w:hAnsi="Arial" w:cs="Arial"/>
          <w:sz w:val="20"/>
          <w:szCs w:val="24"/>
          <w:lang w:val="hy-AM"/>
        </w:rPr>
        <w:t>Սույն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պայմանագրի</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նկատմամբ</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կիրառվում</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է</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Հայաստանի</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Հանրապետության</w:t>
      </w:r>
      <w:r w:rsidRPr="00631CF5">
        <w:rPr>
          <w:rFonts w:ascii="GHEA Grapalat" w:eastAsia="Times New Roman" w:hAnsi="GHEA Grapalat" w:cs="Times Armenian"/>
          <w:sz w:val="20"/>
          <w:szCs w:val="24"/>
          <w:lang w:val="hy-AM"/>
        </w:rPr>
        <w:t xml:space="preserve"> </w:t>
      </w:r>
      <w:r w:rsidRPr="00631CF5">
        <w:rPr>
          <w:rFonts w:ascii="Arial" w:eastAsia="Times New Roman" w:hAnsi="Arial" w:cs="Arial"/>
          <w:sz w:val="20"/>
          <w:szCs w:val="24"/>
          <w:lang w:val="hy-AM"/>
        </w:rPr>
        <w:t>իրավունքը։</w:t>
      </w:r>
    </w:p>
    <w:p w:rsidR="00BB1514" w:rsidRPr="00631CF5" w:rsidRDefault="00BB1514" w:rsidP="00BB1514">
      <w:pPr>
        <w:spacing w:after="0" w:line="240" w:lineRule="auto"/>
        <w:ind w:firstLine="567"/>
        <w:jc w:val="both"/>
        <w:rPr>
          <w:rFonts w:ascii="GHEA Grapalat" w:eastAsia="Times New Roman" w:hAnsi="GHEA Grapalat" w:cs="Times New Roman"/>
          <w:sz w:val="20"/>
          <w:szCs w:val="24"/>
          <w:lang w:val="hy-AM"/>
        </w:rPr>
      </w:pPr>
      <w:r w:rsidRPr="00631CF5">
        <w:rPr>
          <w:rFonts w:ascii="GHEA Grapalat" w:eastAsia="Times New Roman" w:hAnsi="GHEA Grapalat" w:cs="Times New Roman"/>
          <w:color w:val="FFFFFF"/>
          <w:sz w:val="20"/>
          <w:szCs w:val="20"/>
          <w:vertAlign w:val="superscript"/>
          <w:lang w:val="hy-AM" w:eastAsia="ru-RU"/>
        </w:rPr>
        <w:footnoteReference w:id="9"/>
      </w:r>
    </w:p>
    <w:p w:rsidR="00BB1514" w:rsidRPr="00631CF5" w:rsidRDefault="00BB1514" w:rsidP="00BB1514">
      <w:pPr>
        <w:spacing w:after="0" w:line="240" w:lineRule="auto"/>
        <w:ind w:firstLine="720"/>
        <w:jc w:val="both"/>
        <w:rPr>
          <w:rFonts w:ascii="GHEA Grapalat" w:eastAsia="Times New Roman" w:hAnsi="GHEA Grapalat" w:cs="Sylfaen"/>
          <w:sz w:val="20"/>
          <w:szCs w:val="24"/>
          <w:lang w:val="hy-AM"/>
        </w:rPr>
      </w:pPr>
      <w:r w:rsidRPr="00631CF5">
        <w:rPr>
          <w:rFonts w:ascii="GHEA Grapalat" w:eastAsia="Times New Roman" w:hAnsi="GHEA Grapalat" w:cs="Sylfaen"/>
          <w:b/>
          <w:sz w:val="20"/>
          <w:szCs w:val="24"/>
          <w:lang w:val="hy-AM"/>
        </w:rPr>
        <w:t>8.</w:t>
      </w:r>
      <w:r w:rsidRPr="00631CF5">
        <w:rPr>
          <w:rFonts w:ascii="GHEA Grapalat" w:eastAsia="Times New Roman" w:hAnsi="GHEA Grapalat" w:cs="Sylfaen"/>
          <w:sz w:val="20"/>
          <w:szCs w:val="24"/>
          <w:lang w:val="hy-AM"/>
        </w:rPr>
        <w:t xml:space="preserve"> </w:t>
      </w:r>
      <w:r w:rsidRPr="00631CF5">
        <w:rPr>
          <w:rFonts w:ascii="Arial" w:eastAsia="Times New Roman" w:hAnsi="Arial" w:cs="Arial"/>
          <w:b/>
          <w:sz w:val="20"/>
          <w:szCs w:val="24"/>
          <w:lang w:val="nb-NO"/>
        </w:rPr>
        <w:t>ԿՈՂՄԵՐԻ</w:t>
      </w:r>
      <w:r w:rsidRPr="00631CF5">
        <w:rPr>
          <w:rFonts w:ascii="GHEA Grapalat" w:eastAsia="Times New Roman" w:hAnsi="GHEA Grapalat" w:cs="Times Armenian"/>
          <w:b/>
          <w:sz w:val="20"/>
          <w:szCs w:val="24"/>
          <w:lang w:val="nb-NO"/>
        </w:rPr>
        <w:t xml:space="preserve"> </w:t>
      </w:r>
      <w:r w:rsidRPr="00631CF5">
        <w:rPr>
          <w:rFonts w:ascii="Arial" w:eastAsia="Times New Roman" w:hAnsi="Arial" w:cs="Arial"/>
          <w:b/>
          <w:sz w:val="20"/>
          <w:szCs w:val="24"/>
          <w:lang w:val="nb-NO"/>
        </w:rPr>
        <w:t>ՀԱՍՑԵՆԵՐԸ</w:t>
      </w:r>
      <w:r w:rsidRPr="00631CF5">
        <w:rPr>
          <w:rFonts w:ascii="GHEA Grapalat" w:eastAsia="Times New Roman" w:hAnsi="GHEA Grapalat" w:cs="Times Armenian"/>
          <w:b/>
          <w:sz w:val="20"/>
          <w:szCs w:val="24"/>
          <w:lang w:val="nb-NO"/>
        </w:rPr>
        <w:t xml:space="preserve">, </w:t>
      </w:r>
      <w:r w:rsidRPr="00631CF5">
        <w:rPr>
          <w:rFonts w:ascii="Arial" w:eastAsia="Times New Roman" w:hAnsi="Arial" w:cs="Arial"/>
          <w:b/>
          <w:sz w:val="20"/>
          <w:szCs w:val="24"/>
          <w:lang w:val="nb-NO"/>
        </w:rPr>
        <w:t>ԲԱՆԿԱՅԻՆ</w:t>
      </w:r>
      <w:r w:rsidRPr="00631CF5">
        <w:rPr>
          <w:rFonts w:ascii="GHEA Grapalat" w:eastAsia="Times New Roman" w:hAnsi="GHEA Grapalat" w:cs="Times Armenian"/>
          <w:b/>
          <w:sz w:val="20"/>
          <w:szCs w:val="24"/>
          <w:lang w:val="nb-NO"/>
        </w:rPr>
        <w:t xml:space="preserve"> </w:t>
      </w:r>
      <w:r w:rsidRPr="00631CF5">
        <w:rPr>
          <w:rFonts w:ascii="Arial" w:eastAsia="Times New Roman" w:hAnsi="Arial" w:cs="Arial"/>
          <w:b/>
          <w:sz w:val="20"/>
          <w:szCs w:val="24"/>
          <w:lang w:val="nb-NO"/>
        </w:rPr>
        <w:t>ՎԱՎԵՐԱՊԱՅՄԱՆՆԵՐԸ</w:t>
      </w:r>
      <w:r w:rsidRPr="00631CF5">
        <w:rPr>
          <w:rFonts w:ascii="GHEA Grapalat" w:eastAsia="Times New Roman" w:hAnsi="GHEA Grapalat" w:cs="Times Armenian"/>
          <w:b/>
          <w:sz w:val="20"/>
          <w:szCs w:val="24"/>
          <w:lang w:val="nb-NO"/>
        </w:rPr>
        <w:t xml:space="preserve"> </w:t>
      </w:r>
      <w:r w:rsidRPr="00631CF5">
        <w:rPr>
          <w:rFonts w:ascii="Arial" w:eastAsia="Times New Roman" w:hAnsi="Arial" w:cs="Arial"/>
          <w:b/>
          <w:sz w:val="20"/>
          <w:szCs w:val="24"/>
          <w:lang w:val="nb-NO"/>
        </w:rPr>
        <w:t>ԵՎ</w:t>
      </w:r>
      <w:r w:rsidRPr="00631CF5">
        <w:rPr>
          <w:rFonts w:ascii="GHEA Grapalat" w:eastAsia="Times New Roman" w:hAnsi="GHEA Grapalat" w:cs="Times Armenian"/>
          <w:b/>
          <w:sz w:val="20"/>
          <w:szCs w:val="24"/>
          <w:lang w:val="nb-NO"/>
        </w:rPr>
        <w:t xml:space="preserve"> </w:t>
      </w:r>
      <w:r w:rsidRPr="00631CF5">
        <w:rPr>
          <w:rFonts w:ascii="Arial" w:eastAsia="Times New Roman" w:hAnsi="Arial" w:cs="Arial"/>
          <w:b/>
          <w:sz w:val="20"/>
          <w:szCs w:val="24"/>
          <w:lang w:val="nb-NO"/>
        </w:rPr>
        <w:t>ՍՏՈՐԱԳՐՈՒԹՅՈՒՆՆԵՐԸ</w:t>
      </w:r>
    </w:p>
    <w:p w:rsidR="00BB1514" w:rsidRPr="00631CF5" w:rsidRDefault="00BB1514" w:rsidP="00BB1514">
      <w:pPr>
        <w:spacing w:after="0" w:line="240" w:lineRule="auto"/>
        <w:jc w:val="both"/>
        <w:rPr>
          <w:rFonts w:ascii="GHEA Grapalat" w:eastAsia="Times New Roman" w:hAnsi="GHEA Grapalat" w:cs="TimesArmenianPSMT"/>
          <w:sz w:val="18"/>
          <w:szCs w:val="18"/>
          <w:lang w:val="hy-AM"/>
        </w:rPr>
      </w:pPr>
      <w:r w:rsidRPr="00631CF5">
        <w:rPr>
          <w:rFonts w:ascii="GHEA Grapalat" w:eastAsia="Times New Roman" w:hAnsi="GHEA Grapalat" w:cs="Times New Roman"/>
          <w:i/>
          <w:sz w:val="20"/>
          <w:szCs w:val="24"/>
          <w:lang w:val="hy-AM" w:eastAsia="zh-CN"/>
        </w:rPr>
        <w:t xml:space="preserve"> </w:t>
      </w:r>
    </w:p>
    <w:p w:rsidR="00BB1514" w:rsidRPr="00631CF5" w:rsidRDefault="00BB1514" w:rsidP="00BB1514">
      <w:pPr>
        <w:spacing w:after="0" w:line="240" w:lineRule="auto"/>
        <w:ind w:firstLine="709"/>
        <w:jc w:val="both"/>
        <w:rPr>
          <w:rFonts w:ascii="GHEA Grapalat" w:eastAsia="Times New Roman" w:hAnsi="GHEA Grapalat" w:cs="Times New Roman"/>
          <w:sz w:val="20"/>
          <w:szCs w:val="24"/>
          <w:lang w:val="hy-AM"/>
        </w:rPr>
      </w:pPr>
    </w:p>
    <w:tbl>
      <w:tblPr>
        <w:tblW w:w="0" w:type="auto"/>
        <w:tblInd w:w="931" w:type="dxa"/>
        <w:tblLayout w:type="fixed"/>
        <w:tblLook w:val="0000" w:firstRow="0" w:lastRow="0" w:firstColumn="0" w:lastColumn="0" w:noHBand="0" w:noVBand="0"/>
      </w:tblPr>
      <w:tblGrid>
        <w:gridCol w:w="4536"/>
        <w:gridCol w:w="4111"/>
      </w:tblGrid>
      <w:tr w:rsidR="00BB1514" w:rsidRPr="00631CF5" w:rsidTr="007913DD">
        <w:tc>
          <w:tcPr>
            <w:tcW w:w="4536" w:type="dxa"/>
          </w:tcPr>
          <w:p w:rsidR="00BB1514" w:rsidRPr="00631CF5" w:rsidRDefault="00BB1514" w:rsidP="00BB1514">
            <w:pPr>
              <w:spacing w:after="0" w:line="240" w:lineRule="auto"/>
              <w:jc w:val="center"/>
              <w:rPr>
                <w:rFonts w:ascii="GHEA Grapalat" w:eastAsia="Times New Roman" w:hAnsi="GHEA Grapalat" w:cs="Times New Roman"/>
                <w:b/>
                <w:sz w:val="20"/>
                <w:szCs w:val="24"/>
                <w:lang w:val="hy-AM"/>
              </w:rPr>
            </w:pPr>
            <w:r w:rsidRPr="00631CF5">
              <w:rPr>
                <w:rFonts w:ascii="Arial" w:eastAsia="Times New Roman" w:hAnsi="Arial" w:cs="Arial"/>
                <w:b/>
                <w:sz w:val="20"/>
                <w:szCs w:val="24"/>
                <w:lang w:val="hy-AM"/>
              </w:rPr>
              <w:t>Պ</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Տ</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Վ</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Ի</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Ր</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Ա</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Տ</w:t>
            </w:r>
            <w:r w:rsidRPr="00631CF5">
              <w:rPr>
                <w:rFonts w:ascii="GHEA Grapalat" w:eastAsia="Times New Roman" w:hAnsi="GHEA Grapalat" w:cs="Times New Roman"/>
                <w:b/>
                <w:sz w:val="20"/>
                <w:szCs w:val="24"/>
                <w:lang w:val="hy-AM"/>
              </w:rPr>
              <w:t xml:space="preserve"> </w:t>
            </w:r>
            <w:r w:rsidRPr="00631CF5">
              <w:rPr>
                <w:rFonts w:ascii="Arial" w:eastAsia="Times New Roman" w:hAnsi="Arial" w:cs="Arial"/>
                <w:b/>
                <w:sz w:val="20"/>
                <w:szCs w:val="24"/>
                <w:lang w:val="hy-AM"/>
              </w:rPr>
              <w:t>ՈՒ</w:t>
            </w:r>
          </w:p>
          <w:p w:rsidR="00BB1514" w:rsidRPr="00631CF5" w:rsidRDefault="00BB1514" w:rsidP="00BB1514">
            <w:pPr>
              <w:spacing w:after="0" w:line="240" w:lineRule="auto"/>
              <w:ind w:firstLine="284"/>
              <w:rPr>
                <w:rFonts w:ascii="GHEA Grapalat" w:eastAsia="Times New Roman" w:hAnsi="GHEA Grapalat" w:cs="Sylfaen"/>
                <w:b/>
                <w:sz w:val="20"/>
                <w:szCs w:val="20"/>
                <w:lang w:val="hy-AM"/>
              </w:rPr>
            </w:pPr>
          </w:p>
          <w:p w:rsidR="00BB1514" w:rsidRPr="00631CF5" w:rsidRDefault="00BB1514" w:rsidP="00BB1514">
            <w:pPr>
              <w:spacing w:after="0" w:line="240" w:lineRule="auto"/>
              <w:ind w:firstLine="284"/>
              <w:jc w:val="center"/>
              <w:rPr>
                <w:rFonts w:ascii="GHEA Grapalat" w:eastAsia="Times New Roman" w:hAnsi="GHEA Grapalat" w:cs="Times New Roman"/>
                <w:b/>
                <w:sz w:val="20"/>
                <w:szCs w:val="20"/>
                <w:lang w:val="hy-AM"/>
              </w:rPr>
            </w:pPr>
          </w:p>
          <w:p w:rsidR="00BB1514" w:rsidRPr="00631CF5" w:rsidRDefault="00BB1514" w:rsidP="00BB1514">
            <w:pPr>
              <w:spacing w:after="0" w:line="240" w:lineRule="auto"/>
              <w:ind w:firstLine="284"/>
              <w:rPr>
                <w:rFonts w:ascii="GHEA Grapalat" w:eastAsia="Times New Roman" w:hAnsi="GHEA Grapalat" w:cs="Times New Roman"/>
                <w:sz w:val="20"/>
                <w:szCs w:val="20"/>
                <w:lang w:val="hy-AM"/>
              </w:rPr>
            </w:pPr>
          </w:p>
          <w:p w:rsidR="00BB1514" w:rsidRPr="00631CF5" w:rsidRDefault="00BB1514" w:rsidP="00BB1514">
            <w:pPr>
              <w:spacing w:after="0" w:line="240" w:lineRule="auto"/>
              <w:rPr>
                <w:rFonts w:ascii="GHEA Grapalat" w:eastAsia="Times New Roman" w:hAnsi="GHEA Grapalat" w:cs="Times New Roman"/>
                <w:sz w:val="20"/>
                <w:szCs w:val="20"/>
                <w:lang w:val="hy-AM"/>
              </w:rPr>
            </w:pPr>
            <w:r w:rsidRPr="00631CF5">
              <w:rPr>
                <w:rFonts w:ascii="GHEA Grapalat" w:eastAsia="Times New Roman" w:hAnsi="GHEA Grapalat" w:cs="Times New Roman"/>
                <w:sz w:val="20"/>
                <w:szCs w:val="20"/>
                <w:lang w:val="hy-AM"/>
              </w:rPr>
              <w:t>--------------------------------------</w:t>
            </w:r>
          </w:p>
          <w:p w:rsidR="00BB1514" w:rsidRPr="00631CF5" w:rsidRDefault="00BB1514" w:rsidP="00BB1514">
            <w:pPr>
              <w:spacing w:after="0" w:line="240" w:lineRule="auto"/>
              <w:ind w:firstLine="284"/>
              <w:rPr>
                <w:rFonts w:ascii="GHEA Grapalat" w:eastAsia="Times New Roman" w:hAnsi="GHEA Grapalat" w:cs="Times New Roman"/>
                <w:b/>
                <w:sz w:val="20"/>
                <w:szCs w:val="20"/>
                <w:lang w:val="pt-BR"/>
              </w:rPr>
            </w:pPr>
            <w:r w:rsidRPr="00631CF5">
              <w:rPr>
                <w:rFonts w:ascii="GHEA Grapalat" w:eastAsia="Times New Roman" w:hAnsi="GHEA Grapalat" w:cs="Times New Roman"/>
                <w:b/>
                <w:sz w:val="20"/>
                <w:szCs w:val="20"/>
                <w:lang w:val="hy-AM"/>
              </w:rPr>
              <w:t xml:space="preserve"> </w:t>
            </w:r>
            <w:r w:rsidRPr="00631CF5">
              <w:rPr>
                <w:rFonts w:ascii="GHEA Grapalat" w:eastAsia="Times New Roman" w:hAnsi="GHEA Grapalat" w:cs="Times New Roman"/>
                <w:b/>
                <w:sz w:val="20"/>
                <w:szCs w:val="20"/>
                <w:lang w:val="pt-BR"/>
              </w:rPr>
              <w:t>(</w:t>
            </w:r>
            <w:r w:rsidRPr="00631CF5">
              <w:rPr>
                <w:rFonts w:ascii="Arial" w:eastAsia="Times New Roman" w:hAnsi="Arial" w:cs="Arial"/>
                <w:b/>
                <w:sz w:val="20"/>
                <w:szCs w:val="20"/>
                <w:lang w:val="pt-BR"/>
              </w:rPr>
              <w:t>ստորագրություն</w:t>
            </w:r>
            <w:r w:rsidRPr="00631CF5">
              <w:rPr>
                <w:rFonts w:ascii="GHEA Grapalat" w:eastAsia="Times New Roman" w:hAnsi="GHEA Grapalat" w:cs="Times New Roman"/>
                <w:b/>
                <w:sz w:val="20"/>
                <w:szCs w:val="20"/>
                <w:lang w:val="pt-BR"/>
              </w:rPr>
              <w:t>)</w:t>
            </w:r>
          </w:p>
          <w:p w:rsidR="00BB1514" w:rsidRPr="00631CF5" w:rsidRDefault="00BB1514" w:rsidP="00BB1514">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b/>
                <w:sz w:val="20"/>
                <w:szCs w:val="20"/>
                <w:lang w:val="hy-AM"/>
              </w:rPr>
              <w:t xml:space="preserve">                   </w:t>
            </w:r>
            <w:r w:rsidRPr="00631CF5">
              <w:rPr>
                <w:rFonts w:ascii="Arial" w:eastAsia="Times New Roman" w:hAnsi="Arial" w:cs="Arial"/>
                <w:b/>
                <w:sz w:val="20"/>
                <w:szCs w:val="20"/>
                <w:lang w:val="pt-BR"/>
              </w:rPr>
              <w:t>Կ</w:t>
            </w:r>
            <w:r w:rsidRPr="00631CF5">
              <w:rPr>
                <w:rFonts w:ascii="GHEA Grapalat" w:eastAsia="Times New Roman" w:hAnsi="GHEA Grapalat" w:cs="Times New Roman"/>
                <w:b/>
                <w:sz w:val="20"/>
                <w:szCs w:val="20"/>
                <w:lang w:val="pt-BR"/>
              </w:rPr>
              <w:t>.</w:t>
            </w:r>
            <w:r w:rsidRPr="00631CF5">
              <w:rPr>
                <w:rFonts w:ascii="Arial" w:eastAsia="Times New Roman" w:hAnsi="Arial" w:cs="Arial"/>
                <w:b/>
                <w:sz w:val="20"/>
                <w:szCs w:val="20"/>
                <w:lang w:val="pt-BR"/>
              </w:rPr>
              <w:t>Տ</w:t>
            </w:r>
            <w:r w:rsidRPr="00631CF5">
              <w:rPr>
                <w:rFonts w:ascii="GHEA Grapalat" w:eastAsia="Times New Roman" w:hAnsi="GHEA Grapalat" w:cs="Times New Roman"/>
                <w:b/>
                <w:sz w:val="20"/>
                <w:szCs w:val="20"/>
                <w:lang w:val="pt-BR"/>
              </w:rPr>
              <w:t>.</w:t>
            </w:r>
          </w:p>
        </w:tc>
        <w:tc>
          <w:tcPr>
            <w:tcW w:w="4111" w:type="dxa"/>
          </w:tcPr>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r w:rsidRPr="00631CF5">
              <w:rPr>
                <w:rFonts w:ascii="Arial" w:eastAsia="Times New Roman" w:hAnsi="Arial" w:cs="Arial"/>
                <w:b/>
                <w:sz w:val="20"/>
                <w:szCs w:val="24"/>
                <w:lang w:val="nb-NO"/>
              </w:rPr>
              <w:t>Կ</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Տ</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Ր</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Ո</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Ղ</w:t>
            </w: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p w:rsidR="00BB1514" w:rsidRPr="00631CF5" w:rsidRDefault="00BB1514" w:rsidP="00BB1514">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BB1514" w:rsidRPr="00631CF5" w:rsidRDefault="00BB1514" w:rsidP="00BB1514">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20"/>
                <w:szCs w:val="24"/>
                <w:lang w:val="pt-BR"/>
              </w:rPr>
              <w:t xml:space="preserve">                       </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ստորագրություն</w:t>
            </w:r>
            <w:r w:rsidRPr="00631CF5">
              <w:rPr>
                <w:rFonts w:ascii="GHEA Grapalat" w:eastAsia="Times New Roman" w:hAnsi="GHEA Grapalat" w:cs="Times New Roman"/>
                <w:sz w:val="16"/>
                <w:szCs w:val="16"/>
                <w:lang w:val="pt-BR"/>
              </w:rPr>
              <w:t>)</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r w:rsidRPr="00631CF5">
              <w:rPr>
                <w:rFonts w:ascii="Arial" w:eastAsia="Times New Roman" w:hAnsi="Arial" w:cs="Arial"/>
                <w:sz w:val="16"/>
                <w:szCs w:val="16"/>
                <w:lang w:val="pt-BR"/>
              </w:rPr>
              <w:t>Կ</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Տ</w:t>
            </w:r>
            <w:r w:rsidRPr="00631CF5">
              <w:rPr>
                <w:rFonts w:ascii="GHEA Grapalat" w:eastAsia="Times New Roman" w:hAnsi="GHEA Grapalat" w:cs="Times New Roman"/>
                <w:sz w:val="16"/>
                <w:szCs w:val="16"/>
                <w:lang w:val="pt-BR"/>
              </w:rPr>
              <w:t>.</w:t>
            </w:r>
          </w:p>
          <w:p w:rsidR="00BB1514" w:rsidRPr="00631CF5" w:rsidRDefault="00BB1514" w:rsidP="00BB1514">
            <w:pPr>
              <w:spacing w:after="0" w:line="240" w:lineRule="auto"/>
              <w:rPr>
                <w:rFonts w:ascii="GHEA Grapalat" w:eastAsia="Times New Roman" w:hAnsi="GHEA Grapalat" w:cs="Times New Roman"/>
                <w:sz w:val="20"/>
                <w:szCs w:val="24"/>
                <w:lang w:val="pt-BR"/>
              </w:rPr>
            </w:pP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tc>
      </w:tr>
    </w:tbl>
    <w:p w:rsidR="00BB1514" w:rsidRPr="00631CF5" w:rsidRDefault="00BB1514" w:rsidP="00BB1514">
      <w:pPr>
        <w:spacing w:after="0" w:line="240" w:lineRule="auto"/>
        <w:ind w:firstLine="709"/>
        <w:jc w:val="center"/>
        <w:rPr>
          <w:rFonts w:ascii="GHEA Grapalat" w:eastAsia="Times New Roman" w:hAnsi="GHEA Grapalat" w:cs="Times New Roman"/>
          <w:b/>
          <w:sz w:val="20"/>
          <w:szCs w:val="24"/>
          <w:lang w:val="nb-NO"/>
        </w:rPr>
      </w:pPr>
    </w:p>
    <w:p w:rsidR="00BB1514" w:rsidRPr="00631CF5" w:rsidRDefault="00BB1514" w:rsidP="00BB1514">
      <w:pPr>
        <w:spacing w:after="0" w:line="240" w:lineRule="auto"/>
        <w:ind w:firstLine="709"/>
        <w:rPr>
          <w:rFonts w:ascii="GHEA Grapalat" w:eastAsia="Times New Roman" w:hAnsi="GHEA Grapalat" w:cs="Sylfaen"/>
          <w:i/>
          <w:sz w:val="20"/>
          <w:szCs w:val="20"/>
          <w:lang w:val="nb-NO"/>
        </w:rPr>
      </w:pPr>
      <w:r w:rsidRPr="00631CF5">
        <w:rPr>
          <w:rFonts w:ascii="Arial" w:eastAsia="Times New Roman" w:hAnsi="Arial" w:cs="Arial"/>
          <w:i/>
          <w:sz w:val="20"/>
          <w:szCs w:val="20"/>
          <w:lang w:val="pt-BR"/>
        </w:rPr>
        <w:t>Անհրաժեշտության</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դեպքում</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պայմանագրում</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կարող</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են</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ներառվել</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ՀՀ</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օրենսդրությանը</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չհակասող</w:t>
      </w:r>
      <w:r w:rsidRPr="00631CF5">
        <w:rPr>
          <w:rFonts w:ascii="GHEA Grapalat" w:eastAsia="Times New Roman" w:hAnsi="GHEA Grapalat" w:cs="Sylfaen"/>
          <w:i/>
          <w:sz w:val="20"/>
          <w:szCs w:val="20"/>
          <w:lang w:val="nb-NO"/>
        </w:rPr>
        <w:t xml:space="preserve"> </w:t>
      </w:r>
      <w:r w:rsidRPr="00631CF5">
        <w:rPr>
          <w:rFonts w:ascii="Arial" w:eastAsia="Times New Roman" w:hAnsi="Arial" w:cs="Arial"/>
          <w:i/>
          <w:sz w:val="20"/>
          <w:szCs w:val="20"/>
          <w:lang w:val="pt-BR"/>
        </w:rPr>
        <w:t>դրույթներ</w:t>
      </w:r>
      <w:r w:rsidRPr="00631CF5">
        <w:rPr>
          <w:rFonts w:ascii="Arial" w:eastAsia="Times New Roman" w:hAnsi="Arial" w:cs="Arial"/>
          <w:i/>
          <w:sz w:val="20"/>
          <w:szCs w:val="20"/>
          <w:lang w:val="nb-NO"/>
        </w:rPr>
        <w:t>։</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sz w:val="20"/>
          <w:szCs w:val="20"/>
          <w:lang w:val="nb-NO"/>
        </w:rPr>
      </w:pPr>
    </w:p>
    <w:p w:rsidR="00BB1514" w:rsidRPr="00631CF5" w:rsidRDefault="00BB1514" w:rsidP="00BB1514">
      <w:pPr>
        <w:spacing w:after="0" w:line="240" w:lineRule="auto"/>
        <w:rPr>
          <w:rFonts w:ascii="GHEA Grapalat" w:eastAsia="Times New Roman" w:hAnsi="GHEA Grapalat" w:cs="Times New Roman"/>
          <w:sz w:val="20"/>
          <w:szCs w:val="20"/>
          <w:lang w:val="hy-AM"/>
        </w:rPr>
      </w:pP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GHEA Grapalat" w:eastAsia="Times New Roman" w:hAnsi="GHEA Grapalat" w:cs="Times New Roman"/>
          <w:i/>
          <w:sz w:val="18"/>
          <w:szCs w:val="24"/>
          <w:lang w:val="hy-AM"/>
        </w:rPr>
        <w:br w:type="page"/>
      </w:r>
      <w:r w:rsidRPr="00631CF5">
        <w:rPr>
          <w:rFonts w:ascii="Arial" w:eastAsia="Times New Roman" w:hAnsi="Arial" w:cs="Arial"/>
          <w:i/>
          <w:sz w:val="18"/>
          <w:szCs w:val="24"/>
          <w:lang w:val="hy-AM"/>
        </w:rPr>
        <w:lastRenderedPageBreak/>
        <w:t>Հավելված</w:t>
      </w:r>
      <w:r w:rsidRPr="00631CF5">
        <w:rPr>
          <w:rFonts w:ascii="GHEA Grapalat" w:eastAsia="Times New Roman" w:hAnsi="GHEA Grapalat" w:cs="Times New Roman"/>
          <w:i/>
          <w:sz w:val="18"/>
          <w:szCs w:val="24"/>
          <w:lang w:val="hy-AM"/>
        </w:rPr>
        <w:t xml:space="preserve"> N 1</w:t>
      </w: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GHEA Grapalat" w:eastAsia="Times New Roman" w:hAnsi="GHEA Grapalat" w:cs="Times New Roman"/>
          <w:i/>
          <w:sz w:val="18"/>
          <w:szCs w:val="24"/>
          <w:lang w:val="hy-AM"/>
        </w:rPr>
        <w:t xml:space="preserve">«         »              20  </w:t>
      </w:r>
      <w:r w:rsidRPr="00631CF5">
        <w:rPr>
          <w:rFonts w:ascii="Arial" w:eastAsia="Times New Roman" w:hAnsi="Arial" w:cs="Arial"/>
          <w:i/>
          <w:sz w:val="18"/>
          <w:szCs w:val="24"/>
          <w:lang w:val="hy-AM"/>
        </w:rPr>
        <w:t>թ</w:t>
      </w: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կնքված</w:t>
      </w:r>
      <w:r w:rsidRPr="00631CF5">
        <w:rPr>
          <w:rFonts w:ascii="GHEA Grapalat" w:eastAsia="Times New Roman" w:hAnsi="GHEA Grapalat" w:cs="Times New Roman"/>
          <w:i/>
          <w:sz w:val="18"/>
          <w:szCs w:val="24"/>
          <w:lang w:val="hy-AM"/>
        </w:rPr>
        <w:t xml:space="preserve"> </w:t>
      </w: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ծածկագրով</w:t>
      </w: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պայմանագրի</w:t>
      </w:r>
    </w:p>
    <w:p w:rsidR="00BB1514" w:rsidRPr="00631CF5" w:rsidRDefault="00BB1514" w:rsidP="00BB1514">
      <w:pPr>
        <w:spacing w:after="0" w:line="240" w:lineRule="auto"/>
        <w:jc w:val="center"/>
        <w:rPr>
          <w:rFonts w:ascii="GHEA Grapalat" w:eastAsia="Times New Roman" w:hAnsi="GHEA Grapalat" w:cs="Times New Roman"/>
          <w:sz w:val="18"/>
          <w:szCs w:val="24"/>
          <w:lang w:val="hy-AM"/>
        </w:rPr>
      </w:pPr>
    </w:p>
    <w:p w:rsidR="00BB1514" w:rsidRPr="00631CF5" w:rsidRDefault="00BB1514" w:rsidP="00BB1514">
      <w:pPr>
        <w:spacing w:after="0" w:line="240" w:lineRule="auto"/>
        <w:jc w:val="center"/>
        <w:rPr>
          <w:rFonts w:ascii="GHEA Grapalat" w:eastAsia="Times New Roman" w:hAnsi="GHEA Grapalat" w:cs="Times New Roman"/>
          <w:sz w:val="20"/>
          <w:szCs w:val="24"/>
          <w:lang w:val="hy-AM"/>
        </w:rPr>
      </w:pPr>
      <w:r w:rsidRPr="00631CF5">
        <w:rPr>
          <w:rFonts w:ascii="Arial" w:eastAsia="Times New Roman" w:hAnsi="Arial" w:cs="Arial"/>
          <w:sz w:val="20"/>
          <w:szCs w:val="24"/>
          <w:lang w:val="hy-AM"/>
        </w:rPr>
        <w:t>ՏԵԽՆԻԿԱԿԱՆ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ԲՆՈՒԹԱԳԻՐ</w:t>
      </w:r>
      <w:r w:rsidRPr="00631CF5">
        <w:rPr>
          <w:rFonts w:ascii="GHEA Grapalat" w:eastAsia="Times New Roman" w:hAnsi="GHEA Grapalat" w:cs="Times New Roman"/>
          <w:sz w:val="20"/>
          <w:szCs w:val="24"/>
          <w:lang w:val="hy-AM"/>
        </w:rPr>
        <w:t xml:space="preserve"> - </w:t>
      </w:r>
      <w:r w:rsidRPr="00631CF5">
        <w:rPr>
          <w:rFonts w:ascii="Arial" w:eastAsia="Times New Roman" w:hAnsi="Arial" w:cs="Arial"/>
          <w:sz w:val="20"/>
          <w:szCs w:val="24"/>
          <w:lang w:val="hy-AM"/>
        </w:rPr>
        <w:t>ԳՆՄԱՆ</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ԺԱՄԱՆԱԿԱՑՈՒՅՑ</w:t>
      </w:r>
      <w:r w:rsidRPr="00631CF5">
        <w:rPr>
          <w:rFonts w:ascii="GHEA Grapalat" w:eastAsia="Times New Roman" w:hAnsi="GHEA Grapalat" w:cs="Times New Roman"/>
          <w:sz w:val="20"/>
          <w:szCs w:val="24"/>
          <w:lang w:val="hy-AM"/>
        </w:rPr>
        <w:t>*</w:t>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r>
      <w:r w:rsidRPr="00631CF5">
        <w:rPr>
          <w:rFonts w:ascii="GHEA Grapalat" w:eastAsia="Times New Roman" w:hAnsi="GHEA Grapalat" w:cs="Times New Roman"/>
          <w:sz w:val="20"/>
          <w:szCs w:val="24"/>
          <w:lang w:val="hy-AM"/>
        </w:rPr>
        <w:tab/>
        <w:t xml:space="preserve">                                                                </w:t>
      </w:r>
      <w:r w:rsidRPr="00631CF5">
        <w:rPr>
          <w:rFonts w:ascii="Arial" w:eastAsia="Times New Roman" w:hAnsi="Arial" w:cs="Arial"/>
          <w:sz w:val="20"/>
          <w:szCs w:val="24"/>
          <w:lang w:val="hy-AM"/>
        </w:rPr>
        <w:t>ՀՀ</w:t>
      </w:r>
      <w:r w:rsidRPr="00631CF5">
        <w:rPr>
          <w:rFonts w:ascii="GHEA Grapalat" w:eastAsia="Times New Roman" w:hAnsi="GHEA Grapalat" w:cs="Times New Roman"/>
          <w:sz w:val="20"/>
          <w:szCs w:val="24"/>
          <w:lang w:val="hy-AM"/>
        </w:rPr>
        <w:t xml:space="preserve"> </w:t>
      </w:r>
      <w:r w:rsidRPr="00631CF5">
        <w:rPr>
          <w:rFonts w:ascii="Arial" w:eastAsia="Times New Roman" w:hAnsi="Arial" w:cs="Arial"/>
          <w:sz w:val="20"/>
          <w:szCs w:val="24"/>
          <w:lang w:val="hy-AM"/>
        </w:rPr>
        <w:t>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536"/>
        <w:gridCol w:w="1866"/>
        <w:gridCol w:w="1161"/>
        <w:gridCol w:w="1431"/>
        <w:gridCol w:w="1431"/>
        <w:gridCol w:w="1296"/>
        <w:gridCol w:w="1324"/>
      </w:tblGrid>
      <w:tr w:rsidR="00BB1514" w:rsidRPr="00631CF5" w:rsidTr="007913DD">
        <w:tc>
          <w:tcPr>
            <w:tcW w:w="10232" w:type="dxa"/>
            <w:gridSpan w:val="8"/>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Ծառայության</w:t>
            </w:r>
          </w:p>
        </w:tc>
      </w:tr>
      <w:tr w:rsidR="00BB1514" w:rsidRPr="00631CF5" w:rsidTr="007913DD">
        <w:trPr>
          <w:trHeight w:val="219"/>
        </w:trPr>
        <w:tc>
          <w:tcPr>
            <w:tcW w:w="1434"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6"/>
                <w:szCs w:val="24"/>
                <w:lang w:val="en-US"/>
              </w:rPr>
            </w:pPr>
            <w:r w:rsidRPr="00631CF5">
              <w:rPr>
                <w:rFonts w:ascii="Arial" w:eastAsia="Times New Roman" w:hAnsi="Arial" w:cs="Arial"/>
                <w:sz w:val="16"/>
                <w:szCs w:val="24"/>
                <w:lang w:val="en-US"/>
              </w:rPr>
              <w:t>հրավերով</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նախատեսված</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չափաբաժնի</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համարը</w:t>
            </w:r>
          </w:p>
        </w:tc>
        <w:tc>
          <w:tcPr>
            <w:tcW w:w="1513"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6"/>
                <w:szCs w:val="24"/>
                <w:lang w:val="en-US"/>
              </w:rPr>
            </w:pPr>
            <w:r w:rsidRPr="00631CF5">
              <w:rPr>
                <w:rFonts w:ascii="Arial" w:eastAsia="Times New Roman" w:hAnsi="Arial" w:cs="Arial"/>
                <w:sz w:val="16"/>
                <w:szCs w:val="24"/>
                <w:lang w:val="en-US"/>
              </w:rPr>
              <w:t>գնումների</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պլանով</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նախատեսված</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միջանցիկ</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ծածկագիրը</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ըստ</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ԳՄԱ</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դասակարգման</w:t>
            </w:r>
            <w:r w:rsidRPr="00631CF5">
              <w:rPr>
                <w:rFonts w:ascii="GHEA Grapalat" w:eastAsia="Times New Roman" w:hAnsi="GHEA Grapalat" w:cs="Times New Roman"/>
                <w:sz w:val="16"/>
                <w:szCs w:val="24"/>
                <w:lang w:val="en-US"/>
              </w:rPr>
              <w:t xml:space="preserve"> (CPV)</w:t>
            </w:r>
          </w:p>
        </w:tc>
        <w:tc>
          <w:tcPr>
            <w:tcW w:w="1516"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տեխնիկական</w:t>
            </w: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szCs w:val="24"/>
                <w:lang w:val="en-US"/>
              </w:rPr>
              <w:t>բնութագիրը</w:t>
            </w:r>
          </w:p>
        </w:tc>
        <w:tc>
          <w:tcPr>
            <w:tcW w:w="956"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չափման</w:t>
            </w: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szCs w:val="24"/>
                <w:lang w:val="en-US"/>
              </w:rPr>
              <w:t>միավորը</w:t>
            </w:r>
          </w:p>
        </w:tc>
        <w:tc>
          <w:tcPr>
            <w:tcW w:w="1115"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ընդհանուր</w:t>
            </w: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szCs w:val="24"/>
                <w:lang w:val="en-US"/>
              </w:rPr>
              <w:t>գինը</w:t>
            </w:r>
            <w:r w:rsidRPr="00631CF5">
              <w:rPr>
                <w:rFonts w:ascii="GHEA Grapalat" w:eastAsia="Times New Roman" w:hAnsi="GHEA Grapalat" w:cs="Times New Roman"/>
                <w:sz w:val="18"/>
                <w:szCs w:val="24"/>
                <w:lang w:val="en-US"/>
              </w:rPr>
              <w:t>/</w:t>
            </w:r>
            <w:r w:rsidRPr="00631CF5">
              <w:rPr>
                <w:rFonts w:ascii="Arial" w:eastAsia="Times New Roman" w:hAnsi="Arial" w:cs="Arial"/>
                <w:sz w:val="18"/>
                <w:szCs w:val="24"/>
                <w:lang w:val="en-US"/>
              </w:rPr>
              <w:t>ՀՀ</w:t>
            </w: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szCs w:val="24"/>
                <w:lang w:val="en-US"/>
              </w:rPr>
              <w:t>դրամ</w:t>
            </w:r>
          </w:p>
        </w:tc>
        <w:tc>
          <w:tcPr>
            <w:tcW w:w="1115" w:type="dxa"/>
            <w:vMerge w:val="restart"/>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ընդհանուր</w:t>
            </w: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szCs w:val="24"/>
                <w:lang w:val="en-US"/>
              </w:rPr>
              <w:t>քանակը</w:t>
            </w:r>
          </w:p>
        </w:tc>
        <w:tc>
          <w:tcPr>
            <w:tcW w:w="2583" w:type="dxa"/>
            <w:gridSpan w:val="2"/>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մատուցման</w:t>
            </w:r>
          </w:p>
        </w:tc>
      </w:tr>
      <w:tr w:rsidR="00BB1514" w:rsidRPr="00631CF5" w:rsidTr="007913DD">
        <w:trPr>
          <w:trHeight w:val="445"/>
        </w:trPr>
        <w:tc>
          <w:tcPr>
            <w:tcW w:w="1434"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513"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516"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956"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115"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115" w:type="dxa"/>
            <w:vMerge/>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p>
        </w:tc>
        <w:tc>
          <w:tcPr>
            <w:tcW w:w="1262" w:type="dxa"/>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հասցեն</w:t>
            </w:r>
          </w:p>
        </w:tc>
        <w:tc>
          <w:tcPr>
            <w:tcW w:w="1321" w:type="dxa"/>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n-US"/>
              </w:rPr>
            </w:pPr>
            <w:r w:rsidRPr="00631CF5">
              <w:rPr>
                <w:rFonts w:ascii="Arial" w:eastAsia="Times New Roman" w:hAnsi="Arial" w:cs="Arial"/>
                <w:sz w:val="18"/>
                <w:szCs w:val="24"/>
                <w:lang w:val="en-US"/>
              </w:rPr>
              <w:t>Ժամկետը</w:t>
            </w:r>
            <w:r w:rsidRPr="00631CF5">
              <w:rPr>
                <w:rFonts w:ascii="GHEA Grapalat" w:eastAsia="Times New Roman" w:hAnsi="GHEA Grapalat" w:cs="Times New Roman"/>
                <w:sz w:val="18"/>
                <w:szCs w:val="24"/>
                <w:lang w:val="en-US"/>
              </w:rPr>
              <w:t>**</w:t>
            </w:r>
          </w:p>
        </w:tc>
      </w:tr>
      <w:tr w:rsidR="00BB1514" w:rsidRPr="00631CF5" w:rsidTr="007913DD">
        <w:trPr>
          <w:trHeight w:val="246"/>
        </w:trPr>
        <w:tc>
          <w:tcPr>
            <w:tcW w:w="1434" w:type="dxa"/>
          </w:tcPr>
          <w:p w:rsidR="00BB1514" w:rsidRPr="00631CF5" w:rsidRDefault="00BB1514" w:rsidP="00BB1514">
            <w:pPr>
              <w:spacing w:after="0" w:line="240" w:lineRule="auto"/>
              <w:jc w:val="center"/>
              <w:rPr>
                <w:rFonts w:ascii="GHEA Grapalat" w:eastAsia="Times New Roman" w:hAnsi="GHEA Grapalat" w:cs="Times New Roman"/>
                <w:sz w:val="20"/>
                <w:szCs w:val="24"/>
              </w:rPr>
            </w:pPr>
            <w:r w:rsidRPr="00631CF5">
              <w:rPr>
                <w:rFonts w:ascii="GHEA Grapalat" w:eastAsia="Times New Roman" w:hAnsi="GHEA Grapalat" w:cs="Times New Roman"/>
                <w:sz w:val="20"/>
                <w:szCs w:val="24"/>
              </w:rPr>
              <w:t>1</w:t>
            </w:r>
          </w:p>
        </w:tc>
        <w:tc>
          <w:tcPr>
            <w:tcW w:w="1513" w:type="dxa"/>
          </w:tcPr>
          <w:p w:rsidR="00BB1514" w:rsidRPr="00631CF5" w:rsidRDefault="00BB1514" w:rsidP="00BB1514">
            <w:pPr>
              <w:spacing w:after="0" w:line="240" w:lineRule="auto"/>
              <w:jc w:val="center"/>
              <w:rPr>
                <w:rFonts w:ascii="GHEA Grapalat" w:eastAsia="Times New Roman" w:hAnsi="GHEA Grapalat" w:cs="Times New Roman"/>
                <w:color w:val="403931"/>
                <w:sz w:val="21"/>
                <w:szCs w:val="21"/>
                <w:shd w:val="clear" w:color="auto" w:fill="F5F5F5"/>
                <w:lang w:val="en-US"/>
              </w:rPr>
            </w:pPr>
          </w:p>
          <w:p w:rsidR="00BB1514" w:rsidRPr="00631CF5" w:rsidRDefault="00BB1514" w:rsidP="00BB1514">
            <w:pPr>
              <w:spacing w:after="0" w:line="240" w:lineRule="auto"/>
              <w:jc w:val="center"/>
              <w:rPr>
                <w:rFonts w:ascii="GHEA Grapalat" w:eastAsia="Times New Roman" w:hAnsi="GHEA Grapalat" w:cs="Times New Roman"/>
                <w:sz w:val="20"/>
                <w:szCs w:val="20"/>
              </w:rPr>
            </w:pPr>
            <w:r w:rsidRPr="00631CF5">
              <w:rPr>
                <w:rFonts w:ascii="GHEA Grapalat" w:eastAsia="Times New Roman" w:hAnsi="GHEA Grapalat" w:cs="Times New Roman"/>
                <w:sz w:val="20"/>
                <w:szCs w:val="20"/>
                <w:lang w:val="en-US"/>
              </w:rPr>
              <w:t>90511100</w:t>
            </w:r>
          </w:p>
        </w:tc>
        <w:tc>
          <w:tcPr>
            <w:tcW w:w="1516" w:type="dxa"/>
          </w:tcPr>
          <w:p w:rsidR="00BB1514" w:rsidRPr="00631CF5" w:rsidRDefault="00BB1514" w:rsidP="00BB1514">
            <w:pPr>
              <w:spacing w:after="0" w:line="240" w:lineRule="auto"/>
              <w:jc w:val="center"/>
              <w:rPr>
                <w:rFonts w:ascii="GHEA Grapalat" w:eastAsia="Times New Roman" w:hAnsi="GHEA Grapalat" w:cs="Times New Roman"/>
                <w:sz w:val="20"/>
                <w:szCs w:val="24"/>
              </w:rPr>
            </w:pPr>
            <w:r w:rsidRPr="00631CF5">
              <w:rPr>
                <w:rFonts w:ascii="Arial" w:eastAsia="Times New Roman" w:hAnsi="Arial" w:cs="Arial"/>
                <w:sz w:val="20"/>
                <w:szCs w:val="24"/>
                <w:lang w:val="en-US"/>
              </w:rPr>
              <w:t>Տենիկական</w:t>
            </w:r>
            <w:r w:rsidRPr="00631CF5">
              <w:rPr>
                <w:rFonts w:ascii="GHEA Grapalat" w:eastAsia="Times New Roman" w:hAnsi="GHEA Grapalat" w:cs="Times New Roman"/>
                <w:sz w:val="20"/>
                <w:szCs w:val="24"/>
              </w:rPr>
              <w:t xml:space="preserve"> </w:t>
            </w:r>
            <w:r w:rsidRPr="00631CF5">
              <w:rPr>
                <w:rFonts w:ascii="Arial" w:eastAsia="Times New Roman" w:hAnsi="Arial" w:cs="Arial"/>
                <w:sz w:val="20"/>
                <w:szCs w:val="24"/>
                <w:lang w:val="en-US"/>
              </w:rPr>
              <w:t>բնութագիրը</w:t>
            </w:r>
            <w:r w:rsidRPr="00631CF5">
              <w:rPr>
                <w:rFonts w:ascii="GHEA Grapalat" w:eastAsia="Times New Roman" w:hAnsi="GHEA Grapalat" w:cs="Times New Roman"/>
                <w:sz w:val="20"/>
                <w:szCs w:val="24"/>
              </w:rPr>
              <w:t xml:space="preserve"> </w:t>
            </w:r>
            <w:r w:rsidRPr="00631CF5">
              <w:rPr>
                <w:rFonts w:ascii="Arial" w:eastAsia="Times New Roman" w:hAnsi="Arial" w:cs="Arial"/>
                <w:sz w:val="20"/>
                <w:szCs w:val="24"/>
                <w:lang w:val="en-US"/>
              </w:rPr>
              <w:t>ներկայացված</w:t>
            </w:r>
            <w:r w:rsidRPr="00631CF5">
              <w:rPr>
                <w:rFonts w:ascii="GHEA Grapalat" w:eastAsia="Times New Roman" w:hAnsi="GHEA Grapalat" w:cs="Times New Roman"/>
                <w:sz w:val="20"/>
                <w:szCs w:val="24"/>
              </w:rPr>
              <w:t xml:space="preserve"> </w:t>
            </w:r>
            <w:r w:rsidRPr="00631CF5">
              <w:rPr>
                <w:rFonts w:ascii="Arial" w:eastAsia="Times New Roman" w:hAnsi="Arial" w:cs="Arial"/>
                <w:sz w:val="20"/>
                <w:szCs w:val="24"/>
                <w:lang w:val="en-US"/>
              </w:rPr>
              <w:t>է</w:t>
            </w:r>
            <w:r w:rsidRPr="00631CF5">
              <w:rPr>
                <w:rFonts w:ascii="GHEA Grapalat" w:eastAsia="Times New Roman" w:hAnsi="GHEA Grapalat" w:cs="Times New Roman"/>
                <w:sz w:val="20"/>
                <w:szCs w:val="24"/>
              </w:rPr>
              <w:t xml:space="preserve"> </w:t>
            </w:r>
            <w:r w:rsidRPr="00631CF5">
              <w:rPr>
                <w:rFonts w:ascii="Arial" w:eastAsia="Times New Roman" w:hAnsi="Arial" w:cs="Arial"/>
                <w:sz w:val="20"/>
                <w:szCs w:val="24"/>
                <w:lang w:val="en-US"/>
              </w:rPr>
              <w:t>ստորև</w:t>
            </w:r>
          </w:p>
        </w:tc>
        <w:tc>
          <w:tcPr>
            <w:tcW w:w="956"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n-US"/>
              </w:rPr>
            </w:pPr>
            <w:r w:rsidRPr="00631CF5">
              <w:rPr>
                <w:rFonts w:ascii="Arial" w:eastAsia="Times New Roman" w:hAnsi="Arial" w:cs="Arial"/>
                <w:sz w:val="20"/>
                <w:szCs w:val="24"/>
                <w:lang w:val="en-US"/>
              </w:rPr>
              <w:t>դրամ</w:t>
            </w:r>
          </w:p>
        </w:tc>
        <w:tc>
          <w:tcPr>
            <w:tcW w:w="1115" w:type="dxa"/>
          </w:tcPr>
          <w:p w:rsidR="00BB1514" w:rsidRPr="00D55722" w:rsidRDefault="00D55722" w:rsidP="00BB1514">
            <w:pPr>
              <w:spacing w:after="0" w:line="240" w:lineRule="auto"/>
              <w:jc w:val="center"/>
              <w:rPr>
                <w:rFonts w:ascii="GHEA Grapalat" w:eastAsia="Times New Roman" w:hAnsi="GHEA Grapalat" w:cs="Times New Roman"/>
                <w:sz w:val="20"/>
                <w:szCs w:val="24"/>
                <w:lang w:val="hy-AM"/>
              </w:rPr>
            </w:pPr>
            <w:r>
              <w:rPr>
                <w:rFonts w:ascii="GHEA Grapalat" w:eastAsia="Times New Roman" w:hAnsi="GHEA Grapalat" w:cs="Times New Roman"/>
                <w:sz w:val="20"/>
                <w:szCs w:val="24"/>
                <w:lang w:val="hy-AM"/>
              </w:rPr>
              <w:t>2500000</w:t>
            </w:r>
          </w:p>
        </w:tc>
        <w:tc>
          <w:tcPr>
            <w:tcW w:w="1115" w:type="dxa"/>
          </w:tcPr>
          <w:p w:rsidR="00BB1514" w:rsidRPr="00631CF5" w:rsidRDefault="00BB1514" w:rsidP="00BB1514">
            <w:pPr>
              <w:spacing w:after="0" w:line="240" w:lineRule="auto"/>
              <w:jc w:val="center"/>
              <w:rPr>
                <w:rFonts w:ascii="GHEA Grapalat" w:eastAsia="Times New Roman" w:hAnsi="GHEA Grapalat" w:cs="Times New Roman"/>
                <w:sz w:val="20"/>
                <w:szCs w:val="24"/>
              </w:rPr>
            </w:pPr>
            <w:r w:rsidRPr="00631CF5">
              <w:rPr>
                <w:rFonts w:ascii="GHEA Grapalat" w:eastAsia="Times New Roman" w:hAnsi="GHEA Grapalat" w:cs="Times New Roman"/>
                <w:sz w:val="20"/>
                <w:szCs w:val="24"/>
              </w:rPr>
              <w:t>1</w:t>
            </w:r>
          </w:p>
        </w:tc>
        <w:tc>
          <w:tcPr>
            <w:tcW w:w="1262" w:type="dxa"/>
          </w:tcPr>
          <w:p w:rsidR="00BB1514" w:rsidRPr="00D55722" w:rsidRDefault="00BB1514" w:rsidP="00BB1514">
            <w:pPr>
              <w:spacing w:after="0" w:line="240" w:lineRule="auto"/>
              <w:jc w:val="center"/>
              <w:rPr>
                <w:rFonts w:ascii="GHEA Grapalat" w:eastAsia="Times New Roman" w:hAnsi="GHEA Grapalat" w:cs="Times New Roman"/>
                <w:sz w:val="16"/>
                <w:szCs w:val="24"/>
              </w:rPr>
            </w:pPr>
            <w:r w:rsidRPr="00631CF5">
              <w:rPr>
                <w:rFonts w:ascii="Arial" w:eastAsia="Times New Roman" w:hAnsi="Arial" w:cs="Arial"/>
                <w:sz w:val="16"/>
                <w:szCs w:val="24"/>
                <w:lang w:val="en-US"/>
              </w:rPr>
              <w:t>ԹՈՒՄԱՆՅԱՆ</w:t>
            </w:r>
            <w:r w:rsidRPr="00D55722">
              <w:rPr>
                <w:rFonts w:ascii="GHEA Grapalat" w:eastAsia="Times New Roman" w:hAnsi="GHEA Grapalat" w:cs="Times New Roman"/>
                <w:sz w:val="16"/>
                <w:szCs w:val="24"/>
              </w:rPr>
              <w:t xml:space="preserve"> </w:t>
            </w:r>
            <w:r w:rsidRPr="00631CF5">
              <w:rPr>
                <w:rFonts w:ascii="Arial" w:eastAsia="Times New Roman" w:hAnsi="Arial" w:cs="Arial"/>
                <w:sz w:val="16"/>
                <w:szCs w:val="24"/>
                <w:lang w:val="en-US"/>
              </w:rPr>
              <w:t>համայնք</w:t>
            </w:r>
            <w:r w:rsidRPr="00631CF5">
              <w:rPr>
                <w:rFonts w:ascii="Arial" w:eastAsia="Times New Roman" w:hAnsi="Arial" w:cs="Arial"/>
                <w:sz w:val="16"/>
                <w:szCs w:val="24"/>
                <w:lang w:val="hy-AM"/>
              </w:rPr>
              <w:t>ի</w:t>
            </w:r>
            <w:r w:rsidRPr="00631CF5">
              <w:rPr>
                <w:rFonts w:ascii="GHEA Grapalat" w:eastAsia="Times New Roman" w:hAnsi="GHEA Grapalat" w:cs="Times New Roman"/>
                <w:sz w:val="16"/>
                <w:szCs w:val="24"/>
                <w:lang w:val="hy-AM"/>
              </w:rPr>
              <w:t xml:space="preserve"> </w:t>
            </w:r>
            <w:r w:rsidRPr="00631CF5">
              <w:rPr>
                <w:rFonts w:ascii="Arial" w:eastAsia="Times New Roman" w:hAnsi="Arial" w:cs="Arial"/>
                <w:sz w:val="16"/>
                <w:szCs w:val="24"/>
                <w:lang w:val="hy-AM"/>
              </w:rPr>
              <w:t>Դսեղ</w:t>
            </w:r>
            <w:r w:rsidRPr="00D55722">
              <w:rPr>
                <w:rFonts w:ascii="GHEA Grapalat" w:eastAsia="Times New Roman" w:hAnsi="GHEA Grapalat" w:cs="Times New Roman"/>
                <w:sz w:val="16"/>
                <w:szCs w:val="24"/>
              </w:rPr>
              <w:t xml:space="preserve"> </w:t>
            </w:r>
            <w:r w:rsidR="00D55722">
              <w:rPr>
                <w:rFonts w:ascii="GHEA Grapalat" w:eastAsia="Times New Roman" w:hAnsi="GHEA Grapalat" w:cs="Times New Roman"/>
                <w:sz w:val="16"/>
                <w:szCs w:val="24"/>
                <w:lang w:val="hy-AM"/>
              </w:rPr>
              <w:t xml:space="preserve">և Չկալով </w:t>
            </w:r>
            <w:r w:rsidRPr="00631CF5">
              <w:rPr>
                <w:rFonts w:ascii="Arial" w:eastAsia="Times New Roman" w:hAnsi="Arial" w:cs="Arial"/>
                <w:sz w:val="16"/>
                <w:szCs w:val="24"/>
                <w:lang w:val="en-US"/>
              </w:rPr>
              <w:t>բնակավայր</w:t>
            </w:r>
          </w:p>
        </w:tc>
        <w:tc>
          <w:tcPr>
            <w:tcW w:w="1321" w:type="dxa"/>
          </w:tcPr>
          <w:p w:rsidR="00D55722" w:rsidRDefault="00D55722" w:rsidP="00D55722">
            <w:pPr>
              <w:spacing w:after="0" w:line="240" w:lineRule="auto"/>
              <w:jc w:val="center"/>
              <w:rPr>
                <w:rFonts w:ascii="GHEA Grapalat" w:eastAsia="Times New Roman" w:hAnsi="GHEA Grapalat" w:cs="Times New Roman"/>
                <w:sz w:val="16"/>
                <w:szCs w:val="24"/>
                <w:lang w:val="en-US"/>
              </w:rPr>
            </w:pPr>
            <w:r>
              <w:rPr>
                <w:rFonts w:ascii="GHEA Grapalat" w:eastAsia="Times New Roman" w:hAnsi="GHEA Grapalat" w:cs="Times New Roman"/>
                <w:sz w:val="16"/>
                <w:szCs w:val="24"/>
                <w:lang w:val="en-US"/>
              </w:rPr>
              <w:t>01.</w:t>
            </w:r>
            <w:r>
              <w:rPr>
                <w:rFonts w:ascii="GHEA Grapalat" w:eastAsia="Times New Roman" w:hAnsi="GHEA Grapalat" w:cs="Times New Roman"/>
                <w:sz w:val="16"/>
                <w:szCs w:val="24"/>
                <w:lang w:val="hy-AM"/>
              </w:rPr>
              <w:t>0</w:t>
            </w:r>
            <w:r>
              <w:rPr>
                <w:rFonts w:ascii="GHEA Grapalat" w:eastAsia="Times New Roman" w:hAnsi="GHEA Grapalat" w:cs="Times New Roman"/>
                <w:sz w:val="16"/>
                <w:szCs w:val="24"/>
                <w:lang w:val="en-US"/>
              </w:rPr>
              <w:t>1.2025-</w:t>
            </w:r>
          </w:p>
          <w:p w:rsidR="00BB1514" w:rsidRPr="00D55722" w:rsidRDefault="00D55722" w:rsidP="00D55722">
            <w:pPr>
              <w:spacing w:after="0" w:line="240" w:lineRule="auto"/>
              <w:jc w:val="center"/>
              <w:rPr>
                <w:rFonts w:ascii="GHEA Grapalat" w:eastAsia="Times New Roman" w:hAnsi="GHEA Grapalat" w:cs="Times New Roman"/>
                <w:sz w:val="16"/>
                <w:szCs w:val="24"/>
                <w:lang w:val="hy-AM"/>
              </w:rPr>
            </w:pPr>
            <w:r>
              <w:rPr>
                <w:rFonts w:ascii="GHEA Grapalat" w:eastAsia="Times New Roman" w:hAnsi="GHEA Grapalat" w:cs="Times New Roman"/>
                <w:sz w:val="16"/>
                <w:szCs w:val="24"/>
                <w:lang w:val="en-US"/>
              </w:rPr>
              <w:t>31.12.2025</w:t>
            </w:r>
            <w:r>
              <w:rPr>
                <w:rFonts w:ascii="GHEA Grapalat" w:eastAsia="Times New Roman" w:hAnsi="GHEA Grapalat" w:cs="Times New Roman"/>
                <w:sz w:val="16"/>
                <w:szCs w:val="24"/>
                <w:lang w:val="hy-AM"/>
              </w:rPr>
              <w:t>թ</w:t>
            </w:r>
            <w:r w:rsidR="00BB1514" w:rsidRPr="00631CF5">
              <w:rPr>
                <w:rFonts w:ascii="GHEA Grapalat" w:eastAsia="Times New Roman" w:hAnsi="GHEA Grapalat" w:cs="Times New Roman"/>
                <w:sz w:val="16"/>
                <w:szCs w:val="24"/>
                <w:lang w:val="en-US"/>
              </w:rPr>
              <w:t>.</w:t>
            </w:r>
            <w:r>
              <w:rPr>
                <w:rFonts w:ascii="GHEA Grapalat" w:eastAsia="Times New Roman" w:hAnsi="GHEA Grapalat" w:cs="Times New Roman"/>
                <w:sz w:val="16"/>
                <w:szCs w:val="24"/>
                <w:lang w:val="hy-AM"/>
              </w:rPr>
              <w:t>թ․</w:t>
            </w:r>
          </w:p>
        </w:tc>
      </w:tr>
    </w:tbl>
    <w:p w:rsidR="00BB1514" w:rsidRPr="00631CF5" w:rsidRDefault="00BB1514" w:rsidP="00BB1514">
      <w:pPr>
        <w:spacing w:after="0" w:line="240" w:lineRule="auto"/>
        <w:jc w:val="center"/>
        <w:rPr>
          <w:rFonts w:ascii="GHEA Grapalat" w:eastAsia="Times New Roman" w:hAnsi="GHEA Grapalat" w:cs="Times New Roman"/>
          <w:sz w:val="20"/>
          <w:szCs w:val="24"/>
          <w:lang w:val="en-US"/>
        </w:rP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0"/>
        <w:gridCol w:w="5885"/>
      </w:tblGrid>
      <w:tr w:rsidR="00BB1514" w:rsidRPr="00631CF5" w:rsidTr="007913DD">
        <w:trPr>
          <w:trHeight w:val="20"/>
          <w:jc w:val="center"/>
        </w:trPr>
        <w:tc>
          <w:tcPr>
            <w:tcW w:w="10455" w:type="dxa"/>
            <w:gridSpan w:val="2"/>
            <w:shd w:val="clear" w:color="auto" w:fill="auto"/>
          </w:tcPr>
          <w:p w:rsidR="00BB1514" w:rsidRPr="00631CF5" w:rsidRDefault="00BB1514" w:rsidP="00BB1514">
            <w:pPr>
              <w:spacing w:after="0" w:line="240" w:lineRule="auto"/>
              <w:jc w:val="center"/>
              <w:rPr>
                <w:rFonts w:ascii="GHEA Grapalat" w:eastAsia="Times New Roman" w:hAnsi="GHEA Grapalat" w:cs="Sylfaen"/>
                <w:b/>
                <w:sz w:val="20"/>
                <w:szCs w:val="20"/>
                <w:lang w:val="en-US"/>
              </w:rPr>
            </w:pPr>
            <w:r w:rsidRPr="00631CF5">
              <w:rPr>
                <w:rFonts w:ascii="Arial" w:eastAsia="Times New Roman" w:hAnsi="Arial" w:cs="Arial"/>
                <w:b/>
                <w:sz w:val="20"/>
                <w:szCs w:val="20"/>
                <w:lang w:val="af-ZA"/>
              </w:rPr>
              <w:t>Ձեռքբերվող</w:t>
            </w:r>
            <w:r w:rsidRPr="00631CF5">
              <w:rPr>
                <w:rFonts w:ascii="GHEA Grapalat" w:eastAsia="Times New Roman" w:hAnsi="GHEA Grapalat" w:cs="Sylfaen"/>
                <w:b/>
                <w:sz w:val="20"/>
                <w:szCs w:val="20"/>
                <w:lang w:val="af-ZA"/>
              </w:rPr>
              <w:t xml:space="preserve"> </w:t>
            </w:r>
            <w:r w:rsidRPr="00631CF5">
              <w:rPr>
                <w:rFonts w:ascii="Arial" w:eastAsia="Times New Roman" w:hAnsi="Arial" w:cs="Arial"/>
                <w:b/>
                <w:sz w:val="20"/>
                <w:szCs w:val="20"/>
                <w:lang w:val="af-ZA"/>
              </w:rPr>
              <w:t>ծառայության</w:t>
            </w:r>
            <w:r w:rsidRPr="00631CF5">
              <w:rPr>
                <w:rFonts w:ascii="GHEA Grapalat" w:eastAsia="Times New Roman" w:hAnsi="GHEA Grapalat" w:cs="Sylfaen"/>
                <w:b/>
                <w:sz w:val="20"/>
                <w:szCs w:val="20"/>
                <w:lang w:val="af-ZA"/>
              </w:rPr>
              <w:t xml:space="preserve"> </w:t>
            </w:r>
            <w:r w:rsidRPr="00631CF5">
              <w:rPr>
                <w:rFonts w:ascii="Arial" w:eastAsia="Times New Roman" w:hAnsi="Arial" w:cs="Arial"/>
                <w:b/>
                <w:sz w:val="20"/>
                <w:szCs w:val="20"/>
                <w:lang w:val="af-ZA"/>
              </w:rPr>
              <w:t>նկարագիր</w:t>
            </w:r>
            <w:r w:rsidRPr="00631CF5">
              <w:rPr>
                <w:rFonts w:ascii="Arial" w:eastAsia="Times New Roman" w:hAnsi="Arial" w:cs="Arial"/>
                <w:b/>
                <w:sz w:val="20"/>
                <w:szCs w:val="20"/>
                <w:lang w:val="en-US"/>
              </w:rPr>
              <w:t>ը</w:t>
            </w:r>
          </w:p>
        </w:tc>
      </w:tr>
      <w:tr w:rsidR="00BB1514" w:rsidRPr="00D71DEC" w:rsidTr="007913DD">
        <w:trPr>
          <w:trHeight w:val="20"/>
          <w:jc w:val="center"/>
        </w:trPr>
        <w:tc>
          <w:tcPr>
            <w:tcW w:w="10455" w:type="dxa"/>
            <w:gridSpan w:val="2"/>
            <w:shd w:val="clear" w:color="auto" w:fill="auto"/>
          </w:tcPr>
          <w:p w:rsidR="00BB1514" w:rsidRPr="00631CF5" w:rsidRDefault="00BB1514" w:rsidP="00BB1514">
            <w:pPr>
              <w:tabs>
                <w:tab w:val="left" w:pos="2655"/>
                <w:tab w:val="center" w:pos="4819"/>
              </w:tabs>
              <w:spacing w:after="0" w:line="240" w:lineRule="auto"/>
              <w:ind w:firstLine="284"/>
              <w:jc w:val="center"/>
              <w:rPr>
                <w:rFonts w:ascii="GHEA Grapalat" w:eastAsia="Times New Roman" w:hAnsi="GHEA Grapalat" w:cs="Sylfaen"/>
                <w:b/>
                <w:sz w:val="20"/>
                <w:szCs w:val="20"/>
              </w:rPr>
            </w:pPr>
            <w:r w:rsidRPr="00631CF5">
              <w:rPr>
                <w:rFonts w:ascii="Arial" w:eastAsia="Times New Roman" w:hAnsi="Arial" w:cs="Arial"/>
                <w:b/>
                <w:sz w:val="20"/>
                <w:szCs w:val="20"/>
                <w:lang w:val="en-US"/>
              </w:rPr>
              <w:t>ԹՈՒՄԱՆՅԱՆ</w:t>
            </w:r>
            <w:r w:rsidRPr="00631CF5">
              <w:rPr>
                <w:rFonts w:ascii="GHEA Grapalat" w:eastAsia="Times New Roman" w:hAnsi="GHEA Grapalat" w:cs="Sylfaen"/>
                <w:b/>
                <w:sz w:val="20"/>
                <w:szCs w:val="20"/>
              </w:rPr>
              <w:t xml:space="preserve"> </w:t>
            </w:r>
            <w:r w:rsidRPr="00631CF5">
              <w:rPr>
                <w:rFonts w:ascii="Arial" w:eastAsia="Times New Roman" w:hAnsi="Arial" w:cs="Arial"/>
                <w:b/>
                <w:sz w:val="20"/>
                <w:szCs w:val="20"/>
                <w:lang w:val="en-US"/>
              </w:rPr>
              <w:t>ՀԱՄԱՅՆՔԻ</w:t>
            </w:r>
            <w:r w:rsidRPr="00631CF5">
              <w:rPr>
                <w:rFonts w:ascii="GHEA Grapalat" w:eastAsia="Times New Roman" w:hAnsi="GHEA Grapalat" w:cs="Sylfaen"/>
                <w:b/>
                <w:sz w:val="20"/>
                <w:szCs w:val="20"/>
              </w:rPr>
              <w:t xml:space="preserve"> </w:t>
            </w:r>
            <w:r w:rsidRPr="00631CF5">
              <w:rPr>
                <w:rFonts w:ascii="Arial" w:eastAsia="Times New Roman" w:hAnsi="Arial" w:cs="Arial"/>
                <w:b/>
                <w:sz w:val="20"/>
                <w:szCs w:val="20"/>
                <w:lang w:val="en-US"/>
              </w:rPr>
              <w:t>ԴՍԵՂ</w:t>
            </w:r>
            <w:r w:rsidRPr="00631CF5">
              <w:rPr>
                <w:rFonts w:ascii="GHEA Grapalat" w:eastAsia="Times New Roman" w:hAnsi="GHEA Grapalat" w:cs="Sylfaen"/>
                <w:b/>
                <w:sz w:val="20"/>
                <w:szCs w:val="20"/>
              </w:rPr>
              <w:t xml:space="preserve"> </w:t>
            </w:r>
            <w:r w:rsidRPr="00631CF5">
              <w:rPr>
                <w:rFonts w:ascii="Arial" w:eastAsia="Times New Roman" w:hAnsi="Arial" w:cs="Arial"/>
                <w:b/>
                <w:sz w:val="20"/>
                <w:szCs w:val="20"/>
                <w:lang w:val="hy-AM"/>
              </w:rPr>
              <w:t>ԵՎ</w:t>
            </w:r>
            <w:r w:rsidRPr="00631CF5">
              <w:rPr>
                <w:rFonts w:ascii="GHEA Grapalat" w:eastAsia="Times New Roman" w:hAnsi="GHEA Grapalat" w:cs="Sylfaen"/>
                <w:b/>
                <w:sz w:val="20"/>
                <w:szCs w:val="20"/>
                <w:lang w:val="hy-AM"/>
              </w:rPr>
              <w:t xml:space="preserve"> </w:t>
            </w:r>
            <w:r w:rsidRPr="00631CF5">
              <w:rPr>
                <w:rFonts w:ascii="Arial" w:eastAsia="Times New Roman" w:hAnsi="Arial" w:cs="Arial"/>
                <w:b/>
                <w:sz w:val="20"/>
                <w:szCs w:val="20"/>
                <w:lang w:val="hy-AM"/>
              </w:rPr>
              <w:t>ՉԿԱԼՈՎ</w:t>
            </w:r>
            <w:r w:rsidRPr="00631CF5">
              <w:rPr>
                <w:rFonts w:ascii="GHEA Grapalat" w:eastAsia="Times New Roman" w:hAnsi="GHEA Grapalat" w:cs="Sylfaen"/>
                <w:b/>
                <w:sz w:val="20"/>
                <w:szCs w:val="20"/>
                <w:lang w:val="hy-AM"/>
              </w:rPr>
              <w:t xml:space="preserve"> </w:t>
            </w:r>
            <w:r w:rsidRPr="00631CF5">
              <w:rPr>
                <w:rFonts w:ascii="Arial" w:eastAsia="Times New Roman" w:hAnsi="Arial" w:cs="Arial"/>
                <w:b/>
                <w:sz w:val="20"/>
                <w:szCs w:val="20"/>
                <w:lang w:val="en-US"/>
              </w:rPr>
              <w:t>ԲՆԱԿԱՎԱՅՐԵՐԻ</w:t>
            </w:r>
            <w:r w:rsidRPr="00631CF5">
              <w:rPr>
                <w:rFonts w:ascii="GHEA Grapalat" w:eastAsia="Times New Roman" w:hAnsi="GHEA Grapalat" w:cs="Sylfaen"/>
                <w:b/>
                <w:sz w:val="20"/>
                <w:szCs w:val="20"/>
              </w:rPr>
              <w:t xml:space="preserve"> </w:t>
            </w:r>
            <w:r w:rsidRPr="00631CF5">
              <w:rPr>
                <w:rFonts w:ascii="Arial" w:eastAsia="Times New Roman" w:hAnsi="Arial" w:cs="Arial"/>
                <w:b/>
                <w:sz w:val="20"/>
                <w:szCs w:val="20"/>
                <w:lang w:val="en-US"/>
              </w:rPr>
              <w:t>ԿԵՆՑԱՂԱՅԻՆ</w:t>
            </w:r>
            <w:r w:rsidRPr="00631CF5">
              <w:rPr>
                <w:rFonts w:ascii="GHEA Grapalat" w:eastAsia="Times New Roman" w:hAnsi="GHEA Grapalat" w:cs="Sylfaen"/>
                <w:b/>
                <w:sz w:val="20"/>
                <w:szCs w:val="20"/>
              </w:rPr>
              <w:t xml:space="preserve"> </w:t>
            </w:r>
            <w:r w:rsidRPr="00631CF5">
              <w:rPr>
                <w:rFonts w:ascii="Arial" w:eastAsia="Times New Roman" w:hAnsi="Arial" w:cs="Arial"/>
                <w:b/>
                <w:sz w:val="20"/>
                <w:szCs w:val="20"/>
                <w:lang w:val="en-US"/>
              </w:rPr>
              <w:t>ԱՂԲԱՀԱՆՈՒԹՅԱՆ</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en-US"/>
              </w:rPr>
              <w:t>և</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սանիտարական</w:t>
            </w:r>
            <w:r w:rsidRPr="00631CF5">
              <w:rPr>
                <w:rFonts w:ascii="GHEA Grapalat" w:eastAsia="Times New Roman" w:hAnsi="GHEA Grapalat" w:cs="Times Armenian"/>
                <w:b/>
                <w:sz w:val="20"/>
                <w:szCs w:val="20"/>
                <w:lang w:val="hy-AM"/>
              </w:rPr>
              <w:t xml:space="preserve"> </w:t>
            </w:r>
            <w:r w:rsidRPr="00631CF5">
              <w:rPr>
                <w:rFonts w:ascii="Arial" w:eastAsia="Times New Roman" w:hAnsi="Arial" w:cs="Arial"/>
                <w:b/>
                <w:sz w:val="20"/>
                <w:szCs w:val="20"/>
                <w:lang w:val="hy-AM"/>
              </w:rPr>
              <w:t>մաքրման</w:t>
            </w:r>
            <w:r w:rsidRPr="00631CF5">
              <w:rPr>
                <w:rFonts w:ascii="GHEA Grapalat" w:eastAsia="Times New Roman" w:hAnsi="GHEA Grapalat" w:cs="Sylfaen"/>
                <w:b/>
                <w:sz w:val="20"/>
                <w:szCs w:val="20"/>
                <w:lang w:val="pt-BR"/>
              </w:rPr>
              <w:t xml:space="preserve"> </w:t>
            </w:r>
            <w:r w:rsidRPr="00631CF5">
              <w:rPr>
                <w:rFonts w:ascii="Arial" w:eastAsia="Times New Roman" w:hAnsi="Arial" w:cs="Arial"/>
                <w:b/>
                <w:sz w:val="20"/>
                <w:szCs w:val="20"/>
                <w:lang w:val="pt-BR"/>
              </w:rPr>
              <w:t>ծառայություններ</w:t>
            </w:r>
          </w:p>
          <w:p w:rsidR="00BB1514" w:rsidRPr="00631CF5" w:rsidRDefault="00BB1514" w:rsidP="00BB1514">
            <w:pPr>
              <w:tabs>
                <w:tab w:val="left" w:pos="720"/>
              </w:tabs>
              <w:spacing w:after="0" w:line="240" w:lineRule="auto"/>
              <w:ind w:firstLine="284"/>
              <w:rPr>
                <w:rFonts w:ascii="GHEA Grapalat" w:eastAsia="Times New Roman" w:hAnsi="GHEA Grapalat" w:cs="Arial LatArm"/>
                <w:sz w:val="20"/>
                <w:szCs w:val="20"/>
                <w:lang w:val="pt-BR"/>
              </w:rPr>
            </w:pPr>
            <w:r w:rsidRPr="00631CF5">
              <w:rPr>
                <w:rFonts w:ascii="Arial" w:eastAsia="Times New Roman" w:hAnsi="Arial" w:cs="Arial"/>
                <w:sz w:val="20"/>
                <w:szCs w:val="20"/>
                <w:lang w:val="en-US"/>
              </w:rPr>
              <w:t>Անհրաժեշտ</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իրականացնել</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Թ</w:t>
            </w:r>
            <w:r w:rsidRPr="00631CF5">
              <w:rPr>
                <w:rFonts w:ascii="Arial" w:eastAsia="Times New Roman" w:hAnsi="Arial" w:cs="Arial"/>
                <w:sz w:val="20"/>
                <w:szCs w:val="20"/>
                <w:lang w:val="hy-AM"/>
              </w:rPr>
              <w:t>ումանյան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համայնքի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Չկալով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բնակավայրի</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pt-BR"/>
              </w:rPr>
              <w:t xml:space="preserve"> </w:t>
            </w:r>
            <w:r w:rsidRPr="00631CF5">
              <w:rPr>
                <w:rFonts w:ascii="Arial" w:eastAsia="Times New Roman" w:hAnsi="Arial" w:cs="Arial"/>
                <w:sz w:val="20"/>
                <w:szCs w:val="20"/>
                <w:lang w:val="en-US"/>
              </w:rPr>
              <w:t>վարչական</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տարածքի</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աղբահանություն</w:t>
            </w:r>
            <w:r w:rsidRPr="00631CF5">
              <w:rPr>
                <w:rFonts w:ascii="Arial" w:eastAsia="Times New Roman" w:hAnsi="Arial" w:cs="Arial"/>
                <w:sz w:val="20"/>
                <w:szCs w:val="20"/>
                <w:lang w:val="hy-AM"/>
              </w:rPr>
              <w:t>ը</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համաձայնեցված</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գրաֆիկին</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համապատասխան</w:t>
            </w:r>
            <w:r w:rsidRPr="00631CF5">
              <w:rPr>
                <w:rFonts w:ascii="GHEA Grapalat" w:eastAsia="Times New Roman" w:hAnsi="GHEA Grapalat" w:cs="Sylfaen"/>
                <w:sz w:val="20"/>
                <w:szCs w:val="20"/>
                <w:lang w:val="pt-BR"/>
              </w:rPr>
              <w:t>:</w:t>
            </w:r>
          </w:p>
          <w:p w:rsidR="00BB1514" w:rsidRPr="00631CF5" w:rsidRDefault="00BB1514" w:rsidP="00BB1514">
            <w:pPr>
              <w:tabs>
                <w:tab w:val="left" w:pos="720"/>
              </w:tabs>
              <w:spacing w:after="0" w:line="240" w:lineRule="auto"/>
              <w:ind w:firstLine="284"/>
              <w:jc w:val="both"/>
              <w:rPr>
                <w:rFonts w:ascii="GHEA Grapalat" w:eastAsia="Times New Roman" w:hAnsi="GHEA Grapalat" w:cs="Sylfaen"/>
                <w:sz w:val="20"/>
                <w:szCs w:val="20"/>
                <w:lang w:val="pt-BR"/>
              </w:rPr>
            </w:pP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hy-AM"/>
              </w:rPr>
              <w:t>Աղբահանությումը</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պետք</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իրականացվի</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շաբաթական</w:t>
            </w:r>
            <w:r w:rsidRPr="00631CF5">
              <w:rPr>
                <w:rFonts w:ascii="GHEA Grapalat" w:eastAsia="Times New Roman" w:hAnsi="GHEA Grapalat" w:cs="Sylfaen"/>
                <w:sz w:val="20"/>
                <w:szCs w:val="20"/>
                <w:lang w:val="pt-BR"/>
              </w:rPr>
              <w:t xml:space="preserve">  1  </w:t>
            </w:r>
            <w:r w:rsidRPr="00631CF5">
              <w:rPr>
                <w:rFonts w:ascii="Arial" w:eastAsia="Times New Roman" w:hAnsi="Arial" w:cs="Arial"/>
                <w:sz w:val="20"/>
                <w:szCs w:val="20"/>
                <w:lang w:val="en-US"/>
              </w:rPr>
              <w:t>օր</w:t>
            </w:r>
            <w:r w:rsidRPr="00631CF5">
              <w:rPr>
                <w:rFonts w:ascii="GHEA Grapalat" w:eastAsia="Times New Roman" w:hAnsi="GHEA Grapalat" w:cs="Sylfaen"/>
                <w:sz w:val="20"/>
                <w:szCs w:val="20"/>
                <w:lang w:val="pt-BR"/>
              </w:rPr>
              <w:t xml:space="preserve">  </w:t>
            </w:r>
            <w:r w:rsidRPr="00631CF5">
              <w:rPr>
                <w:rFonts w:ascii="Arial" w:eastAsia="Times New Roman" w:hAnsi="Arial" w:cs="Arial"/>
                <w:sz w:val="20"/>
                <w:szCs w:val="20"/>
                <w:lang w:val="en-US"/>
              </w:rPr>
              <w:t>պարբերականությամբ</w:t>
            </w:r>
            <w:r w:rsidR="00631CF5">
              <w:rPr>
                <w:rFonts w:ascii="Arial" w:eastAsia="Times New Roman" w:hAnsi="Arial" w:cs="Arial"/>
                <w:sz w:val="20"/>
                <w:szCs w:val="20"/>
                <w:lang w:val="hy-AM"/>
              </w:rPr>
              <w:t>, Դսեղում ամառվա ամիսներին շաբաթական 2-3 օր</w:t>
            </w:r>
            <w:r w:rsidR="00744FAE" w:rsidRPr="00631CF5">
              <w:rPr>
                <w:rFonts w:ascii="GHEA Grapalat" w:eastAsia="Times New Roman" w:hAnsi="GHEA Grapalat" w:cs="Sylfaen"/>
                <w:sz w:val="20"/>
                <w:szCs w:val="20"/>
                <w:lang w:val="pt-BR"/>
              </w:rPr>
              <w:t xml:space="preserve">  </w:t>
            </w:r>
            <w:r w:rsidR="00744FAE" w:rsidRPr="00631CF5">
              <w:rPr>
                <w:rFonts w:ascii="Arial" w:eastAsia="Times New Roman" w:hAnsi="Arial" w:cs="Arial"/>
                <w:sz w:val="20"/>
                <w:szCs w:val="20"/>
                <w:lang w:val="en-US"/>
              </w:rPr>
              <w:t>պարբերականությամբ</w:t>
            </w:r>
            <w:r w:rsidRPr="00631CF5">
              <w:rPr>
                <w:rFonts w:ascii="GHEA Grapalat" w:eastAsia="Times New Roman" w:hAnsi="GHEA Grapalat" w:cs="Sylfaen"/>
                <w:sz w:val="20"/>
                <w:szCs w:val="20"/>
                <w:lang w:val="pt-BR"/>
              </w:rPr>
              <w:t>:</w:t>
            </w:r>
          </w:p>
          <w:p w:rsidR="00BB1514" w:rsidRPr="00631CF5" w:rsidRDefault="00BB1514" w:rsidP="00BB1514">
            <w:pPr>
              <w:spacing w:after="0" w:line="240" w:lineRule="auto"/>
              <w:ind w:firstLine="284"/>
              <w:jc w:val="both"/>
              <w:rPr>
                <w:rFonts w:ascii="GHEA Grapalat" w:eastAsia="Times New Roman" w:hAnsi="GHEA Grapalat" w:cs="Arial LatArm"/>
                <w:sz w:val="20"/>
                <w:szCs w:val="20"/>
                <w:lang w:val="hy-AM"/>
              </w:rPr>
            </w:pPr>
            <w:r w:rsidRPr="00631CF5">
              <w:rPr>
                <w:rFonts w:ascii="Arial" w:eastAsia="Times New Roman" w:hAnsi="Arial" w:cs="Arial"/>
                <w:sz w:val="20"/>
                <w:szCs w:val="20"/>
                <w:lang w:val="hy-AM"/>
              </w:rPr>
              <w:t>Պետք</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իրականացվի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Թումանյան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համայնքի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Չկալով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բնակավայրի</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sz w:val="20"/>
                <w:szCs w:val="20"/>
                <w:lang w:val="pt-BR"/>
              </w:rPr>
              <w:t xml:space="preserve"> </w:t>
            </w:r>
            <w:r w:rsidRPr="00631CF5">
              <w:rPr>
                <w:rFonts w:ascii="Arial" w:eastAsia="Times New Roman" w:hAnsi="Arial" w:cs="Arial"/>
                <w:sz w:val="20"/>
                <w:szCs w:val="20"/>
                <w:lang w:val="hy-AM"/>
              </w:rPr>
              <w:t>վարչական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տարածքում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գոյացող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կենցաղային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հավաքման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պահման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փոխադրման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աղբավայրում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տեղադրման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ծառայությունները։</w:t>
            </w:r>
          </w:p>
          <w:p w:rsidR="00BB1514" w:rsidRPr="00631CF5" w:rsidRDefault="00BB1514" w:rsidP="00BB1514">
            <w:pPr>
              <w:spacing w:after="0" w:line="240" w:lineRule="auto"/>
              <w:jc w:val="both"/>
              <w:rPr>
                <w:rFonts w:ascii="GHEA Grapalat" w:eastAsia="Times New Roman" w:hAnsi="GHEA Grapalat" w:cs="Sylfaen"/>
                <w:sz w:val="20"/>
                <w:szCs w:val="20"/>
                <w:lang w:val="hy-AM"/>
              </w:rPr>
            </w:pPr>
            <w:r w:rsidRPr="00631CF5">
              <w:rPr>
                <w:rFonts w:ascii="GHEA Grapalat" w:eastAsia="Times New Roman" w:hAnsi="GHEA Grapalat" w:cs="Calibri"/>
                <w:sz w:val="20"/>
                <w:szCs w:val="20"/>
                <w:lang w:val="hy-AM"/>
              </w:rPr>
              <w:t>  </w:t>
            </w:r>
            <w:r w:rsidRPr="00631CF5">
              <w:rPr>
                <w:rFonts w:ascii="Arial" w:eastAsia="Times New Roman" w:hAnsi="Arial" w:cs="Arial"/>
                <w:sz w:val="20"/>
                <w:szCs w:val="20"/>
                <w:lang w:val="hy-AM"/>
              </w:rPr>
              <w:t>Աղբահանության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իրականացման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ժամանակ</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պետք</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w:t>
            </w:r>
          </w:p>
          <w:p w:rsidR="00744FAE" w:rsidRPr="00744FAE" w:rsidRDefault="00BB1514" w:rsidP="00744FAE">
            <w:pPr>
              <w:pStyle w:val="aff3"/>
              <w:numPr>
                <w:ilvl w:val="0"/>
                <w:numId w:val="33"/>
              </w:numPr>
              <w:jc w:val="both"/>
              <w:rPr>
                <w:rFonts w:ascii="GHEA Grapalat" w:hAnsi="GHEA Grapalat" w:cs="Sylfaen"/>
                <w:sz w:val="20"/>
                <w:szCs w:val="20"/>
                <w:lang w:val="hy-AM"/>
              </w:rPr>
            </w:pPr>
            <w:r w:rsidRPr="00744FAE">
              <w:rPr>
                <w:rFonts w:ascii="Arial" w:hAnsi="Arial" w:cs="Arial"/>
                <w:sz w:val="20"/>
                <w:szCs w:val="20"/>
                <w:lang w:val="hy-AM"/>
              </w:rPr>
              <w:t>նվազեցնել</w:t>
            </w:r>
            <w:r w:rsidRPr="00744FAE">
              <w:rPr>
                <w:rFonts w:ascii="GHEA Grapalat" w:hAnsi="GHEA Grapalat" w:cs="Sylfaen"/>
                <w:sz w:val="20"/>
                <w:szCs w:val="20"/>
                <w:lang w:val="hy-AM"/>
              </w:rPr>
              <w:t xml:space="preserve"> </w:t>
            </w:r>
            <w:r w:rsidRPr="00744FAE">
              <w:rPr>
                <w:rFonts w:ascii="Arial" w:hAnsi="Arial" w:cs="Arial"/>
                <w:sz w:val="20"/>
                <w:szCs w:val="20"/>
                <w:lang w:val="hy-AM"/>
              </w:rPr>
              <w:t>և</w:t>
            </w:r>
            <w:r w:rsidRPr="00744FAE">
              <w:rPr>
                <w:rFonts w:ascii="GHEA Grapalat" w:hAnsi="GHEA Grapalat" w:cs="Sylfaen"/>
                <w:sz w:val="20"/>
                <w:szCs w:val="20"/>
                <w:lang w:val="hy-AM"/>
              </w:rPr>
              <w:t xml:space="preserve"> </w:t>
            </w:r>
            <w:r w:rsidRPr="00744FAE">
              <w:rPr>
                <w:rFonts w:ascii="Arial" w:hAnsi="Arial" w:cs="Arial"/>
                <w:sz w:val="20"/>
                <w:szCs w:val="20"/>
                <w:lang w:val="hy-AM"/>
              </w:rPr>
              <w:t>չեզոքացնել</w:t>
            </w:r>
            <w:r w:rsidRPr="00744FAE">
              <w:rPr>
                <w:rFonts w:ascii="GHEA Grapalat" w:hAnsi="GHEA Grapalat" w:cs="Sylfaen"/>
                <w:sz w:val="20"/>
                <w:szCs w:val="20"/>
                <w:lang w:val="hy-AM"/>
              </w:rPr>
              <w:t xml:space="preserve"> </w:t>
            </w:r>
            <w:r w:rsidRPr="00744FAE">
              <w:rPr>
                <w:rFonts w:ascii="Arial" w:hAnsi="Arial" w:cs="Arial"/>
                <w:sz w:val="20"/>
                <w:szCs w:val="20"/>
                <w:lang w:val="hy-AM"/>
              </w:rPr>
              <w:t>մարդու</w:t>
            </w:r>
            <w:r w:rsidRPr="00744FAE">
              <w:rPr>
                <w:rFonts w:ascii="GHEA Grapalat" w:hAnsi="GHEA Grapalat" w:cs="Sylfaen"/>
                <w:sz w:val="20"/>
                <w:szCs w:val="20"/>
                <w:lang w:val="hy-AM"/>
              </w:rPr>
              <w:t xml:space="preserve"> </w:t>
            </w:r>
            <w:r w:rsidRPr="00744FAE">
              <w:rPr>
                <w:rFonts w:ascii="Arial" w:hAnsi="Arial" w:cs="Arial"/>
                <w:sz w:val="20"/>
                <w:szCs w:val="20"/>
                <w:lang w:val="hy-AM"/>
              </w:rPr>
              <w:t>առողջության</w:t>
            </w:r>
            <w:r w:rsidRPr="00744FAE">
              <w:rPr>
                <w:rFonts w:ascii="GHEA Grapalat" w:hAnsi="GHEA Grapalat" w:cs="Sylfaen"/>
                <w:sz w:val="20"/>
                <w:szCs w:val="20"/>
                <w:lang w:val="hy-AM"/>
              </w:rPr>
              <w:t xml:space="preserve"> </w:t>
            </w:r>
            <w:r w:rsidRPr="00744FAE">
              <w:rPr>
                <w:rFonts w:ascii="Arial" w:hAnsi="Arial" w:cs="Arial"/>
                <w:sz w:val="20"/>
                <w:szCs w:val="20"/>
                <w:lang w:val="hy-AM"/>
              </w:rPr>
              <w:t>և</w:t>
            </w:r>
            <w:r w:rsidRPr="00744FAE">
              <w:rPr>
                <w:rFonts w:ascii="GHEA Grapalat" w:hAnsi="GHEA Grapalat" w:cs="Sylfaen"/>
                <w:sz w:val="20"/>
                <w:szCs w:val="20"/>
                <w:lang w:val="hy-AM"/>
              </w:rPr>
              <w:t xml:space="preserve"> </w:t>
            </w:r>
            <w:r w:rsidRPr="00744FAE">
              <w:rPr>
                <w:rFonts w:ascii="Arial" w:hAnsi="Arial" w:cs="Arial"/>
                <w:sz w:val="20"/>
                <w:szCs w:val="20"/>
                <w:lang w:val="hy-AM"/>
              </w:rPr>
              <w:t>շրջակա</w:t>
            </w:r>
            <w:r w:rsidRPr="00744FAE">
              <w:rPr>
                <w:rFonts w:ascii="GHEA Grapalat" w:hAnsi="GHEA Grapalat" w:cs="Sylfaen"/>
                <w:sz w:val="20"/>
                <w:szCs w:val="20"/>
                <w:lang w:val="hy-AM"/>
              </w:rPr>
              <w:t xml:space="preserve"> </w:t>
            </w:r>
            <w:r w:rsidRPr="00744FAE">
              <w:rPr>
                <w:rFonts w:ascii="Arial" w:hAnsi="Arial" w:cs="Arial"/>
                <w:sz w:val="20"/>
                <w:szCs w:val="20"/>
                <w:lang w:val="hy-AM"/>
              </w:rPr>
              <w:t>միջավայրի</w:t>
            </w:r>
            <w:r w:rsidRPr="00744FAE">
              <w:rPr>
                <w:rFonts w:ascii="GHEA Grapalat" w:hAnsi="GHEA Grapalat" w:cs="Sylfaen"/>
                <w:sz w:val="20"/>
                <w:szCs w:val="20"/>
                <w:lang w:val="hy-AM"/>
              </w:rPr>
              <w:t xml:space="preserve"> </w:t>
            </w:r>
            <w:r w:rsidRPr="00744FAE">
              <w:rPr>
                <w:rFonts w:ascii="Arial" w:hAnsi="Arial" w:cs="Arial"/>
                <w:sz w:val="20"/>
                <w:szCs w:val="20"/>
                <w:lang w:val="hy-AM"/>
              </w:rPr>
              <w:t>վրա</w:t>
            </w:r>
            <w:r w:rsidRPr="00744FAE">
              <w:rPr>
                <w:rFonts w:ascii="GHEA Grapalat" w:hAnsi="GHEA Grapalat" w:cs="Sylfaen"/>
                <w:sz w:val="20"/>
                <w:szCs w:val="20"/>
                <w:lang w:val="hy-AM"/>
              </w:rPr>
              <w:t xml:space="preserve"> </w:t>
            </w:r>
            <w:r w:rsidRPr="00744FAE">
              <w:rPr>
                <w:rFonts w:ascii="Arial" w:hAnsi="Arial" w:cs="Arial"/>
                <w:sz w:val="20"/>
                <w:szCs w:val="20"/>
                <w:lang w:val="hy-AM"/>
              </w:rPr>
              <w:t>աղբի</w:t>
            </w:r>
            <w:r w:rsidRPr="00744FAE">
              <w:rPr>
                <w:rFonts w:ascii="GHEA Grapalat" w:hAnsi="GHEA Grapalat" w:cs="Sylfaen"/>
                <w:sz w:val="20"/>
                <w:szCs w:val="20"/>
                <w:lang w:val="hy-AM"/>
              </w:rPr>
              <w:t xml:space="preserve"> </w:t>
            </w:r>
            <w:r w:rsidRPr="00744FAE">
              <w:rPr>
                <w:rFonts w:ascii="Arial" w:hAnsi="Arial" w:cs="Arial"/>
                <w:sz w:val="20"/>
                <w:szCs w:val="20"/>
                <w:lang w:val="hy-AM"/>
              </w:rPr>
              <w:t>բացասական</w:t>
            </w:r>
            <w:r w:rsidRPr="00744FAE">
              <w:rPr>
                <w:rFonts w:ascii="GHEA Grapalat" w:hAnsi="GHEA Grapalat" w:cs="Sylfaen"/>
                <w:sz w:val="20"/>
                <w:szCs w:val="20"/>
                <w:lang w:val="hy-AM"/>
              </w:rPr>
              <w:t xml:space="preserve"> (</w:t>
            </w:r>
            <w:r w:rsidRPr="00744FAE">
              <w:rPr>
                <w:rFonts w:ascii="Arial" w:hAnsi="Arial" w:cs="Arial"/>
                <w:sz w:val="20"/>
                <w:szCs w:val="20"/>
                <w:lang w:val="hy-AM"/>
              </w:rPr>
              <w:t>վտանգավոր</w:t>
            </w:r>
            <w:r w:rsidRPr="00744FAE">
              <w:rPr>
                <w:rFonts w:ascii="GHEA Grapalat" w:hAnsi="GHEA Grapalat" w:cs="Sylfaen"/>
                <w:sz w:val="20"/>
                <w:szCs w:val="20"/>
                <w:lang w:val="hy-AM"/>
              </w:rPr>
              <w:t xml:space="preserve">) </w:t>
            </w:r>
            <w:r w:rsidRPr="00744FAE">
              <w:rPr>
                <w:rFonts w:ascii="Arial" w:hAnsi="Arial" w:cs="Arial"/>
                <w:sz w:val="20"/>
                <w:szCs w:val="20"/>
                <w:lang w:val="hy-AM"/>
              </w:rPr>
              <w:t>ներգործությունը</w:t>
            </w:r>
            <w:r w:rsidRPr="00744FAE">
              <w:rPr>
                <w:rFonts w:ascii="GHEA Grapalat" w:hAnsi="GHEA Grapalat" w:cs="Sylfaen"/>
                <w:sz w:val="20"/>
                <w:szCs w:val="20"/>
                <w:lang w:val="hy-AM"/>
              </w:rPr>
              <w:t>,</w:t>
            </w:r>
          </w:p>
          <w:p w:rsidR="00BB1514" w:rsidRPr="00744FAE" w:rsidRDefault="00BB1514" w:rsidP="00744FAE">
            <w:pPr>
              <w:pStyle w:val="aff3"/>
              <w:numPr>
                <w:ilvl w:val="0"/>
                <w:numId w:val="33"/>
              </w:numPr>
              <w:jc w:val="both"/>
              <w:rPr>
                <w:rFonts w:ascii="GHEA Grapalat" w:hAnsi="GHEA Grapalat" w:cs="Sylfaen"/>
                <w:sz w:val="20"/>
                <w:szCs w:val="20"/>
                <w:lang w:val="hy-AM"/>
              </w:rPr>
            </w:pPr>
            <w:r w:rsidRPr="00744FAE">
              <w:rPr>
                <w:rFonts w:ascii="Arial" w:hAnsi="Arial" w:cs="Arial"/>
                <w:sz w:val="20"/>
                <w:szCs w:val="20"/>
                <w:lang w:val="hy-AM"/>
              </w:rPr>
              <w:t>աղբի</w:t>
            </w:r>
            <w:r w:rsidRPr="00744FAE">
              <w:rPr>
                <w:rFonts w:ascii="GHEA Grapalat" w:hAnsi="GHEA Grapalat"/>
                <w:sz w:val="20"/>
                <w:szCs w:val="20"/>
                <w:lang w:val="hy-AM"/>
              </w:rPr>
              <w:t xml:space="preserve"> </w:t>
            </w:r>
            <w:r w:rsidRPr="00744FAE">
              <w:rPr>
                <w:rFonts w:ascii="Arial" w:hAnsi="Arial" w:cs="Arial"/>
                <w:sz w:val="20"/>
                <w:szCs w:val="20"/>
                <w:lang w:val="hy-AM"/>
              </w:rPr>
              <w:t>փոխադրման</w:t>
            </w:r>
            <w:r w:rsidRPr="00744FAE">
              <w:rPr>
                <w:rFonts w:ascii="GHEA Grapalat" w:hAnsi="GHEA Grapalat"/>
                <w:sz w:val="20"/>
                <w:szCs w:val="20"/>
                <w:lang w:val="hy-AM"/>
              </w:rPr>
              <w:t xml:space="preserve"> </w:t>
            </w:r>
            <w:r w:rsidRPr="00744FAE">
              <w:rPr>
                <w:rFonts w:ascii="Arial" w:hAnsi="Arial" w:cs="Arial"/>
                <w:sz w:val="20"/>
                <w:szCs w:val="20"/>
                <w:lang w:val="hy-AM"/>
              </w:rPr>
              <w:t>իրականացումը</w:t>
            </w:r>
            <w:r w:rsidRPr="00744FAE">
              <w:rPr>
                <w:rFonts w:ascii="GHEA Grapalat" w:hAnsi="GHEA Grapalat"/>
                <w:sz w:val="20"/>
                <w:szCs w:val="20"/>
                <w:lang w:val="hy-AM"/>
              </w:rPr>
              <w:t xml:space="preserve"> </w:t>
            </w:r>
            <w:r w:rsidRPr="00744FAE">
              <w:rPr>
                <w:rFonts w:ascii="Arial" w:hAnsi="Arial" w:cs="Arial"/>
                <w:sz w:val="20"/>
                <w:szCs w:val="20"/>
                <w:lang w:val="hy-AM"/>
              </w:rPr>
              <w:t>կազմակերպել</w:t>
            </w:r>
            <w:r w:rsidRPr="00744FAE">
              <w:rPr>
                <w:rFonts w:ascii="GHEA Grapalat" w:hAnsi="GHEA Grapalat"/>
                <w:sz w:val="20"/>
                <w:szCs w:val="20"/>
                <w:lang w:val="hy-AM"/>
              </w:rPr>
              <w:t xml:space="preserve">` </w:t>
            </w:r>
            <w:r w:rsidRPr="00744FAE">
              <w:rPr>
                <w:rFonts w:ascii="Arial" w:hAnsi="Arial" w:cs="Arial"/>
                <w:sz w:val="20"/>
                <w:szCs w:val="20"/>
                <w:lang w:val="hy-AM"/>
              </w:rPr>
              <w:t>բացառելով</w:t>
            </w:r>
            <w:r w:rsidRPr="00744FAE">
              <w:rPr>
                <w:rFonts w:ascii="GHEA Grapalat" w:hAnsi="GHEA Grapalat"/>
                <w:sz w:val="20"/>
                <w:szCs w:val="20"/>
                <w:lang w:val="hy-AM"/>
              </w:rPr>
              <w:t xml:space="preserve"> </w:t>
            </w:r>
            <w:r w:rsidRPr="00744FAE">
              <w:rPr>
                <w:rFonts w:ascii="Arial" w:hAnsi="Arial" w:cs="Arial"/>
                <w:sz w:val="20"/>
                <w:szCs w:val="20"/>
                <w:lang w:val="hy-AM"/>
              </w:rPr>
              <w:t>շրջակա</w:t>
            </w:r>
            <w:r w:rsidRPr="00744FAE">
              <w:rPr>
                <w:rFonts w:ascii="GHEA Grapalat" w:hAnsi="GHEA Grapalat"/>
                <w:sz w:val="20"/>
                <w:szCs w:val="20"/>
                <w:lang w:val="hy-AM"/>
              </w:rPr>
              <w:t xml:space="preserve"> </w:t>
            </w:r>
            <w:r w:rsidRPr="00744FAE">
              <w:rPr>
                <w:rFonts w:ascii="Arial" w:hAnsi="Arial" w:cs="Arial"/>
                <w:sz w:val="20"/>
                <w:szCs w:val="20"/>
                <w:lang w:val="hy-AM"/>
              </w:rPr>
              <w:t>միջավայրի</w:t>
            </w:r>
            <w:r w:rsidRPr="00744FAE">
              <w:rPr>
                <w:rFonts w:ascii="GHEA Grapalat" w:hAnsi="GHEA Grapalat"/>
                <w:sz w:val="20"/>
                <w:szCs w:val="20"/>
                <w:lang w:val="hy-AM"/>
              </w:rPr>
              <w:t xml:space="preserve"> </w:t>
            </w:r>
            <w:r w:rsidRPr="00744FAE">
              <w:rPr>
                <w:rFonts w:ascii="Arial" w:hAnsi="Arial" w:cs="Arial"/>
                <w:sz w:val="20"/>
                <w:szCs w:val="20"/>
                <w:lang w:val="hy-AM"/>
              </w:rPr>
              <w:t>աղտոտումը։</w:t>
            </w:r>
          </w:p>
          <w:p w:rsidR="00BB1514" w:rsidRPr="00631CF5" w:rsidRDefault="00BB1514" w:rsidP="00BB1514">
            <w:pPr>
              <w:spacing w:after="0" w:line="240" w:lineRule="auto"/>
              <w:ind w:firstLine="284"/>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Մեքենան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աղբավայր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մեկնելուց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հետո</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ենթարկել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ախտահանիչ</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միջոցներով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լվացման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ոչ</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պակաս</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ամսական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մեկ</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անգամ։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Ինքնաթափ</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մեքենաներով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տեղափոխումը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իրականացնելու</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ժամանակ</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մեքենան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պետք</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ունենա</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ծածկոց։</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ind w:firstLine="284"/>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Կնքվելիք</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պայմանագրով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նախատեսել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աղբահանության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ծառայությունները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մատուցվում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են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պայմանագրի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կնքումից</w:t>
            </w:r>
            <w:r w:rsidR="00D55722">
              <w:rPr>
                <w:rFonts w:ascii="Arial" w:eastAsia="Times New Roman" w:hAnsi="Arial" w:cs="Arial"/>
                <w:sz w:val="20"/>
                <w:szCs w:val="20"/>
                <w:lang w:val="hy-AM"/>
              </w:rPr>
              <w:t xml:space="preserve"> </w:t>
            </w:r>
            <w:r w:rsidR="00D55722" w:rsidRPr="00D55722">
              <w:rPr>
                <w:rFonts w:ascii="GHEA Grapalat" w:eastAsia="Times New Roman" w:hAnsi="GHEA Grapalat" w:cs="Times New Roman"/>
                <w:sz w:val="16"/>
                <w:szCs w:val="24"/>
                <w:lang w:val="hy-AM"/>
              </w:rPr>
              <w:t>01.</w:t>
            </w:r>
            <w:r w:rsidR="00D55722">
              <w:rPr>
                <w:rFonts w:ascii="GHEA Grapalat" w:eastAsia="Times New Roman" w:hAnsi="GHEA Grapalat" w:cs="Times New Roman"/>
                <w:sz w:val="16"/>
                <w:szCs w:val="24"/>
                <w:lang w:val="hy-AM"/>
              </w:rPr>
              <w:t>0</w:t>
            </w:r>
            <w:r w:rsidR="00D55722" w:rsidRPr="00D55722">
              <w:rPr>
                <w:rFonts w:ascii="GHEA Grapalat" w:eastAsia="Times New Roman" w:hAnsi="GHEA Grapalat" w:cs="Times New Roman"/>
                <w:sz w:val="16"/>
                <w:szCs w:val="24"/>
                <w:lang w:val="hy-AM"/>
              </w:rPr>
              <w:t>1.2025</w:t>
            </w:r>
            <w:r w:rsidR="00D55722">
              <w:rPr>
                <w:rFonts w:ascii="Arial" w:eastAsia="Times New Roman" w:hAnsi="Arial" w:cs="Arial"/>
                <w:sz w:val="20"/>
                <w:szCs w:val="20"/>
                <w:lang w:val="hy-AM"/>
              </w:rPr>
              <w:t>-ից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մինչև</w:t>
            </w:r>
            <w:r w:rsidRPr="00631CF5">
              <w:rPr>
                <w:rFonts w:ascii="GHEA Grapalat" w:eastAsia="Times New Roman" w:hAnsi="GHEA Grapalat" w:cs="Sylfaen"/>
                <w:sz w:val="20"/>
                <w:szCs w:val="20"/>
                <w:lang w:val="hy-AM"/>
              </w:rPr>
              <w:t xml:space="preserve"> 31.12.202</w:t>
            </w:r>
            <w:r w:rsidR="00C704FD">
              <w:rPr>
                <w:rFonts w:eastAsia="Times New Roman" w:cs="Sylfaen"/>
                <w:sz w:val="20"/>
                <w:szCs w:val="20"/>
                <w:lang w:val="hy-AM"/>
              </w:rPr>
              <w:t>4</w:t>
            </w:r>
            <w:r w:rsidRPr="00631CF5">
              <w:rPr>
                <w:rFonts w:ascii="Arial" w:eastAsia="Times New Roman" w:hAnsi="Arial" w:cs="Arial"/>
                <w:sz w:val="20"/>
                <w:szCs w:val="20"/>
                <w:lang w:val="hy-AM"/>
              </w:rPr>
              <w:t>թ</w:t>
            </w: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ը։</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ind w:firstLine="284"/>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Ընդհանուր՝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Times New Roman"/>
                <w:sz w:val="20"/>
                <w:szCs w:val="20"/>
                <w:lang w:val="hy-AM"/>
              </w:rPr>
              <w:t xml:space="preserve"> </w:t>
            </w:r>
            <w:r w:rsidRPr="00631CF5">
              <w:rPr>
                <w:rFonts w:ascii="GHEA Grapalat" w:eastAsia="Times New Roman" w:hAnsi="GHEA Grapalat" w:cs="Times New Roman"/>
                <w:color w:val="000000"/>
                <w:sz w:val="20"/>
                <w:szCs w:val="20"/>
                <w:lang w:val="hy-AM"/>
              </w:rPr>
              <w:t xml:space="preserve">7922,3 </w:t>
            </w:r>
            <w:r w:rsidRPr="00631CF5">
              <w:rPr>
                <w:rFonts w:ascii="Arial" w:eastAsia="Times New Roman" w:hAnsi="Arial" w:cs="Arial"/>
                <w:color w:val="000000"/>
                <w:sz w:val="20"/>
                <w:szCs w:val="20"/>
                <w:lang w:val="hy-AM"/>
              </w:rPr>
              <w:t>հա</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և</w:t>
            </w:r>
            <w:r w:rsidRPr="00631CF5">
              <w:rPr>
                <w:rFonts w:ascii="GHEA Grapalat" w:eastAsia="Times New Roman" w:hAnsi="GHEA Grapalat" w:cs="Times New Roman"/>
                <w:color w:val="000000"/>
                <w:sz w:val="20"/>
                <w:szCs w:val="20"/>
                <w:lang w:val="hy-AM"/>
              </w:rPr>
              <w:t xml:space="preserve"> </w:t>
            </w:r>
            <w:r w:rsidRPr="00631CF5">
              <w:rPr>
                <w:rFonts w:ascii="Arial" w:eastAsia="Times New Roman" w:hAnsi="Arial" w:cs="Arial"/>
                <w:color w:val="000000"/>
                <w:sz w:val="20"/>
                <w:szCs w:val="20"/>
                <w:lang w:val="hy-AM"/>
              </w:rPr>
              <w:t>Չկալով</w:t>
            </w:r>
            <w:r w:rsidRPr="00631CF5">
              <w:rPr>
                <w:rFonts w:ascii="GHEA Grapalat" w:eastAsia="Times New Roman" w:hAnsi="GHEA Grapalat" w:cs="Times New Roman"/>
                <w:color w:val="000000"/>
                <w:sz w:val="20"/>
                <w:szCs w:val="20"/>
                <w:lang w:val="hy-AM"/>
              </w:rPr>
              <w:t xml:space="preserve"> 32,5 </w:t>
            </w:r>
            <w:r w:rsidRPr="00631CF5">
              <w:rPr>
                <w:rFonts w:ascii="Arial" w:eastAsia="Times New Roman" w:hAnsi="Arial" w:cs="Arial"/>
                <w:color w:val="000000"/>
                <w:sz w:val="20"/>
                <w:szCs w:val="20"/>
                <w:lang w:val="hy-AM"/>
              </w:rPr>
              <w:t>հա</w:t>
            </w:r>
            <w:r w:rsidRPr="00631CF5">
              <w:rPr>
                <w:rFonts w:ascii="GHEA Grapalat" w:eastAsia="Times New Roman" w:hAnsi="GHEA Grapalat" w:cs="Times New Roman"/>
                <w:color w:val="000000"/>
                <w:sz w:val="20"/>
                <w:szCs w:val="20"/>
                <w:lang w:val="hy-AM"/>
              </w:rPr>
              <w:t>,</w:t>
            </w:r>
            <w:r w:rsidRPr="00631CF5">
              <w:rPr>
                <w:rFonts w:ascii="GHEA Grapalat" w:eastAsia="Times New Roman" w:hAnsi="GHEA Grapalat" w:cs="Times New Roman"/>
                <w:color w:val="000000"/>
                <w:sz w:val="20"/>
                <w:szCs w:val="20"/>
                <w:vertAlign w:val="superscript"/>
                <w:lang w:val="hy-AM"/>
              </w:rPr>
              <w:t xml:space="preserve">  </w:t>
            </w:r>
            <w:r w:rsidRPr="00631CF5">
              <w:rPr>
                <w:rFonts w:ascii="Arial" w:eastAsia="Times New Roman" w:hAnsi="Arial" w:cs="Arial"/>
                <w:sz w:val="20"/>
                <w:szCs w:val="20"/>
                <w:lang w:val="hy-AM"/>
              </w:rPr>
              <w:t>իրականացվելու</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բնակավայրում</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շաբաթական</w:t>
            </w:r>
            <w:r w:rsidRPr="00631CF5">
              <w:rPr>
                <w:rFonts w:ascii="GHEA Grapalat" w:eastAsia="Times New Roman" w:hAnsi="GHEA Grapalat" w:cs="Times New Roman"/>
                <w:sz w:val="20"/>
                <w:szCs w:val="20"/>
                <w:lang w:val="hy-AM"/>
              </w:rPr>
              <w:t xml:space="preserve"> 1 </w:t>
            </w:r>
            <w:r w:rsidRPr="00631CF5">
              <w:rPr>
                <w:rFonts w:ascii="Arial" w:eastAsia="Times New Roman" w:hAnsi="Arial" w:cs="Arial"/>
                <w:sz w:val="20"/>
                <w:szCs w:val="20"/>
                <w:lang w:val="hy-AM"/>
              </w:rPr>
              <w:t>օր</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Չկալով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բնակավայրում</w:t>
            </w:r>
            <w:r w:rsidRPr="00631CF5">
              <w:rPr>
                <w:rFonts w:ascii="GHEA Grapalat" w:eastAsia="Times New Roman" w:hAnsi="GHEA Grapalat" w:cs="Times New Roman"/>
                <w:sz w:val="20"/>
                <w:szCs w:val="20"/>
                <w:lang w:val="hy-AM"/>
              </w:rPr>
              <w:t xml:space="preserve"> 15 </w:t>
            </w:r>
            <w:r w:rsidRPr="00631CF5">
              <w:rPr>
                <w:rFonts w:ascii="Arial" w:eastAsia="Times New Roman" w:hAnsi="Arial" w:cs="Arial"/>
                <w:sz w:val="20"/>
                <w:szCs w:val="20"/>
                <w:lang w:val="hy-AM"/>
              </w:rPr>
              <w:t>օրը</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մեկ</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անգամ։</w:t>
            </w:r>
          </w:p>
          <w:p w:rsidR="00BB1514" w:rsidRPr="00631CF5" w:rsidRDefault="00BB1514" w:rsidP="00BB1514">
            <w:pPr>
              <w:spacing w:after="0" w:line="240" w:lineRule="auto"/>
              <w:ind w:firstLine="284"/>
              <w:rPr>
                <w:rFonts w:ascii="GHEA Grapalat" w:eastAsia="Times New Roman" w:hAnsi="GHEA Grapalat" w:cs="Times New Roman"/>
                <w:sz w:val="20"/>
                <w:szCs w:val="20"/>
                <w:lang w:val="hy-AM"/>
              </w:rPr>
            </w:pPr>
            <w:r w:rsidRPr="00631CF5">
              <w:rPr>
                <w:rFonts w:ascii="Arial" w:eastAsia="Times New Roman" w:hAnsi="Arial" w:cs="Arial"/>
                <w:sz w:val="20"/>
                <w:szCs w:val="20"/>
                <w:lang w:val="hy-AM"/>
              </w:rPr>
              <w:t>Աղբահանության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իրականցման</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աշխատանքներ</w:t>
            </w:r>
            <w:r w:rsidRPr="00631CF5">
              <w:rPr>
                <w:rFonts w:ascii="GHEA Grapalat" w:eastAsia="Times New Roman" w:hAnsi="GHEA Grapalat" w:cs="Times New Roman"/>
                <w:sz w:val="20"/>
                <w:szCs w:val="20"/>
                <w:lang w:val="hy-AM"/>
              </w:rPr>
              <w:t xml:space="preserve"> </w:t>
            </w:r>
          </w:p>
          <w:p w:rsidR="00BB1514" w:rsidRPr="00631CF5" w:rsidRDefault="00BB1514" w:rsidP="00BB1514">
            <w:pPr>
              <w:spacing w:after="0" w:line="240" w:lineRule="auto"/>
              <w:ind w:firstLine="284"/>
              <w:jc w:val="both"/>
              <w:rPr>
                <w:rFonts w:ascii="GHEA Grapalat" w:eastAsia="Times New Roman" w:hAnsi="GHEA Grapalat" w:cs="Times New Roman"/>
                <w:color w:val="000000"/>
                <w:sz w:val="20"/>
                <w:szCs w:val="20"/>
                <w:lang w:val="hy-AM"/>
              </w:rPr>
            </w:pPr>
            <w:r w:rsidRPr="00631CF5">
              <w:rPr>
                <w:rFonts w:ascii="Arial" w:eastAsia="Times New Roman" w:hAnsi="Arial" w:cs="Arial"/>
                <w:sz w:val="20"/>
                <w:szCs w:val="20"/>
                <w:lang w:val="hy-AM"/>
              </w:rPr>
              <w:t>Թումանյան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համայնքի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և</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Չկալով</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բնակավայրերի</w:t>
            </w:r>
            <w:r w:rsidRPr="00631CF5">
              <w:rPr>
                <w:rFonts w:ascii="GHEA Grapalat" w:eastAsia="Times New Roman" w:hAnsi="GHEA Grapalat" w:cs="Times New Roman"/>
                <w:sz w:val="20"/>
                <w:szCs w:val="20"/>
                <w:lang w:val="hy-AM"/>
              </w:rPr>
              <w:t xml:space="preserve"> </w:t>
            </w:r>
            <w:r w:rsidRPr="00631CF5">
              <w:rPr>
                <w:rFonts w:ascii="Arial" w:eastAsia="Times New Roman" w:hAnsi="Arial" w:cs="Arial"/>
                <w:sz w:val="20"/>
                <w:szCs w:val="20"/>
                <w:lang w:val="hy-AM"/>
              </w:rPr>
              <w:t>աղբահանության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ծառայությունները՝</w:t>
            </w:r>
            <w:r w:rsidRPr="00631CF5">
              <w:rPr>
                <w:rFonts w:ascii="GHEA Grapalat" w:eastAsia="Times New Roman" w:hAnsi="GHEA Grapalat" w:cs="Sylfaen"/>
                <w:sz w:val="20"/>
                <w:szCs w:val="20"/>
                <w:lang w:val="hy-AM"/>
              </w:rPr>
              <w:t xml:space="preserve"> </w:t>
            </w:r>
          </w:p>
          <w:p w:rsidR="00BB1514" w:rsidRPr="00631CF5" w:rsidRDefault="00BB1514" w:rsidP="00BB1514">
            <w:pPr>
              <w:spacing w:after="0" w:line="240" w:lineRule="auto"/>
              <w:ind w:firstLine="284"/>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Հավաքված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տեղափոխել</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Թումանյան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համայնքի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Դսեղ</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բնակավայրի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աղբավայր</w:t>
            </w:r>
            <w:r w:rsidRPr="00631CF5">
              <w:rPr>
                <w:rFonts w:ascii="GHEA Grapalat" w:eastAsia="Times New Roman" w:hAnsi="GHEA Grapalat" w:cs="Sylfaen"/>
                <w:sz w:val="20"/>
                <w:szCs w:val="20"/>
                <w:lang w:val="hy-AM"/>
              </w:rPr>
              <w:t>:</w:t>
            </w:r>
          </w:p>
        </w:tc>
      </w:tr>
      <w:tr w:rsidR="00BB1514" w:rsidRPr="00631CF5" w:rsidTr="007913DD">
        <w:trPr>
          <w:trHeight w:val="20"/>
          <w:jc w:val="center"/>
        </w:trPr>
        <w:tc>
          <w:tcPr>
            <w:tcW w:w="10455" w:type="dxa"/>
            <w:gridSpan w:val="2"/>
            <w:shd w:val="clear" w:color="auto" w:fill="auto"/>
          </w:tcPr>
          <w:p w:rsidR="00BB1514" w:rsidRPr="00631CF5" w:rsidRDefault="00BB1514" w:rsidP="00BB1514">
            <w:pPr>
              <w:spacing w:after="0" w:line="240" w:lineRule="auto"/>
              <w:jc w:val="center"/>
              <w:rPr>
                <w:rFonts w:ascii="GHEA Grapalat" w:eastAsia="Times New Roman" w:hAnsi="GHEA Grapalat" w:cs="Sylfaen"/>
                <w:b/>
                <w:sz w:val="24"/>
                <w:szCs w:val="24"/>
                <w:lang w:val="en-US"/>
              </w:rPr>
            </w:pPr>
            <w:r w:rsidRPr="00631CF5">
              <w:rPr>
                <w:rFonts w:ascii="Arial" w:eastAsia="Times New Roman" w:hAnsi="Arial" w:cs="Arial"/>
                <w:b/>
                <w:sz w:val="24"/>
                <w:szCs w:val="24"/>
                <w:lang w:val="af-ZA"/>
              </w:rPr>
              <w:t>Ծառայության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af-ZA"/>
              </w:rPr>
              <w:t>մատուցման</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ժամկետը</w:t>
            </w:r>
          </w:p>
        </w:tc>
      </w:tr>
      <w:tr w:rsidR="00BB1514" w:rsidRPr="00631CF5" w:rsidTr="007913DD">
        <w:trPr>
          <w:trHeight w:val="20"/>
          <w:jc w:val="center"/>
        </w:trPr>
        <w:tc>
          <w:tcPr>
            <w:tcW w:w="4570" w:type="dxa"/>
            <w:shd w:val="clear" w:color="auto" w:fill="auto"/>
          </w:tcPr>
          <w:p w:rsidR="00BB1514" w:rsidRPr="00631CF5" w:rsidRDefault="00744FAE" w:rsidP="00744FAE">
            <w:pPr>
              <w:spacing w:after="0" w:line="240" w:lineRule="auto"/>
              <w:jc w:val="center"/>
              <w:rPr>
                <w:rFonts w:ascii="GHEA Grapalat" w:eastAsia="Times New Roman" w:hAnsi="GHEA Grapalat" w:cs="Sylfaen"/>
                <w:b/>
                <w:sz w:val="24"/>
                <w:szCs w:val="24"/>
                <w:lang w:val="en-US"/>
              </w:rPr>
            </w:pPr>
            <w:r w:rsidRPr="00631CF5">
              <w:rPr>
                <w:rFonts w:ascii="Arial" w:eastAsia="Times New Roman" w:hAnsi="Arial" w:cs="Arial"/>
                <w:b/>
                <w:sz w:val="24"/>
                <w:szCs w:val="24"/>
                <w:lang w:val="en-US"/>
              </w:rPr>
              <w:t>Պայմանագրի</w:t>
            </w:r>
            <w:r w:rsidRPr="00631CF5">
              <w:rPr>
                <w:rFonts w:ascii="GHEA Grapalat" w:eastAsia="Times New Roman" w:hAnsi="GHEA Grapalat" w:cs="Sylfaen"/>
                <w:b/>
                <w:sz w:val="24"/>
                <w:szCs w:val="24"/>
                <w:lang w:val="en-US"/>
              </w:rPr>
              <w:t xml:space="preserve"> </w:t>
            </w:r>
            <w:r w:rsidRPr="00631CF5">
              <w:rPr>
                <w:rFonts w:ascii="Arial" w:eastAsia="Times New Roman" w:hAnsi="Arial" w:cs="Arial"/>
                <w:b/>
                <w:sz w:val="24"/>
                <w:szCs w:val="24"/>
                <w:lang w:val="en-US"/>
              </w:rPr>
              <w:t>ս</w:t>
            </w:r>
            <w:r w:rsidR="00BB1514" w:rsidRPr="00631CF5">
              <w:rPr>
                <w:rFonts w:ascii="Arial" w:eastAsia="Times New Roman" w:hAnsi="Arial" w:cs="Arial"/>
                <w:b/>
                <w:sz w:val="24"/>
                <w:szCs w:val="24"/>
                <w:lang w:val="af-ZA"/>
              </w:rPr>
              <w:t>կիզբ</w:t>
            </w:r>
            <w:r w:rsidR="00BB1514" w:rsidRPr="00631CF5">
              <w:rPr>
                <w:rFonts w:ascii="Arial" w:eastAsia="Times New Roman" w:hAnsi="Arial" w:cs="Arial"/>
                <w:b/>
                <w:sz w:val="24"/>
                <w:szCs w:val="24"/>
                <w:lang w:val="en-US"/>
              </w:rPr>
              <w:t>ը</w:t>
            </w:r>
          </w:p>
        </w:tc>
        <w:tc>
          <w:tcPr>
            <w:tcW w:w="5885" w:type="dxa"/>
            <w:shd w:val="clear" w:color="auto" w:fill="auto"/>
          </w:tcPr>
          <w:p w:rsidR="00BB1514" w:rsidRPr="00631CF5" w:rsidRDefault="00BB1514" w:rsidP="00BB1514">
            <w:pPr>
              <w:spacing w:after="0" w:line="240" w:lineRule="auto"/>
              <w:jc w:val="center"/>
              <w:rPr>
                <w:rFonts w:ascii="GHEA Grapalat" w:eastAsia="Times New Roman" w:hAnsi="GHEA Grapalat" w:cs="Sylfaen"/>
                <w:b/>
                <w:sz w:val="24"/>
                <w:szCs w:val="24"/>
                <w:lang w:val="en-US"/>
              </w:rPr>
            </w:pPr>
            <w:r w:rsidRPr="00631CF5">
              <w:rPr>
                <w:rFonts w:ascii="Arial" w:eastAsia="Times New Roman" w:hAnsi="Arial" w:cs="Arial"/>
                <w:b/>
                <w:sz w:val="24"/>
                <w:szCs w:val="24"/>
                <w:lang w:val="af-ZA"/>
              </w:rPr>
              <w:t>ավարտ</w:t>
            </w:r>
            <w:r w:rsidRPr="00631CF5">
              <w:rPr>
                <w:rFonts w:ascii="Arial" w:eastAsia="Times New Roman" w:hAnsi="Arial" w:cs="Arial"/>
                <w:b/>
                <w:sz w:val="24"/>
                <w:szCs w:val="24"/>
                <w:lang w:val="en-US"/>
              </w:rPr>
              <w:t>ը</w:t>
            </w:r>
          </w:p>
        </w:tc>
      </w:tr>
      <w:tr w:rsidR="00BB1514" w:rsidRPr="00631CF5" w:rsidTr="007913DD">
        <w:trPr>
          <w:trHeight w:val="20"/>
          <w:jc w:val="center"/>
        </w:trPr>
        <w:tc>
          <w:tcPr>
            <w:tcW w:w="4570" w:type="dxa"/>
            <w:shd w:val="clear" w:color="auto" w:fill="auto"/>
          </w:tcPr>
          <w:p w:rsidR="00BB1514" w:rsidRPr="00D55722" w:rsidRDefault="00744FAE" w:rsidP="00D55722">
            <w:pPr>
              <w:spacing w:after="0" w:line="240" w:lineRule="auto"/>
              <w:jc w:val="center"/>
              <w:rPr>
                <w:rFonts w:ascii="Arial" w:eastAsia="Times New Roman" w:hAnsi="Arial" w:cs="Arial"/>
                <w:b/>
                <w:sz w:val="24"/>
                <w:szCs w:val="24"/>
                <w:lang w:val="af-ZA"/>
              </w:rPr>
            </w:pPr>
            <w:r w:rsidRPr="00D55722">
              <w:rPr>
                <w:rFonts w:ascii="Arial" w:eastAsia="Times New Roman" w:hAnsi="Arial" w:cs="Arial"/>
                <w:b/>
                <w:sz w:val="24"/>
                <w:szCs w:val="24"/>
                <w:lang w:val="af-ZA"/>
              </w:rPr>
              <w:t>01</w:t>
            </w:r>
            <w:r w:rsidRPr="00D55722">
              <w:rPr>
                <w:rFonts w:ascii="Times New Roman" w:eastAsia="Times New Roman" w:hAnsi="Times New Roman" w:cs="Times New Roman"/>
                <w:b/>
                <w:sz w:val="24"/>
                <w:szCs w:val="24"/>
                <w:lang w:val="af-ZA"/>
              </w:rPr>
              <w:t>․</w:t>
            </w:r>
            <w:r w:rsidRPr="00D55722">
              <w:rPr>
                <w:rFonts w:ascii="Arial" w:eastAsia="Times New Roman" w:hAnsi="Arial" w:cs="Arial"/>
                <w:b/>
                <w:sz w:val="24"/>
                <w:szCs w:val="24"/>
                <w:lang w:val="af-ZA"/>
              </w:rPr>
              <w:t>0</w:t>
            </w:r>
            <w:r w:rsidR="00D55722" w:rsidRPr="00D55722">
              <w:rPr>
                <w:rFonts w:ascii="Arial" w:eastAsia="Times New Roman" w:hAnsi="Arial" w:cs="Arial"/>
                <w:b/>
                <w:sz w:val="24"/>
                <w:szCs w:val="24"/>
                <w:lang w:val="af-ZA"/>
              </w:rPr>
              <w:t>1</w:t>
            </w:r>
            <w:r w:rsidRPr="00D55722">
              <w:rPr>
                <w:rFonts w:ascii="Times New Roman" w:eastAsia="Times New Roman" w:hAnsi="Times New Roman" w:cs="Times New Roman"/>
                <w:b/>
                <w:sz w:val="24"/>
                <w:szCs w:val="24"/>
                <w:lang w:val="af-ZA"/>
              </w:rPr>
              <w:t>․</w:t>
            </w:r>
            <w:r w:rsidRPr="00D55722">
              <w:rPr>
                <w:rFonts w:ascii="Arial" w:eastAsia="Times New Roman" w:hAnsi="Arial" w:cs="Arial"/>
                <w:b/>
                <w:sz w:val="24"/>
                <w:szCs w:val="24"/>
                <w:lang w:val="af-ZA"/>
              </w:rPr>
              <w:t>202</w:t>
            </w:r>
            <w:r w:rsidR="00D55722" w:rsidRPr="00D55722">
              <w:rPr>
                <w:rFonts w:ascii="Arial" w:eastAsia="Times New Roman" w:hAnsi="Arial" w:cs="Arial"/>
                <w:b/>
                <w:sz w:val="24"/>
                <w:szCs w:val="24"/>
                <w:lang w:val="af-ZA"/>
              </w:rPr>
              <w:t>5</w:t>
            </w:r>
          </w:p>
        </w:tc>
        <w:tc>
          <w:tcPr>
            <w:tcW w:w="5885" w:type="dxa"/>
            <w:shd w:val="clear" w:color="auto" w:fill="auto"/>
          </w:tcPr>
          <w:p w:rsidR="00BB1514" w:rsidRPr="00D55722" w:rsidRDefault="00D55722" w:rsidP="00D55722">
            <w:pPr>
              <w:spacing w:after="0" w:line="240" w:lineRule="auto"/>
              <w:jc w:val="center"/>
              <w:rPr>
                <w:rFonts w:ascii="Arial" w:eastAsia="Times New Roman" w:hAnsi="Arial" w:cs="Arial"/>
                <w:b/>
                <w:sz w:val="24"/>
                <w:szCs w:val="24"/>
                <w:lang w:val="af-ZA"/>
              </w:rPr>
            </w:pPr>
            <w:r w:rsidRPr="00D55722">
              <w:rPr>
                <w:rFonts w:ascii="Arial" w:eastAsia="Times New Roman" w:hAnsi="Arial" w:cs="Arial"/>
                <w:b/>
                <w:sz w:val="24"/>
                <w:szCs w:val="24"/>
                <w:lang w:val="af-ZA"/>
              </w:rPr>
              <w:t>31,12</w:t>
            </w:r>
            <w:r w:rsidRPr="00D55722">
              <w:rPr>
                <w:rFonts w:ascii="Times New Roman" w:eastAsia="Times New Roman" w:hAnsi="Times New Roman" w:cs="Times New Roman"/>
                <w:b/>
                <w:sz w:val="24"/>
                <w:szCs w:val="24"/>
                <w:lang w:val="af-ZA"/>
              </w:rPr>
              <w:t>․</w:t>
            </w:r>
            <w:r w:rsidRPr="00D55722">
              <w:rPr>
                <w:rFonts w:ascii="Arial" w:eastAsia="Times New Roman" w:hAnsi="Arial" w:cs="Arial"/>
                <w:b/>
                <w:sz w:val="24"/>
                <w:szCs w:val="24"/>
                <w:lang w:val="af-ZA"/>
              </w:rPr>
              <w:t>2</w:t>
            </w:r>
            <w:r w:rsidR="00BB1514" w:rsidRPr="00D55722">
              <w:rPr>
                <w:rFonts w:ascii="Arial" w:eastAsia="Times New Roman" w:hAnsi="Arial" w:cs="Arial"/>
                <w:b/>
                <w:sz w:val="24"/>
                <w:szCs w:val="24"/>
                <w:lang w:val="af-ZA"/>
              </w:rPr>
              <w:t>02</w:t>
            </w:r>
            <w:r w:rsidRPr="00D55722">
              <w:rPr>
                <w:rFonts w:ascii="Arial" w:eastAsia="Times New Roman" w:hAnsi="Arial" w:cs="Arial"/>
                <w:b/>
                <w:sz w:val="24"/>
                <w:szCs w:val="24"/>
                <w:lang w:val="af-ZA"/>
              </w:rPr>
              <w:t>5</w:t>
            </w:r>
            <w:r w:rsidR="00BB1514" w:rsidRPr="00D55722">
              <w:rPr>
                <w:rFonts w:ascii="Arial" w:eastAsia="Times New Roman" w:hAnsi="Arial" w:cs="Arial"/>
                <w:b/>
                <w:sz w:val="24"/>
                <w:szCs w:val="24"/>
                <w:lang w:val="af-ZA"/>
              </w:rPr>
              <w:t>.</w:t>
            </w:r>
          </w:p>
        </w:tc>
      </w:tr>
    </w:tbl>
    <w:p w:rsidR="00BB1514" w:rsidRPr="00631CF5" w:rsidRDefault="00BB1514" w:rsidP="00BB1514">
      <w:pPr>
        <w:spacing w:after="0" w:line="240" w:lineRule="auto"/>
        <w:jc w:val="center"/>
        <w:rPr>
          <w:rFonts w:ascii="GHEA Grapalat" w:eastAsia="Times New Roman" w:hAnsi="GHEA Grapalat" w:cs="Times New Roman"/>
          <w:sz w:val="20"/>
          <w:szCs w:val="24"/>
        </w:rPr>
      </w:pPr>
      <w:r w:rsidRPr="00631CF5">
        <w:rPr>
          <w:rFonts w:ascii="GHEA Grapalat" w:eastAsia="Times New Roman" w:hAnsi="GHEA Grapalat" w:cs="Sylfaen"/>
          <w:sz w:val="24"/>
          <w:szCs w:val="24"/>
          <w:lang w:val="af-ZA"/>
        </w:rPr>
        <w:t xml:space="preserve">* </w:t>
      </w:r>
      <w:r w:rsidRPr="00631CF5">
        <w:rPr>
          <w:rFonts w:ascii="Arial" w:eastAsia="Times New Roman" w:hAnsi="Arial" w:cs="Arial"/>
          <w:b/>
          <w:sz w:val="24"/>
          <w:szCs w:val="24"/>
          <w:lang w:val="af-ZA"/>
        </w:rPr>
        <w:t>Կատարողը</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af-ZA"/>
        </w:rPr>
        <w:t>ծառայությունները</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af-ZA"/>
        </w:rPr>
        <w:t>մատուց</w:t>
      </w:r>
      <w:r w:rsidRPr="00631CF5">
        <w:rPr>
          <w:rFonts w:ascii="Arial" w:eastAsia="Times New Roman" w:hAnsi="Arial" w:cs="Arial"/>
          <w:b/>
          <w:sz w:val="24"/>
          <w:szCs w:val="24"/>
          <w:lang w:val="hy-AM"/>
        </w:rPr>
        <w:t>վ</w:t>
      </w:r>
      <w:r w:rsidRPr="00631CF5">
        <w:rPr>
          <w:rFonts w:ascii="Arial" w:eastAsia="Times New Roman" w:hAnsi="Arial" w:cs="Arial"/>
          <w:b/>
          <w:sz w:val="24"/>
          <w:szCs w:val="24"/>
          <w:lang w:val="af-ZA"/>
        </w:rPr>
        <w:t>ում</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af-ZA"/>
        </w:rPr>
        <w:t>է</w:t>
      </w:r>
      <w:r w:rsidRPr="00631CF5">
        <w:rPr>
          <w:rFonts w:ascii="GHEA Grapalat" w:eastAsia="Times New Roman" w:hAnsi="GHEA Grapalat" w:cs="Sylfaen"/>
          <w:b/>
          <w:sz w:val="24"/>
          <w:szCs w:val="24"/>
          <w:lang w:val="af-ZA"/>
        </w:rPr>
        <w:t xml:space="preserve"> </w:t>
      </w:r>
      <w:r w:rsidRPr="00631CF5">
        <w:rPr>
          <w:rFonts w:ascii="Arial" w:eastAsia="Times New Roman" w:hAnsi="Arial" w:cs="Arial"/>
          <w:b/>
          <w:sz w:val="24"/>
          <w:szCs w:val="24"/>
          <w:lang w:val="en-US"/>
        </w:rPr>
        <w:t>ՀՀ</w:t>
      </w:r>
      <w:r w:rsidRPr="00631CF5">
        <w:rPr>
          <w:rFonts w:ascii="GHEA Grapalat" w:eastAsia="Times New Roman" w:hAnsi="GHEA Grapalat" w:cs="Times New Roman"/>
          <w:b/>
          <w:sz w:val="24"/>
          <w:szCs w:val="24"/>
          <w:lang w:val="pt-BR"/>
        </w:rPr>
        <w:t xml:space="preserve"> </w:t>
      </w:r>
      <w:r w:rsidRPr="00631CF5">
        <w:rPr>
          <w:rFonts w:ascii="Arial" w:eastAsia="Times New Roman" w:hAnsi="Arial" w:cs="Arial"/>
          <w:b/>
          <w:sz w:val="24"/>
          <w:szCs w:val="24"/>
          <w:lang w:val="en-US"/>
        </w:rPr>
        <w:t>Լոռու</w:t>
      </w:r>
      <w:r w:rsidRPr="00631CF5">
        <w:rPr>
          <w:rFonts w:ascii="GHEA Grapalat" w:eastAsia="Times New Roman" w:hAnsi="GHEA Grapalat" w:cs="Times New Roman"/>
          <w:b/>
          <w:sz w:val="24"/>
          <w:szCs w:val="24"/>
          <w:lang w:val="pt-BR"/>
        </w:rPr>
        <w:t xml:space="preserve"> </w:t>
      </w:r>
      <w:r w:rsidRPr="00631CF5">
        <w:rPr>
          <w:rFonts w:ascii="Arial" w:eastAsia="Times New Roman" w:hAnsi="Arial" w:cs="Arial"/>
          <w:b/>
          <w:sz w:val="24"/>
          <w:szCs w:val="24"/>
          <w:lang w:val="en-US"/>
        </w:rPr>
        <w:t>մարզ</w:t>
      </w:r>
      <w:r w:rsidRPr="00631CF5">
        <w:rPr>
          <w:rFonts w:ascii="Arial" w:eastAsia="Times New Roman" w:hAnsi="Arial" w:cs="Arial"/>
          <w:b/>
          <w:sz w:val="24"/>
          <w:szCs w:val="24"/>
          <w:lang w:val="pt-BR"/>
        </w:rPr>
        <w:t>ի</w:t>
      </w:r>
      <w:r w:rsidRPr="00631CF5">
        <w:rPr>
          <w:rFonts w:ascii="GHEA Grapalat" w:eastAsia="Times New Roman" w:hAnsi="GHEA Grapalat" w:cs="Times New Roman"/>
          <w:b/>
          <w:sz w:val="24"/>
          <w:szCs w:val="24"/>
          <w:lang w:val="pt-BR"/>
        </w:rPr>
        <w:t xml:space="preserve"> </w:t>
      </w:r>
      <w:r w:rsidRPr="00631CF5">
        <w:rPr>
          <w:rFonts w:ascii="Arial" w:eastAsia="Times New Roman" w:hAnsi="Arial" w:cs="Arial"/>
          <w:b/>
          <w:sz w:val="24"/>
          <w:szCs w:val="24"/>
          <w:lang w:val="hy-AM"/>
        </w:rPr>
        <w:t>Թումանյան</w:t>
      </w:r>
      <w:r w:rsidRPr="00631CF5">
        <w:rPr>
          <w:rFonts w:ascii="GHEA Grapalat" w:eastAsia="Times New Roman" w:hAnsi="GHEA Grapalat" w:cs="Times New Roman"/>
          <w:b/>
          <w:sz w:val="24"/>
          <w:szCs w:val="24"/>
          <w:lang w:val="hy-AM"/>
        </w:rPr>
        <w:t xml:space="preserve"> </w:t>
      </w:r>
      <w:r w:rsidRPr="00631CF5">
        <w:rPr>
          <w:rFonts w:ascii="Arial" w:eastAsia="Times New Roman" w:hAnsi="Arial" w:cs="Arial"/>
          <w:b/>
          <w:sz w:val="24"/>
          <w:szCs w:val="24"/>
          <w:lang w:val="en-US"/>
        </w:rPr>
        <w:t>համայնք</w:t>
      </w:r>
      <w:r w:rsidRPr="00631CF5">
        <w:rPr>
          <w:rFonts w:ascii="Arial" w:eastAsia="Times New Roman" w:hAnsi="Arial" w:cs="Arial"/>
          <w:b/>
          <w:sz w:val="24"/>
          <w:szCs w:val="24"/>
          <w:lang w:val="hy-AM"/>
        </w:rPr>
        <w:t>ի</w:t>
      </w:r>
      <w:r w:rsidRPr="00631CF5">
        <w:rPr>
          <w:rFonts w:ascii="GHEA Grapalat" w:eastAsia="Times New Roman" w:hAnsi="GHEA Grapalat" w:cs="Times New Roman"/>
          <w:b/>
          <w:sz w:val="24"/>
          <w:szCs w:val="24"/>
          <w:lang w:val="hy-AM"/>
        </w:rPr>
        <w:t xml:space="preserve"> </w:t>
      </w:r>
      <w:r w:rsidRPr="00631CF5">
        <w:rPr>
          <w:rFonts w:ascii="Arial" w:eastAsia="Times New Roman" w:hAnsi="Arial" w:cs="Arial"/>
          <w:b/>
          <w:sz w:val="24"/>
          <w:szCs w:val="24"/>
          <w:lang w:val="hy-AM"/>
        </w:rPr>
        <w:t>Դսեղ</w:t>
      </w:r>
      <w:r w:rsidRPr="00631CF5">
        <w:rPr>
          <w:rFonts w:ascii="GHEA Grapalat" w:eastAsia="Times New Roman" w:hAnsi="GHEA Grapalat" w:cs="Times New Roman"/>
          <w:b/>
          <w:sz w:val="24"/>
          <w:szCs w:val="24"/>
          <w:lang w:val="af-ZA"/>
        </w:rPr>
        <w:t xml:space="preserve"> </w:t>
      </w:r>
      <w:r w:rsidR="00C704FD">
        <w:rPr>
          <w:rFonts w:ascii="Arial" w:eastAsia="Times New Roman" w:hAnsi="Arial" w:cs="Arial"/>
          <w:b/>
          <w:sz w:val="24"/>
          <w:szCs w:val="24"/>
          <w:lang w:val="hy-AM"/>
        </w:rPr>
        <w:t xml:space="preserve">և Չկալով </w:t>
      </w:r>
      <w:r w:rsidRPr="00631CF5">
        <w:rPr>
          <w:rFonts w:ascii="Arial" w:eastAsia="Times New Roman" w:hAnsi="Arial" w:cs="Arial"/>
          <w:b/>
          <w:sz w:val="24"/>
          <w:szCs w:val="24"/>
          <w:lang w:val="en-US"/>
        </w:rPr>
        <w:t>բնակավայր</w:t>
      </w:r>
      <w:r w:rsidRPr="00631CF5">
        <w:rPr>
          <w:rFonts w:ascii="Arial" w:eastAsia="Times New Roman" w:hAnsi="Arial" w:cs="Arial"/>
          <w:b/>
          <w:sz w:val="24"/>
          <w:szCs w:val="24"/>
          <w:lang w:val="hy-AM"/>
        </w:rPr>
        <w:t>ու</w:t>
      </w:r>
      <w:r w:rsidRPr="00631CF5">
        <w:rPr>
          <w:rFonts w:ascii="Arial" w:eastAsia="Times New Roman" w:hAnsi="Arial" w:cs="Arial"/>
          <w:b/>
          <w:sz w:val="24"/>
          <w:szCs w:val="24"/>
          <w:lang w:val="en-US"/>
        </w:rPr>
        <w:t>մ</w:t>
      </w:r>
      <w:r w:rsidRPr="00631CF5">
        <w:rPr>
          <w:rFonts w:ascii="GHEA Grapalat" w:eastAsia="Times New Roman" w:hAnsi="GHEA Grapalat" w:cs="Sylfaen"/>
          <w:b/>
          <w:sz w:val="24"/>
          <w:szCs w:val="24"/>
          <w:lang w:val="af-ZA"/>
        </w:rPr>
        <w:t>:</w:t>
      </w:r>
    </w:p>
    <w:p w:rsidR="00BB1514" w:rsidRPr="00631CF5" w:rsidRDefault="00BB1514" w:rsidP="00D55722">
      <w:pPr>
        <w:spacing w:after="0" w:line="240" w:lineRule="auto"/>
        <w:jc w:val="both"/>
        <w:rPr>
          <w:rFonts w:ascii="GHEA Grapalat" w:eastAsia="Times New Roman" w:hAnsi="GHEA Grapalat" w:cs="Times New Roman"/>
          <w:i/>
          <w:sz w:val="20"/>
          <w:szCs w:val="24"/>
        </w:rPr>
      </w:pPr>
      <w:r w:rsidRPr="00631CF5">
        <w:rPr>
          <w:rFonts w:ascii="GHEA Grapalat" w:eastAsia="Times New Roman" w:hAnsi="GHEA Grapalat" w:cs="Times New Roman"/>
          <w:sz w:val="20"/>
          <w:szCs w:val="24"/>
        </w:rPr>
        <w:t xml:space="preserve"> </w:t>
      </w:r>
    </w:p>
    <w:p w:rsidR="00BB1514" w:rsidRPr="00631CF5" w:rsidRDefault="00BB1514" w:rsidP="00BB1514">
      <w:pPr>
        <w:spacing w:after="0" w:line="240" w:lineRule="auto"/>
        <w:jc w:val="center"/>
        <w:rPr>
          <w:rFonts w:ascii="GHEA Grapalat" w:eastAsia="Times New Roman" w:hAnsi="GHEA Grapalat" w:cs="Times New Roman"/>
          <w:sz w:val="20"/>
          <w:szCs w:val="24"/>
        </w:rPr>
      </w:pPr>
    </w:p>
    <w:tbl>
      <w:tblPr>
        <w:tblW w:w="0" w:type="auto"/>
        <w:tblInd w:w="931" w:type="dxa"/>
        <w:tblLayout w:type="fixed"/>
        <w:tblLook w:val="0000" w:firstRow="0" w:lastRow="0" w:firstColumn="0" w:lastColumn="0" w:noHBand="0" w:noVBand="0"/>
      </w:tblPr>
      <w:tblGrid>
        <w:gridCol w:w="4536"/>
        <w:gridCol w:w="4111"/>
      </w:tblGrid>
      <w:tr w:rsidR="00BB1514" w:rsidRPr="00631CF5" w:rsidTr="007913DD">
        <w:tc>
          <w:tcPr>
            <w:tcW w:w="4536" w:type="dxa"/>
          </w:tcPr>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Պ Ա Տ Վ Ի Ր Ա Տ ՈՒ</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ՀՀ Լոռու մարզի </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Թումանյան  համայնքի  կոմունալ տնտեսություն Կենտրոնական փողոց, 1շենք</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ՖՆ գործառնական վարչություն</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 ՀՎՀՀ 06947899</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Հ/Հ 163188101683</w:t>
            </w:r>
          </w:p>
          <w:p w:rsidR="003D15EB" w:rsidRPr="003D15EB" w:rsidRDefault="003D15EB" w:rsidP="003D15EB">
            <w:pPr>
              <w:spacing w:after="0" w:line="240" w:lineRule="auto"/>
              <w:jc w:val="center"/>
              <w:rPr>
                <w:rFonts w:ascii="Arial" w:eastAsia="Times New Roman" w:hAnsi="Arial" w:cs="Arial"/>
                <w:b/>
                <w:sz w:val="20"/>
                <w:szCs w:val="24"/>
                <w:lang w:val="hy-AM"/>
              </w:rPr>
            </w:pP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lastRenderedPageBreak/>
              <w:t xml:space="preserve"> (ստորագրություն)</w:t>
            </w:r>
          </w:p>
          <w:p w:rsidR="00BB1514" w:rsidRPr="00631CF5" w:rsidRDefault="003D15EB" w:rsidP="003D15EB">
            <w:pPr>
              <w:spacing w:after="0" w:line="240" w:lineRule="auto"/>
              <w:rPr>
                <w:rFonts w:ascii="GHEA Grapalat" w:eastAsia="Times New Roman" w:hAnsi="GHEA Grapalat" w:cs="Times New Roman"/>
                <w:sz w:val="20"/>
                <w:szCs w:val="24"/>
                <w:lang w:val="pt-BR"/>
              </w:rPr>
            </w:pPr>
            <w:r w:rsidRPr="003D15EB">
              <w:rPr>
                <w:rFonts w:ascii="Arial" w:eastAsia="Times New Roman" w:hAnsi="Arial" w:cs="Arial"/>
                <w:b/>
                <w:sz w:val="20"/>
                <w:szCs w:val="24"/>
                <w:lang w:val="hy-AM"/>
              </w:rPr>
              <w:t xml:space="preserve">                   Կ.Տ.</w:t>
            </w:r>
          </w:p>
        </w:tc>
        <w:tc>
          <w:tcPr>
            <w:tcW w:w="4111" w:type="dxa"/>
          </w:tcPr>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r w:rsidRPr="00631CF5">
              <w:rPr>
                <w:rFonts w:ascii="Arial" w:eastAsia="Times New Roman" w:hAnsi="Arial" w:cs="Arial"/>
                <w:b/>
                <w:sz w:val="20"/>
                <w:szCs w:val="24"/>
                <w:lang w:val="nb-NO"/>
              </w:rPr>
              <w:lastRenderedPageBreak/>
              <w:t>Կ</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Տ</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Ր</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Ո</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Ղ</w:t>
            </w: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p w:rsidR="00BB1514" w:rsidRPr="00631CF5" w:rsidRDefault="00BB1514" w:rsidP="00BB1514">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BB1514" w:rsidRPr="00631CF5" w:rsidRDefault="00BB1514" w:rsidP="00BB1514">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20"/>
                <w:szCs w:val="24"/>
                <w:lang w:val="pt-BR"/>
              </w:rPr>
              <w:t xml:space="preserve">                       </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ստորագրություն</w:t>
            </w:r>
            <w:r w:rsidRPr="00631CF5">
              <w:rPr>
                <w:rFonts w:ascii="GHEA Grapalat" w:eastAsia="Times New Roman" w:hAnsi="GHEA Grapalat" w:cs="Times New Roman"/>
                <w:sz w:val="16"/>
                <w:szCs w:val="16"/>
                <w:lang w:val="pt-BR"/>
              </w:rPr>
              <w:t>)</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p>
          <w:p w:rsidR="00BB1514" w:rsidRPr="00631CF5" w:rsidRDefault="00BB1514" w:rsidP="00BB1514">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r w:rsidRPr="00631CF5">
              <w:rPr>
                <w:rFonts w:ascii="Arial" w:eastAsia="Times New Roman" w:hAnsi="Arial" w:cs="Arial"/>
                <w:sz w:val="16"/>
                <w:szCs w:val="16"/>
                <w:lang w:val="pt-BR"/>
              </w:rPr>
              <w:t>Կ</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Տ</w:t>
            </w:r>
            <w:r w:rsidRPr="00631CF5">
              <w:rPr>
                <w:rFonts w:ascii="GHEA Grapalat" w:eastAsia="Times New Roman" w:hAnsi="GHEA Grapalat" w:cs="Times New Roman"/>
                <w:sz w:val="16"/>
                <w:szCs w:val="16"/>
                <w:lang w:val="pt-BR"/>
              </w:rPr>
              <w:t>.</w:t>
            </w:r>
          </w:p>
          <w:p w:rsidR="00BB1514" w:rsidRPr="00631CF5" w:rsidRDefault="00BB1514" w:rsidP="00BB1514">
            <w:pPr>
              <w:spacing w:after="0" w:line="240" w:lineRule="auto"/>
              <w:rPr>
                <w:rFonts w:ascii="GHEA Grapalat" w:eastAsia="Times New Roman" w:hAnsi="GHEA Grapalat" w:cs="Times New Roman"/>
                <w:sz w:val="20"/>
                <w:szCs w:val="24"/>
                <w:lang w:val="pt-BR"/>
              </w:rPr>
            </w:pPr>
          </w:p>
          <w:p w:rsidR="00BB1514" w:rsidRPr="00631CF5" w:rsidRDefault="00BB1514" w:rsidP="00BB1514">
            <w:pPr>
              <w:spacing w:after="0" w:line="360" w:lineRule="auto"/>
              <w:jc w:val="center"/>
              <w:rPr>
                <w:rFonts w:ascii="GHEA Grapalat" w:eastAsia="Times New Roman" w:hAnsi="GHEA Grapalat" w:cs="Times New Roman"/>
                <w:b/>
                <w:sz w:val="20"/>
                <w:szCs w:val="24"/>
                <w:lang w:val="nb-NO"/>
              </w:rPr>
            </w:pPr>
          </w:p>
        </w:tc>
      </w:tr>
    </w:tbl>
    <w:p w:rsidR="00BB1514" w:rsidRPr="00631CF5" w:rsidRDefault="00BB1514" w:rsidP="00BB1514">
      <w:pPr>
        <w:spacing w:after="0" w:line="240" w:lineRule="auto"/>
        <w:jc w:val="center"/>
        <w:rPr>
          <w:rFonts w:ascii="GHEA Grapalat" w:eastAsia="Times New Roman" w:hAnsi="GHEA Grapalat" w:cs="Times New Roman"/>
          <w:sz w:val="20"/>
          <w:szCs w:val="24"/>
          <w:lang w:val="hy-AM"/>
        </w:rPr>
      </w:pPr>
      <w:r w:rsidRPr="00631CF5">
        <w:rPr>
          <w:rFonts w:ascii="GHEA Grapalat" w:eastAsia="Times New Roman" w:hAnsi="GHEA Grapalat" w:cs="Times New Roman"/>
          <w:sz w:val="20"/>
          <w:szCs w:val="24"/>
          <w:lang w:val="hy-AM"/>
        </w:rPr>
        <w:lastRenderedPageBreak/>
        <w:br w:type="page"/>
      </w:r>
    </w:p>
    <w:p w:rsidR="00BB1514" w:rsidRPr="00631CF5" w:rsidRDefault="00BB1514" w:rsidP="00BB1514">
      <w:pPr>
        <w:spacing w:after="0" w:line="240" w:lineRule="auto"/>
        <w:jc w:val="right"/>
        <w:rPr>
          <w:rFonts w:ascii="GHEA Grapalat" w:eastAsia="Times New Roman" w:hAnsi="GHEA Grapalat" w:cs="Times New Roman"/>
          <w:sz w:val="20"/>
          <w:szCs w:val="24"/>
          <w:lang w:val="hy-AM"/>
        </w:rPr>
      </w:pP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Arial" w:eastAsia="Times New Roman" w:hAnsi="Arial" w:cs="Arial"/>
          <w:i/>
          <w:sz w:val="18"/>
          <w:szCs w:val="24"/>
          <w:lang w:val="hy-AM"/>
        </w:rPr>
        <w:t>Հավելված</w:t>
      </w:r>
      <w:r w:rsidRPr="00631CF5">
        <w:rPr>
          <w:rFonts w:ascii="GHEA Grapalat" w:eastAsia="Times New Roman" w:hAnsi="GHEA Grapalat" w:cs="Times New Roman"/>
          <w:i/>
          <w:sz w:val="18"/>
          <w:szCs w:val="24"/>
          <w:lang w:val="hy-AM"/>
        </w:rPr>
        <w:t xml:space="preserve"> N 2</w:t>
      </w: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GHEA Grapalat" w:eastAsia="Times New Roman" w:hAnsi="GHEA Grapalat" w:cs="Times New Roman"/>
          <w:i/>
          <w:sz w:val="18"/>
          <w:szCs w:val="24"/>
          <w:lang w:val="hy-AM"/>
        </w:rPr>
        <w:t xml:space="preserve">«         »              20  </w:t>
      </w:r>
      <w:r w:rsidRPr="00631CF5">
        <w:rPr>
          <w:rFonts w:ascii="Arial" w:eastAsia="Times New Roman" w:hAnsi="Arial" w:cs="Arial"/>
          <w:i/>
          <w:sz w:val="18"/>
          <w:szCs w:val="24"/>
          <w:lang w:val="hy-AM"/>
        </w:rPr>
        <w:t>թ</w:t>
      </w: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կնքված</w:t>
      </w:r>
      <w:r w:rsidRPr="00631CF5">
        <w:rPr>
          <w:rFonts w:ascii="GHEA Grapalat" w:eastAsia="Times New Roman" w:hAnsi="GHEA Grapalat" w:cs="Times New Roman"/>
          <w:i/>
          <w:sz w:val="18"/>
          <w:szCs w:val="24"/>
          <w:lang w:val="hy-AM"/>
        </w:rPr>
        <w:t xml:space="preserve"> </w:t>
      </w:r>
    </w:p>
    <w:p w:rsidR="00BB1514" w:rsidRPr="00631CF5" w:rsidRDefault="00BB1514" w:rsidP="00BB1514">
      <w:pPr>
        <w:spacing w:after="0" w:line="240" w:lineRule="auto"/>
        <w:jc w:val="right"/>
        <w:rPr>
          <w:rFonts w:ascii="GHEA Grapalat" w:eastAsia="Times New Roman" w:hAnsi="GHEA Grapalat" w:cs="Times New Roman"/>
          <w:i/>
          <w:sz w:val="18"/>
          <w:szCs w:val="24"/>
          <w:lang w:val="hy-AM"/>
        </w:rPr>
      </w:pP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ծածկագրով</w:t>
      </w:r>
      <w:r w:rsidRPr="00631CF5">
        <w:rPr>
          <w:rFonts w:ascii="GHEA Grapalat" w:eastAsia="Times New Roman" w:hAnsi="GHEA Grapalat" w:cs="Times New Roman"/>
          <w:i/>
          <w:sz w:val="18"/>
          <w:szCs w:val="24"/>
          <w:lang w:val="hy-AM"/>
        </w:rPr>
        <w:t xml:space="preserve"> </w:t>
      </w:r>
      <w:r w:rsidRPr="00631CF5">
        <w:rPr>
          <w:rFonts w:ascii="Arial" w:eastAsia="Times New Roman" w:hAnsi="Arial" w:cs="Arial"/>
          <w:i/>
          <w:sz w:val="18"/>
          <w:szCs w:val="24"/>
          <w:lang w:val="hy-AM"/>
        </w:rPr>
        <w:t>պայմանագրի</w:t>
      </w:r>
    </w:p>
    <w:p w:rsidR="00BB1514" w:rsidRPr="00631CF5" w:rsidRDefault="00BB1514" w:rsidP="00BB1514">
      <w:pPr>
        <w:tabs>
          <w:tab w:val="left" w:pos="9540"/>
        </w:tabs>
        <w:spacing w:after="0" w:line="240" w:lineRule="auto"/>
        <w:rPr>
          <w:rFonts w:ascii="GHEA Grapalat" w:eastAsia="Times New Roman" w:hAnsi="GHEA Grapalat" w:cs="Times New Roman"/>
          <w:sz w:val="20"/>
          <w:szCs w:val="24"/>
          <w:lang w:val="hy-AM"/>
        </w:rPr>
      </w:pPr>
    </w:p>
    <w:p w:rsidR="00BB1514" w:rsidRPr="00631CF5" w:rsidRDefault="00BB1514" w:rsidP="00BB1514">
      <w:pPr>
        <w:tabs>
          <w:tab w:val="left" w:pos="9540"/>
        </w:tabs>
        <w:spacing w:after="0" w:line="240" w:lineRule="auto"/>
        <w:rPr>
          <w:rFonts w:ascii="GHEA Grapalat" w:eastAsia="Times New Roman" w:hAnsi="GHEA Grapalat" w:cs="Times New Roman"/>
          <w:sz w:val="20"/>
          <w:szCs w:val="24"/>
          <w:lang w:val="hy-AM"/>
        </w:rPr>
      </w:pPr>
    </w:p>
    <w:p w:rsidR="00BB1514" w:rsidRPr="00631CF5" w:rsidRDefault="00BB1514" w:rsidP="00BB1514">
      <w:pPr>
        <w:spacing w:after="0" w:line="240" w:lineRule="auto"/>
        <w:jc w:val="center"/>
        <w:rPr>
          <w:rFonts w:ascii="GHEA Grapalat" w:eastAsia="Times New Roman" w:hAnsi="GHEA Grapalat" w:cs="Times New Roman"/>
          <w:sz w:val="20"/>
          <w:szCs w:val="24"/>
          <w:lang w:val="en-US"/>
        </w:rPr>
      </w:pP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GHEA Grapalat" w:eastAsia="Times New Roman" w:hAnsi="GHEA Grapalat" w:cs="Sylfaen"/>
          <w:b/>
          <w:lang w:val="en-US"/>
        </w:rPr>
        <w:softHyphen/>
      </w:r>
      <w:r w:rsidRPr="00631CF5">
        <w:rPr>
          <w:rFonts w:ascii="Arial" w:eastAsia="Times New Roman" w:hAnsi="Arial" w:cs="Arial"/>
          <w:sz w:val="20"/>
          <w:szCs w:val="24"/>
          <w:lang w:val="en-US"/>
        </w:rPr>
        <w:t>ՎՃԱՐՄԱՆ</w:t>
      </w:r>
      <w:r w:rsidRPr="00631CF5">
        <w:rPr>
          <w:rFonts w:ascii="GHEA Grapalat" w:eastAsia="Times New Roman" w:hAnsi="GHEA Grapalat" w:cs="Times New Roman"/>
          <w:sz w:val="20"/>
          <w:szCs w:val="24"/>
          <w:lang w:val="en-US"/>
        </w:rPr>
        <w:t xml:space="preserve"> </w:t>
      </w:r>
      <w:r w:rsidRPr="00631CF5">
        <w:rPr>
          <w:rFonts w:ascii="Arial" w:eastAsia="Times New Roman" w:hAnsi="Arial" w:cs="Arial"/>
          <w:sz w:val="20"/>
          <w:szCs w:val="24"/>
          <w:lang w:val="en-US"/>
        </w:rPr>
        <w:t>ԺԱՄԱՆԱԿԱՑՈՒՅՑ</w:t>
      </w:r>
      <w:r w:rsidRPr="00631CF5">
        <w:rPr>
          <w:rFonts w:ascii="GHEA Grapalat" w:eastAsia="Times New Roman" w:hAnsi="GHEA Grapalat" w:cs="Times New Roman"/>
          <w:sz w:val="20"/>
          <w:szCs w:val="24"/>
          <w:lang w:val="en-US"/>
        </w:rPr>
        <w:t>*</w:t>
      </w:r>
    </w:p>
    <w:p w:rsidR="00BB1514" w:rsidRPr="00631CF5" w:rsidRDefault="00BB1514" w:rsidP="00BB1514">
      <w:pPr>
        <w:spacing w:after="0" w:line="240" w:lineRule="auto"/>
        <w:jc w:val="right"/>
        <w:rPr>
          <w:rFonts w:ascii="GHEA Grapalat" w:eastAsia="Times New Roman" w:hAnsi="GHEA Grapalat" w:cs="Times New Roman"/>
          <w:sz w:val="20"/>
          <w:szCs w:val="24"/>
          <w:lang w:val="en-US"/>
        </w:rPr>
      </w:pPr>
      <w:r w:rsidRPr="00631CF5">
        <w:rPr>
          <w:rFonts w:ascii="GHEA Grapalat" w:eastAsia="Times New Roman" w:hAnsi="GHEA Grapalat" w:cs="Times New Roman"/>
          <w:sz w:val="20"/>
          <w:szCs w:val="24"/>
          <w:lang w:val="en-US"/>
        </w:rPr>
        <w:t xml:space="preserve">                                                                                                                                                                                                            </w:t>
      </w:r>
      <w:r w:rsidRPr="00631CF5">
        <w:rPr>
          <w:rFonts w:ascii="Arial" w:eastAsia="Times New Roman" w:hAnsi="Arial" w:cs="Arial"/>
          <w:sz w:val="18"/>
          <w:szCs w:val="24"/>
          <w:lang w:val="en-US"/>
        </w:rPr>
        <w:t>ՀՀ</w:t>
      </w:r>
      <w:r w:rsidRPr="00631CF5">
        <w:rPr>
          <w:rFonts w:ascii="GHEA Grapalat" w:eastAsia="Times New Roman" w:hAnsi="GHEA Grapalat" w:cs="Sylfaen"/>
          <w:sz w:val="18"/>
          <w:szCs w:val="24"/>
          <w:lang w:val="es-ES"/>
        </w:rPr>
        <w:t xml:space="preserve"> </w:t>
      </w:r>
      <w:r w:rsidRPr="00631CF5">
        <w:rPr>
          <w:rFonts w:ascii="Arial" w:eastAsia="Times New Roman" w:hAnsi="Arial" w:cs="Arial"/>
          <w:sz w:val="18"/>
          <w:szCs w:val="24"/>
          <w:lang w:val="en-US"/>
        </w:rPr>
        <w:t>դրամ</w:t>
      </w:r>
    </w:p>
    <w:tbl>
      <w:tblPr>
        <w:tblW w:w="109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116"/>
        <w:gridCol w:w="1984"/>
        <w:gridCol w:w="567"/>
        <w:gridCol w:w="567"/>
        <w:gridCol w:w="426"/>
        <w:gridCol w:w="567"/>
        <w:gridCol w:w="425"/>
        <w:gridCol w:w="567"/>
        <w:gridCol w:w="567"/>
        <w:gridCol w:w="567"/>
        <w:gridCol w:w="425"/>
        <w:gridCol w:w="567"/>
        <w:gridCol w:w="425"/>
        <w:gridCol w:w="426"/>
        <w:gridCol w:w="425"/>
      </w:tblGrid>
      <w:tr w:rsidR="00BB1514" w:rsidRPr="00631CF5" w:rsidTr="005957D4">
        <w:tc>
          <w:tcPr>
            <w:tcW w:w="10944" w:type="dxa"/>
            <w:gridSpan w:val="16"/>
          </w:tcPr>
          <w:p w:rsidR="00BB1514" w:rsidRPr="00631CF5" w:rsidRDefault="00BB1514" w:rsidP="00BB1514">
            <w:pPr>
              <w:spacing w:after="0" w:line="240" w:lineRule="auto"/>
              <w:jc w:val="center"/>
              <w:rPr>
                <w:rFonts w:ascii="GHEA Grapalat" w:eastAsia="Times New Roman" w:hAnsi="GHEA Grapalat" w:cs="Times New Roman"/>
                <w:sz w:val="18"/>
                <w:szCs w:val="24"/>
                <w:lang w:val="es-ES"/>
              </w:rPr>
            </w:pPr>
            <w:r w:rsidRPr="00631CF5">
              <w:rPr>
                <w:rFonts w:ascii="Arial" w:eastAsia="Times New Roman" w:hAnsi="Arial" w:cs="Arial"/>
                <w:sz w:val="18"/>
                <w:szCs w:val="24"/>
                <w:lang w:val="es-ES"/>
              </w:rPr>
              <w:t>Ծառայության</w:t>
            </w:r>
          </w:p>
        </w:tc>
      </w:tr>
      <w:tr w:rsidR="00BB1514" w:rsidRPr="00D71DEC" w:rsidTr="005957D4">
        <w:tc>
          <w:tcPr>
            <w:tcW w:w="1323" w:type="dxa"/>
            <w:vAlign w:val="center"/>
          </w:tcPr>
          <w:p w:rsidR="00BB1514" w:rsidRPr="00631CF5" w:rsidRDefault="00BB1514" w:rsidP="00BB1514">
            <w:pPr>
              <w:spacing w:after="0" w:line="240" w:lineRule="auto"/>
              <w:jc w:val="center"/>
              <w:rPr>
                <w:rFonts w:ascii="GHEA Grapalat" w:eastAsia="Times New Roman" w:hAnsi="GHEA Grapalat" w:cs="Times New Roman"/>
                <w:sz w:val="16"/>
                <w:szCs w:val="24"/>
                <w:lang w:val="es-ES"/>
              </w:rPr>
            </w:pPr>
            <w:r w:rsidRPr="00631CF5">
              <w:rPr>
                <w:rFonts w:ascii="Arial" w:eastAsia="Times New Roman" w:hAnsi="Arial" w:cs="Arial"/>
                <w:sz w:val="16"/>
                <w:szCs w:val="24"/>
                <w:lang w:val="en-US"/>
              </w:rPr>
              <w:t>հրավերով</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նախատեսված</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չափաբաժնի</w:t>
            </w:r>
            <w:r w:rsidRPr="00631CF5">
              <w:rPr>
                <w:rFonts w:ascii="GHEA Grapalat" w:eastAsia="Times New Roman" w:hAnsi="GHEA Grapalat" w:cs="Times New Roman"/>
                <w:sz w:val="16"/>
                <w:szCs w:val="24"/>
                <w:lang w:val="en-US"/>
              </w:rPr>
              <w:t xml:space="preserve"> </w:t>
            </w:r>
            <w:r w:rsidRPr="00631CF5">
              <w:rPr>
                <w:rFonts w:ascii="Arial" w:eastAsia="Times New Roman" w:hAnsi="Arial" w:cs="Arial"/>
                <w:sz w:val="16"/>
                <w:szCs w:val="24"/>
                <w:lang w:val="en-US"/>
              </w:rPr>
              <w:t>համարը</w:t>
            </w:r>
          </w:p>
        </w:tc>
        <w:tc>
          <w:tcPr>
            <w:tcW w:w="1116" w:type="dxa"/>
            <w:vAlign w:val="center"/>
          </w:tcPr>
          <w:p w:rsidR="00BB1514" w:rsidRPr="00631CF5" w:rsidRDefault="00BB1514" w:rsidP="00BB1514">
            <w:pPr>
              <w:spacing w:after="0" w:line="240" w:lineRule="auto"/>
              <w:jc w:val="center"/>
              <w:rPr>
                <w:rFonts w:ascii="GHEA Grapalat" w:eastAsia="Times New Roman" w:hAnsi="GHEA Grapalat" w:cs="Times New Roman"/>
                <w:sz w:val="16"/>
                <w:szCs w:val="24"/>
                <w:lang w:val="es-ES"/>
              </w:rPr>
            </w:pPr>
            <w:r w:rsidRPr="00631CF5">
              <w:rPr>
                <w:rFonts w:ascii="Arial" w:eastAsia="Times New Roman" w:hAnsi="Arial" w:cs="Arial"/>
                <w:sz w:val="16"/>
                <w:szCs w:val="24"/>
                <w:lang w:val="en-US"/>
              </w:rPr>
              <w:t>գնումների</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պլանով</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նախատեսված</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միջանցիկ</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ծածկագիրը</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ըստ</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ԳՄԱ</w:t>
            </w:r>
            <w:r w:rsidRPr="00631CF5">
              <w:rPr>
                <w:rFonts w:ascii="GHEA Grapalat" w:eastAsia="Times New Roman" w:hAnsi="GHEA Grapalat" w:cs="Times New Roman"/>
                <w:sz w:val="16"/>
                <w:szCs w:val="24"/>
                <w:lang w:val="es-ES"/>
              </w:rPr>
              <w:t xml:space="preserve"> </w:t>
            </w:r>
            <w:r w:rsidRPr="00631CF5">
              <w:rPr>
                <w:rFonts w:ascii="Arial" w:eastAsia="Times New Roman" w:hAnsi="Arial" w:cs="Arial"/>
                <w:sz w:val="16"/>
                <w:szCs w:val="24"/>
                <w:lang w:val="en-US"/>
              </w:rPr>
              <w:t>դասակարգման</w:t>
            </w:r>
            <w:r w:rsidRPr="00631CF5">
              <w:rPr>
                <w:rFonts w:ascii="GHEA Grapalat" w:eastAsia="Times New Roman" w:hAnsi="GHEA Grapalat" w:cs="Times New Roman"/>
                <w:sz w:val="16"/>
                <w:szCs w:val="24"/>
                <w:lang w:val="es-ES"/>
              </w:rPr>
              <w:t xml:space="preserve"> (CPV)</w:t>
            </w:r>
          </w:p>
        </w:tc>
        <w:tc>
          <w:tcPr>
            <w:tcW w:w="1984" w:type="dxa"/>
            <w:vAlign w:val="center"/>
          </w:tcPr>
          <w:p w:rsidR="00BB1514" w:rsidRPr="00631CF5" w:rsidRDefault="00BB1514" w:rsidP="00BB1514">
            <w:pPr>
              <w:spacing w:after="0" w:line="240" w:lineRule="auto"/>
              <w:jc w:val="center"/>
              <w:rPr>
                <w:rFonts w:ascii="GHEA Grapalat" w:eastAsia="Times New Roman" w:hAnsi="GHEA Grapalat" w:cs="Times New Roman"/>
                <w:sz w:val="18"/>
                <w:szCs w:val="24"/>
                <w:lang w:val="es-ES"/>
              </w:rPr>
            </w:pPr>
            <w:r w:rsidRPr="00631CF5">
              <w:rPr>
                <w:rFonts w:ascii="Arial" w:eastAsia="Times New Roman" w:hAnsi="Arial" w:cs="Arial"/>
                <w:sz w:val="18"/>
                <w:szCs w:val="24"/>
                <w:lang w:val="en-US"/>
              </w:rPr>
              <w:t>անվանումը</w:t>
            </w:r>
          </w:p>
        </w:tc>
        <w:tc>
          <w:tcPr>
            <w:tcW w:w="6521" w:type="dxa"/>
            <w:gridSpan w:val="13"/>
            <w:vAlign w:val="center"/>
          </w:tcPr>
          <w:p w:rsidR="00BB1514" w:rsidRPr="00631CF5" w:rsidRDefault="00BB1514" w:rsidP="00BB1514">
            <w:pPr>
              <w:spacing w:after="0" w:line="240" w:lineRule="auto"/>
              <w:jc w:val="both"/>
              <w:rPr>
                <w:rFonts w:ascii="GHEA Grapalat" w:eastAsia="Times New Roman" w:hAnsi="GHEA Grapalat" w:cs="Times New Roman"/>
                <w:sz w:val="18"/>
                <w:szCs w:val="24"/>
                <w:lang w:val="es-ES"/>
              </w:rPr>
            </w:pPr>
            <w:r w:rsidRPr="00631CF5">
              <w:rPr>
                <w:rFonts w:ascii="Arial" w:eastAsia="Times New Roman" w:hAnsi="Arial" w:cs="Arial"/>
                <w:sz w:val="18"/>
                <w:szCs w:val="24"/>
                <w:lang w:val="es-ES"/>
              </w:rPr>
              <w:t>դիմաց</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վճարումները</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նախատեսվում</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է</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իրականացնել</w:t>
            </w:r>
            <w:r w:rsidRPr="00631CF5">
              <w:rPr>
                <w:rFonts w:ascii="GHEA Grapalat" w:eastAsia="Times New Roman" w:hAnsi="GHEA Grapalat" w:cs="Times New Roman"/>
                <w:sz w:val="18"/>
                <w:szCs w:val="24"/>
                <w:lang w:val="es-ES"/>
              </w:rPr>
              <w:t xml:space="preserve"> 20  </w:t>
            </w:r>
            <w:r w:rsidRPr="00631CF5">
              <w:rPr>
                <w:rFonts w:ascii="Arial" w:eastAsia="Times New Roman" w:hAnsi="Arial" w:cs="Arial"/>
                <w:sz w:val="18"/>
                <w:szCs w:val="24"/>
                <w:lang w:val="es-ES"/>
              </w:rPr>
              <w:t>թ</w:t>
            </w:r>
            <w:r w:rsidRPr="00631CF5">
              <w:rPr>
                <w:rFonts w:ascii="GHEA Grapalat" w:eastAsia="Times New Roman" w:hAnsi="GHEA Grapalat" w:cs="Times New Roman"/>
                <w:sz w:val="18"/>
                <w:szCs w:val="24"/>
                <w:lang w:val="es-ES"/>
              </w:rPr>
              <w:t>-</w:t>
            </w:r>
            <w:r w:rsidRPr="00631CF5">
              <w:rPr>
                <w:rFonts w:ascii="Arial" w:eastAsia="Times New Roman" w:hAnsi="Arial" w:cs="Arial"/>
                <w:sz w:val="18"/>
                <w:szCs w:val="24"/>
                <w:lang w:val="es-ES"/>
              </w:rPr>
              <w:t>ին</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ըստ</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ամիսների</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այդ</w:t>
            </w:r>
            <w:r w:rsidRPr="00631CF5">
              <w:rPr>
                <w:rFonts w:ascii="GHEA Grapalat" w:eastAsia="Times New Roman" w:hAnsi="GHEA Grapalat" w:cs="Times New Roman"/>
                <w:sz w:val="18"/>
                <w:szCs w:val="24"/>
                <w:lang w:val="es-ES"/>
              </w:rPr>
              <w:t xml:space="preserve"> </w:t>
            </w:r>
            <w:r w:rsidRPr="00631CF5">
              <w:rPr>
                <w:rFonts w:ascii="Arial" w:eastAsia="Times New Roman" w:hAnsi="Arial" w:cs="Arial"/>
                <w:sz w:val="18"/>
                <w:szCs w:val="24"/>
                <w:lang w:val="es-ES"/>
              </w:rPr>
              <w:t>թվում</w:t>
            </w:r>
            <w:r w:rsidRPr="00631CF5">
              <w:rPr>
                <w:rFonts w:ascii="GHEA Grapalat" w:eastAsia="Times New Roman" w:hAnsi="GHEA Grapalat" w:cs="Times New Roman"/>
                <w:sz w:val="18"/>
                <w:szCs w:val="24"/>
                <w:lang w:val="es-ES"/>
              </w:rPr>
              <w:t>**</w:t>
            </w:r>
          </w:p>
        </w:tc>
      </w:tr>
      <w:tr w:rsidR="00C704FD" w:rsidRPr="00631CF5" w:rsidTr="005957D4">
        <w:trPr>
          <w:cantSplit/>
          <w:trHeight w:val="1538"/>
        </w:trPr>
        <w:tc>
          <w:tcPr>
            <w:tcW w:w="1323"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c>
        <w:tc>
          <w:tcPr>
            <w:tcW w:w="1116"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c>
        <w:tc>
          <w:tcPr>
            <w:tcW w:w="1984"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հունվար</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Sylfaen"/>
                <w:sz w:val="18"/>
                <w:lang w:val="pt-BR"/>
              </w:rPr>
            </w:pPr>
            <w:r w:rsidRPr="00631CF5">
              <w:rPr>
                <w:rFonts w:ascii="Arial" w:eastAsia="Times New Roman" w:hAnsi="Arial" w:cs="Arial"/>
                <w:sz w:val="18"/>
                <w:lang w:val="pt-BR"/>
              </w:rPr>
              <w:t>փետրվար</w:t>
            </w:r>
          </w:p>
        </w:tc>
        <w:tc>
          <w:tcPr>
            <w:tcW w:w="426"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մարտ</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Sylfaen"/>
                <w:sz w:val="18"/>
                <w:lang w:val="pt-BR"/>
              </w:rPr>
            </w:pPr>
            <w:r w:rsidRPr="00631CF5">
              <w:rPr>
                <w:rFonts w:ascii="Arial" w:eastAsia="Times New Roman" w:hAnsi="Arial" w:cs="Arial"/>
                <w:sz w:val="18"/>
                <w:lang w:val="pt-BR"/>
              </w:rPr>
              <w:t>ապրիլ</w:t>
            </w:r>
          </w:p>
        </w:tc>
        <w:tc>
          <w:tcPr>
            <w:tcW w:w="425"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մայիս</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հունիս</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հուլիս</w:t>
            </w:r>
            <w:r w:rsidRPr="00631CF5">
              <w:rPr>
                <w:rFonts w:ascii="GHEA Grapalat" w:eastAsia="Times New Roman" w:hAnsi="GHEA Grapalat" w:cs="Times Armenian"/>
                <w:sz w:val="18"/>
                <w:lang w:val="pt-BR"/>
              </w:rPr>
              <w:t xml:space="preserve"> </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օգոստոս</w:t>
            </w:r>
          </w:p>
        </w:tc>
        <w:tc>
          <w:tcPr>
            <w:tcW w:w="425"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սեպտեմբեր</w:t>
            </w:r>
            <w:r w:rsidRPr="00631CF5">
              <w:rPr>
                <w:rFonts w:ascii="GHEA Grapalat" w:eastAsia="Times New Roman" w:hAnsi="GHEA Grapalat" w:cs="Times Armenian"/>
                <w:sz w:val="18"/>
                <w:lang w:val="pt-BR"/>
              </w:rPr>
              <w:t xml:space="preserve"> </w:t>
            </w:r>
          </w:p>
        </w:tc>
        <w:tc>
          <w:tcPr>
            <w:tcW w:w="567"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հոկտեմբեր</w:t>
            </w:r>
          </w:p>
        </w:tc>
        <w:tc>
          <w:tcPr>
            <w:tcW w:w="425"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GHEA Grapalat" w:eastAsia="Times New Roman" w:hAnsi="GHEA Grapalat" w:cs="Times New Roman"/>
                <w:sz w:val="18"/>
                <w:szCs w:val="24"/>
                <w:lang w:val="en-US"/>
              </w:rPr>
              <w:t xml:space="preserve"> </w:t>
            </w:r>
            <w:r w:rsidRPr="00631CF5">
              <w:rPr>
                <w:rFonts w:ascii="Arial" w:eastAsia="Times New Roman" w:hAnsi="Arial" w:cs="Arial"/>
                <w:sz w:val="18"/>
                <w:lang w:val="pt-BR"/>
              </w:rPr>
              <w:t>նոյեմբեր</w:t>
            </w:r>
          </w:p>
        </w:tc>
        <w:tc>
          <w:tcPr>
            <w:tcW w:w="426" w:type="dxa"/>
            <w:textDirection w:val="btLr"/>
            <w:vAlign w:val="center"/>
          </w:tcPr>
          <w:p w:rsidR="00BB1514" w:rsidRPr="00631CF5" w:rsidRDefault="00BB1514" w:rsidP="00BB1514">
            <w:pPr>
              <w:spacing w:after="0" w:line="240" w:lineRule="auto"/>
              <w:ind w:left="113" w:right="-7"/>
              <w:jc w:val="center"/>
              <w:rPr>
                <w:rFonts w:ascii="GHEA Grapalat" w:eastAsia="Times New Roman" w:hAnsi="GHEA Grapalat" w:cs="Times New Roman"/>
                <w:sz w:val="18"/>
                <w:lang w:val="pt-BR"/>
              </w:rPr>
            </w:pPr>
            <w:r w:rsidRPr="00631CF5">
              <w:rPr>
                <w:rFonts w:ascii="Arial" w:eastAsia="Times New Roman" w:hAnsi="Arial" w:cs="Arial"/>
                <w:sz w:val="18"/>
                <w:lang w:val="pt-BR"/>
              </w:rPr>
              <w:t>դեկտեմբեր</w:t>
            </w:r>
          </w:p>
        </w:tc>
        <w:tc>
          <w:tcPr>
            <w:tcW w:w="425" w:type="dxa"/>
            <w:textDirection w:val="btLr"/>
            <w:vAlign w:val="center"/>
          </w:tcPr>
          <w:p w:rsidR="00BB1514" w:rsidRPr="00631CF5" w:rsidRDefault="00BB1514" w:rsidP="00BB1514">
            <w:pPr>
              <w:spacing w:after="0" w:line="240" w:lineRule="auto"/>
              <w:ind w:left="113" w:right="-1"/>
              <w:jc w:val="center"/>
              <w:rPr>
                <w:rFonts w:ascii="GHEA Grapalat" w:eastAsia="Times New Roman" w:hAnsi="GHEA Grapalat" w:cs="Times New Roman"/>
                <w:sz w:val="18"/>
                <w:lang w:val="pt-BR"/>
              </w:rPr>
            </w:pPr>
            <w:r w:rsidRPr="00631CF5">
              <w:rPr>
                <w:rFonts w:ascii="Arial" w:eastAsia="Times New Roman" w:hAnsi="Arial" w:cs="Arial"/>
                <w:sz w:val="18"/>
                <w:lang w:val="pt-BR"/>
              </w:rPr>
              <w:t>Ընդամենը</w:t>
            </w:r>
          </w:p>
          <w:p w:rsidR="00BB1514" w:rsidRPr="00631CF5" w:rsidRDefault="00BB1514" w:rsidP="00BB1514">
            <w:pPr>
              <w:spacing w:after="0" w:line="240" w:lineRule="auto"/>
              <w:ind w:left="113" w:right="113"/>
              <w:jc w:val="center"/>
              <w:rPr>
                <w:rFonts w:ascii="GHEA Grapalat" w:eastAsia="Times New Roman" w:hAnsi="GHEA Grapalat" w:cs="Times New Roman"/>
                <w:sz w:val="18"/>
                <w:szCs w:val="24"/>
                <w:lang w:val="es-ES"/>
              </w:rPr>
            </w:pPr>
          </w:p>
        </w:tc>
      </w:tr>
      <w:tr w:rsidR="00C704FD" w:rsidRPr="00C704FD" w:rsidTr="00D55722">
        <w:trPr>
          <w:cantSplit/>
          <w:trHeight w:val="1538"/>
        </w:trPr>
        <w:tc>
          <w:tcPr>
            <w:tcW w:w="1323" w:type="dxa"/>
          </w:tcPr>
          <w:p w:rsidR="00BB1514" w:rsidRPr="00631CF5" w:rsidRDefault="00BB1514" w:rsidP="00BB1514">
            <w:pPr>
              <w:spacing w:after="0" w:line="240" w:lineRule="auto"/>
              <w:jc w:val="center"/>
              <w:rPr>
                <w:rFonts w:ascii="GHEA Grapalat" w:eastAsia="Times New Roman" w:hAnsi="GHEA Grapalat" w:cs="Times New Roman"/>
                <w:sz w:val="20"/>
                <w:szCs w:val="24"/>
              </w:rPr>
            </w:pPr>
            <w:r w:rsidRPr="00631CF5">
              <w:rPr>
                <w:rFonts w:ascii="GHEA Grapalat" w:eastAsia="Times New Roman" w:hAnsi="GHEA Grapalat" w:cs="Times New Roman"/>
                <w:sz w:val="20"/>
                <w:szCs w:val="24"/>
              </w:rPr>
              <w:t>1</w:t>
            </w:r>
          </w:p>
        </w:tc>
        <w:tc>
          <w:tcPr>
            <w:tcW w:w="1116" w:type="dxa"/>
          </w:tcPr>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r w:rsidRPr="00631CF5">
              <w:rPr>
                <w:rFonts w:ascii="GHEA Grapalat" w:eastAsia="Times New Roman" w:hAnsi="GHEA Grapalat" w:cs="Times New Roman"/>
                <w:sz w:val="20"/>
                <w:szCs w:val="20"/>
                <w:lang w:val="en-US"/>
              </w:rPr>
              <w:t>90511100</w:t>
            </w:r>
          </w:p>
        </w:tc>
        <w:tc>
          <w:tcPr>
            <w:tcW w:w="1984" w:type="dxa"/>
          </w:tcPr>
          <w:p w:rsidR="00BB1514" w:rsidRPr="00631CF5" w:rsidRDefault="00BB1514" w:rsidP="00BB1514">
            <w:pPr>
              <w:spacing w:after="0" w:line="240" w:lineRule="auto"/>
              <w:jc w:val="center"/>
              <w:rPr>
                <w:rFonts w:ascii="GHEA Grapalat" w:eastAsia="Times New Roman" w:hAnsi="GHEA Grapalat" w:cs="Times New Roman"/>
                <w:sz w:val="20"/>
                <w:szCs w:val="24"/>
                <w:lang w:val="hy-AM"/>
              </w:rPr>
            </w:pPr>
            <w:r w:rsidRPr="00631CF5">
              <w:rPr>
                <w:rFonts w:ascii="Arial" w:eastAsia="Times New Roman" w:hAnsi="Arial" w:cs="Arial"/>
                <w:b/>
                <w:sz w:val="16"/>
                <w:szCs w:val="16"/>
                <w:lang w:val="en-US"/>
              </w:rPr>
              <w:t>ԹՈՒՄԱՆՅԱՆ</w:t>
            </w:r>
            <w:r w:rsidRPr="00631CF5">
              <w:rPr>
                <w:rFonts w:ascii="GHEA Grapalat" w:eastAsia="Times New Roman" w:hAnsi="GHEA Grapalat" w:cs="Sylfaen"/>
                <w:b/>
                <w:sz w:val="16"/>
                <w:szCs w:val="16"/>
                <w:lang w:val="es-ES"/>
              </w:rPr>
              <w:t xml:space="preserve"> </w:t>
            </w:r>
            <w:r w:rsidRPr="00631CF5">
              <w:rPr>
                <w:rFonts w:ascii="Arial" w:eastAsia="Times New Roman" w:hAnsi="Arial" w:cs="Arial"/>
                <w:b/>
                <w:sz w:val="16"/>
                <w:szCs w:val="16"/>
                <w:lang w:val="en-US"/>
              </w:rPr>
              <w:t>ՀԱՄԱՅՆՔԻ</w:t>
            </w:r>
            <w:r w:rsidRPr="00631CF5">
              <w:rPr>
                <w:rFonts w:ascii="GHEA Grapalat" w:eastAsia="Times New Roman" w:hAnsi="GHEA Grapalat" w:cs="Sylfaen"/>
                <w:b/>
                <w:sz w:val="16"/>
                <w:szCs w:val="16"/>
                <w:lang w:val="es-ES"/>
              </w:rPr>
              <w:t xml:space="preserve"> </w:t>
            </w:r>
            <w:r w:rsidRPr="00631CF5">
              <w:rPr>
                <w:rFonts w:ascii="Arial" w:eastAsia="Times New Roman" w:hAnsi="Arial" w:cs="Arial"/>
                <w:b/>
                <w:sz w:val="16"/>
                <w:szCs w:val="16"/>
                <w:lang w:val="en-US"/>
              </w:rPr>
              <w:t>ԴՍԵՂ</w:t>
            </w:r>
            <w:r w:rsidRPr="00631CF5">
              <w:rPr>
                <w:rFonts w:ascii="GHEA Grapalat" w:eastAsia="Times New Roman" w:hAnsi="GHEA Grapalat" w:cs="Sylfaen"/>
                <w:b/>
                <w:sz w:val="16"/>
                <w:szCs w:val="16"/>
                <w:lang w:val="hy-AM"/>
              </w:rPr>
              <w:t xml:space="preserve"> </w:t>
            </w:r>
            <w:r w:rsidRPr="00631CF5">
              <w:rPr>
                <w:rFonts w:ascii="Arial" w:eastAsia="Times New Roman" w:hAnsi="Arial" w:cs="Arial"/>
                <w:b/>
                <w:sz w:val="16"/>
                <w:szCs w:val="16"/>
                <w:lang w:val="hy-AM"/>
              </w:rPr>
              <w:t>ԵՎ</w:t>
            </w:r>
            <w:r w:rsidRPr="00631CF5">
              <w:rPr>
                <w:rFonts w:ascii="GHEA Grapalat" w:eastAsia="Times New Roman" w:hAnsi="GHEA Grapalat" w:cs="Sylfaen"/>
                <w:b/>
                <w:sz w:val="16"/>
                <w:szCs w:val="16"/>
                <w:lang w:val="hy-AM"/>
              </w:rPr>
              <w:t xml:space="preserve"> </w:t>
            </w:r>
            <w:r w:rsidRPr="00631CF5">
              <w:rPr>
                <w:rFonts w:ascii="Arial" w:eastAsia="Times New Roman" w:hAnsi="Arial" w:cs="Arial"/>
                <w:b/>
                <w:sz w:val="16"/>
                <w:szCs w:val="16"/>
                <w:lang w:val="hy-AM"/>
              </w:rPr>
              <w:t>ՉԿԱԼՈՎ</w:t>
            </w:r>
            <w:r w:rsidRPr="00631CF5">
              <w:rPr>
                <w:rFonts w:ascii="GHEA Grapalat" w:eastAsia="Times New Roman" w:hAnsi="GHEA Grapalat" w:cs="Sylfaen"/>
                <w:b/>
                <w:sz w:val="16"/>
                <w:szCs w:val="16"/>
                <w:lang w:val="es-ES"/>
              </w:rPr>
              <w:t xml:space="preserve"> </w:t>
            </w:r>
            <w:r w:rsidRPr="00631CF5">
              <w:rPr>
                <w:rFonts w:ascii="Arial" w:eastAsia="Times New Roman" w:hAnsi="Arial" w:cs="Arial"/>
                <w:b/>
                <w:sz w:val="16"/>
                <w:szCs w:val="16"/>
                <w:lang w:val="en-US"/>
              </w:rPr>
              <w:t>ԲՆԱԿԱՎԱՅՐԻ</w:t>
            </w:r>
            <w:r w:rsidRPr="00631CF5">
              <w:rPr>
                <w:rFonts w:ascii="GHEA Grapalat" w:eastAsia="Times New Roman" w:hAnsi="GHEA Grapalat" w:cs="Sylfaen"/>
                <w:b/>
                <w:sz w:val="16"/>
                <w:szCs w:val="16"/>
                <w:lang w:val="es-ES"/>
              </w:rPr>
              <w:t xml:space="preserve"> </w:t>
            </w:r>
            <w:r w:rsidRPr="00631CF5">
              <w:rPr>
                <w:rFonts w:ascii="Arial" w:eastAsia="Times New Roman" w:hAnsi="Arial" w:cs="Arial"/>
                <w:b/>
                <w:sz w:val="16"/>
                <w:szCs w:val="16"/>
                <w:lang w:val="en-US"/>
              </w:rPr>
              <w:t>ԿԵՆՑԱՂԱՅԻՆ</w:t>
            </w:r>
            <w:r w:rsidRPr="00631CF5">
              <w:rPr>
                <w:rFonts w:ascii="GHEA Grapalat" w:eastAsia="Times New Roman" w:hAnsi="GHEA Grapalat" w:cs="Sylfaen"/>
                <w:b/>
                <w:sz w:val="16"/>
                <w:szCs w:val="16"/>
                <w:lang w:val="es-ES"/>
              </w:rPr>
              <w:t xml:space="preserve"> </w:t>
            </w:r>
            <w:r w:rsidRPr="00631CF5">
              <w:rPr>
                <w:rFonts w:ascii="Arial" w:eastAsia="Times New Roman" w:hAnsi="Arial" w:cs="Arial"/>
                <w:b/>
                <w:sz w:val="16"/>
                <w:szCs w:val="16"/>
                <w:lang w:val="en-US"/>
              </w:rPr>
              <w:t>ԱՂԲԱՀԱՆՈՒԹՅԱՆ</w:t>
            </w:r>
            <w:r w:rsidRPr="00631CF5">
              <w:rPr>
                <w:rFonts w:ascii="GHEA Grapalat" w:eastAsia="Times New Roman" w:hAnsi="GHEA Grapalat" w:cs="Times Armenian"/>
                <w:b/>
                <w:sz w:val="16"/>
                <w:szCs w:val="20"/>
                <w:lang w:val="hy-AM"/>
              </w:rPr>
              <w:t xml:space="preserve"> </w:t>
            </w:r>
            <w:r w:rsidRPr="00631CF5">
              <w:rPr>
                <w:rFonts w:ascii="Arial" w:eastAsia="Times New Roman" w:hAnsi="Arial" w:cs="Arial"/>
                <w:b/>
                <w:sz w:val="16"/>
                <w:szCs w:val="20"/>
                <w:lang w:val="hy-AM"/>
              </w:rPr>
              <w:t>ԾԱՌԱՅՈՒԹՅՈՒՆՆԵՐ</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Times New Roman"/>
                <w:sz w:val="24"/>
                <w:szCs w:val="24"/>
                <w:lang w:val="pt-BR"/>
              </w:rPr>
            </w:pPr>
            <w:r>
              <w:rPr>
                <w:rFonts w:eastAsia="Times New Roman" w:cs="Times New Roman"/>
                <w:sz w:val="20"/>
                <w:szCs w:val="24"/>
                <w:lang w:val="hy-AM"/>
              </w:rPr>
              <w:t>8,3</w:t>
            </w:r>
            <w:r w:rsidR="00BB1514" w:rsidRPr="00631CF5">
              <w:rPr>
                <w:rFonts w:ascii="GHEA Grapalat" w:eastAsia="Times New Roman" w:hAnsi="GHEA Grapalat" w:cs="Times New Roman"/>
                <w:sz w:val="20"/>
                <w:szCs w:val="24"/>
                <w:lang w:val="pt-BR"/>
              </w:rPr>
              <w:t xml:space="preserve"> %</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Times New Roman"/>
                <w:sz w:val="24"/>
                <w:szCs w:val="24"/>
                <w:lang w:val="pt-BR"/>
              </w:rPr>
            </w:pPr>
            <w:r>
              <w:rPr>
                <w:rFonts w:eastAsia="Times New Roman" w:cs="Times New Roman"/>
                <w:sz w:val="20"/>
                <w:szCs w:val="24"/>
                <w:lang w:val="hy-AM"/>
              </w:rPr>
              <w:t>16․7</w:t>
            </w:r>
            <w:r w:rsidR="00BB1514" w:rsidRPr="00631CF5">
              <w:rPr>
                <w:rFonts w:ascii="GHEA Grapalat" w:eastAsia="Times New Roman" w:hAnsi="GHEA Grapalat" w:cs="Times New Roman"/>
                <w:sz w:val="20"/>
                <w:szCs w:val="24"/>
                <w:lang w:val="pt-BR"/>
              </w:rPr>
              <w:t xml:space="preserve"> %</w:t>
            </w:r>
          </w:p>
        </w:tc>
        <w:tc>
          <w:tcPr>
            <w:tcW w:w="426"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25</w:t>
            </w:r>
            <w:r w:rsidR="00BB1514" w:rsidRPr="00631CF5">
              <w:rPr>
                <w:rFonts w:ascii="GHEA Grapalat" w:eastAsia="Times New Roman" w:hAnsi="GHEA Grapalat" w:cs="Times New Roman"/>
                <w:sz w:val="20"/>
                <w:szCs w:val="24"/>
                <w:lang w:val="pt-BR"/>
              </w:rPr>
              <w:t xml:space="preserve"> %</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33.3</w:t>
            </w:r>
            <w:r w:rsidR="00BB1514" w:rsidRPr="00631CF5">
              <w:rPr>
                <w:rFonts w:ascii="GHEA Grapalat" w:eastAsia="Times New Roman" w:hAnsi="GHEA Grapalat" w:cs="Times New Roman"/>
                <w:sz w:val="20"/>
                <w:szCs w:val="24"/>
                <w:lang w:val="pt-BR"/>
              </w:rPr>
              <w:t xml:space="preserve"> %</w:t>
            </w:r>
          </w:p>
        </w:tc>
        <w:tc>
          <w:tcPr>
            <w:tcW w:w="425"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41.6</w:t>
            </w:r>
            <w:r w:rsidR="00BB1514" w:rsidRPr="00631CF5">
              <w:rPr>
                <w:rFonts w:ascii="GHEA Grapalat" w:eastAsia="Times New Roman" w:hAnsi="GHEA Grapalat" w:cs="Times New Roman"/>
                <w:sz w:val="20"/>
                <w:szCs w:val="24"/>
                <w:lang w:val="pt-BR"/>
              </w:rPr>
              <w:t xml:space="preserve"> %</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50</w:t>
            </w:r>
            <w:r w:rsidR="00BB1514" w:rsidRPr="00631CF5">
              <w:rPr>
                <w:rFonts w:ascii="GHEA Grapalat" w:eastAsia="Times New Roman" w:hAnsi="GHEA Grapalat" w:cs="Times New Roman"/>
                <w:sz w:val="20"/>
                <w:szCs w:val="24"/>
                <w:lang w:val="pt-BR"/>
              </w:rPr>
              <w:t>%</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58.3</w:t>
            </w:r>
            <w:r w:rsidR="00BB1514" w:rsidRPr="00631CF5">
              <w:rPr>
                <w:rFonts w:ascii="GHEA Grapalat" w:eastAsia="Times New Roman" w:hAnsi="GHEA Grapalat" w:cs="Times New Roman"/>
                <w:sz w:val="20"/>
                <w:szCs w:val="24"/>
                <w:lang w:val="pt-BR"/>
              </w:rPr>
              <w:t xml:space="preserve"> %</w:t>
            </w:r>
          </w:p>
        </w:tc>
        <w:tc>
          <w:tcPr>
            <w:tcW w:w="567"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66.6</w:t>
            </w:r>
            <w:r w:rsidR="00BB1514" w:rsidRPr="00631CF5">
              <w:rPr>
                <w:rFonts w:ascii="GHEA Grapalat" w:eastAsia="Times New Roman" w:hAnsi="GHEA Grapalat" w:cs="Times New Roman"/>
                <w:sz w:val="20"/>
                <w:szCs w:val="24"/>
                <w:lang w:val="pt-BR"/>
              </w:rPr>
              <w:t xml:space="preserve"> %</w:t>
            </w:r>
          </w:p>
        </w:tc>
        <w:tc>
          <w:tcPr>
            <w:tcW w:w="425" w:type="dxa"/>
            <w:textDirection w:val="tbRl"/>
          </w:tcPr>
          <w:p w:rsidR="00BB1514" w:rsidRPr="00631CF5" w:rsidRDefault="00C704FD"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75</w:t>
            </w:r>
            <w:r w:rsidR="00BB1514" w:rsidRPr="00631CF5">
              <w:rPr>
                <w:rFonts w:ascii="GHEA Grapalat" w:eastAsia="Times New Roman" w:hAnsi="GHEA Grapalat" w:cs="Times New Roman"/>
                <w:sz w:val="20"/>
                <w:szCs w:val="24"/>
                <w:lang w:val="pt-BR"/>
              </w:rPr>
              <w:t>%</w:t>
            </w:r>
          </w:p>
        </w:tc>
        <w:tc>
          <w:tcPr>
            <w:tcW w:w="567" w:type="dxa"/>
            <w:textDirection w:val="tbRl"/>
          </w:tcPr>
          <w:p w:rsidR="00BB1514" w:rsidRPr="00631CF5" w:rsidRDefault="005957D4"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83.3</w:t>
            </w:r>
            <w:r w:rsidR="00BB1514" w:rsidRPr="00631CF5">
              <w:rPr>
                <w:rFonts w:ascii="GHEA Grapalat" w:eastAsia="Times New Roman" w:hAnsi="GHEA Grapalat" w:cs="Times New Roman"/>
                <w:sz w:val="20"/>
                <w:szCs w:val="24"/>
                <w:lang w:val="pt-BR"/>
              </w:rPr>
              <w:t>%</w:t>
            </w:r>
          </w:p>
        </w:tc>
        <w:tc>
          <w:tcPr>
            <w:tcW w:w="425" w:type="dxa"/>
            <w:textDirection w:val="tbRl"/>
          </w:tcPr>
          <w:p w:rsidR="00BB1514" w:rsidRPr="00631CF5" w:rsidRDefault="005957D4"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91.6</w:t>
            </w:r>
            <w:r w:rsidR="00BB1514" w:rsidRPr="00631CF5">
              <w:rPr>
                <w:rFonts w:ascii="GHEA Grapalat" w:eastAsia="Times New Roman" w:hAnsi="GHEA Grapalat" w:cs="Times New Roman"/>
                <w:sz w:val="20"/>
                <w:szCs w:val="24"/>
                <w:lang w:val="pt-BR"/>
              </w:rPr>
              <w:t xml:space="preserve"> %</w:t>
            </w:r>
          </w:p>
        </w:tc>
        <w:tc>
          <w:tcPr>
            <w:tcW w:w="426" w:type="dxa"/>
            <w:textDirection w:val="tbRl"/>
          </w:tcPr>
          <w:p w:rsidR="00BB1514" w:rsidRPr="00631CF5" w:rsidRDefault="005957D4" w:rsidP="00D55722">
            <w:pPr>
              <w:spacing w:after="0" w:line="240" w:lineRule="auto"/>
              <w:ind w:left="113" w:right="113"/>
              <w:rPr>
                <w:rFonts w:ascii="GHEA Grapalat" w:eastAsia="Times New Roman" w:hAnsi="GHEA Grapalat" w:cs="Arial"/>
                <w:sz w:val="18"/>
                <w:szCs w:val="18"/>
                <w:lang w:val="pt-BR"/>
              </w:rPr>
            </w:pPr>
            <w:r>
              <w:rPr>
                <w:rFonts w:ascii="GHEA Grapalat" w:eastAsia="Times New Roman" w:hAnsi="GHEA Grapalat" w:cs="Times New Roman"/>
                <w:sz w:val="20"/>
                <w:szCs w:val="24"/>
                <w:lang w:val="pt-BR"/>
              </w:rPr>
              <w:t>100</w:t>
            </w:r>
            <w:r w:rsidR="00BB1514" w:rsidRPr="00631CF5">
              <w:rPr>
                <w:rFonts w:ascii="GHEA Grapalat" w:eastAsia="Times New Roman" w:hAnsi="GHEA Grapalat" w:cs="Times New Roman"/>
                <w:sz w:val="20"/>
                <w:szCs w:val="24"/>
                <w:lang w:val="pt-BR"/>
              </w:rPr>
              <w:t xml:space="preserve"> %</w:t>
            </w:r>
          </w:p>
        </w:tc>
        <w:tc>
          <w:tcPr>
            <w:tcW w:w="425" w:type="dxa"/>
            <w:textDirection w:val="tbRl"/>
          </w:tcPr>
          <w:p w:rsidR="00BB1514" w:rsidRPr="00631CF5" w:rsidRDefault="003D15EB" w:rsidP="00D55722">
            <w:pPr>
              <w:spacing w:after="0" w:line="240" w:lineRule="auto"/>
              <w:ind w:left="113" w:right="113"/>
              <w:rPr>
                <w:rFonts w:ascii="GHEA Grapalat" w:eastAsia="Times New Roman" w:hAnsi="GHEA Grapalat" w:cs="Times New Roman"/>
                <w:b/>
                <w:sz w:val="24"/>
                <w:szCs w:val="24"/>
                <w:lang w:val="pt-BR"/>
              </w:rPr>
            </w:pPr>
            <w:r>
              <w:rPr>
                <w:rFonts w:eastAsia="Times New Roman" w:cs="Times New Roman"/>
                <w:sz w:val="20"/>
                <w:szCs w:val="24"/>
                <w:lang w:val="hy-AM"/>
              </w:rPr>
              <w:t>100</w:t>
            </w:r>
            <w:r w:rsidR="00BB1514" w:rsidRPr="00631CF5">
              <w:rPr>
                <w:rFonts w:ascii="GHEA Grapalat" w:eastAsia="Times New Roman" w:hAnsi="GHEA Grapalat" w:cs="Times New Roman"/>
                <w:sz w:val="20"/>
                <w:szCs w:val="24"/>
                <w:lang w:val="pt-BR"/>
              </w:rPr>
              <w:t xml:space="preserve"> %</w:t>
            </w:r>
          </w:p>
        </w:tc>
      </w:tr>
    </w:tbl>
    <w:p w:rsidR="00BB1514" w:rsidRPr="00C704FD" w:rsidRDefault="00BB1514" w:rsidP="00BB1514">
      <w:pPr>
        <w:spacing w:after="0" w:line="240" w:lineRule="auto"/>
        <w:rPr>
          <w:rFonts w:ascii="GHEA Grapalat" w:eastAsia="Times New Roman" w:hAnsi="GHEA Grapalat" w:cs="Times New Roman"/>
          <w:i/>
          <w:sz w:val="18"/>
          <w:szCs w:val="18"/>
          <w:lang w:val="pt-BR"/>
        </w:rPr>
      </w:pPr>
    </w:p>
    <w:p w:rsidR="00BB1514" w:rsidRPr="00631CF5" w:rsidRDefault="00BB1514" w:rsidP="00BB1514">
      <w:pPr>
        <w:spacing w:after="0" w:line="240" w:lineRule="auto"/>
        <w:jc w:val="center"/>
        <w:rPr>
          <w:rFonts w:ascii="GHEA Grapalat" w:eastAsia="Times New Roman" w:hAnsi="GHEA Grapalat" w:cs="Times New Roman"/>
          <w:sz w:val="20"/>
          <w:szCs w:val="24"/>
          <w:lang w:val="es-ES"/>
        </w:rPr>
      </w:pPr>
    </w:p>
    <w:tbl>
      <w:tblPr>
        <w:tblW w:w="0" w:type="auto"/>
        <w:tblInd w:w="931" w:type="dxa"/>
        <w:tblLayout w:type="fixed"/>
        <w:tblLook w:val="0000" w:firstRow="0" w:lastRow="0" w:firstColumn="0" w:lastColumn="0" w:noHBand="0" w:noVBand="0"/>
      </w:tblPr>
      <w:tblGrid>
        <w:gridCol w:w="4536"/>
        <w:gridCol w:w="4111"/>
      </w:tblGrid>
      <w:tr w:rsidR="003D15EB" w:rsidRPr="00631CF5" w:rsidTr="003D15EB">
        <w:tc>
          <w:tcPr>
            <w:tcW w:w="4536" w:type="dxa"/>
          </w:tcPr>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Պ Ա Տ Վ Ի Ր Ա Տ ՈՒ</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ՀՀ Լոռու մարզի </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Թումանյան  համայնքի  կոմունալ տնտեսություն Կենտրոնական փողոց, 1շենք</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ՖՆ գործառնական վարչություն</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 ՀՎՀՀ 06947899</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Հ/Հ 163188101683</w:t>
            </w:r>
          </w:p>
          <w:p w:rsidR="003D15EB" w:rsidRPr="003D15EB" w:rsidRDefault="003D15EB" w:rsidP="003D15EB">
            <w:pPr>
              <w:spacing w:after="0" w:line="240" w:lineRule="auto"/>
              <w:jc w:val="center"/>
              <w:rPr>
                <w:rFonts w:ascii="Arial" w:eastAsia="Times New Roman" w:hAnsi="Arial" w:cs="Arial"/>
                <w:b/>
                <w:sz w:val="20"/>
                <w:szCs w:val="24"/>
                <w:lang w:val="hy-AM"/>
              </w:rPr>
            </w:pP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w:t>
            </w:r>
          </w:p>
          <w:p w:rsidR="003D15EB" w:rsidRPr="003D15EB" w:rsidRDefault="003D15EB" w:rsidP="003D15EB">
            <w:pPr>
              <w:spacing w:after="0" w:line="240" w:lineRule="auto"/>
              <w:jc w:val="center"/>
              <w:rPr>
                <w:rFonts w:ascii="Arial" w:eastAsia="Times New Roman" w:hAnsi="Arial" w:cs="Arial"/>
                <w:b/>
                <w:sz w:val="20"/>
                <w:szCs w:val="24"/>
                <w:lang w:val="hy-AM"/>
              </w:rPr>
            </w:pPr>
            <w:r w:rsidRPr="003D15EB">
              <w:rPr>
                <w:rFonts w:ascii="Arial" w:eastAsia="Times New Roman" w:hAnsi="Arial" w:cs="Arial"/>
                <w:b/>
                <w:sz w:val="20"/>
                <w:szCs w:val="24"/>
                <w:lang w:val="hy-AM"/>
              </w:rPr>
              <w:t xml:space="preserve"> (ստորագրություն)</w:t>
            </w:r>
          </w:p>
          <w:p w:rsidR="003D15EB" w:rsidRPr="00631CF5" w:rsidRDefault="003D15EB" w:rsidP="003D15EB">
            <w:pPr>
              <w:spacing w:after="0" w:line="240" w:lineRule="auto"/>
              <w:rPr>
                <w:rFonts w:ascii="GHEA Grapalat" w:eastAsia="Times New Roman" w:hAnsi="GHEA Grapalat" w:cs="Times New Roman"/>
                <w:sz w:val="20"/>
                <w:szCs w:val="24"/>
                <w:lang w:val="pt-BR"/>
              </w:rPr>
            </w:pPr>
            <w:r w:rsidRPr="003D15EB">
              <w:rPr>
                <w:rFonts w:ascii="Arial" w:eastAsia="Times New Roman" w:hAnsi="Arial" w:cs="Arial"/>
                <w:b/>
                <w:sz w:val="20"/>
                <w:szCs w:val="24"/>
                <w:lang w:val="hy-AM"/>
              </w:rPr>
              <w:t xml:space="preserve">                   Կ.Տ.</w:t>
            </w:r>
          </w:p>
        </w:tc>
        <w:tc>
          <w:tcPr>
            <w:tcW w:w="4111" w:type="dxa"/>
          </w:tcPr>
          <w:p w:rsidR="003D15EB" w:rsidRPr="00631CF5" w:rsidRDefault="003D15EB" w:rsidP="003D15EB">
            <w:pPr>
              <w:spacing w:after="0" w:line="360" w:lineRule="auto"/>
              <w:jc w:val="center"/>
              <w:rPr>
                <w:rFonts w:ascii="GHEA Grapalat" w:eastAsia="Times New Roman" w:hAnsi="GHEA Grapalat" w:cs="Times New Roman"/>
                <w:b/>
                <w:sz w:val="20"/>
                <w:szCs w:val="24"/>
                <w:lang w:val="nb-NO"/>
              </w:rPr>
            </w:pPr>
            <w:r w:rsidRPr="00631CF5">
              <w:rPr>
                <w:rFonts w:ascii="Arial" w:eastAsia="Times New Roman" w:hAnsi="Arial" w:cs="Arial"/>
                <w:b/>
                <w:sz w:val="20"/>
                <w:szCs w:val="24"/>
                <w:lang w:val="nb-NO"/>
              </w:rPr>
              <w:t>Կ</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Տ</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Ա</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Ր</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Ո</w:t>
            </w:r>
            <w:r w:rsidRPr="00631CF5">
              <w:rPr>
                <w:rFonts w:ascii="GHEA Grapalat" w:eastAsia="Times New Roman" w:hAnsi="GHEA Grapalat" w:cs="Times New Roman"/>
                <w:b/>
                <w:sz w:val="20"/>
                <w:szCs w:val="24"/>
                <w:lang w:val="nb-NO"/>
              </w:rPr>
              <w:t xml:space="preserve"> </w:t>
            </w:r>
            <w:r w:rsidRPr="00631CF5">
              <w:rPr>
                <w:rFonts w:ascii="Arial" w:eastAsia="Times New Roman" w:hAnsi="Arial" w:cs="Arial"/>
                <w:b/>
                <w:sz w:val="20"/>
                <w:szCs w:val="24"/>
                <w:lang w:val="nb-NO"/>
              </w:rPr>
              <w:t>Ղ</w:t>
            </w:r>
          </w:p>
          <w:p w:rsidR="003D15EB" w:rsidRPr="00631CF5" w:rsidRDefault="003D15EB" w:rsidP="003D15EB">
            <w:pPr>
              <w:spacing w:after="0" w:line="360" w:lineRule="auto"/>
              <w:jc w:val="center"/>
              <w:rPr>
                <w:rFonts w:ascii="GHEA Grapalat" w:eastAsia="Times New Roman" w:hAnsi="GHEA Grapalat" w:cs="Times New Roman"/>
                <w:b/>
                <w:sz w:val="20"/>
                <w:szCs w:val="24"/>
                <w:lang w:val="nb-NO"/>
              </w:rPr>
            </w:pPr>
          </w:p>
          <w:p w:rsidR="003D15EB" w:rsidRPr="00631CF5" w:rsidRDefault="003D15EB" w:rsidP="003D15EB">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3D15EB" w:rsidRPr="00631CF5" w:rsidRDefault="003D15EB" w:rsidP="003D15EB">
            <w:pPr>
              <w:spacing w:after="0" w:line="240" w:lineRule="auto"/>
              <w:rPr>
                <w:rFonts w:ascii="GHEA Grapalat" w:eastAsia="Times New Roman" w:hAnsi="GHEA Grapalat" w:cs="Times New Roman"/>
                <w:sz w:val="20"/>
                <w:szCs w:val="24"/>
                <w:lang w:val="pt-BR"/>
              </w:rPr>
            </w:pPr>
            <w:r w:rsidRPr="00631CF5">
              <w:rPr>
                <w:rFonts w:ascii="GHEA Grapalat" w:eastAsia="Times New Roman" w:hAnsi="GHEA Grapalat" w:cs="Times New Roman"/>
                <w:sz w:val="20"/>
                <w:szCs w:val="24"/>
                <w:lang w:val="pt-BR"/>
              </w:rPr>
              <w:t xml:space="preserve">         --------------------------------------------</w:t>
            </w:r>
          </w:p>
          <w:p w:rsidR="003D15EB" w:rsidRPr="00631CF5" w:rsidRDefault="003D15EB" w:rsidP="003D15EB">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20"/>
                <w:szCs w:val="24"/>
                <w:lang w:val="pt-BR"/>
              </w:rPr>
              <w:t xml:space="preserve">                       </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ստորագրություն</w:t>
            </w:r>
            <w:r w:rsidRPr="00631CF5">
              <w:rPr>
                <w:rFonts w:ascii="GHEA Grapalat" w:eastAsia="Times New Roman" w:hAnsi="GHEA Grapalat" w:cs="Times New Roman"/>
                <w:sz w:val="16"/>
                <w:szCs w:val="16"/>
                <w:lang w:val="pt-BR"/>
              </w:rPr>
              <w:t>)</w:t>
            </w:r>
          </w:p>
          <w:p w:rsidR="003D15EB" w:rsidRPr="00631CF5" w:rsidRDefault="003D15EB" w:rsidP="003D15EB">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p>
          <w:p w:rsidR="003D15EB" w:rsidRPr="00631CF5" w:rsidRDefault="003D15EB" w:rsidP="003D15EB">
            <w:pPr>
              <w:spacing w:after="0" w:line="240" w:lineRule="auto"/>
              <w:rPr>
                <w:rFonts w:ascii="GHEA Grapalat" w:eastAsia="Times New Roman" w:hAnsi="GHEA Grapalat" w:cs="Times New Roman"/>
                <w:sz w:val="16"/>
                <w:szCs w:val="16"/>
                <w:lang w:val="pt-BR"/>
              </w:rPr>
            </w:pPr>
            <w:r w:rsidRPr="00631CF5">
              <w:rPr>
                <w:rFonts w:ascii="GHEA Grapalat" w:eastAsia="Times New Roman" w:hAnsi="GHEA Grapalat" w:cs="Times New Roman"/>
                <w:sz w:val="16"/>
                <w:szCs w:val="16"/>
                <w:lang w:val="pt-BR"/>
              </w:rPr>
              <w:t xml:space="preserve">                                        </w:t>
            </w:r>
            <w:r w:rsidRPr="00631CF5">
              <w:rPr>
                <w:rFonts w:ascii="Arial" w:eastAsia="Times New Roman" w:hAnsi="Arial" w:cs="Arial"/>
                <w:sz w:val="16"/>
                <w:szCs w:val="16"/>
                <w:lang w:val="pt-BR"/>
              </w:rPr>
              <w:t>Կ</w:t>
            </w:r>
            <w:r w:rsidRPr="00631CF5">
              <w:rPr>
                <w:rFonts w:ascii="GHEA Grapalat" w:eastAsia="Times New Roman" w:hAnsi="GHEA Grapalat" w:cs="Times New Roman"/>
                <w:sz w:val="16"/>
                <w:szCs w:val="16"/>
                <w:lang w:val="pt-BR"/>
              </w:rPr>
              <w:t>.</w:t>
            </w:r>
            <w:r w:rsidRPr="00631CF5">
              <w:rPr>
                <w:rFonts w:ascii="Arial" w:eastAsia="Times New Roman" w:hAnsi="Arial" w:cs="Arial"/>
                <w:sz w:val="16"/>
                <w:szCs w:val="16"/>
                <w:lang w:val="pt-BR"/>
              </w:rPr>
              <w:t>Տ</w:t>
            </w:r>
            <w:r w:rsidRPr="00631CF5">
              <w:rPr>
                <w:rFonts w:ascii="GHEA Grapalat" w:eastAsia="Times New Roman" w:hAnsi="GHEA Grapalat" w:cs="Times New Roman"/>
                <w:sz w:val="16"/>
                <w:szCs w:val="16"/>
                <w:lang w:val="pt-BR"/>
              </w:rPr>
              <w:t>.</w:t>
            </w:r>
          </w:p>
          <w:p w:rsidR="003D15EB" w:rsidRPr="00631CF5" w:rsidRDefault="003D15EB" w:rsidP="003D15EB">
            <w:pPr>
              <w:spacing w:after="0" w:line="240" w:lineRule="auto"/>
              <w:rPr>
                <w:rFonts w:ascii="GHEA Grapalat" w:eastAsia="Times New Roman" w:hAnsi="GHEA Grapalat" w:cs="Times New Roman"/>
                <w:sz w:val="20"/>
                <w:szCs w:val="24"/>
                <w:lang w:val="pt-BR"/>
              </w:rPr>
            </w:pPr>
          </w:p>
          <w:p w:rsidR="003D15EB" w:rsidRPr="00631CF5" w:rsidRDefault="003D15EB" w:rsidP="003D15EB">
            <w:pPr>
              <w:spacing w:after="0" w:line="360" w:lineRule="auto"/>
              <w:jc w:val="center"/>
              <w:rPr>
                <w:rFonts w:ascii="GHEA Grapalat" w:eastAsia="Times New Roman" w:hAnsi="GHEA Grapalat" w:cs="Times New Roman"/>
                <w:b/>
                <w:sz w:val="20"/>
                <w:szCs w:val="24"/>
                <w:lang w:val="nb-NO"/>
              </w:rPr>
            </w:pPr>
          </w:p>
        </w:tc>
      </w:tr>
    </w:tbl>
    <w:p w:rsidR="00BB1514" w:rsidRPr="00631CF5" w:rsidRDefault="00BB1514" w:rsidP="00BB1514">
      <w:pPr>
        <w:spacing w:after="0" w:line="240" w:lineRule="auto"/>
        <w:jc w:val="right"/>
        <w:rPr>
          <w:rFonts w:ascii="GHEA Grapalat" w:eastAsia="Times New Roman" w:hAnsi="GHEA Grapalat" w:cs="Times New Roman"/>
          <w:sz w:val="20"/>
          <w:szCs w:val="24"/>
          <w:lang w:val="es-ES"/>
        </w:rPr>
      </w:pPr>
    </w:p>
    <w:p w:rsidR="00BB1514" w:rsidRPr="00631CF5" w:rsidRDefault="00BB1514" w:rsidP="00BB1514">
      <w:pPr>
        <w:spacing w:after="0" w:line="240" w:lineRule="auto"/>
        <w:rPr>
          <w:rFonts w:ascii="GHEA Grapalat" w:eastAsia="Times New Roman" w:hAnsi="GHEA Grapalat" w:cs="Times New Roman"/>
          <w:sz w:val="20"/>
          <w:szCs w:val="24"/>
        </w:rPr>
        <w:sectPr w:rsidR="00BB1514" w:rsidRPr="00631CF5" w:rsidSect="006A7CF2">
          <w:footnotePr>
            <w:pos w:val="beneathText"/>
          </w:footnotePr>
          <w:pgSz w:w="11906" w:h="16838" w:code="9"/>
          <w:pgMar w:top="720" w:right="720" w:bottom="720" w:left="720" w:header="561" w:footer="561" w:gutter="0"/>
          <w:cols w:space="720"/>
          <w:docGrid w:linePitch="299"/>
        </w:sectPr>
      </w:pP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lang w:val="en-US"/>
        </w:rPr>
      </w:pPr>
      <w:r w:rsidRPr="00631CF5">
        <w:rPr>
          <w:rFonts w:ascii="Arial" w:eastAsia="Times New Roman" w:hAnsi="Arial" w:cs="Arial"/>
          <w:i/>
          <w:sz w:val="20"/>
          <w:szCs w:val="24"/>
        </w:rPr>
        <w:lastRenderedPageBreak/>
        <w:t>Հավելված</w:t>
      </w:r>
      <w:r w:rsidRPr="00631CF5">
        <w:rPr>
          <w:rFonts w:ascii="GHEA Grapalat" w:eastAsia="Times New Roman" w:hAnsi="GHEA Grapalat" w:cs="TimesArmenianPSMT"/>
          <w:i/>
          <w:sz w:val="20"/>
          <w:szCs w:val="24"/>
        </w:rPr>
        <w:t xml:space="preserve"> </w:t>
      </w:r>
      <w:r w:rsidRPr="00631CF5">
        <w:rPr>
          <w:rFonts w:ascii="GHEA Grapalat" w:eastAsia="Times New Roman" w:hAnsi="GHEA Grapalat" w:cs="TimesArmenianPSMT"/>
          <w:i/>
          <w:sz w:val="20"/>
          <w:szCs w:val="24"/>
          <w:lang w:val="en-US"/>
        </w:rPr>
        <w:t>3</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rPr>
      </w:pPr>
      <w:proofErr w:type="gramStart"/>
      <w:r w:rsidRPr="00631CF5">
        <w:rPr>
          <w:rFonts w:ascii="GHEA Grapalat" w:eastAsia="Times New Roman" w:hAnsi="GHEA Grapalat" w:cs="TimesArmenianPSMT"/>
          <w:i/>
          <w:sz w:val="20"/>
          <w:szCs w:val="24"/>
        </w:rPr>
        <w:t xml:space="preserve">«  </w:t>
      </w:r>
      <w:proofErr w:type="gramEnd"/>
      <w:r w:rsidRPr="00631CF5">
        <w:rPr>
          <w:rFonts w:ascii="GHEA Grapalat" w:eastAsia="Times New Roman" w:hAnsi="GHEA Grapalat" w:cs="TimesArmenianPSMT"/>
          <w:i/>
          <w:sz w:val="20"/>
          <w:szCs w:val="24"/>
        </w:rPr>
        <w:t xml:space="preserve">       »              20  </w:t>
      </w:r>
      <w:r w:rsidRPr="00631CF5">
        <w:rPr>
          <w:rFonts w:ascii="Arial" w:eastAsia="Times New Roman" w:hAnsi="Arial" w:cs="Arial"/>
          <w:i/>
          <w:sz w:val="20"/>
          <w:szCs w:val="24"/>
        </w:rPr>
        <w:t>թ</w:t>
      </w: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կնքված</w:t>
      </w:r>
      <w:r w:rsidRPr="00631CF5">
        <w:rPr>
          <w:rFonts w:ascii="GHEA Grapalat" w:eastAsia="Times New Roman" w:hAnsi="GHEA Grapalat" w:cs="TimesArmenianPSMT"/>
          <w:i/>
          <w:sz w:val="20"/>
          <w:szCs w:val="24"/>
        </w:rPr>
        <w:t xml:space="preserve"> </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rPr>
      </w:pP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ծածկագրով</w:t>
      </w: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պայմանագրի</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lang w:val="en-US"/>
        </w:rPr>
      </w:pPr>
    </w:p>
    <w:tbl>
      <w:tblPr>
        <w:tblW w:w="9750" w:type="dxa"/>
        <w:jc w:val="center"/>
        <w:tblCellSpacing w:w="7" w:type="dxa"/>
        <w:tblCellMar>
          <w:left w:w="0" w:type="dxa"/>
          <w:right w:w="0" w:type="dxa"/>
        </w:tblCellMar>
        <w:tblLook w:val="0000" w:firstRow="0" w:lastRow="0" w:firstColumn="0" w:lastColumn="0" w:noHBand="0" w:noVBand="0"/>
      </w:tblPr>
      <w:tblGrid>
        <w:gridCol w:w="4673"/>
        <w:gridCol w:w="14"/>
        <w:gridCol w:w="5063"/>
      </w:tblGrid>
      <w:tr w:rsidR="00BB1514" w:rsidRPr="00631CF5" w:rsidDel="004B29A5" w:rsidTr="007913DD">
        <w:trPr>
          <w:tblCellSpacing w:w="7" w:type="dxa"/>
          <w:jc w:val="center"/>
        </w:trPr>
        <w:tc>
          <w:tcPr>
            <w:tcW w:w="0" w:type="auto"/>
            <w:gridSpan w:val="2"/>
            <w:vAlign w:val="center"/>
          </w:tcPr>
          <w:p w:rsidR="00BB1514" w:rsidRPr="00631CF5" w:rsidDel="004B29A5" w:rsidRDefault="00BB1514" w:rsidP="00BB1514">
            <w:pPr>
              <w:spacing w:after="0" w:line="240" w:lineRule="auto"/>
              <w:rPr>
                <w:rFonts w:ascii="GHEA Grapalat" w:eastAsia="Times New Roman" w:hAnsi="GHEA Grapalat" w:cs="Times New Roman"/>
                <w:iCs/>
                <w:color w:val="000000"/>
                <w:sz w:val="21"/>
                <w:szCs w:val="21"/>
                <w:lang w:val="en-US"/>
              </w:rPr>
            </w:pPr>
          </w:p>
        </w:tc>
        <w:tc>
          <w:tcPr>
            <w:tcW w:w="0" w:type="auto"/>
            <w:vAlign w:val="center"/>
          </w:tcPr>
          <w:p w:rsidR="00BB1514" w:rsidRPr="00631CF5" w:rsidDel="004B29A5" w:rsidRDefault="00BB1514" w:rsidP="00BB1514">
            <w:pPr>
              <w:spacing w:after="0" w:line="240" w:lineRule="auto"/>
              <w:rPr>
                <w:rFonts w:ascii="GHEA Grapalat" w:eastAsia="Times New Roman" w:hAnsi="GHEA Grapalat" w:cs="Arial"/>
                <w:iCs/>
                <w:color w:val="000000"/>
                <w:sz w:val="21"/>
                <w:szCs w:val="21"/>
                <w:lang w:val="en-US"/>
              </w:rPr>
            </w:pPr>
          </w:p>
        </w:tc>
      </w:tr>
      <w:tr w:rsidR="00BB1514" w:rsidRPr="00D71DEC" w:rsidTr="007913DD">
        <w:trPr>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GHEA Grapalat" w:eastAsia="Times New Roman" w:hAnsi="GHEA Grapalat"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FB6FA"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631CF5">
              <w:rPr>
                <w:rFonts w:ascii="Arial" w:eastAsia="Times New Roman" w:hAnsi="Arial" w:cs="Arial"/>
                <w:iCs/>
                <w:color w:val="000000"/>
                <w:sz w:val="21"/>
                <w:szCs w:val="21"/>
                <w:lang w:val="en-US"/>
              </w:rPr>
              <w:t>Պայմանագրի</w:t>
            </w:r>
            <w:r w:rsidRPr="00631CF5">
              <w:rPr>
                <w:rFonts w:ascii="GHEA Grapalat" w:eastAsia="Times New Roman" w:hAnsi="GHEA Grapalat" w:cs="Times New Roman"/>
                <w:iCs/>
                <w:color w:val="000000"/>
                <w:sz w:val="21"/>
                <w:szCs w:val="21"/>
                <w:lang w:val="pt-BR"/>
              </w:rPr>
              <w:t xml:space="preserve"> </w:t>
            </w:r>
            <w:r w:rsidRPr="00631CF5">
              <w:rPr>
                <w:rFonts w:ascii="Arial" w:eastAsia="Times New Roman" w:hAnsi="Arial" w:cs="Arial"/>
                <w:iCs/>
                <w:color w:val="000000"/>
                <w:sz w:val="21"/>
                <w:szCs w:val="21"/>
                <w:lang w:val="en-US"/>
              </w:rPr>
              <w:t>կողմ</w:t>
            </w:r>
            <w:r w:rsidRPr="00631CF5">
              <w:rPr>
                <w:rFonts w:ascii="GHEA Grapalat" w:eastAsia="Times New Roman" w:hAnsi="GHEA Grapalat" w:cs="Times New Roman"/>
                <w:iCs/>
                <w:color w:val="000000"/>
                <w:sz w:val="21"/>
                <w:szCs w:val="21"/>
                <w:lang w:val="pt-BR"/>
              </w:rPr>
              <w:t xml:space="preserve"> </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GHEA Grapalat" w:eastAsia="Times New Roman" w:hAnsi="GHEA Grapalat" w:cs="Times New Roman"/>
                <w:iCs/>
                <w:color w:val="000000"/>
                <w:sz w:val="21"/>
                <w:szCs w:val="21"/>
                <w:lang w:val="pt-BR"/>
              </w:rPr>
              <w:t>___________________________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GHEA Grapalat" w:eastAsia="Times New Roman" w:hAnsi="GHEA Grapalat" w:cs="Times New Roman"/>
                <w:iCs/>
                <w:color w:val="000000"/>
                <w:sz w:val="21"/>
                <w:szCs w:val="21"/>
                <w:lang w:val="pt-BR"/>
              </w:rPr>
              <w:t>___________________________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գտնվելու</w:t>
            </w:r>
            <w:r w:rsidRPr="00631CF5">
              <w:rPr>
                <w:rFonts w:ascii="GHEA Grapalat" w:eastAsia="Times New Roman" w:hAnsi="GHEA Grapalat" w:cs="Times New Roman"/>
                <w:iCs/>
                <w:color w:val="000000"/>
                <w:sz w:val="21"/>
                <w:szCs w:val="21"/>
                <w:lang w:val="pt-BR"/>
              </w:rPr>
              <w:t xml:space="preserve"> </w:t>
            </w:r>
            <w:r w:rsidRPr="00631CF5">
              <w:rPr>
                <w:rFonts w:ascii="Arial" w:eastAsia="Times New Roman" w:hAnsi="Arial" w:cs="Arial"/>
                <w:iCs/>
                <w:color w:val="000000"/>
                <w:sz w:val="21"/>
                <w:szCs w:val="21"/>
                <w:lang w:val="en-US"/>
              </w:rPr>
              <w:t>վայրը</w:t>
            </w:r>
            <w:r w:rsidRPr="00631CF5">
              <w:rPr>
                <w:rFonts w:ascii="GHEA Grapalat" w:eastAsia="Times New Roman" w:hAnsi="GHEA Grapalat" w:cs="Times New Roman"/>
                <w:iCs/>
                <w:color w:val="000000"/>
                <w:sz w:val="21"/>
                <w:szCs w:val="21"/>
                <w:lang w:val="pt-BR"/>
              </w:rPr>
              <w:t xml:space="preserve"> 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հհ</w:t>
            </w:r>
            <w:r w:rsidRPr="00631CF5">
              <w:rPr>
                <w:rFonts w:ascii="GHEA Grapalat" w:eastAsia="Times New Roman" w:hAnsi="GHEA Grapalat" w:cs="Times New Roman"/>
                <w:iCs/>
                <w:color w:val="000000"/>
                <w:sz w:val="21"/>
                <w:szCs w:val="21"/>
                <w:lang w:val="pt-BR"/>
              </w:rPr>
              <w:t xml:space="preserve"> _________________________ </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հվհհ</w:t>
            </w:r>
            <w:r w:rsidRPr="00631CF5">
              <w:rPr>
                <w:rFonts w:ascii="GHEA Grapalat" w:eastAsia="Times New Roman" w:hAnsi="GHEA Grapalat" w:cs="Times New Roman"/>
                <w:iCs/>
                <w:color w:val="000000"/>
                <w:sz w:val="21"/>
                <w:szCs w:val="21"/>
                <w:lang w:val="pt-BR"/>
              </w:rPr>
              <w:t xml:space="preserve"> _______________________ </w:t>
            </w:r>
          </w:p>
        </w:tc>
        <w:tc>
          <w:tcPr>
            <w:tcW w:w="0" w:type="auto"/>
            <w:gridSpan w:val="2"/>
            <w:vAlign w:val="center"/>
          </w:tcPr>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Պատվիրատու</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GHEA Grapalat" w:eastAsia="Times New Roman" w:hAnsi="GHEA Grapalat" w:cs="Times New Roman"/>
                <w:iCs/>
                <w:color w:val="000000"/>
                <w:sz w:val="21"/>
                <w:szCs w:val="21"/>
                <w:lang w:val="pt-BR"/>
              </w:rPr>
              <w:t>_____________________________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GHEA Grapalat" w:eastAsia="Times New Roman" w:hAnsi="GHEA Grapalat" w:cs="Times New Roman"/>
                <w:iCs/>
                <w:color w:val="000000"/>
                <w:sz w:val="21"/>
                <w:szCs w:val="21"/>
                <w:lang w:val="pt-BR"/>
              </w:rPr>
              <w:t>_____________________________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գտնվելու</w:t>
            </w:r>
            <w:r w:rsidRPr="00631CF5">
              <w:rPr>
                <w:rFonts w:ascii="GHEA Grapalat" w:eastAsia="Times New Roman" w:hAnsi="GHEA Grapalat" w:cs="Times New Roman"/>
                <w:iCs/>
                <w:color w:val="000000"/>
                <w:sz w:val="21"/>
                <w:szCs w:val="21"/>
                <w:lang w:val="pt-BR"/>
              </w:rPr>
              <w:t xml:space="preserve"> </w:t>
            </w:r>
            <w:r w:rsidRPr="00631CF5">
              <w:rPr>
                <w:rFonts w:ascii="Arial" w:eastAsia="Times New Roman" w:hAnsi="Arial" w:cs="Arial"/>
                <w:iCs/>
                <w:color w:val="000000"/>
                <w:sz w:val="21"/>
                <w:szCs w:val="21"/>
                <w:lang w:val="en-US"/>
              </w:rPr>
              <w:t>վայրը</w:t>
            </w:r>
            <w:r w:rsidRPr="00631CF5">
              <w:rPr>
                <w:rFonts w:ascii="GHEA Grapalat" w:eastAsia="Times New Roman" w:hAnsi="GHEA Grapalat" w:cs="Times New Roman"/>
                <w:iCs/>
                <w:color w:val="000000"/>
                <w:sz w:val="21"/>
                <w:szCs w:val="21"/>
                <w:lang w:val="pt-BR"/>
              </w:rPr>
              <w:t xml:space="preserve"> 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հհ</w:t>
            </w:r>
            <w:r w:rsidRPr="00631CF5">
              <w:rPr>
                <w:rFonts w:ascii="GHEA Grapalat" w:eastAsia="Times New Roman" w:hAnsi="GHEA Grapalat" w:cs="Times New Roman"/>
                <w:iCs/>
                <w:color w:val="000000"/>
                <w:sz w:val="21"/>
                <w:szCs w:val="21"/>
                <w:lang w:val="pt-BR"/>
              </w:rPr>
              <w:t>____________________________</w:t>
            </w:r>
          </w:p>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pt-BR"/>
              </w:rPr>
            </w:pPr>
            <w:r w:rsidRPr="00631CF5">
              <w:rPr>
                <w:rFonts w:ascii="Arial" w:eastAsia="Times New Roman" w:hAnsi="Arial" w:cs="Arial"/>
                <w:iCs/>
                <w:color w:val="000000"/>
                <w:sz w:val="21"/>
                <w:szCs w:val="21"/>
                <w:lang w:val="en-US"/>
              </w:rPr>
              <w:t>հվհհ</w:t>
            </w:r>
            <w:r w:rsidRPr="00631CF5">
              <w:rPr>
                <w:rFonts w:ascii="GHEA Grapalat" w:eastAsia="Times New Roman" w:hAnsi="GHEA Grapalat" w:cs="Times New Roman"/>
                <w:iCs/>
                <w:color w:val="000000"/>
                <w:sz w:val="21"/>
                <w:szCs w:val="21"/>
                <w:lang w:val="pt-BR"/>
              </w:rPr>
              <w:t>___________________________</w:t>
            </w:r>
          </w:p>
        </w:tc>
      </w:tr>
    </w:tbl>
    <w:p w:rsidR="00BB1514" w:rsidRPr="00631CF5" w:rsidRDefault="00BB1514" w:rsidP="00BB1514">
      <w:pPr>
        <w:spacing w:after="0" w:line="240" w:lineRule="auto"/>
        <w:ind w:firstLine="375"/>
        <w:rPr>
          <w:rFonts w:ascii="GHEA Grapalat" w:eastAsia="Times New Roman" w:hAnsi="GHEA Grapalat" w:cs="Arial"/>
          <w:iCs/>
          <w:color w:val="000000"/>
          <w:sz w:val="21"/>
          <w:szCs w:val="21"/>
          <w:lang w:val="pt-BR"/>
        </w:rPr>
      </w:pPr>
      <w:r w:rsidRPr="00631CF5">
        <w:rPr>
          <w:rFonts w:ascii="GHEA Grapalat" w:eastAsia="Times New Roman" w:hAnsi="GHEA Grapalat" w:cs="Arial"/>
          <w:iCs/>
          <w:color w:val="000000"/>
          <w:sz w:val="21"/>
          <w:szCs w:val="21"/>
          <w:lang w:val="pt-BR"/>
        </w:rPr>
        <w:t>  </w:t>
      </w:r>
    </w:p>
    <w:p w:rsidR="00BB1514" w:rsidRPr="00631CF5" w:rsidRDefault="00BB1514" w:rsidP="00BB1514">
      <w:pPr>
        <w:spacing w:after="0" w:line="240" w:lineRule="auto"/>
        <w:ind w:firstLine="375"/>
        <w:rPr>
          <w:rFonts w:ascii="GHEA Grapalat" w:eastAsia="Times New Roman" w:hAnsi="GHEA Grapalat" w:cs="Times New Roman"/>
          <w:iCs/>
          <w:color w:val="000000"/>
          <w:sz w:val="15"/>
          <w:szCs w:val="21"/>
          <w:lang w:val="pt-BR"/>
        </w:rPr>
      </w:pPr>
    </w:p>
    <w:p w:rsidR="00BB1514" w:rsidRPr="00631CF5" w:rsidRDefault="00BB1514" w:rsidP="00BB1514">
      <w:pPr>
        <w:spacing w:after="0" w:line="240" w:lineRule="auto"/>
        <w:ind w:firstLine="375"/>
        <w:jc w:val="center"/>
        <w:rPr>
          <w:rFonts w:ascii="GHEA Grapalat" w:eastAsia="Times New Roman" w:hAnsi="GHEA Grapalat" w:cs="Times New Roman"/>
          <w:iCs/>
          <w:color w:val="000000"/>
          <w:lang w:val="pt-BR"/>
        </w:rPr>
      </w:pPr>
      <w:r w:rsidRPr="00631CF5">
        <w:rPr>
          <w:rFonts w:ascii="Arial" w:eastAsia="Times New Roman" w:hAnsi="Arial" w:cs="Arial"/>
          <w:b/>
          <w:bCs/>
          <w:iCs/>
          <w:color w:val="000000"/>
          <w:lang w:val="en-US"/>
        </w:rPr>
        <w:t>ԱՐՁԱՆԱԳՐՈՒԹՅՈՒՆ</w:t>
      </w:r>
      <w:r w:rsidRPr="00631CF5">
        <w:rPr>
          <w:rFonts w:ascii="GHEA Grapalat" w:eastAsia="Times New Roman" w:hAnsi="GHEA Grapalat" w:cs="Times New Roman"/>
          <w:b/>
          <w:bCs/>
          <w:iCs/>
          <w:color w:val="000000"/>
          <w:lang w:val="pt-BR"/>
        </w:rPr>
        <w:t xml:space="preserve"> N</w:t>
      </w:r>
    </w:p>
    <w:p w:rsidR="00BB1514" w:rsidRPr="00631CF5" w:rsidRDefault="00BB1514" w:rsidP="00BB1514">
      <w:pPr>
        <w:spacing w:after="0" w:line="240" w:lineRule="auto"/>
        <w:ind w:firstLine="375"/>
        <w:jc w:val="center"/>
        <w:rPr>
          <w:rFonts w:ascii="GHEA Grapalat" w:eastAsia="Times New Roman" w:hAnsi="GHEA Grapalat" w:cs="Times New Roman"/>
          <w:b/>
          <w:bCs/>
          <w:iCs/>
          <w:color w:val="000000"/>
          <w:lang w:val="pt-BR"/>
        </w:rPr>
      </w:pPr>
      <w:r w:rsidRPr="00631CF5">
        <w:rPr>
          <w:rFonts w:ascii="Arial" w:eastAsia="Times New Roman" w:hAnsi="Arial" w:cs="Arial"/>
          <w:b/>
          <w:bCs/>
          <w:iCs/>
          <w:color w:val="000000"/>
          <w:lang w:val="en-US"/>
        </w:rPr>
        <w:t>ՊԱՅՄԱՆԱԳՐԻ</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en-US"/>
        </w:rPr>
        <w:t>ԿԱՄ</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en-US"/>
        </w:rPr>
        <w:t>ԴՐԱ</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en-US"/>
        </w:rPr>
        <w:t>ՄԻ</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en-US"/>
        </w:rPr>
        <w:t>ՄԱՍԻ</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pt-BR"/>
        </w:rPr>
        <w:t>ԿԱՏԱՐՄԱՆ</w:t>
      </w:r>
      <w:r w:rsidRPr="00631CF5">
        <w:rPr>
          <w:rFonts w:ascii="GHEA Grapalat" w:eastAsia="Times New Roman" w:hAnsi="GHEA Grapalat" w:cs="Times New Roman"/>
          <w:b/>
          <w:bCs/>
          <w:iCs/>
          <w:color w:val="000000"/>
          <w:lang w:val="pt-BR"/>
        </w:rPr>
        <w:t xml:space="preserve"> </w:t>
      </w:r>
      <w:r w:rsidRPr="00631CF5">
        <w:rPr>
          <w:rFonts w:ascii="Arial" w:eastAsia="Times New Roman" w:hAnsi="Arial" w:cs="Arial"/>
          <w:b/>
          <w:bCs/>
          <w:iCs/>
          <w:color w:val="000000"/>
          <w:lang w:val="pt-BR"/>
        </w:rPr>
        <w:t>ԱՐԴՅՈՒՆՔՆԵՐԻ</w:t>
      </w:r>
      <w:r w:rsidRPr="00631CF5">
        <w:rPr>
          <w:rFonts w:ascii="GHEA Grapalat" w:eastAsia="Times New Roman" w:hAnsi="GHEA Grapalat" w:cs="Times New Roman"/>
          <w:b/>
          <w:bCs/>
          <w:iCs/>
          <w:color w:val="000000"/>
          <w:lang w:val="pt-BR"/>
        </w:rPr>
        <w:t xml:space="preserve"> </w:t>
      </w:r>
    </w:p>
    <w:p w:rsidR="00BB1514" w:rsidRPr="00631CF5" w:rsidRDefault="00BB1514" w:rsidP="00BB1514">
      <w:pPr>
        <w:spacing w:after="0" w:line="240" w:lineRule="auto"/>
        <w:ind w:firstLine="375"/>
        <w:jc w:val="center"/>
        <w:rPr>
          <w:rFonts w:ascii="GHEA Grapalat" w:eastAsia="Times New Roman" w:hAnsi="GHEA Grapalat" w:cs="Times New Roman"/>
          <w:iCs/>
          <w:color w:val="000000"/>
          <w:lang w:val="pt-BR"/>
        </w:rPr>
      </w:pPr>
      <w:r w:rsidRPr="00631CF5">
        <w:rPr>
          <w:rFonts w:ascii="Arial" w:eastAsia="Times New Roman" w:hAnsi="Arial" w:cs="Arial"/>
          <w:b/>
          <w:bCs/>
          <w:iCs/>
          <w:color w:val="000000"/>
          <w:lang w:val="en-US"/>
        </w:rPr>
        <w:t>ՀԱՆՁՆՄԱՆ</w:t>
      </w:r>
      <w:r w:rsidRPr="00631CF5">
        <w:rPr>
          <w:rFonts w:ascii="GHEA Grapalat" w:eastAsia="Times New Roman" w:hAnsi="GHEA Grapalat" w:cs="Times New Roman"/>
          <w:b/>
          <w:bCs/>
          <w:iCs/>
          <w:color w:val="000000"/>
          <w:lang w:val="pt-BR"/>
        </w:rPr>
        <w:t>-</w:t>
      </w:r>
      <w:r w:rsidRPr="00631CF5">
        <w:rPr>
          <w:rFonts w:ascii="Arial" w:eastAsia="Times New Roman" w:hAnsi="Arial" w:cs="Arial"/>
          <w:b/>
          <w:bCs/>
          <w:iCs/>
          <w:color w:val="000000"/>
          <w:lang w:val="en-US"/>
        </w:rPr>
        <w:t>ԸՆԴՈՒՆՄԱՆ</w:t>
      </w:r>
    </w:p>
    <w:p w:rsidR="00BB1514" w:rsidRPr="00631CF5" w:rsidRDefault="00BB1514" w:rsidP="00BB1514">
      <w:pPr>
        <w:spacing w:after="0" w:line="240" w:lineRule="auto"/>
        <w:jc w:val="center"/>
        <w:rPr>
          <w:rFonts w:ascii="GHEA Grapalat" w:eastAsia="Times New Roman" w:hAnsi="GHEA Grapalat" w:cs="Times New Roman"/>
          <w:b/>
          <w:bCs/>
          <w:i/>
          <w:iCs/>
          <w:sz w:val="20"/>
          <w:szCs w:val="20"/>
          <w:lang w:val="es-ES"/>
        </w:rPr>
      </w:pPr>
    </w:p>
    <w:p w:rsidR="00BB1514" w:rsidRPr="00631CF5" w:rsidRDefault="00BB1514" w:rsidP="00BB1514">
      <w:pPr>
        <w:spacing w:after="0" w:line="240" w:lineRule="auto"/>
        <w:ind w:firstLine="540"/>
        <w:jc w:val="both"/>
        <w:rPr>
          <w:rFonts w:ascii="GHEA Grapalat" w:eastAsia="Times New Roman" w:hAnsi="GHEA Grapalat" w:cs="Times New Roman"/>
          <w:i/>
          <w:iCs/>
          <w:sz w:val="20"/>
          <w:szCs w:val="20"/>
          <w:lang w:val="es-ES"/>
        </w:rPr>
      </w:pPr>
      <w:r w:rsidRPr="00631CF5">
        <w:rPr>
          <w:rFonts w:ascii="GHEA Grapalat" w:eastAsia="Times New Roman" w:hAnsi="GHEA Grapalat" w:cs="Times New Roman"/>
          <w:i/>
          <w:color w:val="000000"/>
          <w:sz w:val="21"/>
          <w:szCs w:val="21"/>
          <w:lang w:val="es-ES" w:eastAsia="ru-RU"/>
        </w:rPr>
        <w:t>«      » «              »</w:t>
      </w:r>
      <w:r w:rsidRPr="00631CF5">
        <w:rPr>
          <w:rFonts w:ascii="GHEA Grapalat" w:eastAsia="Times New Roman" w:hAnsi="GHEA Grapalat" w:cs="Times New Roman"/>
          <w:i/>
          <w:iCs/>
          <w:sz w:val="20"/>
          <w:szCs w:val="20"/>
          <w:lang w:val="es-ES"/>
        </w:rPr>
        <w:t xml:space="preserve">  </w:t>
      </w:r>
      <w:r w:rsidRPr="00631CF5">
        <w:rPr>
          <w:rFonts w:ascii="GHEA Grapalat" w:eastAsia="Times New Roman" w:hAnsi="GHEA Grapalat" w:cs="Times New Roman"/>
          <w:i/>
          <w:color w:val="000000"/>
          <w:sz w:val="21"/>
          <w:szCs w:val="21"/>
          <w:lang w:val="es-ES" w:eastAsia="ru-RU"/>
        </w:rPr>
        <w:t xml:space="preserve">20    </w:t>
      </w:r>
      <w:r w:rsidRPr="00631CF5">
        <w:rPr>
          <w:rFonts w:ascii="Arial" w:eastAsia="Times New Roman" w:hAnsi="Arial" w:cs="Arial"/>
          <w:i/>
          <w:color w:val="000000"/>
          <w:sz w:val="21"/>
          <w:szCs w:val="21"/>
          <w:lang w:val="en-AU" w:eastAsia="ru-RU"/>
        </w:rPr>
        <w:t>թ</w:t>
      </w:r>
      <w:r w:rsidRPr="00631CF5">
        <w:rPr>
          <w:rFonts w:ascii="GHEA Grapalat" w:eastAsia="Times New Roman" w:hAnsi="GHEA Grapalat" w:cs="Times New Roman"/>
          <w:i/>
          <w:color w:val="000000"/>
          <w:sz w:val="21"/>
          <w:szCs w:val="21"/>
          <w:lang w:val="es-ES" w:eastAsia="ru-RU"/>
        </w:rPr>
        <w:t>.</w:t>
      </w:r>
    </w:p>
    <w:p w:rsidR="00BB1514" w:rsidRPr="00631CF5" w:rsidRDefault="00BB1514" w:rsidP="00BB1514">
      <w:pPr>
        <w:spacing w:after="0" w:line="240" w:lineRule="auto"/>
        <w:jc w:val="both"/>
        <w:rPr>
          <w:rFonts w:ascii="GHEA Grapalat" w:eastAsia="Times New Roman" w:hAnsi="GHEA Grapalat" w:cs="Times New Roman"/>
          <w:i/>
          <w:iCs/>
          <w:sz w:val="20"/>
          <w:szCs w:val="20"/>
          <w:lang w:val="es-ES"/>
        </w:rPr>
      </w:pPr>
    </w:p>
    <w:p w:rsidR="00BB1514" w:rsidRPr="00631CF5" w:rsidRDefault="00BB1514" w:rsidP="00BB1514">
      <w:pPr>
        <w:spacing w:after="0" w:line="240" w:lineRule="auto"/>
        <w:rPr>
          <w:rFonts w:ascii="GHEA Grapalat" w:eastAsia="Times New Roman" w:hAnsi="GHEA Grapalat" w:cs="Times New Roman"/>
          <w:color w:val="000000"/>
          <w:sz w:val="21"/>
          <w:szCs w:val="21"/>
          <w:lang w:val="es-ES"/>
        </w:rPr>
      </w:pPr>
      <w:r w:rsidRPr="00631CF5">
        <w:rPr>
          <w:rFonts w:ascii="Arial" w:eastAsia="Times New Roman" w:hAnsi="Arial" w:cs="Arial"/>
          <w:color w:val="000000"/>
          <w:sz w:val="21"/>
          <w:szCs w:val="21"/>
          <w:lang w:val="en-US"/>
        </w:rPr>
        <w:t>Պայմանագրի</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այսուհետ</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Պայմանագիր</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անվանումը</w:t>
      </w:r>
      <w:r w:rsidRPr="00631CF5">
        <w:rPr>
          <w:rFonts w:ascii="GHEA Grapalat" w:eastAsia="Times New Roman" w:hAnsi="GHEA Grapalat" w:cs="Times New Roman"/>
          <w:color w:val="000000"/>
          <w:sz w:val="21"/>
          <w:szCs w:val="21"/>
          <w:lang w:val="es-ES"/>
        </w:rPr>
        <w:t>` ____________________________________________________________________________________________</w:t>
      </w:r>
    </w:p>
    <w:p w:rsidR="00BB1514" w:rsidRPr="00631CF5" w:rsidRDefault="00BB1514" w:rsidP="00BB1514">
      <w:pPr>
        <w:spacing w:after="0" w:line="240" w:lineRule="auto"/>
        <w:rPr>
          <w:rFonts w:ascii="GHEA Grapalat" w:eastAsia="Times New Roman" w:hAnsi="GHEA Grapalat" w:cs="Times New Roman"/>
          <w:color w:val="000000"/>
          <w:sz w:val="21"/>
          <w:szCs w:val="21"/>
          <w:lang w:val="es-ES"/>
        </w:rPr>
      </w:pPr>
      <w:r w:rsidRPr="00631CF5">
        <w:rPr>
          <w:rFonts w:ascii="Arial" w:eastAsia="Times New Roman" w:hAnsi="Arial" w:cs="Arial"/>
          <w:color w:val="000000"/>
          <w:sz w:val="21"/>
          <w:szCs w:val="21"/>
          <w:lang w:val="en-US"/>
        </w:rPr>
        <w:t>Պայմանագրի</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կնքման</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ամսաթիվը</w:t>
      </w:r>
      <w:r w:rsidRPr="00631CF5">
        <w:rPr>
          <w:rFonts w:ascii="GHEA Grapalat" w:eastAsia="Times New Roman" w:hAnsi="GHEA Grapalat" w:cs="Times New Roman"/>
          <w:color w:val="000000"/>
          <w:sz w:val="21"/>
          <w:szCs w:val="21"/>
          <w:lang w:val="es-ES"/>
        </w:rPr>
        <w:t xml:space="preserve">` «____» «__________________» 20 </w:t>
      </w:r>
      <w:r w:rsidRPr="00631CF5">
        <w:rPr>
          <w:rFonts w:ascii="Arial" w:eastAsia="Times New Roman" w:hAnsi="Arial" w:cs="Arial"/>
          <w:color w:val="000000"/>
          <w:sz w:val="21"/>
          <w:szCs w:val="21"/>
          <w:lang w:val="en-US"/>
        </w:rPr>
        <w:t>թ</w:t>
      </w:r>
      <w:r w:rsidRPr="00631CF5">
        <w:rPr>
          <w:rFonts w:ascii="GHEA Grapalat" w:eastAsia="Times New Roman" w:hAnsi="GHEA Grapalat" w:cs="Times New Roman"/>
          <w:color w:val="000000"/>
          <w:sz w:val="21"/>
          <w:szCs w:val="21"/>
          <w:lang w:val="es-ES"/>
        </w:rPr>
        <w:t>.</w:t>
      </w:r>
    </w:p>
    <w:p w:rsidR="00BB1514" w:rsidRPr="00631CF5" w:rsidRDefault="00BB1514" w:rsidP="00BB1514">
      <w:pPr>
        <w:spacing w:after="0" w:line="240" w:lineRule="auto"/>
        <w:rPr>
          <w:rFonts w:ascii="GHEA Grapalat" w:eastAsia="Times New Roman" w:hAnsi="GHEA Grapalat" w:cs="Times New Roman"/>
          <w:color w:val="000000"/>
          <w:sz w:val="21"/>
          <w:szCs w:val="21"/>
          <w:lang w:val="es-ES"/>
        </w:rPr>
      </w:pPr>
      <w:r w:rsidRPr="00631CF5">
        <w:rPr>
          <w:rFonts w:ascii="Arial" w:eastAsia="Times New Roman" w:hAnsi="Arial" w:cs="Arial"/>
          <w:color w:val="000000"/>
          <w:sz w:val="21"/>
          <w:szCs w:val="21"/>
          <w:lang w:val="en-US"/>
        </w:rPr>
        <w:t>Պայմանագրի</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համարը</w:t>
      </w:r>
      <w:r w:rsidRPr="00631CF5">
        <w:rPr>
          <w:rFonts w:ascii="GHEA Grapalat" w:eastAsia="Times New Roman" w:hAnsi="GHEA Grapalat" w:cs="Times New Roman"/>
          <w:color w:val="000000"/>
          <w:sz w:val="21"/>
          <w:szCs w:val="21"/>
          <w:lang w:val="es-ES"/>
        </w:rPr>
        <w:t>`    __________</w:t>
      </w:r>
    </w:p>
    <w:p w:rsidR="00BB1514" w:rsidRPr="00631CF5" w:rsidRDefault="00BB1514" w:rsidP="00BB1514">
      <w:pPr>
        <w:spacing w:after="0" w:line="240" w:lineRule="auto"/>
        <w:jc w:val="both"/>
        <w:rPr>
          <w:rFonts w:ascii="GHEA Grapalat" w:eastAsia="Times New Roman" w:hAnsi="GHEA Grapalat" w:cs="Sylfaen"/>
          <w:iCs/>
          <w:sz w:val="24"/>
          <w:szCs w:val="24"/>
          <w:lang w:val="es-ES"/>
        </w:rPr>
      </w:pPr>
      <w:proofErr w:type="gramStart"/>
      <w:r w:rsidRPr="00631CF5">
        <w:rPr>
          <w:rFonts w:ascii="Arial" w:eastAsia="Times New Roman" w:hAnsi="Arial" w:cs="Arial"/>
          <w:iCs/>
          <w:color w:val="000000"/>
          <w:sz w:val="21"/>
          <w:szCs w:val="21"/>
          <w:lang w:val="en-US"/>
        </w:rPr>
        <w:t>Պատվիրատուն</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color w:val="000000"/>
          <w:sz w:val="21"/>
          <w:szCs w:val="21"/>
          <w:lang w:val="en-US"/>
        </w:rPr>
        <w:t>և</w:t>
      </w:r>
      <w:proofErr w:type="gramEnd"/>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color w:val="000000"/>
          <w:sz w:val="21"/>
          <w:szCs w:val="21"/>
          <w:lang w:val="en-US"/>
        </w:rPr>
        <w:t>Պայմանագրի</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n-US"/>
        </w:rPr>
        <w:t>կողմը՝</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hy-AM"/>
        </w:rPr>
        <w:t>հիմք</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hy-AM"/>
        </w:rPr>
        <w:t>ընդունելով</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hy-AM"/>
        </w:rPr>
        <w:t>պայմանագրի</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hy-AM"/>
        </w:rPr>
        <w:t>կատարման</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hy-AM"/>
        </w:rPr>
        <w:t>վերաբերյալ</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 »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20 </w:t>
      </w:r>
      <w:r w:rsidRPr="00631CF5">
        <w:rPr>
          <w:rFonts w:ascii="GHEA Grapalat" w:eastAsia="Times New Roman" w:hAnsi="GHEA Grapalat" w:cs="Times New Roman"/>
          <w:color w:val="000000"/>
          <w:sz w:val="21"/>
          <w:szCs w:val="21"/>
          <w:lang w:val="es-ES"/>
        </w:rPr>
        <w:t xml:space="preserve">  </w:t>
      </w:r>
      <w:r w:rsidRPr="00631CF5">
        <w:rPr>
          <w:rFonts w:ascii="GHEA Grapalat" w:eastAsia="Times New Roman" w:hAnsi="GHEA Grapalat" w:cs="Times New Roman"/>
          <w:color w:val="000000"/>
          <w:sz w:val="21"/>
          <w:szCs w:val="21"/>
          <w:lang w:val="hy-AM"/>
        </w:rPr>
        <w:t xml:space="preserve">  </w:t>
      </w:r>
      <w:r w:rsidRPr="00631CF5">
        <w:rPr>
          <w:rFonts w:ascii="Arial" w:eastAsia="Times New Roman" w:hAnsi="Arial" w:cs="Arial"/>
          <w:color w:val="000000"/>
          <w:sz w:val="21"/>
          <w:szCs w:val="21"/>
          <w:lang w:val="hy-AM"/>
        </w:rPr>
        <w:t>թ</w:t>
      </w:r>
      <w:r w:rsidRPr="00631CF5">
        <w:rPr>
          <w:rFonts w:ascii="GHEA Grapalat" w:eastAsia="Times New Roman" w:hAnsi="GHEA Grapalat" w:cs="Times New Roman"/>
          <w:color w:val="000000"/>
          <w:sz w:val="21"/>
          <w:szCs w:val="21"/>
          <w:lang w:val="hy-AM"/>
        </w:rPr>
        <w:t xml:space="preserve">. </w:t>
      </w:r>
      <w:r w:rsidRPr="00631CF5">
        <w:rPr>
          <w:rFonts w:ascii="Arial" w:eastAsia="Times New Roman" w:hAnsi="Arial" w:cs="Arial"/>
          <w:color w:val="000000"/>
          <w:sz w:val="21"/>
          <w:szCs w:val="21"/>
          <w:lang w:val="hy-AM"/>
        </w:rPr>
        <w:t>դուրս</w:t>
      </w:r>
      <w:r w:rsidRPr="00631CF5">
        <w:rPr>
          <w:rFonts w:ascii="GHEA Grapalat" w:eastAsia="Times New Roman" w:hAnsi="GHEA Grapalat" w:cs="Times New Roman"/>
          <w:color w:val="000000"/>
          <w:sz w:val="21"/>
          <w:szCs w:val="21"/>
          <w:lang w:val="hy-AM"/>
        </w:rPr>
        <w:t xml:space="preserve"> </w:t>
      </w:r>
      <w:r w:rsidRPr="00631CF5">
        <w:rPr>
          <w:rFonts w:ascii="Arial" w:eastAsia="Times New Roman" w:hAnsi="Arial" w:cs="Arial"/>
          <w:color w:val="000000"/>
          <w:sz w:val="21"/>
          <w:szCs w:val="21"/>
          <w:lang w:val="hy-AM"/>
        </w:rPr>
        <w:t>գրված</w:t>
      </w:r>
      <w:r w:rsidRPr="00631CF5">
        <w:rPr>
          <w:rFonts w:ascii="GHEA Grapalat" w:eastAsia="Times New Roman" w:hAnsi="GHEA Grapalat" w:cs="Times New Roman"/>
          <w:color w:val="000000"/>
          <w:sz w:val="21"/>
          <w:szCs w:val="21"/>
          <w:lang w:val="hy-AM"/>
        </w:rPr>
        <w:t xml:space="preserve"> </w:t>
      </w:r>
      <w:r w:rsidRPr="00631CF5">
        <w:rPr>
          <w:rFonts w:ascii="GHEA Grapalat" w:eastAsia="Times New Roman" w:hAnsi="GHEA Grapalat" w:cs="Times New Roman"/>
          <w:color w:val="000000"/>
          <w:sz w:val="21"/>
          <w:szCs w:val="21"/>
          <w:lang w:val="es-ES"/>
        </w:rPr>
        <w:t xml:space="preserve">N ___   </w:t>
      </w:r>
      <w:r w:rsidRPr="00631CF5">
        <w:rPr>
          <w:rFonts w:ascii="Arial" w:eastAsia="Times New Roman" w:hAnsi="Arial" w:cs="Arial"/>
          <w:color w:val="000000"/>
          <w:sz w:val="21"/>
          <w:szCs w:val="21"/>
          <w:lang w:val="hy-AM"/>
        </w:rPr>
        <w:t>հաշիվ</w:t>
      </w:r>
      <w:r w:rsidRPr="00631CF5">
        <w:rPr>
          <w:rFonts w:ascii="GHEA Grapalat" w:eastAsia="Times New Roman" w:hAnsi="GHEA Grapalat" w:cs="Times New Roman"/>
          <w:color w:val="000000"/>
          <w:sz w:val="21"/>
          <w:szCs w:val="21"/>
          <w:lang w:val="hy-AM"/>
        </w:rPr>
        <w:t xml:space="preserve"> </w:t>
      </w:r>
      <w:r w:rsidRPr="00631CF5">
        <w:rPr>
          <w:rFonts w:ascii="Arial" w:eastAsia="Times New Roman" w:hAnsi="Arial" w:cs="Arial"/>
          <w:color w:val="000000"/>
          <w:sz w:val="21"/>
          <w:szCs w:val="21"/>
          <w:lang w:val="hy-AM"/>
        </w:rPr>
        <w:t>ապրանքագիրը</w:t>
      </w:r>
      <w:r w:rsidRPr="00631CF5">
        <w:rPr>
          <w:rFonts w:ascii="GHEA Grapalat" w:eastAsia="Times New Roman" w:hAnsi="GHEA Grapalat" w:cs="Times New Roman"/>
          <w:color w:val="000000"/>
          <w:sz w:val="21"/>
          <w:szCs w:val="21"/>
          <w:lang w:val="hy-AM"/>
        </w:rPr>
        <w:t xml:space="preserve">, </w:t>
      </w:r>
      <w:r w:rsidRPr="00631CF5">
        <w:rPr>
          <w:rFonts w:ascii="Arial" w:eastAsia="Times New Roman" w:hAnsi="Arial" w:cs="Arial"/>
          <w:color w:val="000000"/>
          <w:sz w:val="21"/>
          <w:szCs w:val="21"/>
          <w:lang w:val="es-ES"/>
        </w:rPr>
        <w:t>կազմեցին</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s-ES"/>
        </w:rPr>
        <w:t>սույն</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s-ES"/>
        </w:rPr>
        <w:t>արձանագրությունը</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s-ES"/>
        </w:rPr>
        <w:t>հետևյալի</w:t>
      </w:r>
      <w:r w:rsidRPr="00631CF5">
        <w:rPr>
          <w:rFonts w:ascii="GHEA Grapalat" w:eastAsia="Times New Roman" w:hAnsi="GHEA Grapalat" w:cs="Times New Roman"/>
          <w:color w:val="000000"/>
          <w:sz w:val="21"/>
          <w:szCs w:val="21"/>
          <w:lang w:val="es-ES"/>
        </w:rPr>
        <w:t xml:space="preserve"> </w:t>
      </w:r>
      <w:r w:rsidRPr="00631CF5">
        <w:rPr>
          <w:rFonts w:ascii="Arial" w:eastAsia="Times New Roman" w:hAnsi="Arial" w:cs="Arial"/>
          <w:color w:val="000000"/>
          <w:sz w:val="21"/>
          <w:szCs w:val="21"/>
          <w:lang w:val="es-ES"/>
        </w:rPr>
        <w:t>մասին</w:t>
      </w:r>
      <w:r w:rsidRPr="00631CF5">
        <w:rPr>
          <w:rFonts w:ascii="GHEA Grapalat" w:eastAsia="Times New Roman" w:hAnsi="GHEA Grapalat" w:cs="Times New Roman"/>
          <w:color w:val="000000"/>
          <w:sz w:val="21"/>
          <w:szCs w:val="21"/>
          <w:lang w:val="es-ES"/>
        </w:rPr>
        <w:t>.</w:t>
      </w:r>
    </w:p>
    <w:p w:rsidR="00BB1514" w:rsidRPr="00631CF5" w:rsidRDefault="00BB1514" w:rsidP="00BB1514">
      <w:pPr>
        <w:spacing w:after="0" w:line="240" w:lineRule="auto"/>
        <w:jc w:val="both"/>
        <w:rPr>
          <w:rFonts w:ascii="GHEA Grapalat" w:eastAsia="Times New Roman" w:hAnsi="GHEA Grapalat" w:cs="Times New Roman"/>
          <w:iCs/>
          <w:color w:val="000000"/>
          <w:sz w:val="21"/>
          <w:szCs w:val="21"/>
          <w:lang w:val="hy-AM"/>
        </w:rPr>
      </w:pPr>
      <w:r w:rsidRPr="00631CF5">
        <w:rPr>
          <w:rFonts w:ascii="Arial" w:eastAsia="Times New Roman" w:hAnsi="Arial" w:cs="Arial"/>
          <w:iCs/>
          <w:color w:val="000000"/>
          <w:sz w:val="21"/>
          <w:szCs w:val="21"/>
          <w:lang w:val="en-US"/>
        </w:rPr>
        <w:t>Պայմանագրի</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color w:val="000000"/>
          <w:sz w:val="21"/>
          <w:szCs w:val="21"/>
          <w:lang w:val="en-US"/>
        </w:rPr>
        <w:t>շրջանակներում</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snapToGrid w:val="0"/>
          <w:color w:val="000000"/>
          <w:sz w:val="21"/>
          <w:szCs w:val="21"/>
          <w:lang w:val="es-ES"/>
        </w:rPr>
        <w:t>Պայմանագրի</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կողմը</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color w:val="000000"/>
          <w:sz w:val="21"/>
          <w:szCs w:val="21"/>
          <w:lang w:val="es-ES"/>
        </w:rPr>
        <w:t>մատուցել</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color w:val="000000"/>
          <w:sz w:val="21"/>
          <w:szCs w:val="21"/>
          <w:lang w:val="es-ES"/>
        </w:rPr>
        <w:t>է</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color w:val="000000"/>
          <w:sz w:val="21"/>
          <w:szCs w:val="21"/>
          <w:lang w:val="es-ES"/>
        </w:rPr>
        <w:t>հետևյալ</w:t>
      </w:r>
      <w:r w:rsidRPr="00631CF5">
        <w:rPr>
          <w:rFonts w:ascii="GHEA Grapalat" w:eastAsia="Times New Roman" w:hAnsi="GHEA Grapalat" w:cs="Times New Roman"/>
          <w:iCs/>
          <w:color w:val="000000"/>
          <w:sz w:val="21"/>
          <w:szCs w:val="21"/>
          <w:lang w:val="es-ES"/>
        </w:rPr>
        <w:t xml:space="preserve"> </w:t>
      </w:r>
      <w:r w:rsidRPr="00631CF5">
        <w:rPr>
          <w:rFonts w:ascii="Arial" w:eastAsia="Times New Roman" w:hAnsi="Arial" w:cs="Arial"/>
          <w:iCs/>
          <w:color w:val="000000"/>
          <w:sz w:val="21"/>
          <w:szCs w:val="21"/>
          <w:lang w:val="es-ES"/>
        </w:rPr>
        <w:t>ծառայությունները</w:t>
      </w:r>
      <w:r w:rsidRPr="00631CF5">
        <w:rPr>
          <w:rFonts w:ascii="Arial" w:eastAsia="Times New Roman" w:hAnsi="Arial" w:cs="Arial"/>
          <w:iCs/>
          <w:color w:val="000000"/>
          <w:sz w:val="21"/>
          <w:szCs w:val="21"/>
          <w:lang w:val="en-US"/>
        </w:rPr>
        <w:t>՝</w:t>
      </w:r>
    </w:p>
    <w:p w:rsidR="00BB1514" w:rsidRPr="00631CF5" w:rsidRDefault="00BB1514" w:rsidP="00BB1514">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B1514" w:rsidRPr="00631CF5" w:rsidTr="007913DD">
        <w:trPr>
          <w:jc w:val="right"/>
        </w:trPr>
        <w:tc>
          <w:tcPr>
            <w:tcW w:w="357" w:type="dxa"/>
            <w:vMerge w:val="restart"/>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GHEA Grapalat" w:eastAsia="Times New Roman" w:hAnsi="GHEA Grapalat" w:cs="Times New Roman"/>
                <w:sz w:val="18"/>
                <w:szCs w:val="18"/>
                <w:lang w:val="en-US"/>
              </w:rPr>
              <w:t>N</w:t>
            </w:r>
          </w:p>
        </w:tc>
        <w:tc>
          <w:tcPr>
            <w:tcW w:w="10348" w:type="dxa"/>
            <w:gridSpan w:val="8"/>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Մատուցված</w:t>
            </w:r>
            <w:r w:rsidRPr="00631CF5">
              <w:rPr>
                <w:rFonts w:ascii="GHEA Grapalat" w:eastAsia="Times New Roman" w:hAnsi="GHEA Grapalat" w:cs="Courier New"/>
                <w:sz w:val="18"/>
                <w:szCs w:val="18"/>
                <w:lang w:val="en-US"/>
              </w:rPr>
              <w:t xml:space="preserve"> </w:t>
            </w:r>
            <w:r w:rsidRPr="00631CF5">
              <w:rPr>
                <w:rFonts w:ascii="Arial" w:eastAsia="Times New Roman" w:hAnsi="Arial" w:cs="Arial"/>
                <w:sz w:val="18"/>
                <w:szCs w:val="18"/>
                <w:lang w:val="en-US"/>
              </w:rPr>
              <w:t>ծառայությունների</w:t>
            </w:r>
          </w:p>
        </w:tc>
      </w:tr>
      <w:tr w:rsidR="00BB1514" w:rsidRPr="00D71DEC" w:rsidTr="007913DD">
        <w:trPr>
          <w:jc w:val="right"/>
        </w:trPr>
        <w:tc>
          <w:tcPr>
            <w:tcW w:w="357" w:type="dxa"/>
            <w:vMerge/>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73" w:type="dxa"/>
            <w:vMerge w:val="restart"/>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անվանումը</w:t>
            </w:r>
          </w:p>
        </w:tc>
        <w:tc>
          <w:tcPr>
            <w:tcW w:w="1440" w:type="dxa"/>
            <w:vMerge w:val="restart"/>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տեխնիկական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բնութագրի</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համառոտ</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շարադրանքը</w:t>
            </w:r>
          </w:p>
        </w:tc>
        <w:tc>
          <w:tcPr>
            <w:tcW w:w="2916" w:type="dxa"/>
            <w:gridSpan w:val="2"/>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քանակական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ցուցանիշը</w:t>
            </w:r>
          </w:p>
        </w:tc>
        <w:tc>
          <w:tcPr>
            <w:tcW w:w="2976" w:type="dxa"/>
            <w:gridSpan w:val="2"/>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կատարման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ժամկետը</w:t>
            </w:r>
          </w:p>
        </w:tc>
        <w:tc>
          <w:tcPr>
            <w:tcW w:w="1168" w:type="dxa"/>
            <w:vMerge w:val="restart"/>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Վճարման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ենթակա</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գումարը</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հազար</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դրամ</w:t>
            </w:r>
            <w:r w:rsidRPr="00631CF5">
              <w:rPr>
                <w:rFonts w:ascii="GHEA Grapalat" w:eastAsia="Times New Roman" w:hAnsi="GHEA Grapalat" w:cs="Times New Roman"/>
                <w:sz w:val="18"/>
                <w:szCs w:val="18"/>
                <w:lang w:val="en-US"/>
              </w:rPr>
              <w:t>/</w:t>
            </w:r>
          </w:p>
        </w:tc>
        <w:tc>
          <w:tcPr>
            <w:tcW w:w="675" w:type="dxa"/>
            <w:vMerge w:val="restart"/>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Վճարման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ժամկետը</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ըստ</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վճարման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ժամանակացույցի</w:t>
            </w:r>
            <w:r w:rsidRPr="00631CF5">
              <w:rPr>
                <w:rFonts w:ascii="GHEA Grapalat" w:eastAsia="Times New Roman" w:hAnsi="GHEA Grapalat" w:cs="Times New Roman"/>
                <w:sz w:val="18"/>
                <w:szCs w:val="18"/>
                <w:lang w:val="en-US"/>
              </w:rPr>
              <w:t>/</w:t>
            </w:r>
          </w:p>
        </w:tc>
      </w:tr>
      <w:tr w:rsidR="00BB1514" w:rsidRPr="00631CF5" w:rsidTr="007913DD">
        <w:trPr>
          <w:trHeight w:val="1105"/>
          <w:jc w:val="right"/>
        </w:trPr>
        <w:tc>
          <w:tcPr>
            <w:tcW w:w="357" w:type="dxa"/>
            <w:vMerge/>
            <w:tcBorders>
              <w:bottom w:val="single" w:sz="4" w:space="0" w:color="auto"/>
            </w:tcBorders>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73"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440"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800" w:type="dxa"/>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ըստ</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պայմանագրով</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հաստատված</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գնման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ժամանակացույցի</w:t>
            </w:r>
          </w:p>
        </w:tc>
        <w:tc>
          <w:tcPr>
            <w:tcW w:w="1116" w:type="dxa"/>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փաստացի</w:t>
            </w:r>
          </w:p>
        </w:tc>
        <w:tc>
          <w:tcPr>
            <w:tcW w:w="1842" w:type="dxa"/>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ըստ</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պայմանագրով</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հաստատված</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գնման</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ժամանակացույցի</w:t>
            </w:r>
          </w:p>
        </w:tc>
        <w:tc>
          <w:tcPr>
            <w:tcW w:w="1134" w:type="dxa"/>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փաստացի</w:t>
            </w:r>
          </w:p>
        </w:tc>
        <w:tc>
          <w:tcPr>
            <w:tcW w:w="1168"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675" w:type="dxa"/>
            <w:vMerge/>
            <w:tcBorders>
              <w:bottom w:val="single" w:sz="4" w:space="0" w:color="auto"/>
            </w:tcBorders>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r>
      <w:tr w:rsidR="00BB1514" w:rsidRPr="00631CF5" w:rsidTr="007913DD">
        <w:trPr>
          <w:jc w:val="right"/>
        </w:trPr>
        <w:tc>
          <w:tcPr>
            <w:tcW w:w="357"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73"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440"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800"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16"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842"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34"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1168"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c>
          <w:tcPr>
            <w:tcW w:w="675" w:type="dxa"/>
            <w:shd w:val="clear" w:color="auto" w:fill="auto"/>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p>
        </w:tc>
      </w:tr>
      <w:tr w:rsidR="00BB1514" w:rsidRPr="00631CF5" w:rsidTr="007913DD">
        <w:trPr>
          <w:jc w:val="right"/>
        </w:trPr>
        <w:tc>
          <w:tcPr>
            <w:tcW w:w="357"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73"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440"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800"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16"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842"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34"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1168"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c>
          <w:tcPr>
            <w:tcW w:w="675" w:type="dxa"/>
            <w:shd w:val="clear" w:color="auto" w:fill="auto"/>
          </w:tcPr>
          <w:p w:rsidR="00BB1514" w:rsidRPr="00631CF5" w:rsidRDefault="00BB1514" w:rsidP="00BB1514">
            <w:pPr>
              <w:spacing w:after="0" w:line="240" w:lineRule="auto"/>
              <w:jc w:val="center"/>
              <w:rPr>
                <w:rFonts w:ascii="GHEA Grapalat" w:eastAsia="Times New Roman" w:hAnsi="GHEA Grapalat" w:cs="Times New Roman"/>
                <w:sz w:val="24"/>
                <w:szCs w:val="24"/>
                <w:lang w:val="en-US"/>
              </w:rPr>
            </w:pPr>
          </w:p>
        </w:tc>
      </w:tr>
    </w:tbl>
    <w:p w:rsidR="00BB1514" w:rsidRPr="00631CF5" w:rsidRDefault="00BB1514" w:rsidP="00BB1514">
      <w:pPr>
        <w:spacing w:after="0" w:line="240" w:lineRule="auto"/>
        <w:ind w:firstLine="375"/>
        <w:jc w:val="both"/>
        <w:rPr>
          <w:rFonts w:ascii="GHEA Grapalat" w:eastAsia="Times New Roman" w:hAnsi="GHEA Grapalat" w:cs="Arial"/>
          <w:iCs/>
          <w:color w:val="000000"/>
          <w:sz w:val="21"/>
          <w:szCs w:val="21"/>
          <w:lang w:val="es-ES"/>
        </w:rPr>
      </w:pPr>
      <w:r w:rsidRPr="00631CF5">
        <w:rPr>
          <w:rFonts w:ascii="GHEA Grapalat" w:eastAsia="Times New Roman" w:hAnsi="GHEA Grapalat" w:cs="Arial"/>
          <w:iCs/>
          <w:color w:val="000000"/>
          <w:sz w:val="21"/>
          <w:szCs w:val="21"/>
          <w:lang w:val="es-ES"/>
        </w:rPr>
        <w:t> </w:t>
      </w:r>
    </w:p>
    <w:p w:rsidR="00BB1514" w:rsidRPr="00631CF5" w:rsidRDefault="00BB1514" w:rsidP="00BB1514">
      <w:pPr>
        <w:spacing w:after="0" w:line="240" w:lineRule="auto"/>
        <w:ind w:firstLine="375"/>
        <w:jc w:val="both"/>
        <w:rPr>
          <w:rFonts w:ascii="GHEA Grapalat" w:eastAsia="Times New Roman" w:hAnsi="GHEA Grapalat" w:cs="Times New Roman"/>
          <w:iCs/>
          <w:snapToGrid w:val="0"/>
          <w:color w:val="000000"/>
          <w:sz w:val="21"/>
          <w:szCs w:val="21"/>
          <w:lang w:val="es-ES"/>
        </w:rPr>
      </w:pPr>
      <w:r w:rsidRPr="00631CF5">
        <w:rPr>
          <w:rFonts w:ascii="GHEA Grapalat" w:eastAsia="Times New Roman" w:hAnsi="GHEA Grapalat" w:cs="Arial"/>
          <w:iCs/>
          <w:color w:val="000000"/>
          <w:sz w:val="21"/>
          <w:szCs w:val="21"/>
          <w:lang w:val="es-ES"/>
        </w:rPr>
        <w:t> </w:t>
      </w:r>
      <w:r w:rsidRPr="00631CF5">
        <w:rPr>
          <w:rFonts w:ascii="Arial" w:eastAsia="Times New Roman" w:hAnsi="Arial" w:cs="Arial"/>
          <w:iCs/>
          <w:snapToGrid w:val="0"/>
          <w:color w:val="000000"/>
          <w:sz w:val="21"/>
          <w:szCs w:val="21"/>
          <w:lang w:val="hy-AM"/>
        </w:rPr>
        <w:t>Սույն</w:t>
      </w:r>
      <w:r w:rsidRPr="00631CF5">
        <w:rPr>
          <w:rFonts w:ascii="GHEA Grapalat" w:eastAsia="Times New Roman" w:hAnsi="GHEA Grapalat" w:cs="Times New Roman"/>
          <w:iCs/>
          <w:snapToGrid w:val="0"/>
          <w:color w:val="000000"/>
          <w:sz w:val="21"/>
          <w:szCs w:val="21"/>
          <w:lang w:val="hy-AM"/>
        </w:rPr>
        <w:t xml:space="preserve"> </w:t>
      </w:r>
      <w:r w:rsidRPr="00631CF5">
        <w:rPr>
          <w:rFonts w:ascii="Arial" w:eastAsia="Times New Roman" w:hAnsi="Arial" w:cs="Arial"/>
          <w:iCs/>
          <w:snapToGrid w:val="0"/>
          <w:color w:val="000000"/>
          <w:sz w:val="21"/>
          <w:szCs w:val="21"/>
          <w:lang w:val="en-US"/>
        </w:rPr>
        <w:t>արձանագրության</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n-US"/>
        </w:rPr>
        <w:t>երկկողմ</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hy-AM"/>
        </w:rPr>
        <w:t>հաստատման</w:t>
      </w:r>
      <w:r w:rsidRPr="00631CF5">
        <w:rPr>
          <w:rFonts w:ascii="GHEA Grapalat" w:eastAsia="Times New Roman" w:hAnsi="GHEA Grapalat" w:cs="Times New Roman"/>
          <w:iCs/>
          <w:snapToGrid w:val="0"/>
          <w:color w:val="000000"/>
          <w:sz w:val="21"/>
          <w:szCs w:val="21"/>
          <w:lang w:val="hy-AM"/>
        </w:rPr>
        <w:t xml:space="preserve"> </w:t>
      </w:r>
      <w:r w:rsidRPr="00631CF5">
        <w:rPr>
          <w:rFonts w:ascii="Arial" w:eastAsia="Times New Roman" w:hAnsi="Arial" w:cs="Arial"/>
          <w:iCs/>
          <w:snapToGrid w:val="0"/>
          <w:color w:val="000000"/>
          <w:sz w:val="21"/>
          <w:szCs w:val="21"/>
          <w:lang w:val="hy-AM"/>
        </w:rPr>
        <w:t>համար</w:t>
      </w:r>
      <w:r w:rsidRPr="00631CF5">
        <w:rPr>
          <w:rFonts w:ascii="GHEA Grapalat" w:eastAsia="Times New Roman" w:hAnsi="GHEA Grapalat" w:cs="Times New Roman"/>
          <w:iCs/>
          <w:snapToGrid w:val="0"/>
          <w:color w:val="000000"/>
          <w:sz w:val="21"/>
          <w:szCs w:val="21"/>
          <w:lang w:val="hy-AM"/>
        </w:rPr>
        <w:t xml:space="preserve"> </w:t>
      </w:r>
      <w:r w:rsidRPr="00631CF5">
        <w:rPr>
          <w:rFonts w:ascii="Arial" w:eastAsia="Times New Roman" w:hAnsi="Arial" w:cs="Arial"/>
          <w:iCs/>
          <w:snapToGrid w:val="0"/>
          <w:color w:val="000000"/>
          <w:sz w:val="21"/>
          <w:szCs w:val="21"/>
          <w:lang w:val="hy-AM"/>
        </w:rPr>
        <w:t>հիմք</w:t>
      </w:r>
      <w:r w:rsidRPr="00631CF5">
        <w:rPr>
          <w:rFonts w:ascii="GHEA Grapalat" w:eastAsia="Times New Roman" w:hAnsi="GHEA Grapalat" w:cs="Times New Roman"/>
          <w:iCs/>
          <w:snapToGrid w:val="0"/>
          <w:color w:val="000000"/>
          <w:sz w:val="21"/>
          <w:szCs w:val="21"/>
          <w:lang w:val="hy-AM"/>
        </w:rPr>
        <w:t xml:space="preserve"> </w:t>
      </w:r>
      <w:r w:rsidRPr="00631CF5">
        <w:rPr>
          <w:rFonts w:ascii="Arial" w:eastAsia="Times New Roman" w:hAnsi="Arial" w:cs="Arial"/>
          <w:iCs/>
          <w:snapToGrid w:val="0"/>
          <w:color w:val="000000"/>
          <w:sz w:val="21"/>
          <w:szCs w:val="21"/>
          <w:lang w:val="hy-AM"/>
        </w:rPr>
        <w:t>հանդիսացած</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n-US"/>
        </w:rPr>
        <w:t>հաշիվ</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n-US"/>
        </w:rPr>
        <w:t>ապրանքագիրը</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n-US"/>
        </w:rPr>
        <w:t>և</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hy-AM"/>
        </w:rPr>
        <w:t>դրական</w:t>
      </w:r>
      <w:r w:rsidRPr="00631CF5">
        <w:rPr>
          <w:rFonts w:ascii="GHEA Grapalat" w:eastAsia="Times New Roman" w:hAnsi="GHEA Grapalat" w:cs="Times New Roman"/>
          <w:iCs/>
          <w:snapToGrid w:val="0"/>
          <w:color w:val="000000"/>
          <w:sz w:val="21"/>
          <w:szCs w:val="21"/>
          <w:lang w:val="hy-AM"/>
        </w:rPr>
        <w:t xml:space="preserve"> </w:t>
      </w:r>
      <w:r w:rsidRPr="00631CF5">
        <w:rPr>
          <w:rFonts w:ascii="Arial" w:eastAsia="Times New Roman" w:hAnsi="Arial" w:cs="Arial"/>
          <w:color w:val="000000"/>
          <w:sz w:val="21"/>
          <w:szCs w:val="21"/>
          <w:lang w:val="es-ES"/>
        </w:rPr>
        <w:t>եզրակացությունը</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հանդիսանում</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են</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սույն</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արձանագրության</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բաղկացուցիչ</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մասը</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և</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կցվում</w:t>
      </w:r>
      <w:r w:rsidRPr="00631CF5">
        <w:rPr>
          <w:rFonts w:ascii="GHEA Grapalat" w:eastAsia="Times New Roman" w:hAnsi="GHEA Grapalat" w:cs="Times New Roman"/>
          <w:iCs/>
          <w:snapToGrid w:val="0"/>
          <w:color w:val="000000"/>
          <w:sz w:val="21"/>
          <w:szCs w:val="21"/>
          <w:lang w:val="es-ES"/>
        </w:rPr>
        <w:t xml:space="preserve"> </w:t>
      </w:r>
      <w:r w:rsidRPr="00631CF5">
        <w:rPr>
          <w:rFonts w:ascii="Arial" w:eastAsia="Times New Roman" w:hAnsi="Arial" w:cs="Arial"/>
          <w:iCs/>
          <w:snapToGrid w:val="0"/>
          <w:color w:val="000000"/>
          <w:sz w:val="21"/>
          <w:szCs w:val="21"/>
          <w:lang w:val="es-ES"/>
        </w:rPr>
        <w:t>են</w:t>
      </w:r>
      <w:r w:rsidRPr="00631CF5">
        <w:rPr>
          <w:rFonts w:ascii="GHEA Grapalat" w:eastAsia="Times New Roman" w:hAnsi="GHEA Grapalat" w:cs="Times New Roman"/>
          <w:iCs/>
          <w:snapToGrid w:val="0"/>
          <w:color w:val="000000"/>
          <w:sz w:val="21"/>
          <w:szCs w:val="21"/>
          <w:lang w:val="es-ES"/>
        </w:rPr>
        <w:t>:</w:t>
      </w:r>
    </w:p>
    <w:p w:rsidR="00BB1514" w:rsidRPr="00631CF5" w:rsidRDefault="00BB1514" w:rsidP="00BB1514">
      <w:pPr>
        <w:spacing w:after="0" w:line="240" w:lineRule="auto"/>
        <w:ind w:firstLine="375"/>
        <w:jc w:val="both"/>
        <w:rPr>
          <w:rFonts w:ascii="GHEA Grapalat" w:eastAsia="Times New Roman" w:hAnsi="GHEA Grapalat" w:cs="Times New Roman"/>
          <w:iCs/>
          <w:snapToGrid w:val="0"/>
          <w:color w:val="000000"/>
          <w:sz w:val="21"/>
          <w:szCs w:val="21"/>
          <w:lang w:val="es-ES"/>
        </w:rPr>
      </w:pPr>
    </w:p>
    <w:p w:rsidR="00BB1514" w:rsidRPr="00631CF5" w:rsidRDefault="00BB1514" w:rsidP="00BB1514">
      <w:pPr>
        <w:spacing w:after="0" w:line="240" w:lineRule="auto"/>
        <w:ind w:firstLine="375"/>
        <w:jc w:val="both"/>
        <w:rPr>
          <w:rFonts w:ascii="GHEA Grapalat" w:eastAsia="Times New Roman" w:hAnsi="GHEA Grapalat" w:cs="Times New Roman"/>
          <w:iCs/>
          <w:snapToGrid w:val="0"/>
          <w:color w:val="000000"/>
          <w:sz w:val="2"/>
          <w:szCs w:val="21"/>
          <w:lang w:val="es-ES"/>
        </w:rPr>
      </w:pPr>
    </w:p>
    <w:p w:rsidR="00BB1514" w:rsidRPr="00631CF5" w:rsidRDefault="00BB1514" w:rsidP="00BB1514">
      <w:pPr>
        <w:spacing w:after="0" w:line="240" w:lineRule="auto"/>
        <w:ind w:firstLine="375"/>
        <w:rPr>
          <w:rFonts w:ascii="GHEA Grapalat" w:eastAsia="Times New Roman" w:hAnsi="GHEA Grapalat" w:cs="Times New Roman"/>
          <w:iCs/>
          <w:snapToGrid w:val="0"/>
          <w:color w:val="000000"/>
          <w:sz w:val="2"/>
          <w:szCs w:val="21"/>
          <w:lang w:val="es-ES"/>
        </w:rPr>
      </w:pPr>
      <w:r w:rsidRPr="00631CF5">
        <w:rPr>
          <w:rFonts w:ascii="GHEA Grapalat" w:eastAsia="Times New Roman" w:hAnsi="GHEA Grapalat"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737"/>
        <w:gridCol w:w="4967"/>
      </w:tblGrid>
      <w:tr w:rsidR="00BB1514" w:rsidRPr="00631CF5" w:rsidTr="007913DD">
        <w:trPr>
          <w:trHeight w:val="266"/>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en-US"/>
              </w:rPr>
            </w:pPr>
            <w:r w:rsidRPr="00631CF5">
              <w:rPr>
                <w:rFonts w:ascii="Arial" w:eastAsia="Times New Roman" w:hAnsi="Arial" w:cs="Arial"/>
                <w:iCs/>
                <w:color w:val="000000"/>
                <w:sz w:val="21"/>
                <w:szCs w:val="21"/>
                <w:lang w:val="en-US"/>
              </w:rPr>
              <w:t>Ծառայությունը</w:t>
            </w:r>
            <w:r w:rsidRPr="00631CF5">
              <w:rPr>
                <w:rFonts w:ascii="GHEA Grapalat" w:eastAsia="Times New Roman" w:hAnsi="GHEA Grapalat" w:cs="Times New Roman"/>
                <w:iCs/>
                <w:color w:val="000000"/>
                <w:sz w:val="21"/>
                <w:szCs w:val="21"/>
                <w:lang w:val="en-US"/>
              </w:rPr>
              <w:t xml:space="preserve"> </w:t>
            </w:r>
            <w:r w:rsidRPr="00631CF5">
              <w:rPr>
                <w:rFonts w:ascii="Arial" w:eastAsia="Times New Roman" w:hAnsi="Arial" w:cs="Arial"/>
                <w:iCs/>
                <w:color w:val="000000"/>
                <w:sz w:val="21"/>
                <w:szCs w:val="21"/>
                <w:lang w:val="en-US"/>
              </w:rPr>
              <w:t>հանձնեց</w:t>
            </w:r>
            <w:r w:rsidRPr="00631CF5">
              <w:rPr>
                <w:rFonts w:ascii="GHEA Grapalat" w:eastAsia="Times New Roman" w:hAnsi="GHEA Grapalat" w:cs="Times New Roman"/>
                <w:iCs/>
                <w:color w:val="000000"/>
                <w:sz w:val="21"/>
                <w:szCs w:val="21"/>
                <w:lang w:val="en-US"/>
              </w:rPr>
              <w:t xml:space="preserve"> </w:t>
            </w:r>
          </w:p>
        </w:tc>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color w:val="000000"/>
                <w:sz w:val="21"/>
                <w:szCs w:val="21"/>
                <w:lang w:val="en-US"/>
              </w:rPr>
            </w:pPr>
            <w:r w:rsidRPr="00631CF5">
              <w:rPr>
                <w:rFonts w:ascii="Arial" w:eastAsia="Times New Roman" w:hAnsi="Arial" w:cs="Arial"/>
                <w:iCs/>
                <w:color w:val="000000"/>
                <w:sz w:val="21"/>
                <w:szCs w:val="21"/>
                <w:lang w:val="en-US"/>
              </w:rPr>
              <w:t>Ծառայությունն</w:t>
            </w:r>
            <w:r w:rsidRPr="00631CF5">
              <w:rPr>
                <w:rFonts w:ascii="GHEA Grapalat" w:eastAsia="Times New Roman" w:hAnsi="GHEA Grapalat" w:cs="Times New Roman"/>
                <w:iCs/>
                <w:color w:val="000000"/>
                <w:sz w:val="21"/>
                <w:szCs w:val="21"/>
                <w:lang w:val="en-US"/>
              </w:rPr>
              <w:t xml:space="preserve"> </w:t>
            </w:r>
            <w:r w:rsidRPr="00631CF5">
              <w:rPr>
                <w:rFonts w:ascii="Arial" w:eastAsia="Times New Roman" w:hAnsi="Arial" w:cs="Arial"/>
                <w:iCs/>
                <w:color w:val="000000"/>
                <w:sz w:val="21"/>
                <w:szCs w:val="21"/>
                <w:lang w:val="en-US"/>
              </w:rPr>
              <w:t>ընդունեց</w:t>
            </w:r>
          </w:p>
        </w:tc>
      </w:tr>
      <w:tr w:rsidR="00BB1514" w:rsidRPr="00631CF5" w:rsidTr="007913DD">
        <w:trPr>
          <w:trHeight w:val="473"/>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GHEA Grapalat" w:eastAsia="Times New Roman" w:hAnsi="GHEA Grapalat" w:cs="Times New Roman"/>
                <w:iCs/>
                <w:sz w:val="21"/>
                <w:szCs w:val="21"/>
                <w:lang w:val="en-US"/>
              </w:rPr>
              <w:t xml:space="preserve">___________________________ </w:t>
            </w:r>
          </w:p>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Arial" w:eastAsia="Times New Roman" w:hAnsi="Arial" w:cs="Arial"/>
                <w:iCs/>
                <w:sz w:val="15"/>
                <w:szCs w:val="15"/>
                <w:lang w:val="en-US"/>
              </w:rPr>
              <w:t>ստորագրություն</w:t>
            </w:r>
            <w:r w:rsidRPr="00631CF5">
              <w:rPr>
                <w:rFonts w:ascii="GHEA Grapalat" w:eastAsia="Times New Roman" w:hAnsi="GHEA Grapalat" w:cs="Times New Roman"/>
                <w:iCs/>
                <w:sz w:val="15"/>
                <w:szCs w:val="15"/>
                <w:lang w:val="en-US"/>
              </w:rPr>
              <w:t xml:space="preserve"> </w:t>
            </w:r>
          </w:p>
        </w:tc>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GHEA Grapalat" w:eastAsia="Times New Roman" w:hAnsi="GHEA Grapalat" w:cs="Times New Roman"/>
                <w:iCs/>
                <w:sz w:val="21"/>
                <w:szCs w:val="21"/>
                <w:lang w:val="en-US"/>
              </w:rPr>
              <w:t>___________________________</w:t>
            </w:r>
          </w:p>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Arial" w:eastAsia="Times New Roman" w:hAnsi="Arial" w:cs="Arial"/>
                <w:iCs/>
                <w:sz w:val="15"/>
                <w:szCs w:val="15"/>
                <w:lang w:val="en-US"/>
              </w:rPr>
              <w:t>ստորագրություն</w:t>
            </w:r>
            <w:r w:rsidRPr="00631CF5">
              <w:rPr>
                <w:rFonts w:ascii="GHEA Grapalat" w:eastAsia="Times New Roman" w:hAnsi="GHEA Grapalat" w:cs="Times New Roman"/>
                <w:iCs/>
                <w:sz w:val="15"/>
                <w:szCs w:val="15"/>
                <w:lang w:val="en-US"/>
              </w:rPr>
              <w:t xml:space="preserve"> </w:t>
            </w:r>
          </w:p>
        </w:tc>
      </w:tr>
      <w:tr w:rsidR="00BB1514" w:rsidRPr="00631CF5" w:rsidTr="007913DD">
        <w:trPr>
          <w:trHeight w:val="503"/>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GHEA Grapalat" w:eastAsia="Times New Roman" w:hAnsi="GHEA Grapalat" w:cs="Times New Roman"/>
                <w:iCs/>
                <w:sz w:val="21"/>
                <w:szCs w:val="21"/>
                <w:lang w:val="en-US"/>
              </w:rPr>
              <w:t xml:space="preserve">___________________________ </w:t>
            </w:r>
          </w:p>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Arial" w:eastAsia="Times New Roman" w:hAnsi="Arial" w:cs="Arial"/>
                <w:iCs/>
                <w:sz w:val="15"/>
                <w:szCs w:val="15"/>
                <w:lang w:val="en-US"/>
              </w:rPr>
              <w:t>ազգանուն</w:t>
            </w:r>
            <w:r w:rsidRPr="00631CF5">
              <w:rPr>
                <w:rFonts w:ascii="GHEA Grapalat" w:eastAsia="Times New Roman" w:hAnsi="GHEA Grapalat" w:cs="Times New Roman"/>
                <w:iCs/>
                <w:sz w:val="15"/>
                <w:szCs w:val="15"/>
                <w:lang w:val="en-US"/>
              </w:rPr>
              <w:t xml:space="preserve">, </w:t>
            </w:r>
            <w:r w:rsidRPr="00631CF5">
              <w:rPr>
                <w:rFonts w:ascii="Arial" w:eastAsia="Times New Roman" w:hAnsi="Arial" w:cs="Arial"/>
                <w:iCs/>
                <w:sz w:val="15"/>
                <w:szCs w:val="15"/>
                <w:lang w:val="en-US"/>
              </w:rPr>
              <w:t>անուն</w:t>
            </w:r>
          </w:p>
        </w:tc>
        <w:tc>
          <w:tcPr>
            <w:tcW w:w="0" w:type="auto"/>
            <w:vAlign w:val="center"/>
          </w:tcPr>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GHEA Grapalat" w:eastAsia="Times New Roman" w:hAnsi="GHEA Grapalat" w:cs="Times New Roman"/>
                <w:iCs/>
                <w:sz w:val="21"/>
                <w:szCs w:val="21"/>
                <w:lang w:val="en-US"/>
              </w:rPr>
              <w:t>___________________________</w:t>
            </w:r>
          </w:p>
          <w:p w:rsidR="00BB1514" w:rsidRPr="00631CF5" w:rsidRDefault="00BB1514" w:rsidP="00BB1514">
            <w:pPr>
              <w:spacing w:after="0" w:line="240" w:lineRule="auto"/>
              <w:jc w:val="center"/>
              <w:rPr>
                <w:rFonts w:ascii="GHEA Grapalat" w:eastAsia="Times New Roman" w:hAnsi="GHEA Grapalat" w:cs="Times New Roman"/>
                <w:iCs/>
                <w:sz w:val="21"/>
                <w:szCs w:val="21"/>
                <w:lang w:val="en-US"/>
              </w:rPr>
            </w:pPr>
            <w:r w:rsidRPr="00631CF5">
              <w:rPr>
                <w:rFonts w:ascii="Arial" w:eastAsia="Times New Roman" w:hAnsi="Arial" w:cs="Arial"/>
                <w:iCs/>
                <w:sz w:val="15"/>
                <w:szCs w:val="15"/>
                <w:lang w:val="en-US"/>
              </w:rPr>
              <w:t>ազգանուն</w:t>
            </w:r>
            <w:r w:rsidRPr="00631CF5">
              <w:rPr>
                <w:rFonts w:ascii="GHEA Grapalat" w:eastAsia="Times New Roman" w:hAnsi="GHEA Grapalat" w:cs="Times New Roman"/>
                <w:iCs/>
                <w:sz w:val="15"/>
                <w:szCs w:val="15"/>
                <w:lang w:val="en-US"/>
              </w:rPr>
              <w:t xml:space="preserve">, </w:t>
            </w:r>
            <w:r w:rsidRPr="00631CF5">
              <w:rPr>
                <w:rFonts w:ascii="Arial" w:eastAsia="Times New Roman" w:hAnsi="Arial" w:cs="Arial"/>
                <w:iCs/>
                <w:sz w:val="15"/>
                <w:szCs w:val="15"/>
                <w:lang w:val="en-US"/>
              </w:rPr>
              <w:t>անուն</w:t>
            </w:r>
          </w:p>
        </w:tc>
      </w:tr>
      <w:tr w:rsidR="00BB1514" w:rsidRPr="00631CF5" w:rsidTr="007913DD">
        <w:trPr>
          <w:trHeight w:val="281"/>
          <w:tblCellSpacing w:w="7" w:type="dxa"/>
          <w:jc w:val="center"/>
        </w:trPr>
        <w:tc>
          <w:tcPr>
            <w:tcW w:w="0" w:type="auto"/>
            <w:vAlign w:val="center"/>
          </w:tcPr>
          <w:p w:rsidR="00BB1514" w:rsidRPr="00631CF5" w:rsidRDefault="00BB1514" w:rsidP="00BB1514">
            <w:pPr>
              <w:spacing w:after="0" w:line="240" w:lineRule="auto"/>
              <w:rPr>
                <w:rFonts w:ascii="GHEA Grapalat" w:eastAsia="Times New Roman" w:hAnsi="GHEA Grapalat" w:cs="Times New Roman"/>
                <w:iCs/>
                <w:color w:val="000000"/>
                <w:sz w:val="21"/>
                <w:szCs w:val="21"/>
                <w:lang w:val="en-US"/>
              </w:rPr>
            </w:pPr>
            <w:r w:rsidRPr="00631CF5">
              <w:rPr>
                <w:rFonts w:ascii="GHEA Grapalat" w:eastAsia="Times New Roman" w:hAnsi="GHEA Grapalat" w:cs="Times New Roman"/>
                <w:iCs/>
                <w:color w:val="000000"/>
                <w:sz w:val="21"/>
                <w:szCs w:val="21"/>
                <w:lang w:val="en-US"/>
              </w:rPr>
              <w:t xml:space="preserve">                              </w:t>
            </w:r>
            <w:r w:rsidRPr="00631CF5">
              <w:rPr>
                <w:rFonts w:ascii="Arial" w:eastAsia="Times New Roman" w:hAnsi="Arial" w:cs="Arial"/>
                <w:iCs/>
                <w:color w:val="000000"/>
                <w:sz w:val="21"/>
                <w:szCs w:val="21"/>
                <w:lang w:val="en-US"/>
              </w:rPr>
              <w:t>Կ</w:t>
            </w:r>
            <w:r w:rsidRPr="00631CF5">
              <w:rPr>
                <w:rFonts w:ascii="GHEA Grapalat" w:eastAsia="Times New Roman" w:hAnsi="GHEA Grapalat" w:cs="Times New Roman"/>
                <w:iCs/>
                <w:color w:val="000000"/>
                <w:sz w:val="21"/>
                <w:szCs w:val="21"/>
                <w:lang w:val="en-US"/>
              </w:rPr>
              <w:t>.</w:t>
            </w:r>
            <w:r w:rsidRPr="00631CF5">
              <w:rPr>
                <w:rFonts w:ascii="Arial" w:eastAsia="Times New Roman" w:hAnsi="Arial" w:cs="Arial"/>
                <w:iCs/>
                <w:color w:val="000000"/>
                <w:sz w:val="21"/>
                <w:szCs w:val="21"/>
                <w:lang w:val="en-US"/>
              </w:rPr>
              <w:t>Տ</w:t>
            </w:r>
            <w:r w:rsidRPr="00631CF5">
              <w:rPr>
                <w:rFonts w:ascii="GHEA Grapalat" w:eastAsia="Times New Roman" w:hAnsi="GHEA Grapalat" w:cs="Times New Roman"/>
                <w:iCs/>
                <w:color w:val="000000"/>
                <w:sz w:val="21"/>
                <w:szCs w:val="21"/>
                <w:lang w:val="en-US"/>
              </w:rPr>
              <w:t>.</w:t>
            </w:r>
            <w:r w:rsidRPr="00631CF5">
              <w:rPr>
                <w:rFonts w:ascii="GHEA Grapalat" w:eastAsia="Times New Roman" w:hAnsi="GHEA Grapalat" w:cs="Arial"/>
                <w:iCs/>
                <w:color w:val="000000"/>
                <w:sz w:val="21"/>
                <w:szCs w:val="21"/>
                <w:lang w:val="en-US"/>
              </w:rPr>
              <w:t xml:space="preserve">                                                                                 </w:t>
            </w:r>
          </w:p>
        </w:tc>
        <w:tc>
          <w:tcPr>
            <w:tcW w:w="0" w:type="auto"/>
            <w:vAlign w:val="center"/>
          </w:tcPr>
          <w:p w:rsidR="00BB1514" w:rsidRPr="00631CF5" w:rsidRDefault="00BB1514" w:rsidP="00BB1514">
            <w:pPr>
              <w:spacing w:after="0" w:line="240" w:lineRule="auto"/>
              <w:rPr>
                <w:rFonts w:ascii="GHEA Grapalat" w:eastAsia="Times New Roman" w:hAnsi="GHEA Grapalat" w:cs="Times New Roman"/>
                <w:iCs/>
                <w:color w:val="000000"/>
                <w:sz w:val="21"/>
                <w:szCs w:val="21"/>
                <w:lang w:val="en-US"/>
              </w:rPr>
            </w:pPr>
            <w:r w:rsidRPr="00631CF5">
              <w:rPr>
                <w:rFonts w:ascii="GHEA Grapalat" w:eastAsia="Times New Roman" w:hAnsi="GHEA Grapalat" w:cs="Arial"/>
                <w:iCs/>
                <w:color w:val="000000"/>
                <w:sz w:val="21"/>
                <w:szCs w:val="21"/>
                <w:lang w:val="en-US"/>
              </w:rPr>
              <w:t xml:space="preserve">                                     </w:t>
            </w:r>
            <w:r w:rsidRPr="00631CF5">
              <w:rPr>
                <w:rFonts w:ascii="Arial" w:eastAsia="Times New Roman" w:hAnsi="Arial" w:cs="Arial"/>
                <w:iCs/>
                <w:color w:val="000000"/>
                <w:sz w:val="21"/>
                <w:szCs w:val="21"/>
                <w:lang w:val="en-US"/>
              </w:rPr>
              <w:t>Կ</w:t>
            </w:r>
            <w:r w:rsidRPr="00631CF5">
              <w:rPr>
                <w:rFonts w:ascii="GHEA Grapalat" w:eastAsia="Times New Roman" w:hAnsi="GHEA Grapalat" w:cs="Times New Roman"/>
                <w:iCs/>
                <w:color w:val="000000"/>
                <w:sz w:val="21"/>
                <w:szCs w:val="21"/>
                <w:lang w:val="en-US"/>
              </w:rPr>
              <w:t>.</w:t>
            </w:r>
            <w:r w:rsidRPr="00631CF5">
              <w:rPr>
                <w:rFonts w:ascii="Arial" w:eastAsia="Times New Roman" w:hAnsi="Arial" w:cs="Arial"/>
                <w:iCs/>
                <w:color w:val="000000"/>
                <w:sz w:val="21"/>
                <w:szCs w:val="21"/>
                <w:lang w:val="en-US"/>
              </w:rPr>
              <w:t>Տ</w:t>
            </w:r>
            <w:r w:rsidRPr="00631CF5">
              <w:rPr>
                <w:rFonts w:ascii="GHEA Grapalat" w:eastAsia="Times New Roman" w:hAnsi="GHEA Grapalat" w:cs="Times New Roman"/>
                <w:iCs/>
                <w:color w:val="000000"/>
                <w:sz w:val="21"/>
                <w:szCs w:val="21"/>
                <w:lang w:val="en-US"/>
              </w:rPr>
              <w:t>.</w:t>
            </w:r>
          </w:p>
        </w:tc>
      </w:tr>
    </w:tbl>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sz w:val="18"/>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lang w:val="en-US"/>
        </w:rPr>
      </w:pPr>
      <w:r w:rsidRPr="00631CF5">
        <w:rPr>
          <w:rFonts w:ascii="Arial" w:eastAsia="Times New Roman" w:hAnsi="Arial" w:cs="Arial"/>
          <w:i/>
          <w:sz w:val="20"/>
          <w:szCs w:val="24"/>
        </w:rPr>
        <w:t>Հավելված</w:t>
      </w:r>
      <w:r w:rsidRPr="00631CF5">
        <w:rPr>
          <w:rFonts w:ascii="GHEA Grapalat" w:eastAsia="Times New Roman" w:hAnsi="GHEA Grapalat" w:cs="TimesArmenianPSMT"/>
          <w:i/>
          <w:sz w:val="20"/>
          <w:szCs w:val="24"/>
        </w:rPr>
        <w:t xml:space="preserve"> </w:t>
      </w:r>
      <w:r w:rsidRPr="00631CF5">
        <w:rPr>
          <w:rFonts w:ascii="GHEA Grapalat" w:eastAsia="Times New Roman" w:hAnsi="GHEA Grapalat" w:cs="TimesArmenianPSMT"/>
          <w:i/>
          <w:sz w:val="20"/>
          <w:szCs w:val="24"/>
          <w:lang w:val="en-US"/>
        </w:rPr>
        <w:t>3.1</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rPr>
      </w:pPr>
      <w:proofErr w:type="gramStart"/>
      <w:r w:rsidRPr="00631CF5">
        <w:rPr>
          <w:rFonts w:ascii="GHEA Grapalat" w:eastAsia="Times New Roman" w:hAnsi="GHEA Grapalat" w:cs="TimesArmenianPSMT"/>
          <w:i/>
          <w:sz w:val="20"/>
          <w:szCs w:val="24"/>
        </w:rPr>
        <w:t xml:space="preserve">«  </w:t>
      </w:r>
      <w:proofErr w:type="gramEnd"/>
      <w:r w:rsidRPr="00631CF5">
        <w:rPr>
          <w:rFonts w:ascii="GHEA Grapalat" w:eastAsia="Times New Roman" w:hAnsi="GHEA Grapalat" w:cs="TimesArmenianPSMT"/>
          <w:i/>
          <w:sz w:val="20"/>
          <w:szCs w:val="24"/>
        </w:rPr>
        <w:t xml:space="preserve">       »              20  </w:t>
      </w:r>
      <w:r w:rsidRPr="00631CF5">
        <w:rPr>
          <w:rFonts w:ascii="Arial" w:eastAsia="Times New Roman" w:hAnsi="Arial" w:cs="Arial"/>
          <w:i/>
          <w:sz w:val="20"/>
          <w:szCs w:val="24"/>
        </w:rPr>
        <w:t>թ</w:t>
      </w: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կնքված</w:t>
      </w:r>
      <w:r w:rsidRPr="00631CF5">
        <w:rPr>
          <w:rFonts w:ascii="GHEA Grapalat" w:eastAsia="Times New Roman" w:hAnsi="GHEA Grapalat" w:cs="TimesArmenianPSMT"/>
          <w:i/>
          <w:sz w:val="20"/>
          <w:szCs w:val="24"/>
        </w:rPr>
        <w:t xml:space="preserve"> </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rPr>
      </w:pP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ծածկագրով</w:t>
      </w:r>
      <w:r w:rsidRPr="00631CF5">
        <w:rPr>
          <w:rFonts w:ascii="GHEA Grapalat" w:eastAsia="Times New Roman" w:hAnsi="GHEA Grapalat" w:cs="TimesArmenianPSMT"/>
          <w:i/>
          <w:sz w:val="20"/>
          <w:szCs w:val="24"/>
        </w:rPr>
        <w:t xml:space="preserve"> </w:t>
      </w:r>
      <w:r w:rsidRPr="00631CF5">
        <w:rPr>
          <w:rFonts w:ascii="Arial" w:eastAsia="Times New Roman" w:hAnsi="Arial" w:cs="Arial"/>
          <w:i/>
          <w:sz w:val="20"/>
          <w:szCs w:val="24"/>
        </w:rPr>
        <w:t>պայմանագրի</w:t>
      </w:r>
    </w:p>
    <w:p w:rsidR="00BB1514" w:rsidRPr="00631CF5" w:rsidRDefault="00BB1514" w:rsidP="00BB1514">
      <w:pPr>
        <w:autoSpaceDE w:val="0"/>
        <w:autoSpaceDN w:val="0"/>
        <w:adjustRightInd w:val="0"/>
        <w:spacing w:after="0" w:line="240" w:lineRule="auto"/>
        <w:jc w:val="right"/>
        <w:rPr>
          <w:rFonts w:ascii="GHEA Grapalat" w:eastAsia="Times New Roman" w:hAnsi="GHEA Grapalat" w:cs="TimesArmenianPSMT"/>
          <w:i/>
          <w:sz w:val="20"/>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spacing w:after="0" w:line="240" w:lineRule="auto"/>
        <w:rPr>
          <w:rFonts w:ascii="GHEA Grapalat" w:eastAsia="Times New Roman" w:hAnsi="GHEA Grapalat" w:cs="Times New Roman"/>
          <w:sz w:val="24"/>
          <w:szCs w:val="24"/>
          <w:lang w:val="en-US"/>
        </w:rPr>
      </w:pPr>
    </w:p>
    <w:p w:rsidR="00BB1514" w:rsidRPr="00631CF5" w:rsidRDefault="00BB1514" w:rsidP="00BB1514">
      <w:pPr>
        <w:tabs>
          <w:tab w:val="left" w:pos="2250"/>
        </w:tabs>
        <w:spacing w:after="0" w:line="240" w:lineRule="auto"/>
        <w:jc w:val="center"/>
        <w:rPr>
          <w:rFonts w:ascii="GHEA Grapalat" w:eastAsia="Times New Roman" w:hAnsi="GHEA Grapalat" w:cs="Sylfaen"/>
          <w:bCs/>
          <w:sz w:val="18"/>
          <w:szCs w:val="18"/>
          <w:lang w:val="en-US"/>
        </w:rPr>
      </w:pPr>
      <w:proofErr w:type="gramStart"/>
      <w:r w:rsidRPr="00631CF5">
        <w:rPr>
          <w:rFonts w:ascii="Arial" w:eastAsia="Times New Roman" w:hAnsi="Arial" w:cs="Arial"/>
          <w:bCs/>
          <w:sz w:val="18"/>
          <w:szCs w:val="18"/>
          <w:lang w:val="en-US"/>
        </w:rPr>
        <w:t>ԱԿՏ</w:t>
      </w:r>
      <w:r w:rsidRPr="00631CF5">
        <w:rPr>
          <w:rFonts w:ascii="GHEA Grapalat" w:eastAsia="Times New Roman" w:hAnsi="GHEA Grapalat" w:cs="Sylfaen"/>
          <w:bCs/>
          <w:sz w:val="18"/>
          <w:szCs w:val="18"/>
          <w:lang w:val="en-US"/>
        </w:rPr>
        <w:t xml:space="preserve">  N</w:t>
      </w:r>
      <w:proofErr w:type="gramEnd"/>
      <w:r w:rsidRPr="00631CF5">
        <w:rPr>
          <w:rFonts w:ascii="GHEA Grapalat" w:eastAsia="Times New Roman" w:hAnsi="GHEA Grapalat" w:cs="Sylfaen"/>
          <w:bCs/>
          <w:sz w:val="18"/>
          <w:szCs w:val="18"/>
          <w:lang w:val="en-US"/>
        </w:rPr>
        <w:t xml:space="preserve">    </w:t>
      </w:r>
    </w:p>
    <w:p w:rsidR="00BB1514" w:rsidRPr="00631CF5" w:rsidRDefault="00BB1514" w:rsidP="00BB1514">
      <w:pPr>
        <w:tabs>
          <w:tab w:val="left" w:pos="360"/>
          <w:tab w:val="left" w:pos="540"/>
          <w:tab w:val="left" w:pos="2250"/>
        </w:tabs>
        <w:spacing w:after="0" w:line="240" w:lineRule="auto"/>
        <w:jc w:val="center"/>
        <w:rPr>
          <w:rFonts w:ascii="GHEA Grapalat" w:eastAsia="Times New Roman" w:hAnsi="GHEA Grapalat" w:cs="Sylfaen"/>
          <w:bCs/>
          <w:sz w:val="18"/>
          <w:szCs w:val="18"/>
          <w:lang w:val="en-US"/>
        </w:rPr>
      </w:pPr>
      <w:proofErr w:type="gramStart"/>
      <w:r w:rsidRPr="00631CF5">
        <w:rPr>
          <w:rFonts w:ascii="Arial" w:eastAsia="Times New Roman" w:hAnsi="Arial" w:cs="Arial"/>
          <w:bCs/>
          <w:sz w:val="18"/>
          <w:szCs w:val="18"/>
          <w:lang w:val="en-US"/>
        </w:rPr>
        <w:t>պայմանագրի</w:t>
      </w:r>
      <w:proofErr w:type="gramEnd"/>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արդյունքը</w:t>
      </w:r>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Պատվիրատուին</w:t>
      </w:r>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հանձնելու</w:t>
      </w:r>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փաստը</w:t>
      </w:r>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ֆիքսելու</w:t>
      </w:r>
      <w:r w:rsidRPr="00631CF5">
        <w:rPr>
          <w:rFonts w:ascii="GHEA Grapalat" w:eastAsia="Times New Roman" w:hAnsi="GHEA Grapalat" w:cs="Sylfaen"/>
          <w:bCs/>
          <w:sz w:val="18"/>
          <w:szCs w:val="18"/>
          <w:lang w:val="en-US"/>
        </w:rPr>
        <w:t xml:space="preserve"> </w:t>
      </w:r>
      <w:r w:rsidRPr="00631CF5">
        <w:rPr>
          <w:rFonts w:ascii="Arial" w:eastAsia="Times New Roman" w:hAnsi="Arial" w:cs="Arial"/>
          <w:bCs/>
          <w:sz w:val="18"/>
          <w:szCs w:val="18"/>
          <w:lang w:val="en-US"/>
        </w:rPr>
        <w:t>վերաբերյալ</w:t>
      </w:r>
      <w:r w:rsidRPr="00631CF5">
        <w:rPr>
          <w:rFonts w:ascii="GHEA Grapalat" w:eastAsia="Times New Roman" w:hAnsi="GHEA Grapalat" w:cs="Sylfaen"/>
          <w:bCs/>
          <w:sz w:val="18"/>
          <w:szCs w:val="18"/>
          <w:lang w:val="en-US"/>
        </w:rPr>
        <w:t xml:space="preserve">                                                                                                                               </w:t>
      </w: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ind w:left="-540" w:firstLine="180"/>
        <w:jc w:val="both"/>
        <w:rPr>
          <w:rFonts w:ascii="GHEA Grapalat" w:eastAsia="Times New Roman" w:hAnsi="GHEA Grapalat" w:cs="Sylfaen"/>
          <w:sz w:val="20"/>
          <w:szCs w:val="20"/>
          <w:lang w:val="en-US"/>
        </w:rPr>
      </w:pPr>
      <w:r w:rsidRPr="00631CF5">
        <w:rPr>
          <w:rFonts w:ascii="GHEA Grapalat" w:eastAsia="Times New Roman" w:hAnsi="GHEA Grapalat" w:cs="Sylfaen"/>
          <w:sz w:val="24"/>
          <w:szCs w:val="24"/>
          <w:lang w:val="en-US"/>
        </w:rPr>
        <w:tab/>
      </w:r>
      <w:r w:rsidRPr="00631CF5">
        <w:rPr>
          <w:rFonts w:ascii="Arial" w:eastAsia="Times New Roman" w:hAnsi="Arial" w:cs="Arial"/>
          <w:sz w:val="20"/>
          <w:szCs w:val="20"/>
          <w:lang w:val="hy-AM"/>
        </w:rPr>
        <w:t>Սույնով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en-US"/>
        </w:rPr>
        <w:t>արձանագրվում</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է</w:t>
      </w:r>
      <w:r w:rsidRPr="00631CF5">
        <w:rPr>
          <w:rFonts w:ascii="GHEA Grapalat" w:eastAsia="Times New Roman" w:hAnsi="GHEA Grapalat" w:cs="Sylfaen"/>
          <w:sz w:val="20"/>
          <w:szCs w:val="20"/>
          <w:lang w:val="hy-AM"/>
        </w:rPr>
        <w:t>,</w:t>
      </w:r>
      <w:r w:rsidRPr="00631CF5">
        <w:rPr>
          <w:rFonts w:ascii="GHEA Grapalat" w:eastAsia="Times New Roman" w:hAnsi="GHEA Grapalat" w:cs="Sylfaen"/>
          <w:sz w:val="24"/>
          <w:szCs w:val="24"/>
          <w:lang w:val="hy-AM"/>
        </w:rPr>
        <w:t xml:space="preserve"> </w:t>
      </w:r>
      <w:r w:rsidRPr="00631CF5">
        <w:rPr>
          <w:rFonts w:ascii="Arial" w:eastAsia="Times New Roman" w:hAnsi="Arial" w:cs="Arial"/>
          <w:sz w:val="20"/>
          <w:szCs w:val="20"/>
          <w:lang w:val="hy-AM"/>
        </w:rPr>
        <w:t>որ</w:t>
      </w:r>
      <w:r w:rsidRPr="00631CF5">
        <w:rPr>
          <w:rFonts w:ascii="GHEA Grapalat" w:eastAsia="Times New Roman" w:hAnsi="GHEA Grapalat" w:cs="Sylfaen"/>
          <w:sz w:val="24"/>
          <w:szCs w:val="24"/>
          <w:lang w:val="hy-AM"/>
        </w:rPr>
        <w:t xml:space="preserve"> </w:t>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u w:val="single"/>
          <w:lang w:val="en-US"/>
        </w:rPr>
        <w:tab/>
        <w:t xml:space="preserve">        </w:t>
      </w:r>
      <w:r w:rsidRPr="00631CF5">
        <w:rPr>
          <w:rFonts w:ascii="GHEA Grapalat" w:eastAsia="Times New Roman" w:hAnsi="GHEA Grapalat" w:cs="Sylfaen"/>
          <w:sz w:val="20"/>
          <w:szCs w:val="24"/>
          <w:lang w:val="en-US"/>
        </w:rPr>
        <w:t>-</w:t>
      </w:r>
      <w:r w:rsidRPr="00631CF5">
        <w:rPr>
          <w:rFonts w:ascii="Arial" w:eastAsia="Times New Roman" w:hAnsi="Arial" w:cs="Arial"/>
          <w:sz w:val="20"/>
          <w:szCs w:val="24"/>
          <w:lang w:val="en-US"/>
        </w:rPr>
        <w:t>ի</w:t>
      </w:r>
      <w:r w:rsidRPr="00631CF5">
        <w:rPr>
          <w:rFonts w:ascii="GHEA Grapalat" w:eastAsia="Times New Roman" w:hAnsi="GHEA Grapalat" w:cs="Sylfaen"/>
          <w:sz w:val="24"/>
          <w:szCs w:val="24"/>
          <w:lang w:val="en-US"/>
        </w:rPr>
        <w:t xml:space="preserve"> </w:t>
      </w:r>
      <w:r w:rsidRPr="00631CF5">
        <w:rPr>
          <w:rFonts w:ascii="GHEA Grapalat" w:eastAsia="Times New Roman" w:hAnsi="GHEA Grapalat" w:cs="Sylfaen"/>
          <w:sz w:val="20"/>
          <w:szCs w:val="20"/>
          <w:lang w:val="en-US"/>
        </w:rPr>
        <w:t>(</w:t>
      </w:r>
      <w:r w:rsidRPr="00631CF5">
        <w:rPr>
          <w:rFonts w:ascii="Arial" w:eastAsia="Times New Roman" w:hAnsi="Arial" w:cs="Arial"/>
          <w:sz w:val="20"/>
          <w:szCs w:val="20"/>
          <w:lang w:val="en-US"/>
        </w:rPr>
        <w:t>այսուհետ</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en-US"/>
        </w:rPr>
        <w:t>Պատվիրատու</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0"/>
          <w:lang w:val="hy-AM"/>
        </w:rPr>
        <w:t>և</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u w:val="single"/>
          <w:lang w:val="en-US"/>
        </w:rPr>
        <w:tab/>
        <w:t xml:space="preserve">        </w:t>
      </w:r>
      <w:r w:rsidRPr="00631CF5">
        <w:rPr>
          <w:rFonts w:ascii="GHEA Grapalat" w:eastAsia="Times New Roman" w:hAnsi="GHEA Grapalat" w:cs="Sylfaen"/>
          <w:sz w:val="20"/>
          <w:szCs w:val="24"/>
          <w:lang w:val="en-US"/>
        </w:rPr>
        <w:t>-</w:t>
      </w:r>
      <w:r w:rsidRPr="00631CF5">
        <w:rPr>
          <w:rFonts w:ascii="Arial" w:eastAsia="Times New Roman" w:hAnsi="Arial" w:cs="Arial"/>
          <w:sz w:val="20"/>
          <w:szCs w:val="24"/>
          <w:lang w:val="en-US"/>
        </w:rPr>
        <w:t>ի</w:t>
      </w:r>
    </w:p>
    <w:p w:rsidR="00BB1514" w:rsidRPr="00631CF5" w:rsidRDefault="00BB1514" w:rsidP="00BB1514">
      <w:pPr>
        <w:tabs>
          <w:tab w:val="left" w:pos="360"/>
          <w:tab w:val="left" w:pos="540"/>
        </w:tabs>
        <w:spacing w:after="0" w:line="240" w:lineRule="auto"/>
        <w:jc w:val="both"/>
        <w:rPr>
          <w:rFonts w:ascii="GHEA Grapalat" w:eastAsia="Times New Roman" w:hAnsi="GHEA Grapalat" w:cs="Sylfaen"/>
          <w:sz w:val="24"/>
          <w:szCs w:val="24"/>
          <w:lang w:val="en-US"/>
        </w:rPr>
      </w:pPr>
      <w:r w:rsidRPr="00631CF5">
        <w:rPr>
          <w:rFonts w:ascii="GHEA Grapalat" w:eastAsia="Times New Roman" w:hAnsi="GHEA Grapalat" w:cs="Sylfaen"/>
          <w:sz w:val="24"/>
          <w:szCs w:val="24"/>
          <w:lang w:val="en-US"/>
        </w:rPr>
        <w:t xml:space="preserve">                                            </w:t>
      </w:r>
      <w:r w:rsidRPr="00631CF5">
        <w:rPr>
          <w:rFonts w:ascii="Arial" w:eastAsia="Times New Roman" w:hAnsi="Arial" w:cs="Arial"/>
          <w:sz w:val="12"/>
          <w:szCs w:val="12"/>
          <w:lang w:val="en-US"/>
        </w:rPr>
        <w:t>Պատվիրատուի</w:t>
      </w:r>
      <w:r w:rsidRPr="00631CF5">
        <w:rPr>
          <w:rFonts w:ascii="GHEA Grapalat" w:eastAsia="Times New Roman" w:hAnsi="GHEA Grapalat" w:cs="Sylfaen"/>
          <w:sz w:val="12"/>
          <w:szCs w:val="12"/>
          <w:lang w:val="en-US"/>
        </w:rPr>
        <w:t xml:space="preserve"> </w:t>
      </w:r>
      <w:r w:rsidRPr="00631CF5">
        <w:rPr>
          <w:rFonts w:ascii="Arial" w:eastAsia="Times New Roman" w:hAnsi="Arial" w:cs="Arial"/>
          <w:sz w:val="12"/>
          <w:szCs w:val="12"/>
          <w:lang w:val="en-US"/>
        </w:rPr>
        <w:t>անունը</w:t>
      </w:r>
      <w:r w:rsidRPr="00631CF5">
        <w:rPr>
          <w:rFonts w:ascii="GHEA Grapalat" w:eastAsia="Times New Roman" w:hAnsi="GHEA Grapalat" w:cs="Sylfaen"/>
          <w:sz w:val="12"/>
          <w:szCs w:val="12"/>
          <w:lang w:val="en-US"/>
        </w:rPr>
        <w:t xml:space="preserve">     </w:t>
      </w:r>
      <w:r w:rsidRPr="00631CF5">
        <w:rPr>
          <w:rFonts w:ascii="GHEA Grapalat" w:eastAsia="Times New Roman" w:hAnsi="GHEA Grapalat" w:cs="Sylfaen"/>
          <w:sz w:val="16"/>
          <w:szCs w:val="16"/>
          <w:lang w:val="en-US"/>
        </w:rPr>
        <w:t xml:space="preserve">                                                           </w:t>
      </w:r>
      <w:r w:rsidRPr="00631CF5">
        <w:rPr>
          <w:rFonts w:ascii="Arial" w:eastAsia="Times New Roman" w:hAnsi="Arial" w:cs="Arial"/>
          <w:sz w:val="12"/>
          <w:szCs w:val="12"/>
          <w:lang w:val="en-US"/>
        </w:rPr>
        <w:t>Կատարողի</w:t>
      </w:r>
      <w:r w:rsidRPr="00631CF5">
        <w:rPr>
          <w:rFonts w:ascii="GHEA Grapalat" w:eastAsia="Times New Roman" w:hAnsi="GHEA Grapalat" w:cs="Sylfaen"/>
          <w:sz w:val="12"/>
          <w:szCs w:val="12"/>
          <w:lang w:val="en-US"/>
        </w:rPr>
        <w:t xml:space="preserve"> </w:t>
      </w:r>
      <w:r w:rsidRPr="00631CF5">
        <w:rPr>
          <w:rFonts w:ascii="Arial" w:eastAsia="Times New Roman" w:hAnsi="Arial" w:cs="Arial"/>
          <w:sz w:val="12"/>
          <w:szCs w:val="12"/>
          <w:lang w:val="en-US"/>
        </w:rPr>
        <w:t>անունը</w:t>
      </w: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12"/>
          <w:szCs w:val="12"/>
          <w:lang w:val="en-US"/>
        </w:rPr>
      </w:pP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այսուհետ</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w:t>
      </w:r>
      <w:r w:rsidRPr="00631CF5">
        <w:rPr>
          <w:rFonts w:ascii="Arial" w:eastAsia="Times New Roman" w:hAnsi="Arial" w:cs="Arial"/>
          <w:sz w:val="20"/>
          <w:szCs w:val="20"/>
          <w:lang w:val="en-US"/>
        </w:rPr>
        <w:t>ատարող</w:t>
      </w:r>
      <w:r w:rsidRPr="00631CF5">
        <w:rPr>
          <w:rFonts w:ascii="GHEA Grapalat" w:eastAsia="Times New Roman" w:hAnsi="GHEA Grapalat" w:cs="Sylfaen"/>
          <w:sz w:val="20"/>
          <w:szCs w:val="20"/>
          <w:lang w:val="hy-AM"/>
        </w:rPr>
        <w:t>)</w:t>
      </w:r>
      <w:r w:rsidRPr="00631CF5">
        <w:rPr>
          <w:rFonts w:ascii="GHEA Grapalat" w:eastAsia="Times New Roman" w:hAnsi="GHEA Grapalat" w:cs="Sylfaen"/>
          <w:sz w:val="20"/>
          <w:szCs w:val="20"/>
          <w:lang w:val="en-US"/>
        </w:rPr>
        <w:t xml:space="preserve"> </w:t>
      </w:r>
      <w:r w:rsidRPr="00631CF5">
        <w:rPr>
          <w:rFonts w:ascii="Arial" w:eastAsia="Times New Roman" w:hAnsi="Arial" w:cs="Arial"/>
          <w:sz w:val="20"/>
          <w:szCs w:val="24"/>
          <w:lang w:val="en-US"/>
        </w:rPr>
        <w:t>միջև</w:t>
      </w:r>
      <w:r w:rsidRPr="00631CF5">
        <w:rPr>
          <w:rFonts w:ascii="GHEA Grapalat" w:eastAsia="Times New Roman" w:hAnsi="GHEA Grapalat" w:cs="Sylfaen"/>
          <w:sz w:val="20"/>
          <w:szCs w:val="24"/>
          <w:lang w:val="en-US"/>
        </w:rPr>
        <w:t xml:space="preserve"> 20     </w:t>
      </w:r>
      <w:r w:rsidRPr="00631CF5">
        <w:rPr>
          <w:rFonts w:ascii="Arial" w:eastAsia="Times New Roman" w:hAnsi="Arial" w:cs="Arial"/>
          <w:sz w:val="20"/>
          <w:szCs w:val="24"/>
          <w:lang w:val="en-US"/>
        </w:rPr>
        <w:t>թ</w:t>
      </w:r>
      <w:r w:rsidRPr="00631CF5">
        <w:rPr>
          <w:rFonts w:ascii="GHEA Grapalat" w:eastAsia="Times New Roman" w:hAnsi="GHEA Grapalat" w:cs="Sylfaen"/>
          <w:sz w:val="20"/>
          <w:szCs w:val="24"/>
          <w:lang w:val="en-US"/>
        </w:rPr>
        <w:t xml:space="preserve">. </w:t>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u w:val="single"/>
          <w:lang w:val="en-US"/>
        </w:rPr>
        <w:tab/>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4"/>
          <w:lang w:val="hy-AM"/>
        </w:rPr>
        <w:t>կնքված</w:t>
      </w:r>
      <w:r w:rsidRPr="00631CF5">
        <w:rPr>
          <w:rFonts w:ascii="GHEA Grapalat" w:eastAsia="Times New Roman" w:hAnsi="GHEA Grapalat" w:cs="Sylfaen"/>
          <w:sz w:val="20"/>
          <w:szCs w:val="24"/>
          <w:lang w:val="hy-AM"/>
        </w:rPr>
        <w:t xml:space="preserve"> N </w:t>
      </w:r>
      <w:r w:rsidRPr="00631CF5">
        <w:rPr>
          <w:rFonts w:ascii="GHEA Grapalat" w:eastAsia="Times New Roman" w:hAnsi="GHEA Grapalat" w:cs="Sylfaen"/>
          <w:sz w:val="20"/>
          <w:szCs w:val="24"/>
          <w:u w:val="single"/>
          <w:lang w:val="hy-AM"/>
        </w:rPr>
        <w:tab/>
      </w:r>
      <w:r w:rsidRPr="00631CF5">
        <w:rPr>
          <w:rFonts w:ascii="GHEA Grapalat" w:eastAsia="Times New Roman" w:hAnsi="GHEA Grapalat" w:cs="Sylfaen"/>
          <w:sz w:val="20"/>
          <w:szCs w:val="24"/>
          <w:u w:val="single"/>
          <w:lang w:val="hy-AM"/>
        </w:rPr>
        <w:tab/>
      </w:r>
      <w:r w:rsidRPr="00631CF5">
        <w:rPr>
          <w:rFonts w:ascii="GHEA Grapalat" w:eastAsia="Times New Roman" w:hAnsi="GHEA Grapalat" w:cs="Sylfaen"/>
          <w:sz w:val="20"/>
          <w:szCs w:val="24"/>
          <w:u w:val="single"/>
          <w:lang w:val="hy-AM"/>
        </w:rPr>
        <w:tab/>
      </w:r>
      <w:r w:rsidRPr="00631CF5">
        <w:rPr>
          <w:rFonts w:ascii="GHEA Grapalat" w:eastAsia="Times New Roman" w:hAnsi="GHEA Grapalat" w:cs="Sylfaen"/>
          <w:sz w:val="20"/>
          <w:szCs w:val="24"/>
          <w:u w:val="single"/>
          <w:lang w:val="hy-AM"/>
        </w:rPr>
        <w:tab/>
      </w: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24"/>
          <w:szCs w:val="24"/>
          <w:lang w:val="hy-AM"/>
        </w:rPr>
      </w:pP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Arial" w:eastAsia="Times New Roman" w:hAnsi="Arial" w:cs="Arial"/>
          <w:sz w:val="12"/>
          <w:szCs w:val="16"/>
          <w:lang w:val="hy-AM"/>
        </w:rPr>
        <w:t>պայմանագրի</w:t>
      </w:r>
      <w:r w:rsidRPr="00631CF5">
        <w:rPr>
          <w:rFonts w:ascii="GHEA Grapalat" w:eastAsia="Times New Roman" w:hAnsi="GHEA Grapalat" w:cs="Sylfaen"/>
          <w:sz w:val="12"/>
          <w:szCs w:val="16"/>
          <w:lang w:val="hy-AM"/>
        </w:rPr>
        <w:t xml:space="preserve"> </w:t>
      </w:r>
      <w:r w:rsidRPr="00631CF5">
        <w:rPr>
          <w:rFonts w:ascii="Arial" w:eastAsia="Times New Roman" w:hAnsi="Arial" w:cs="Arial"/>
          <w:sz w:val="12"/>
          <w:szCs w:val="16"/>
          <w:lang w:val="hy-AM"/>
        </w:rPr>
        <w:t>կնքման</w:t>
      </w:r>
      <w:r w:rsidRPr="00631CF5">
        <w:rPr>
          <w:rFonts w:ascii="GHEA Grapalat" w:eastAsia="Times New Roman" w:hAnsi="GHEA Grapalat" w:cs="Sylfaen"/>
          <w:sz w:val="12"/>
          <w:szCs w:val="16"/>
          <w:lang w:val="hy-AM"/>
        </w:rPr>
        <w:t xml:space="preserve"> </w:t>
      </w:r>
      <w:r w:rsidRPr="00631CF5">
        <w:rPr>
          <w:rFonts w:ascii="Arial" w:eastAsia="Times New Roman" w:hAnsi="Arial" w:cs="Arial"/>
          <w:sz w:val="12"/>
          <w:szCs w:val="16"/>
          <w:lang w:val="hy-AM"/>
        </w:rPr>
        <w:t>ամսաթիվը</w:t>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r>
      <w:r w:rsidRPr="00631CF5">
        <w:rPr>
          <w:rFonts w:ascii="GHEA Grapalat" w:eastAsia="Times New Roman" w:hAnsi="GHEA Grapalat" w:cs="Sylfaen"/>
          <w:sz w:val="12"/>
          <w:szCs w:val="16"/>
          <w:lang w:val="hy-AM"/>
        </w:rPr>
        <w:tab/>
        <w:t xml:space="preserve">      </w:t>
      </w:r>
      <w:r w:rsidRPr="00631CF5">
        <w:rPr>
          <w:rFonts w:ascii="Arial" w:eastAsia="Times New Roman" w:hAnsi="Arial" w:cs="Arial"/>
          <w:sz w:val="12"/>
          <w:szCs w:val="16"/>
          <w:lang w:val="hy-AM"/>
        </w:rPr>
        <w:t>պայմանագրի</w:t>
      </w:r>
      <w:r w:rsidRPr="00631CF5">
        <w:rPr>
          <w:rFonts w:ascii="GHEA Grapalat" w:eastAsia="Times New Roman" w:hAnsi="GHEA Grapalat" w:cs="Sylfaen"/>
          <w:sz w:val="12"/>
          <w:szCs w:val="16"/>
          <w:lang w:val="hy-AM"/>
        </w:rPr>
        <w:t xml:space="preserve"> </w:t>
      </w:r>
      <w:r w:rsidRPr="00631CF5">
        <w:rPr>
          <w:rFonts w:ascii="Arial" w:eastAsia="Times New Roman" w:hAnsi="Arial" w:cs="Arial"/>
          <w:sz w:val="12"/>
          <w:szCs w:val="16"/>
          <w:lang w:val="hy-AM"/>
        </w:rPr>
        <w:t>համարը</w:t>
      </w:r>
      <w:r w:rsidRPr="00631CF5">
        <w:rPr>
          <w:rFonts w:ascii="GHEA Grapalat" w:eastAsia="Times New Roman" w:hAnsi="GHEA Grapalat" w:cs="Sylfaen"/>
          <w:sz w:val="24"/>
          <w:szCs w:val="24"/>
          <w:lang w:val="hy-AM"/>
        </w:rPr>
        <w:t xml:space="preserve"> </w:t>
      </w: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գնման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պայմանագրի</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շրջանակներում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Կատարողը</w:t>
      </w:r>
      <w:r w:rsidRPr="00631CF5">
        <w:rPr>
          <w:rFonts w:ascii="GHEA Grapalat" w:eastAsia="Times New Roman" w:hAnsi="GHEA Grapalat" w:cs="Sylfaen"/>
          <w:sz w:val="20"/>
          <w:szCs w:val="20"/>
          <w:lang w:val="hy-AM"/>
        </w:rPr>
        <w:t xml:space="preserve">  </w:t>
      </w:r>
      <w:r w:rsidRPr="00631CF5">
        <w:rPr>
          <w:rFonts w:ascii="GHEA Grapalat" w:eastAsia="Times New Roman" w:hAnsi="GHEA Grapalat" w:cs="Sylfaen"/>
          <w:sz w:val="20"/>
          <w:szCs w:val="24"/>
          <w:lang w:val="hy-AM"/>
        </w:rPr>
        <w:t xml:space="preserve">20  </w:t>
      </w:r>
      <w:r w:rsidRPr="00631CF5">
        <w:rPr>
          <w:rFonts w:ascii="Arial" w:eastAsia="Times New Roman" w:hAnsi="Arial" w:cs="Arial"/>
          <w:sz w:val="20"/>
          <w:szCs w:val="24"/>
          <w:lang w:val="hy-AM"/>
        </w:rPr>
        <w:t>թ</w:t>
      </w:r>
      <w:r w:rsidRPr="00631CF5">
        <w:rPr>
          <w:rFonts w:ascii="GHEA Grapalat" w:eastAsia="Times New Roman" w:hAnsi="GHEA Grapalat" w:cs="Sylfaen"/>
          <w:sz w:val="20"/>
          <w:szCs w:val="24"/>
          <w:lang w:val="hy-AM"/>
        </w:rPr>
        <w:t xml:space="preserve">. </w:t>
      </w:r>
      <w:r w:rsidRPr="00631CF5">
        <w:rPr>
          <w:rFonts w:ascii="GHEA Grapalat" w:eastAsia="Times New Roman" w:hAnsi="GHEA Grapalat" w:cs="Sylfaen"/>
          <w:sz w:val="20"/>
          <w:szCs w:val="24"/>
          <w:u w:val="single"/>
          <w:lang w:val="hy-AM"/>
        </w:rPr>
        <w:tab/>
      </w:r>
      <w:r w:rsidRPr="00631CF5">
        <w:rPr>
          <w:rFonts w:ascii="GHEA Grapalat" w:eastAsia="Times New Roman" w:hAnsi="GHEA Grapalat" w:cs="Sylfaen"/>
          <w:sz w:val="20"/>
          <w:szCs w:val="24"/>
          <w:u w:val="single"/>
          <w:lang w:val="hy-AM"/>
        </w:rPr>
        <w:tab/>
      </w:r>
      <w:r w:rsidRPr="00631CF5">
        <w:rPr>
          <w:rFonts w:ascii="GHEA Grapalat" w:eastAsia="Times New Roman" w:hAnsi="GHEA Grapalat" w:cs="Sylfaen"/>
          <w:sz w:val="20"/>
          <w:szCs w:val="24"/>
          <w:lang w:val="hy-AM"/>
        </w:rPr>
        <w:t>-</w:t>
      </w:r>
      <w:r w:rsidRPr="00631CF5">
        <w:rPr>
          <w:rFonts w:ascii="Arial" w:eastAsia="Times New Roman" w:hAnsi="Arial" w:cs="Arial"/>
          <w:sz w:val="20"/>
          <w:szCs w:val="24"/>
          <w:lang w:val="hy-AM"/>
        </w:rPr>
        <w:t>ին</w:t>
      </w:r>
      <w:r w:rsidRPr="00631CF5">
        <w:rPr>
          <w:rFonts w:ascii="GHEA Grapalat" w:eastAsia="Times New Roman" w:hAnsi="GHEA Grapalat" w:cs="Sylfaen"/>
          <w:sz w:val="20"/>
          <w:szCs w:val="24"/>
          <w:lang w:val="hy-AM"/>
        </w:rPr>
        <w:t xml:space="preserve"> </w:t>
      </w:r>
      <w:r w:rsidRPr="00631CF5">
        <w:rPr>
          <w:rFonts w:ascii="Arial" w:eastAsia="Times New Roman" w:hAnsi="Arial" w:cs="Arial"/>
          <w:sz w:val="20"/>
          <w:szCs w:val="20"/>
          <w:lang w:val="hy-AM"/>
        </w:rPr>
        <w:t>հանձնման</w:t>
      </w:r>
      <w:r w:rsidRPr="00631CF5">
        <w:rPr>
          <w:rFonts w:ascii="GHEA Grapalat" w:eastAsia="Times New Roman" w:hAnsi="GHEA Grapalat" w:cs="Sylfaen"/>
          <w:sz w:val="20"/>
          <w:szCs w:val="20"/>
          <w:lang w:val="hy-AM"/>
        </w:rPr>
        <w:t>-</w:t>
      </w:r>
      <w:r w:rsidRPr="00631CF5">
        <w:rPr>
          <w:rFonts w:ascii="Arial" w:eastAsia="Times New Roman" w:hAnsi="Arial" w:cs="Arial"/>
          <w:sz w:val="20"/>
          <w:szCs w:val="20"/>
          <w:lang w:val="hy-AM"/>
        </w:rPr>
        <w:t>ընդունման</w:t>
      </w:r>
      <w:r w:rsidRPr="00631CF5">
        <w:rPr>
          <w:rFonts w:ascii="GHEA Grapalat" w:eastAsia="Times New Roman" w:hAnsi="GHEA Grapalat" w:cs="Sylfaen"/>
          <w:sz w:val="20"/>
          <w:szCs w:val="20"/>
          <w:lang w:val="hy-AM"/>
        </w:rPr>
        <w:t xml:space="preserve"> </w:t>
      </w:r>
    </w:p>
    <w:p w:rsidR="00BB1514" w:rsidRPr="00631CF5" w:rsidRDefault="00BB1514" w:rsidP="00BB1514">
      <w:pPr>
        <w:tabs>
          <w:tab w:val="left" w:pos="360"/>
          <w:tab w:val="left" w:pos="540"/>
        </w:tabs>
        <w:spacing w:after="0" w:line="240" w:lineRule="auto"/>
        <w:ind w:right="-360"/>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նպատակով</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Պատվիրատուին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հանձնեց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ստորև</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նշված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ծառայությունները</w:t>
      </w:r>
      <w:r w:rsidRPr="00631CF5">
        <w:rPr>
          <w:rFonts w:ascii="GHEA Grapalat" w:eastAsia="Times New Roman" w:hAnsi="GHEA Grapalat" w:cs="Sylfaen"/>
          <w:sz w:val="20"/>
          <w:szCs w:val="20"/>
          <w:lang w:val="hy-AM"/>
        </w:rPr>
        <w:t>.</w:t>
      </w:r>
    </w:p>
    <w:p w:rsidR="00BB1514" w:rsidRPr="00631CF5" w:rsidRDefault="00BB1514" w:rsidP="00BB1514">
      <w:pPr>
        <w:tabs>
          <w:tab w:val="left" w:pos="2972"/>
        </w:tabs>
        <w:spacing w:after="0" w:line="240" w:lineRule="auto"/>
        <w:jc w:val="both"/>
        <w:rPr>
          <w:rFonts w:ascii="GHEA Grapalat" w:eastAsia="Times New Roman" w:hAnsi="GHEA Grapalat" w:cs="Sylfaen"/>
          <w:sz w:val="24"/>
          <w:szCs w:val="24"/>
          <w:lang w:val="hy-AM"/>
        </w:rPr>
      </w:pPr>
      <w:r w:rsidRPr="00631CF5">
        <w:rPr>
          <w:rFonts w:ascii="GHEA Grapalat" w:eastAsia="Times New Roman" w:hAnsi="GHEA Grapalat" w:cs="Sylfaen"/>
          <w:sz w:val="24"/>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1514" w:rsidRPr="00631CF5" w:rsidTr="007913D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B1514" w:rsidRPr="00631CF5" w:rsidRDefault="00BB1514" w:rsidP="00BB1514">
            <w:pPr>
              <w:spacing w:after="0" w:line="240" w:lineRule="auto"/>
              <w:jc w:val="center"/>
              <w:rPr>
                <w:rFonts w:ascii="GHEA Grapalat" w:eastAsia="Times New Roman" w:hAnsi="GHEA Grapalat" w:cs="Sylfaen"/>
                <w:bCs/>
                <w:sz w:val="18"/>
                <w:szCs w:val="18"/>
                <w:lang w:eastAsia="ru-RU"/>
              </w:rPr>
            </w:pPr>
            <w:r w:rsidRPr="00631CF5">
              <w:rPr>
                <w:rFonts w:ascii="Arial" w:eastAsia="Times New Roman" w:hAnsi="Arial" w:cs="Arial"/>
                <w:sz w:val="18"/>
                <w:szCs w:val="18"/>
                <w:lang w:val="en-US"/>
              </w:rPr>
              <w:t>Ծառայության</w:t>
            </w:r>
          </w:p>
        </w:tc>
      </w:tr>
      <w:tr w:rsidR="00BB1514" w:rsidRPr="00631CF5" w:rsidTr="007913D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չափման</w:t>
            </w:r>
            <w:r w:rsidRPr="00631CF5">
              <w:rPr>
                <w:rFonts w:ascii="GHEA Grapalat" w:eastAsia="Times New Roman" w:hAnsi="GHEA Grapalat" w:cs="Sylfaen"/>
                <w:sz w:val="18"/>
                <w:szCs w:val="18"/>
                <w:lang w:val="en-US"/>
              </w:rPr>
              <w:t xml:space="preserve"> </w:t>
            </w:r>
            <w:r w:rsidRPr="00631CF5">
              <w:rPr>
                <w:rFonts w:ascii="Arial" w:eastAsia="Times New Roman" w:hAnsi="Arial" w:cs="Arial"/>
                <w:sz w:val="18"/>
                <w:szCs w:val="18"/>
                <w:lang w:val="en-US"/>
              </w:rPr>
              <w:t>միավորը</w:t>
            </w:r>
            <w:r w:rsidRPr="00631CF5">
              <w:rPr>
                <w:rFonts w:ascii="GHEA Grapalat" w:eastAsia="Times New Roman" w:hAnsi="GHEA Grapalat" w:cs="Sylfaen"/>
                <w:sz w:val="18"/>
                <w:szCs w:val="18"/>
                <w:lang w:val="en-US"/>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BB1514" w:rsidRPr="00631CF5" w:rsidRDefault="00BB1514" w:rsidP="00BB1514">
            <w:pPr>
              <w:spacing w:after="0" w:line="240" w:lineRule="auto"/>
              <w:jc w:val="center"/>
              <w:rPr>
                <w:rFonts w:ascii="GHEA Grapalat" w:eastAsia="Times New Roman" w:hAnsi="GHEA Grapalat" w:cs="Times New Roman"/>
                <w:sz w:val="18"/>
                <w:szCs w:val="18"/>
                <w:lang w:val="en-US"/>
              </w:rPr>
            </w:pPr>
            <w:r w:rsidRPr="00631CF5">
              <w:rPr>
                <w:rFonts w:ascii="Arial" w:eastAsia="Times New Roman" w:hAnsi="Arial" w:cs="Arial"/>
                <w:sz w:val="18"/>
                <w:szCs w:val="18"/>
                <w:lang w:val="en-US"/>
              </w:rPr>
              <w:t>քանակը</w:t>
            </w:r>
            <w:r w:rsidRPr="00631CF5">
              <w:rPr>
                <w:rFonts w:ascii="GHEA Grapalat" w:eastAsia="Times New Roman" w:hAnsi="GHEA Grapalat" w:cs="Times New Roman"/>
                <w:sz w:val="18"/>
                <w:szCs w:val="18"/>
                <w:lang w:val="en-US"/>
              </w:rPr>
              <w:t xml:space="preserve"> (</w:t>
            </w:r>
            <w:r w:rsidRPr="00631CF5">
              <w:rPr>
                <w:rFonts w:ascii="Arial" w:eastAsia="Times New Roman" w:hAnsi="Arial" w:cs="Arial"/>
                <w:sz w:val="18"/>
                <w:szCs w:val="18"/>
                <w:lang w:val="en-US"/>
              </w:rPr>
              <w:t>փաստացի</w:t>
            </w:r>
            <w:r w:rsidRPr="00631CF5">
              <w:rPr>
                <w:rFonts w:ascii="GHEA Grapalat" w:eastAsia="Times New Roman" w:hAnsi="GHEA Grapalat" w:cs="Times New Roman"/>
                <w:sz w:val="18"/>
                <w:szCs w:val="18"/>
                <w:lang w:val="en-US"/>
              </w:rPr>
              <w:t>)</w:t>
            </w:r>
          </w:p>
        </w:tc>
      </w:tr>
      <w:tr w:rsidR="00BB1514" w:rsidRPr="00631CF5" w:rsidTr="007913DD">
        <w:trPr>
          <w:trHeight w:val="273"/>
        </w:trPr>
        <w:tc>
          <w:tcPr>
            <w:tcW w:w="3852" w:type="dxa"/>
            <w:tcBorders>
              <w:top w:val="single" w:sz="4" w:space="0" w:color="000000"/>
              <w:left w:val="single" w:sz="4" w:space="0" w:color="000000"/>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r>
      <w:tr w:rsidR="00BB1514" w:rsidRPr="00631CF5" w:rsidTr="007913DD">
        <w:trPr>
          <w:trHeight w:val="273"/>
        </w:trPr>
        <w:tc>
          <w:tcPr>
            <w:tcW w:w="3852" w:type="dxa"/>
            <w:tcBorders>
              <w:top w:val="single" w:sz="4" w:space="0" w:color="000000"/>
              <w:left w:val="single" w:sz="4" w:space="0" w:color="000000"/>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tcPr>
          <w:p w:rsidR="00BB1514" w:rsidRPr="00631CF5" w:rsidRDefault="00BB1514" w:rsidP="00BB1514">
            <w:pPr>
              <w:spacing w:after="0" w:line="240" w:lineRule="auto"/>
              <w:rPr>
                <w:rFonts w:ascii="GHEA Grapalat" w:eastAsia="Times New Roman" w:hAnsi="GHEA Grapalat" w:cs="Sylfaen"/>
                <w:sz w:val="18"/>
                <w:szCs w:val="18"/>
                <w:lang w:eastAsia="ru-RU"/>
              </w:rPr>
            </w:pPr>
          </w:p>
        </w:tc>
      </w:tr>
    </w:tbl>
    <w:p w:rsidR="00BB1514" w:rsidRPr="00631CF5" w:rsidRDefault="00BB1514" w:rsidP="00BB1514">
      <w:pPr>
        <w:tabs>
          <w:tab w:val="left" w:pos="360"/>
          <w:tab w:val="left" w:pos="540"/>
        </w:tabs>
        <w:spacing w:after="0" w:line="240" w:lineRule="auto"/>
        <w:jc w:val="both"/>
        <w:rPr>
          <w:rFonts w:ascii="GHEA Grapalat" w:eastAsia="Times New Roman" w:hAnsi="GHEA Grapalat" w:cs="Sylfaen"/>
          <w:sz w:val="24"/>
          <w:szCs w:val="24"/>
          <w:lang w:val="hy-AM"/>
        </w:rPr>
      </w:pPr>
    </w:p>
    <w:p w:rsidR="00BB1514" w:rsidRPr="00631CF5" w:rsidRDefault="00BB1514" w:rsidP="00BB1514">
      <w:pPr>
        <w:tabs>
          <w:tab w:val="left" w:pos="360"/>
          <w:tab w:val="left" w:pos="540"/>
        </w:tabs>
        <w:spacing w:after="0" w:line="240" w:lineRule="auto"/>
        <w:jc w:val="both"/>
        <w:rPr>
          <w:rFonts w:ascii="GHEA Grapalat" w:eastAsia="Times New Roman" w:hAnsi="GHEA Grapalat" w:cs="Sylfaen"/>
          <w:sz w:val="20"/>
          <w:szCs w:val="20"/>
          <w:lang w:val="hy-AM"/>
        </w:rPr>
      </w:pPr>
      <w:r w:rsidRPr="00631CF5">
        <w:rPr>
          <w:rFonts w:ascii="Arial" w:eastAsia="Times New Roman" w:hAnsi="Arial" w:cs="Arial"/>
          <w:sz w:val="20"/>
          <w:szCs w:val="20"/>
          <w:lang w:val="hy-AM"/>
        </w:rPr>
        <w:t>Սույն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ակտը</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կազմված</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2 </w:t>
      </w:r>
      <w:r w:rsidRPr="00631CF5">
        <w:rPr>
          <w:rFonts w:ascii="Arial" w:eastAsia="Times New Roman" w:hAnsi="Arial" w:cs="Arial"/>
          <w:sz w:val="20"/>
          <w:szCs w:val="20"/>
          <w:lang w:val="hy-AM"/>
        </w:rPr>
        <w:t>օրինակից</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յուրաքանչյուր</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կողմին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տրամադրվում</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է</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մեկական</w:t>
      </w:r>
      <w:r w:rsidRPr="00631CF5">
        <w:rPr>
          <w:rFonts w:ascii="GHEA Grapalat" w:eastAsia="Times New Roman" w:hAnsi="GHEA Grapalat" w:cs="Sylfaen"/>
          <w:sz w:val="20"/>
          <w:szCs w:val="20"/>
          <w:lang w:val="hy-AM"/>
        </w:rPr>
        <w:t xml:space="preserve"> </w:t>
      </w:r>
      <w:r w:rsidRPr="00631CF5">
        <w:rPr>
          <w:rFonts w:ascii="Arial" w:eastAsia="Times New Roman" w:hAnsi="Arial" w:cs="Arial"/>
          <w:sz w:val="20"/>
          <w:szCs w:val="20"/>
          <w:lang w:val="hy-AM"/>
        </w:rPr>
        <w:t>օրինակ</w:t>
      </w:r>
      <w:r w:rsidRPr="00631CF5">
        <w:rPr>
          <w:rFonts w:ascii="GHEA Grapalat" w:eastAsia="Times New Roman" w:hAnsi="GHEA Grapalat" w:cs="Sylfaen"/>
          <w:sz w:val="20"/>
          <w:szCs w:val="20"/>
          <w:lang w:val="hy-AM"/>
        </w:rPr>
        <w:t>:</w:t>
      </w:r>
    </w:p>
    <w:p w:rsidR="00BB1514" w:rsidRPr="00631CF5" w:rsidRDefault="00BB1514" w:rsidP="00BB1514">
      <w:pPr>
        <w:tabs>
          <w:tab w:val="left" w:pos="360"/>
          <w:tab w:val="left" w:pos="540"/>
        </w:tabs>
        <w:spacing w:after="0" w:line="240" w:lineRule="auto"/>
        <w:rPr>
          <w:rFonts w:ascii="GHEA Grapalat" w:eastAsia="Times New Roman" w:hAnsi="GHEA Grapalat" w:cs="Sylfaen"/>
          <w:lang w:val="hy-AM"/>
        </w:rPr>
      </w:pPr>
    </w:p>
    <w:p w:rsidR="00BB1514" w:rsidRPr="00631CF5" w:rsidRDefault="00BB1514" w:rsidP="00BB1514">
      <w:pPr>
        <w:spacing w:after="0" w:line="240" w:lineRule="auto"/>
        <w:jc w:val="center"/>
        <w:rPr>
          <w:rFonts w:ascii="GHEA Grapalat" w:eastAsia="Times New Roman" w:hAnsi="GHEA Grapalat" w:cs="Sylfaen"/>
          <w:lang w:val="hy-AM"/>
        </w:rPr>
      </w:pPr>
    </w:p>
    <w:p w:rsidR="00BB1514" w:rsidRPr="00631CF5" w:rsidRDefault="00BB1514" w:rsidP="00BB1514">
      <w:pPr>
        <w:spacing w:after="0" w:line="240" w:lineRule="auto"/>
        <w:jc w:val="center"/>
        <w:rPr>
          <w:rFonts w:ascii="GHEA Grapalat" w:eastAsia="Times New Roman" w:hAnsi="GHEA Grapalat" w:cs="Sylfaen"/>
          <w:sz w:val="14"/>
          <w:szCs w:val="14"/>
          <w:lang w:val="hy-AM"/>
        </w:rPr>
      </w:pPr>
    </w:p>
    <w:p w:rsidR="00BB1514" w:rsidRPr="00631CF5" w:rsidRDefault="00BB1514" w:rsidP="00BB1514">
      <w:pPr>
        <w:spacing w:after="0" w:line="240" w:lineRule="auto"/>
        <w:jc w:val="center"/>
        <w:rPr>
          <w:rFonts w:ascii="GHEA Grapalat" w:eastAsia="Times New Roman" w:hAnsi="GHEA Grapalat" w:cs="Sylfaen"/>
          <w:lang w:val="hy-AM"/>
        </w:rPr>
      </w:pPr>
    </w:p>
    <w:p w:rsidR="00BB1514" w:rsidRPr="00631CF5" w:rsidRDefault="00BB1514" w:rsidP="00BB1514">
      <w:pPr>
        <w:spacing w:after="0" w:line="240" w:lineRule="auto"/>
        <w:jc w:val="center"/>
        <w:rPr>
          <w:rFonts w:ascii="GHEA Grapalat" w:eastAsia="Times New Roman" w:hAnsi="GHEA Grapalat" w:cs="Sylfaen"/>
          <w:lang w:val="en-US"/>
        </w:rPr>
      </w:pPr>
      <w:r w:rsidRPr="00631CF5">
        <w:rPr>
          <w:rFonts w:ascii="Arial" w:eastAsia="Times New Roman" w:hAnsi="Arial" w:cs="Arial"/>
          <w:lang w:val="en-US"/>
        </w:rPr>
        <w:t>ԿՈՂՄԵՐԸ</w:t>
      </w:r>
    </w:p>
    <w:p w:rsidR="00BB1514" w:rsidRPr="00631CF5" w:rsidRDefault="00BB1514" w:rsidP="00BB1514">
      <w:pPr>
        <w:spacing w:after="0" w:line="240" w:lineRule="auto"/>
        <w:jc w:val="center"/>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p w:rsidR="00BB1514" w:rsidRPr="00631CF5" w:rsidRDefault="00BB1514" w:rsidP="00BB1514">
      <w:pPr>
        <w:tabs>
          <w:tab w:val="left" w:pos="360"/>
          <w:tab w:val="left" w:pos="540"/>
        </w:tabs>
        <w:spacing w:after="0" w:line="240" w:lineRule="auto"/>
        <w:rPr>
          <w:rFonts w:ascii="GHEA Grapalat" w:eastAsia="Times New Roman" w:hAnsi="GHEA Grapalat" w:cs="Sylfaen"/>
          <w:lang w:val="en-US"/>
        </w:rPr>
      </w:pPr>
    </w:p>
    <w:tbl>
      <w:tblPr>
        <w:tblW w:w="0" w:type="auto"/>
        <w:tblLook w:val="00A0" w:firstRow="1" w:lastRow="0" w:firstColumn="1" w:lastColumn="0" w:noHBand="0" w:noVBand="0"/>
      </w:tblPr>
      <w:tblGrid>
        <w:gridCol w:w="4785"/>
        <w:gridCol w:w="5223"/>
      </w:tblGrid>
      <w:tr w:rsidR="00BB1514" w:rsidRPr="00631CF5" w:rsidTr="007913DD">
        <w:tc>
          <w:tcPr>
            <w:tcW w:w="4785" w:type="dxa"/>
          </w:tcPr>
          <w:p w:rsidR="00BB1514" w:rsidRPr="00631CF5" w:rsidRDefault="00BB1514" w:rsidP="00BB1514">
            <w:pPr>
              <w:tabs>
                <w:tab w:val="left" w:pos="360"/>
                <w:tab w:val="left" w:pos="540"/>
              </w:tabs>
              <w:spacing w:after="0" w:line="240" w:lineRule="auto"/>
              <w:jc w:val="center"/>
              <w:rPr>
                <w:rFonts w:ascii="GHEA Grapalat" w:eastAsia="Times New Roman" w:hAnsi="GHEA Grapalat" w:cs="Sylfaen"/>
                <w:b/>
                <w:bCs/>
                <w:lang w:val="en-US" w:eastAsia="ru-RU"/>
              </w:rPr>
            </w:pPr>
            <w:r w:rsidRPr="00631CF5">
              <w:rPr>
                <w:rFonts w:ascii="Arial" w:eastAsia="Times New Roman" w:hAnsi="Arial" w:cs="Arial"/>
                <w:b/>
                <w:bCs/>
                <w:lang w:val="en-US"/>
              </w:rPr>
              <w:t>Հանձնեց</w:t>
            </w:r>
          </w:p>
        </w:tc>
        <w:tc>
          <w:tcPr>
            <w:tcW w:w="5223" w:type="dxa"/>
          </w:tcPr>
          <w:p w:rsidR="00BB1514" w:rsidRPr="00631CF5" w:rsidRDefault="00BB1514" w:rsidP="00BB1514">
            <w:pPr>
              <w:tabs>
                <w:tab w:val="left" w:pos="360"/>
                <w:tab w:val="left" w:pos="540"/>
              </w:tabs>
              <w:spacing w:after="0" w:line="240" w:lineRule="auto"/>
              <w:jc w:val="center"/>
              <w:rPr>
                <w:rFonts w:ascii="GHEA Grapalat" w:eastAsia="Times New Roman" w:hAnsi="GHEA Grapalat" w:cs="Sylfaen"/>
                <w:b/>
                <w:bCs/>
                <w:lang w:val="en-US" w:eastAsia="ru-RU"/>
              </w:rPr>
            </w:pPr>
            <w:r w:rsidRPr="00631CF5">
              <w:rPr>
                <w:rFonts w:ascii="GHEA Grapalat" w:eastAsia="Times New Roman" w:hAnsi="GHEA Grapalat" w:cs="Sylfaen"/>
                <w:b/>
                <w:bCs/>
                <w:lang w:val="en-US"/>
              </w:rPr>
              <w:t xml:space="preserve">        </w:t>
            </w:r>
            <w:r w:rsidRPr="00631CF5">
              <w:rPr>
                <w:rFonts w:ascii="Arial" w:eastAsia="Times New Roman" w:hAnsi="Arial" w:cs="Arial"/>
                <w:b/>
                <w:bCs/>
                <w:lang w:val="en-US"/>
              </w:rPr>
              <w:t>Ընդունեց</w:t>
            </w:r>
          </w:p>
        </w:tc>
      </w:tr>
    </w:tbl>
    <w:p w:rsidR="00BB1514" w:rsidRPr="00631CF5" w:rsidRDefault="00BB1514" w:rsidP="00BB1514">
      <w:pPr>
        <w:tabs>
          <w:tab w:val="left" w:pos="360"/>
          <w:tab w:val="left" w:pos="540"/>
        </w:tabs>
        <w:spacing w:after="0" w:line="240" w:lineRule="auto"/>
        <w:rPr>
          <w:rFonts w:ascii="GHEA Grapalat" w:eastAsia="Times New Roman" w:hAnsi="GHEA Grapalat" w:cs="Sylfaen"/>
          <w:sz w:val="20"/>
          <w:szCs w:val="20"/>
          <w:lang w:val="en-US" w:eastAsia="ru-RU"/>
        </w:rPr>
      </w:pPr>
      <w:r w:rsidRPr="00631CF5">
        <w:rPr>
          <w:rFonts w:ascii="GHEA Grapalat" w:eastAsia="Times New Roman" w:hAnsi="GHEA Grapalat" w:cs="Sylfaen"/>
          <w:sz w:val="20"/>
          <w:szCs w:val="20"/>
          <w:lang w:val="en-US" w:eastAsia="ru-RU"/>
        </w:rPr>
        <w:t xml:space="preserve">                                                                                                  </w:t>
      </w:r>
      <w:proofErr w:type="gramStart"/>
      <w:r w:rsidRPr="00631CF5">
        <w:rPr>
          <w:rFonts w:ascii="Arial" w:eastAsia="Times New Roman" w:hAnsi="Arial" w:cs="Arial"/>
          <w:sz w:val="20"/>
          <w:szCs w:val="20"/>
          <w:lang w:val="en-US" w:eastAsia="ru-RU"/>
        </w:rPr>
        <w:t>հայտը</w:t>
      </w:r>
      <w:proofErr w:type="gramEnd"/>
      <w:r w:rsidRPr="00631CF5">
        <w:rPr>
          <w:rFonts w:ascii="GHEA Grapalat" w:eastAsia="Times New Roman" w:hAnsi="GHEA Grapalat" w:cs="Sylfaen"/>
          <w:sz w:val="20"/>
          <w:szCs w:val="20"/>
          <w:lang w:val="en-US" w:eastAsia="ru-RU"/>
        </w:rPr>
        <w:t xml:space="preserve"> </w:t>
      </w:r>
      <w:r w:rsidRPr="00631CF5">
        <w:rPr>
          <w:rFonts w:ascii="Arial" w:eastAsia="Times New Roman" w:hAnsi="Arial" w:cs="Arial"/>
          <w:sz w:val="20"/>
          <w:szCs w:val="20"/>
          <w:lang w:val="en-US" w:eastAsia="ru-RU"/>
        </w:rPr>
        <w:t>նախագծած</w:t>
      </w:r>
      <w:r w:rsidRPr="00631CF5">
        <w:rPr>
          <w:rFonts w:ascii="GHEA Grapalat" w:eastAsia="Times New Roman" w:hAnsi="GHEA Grapalat" w:cs="Sylfaen"/>
          <w:sz w:val="20"/>
          <w:szCs w:val="20"/>
          <w:lang w:val="en-US" w:eastAsia="ru-RU"/>
        </w:rPr>
        <w:t xml:space="preserve"> </w:t>
      </w:r>
      <w:r w:rsidRPr="00631CF5">
        <w:rPr>
          <w:rFonts w:ascii="Arial" w:eastAsia="Times New Roman" w:hAnsi="Arial" w:cs="Arial"/>
          <w:sz w:val="20"/>
          <w:szCs w:val="20"/>
          <w:lang w:val="en-US" w:eastAsia="ru-RU"/>
        </w:rPr>
        <w:t>ներկայացուցիչ</w:t>
      </w:r>
      <w:r w:rsidRPr="00631CF5">
        <w:rPr>
          <w:rFonts w:ascii="GHEA Grapalat" w:eastAsia="Times New Roman" w:hAnsi="GHEA Grapalat" w:cs="Sylfaen"/>
          <w:sz w:val="20"/>
          <w:szCs w:val="20"/>
          <w:lang w:val="en-US" w:eastAsia="ru-RU"/>
        </w:rPr>
        <w:t>`</w:t>
      </w:r>
    </w:p>
    <w:p w:rsidR="00BB1514" w:rsidRPr="00631CF5" w:rsidRDefault="00BB1514" w:rsidP="00BB1514">
      <w:pPr>
        <w:tabs>
          <w:tab w:val="left" w:pos="360"/>
          <w:tab w:val="left" w:pos="540"/>
        </w:tabs>
        <w:spacing w:after="0" w:line="240" w:lineRule="auto"/>
        <w:rPr>
          <w:rFonts w:ascii="GHEA Grapalat" w:eastAsia="Times New Roman" w:hAnsi="GHEA Grapalat" w:cs="Sylfaen"/>
          <w:sz w:val="20"/>
          <w:szCs w:val="20"/>
          <w:lang w:val="en-US"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1514" w:rsidRPr="00631CF5" w:rsidTr="007913DD">
        <w:trPr>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GHEA Grapalat" w:eastAsia="Times New Roman" w:hAnsi="GHEA Grapalat" w:cs="GHEA Grapalat"/>
                <w:color w:val="000000"/>
                <w:sz w:val="21"/>
                <w:szCs w:val="21"/>
                <w:lang w:val="en-US"/>
              </w:rPr>
              <w:t xml:space="preserve">___________________________ </w:t>
            </w:r>
          </w:p>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Arial" w:eastAsia="Times New Roman" w:hAnsi="Arial" w:cs="Arial"/>
                <w:color w:val="000000"/>
                <w:sz w:val="15"/>
                <w:szCs w:val="15"/>
                <w:lang w:val="en-US"/>
              </w:rPr>
              <w:t>ազգանուն</w:t>
            </w:r>
            <w:r w:rsidRPr="00631CF5">
              <w:rPr>
                <w:rFonts w:ascii="GHEA Grapalat" w:eastAsia="Times New Roman" w:hAnsi="GHEA Grapalat" w:cs="GHEA Grapalat"/>
                <w:color w:val="000000"/>
                <w:sz w:val="15"/>
                <w:szCs w:val="15"/>
                <w:lang w:val="en-US"/>
              </w:rPr>
              <w:t xml:space="preserve">, </w:t>
            </w:r>
            <w:r w:rsidRPr="00631CF5">
              <w:rPr>
                <w:rFonts w:ascii="Arial" w:eastAsia="Times New Roman" w:hAnsi="Arial" w:cs="Arial"/>
                <w:color w:val="000000"/>
                <w:sz w:val="15"/>
                <w:szCs w:val="15"/>
                <w:lang w:val="en-US"/>
              </w:rPr>
              <w:t>անուն</w:t>
            </w:r>
          </w:p>
        </w:tc>
        <w:tc>
          <w:tcPr>
            <w:tcW w:w="0" w:type="auto"/>
            <w:vAlign w:val="center"/>
          </w:tcPr>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GHEA Grapalat" w:eastAsia="Times New Roman" w:hAnsi="GHEA Grapalat" w:cs="GHEA Grapalat"/>
                <w:color w:val="000000"/>
                <w:sz w:val="21"/>
                <w:szCs w:val="21"/>
                <w:lang w:val="en-US"/>
              </w:rPr>
              <w:t>___________________________</w:t>
            </w:r>
          </w:p>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Arial" w:eastAsia="Times New Roman" w:hAnsi="Arial" w:cs="Arial"/>
                <w:color w:val="000000"/>
                <w:sz w:val="15"/>
                <w:szCs w:val="15"/>
                <w:lang w:val="en-US"/>
              </w:rPr>
              <w:t>ազգանուն</w:t>
            </w:r>
            <w:r w:rsidRPr="00631CF5">
              <w:rPr>
                <w:rFonts w:ascii="GHEA Grapalat" w:eastAsia="Times New Roman" w:hAnsi="GHEA Grapalat" w:cs="GHEA Grapalat"/>
                <w:color w:val="000000"/>
                <w:sz w:val="15"/>
                <w:szCs w:val="15"/>
                <w:lang w:val="en-US"/>
              </w:rPr>
              <w:t xml:space="preserve">, </w:t>
            </w:r>
            <w:r w:rsidRPr="00631CF5">
              <w:rPr>
                <w:rFonts w:ascii="Arial" w:eastAsia="Times New Roman" w:hAnsi="Arial" w:cs="Arial"/>
                <w:color w:val="000000"/>
                <w:sz w:val="15"/>
                <w:szCs w:val="15"/>
                <w:lang w:val="en-US"/>
              </w:rPr>
              <w:t>անուն</w:t>
            </w:r>
          </w:p>
        </w:tc>
      </w:tr>
      <w:tr w:rsidR="00BB1514" w:rsidRPr="00631CF5" w:rsidTr="007913DD">
        <w:trPr>
          <w:tblCellSpacing w:w="7" w:type="dxa"/>
          <w:jc w:val="center"/>
        </w:trPr>
        <w:tc>
          <w:tcPr>
            <w:tcW w:w="0" w:type="auto"/>
            <w:vAlign w:val="center"/>
          </w:tcPr>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GHEA Grapalat" w:eastAsia="Times New Roman" w:hAnsi="GHEA Grapalat" w:cs="GHEA Grapalat"/>
                <w:color w:val="000000"/>
                <w:sz w:val="21"/>
                <w:szCs w:val="21"/>
                <w:lang w:val="en-US"/>
              </w:rPr>
              <w:t xml:space="preserve">___________________________ </w:t>
            </w:r>
          </w:p>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Arial" w:eastAsia="Times New Roman" w:hAnsi="Arial" w:cs="Arial"/>
                <w:color w:val="000000"/>
                <w:sz w:val="15"/>
                <w:szCs w:val="15"/>
                <w:lang w:val="en-US"/>
              </w:rPr>
              <w:t>ստորագրություն</w:t>
            </w:r>
          </w:p>
        </w:tc>
        <w:tc>
          <w:tcPr>
            <w:tcW w:w="0" w:type="auto"/>
            <w:vAlign w:val="center"/>
          </w:tcPr>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GHEA Grapalat" w:eastAsia="Times New Roman" w:hAnsi="GHEA Grapalat" w:cs="GHEA Grapalat"/>
                <w:color w:val="000000"/>
                <w:sz w:val="21"/>
                <w:szCs w:val="21"/>
                <w:lang w:val="en-US"/>
              </w:rPr>
              <w:t>___________________________</w:t>
            </w:r>
          </w:p>
          <w:p w:rsidR="00BB1514" w:rsidRPr="00631CF5" w:rsidRDefault="00BB1514" w:rsidP="00BB1514">
            <w:pPr>
              <w:spacing w:after="0" w:line="240" w:lineRule="auto"/>
              <w:jc w:val="center"/>
              <w:rPr>
                <w:rFonts w:ascii="GHEA Grapalat" w:eastAsia="Times New Roman" w:hAnsi="GHEA Grapalat" w:cs="GHEA Grapalat"/>
                <w:color w:val="000000"/>
                <w:sz w:val="21"/>
                <w:szCs w:val="21"/>
                <w:lang w:eastAsia="ru-RU"/>
              </w:rPr>
            </w:pPr>
            <w:r w:rsidRPr="00631CF5">
              <w:rPr>
                <w:rFonts w:ascii="Arial" w:eastAsia="Times New Roman" w:hAnsi="Arial" w:cs="Arial"/>
                <w:color w:val="000000"/>
                <w:sz w:val="15"/>
                <w:szCs w:val="15"/>
                <w:lang w:val="en-US"/>
              </w:rPr>
              <w:t>ստորագրություն</w:t>
            </w:r>
          </w:p>
        </w:tc>
      </w:tr>
      <w:tr w:rsidR="00BB1514" w:rsidRPr="00631CF5" w:rsidTr="007913DD">
        <w:trPr>
          <w:tblCellSpacing w:w="7" w:type="dxa"/>
          <w:jc w:val="center"/>
        </w:trPr>
        <w:tc>
          <w:tcPr>
            <w:tcW w:w="0" w:type="auto"/>
            <w:vAlign w:val="center"/>
          </w:tcPr>
          <w:p w:rsidR="00BB1514" w:rsidRPr="00631CF5" w:rsidRDefault="00BB1514" w:rsidP="00BB1514">
            <w:pPr>
              <w:spacing w:after="0" w:line="240" w:lineRule="auto"/>
              <w:rPr>
                <w:rFonts w:ascii="GHEA Grapalat" w:eastAsia="Times New Roman" w:hAnsi="GHEA Grapalat" w:cs="GHEA Grapalat"/>
                <w:color w:val="000000"/>
                <w:sz w:val="21"/>
                <w:szCs w:val="21"/>
                <w:lang w:eastAsia="ru-RU"/>
              </w:rPr>
            </w:pPr>
            <w:r w:rsidRPr="00631CF5">
              <w:rPr>
                <w:rFonts w:ascii="GHEA Grapalat" w:eastAsia="Times New Roman" w:hAnsi="GHEA Grapalat" w:cs="GHEA Grapalat"/>
                <w:color w:val="000000"/>
                <w:sz w:val="21"/>
                <w:szCs w:val="21"/>
                <w:lang w:val="en-US"/>
              </w:rPr>
              <w:t xml:space="preserve">                              </w:t>
            </w:r>
          </w:p>
        </w:tc>
        <w:tc>
          <w:tcPr>
            <w:tcW w:w="0" w:type="auto"/>
            <w:vAlign w:val="center"/>
          </w:tcPr>
          <w:p w:rsidR="00BB1514" w:rsidRPr="00631CF5" w:rsidRDefault="00BB1514" w:rsidP="00BB1514">
            <w:pPr>
              <w:spacing w:after="0" w:line="240" w:lineRule="auto"/>
              <w:rPr>
                <w:rFonts w:ascii="GHEA Grapalat" w:eastAsia="Times New Roman" w:hAnsi="GHEA Grapalat" w:cs="GHEA Grapalat"/>
                <w:color w:val="000000"/>
                <w:sz w:val="21"/>
                <w:szCs w:val="21"/>
                <w:lang w:eastAsia="ru-RU"/>
              </w:rPr>
            </w:pPr>
          </w:p>
        </w:tc>
      </w:tr>
    </w:tbl>
    <w:p w:rsidR="00BB1514" w:rsidRPr="00631CF5" w:rsidRDefault="00BB1514" w:rsidP="00BB1514">
      <w:pPr>
        <w:spacing w:after="0" w:line="240" w:lineRule="auto"/>
        <w:ind w:left="-142" w:firstLine="142"/>
        <w:jc w:val="center"/>
        <w:rPr>
          <w:rFonts w:ascii="GHEA Grapalat" w:eastAsia="Times New Roman" w:hAnsi="GHEA Grapalat" w:cs="Sylfaen"/>
          <w:b/>
          <w:szCs w:val="24"/>
          <w:lang w:val="en-US"/>
        </w:rPr>
      </w:pPr>
    </w:p>
    <w:p w:rsidR="00BB1514" w:rsidRPr="00631CF5" w:rsidRDefault="00BB1514" w:rsidP="00BB1514">
      <w:pPr>
        <w:spacing w:after="0" w:line="240" w:lineRule="auto"/>
        <w:ind w:left="-142" w:firstLine="142"/>
        <w:jc w:val="center"/>
        <w:rPr>
          <w:rFonts w:ascii="GHEA Grapalat" w:eastAsia="Times New Roman" w:hAnsi="GHEA Grapalat" w:cs="Sylfaen"/>
          <w:b/>
          <w:szCs w:val="24"/>
          <w:lang w:val="en-US"/>
        </w:rPr>
      </w:pPr>
    </w:p>
    <w:p w:rsidR="00BB1514" w:rsidRPr="00631CF5" w:rsidRDefault="00BB1514" w:rsidP="00BB1514">
      <w:pPr>
        <w:spacing w:after="0" w:line="240" w:lineRule="auto"/>
        <w:ind w:left="-142" w:firstLine="142"/>
        <w:jc w:val="center"/>
        <w:rPr>
          <w:rFonts w:ascii="GHEA Grapalat" w:eastAsia="Times New Roman" w:hAnsi="GHEA Grapalat" w:cs="Sylfaen"/>
          <w:b/>
          <w:sz w:val="24"/>
          <w:szCs w:val="24"/>
          <w:lang w:val="en-US"/>
        </w:rPr>
      </w:pPr>
    </w:p>
    <w:p w:rsidR="00BB1514" w:rsidRPr="00631CF5" w:rsidRDefault="00BB1514" w:rsidP="00BB1514">
      <w:pPr>
        <w:spacing w:after="0" w:line="240" w:lineRule="auto"/>
        <w:ind w:left="-142" w:firstLine="142"/>
        <w:jc w:val="center"/>
        <w:rPr>
          <w:rFonts w:ascii="GHEA Grapalat" w:eastAsia="Times New Roman" w:hAnsi="GHEA Grapalat" w:cs="Times New Roman"/>
          <w:sz w:val="24"/>
          <w:szCs w:val="24"/>
          <w:lang w:val="hy-AM"/>
        </w:rPr>
      </w:pPr>
    </w:p>
    <w:p w:rsidR="00F90346" w:rsidRPr="00631CF5" w:rsidRDefault="00F90346">
      <w:pPr>
        <w:rPr>
          <w:rFonts w:ascii="GHEA Grapalat" w:hAnsi="GHEA Grapalat"/>
        </w:rPr>
      </w:pPr>
    </w:p>
    <w:sectPr w:rsidR="00F90346" w:rsidRPr="00631CF5" w:rsidSect="007913D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E46" w:rsidRDefault="004E6E46" w:rsidP="00BB1514">
      <w:pPr>
        <w:spacing w:after="0" w:line="240" w:lineRule="auto"/>
      </w:pPr>
      <w:r>
        <w:separator/>
      </w:r>
    </w:p>
  </w:endnote>
  <w:endnote w:type="continuationSeparator" w:id="0">
    <w:p w:rsidR="004E6E46" w:rsidRDefault="004E6E46" w:rsidP="00BB1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Franklin Gothic Medium Cond">
    <w:altName w:val="Arial Narrow"/>
    <w:charset w:val="CC"/>
    <w:family w:val="swiss"/>
    <w:pitch w:val="variable"/>
    <w:sig w:usb0="00000001"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E46" w:rsidRDefault="004E6E46" w:rsidP="00BB1514">
      <w:pPr>
        <w:spacing w:after="0" w:line="240" w:lineRule="auto"/>
      </w:pPr>
      <w:r>
        <w:separator/>
      </w:r>
    </w:p>
  </w:footnote>
  <w:footnote w:type="continuationSeparator" w:id="0">
    <w:p w:rsidR="004E6E46" w:rsidRDefault="004E6E46" w:rsidP="00BB1514">
      <w:pPr>
        <w:spacing w:after="0" w:line="240" w:lineRule="auto"/>
      </w:pPr>
      <w:r>
        <w:continuationSeparator/>
      </w:r>
    </w:p>
  </w:footnote>
  <w:footnote w:id="1">
    <w:p w:rsidR="003A7AF1" w:rsidRPr="00350070" w:rsidDel="00AE5E4B" w:rsidRDefault="003A7AF1" w:rsidP="00BB1514">
      <w:pPr>
        <w:pStyle w:val="af2"/>
        <w:shd w:val="clear" w:color="auto" w:fill="FFFFFF"/>
        <w:jc w:val="both"/>
        <w:rPr>
          <w:del w:id="2" w:author="Inesa Kocharyan" w:date="2019-10-02T12:25:00Z"/>
          <w:rFonts w:ascii="GHEA Grapalat" w:hAnsi="GHEA Grapalat" w:cs="Sylfaen"/>
          <w:i/>
          <w:sz w:val="16"/>
          <w:szCs w:val="16"/>
          <w:lang w:val="en-US"/>
        </w:rPr>
      </w:pPr>
    </w:p>
  </w:footnote>
  <w:footnote w:id="2">
    <w:p w:rsidR="003A7AF1" w:rsidRPr="00EC2CDE" w:rsidRDefault="003A7AF1" w:rsidP="00BB1514">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rsidR="003A7AF1" w:rsidRPr="00B01C80" w:rsidRDefault="003A7AF1" w:rsidP="00BB1514">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3A7AF1" w:rsidRPr="007C2603" w:rsidRDefault="003A7AF1" w:rsidP="00BB1514">
      <w:pPr>
        <w:pStyle w:val="af2"/>
        <w:rPr>
          <w:rFonts w:ascii="Calibri" w:hAnsi="Calibri"/>
        </w:rPr>
      </w:pPr>
    </w:p>
  </w:footnote>
  <w:footnote w:id="4">
    <w:p w:rsidR="003A7AF1" w:rsidRDefault="003A7AF1" w:rsidP="00BB1514">
      <w:pPr>
        <w:pStyle w:val="af2"/>
        <w:rPr>
          <w:rFonts w:ascii="GHEA Grapalat" w:hAnsi="GHEA Grapalat"/>
          <w:i/>
          <w:lang w:val="hy-AM"/>
        </w:rPr>
      </w:pPr>
      <w:r w:rsidRPr="0039302D">
        <w:rPr>
          <w:rFonts w:ascii="GHEA Grapalat" w:hAnsi="GHEA Grapalat"/>
          <w:i/>
          <w:lang w:val="hy-AM"/>
        </w:rPr>
        <w:t>*լրացվում</w:t>
      </w:r>
      <w:r w:rsidRPr="0039302D">
        <w:rPr>
          <w:rFonts w:ascii="GHEA Grapalat" w:hAnsi="GHEA Grapalat"/>
          <w:i/>
          <w:lang w:val="af-ZA"/>
        </w:rPr>
        <w:t xml:space="preserve"> </w:t>
      </w:r>
      <w:r w:rsidRPr="0039302D">
        <w:rPr>
          <w:rFonts w:ascii="GHEA Grapalat" w:hAnsi="GHEA Grapalat"/>
          <w:i/>
          <w:lang w:val="hy-AM"/>
        </w:rPr>
        <w:t>է</w:t>
      </w:r>
      <w:r w:rsidRPr="0039302D">
        <w:rPr>
          <w:rFonts w:ascii="GHEA Grapalat" w:hAnsi="GHEA Grapalat"/>
          <w:i/>
          <w:lang w:val="af-ZA"/>
        </w:rPr>
        <w:t xml:space="preserve"> </w:t>
      </w:r>
      <w:r w:rsidRPr="0039302D">
        <w:rPr>
          <w:rFonts w:ascii="GHEA Grapalat" w:hAnsi="GHEA Grapalat"/>
          <w:i/>
          <w:lang w:val="hy-AM"/>
        </w:rPr>
        <w:t>հանձնաժողովի</w:t>
      </w:r>
      <w:r w:rsidRPr="0039302D">
        <w:rPr>
          <w:rFonts w:ascii="GHEA Grapalat" w:hAnsi="GHEA Grapalat"/>
          <w:i/>
          <w:lang w:val="af-ZA"/>
        </w:rPr>
        <w:t xml:space="preserve"> </w:t>
      </w:r>
      <w:r w:rsidRPr="0039302D">
        <w:rPr>
          <w:rFonts w:ascii="GHEA Grapalat" w:hAnsi="GHEA Grapalat"/>
          <w:i/>
          <w:lang w:val="hy-AM"/>
        </w:rPr>
        <w:t>քարտուղարի</w:t>
      </w:r>
      <w:r w:rsidRPr="0039302D">
        <w:rPr>
          <w:rFonts w:ascii="GHEA Grapalat" w:hAnsi="GHEA Grapalat"/>
          <w:i/>
          <w:lang w:val="af-ZA"/>
        </w:rPr>
        <w:t xml:space="preserve"> </w:t>
      </w:r>
      <w:r w:rsidRPr="0039302D">
        <w:rPr>
          <w:rFonts w:ascii="GHEA Grapalat" w:hAnsi="GHEA Grapalat"/>
          <w:i/>
          <w:lang w:val="hy-AM"/>
        </w:rPr>
        <w:t>կողմից</w:t>
      </w:r>
      <w:r w:rsidRPr="0039302D">
        <w:rPr>
          <w:rFonts w:ascii="GHEA Grapalat" w:hAnsi="GHEA Grapalat"/>
          <w:i/>
          <w:lang w:val="af-ZA"/>
        </w:rPr>
        <w:t xml:space="preserve">` </w:t>
      </w:r>
      <w:r w:rsidRPr="0039302D">
        <w:rPr>
          <w:rFonts w:ascii="GHEA Grapalat" w:hAnsi="GHEA Grapalat"/>
          <w:i/>
          <w:lang w:val="hy-AM"/>
        </w:rPr>
        <w:t>մինչև</w:t>
      </w:r>
      <w:r w:rsidRPr="0039302D">
        <w:rPr>
          <w:rFonts w:ascii="GHEA Grapalat" w:hAnsi="GHEA Grapalat"/>
          <w:i/>
          <w:lang w:val="af-ZA"/>
        </w:rPr>
        <w:t xml:space="preserve"> </w:t>
      </w:r>
      <w:r w:rsidRPr="0039302D">
        <w:rPr>
          <w:rFonts w:ascii="GHEA Grapalat" w:hAnsi="GHEA Grapalat"/>
          <w:i/>
          <w:lang w:val="hy-AM"/>
        </w:rPr>
        <w:t>հրավերը</w:t>
      </w:r>
      <w:r w:rsidRPr="0039302D">
        <w:rPr>
          <w:rFonts w:ascii="GHEA Grapalat" w:hAnsi="GHEA Grapalat"/>
          <w:i/>
          <w:lang w:val="af-ZA"/>
        </w:rPr>
        <w:t xml:space="preserve"> </w:t>
      </w:r>
      <w:r w:rsidRPr="0039302D">
        <w:rPr>
          <w:rFonts w:ascii="GHEA Grapalat" w:hAnsi="GHEA Grapalat"/>
          <w:i/>
          <w:lang w:val="hy-AM"/>
        </w:rPr>
        <w:t>տեղեկագրում</w:t>
      </w:r>
      <w:r w:rsidRPr="0039302D">
        <w:rPr>
          <w:rFonts w:ascii="GHEA Grapalat" w:hAnsi="GHEA Grapalat"/>
          <w:i/>
          <w:lang w:val="af-ZA"/>
        </w:rPr>
        <w:t xml:space="preserve"> </w:t>
      </w:r>
      <w:r w:rsidRPr="0039302D">
        <w:rPr>
          <w:rFonts w:ascii="GHEA Grapalat" w:hAnsi="GHEA Grapalat"/>
          <w:i/>
          <w:lang w:val="hy-AM"/>
        </w:rPr>
        <w:t>հրապարակելը:</w:t>
      </w:r>
    </w:p>
    <w:p w:rsidR="003A7AF1" w:rsidRPr="0039302D" w:rsidRDefault="003A7AF1" w:rsidP="00BB1514">
      <w:pPr>
        <w:pStyle w:val="af2"/>
        <w:rPr>
          <w:rFonts w:ascii="GHEA Grapalat" w:hAnsi="GHEA Grapalat"/>
          <w:i/>
          <w:lang w:val="hy-AM"/>
        </w:rPr>
      </w:pPr>
    </w:p>
    <w:p w:rsidR="003A7AF1" w:rsidRPr="0039302D" w:rsidRDefault="003A7AF1" w:rsidP="00BB1514">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3A7AF1" w:rsidRPr="0039302D" w:rsidRDefault="003A7AF1" w:rsidP="00BB1514">
      <w:pPr>
        <w:pStyle w:val="31"/>
        <w:spacing w:line="240" w:lineRule="auto"/>
        <w:ind w:left="142" w:firstLine="0"/>
        <w:rPr>
          <w:rFonts w:ascii="GHEA Grapalat" w:hAnsi="GHEA Grapalat"/>
          <w:i/>
          <w:lang w:val="hy-AM" w:eastAsia="ru-RU"/>
        </w:rPr>
      </w:pPr>
    </w:p>
    <w:p w:rsidR="003A7AF1" w:rsidRPr="0039302D" w:rsidRDefault="003A7AF1" w:rsidP="00BB1514">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3A7AF1" w:rsidRPr="0039302D" w:rsidRDefault="003A7AF1" w:rsidP="00BB1514">
      <w:pPr>
        <w:pStyle w:val="af2"/>
        <w:rPr>
          <w:rFonts w:ascii="GHEA Grapalat" w:hAnsi="GHEA Grapalat"/>
          <w:i/>
          <w:lang w:val="hy-AM"/>
        </w:rPr>
      </w:pPr>
    </w:p>
    <w:p w:rsidR="003A7AF1" w:rsidRPr="0039302D" w:rsidRDefault="003A7AF1" w:rsidP="00BB1514">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3A7AF1" w:rsidRPr="0039302D" w:rsidRDefault="003A7AF1" w:rsidP="00BB1514">
      <w:pPr>
        <w:pStyle w:val="af2"/>
        <w:rPr>
          <w:rFonts w:ascii="GHEA Grapalat" w:hAnsi="GHEA Grapalat"/>
          <w:i/>
          <w:lang w:val="hy-AM"/>
        </w:rPr>
      </w:pPr>
    </w:p>
    <w:p w:rsidR="003A7AF1" w:rsidRPr="0039302D" w:rsidRDefault="003A7AF1" w:rsidP="00BB1514">
      <w:pPr>
        <w:pStyle w:val="af2"/>
        <w:rPr>
          <w:rFonts w:ascii="GHEA Grapalat" w:hAnsi="GHEA Grapalat"/>
          <w:i/>
          <w:lang w:val="af-ZA"/>
        </w:rPr>
      </w:pPr>
      <w:r w:rsidRPr="0039302D">
        <w:rPr>
          <w:rFonts w:ascii="GHEA Grapalat" w:hAnsi="GHEA Grapalat"/>
          <w:i/>
          <w:lang w:val="hy-AM"/>
        </w:rPr>
        <w:t xml:space="preserve"> </w:t>
      </w: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jc w:val="both"/>
        <w:rPr>
          <w:rFonts w:ascii="GHEA Grapalat" w:hAnsi="GHEA Grapalat"/>
          <w:i/>
          <w:sz w:val="16"/>
          <w:szCs w:val="16"/>
          <w:lang w:val="hy-AM" w:eastAsia="ru-RU"/>
        </w:rPr>
      </w:pPr>
    </w:p>
    <w:p w:rsidR="003A7AF1" w:rsidRDefault="003A7AF1" w:rsidP="00BB1514">
      <w:pPr>
        <w:pStyle w:val="norm"/>
        <w:spacing w:line="240" w:lineRule="auto"/>
        <w:ind w:firstLine="284"/>
        <w:jc w:val="right"/>
        <w:rPr>
          <w:rFonts w:ascii="GHEA Grapalat" w:hAnsi="GHEA Grapalat" w:cs="Sylfaen"/>
          <w:b/>
          <w:sz w:val="20"/>
          <w:lang w:val="es-ES"/>
        </w:rPr>
      </w:pPr>
    </w:p>
    <w:p w:rsidR="003A7AF1" w:rsidRDefault="003A7AF1" w:rsidP="00BB1514">
      <w:pPr>
        <w:pStyle w:val="norm"/>
        <w:spacing w:line="240" w:lineRule="auto"/>
        <w:ind w:firstLine="284"/>
        <w:jc w:val="right"/>
        <w:rPr>
          <w:rFonts w:ascii="GHEA Grapalat" w:hAnsi="GHEA Grapalat" w:cs="Sylfaen"/>
          <w:b/>
          <w:sz w:val="20"/>
          <w:lang w:val="es-ES"/>
        </w:rPr>
      </w:pPr>
    </w:p>
    <w:p w:rsidR="003A7AF1" w:rsidRDefault="003A7AF1" w:rsidP="00BB1514">
      <w:pPr>
        <w:pStyle w:val="norm"/>
        <w:spacing w:line="240" w:lineRule="auto"/>
        <w:ind w:firstLine="284"/>
        <w:jc w:val="right"/>
        <w:rPr>
          <w:rFonts w:ascii="GHEA Grapalat" w:hAnsi="GHEA Grapalat" w:cs="Sylfaen"/>
          <w:b/>
          <w:sz w:val="20"/>
          <w:lang w:val="es-ES"/>
        </w:rPr>
      </w:pPr>
    </w:p>
    <w:p w:rsidR="003A7AF1" w:rsidRPr="00712340" w:rsidRDefault="003A7AF1" w:rsidP="00BB1514">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3A7AF1" w:rsidRPr="00712340" w:rsidRDefault="003A7AF1" w:rsidP="00BB1514">
      <w:pPr>
        <w:pStyle w:val="31"/>
        <w:spacing w:line="240" w:lineRule="auto"/>
        <w:jc w:val="right"/>
        <w:rPr>
          <w:rFonts w:ascii="GHEA Grapalat" w:hAnsi="GHEA Grapalat" w:cs="Arial"/>
          <w:b/>
          <w:lang w:val="es-ES"/>
        </w:rPr>
      </w:pPr>
      <w:r>
        <w:rPr>
          <w:rFonts w:ascii="Arial" w:hAnsi="Arial" w:cs="Arial"/>
          <w:b/>
          <w:i/>
          <w:color w:val="000000"/>
          <w:szCs w:val="27"/>
          <w:lang w:val="hy-AM"/>
        </w:rPr>
        <w:t xml:space="preserve">ԼՄ-ԹՀԿՏ-ԳՀԾՁԲ-24/01 </w:t>
      </w:r>
      <w:r w:rsidRPr="00712340">
        <w:rPr>
          <w:rFonts w:ascii="GHEA Grapalat" w:hAnsi="GHEA Grapalat" w:cs="Sylfaen"/>
          <w:b/>
          <w:lang w:val="es-ES"/>
        </w:rPr>
        <w:t>ծածկագրով</w:t>
      </w:r>
    </w:p>
    <w:p w:rsidR="003A7AF1" w:rsidRDefault="003A7AF1" w:rsidP="00BB1514">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3A7AF1" w:rsidRDefault="003A7AF1" w:rsidP="00BB1514">
      <w:pPr>
        <w:pStyle w:val="31"/>
        <w:spacing w:line="240" w:lineRule="auto"/>
        <w:jc w:val="right"/>
        <w:rPr>
          <w:rFonts w:ascii="GHEA Grapalat" w:hAnsi="GHEA Grapalat" w:cs="Sylfaen"/>
          <w:b/>
          <w:lang w:val="es-ES"/>
        </w:rPr>
      </w:pPr>
    </w:p>
    <w:p w:rsidR="003A7AF1" w:rsidRPr="00FA6936" w:rsidRDefault="003A7AF1" w:rsidP="00BB1514">
      <w:pPr>
        <w:pStyle w:val="31"/>
        <w:spacing w:line="240" w:lineRule="auto"/>
        <w:jc w:val="center"/>
        <w:rPr>
          <w:rFonts w:ascii="GHEA Grapalat" w:hAnsi="GHEA Grapalat" w:cs="Arial"/>
          <w:b/>
          <w:lang w:val="hy-AM"/>
        </w:rPr>
      </w:pPr>
      <w:r>
        <w:rPr>
          <w:rFonts w:ascii="GHEA Grapalat" w:hAnsi="GHEA Grapalat" w:cs="Sylfaen"/>
          <w:b/>
          <w:lang w:val="hy-AM"/>
        </w:rPr>
        <w:t>ՁԵՎ</w:t>
      </w:r>
    </w:p>
    <w:p w:rsidR="003A7AF1" w:rsidRPr="00A66FC2" w:rsidRDefault="003A7AF1" w:rsidP="00BB1514">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3A7AF1" w:rsidRPr="00FD1EE4" w:rsidRDefault="003A7AF1" w:rsidP="00BB1514">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A7AF1" w:rsidRPr="00FD1EE4" w:rsidRDefault="003A7AF1" w:rsidP="007913DD">
            <w:pPr>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A7AF1" w:rsidRPr="00FD1EE4" w:rsidRDefault="003A7AF1" w:rsidP="007913DD">
            <w:pPr>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rPr>
          <w:rFonts w:ascii="GHEA Grapalat" w:eastAsia="GHEA Grapalat" w:hAnsi="GHEA Grapalat" w:cs="GHEA Grapalat"/>
        </w:rPr>
      </w:pPr>
    </w:p>
    <w:p w:rsidR="003A7AF1" w:rsidRPr="00FD1EE4" w:rsidRDefault="003A7AF1" w:rsidP="00BB1514">
      <w:pPr>
        <w:rPr>
          <w:rFonts w:ascii="GHEA Grapalat" w:eastAsia="GHEA Grapalat" w:hAnsi="GHEA Grapalat" w:cs="GHEA Grapalat"/>
        </w:rPr>
      </w:pPr>
      <w:r w:rsidRPr="00FD1EE4">
        <w:rPr>
          <w:rFonts w:ascii="GHEA Grapalat" w:hAnsi="GHEA Grapalat"/>
        </w:rPr>
        <w:br w:type="page"/>
      </w:r>
    </w:p>
    <w:p w:rsidR="003A7AF1" w:rsidRPr="00FD1EE4" w:rsidRDefault="003A7AF1" w:rsidP="00BB1514">
      <w:pPr>
        <w:numPr>
          <w:ilvl w:val="0"/>
          <w:numId w:val="29"/>
        </w:numPr>
        <w:pBdr>
          <w:top w:val="nil"/>
          <w:left w:val="nil"/>
          <w:bottom w:val="nil"/>
          <w:right w:val="nil"/>
          <w:between w:val="nil"/>
        </w:pBd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574FF7"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3A7AF1" w:rsidRPr="00FD1EE4" w:rsidRDefault="003A7AF1" w:rsidP="007913DD">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3A7AF1" w:rsidRPr="00FD1EE4" w:rsidRDefault="003A7AF1" w:rsidP="00BB1514">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A7AF1" w:rsidRPr="00FD1EE4" w:rsidRDefault="003A7AF1" w:rsidP="00BB1514">
      <w:pPr>
        <w:numPr>
          <w:ilvl w:val="0"/>
          <w:numId w:val="29"/>
        </w:numPr>
        <w:pBdr>
          <w:top w:val="nil"/>
          <w:left w:val="nil"/>
          <w:bottom w:val="nil"/>
          <w:right w:val="nil"/>
          <w:between w:val="nil"/>
        </w:pBdr>
        <w:spacing w:after="0"/>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3A7AF1" w:rsidRPr="00FD1EE4" w:rsidRDefault="003A7AF1" w:rsidP="00BB1514">
      <w:pPr>
        <w:rPr>
          <w:rFonts w:ascii="GHEA Grapalat" w:eastAsia="GHEA Grapalat" w:hAnsi="GHEA Grapalat" w:cs="GHEA Grapalat"/>
          <w:b/>
        </w:rPr>
      </w:pPr>
      <w:r w:rsidRPr="00FD1EE4">
        <w:rPr>
          <w:rFonts w:ascii="GHEA Grapalat" w:hAnsi="GHEA Grapalat"/>
        </w:rPr>
        <w:br w:type="page"/>
      </w:r>
    </w:p>
    <w:p w:rsidR="003A7AF1" w:rsidRPr="00FD1EE4" w:rsidRDefault="003A7AF1" w:rsidP="00BB1514">
      <w:pPr>
        <w:numPr>
          <w:ilvl w:val="0"/>
          <w:numId w:val="29"/>
        </w:numPr>
        <w:pBdr>
          <w:top w:val="nil"/>
          <w:left w:val="nil"/>
          <w:bottom w:val="nil"/>
          <w:right w:val="nil"/>
          <w:between w:val="nil"/>
        </w:pBdr>
        <w:spacing w:after="0"/>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6"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A7AF1" w:rsidRPr="00FD1EE4" w:rsidTr="007913DD">
        <w:trPr>
          <w:trHeight w:val="924"/>
        </w:trPr>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A7AF1" w:rsidRPr="00FD1EE4" w:rsidTr="007913DD">
        <w:trPr>
          <w:trHeight w:val="684"/>
        </w:trPr>
        <w:tc>
          <w:tcPr>
            <w:tcW w:w="4508"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1282"/>
        </w:trPr>
        <w:tc>
          <w:tcPr>
            <w:tcW w:w="4508"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A7AF1" w:rsidRPr="00FD1EE4" w:rsidTr="007913DD">
        <w:trPr>
          <w:trHeight w:val="924"/>
        </w:trPr>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A7AF1" w:rsidRPr="00FD1EE4" w:rsidTr="007913DD">
        <w:trPr>
          <w:trHeight w:val="684"/>
        </w:trPr>
        <w:tc>
          <w:tcPr>
            <w:tcW w:w="4508"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1282"/>
        </w:trPr>
        <w:tc>
          <w:tcPr>
            <w:tcW w:w="4508"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A7AF1" w:rsidRPr="00FD1EE4" w:rsidTr="007913DD">
        <w:tc>
          <w:tcPr>
            <w:tcW w:w="9016" w:type="dxa"/>
            <w:gridSpan w:val="2"/>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w:t>
            </w:r>
            <w:proofErr w:type="gramStart"/>
            <w:r w:rsidRPr="00FD1EE4">
              <w:rPr>
                <w:rFonts w:ascii="GHEA Grapalat" w:eastAsia="GHEA Grapalat" w:hAnsi="GHEA Grapalat" w:cs="GHEA Grapalat"/>
              </w:rPr>
              <w:t>ա»-</w:t>
            </w:r>
            <w:proofErr w:type="gramEnd"/>
            <w:r w:rsidRPr="00FD1EE4">
              <w:rPr>
                <w:rFonts w:ascii="GHEA Grapalat" w:eastAsia="GHEA Grapalat" w:hAnsi="GHEA Grapalat" w:cs="GHEA Grapalat"/>
              </w:rPr>
              <w:t>«դ» կետերի պահանջներին համապատասխանող ֆիզիկական անձ</w:t>
            </w: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3A7AF1" w:rsidRPr="00FD1EE4" w:rsidRDefault="003A7AF1" w:rsidP="007913DD">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3A7AF1" w:rsidRPr="00FD1EE4" w:rsidRDefault="003A7AF1" w:rsidP="007913DD">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7"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A7AF1" w:rsidRPr="00FD1EE4" w:rsidRDefault="003A7AF1" w:rsidP="00BB1514">
      <w:pPr>
        <w:numPr>
          <w:ilvl w:val="0"/>
          <w:numId w:val="29"/>
        </w:numPr>
        <w:pBdr>
          <w:top w:val="nil"/>
          <w:left w:val="nil"/>
          <w:bottom w:val="nil"/>
          <w:right w:val="nil"/>
          <w:between w:val="nil"/>
        </w:pBdr>
        <w:spacing w:after="0"/>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rPr>
          <w:trHeight w:val="853"/>
        </w:trPr>
        <w:tc>
          <w:tcPr>
            <w:tcW w:w="2835" w:type="dxa"/>
            <w:vMerge w:val="restart"/>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rPr>
          <w:trHeight w:val="850"/>
        </w:trPr>
        <w:tc>
          <w:tcPr>
            <w:tcW w:w="2835" w:type="dxa"/>
            <w:vMerge/>
            <w:shd w:val="clear" w:color="auto" w:fill="D9E2F3"/>
            <w:vAlign w:val="center"/>
          </w:tcPr>
          <w:p w:rsidR="003A7AF1" w:rsidRPr="00FD1EE4" w:rsidRDefault="003A7AF1" w:rsidP="00BB1514">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
        </w:tc>
        <w:tc>
          <w:tcPr>
            <w:tcW w:w="6180" w:type="dxa"/>
          </w:tcPr>
          <w:p w:rsidR="003A7AF1" w:rsidRPr="00FD1EE4" w:rsidRDefault="003A7AF1" w:rsidP="007913DD">
            <w:pPr>
              <w:spacing w:before="240" w:after="240"/>
              <w:rPr>
                <w:rFonts w:ascii="GHEA Grapalat" w:eastAsia="GHEA Grapalat" w:hAnsi="GHEA Grapalat" w:cs="GHEA Grapalat"/>
              </w:rPr>
            </w:pPr>
          </w:p>
        </w:tc>
      </w:tr>
    </w:tbl>
    <w:p w:rsidR="003A7AF1" w:rsidRDefault="003A7AF1" w:rsidP="00BB1514">
      <w:pPr>
        <w:numPr>
          <w:ilvl w:val="1"/>
          <w:numId w:val="29"/>
        </w:numPr>
        <w:pBdr>
          <w:top w:val="nil"/>
          <w:left w:val="nil"/>
          <w:bottom w:val="nil"/>
          <w:right w:val="nil"/>
          <w:between w:val="nil"/>
        </w:pBdr>
        <w:spacing w:before="240"/>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r w:rsidR="003A7AF1" w:rsidRPr="00FD1EE4" w:rsidTr="007913DD">
        <w:tc>
          <w:tcPr>
            <w:tcW w:w="2835" w:type="dxa"/>
            <w:shd w:val="clear" w:color="auto" w:fill="D9E2F3"/>
            <w:vAlign w:val="center"/>
          </w:tcPr>
          <w:p w:rsidR="003A7AF1" w:rsidRPr="00FD1EE4" w:rsidRDefault="003A7AF1" w:rsidP="007913DD">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A7AF1" w:rsidRPr="00FD1EE4" w:rsidRDefault="003A7AF1" w:rsidP="007913DD">
            <w:pPr>
              <w:spacing w:before="240" w:after="240"/>
              <w:rPr>
                <w:rFonts w:ascii="GHEA Grapalat" w:eastAsia="GHEA Grapalat" w:hAnsi="GHEA Grapalat" w:cs="GHEA Grapalat"/>
              </w:rPr>
            </w:pPr>
          </w:p>
        </w:tc>
      </w:tr>
    </w:tbl>
    <w:p w:rsidR="003A7AF1" w:rsidRPr="00FD1EE4" w:rsidRDefault="003A7AF1" w:rsidP="00BB1514">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3A7AF1" w:rsidRPr="00FD1EE4" w:rsidRDefault="003A7AF1" w:rsidP="00BB1514">
      <w:pPr>
        <w:numPr>
          <w:ilvl w:val="0"/>
          <w:numId w:val="29"/>
        </w:numPr>
        <w:pBdr>
          <w:top w:val="nil"/>
          <w:left w:val="nil"/>
          <w:bottom w:val="nil"/>
          <w:right w:val="nil"/>
          <w:between w:val="nil"/>
        </w:pBdr>
        <w:spacing w:after="0"/>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3A7AF1" w:rsidRPr="00FD1EE4" w:rsidRDefault="003A7AF1" w:rsidP="00BB151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A7AF1" w:rsidRPr="00FD1EE4" w:rsidTr="007913DD">
        <w:tc>
          <w:tcPr>
            <w:tcW w:w="9016" w:type="dxa"/>
            <w:shd w:val="clear" w:color="auto" w:fill="DEEAF6"/>
          </w:tcPr>
          <w:p w:rsidR="003A7AF1" w:rsidRPr="00DD4B8A" w:rsidRDefault="003A7AF1" w:rsidP="007913DD">
            <w:pPr>
              <w:spacing w:before="240"/>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A7AF1" w:rsidRPr="00FD1EE4" w:rsidTr="007913DD">
        <w:trPr>
          <w:trHeight w:val="988"/>
        </w:trPr>
        <w:tc>
          <w:tcPr>
            <w:tcW w:w="9016" w:type="dxa"/>
            <w:shd w:val="clear" w:color="auto" w:fill="auto"/>
          </w:tcPr>
          <w:p w:rsidR="003A7AF1" w:rsidRPr="00DD4B8A" w:rsidRDefault="003A7AF1" w:rsidP="007913DD">
            <w:pPr>
              <w:rPr>
                <w:rFonts w:ascii="GHEA Grapalat" w:eastAsia="GHEA Grapalat" w:hAnsi="GHEA Grapalat" w:cs="GHEA Grapalat"/>
                <w:b/>
                <w:color w:val="000000"/>
              </w:rPr>
            </w:pPr>
          </w:p>
        </w:tc>
      </w:tr>
    </w:tbl>
    <w:p w:rsidR="003A7AF1" w:rsidRPr="00FD1EE4" w:rsidRDefault="003A7AF1" w:rsidP="00BB1514">
      <w:pPr>
        <w:pBdr>
          <w:top w:val="nil"/>
          <w:left w:val="nil"/>
          <w:bottom w:val="nil"/>
          <w:right w:val="nil"/>
          <w:between w:val="nil"/>
        </w:pBdr>
        <w:rPr>
          <w:rFonts w:ascii="GHEA Grapalat" w:eastAsia="GHEA Grapalat" w:hAnsi="GHEA Grapalat" w:cs="GHEA Grapalat"/>
          <w:b/>
          <w:color w:val="000000"/>
        </w:rPr>
      </w:pPr>
    </w:p>
    <w:p w:rsidR="003A7AF1" w:rsidRDefault="003A7AF1" w:rsidP="00BB1514">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A7AF1" w:rsidRDefault="003A7AF1" w:rsidP="00BB151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A7AF1"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3A7AF1" w:rsidRPr="00FA6936"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3A7AF1" w:rsidRPr="00FA6936" w:rsidRDefault="003A7AF1" w:rsidP="00BB1514">
      <w:pPr>
        <w:numPr>
          <w:ilvl w:val="1"/>
          <w:numId w:val="30"/>
        </w:numPr>
        <w:spacing w:after="0"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3A7AF1" w:rsidRDefault="003A7AF1" w:rsidP="00BB1514">
      <w:pPr>
        <w:numPr>
          <w:ilvl w:val="1"/>
          <w:numId w:val="30"/>
        </w:numPr>
        <w:spacing w:after="0"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3A7AF1"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3A7AF1"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3A7AF1"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3A7AF1" w:rsidRPr="008C104F"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w:t>
      </w:r>
      <w:proofErr w:type="gramStart"/>
      <w:r>
        <w:rPr>
          <w:rFonts w:ascii="GHEA Grapalat" w:eastAsia="GHEA Grapalat" w:hAnsi="GHEA Grapalat" w:cs="GHEA Grapalat"/>
        </w:rPr>
        <w:t>ա»-</w:t>
      </w:r>
      <w:proofErr w:type="gramEnd"/>
      <w:r>
        <w:rPr>
          <w:rFonts w:ascii="GHEA Grapalat" w:eastAsia="GHEA Grapalat" w:hAnsi="GHEA Grapalat" w:cs="GHEA Grapalat"/>
        </w:rPr>
        <w:t>«գ»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3A7AF1" w:rsidRPr="008C104F" w:rsidRDefault="003A7AF1" w:rsidP="00BB1514">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w:t>
      </w:r>
      <w:proofErr w:type="gramStart"/>
      <w:r>
        <w:rPr>
          <w:rFonts w:ascii="GHEA Grapalat" w:eastAsia="GHEA Grapalat" w:hAnsi="GHEA Grapalat" w:cs="GHEA Grapalat"/>
        </w:rPr>
        <w:t>ա»-</w:t>
      </w:r>
      <w:proofErr w:type="gramEnd"/>
      <w:r>
        <w:rPr>
          <w:rFonts w:ascii="GHEA Grapalat" w:eastAsia="GHEA Grapalat" w:hAnsi="GHEA Grapalat" w:cs="GHEA Grapalat"/>
        </w:rPr>
        <w:t>«դ» կետերի պահանջներին համապատասխանող ֆիզիկական անձ</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3A7AF1"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3A7AF1"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A7AF1" w:rsidRPr="005B15D8" w:rsidRDefault="003A7AF1" w:rsidP="00BB1514">
      <w:pPr>
        <w:numPr>
          <w:ilvl w:val="1"/>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A7AF1" w:rsidRPr="00FA6936"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3A7AF1" w:rsidRPr="00FA6936" w:rsidRDefault="003A7AF1" w:rsidP="00BB1514">
      <w:pPr>
        <w:numPr>
          <w:ilvl w:val="0"/>
          <w:numId w:val="30"/>
        </w:numPr>
        <w:pBdr>
          <w:top w:val="nil"/>
          <w:left w:val="nil"/>
          <w:bottom w:val="nil"/>
          <w:right w:val="nil"/>
          <w:between w:val="nil"/>
        </w:pBdr>
        <w:spacing w:after="0"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3A7AF1" w:rsidRPr="00FA6936" w:rsidRDefault="003A7AF1" w:rsidP="00BB1514">
      <w:pPr>
        <w:pStyle w:val="31"/>
        <w:spacing w:line="240" w:lineRule="auto"/>
        <w:ind w:left="360" w:firstLine="0"/>
        <w:rPr>
          <w:rFonts w:ascii="GHEA Grapalat" w:hAnsi="GHEA Grapalat" w:cs="Sylfaen"/>
          <w:i/>
          <w:sz w:val="16"/>
          <w:szCs w:val="16"/>
          <w:lang w:val="hy-AM" w:eastAsia="ru-RU"/>
        </w:rPr>
      </w:pPr>
    </w:p>
    <w:p w:rsidR="003A7AF1" w:rsidRPr="00FA6936" w:rsidRDefault="003A7AF1" w:rsidP="00BB1514">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3A7AF1" w:rsidRPr="00A66FC2" w:rsidRDefault="003A7AF1" w:rsidP="00BB1514">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3A7AF1" w:rsidRPr="0039302D" w:rsidRDefault="003A7AF1" w:rsidP="00BB1514">
      <w:pPr>
        <w:jc w:val="both"/>
        <w:rPr>
          <w:rFonts w:ascii="GHEA Grapalat" w:hAnsi="GHEA Grapalat" w:cs="Sylfaen"/>
          <w:sz w:val="20"/>
          <w:lang w:val="hy-AM"/>
        </w:rPr>
      </w:pPr>
    </w:p>
  </w:footnote>
  <w:footnote w:id="5">
    <w:p w:rsidR="003A7AF1" w:rsidRPr="001E7733" w:rsidRDefault="003A7AF1" w:rsidP="00BB1514">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3A7AF1" w:rsidRPr="0015088E" w:rsidRDefault="003A7AF1" w:rsidP="00BB1514">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3A7AF1" w:rsidRPr="001E7733" w:rsidDel="00856FDE" w:rsidRDefault="003A7AF1" w:rsidP="00BB1514">
      <w:pPr>
        <w:pStyle w:val="af2"/>
        <w:rPr>
          <w:del w:id="15" w:author="User" w:date="2019-05-26T09:57:00Z"/>
          <w:i/>
          <w:lang w:val="af-ZA"/>
        </w:rPr>
      </w:pPr>
    </w:p>
  </w:footnote>
  <w:footnote w:id="6">
    <w:p w:rsidR="003A7AF1" w:rsidRPr="00F50E0A" w:rsidDel="001B2C6E" w:rsidRDefault="003A7AF1" w:rsidP="00BB1514">
      <w:pPr>
        <w:pStyle w:val="af2"/>
        <w:rPr>
          <w:del w:id="16"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7">
    <w:p w:rsidR="003A7AF1" w:rsidRPr="00BE77AC" w:rsidRDefault="003A7AF1" w:rsidP="00BB1514">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rsidR="003A7AF1" w:rsidRPr="00BB1514" w:rsidRDefault="003A7AF1" w:rsidP="00BB1514">
      <w:pPr>
        <w:pStyle w:val="af2"/>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rsidR="003A7AF1" w:rsidDel="00343637" w:rsidRDefault="003A7AF1" w:rsidP="00BB1514">
      <w:pPr>
        <w:pStyle w:val="af2"/>
        <w:rPr>
          <w:del w:id="17" w:author="User" w:date="2019-05-26T11:24:00Z"/>
        </w:rPr>
      </w:pPr>
    </w:p>
  </w:footnote>
  <w:footnote w:id="8">
    <w:p w:rsidR="003A7AF1" w:rsidRDefault="003A7AF1" w:rsidP="00BB1514">
      <w:pPr>
        <w:pStyle w:val="af2"/>
        <w:jc w:val="both"/>
        <w:rPr>
          <w:rFonts w:ascii="GHEA Grapalat" w:hAnsi="GHEA Grapalat"/>
          <w:i/>
          <w:sz w:val="16"/>
          <w:szCs w:val="24"/>
          <w:lang w:val="en-US" w:eastAsia="en-US"/>
        </w:rPr>
      </w:pPr>
      <w:r w:rsidRPr="00E81BDB">
        <w:rPr>
          <w:color w:val="FFFFFF"/>
          <w:vertAlign w:val="superscript"/>
          <w:lang w:val="hy-AM"/>
        </w:rPr>
        <w:t>35</w:t>
      </w:r>
      <w:r w:rsidRPr="00E81BDB">
        <w:rPr>
          <w:vertAlign w:val="superscript"/>
          <w:lang w:val="hy-AM"/>
        </w:rPr>
        <w:t xml:space="preserve"> 2</w:t>
      </w:r>
      <w:r>
        <w:rPr>
          <w:vertAlign w:val="superscript"/>
          <w:lang w:val="en-US"/>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3A7AF1" w:rsidRPr="00F934D2" w:rsidDel="00D90DD6" w:rsidRDefault="003A7AF1" w:rsidP="00BB1514">
      <w:pPr>
        <w:pStyle w:val="af2"/>
        <w:jc w:val="both"/>
        <w:rPr>
          <w:del w:id="18" w:author="User" w:date="2019-05-26T11:28:00Z"/>
          <w:lang w:val="en-US"/>
        </w:rPr>
      </w:pPr>
      <w:r>
        <w:rPr>
          <w:rFonts w:ascii="GHEA Grapalat" w:hAnsi="GHEA Grapalat"/>
          <w:i/>
          <w:sz w:val="16"/>
          <w:szCs w:val="24"/>
          <w:lang w:val="en-US" w:eastAsia="en-US"/>
        </w:rPr>
        <w:t xml:space="preserve"> </w:t>
      </w:r>
      <w:r>
        <w:rPr>
          <w:rFonts w:ascii="Sylfaen" w:hAnsi="Sylfaen"/>
          <w:sz w:val="22"/>
          <w:szCs w:val="22"/>
          <w:vertAlign w:val="superscript"/>
          <w:lang w:val="en-US"/>
        </w:rPr>
        <w:t xml:space="preserve">   </w:t>
      </w:r>
      <w:r w:rsidRPr="001330C0">
        <w:rPr>
          <w:rFonts w:ascii="Sylfaen" w:hAnsi="Sylfaen"/>
          <w:sz w:val="22"/>
          <w:szCs w:val="22"/>
          <w:vertAlign w:val="superscript"/>
          <w:lang w:val="hy-AM"/>
        </w:rPr>
        <w:t>2</w:t>
      </w:r>
      <w:r>
        <w:rPr>
          <w:rFonts w:ascii="Sylfaen" w:hAnsi="Sylfaen"/>
          <w:sz w:val="22"/>
          <w:szCs w:val="22"/>
          <w:vertAlign w:val="superscript"/>
          <w:lang w:val="en-US"/>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rsidR="003A7AF1" w:rsidRPr="00560A40" w:rsidRDefault="003A7AF1" w:rsidP="00BB1514">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3A7AF1" w:rsidRPr="00560A40" w:rsidRDefault="003A7AF1" w:rsidP="00BB1514">
      <w:pPr>
        <w:pStyle w:val="af2"/>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94E3144"/>
    <w:multiLevelType w:val="hybridMultilevel"/>
    <w:tmpl w:val="B3A40B1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4E082F"/>
    <w:multiLevelType w:val="hybridMultilevel"/>
    <w:tmpl w:val="4F0CE7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260A57"/>
    <w:multiLevelType w:val="hybridMultilevel"/>
    <w:tmpl w:val="999C663C"/>
    <w:lvl w:ilvl="0" w:tplc="0E16C1D6">
      <w:start w:val="1"/>
      <w:numFmt w:val="bullet"/>
      <w:lvlText w:val="-"/>
      <w:lvlJc w:val="left"/>
      <w:pPr>
        <w:tabs>
          <w:tab w:val="num" w:pos="1080"/>
        </w:tabs>
        <w:ind w:left="1080" w:hanging="360"/>
      </w:pPr>
      <w:rPr>
        <w:rFonts w:ascii="Arial Armenian" w:hAnsi="Arial Armeni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5"/>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19"/>
  </w:num>
  <w:num w:numId="28">
    <w:abstractNumId w:val="9"/>
  </w:num>
  <w:num w:numId="29">
    <w:abstractNumId w:val="8"/>
  </w:num>
  <w:num w:numId="30">
    <w:abstractNumId w:val="11"/>
  </w:num>
  <w:num w:numId="31">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0E6"/>
    <w:rsid w:val="00086EF6"/>
    <w:rsid w:val="00182FC1"/>
    <w:rsid w:val="003A7AF1"/>
    <w:rsid w:val="003D15EB"/>
    <w:rsid w:val="0040529A"/>
    <w:rsid w:val="004E6E46"/>
    <w:rsid w:val="005262D1"/>
    <w:rsid w:val="005957D4"/>
    <w:rsid w:val="00631CF5"/>
    <w:rsid w:val="00657913"/>
    <w:rsid w:val="006A7CF2"/>
    <w:rsid w:val="006F1F1D"/>
    <w:rsid w:val="00707D1D"/>
    <w:rsid w:val="00744FAE"/>
    <w:rsid w:val="007913DD"/>
    <w:rsid w:val="007A3AF0"/>
    <w:rsid w:val="007F22DE"/>
    <w:rsid w:val="00834C4E"/>
    <w:rsid w:val="009D0169"/>
    <w:rsid w:val="00A41584"/>
    <w:rsid w:val="00A900E6"/>
    <w:rsid w:val="00BB1514"/>
    <w:rsid w:val="00BD779A"/>
    <w:rsid w:val="00C704FD"/>
    <w:rsid w:val="00C80C36"/>
    <w:rsid w:val="00D55722"/>
    <w:rsid w:val="00D719C8"/>
    <w:rsid w:val="00D71DEC"/>
    <w:rsid w:val="00F90346"/>
    <w:rsid w:val="00FC6A11"/>
    <w:rsid w:val="00FF7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913114-15EF-4FB5-A5F2-1E85551A7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5EB"/>
  </w:style>
  <w:style w:type="paragraph" w:styleId="1">
    <w:name w:val="heading 1"/>
    <w:basedOn w:val="a"/>
    <w:next w:val="a"/>
    <w:link w:val="10"/>
    <w:qFormat/>
    <w:rsid w:val="00BB1514"/>
    <w:pPr>
      <w:keepNext/>
      <w:spacing w:after="0" w:line="240" w:lineRule="auto"/>
      <w:jc w:val="center"/>
      <w:outlineLvl w:val="0"/>
    </w:pPr>
    <w:rPr>
      <w:rFonts w:ascii="Arial Armenian" w:eastAsia="Times New Roman" w:hAnsi="Arial Armenian" w:cs="Times New Roman"/>
      <w:sz w:val="28"/>
      <w:szCs w:val="20"/>
      <w:lang w:val="en-US" w:eastAsia="ru-RU"/>
    </w:rPr>
  </w:style>
  <w:style w:type="paragraph" w:styleId="2">
    <w:name w:val="heading 2"/>
    <w:basedOn w:val="a"/>
    <w:next w:val="a"/>
    <w:link w:val="20"/>
    <w:qFormat/>
    <w:rsid w:val="00BB1514"/>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paragraph" w:styleId="3">
    <w:name w:val="heading 3"/>
    <w:basedOn w:val="a"/>
    <w:next w:val="a"/>
    <w:link w:val="30"/>
    <w:qFormat/>
    <w:rsid w:val="00BB1514"/>
    <w:pPr>
      <w:keepNext/>
      <w:spacing w:after="0" w:line="360" w:lineRule="auto"/>
      <w:jc w:val="center"/>
      <w:outlineLvl w:val="2"/>
    </w:pPr>
    <w:rPr>
      <w:rFonts w:ascii="Arial LatArm" w:eastAsia="Times New Roman" w:hAnsi="Arial LatArm" w:cs="Times New Roman"/>
      <w:i/>
      <w:sz w:val="20"/>
      <w:szCs w:val="20"/>
      <w:lang w:val="en-AU"/>
    </w:rPr>
  </w:style>
  <w:style w:type="paragraph" w:styleId="4">
    <w:name w:val="heading 4"/>
    <w:basedOn w:val="a"/>
    <w:next w:val="a"/>
    <w:link w:val="40"/>
    <w:qFormat/>
    <w:rsid w:val="00BB1514"/>
    <w:pPr>
      <w:keepNext/>
      <w:spacing w:after="0" w:line="240" w:lineRule="auto"/>
      <w:outlineLvl w:val="3"/>
    </w:pPr>
    <w:rPr>
      <w:rFonts w:ascii="Arial LatArm" w:eastAsia="Times New Roman" w:hAnsi="Arial LatArm" w:cs="Times New Roman"/>
      <w:i/>
      <w:sz w:val="18"/>
      <w:szCs w:val="20"/>
      <w:lang w:val="en-US"/>
    </w:rPr>
  </w:style>
  <w:style w:type="paragraph" w:styleId="5">
    <w:name w:val="heading 5"/>
    <w:basedOn w:val="a"/>
    <w:next w:val="a"/>
    <w:link w:val="50"/>
    <w:qFormat/>
    <w:rsid w:val="00BB1514"/>
    <w:pPr>
      <w:keepNext/>
      <w:spacing w:after="0" w:line="240" w:lineRule="auto"/>
      <w:jc w:val="center"/>
      <w:outlineLvl w:val="4"/>
    </w:pPr>
    <w:rPr>
      <w:rFonts w:ascii="Arial LatArm" w:eastAsia="Times New Roman" w:hAnsi="Arial LatArm" w:cs="Times New Roman"/>
      <w:b/>
      <w:sz w:val="26"/>
      <w:szCs w:val="20"/>
      <w:lang w:val="en-US" w:eastAsia="ru-RU"/>
    </w:rPr>
  </w:style>
  <w:style w:type="paragraph" w:styleId="6">
    <w:name w:val="heading 6"/>
    <w:basedOn w:val="a"/>
    <w:next w:val="a"/>
    <w:link w:val="60"/>
    <w:qFormat/>
    <w:rsid w:val="00BB1514"/>
    <w:pPr>
      <w:keepNext/>
      <w:spacing w:after="0" w:line="240" w:lineRule="auto"/>
      <w:outlineLvl w:val="5"/>
    </w:pPr>
    <w:rPr>
      <w:rFonts w:ascii="Arial LatArm" w:eastAsia="Times New Roman" w:hAnsi="Arial LatArm" w:cs="Times New Roman"/>
      <w:b/>
      <w:color w:val="000000"/>
      <w:szCs w:val="20"/>
      <w:lang w:val="en-US" w:eastAsia="ru-RU"/>
    </w:rPr>
  </w:style>
  <w:style w:type="paragraph" w:styleId="7">
    <w:name w:val="heading 7"/>
    <w:basedOn w:val="a"/>
    <w:next w:val="a"/>
    <w:link w:val="70"/>
    <w:qFormat/>
    <w:rsid w:val="00BB1514"/>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BB1514"/>
    <w:pPr>
      <w:keepNext/>
      <w:spacing w:after="0" w:line="240" w:lineRule="auto"/>
      <w:outlineLvl w:val="7"/>
    </w:pPr>
    <w:rPr>
      <w:rFonts w:ascii="Times Armenian" w:eastAsia="Times New Roman" w:hAnsi="Times Armenian" w:cs="Times New Roman"/>
      <w:i/>
      <w:sz w:val="20"/>
      <w:szCs w:val="20"/>
      <w:lang w:val="nl-NL" w:eastAsia="x-none"/>
    </w:rPr>
  </w:style>
  <w:style w:type="paragraph" w:styleId="9">
    <w:name w:val="heading 9"/>
    <w:basedOn w:val="a"/>
    <w:next w:val="a"/>
    <w:link w:val="90"/>
    <w:qFormat/>
    <w:rsid w:val="00BB1514"/>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1514"/>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BB1514"/>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BB1514"/>
    <w:rPr>
      <w:rFonts w:ascii="Arial LatArm" w:eastAsia="Times New Roman" w:hAnsi="Arial LatArm" w:cs="Times New Roman"/>
      <w:i/>
      <w:sz w:val="20"/>
      <w:szCs w:val="20"/>
      <w:lang w:val="en-AU"/>
    </w:rPr>
  </w:style>
  <w:style w:type="character" w:customStyle="1" w:styleId="40">
    <w:name w:val="Заголовок 4 Знак"/>
    <w:basedOn w:val="a0"/>
    <w:link w:val="4"/>
    <w:rsid w:val="00BB1514"/>
    <w:rPr>
      <w:rFonts w:ascii="Arial LatArm" w:eastAsia="Times New Roman" w:hAnsi="Arial LatArm" w:cs="Times New Roman"/>
      <w:i/>
      <w:sz w:val="18"/>
      <w:szCs w:val="20"/>
      <w:lang w:val="en-US"/>
    </w:rPr>
  </w:style>
  <w:style w:type="character" w:customStyle="1" w:styleId="50">
    <w:name w:val="Заголовок 5 Знак"/>
    <w:basedOn w:val="a0"/>
    <w:link w:val="5"/>
    <w:rsid w:val="00BB1514"/>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BB1514"/>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BB1514"/>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BB1514"/>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BB1514"/>
    <w:rPr>
      <w:rFonts w:ascii="Times Armenian" w:eastAsia="Times New Roman" w:hAnsi="Times Armenian" w:cs="Times New Roman"/>
      <w:b/>
      <w:color w:val="000000"/>
      <w:szCs w:val="20"/>
      <w:lang w:val="pt-BR" w:eastAsia="ru-RU"/>
    </w:rPr>
  </w:style>
  <w:style w:type="numbering" w:customStyle="1" w:styleId="11">
    <w:name w:val="Нет списка1"/>
    <w:next w:val="a2"/>
    <w:semiHidden/>
    <w:unhideWhenUsed/>
    <w:rsid w:val="00BB1514"/>
  </w:style>
  <w:style w:type="paragraph" w:styleId="a3">
    <w:name w:val="Body Text Indent"/>
    <w:aliases w:val=" Char, Char Char Char Char,Char Char Char Char"/>
    <w:basedOn w:val="a"/>
    <w:link w:val="a4"/>
    <w:rsid w:val="00BB1514"/>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BB1514"/>
    <w:rPr>
      <w:rFonts w:ascii="Arial LatArm" w:eastAsia="Times New Roman" w:hAnsi="Arial LatArm" w:cs="Times New Roman"/>
      <w:i/>
      <w:sz w:val="20"/>
      <w:szCs w:val="20"/>
      <w:lang w:val="en-AU"/>
    </w:rPr>
  </w:style>
  <w:style w:type="paragraph" w:styleId="a5">
    <w:name w:val="footer"/>
    <w:basedOn w:val="a"/>
    <w:link w:val="a6"/>
    <w:rsid w:val="00BB1514"/>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a6">
    <w:name w:val="Нижний колонтитул Знак"/>
    <w:basedOn w:val="a0"/>
    <w:link w:val="a5"/>
    <w:rsid w:val="00BB1514"/>
    <w:rPr>
      <w:rFonts w:ascii="Times New Roman" w:eastAsia="Times New Roman" w:hAnsi="Times New Roman" w:cs="Times New Roman"/>
      <w:sz w:val="20"/>
      <w:szCs w:val="20"/>
      <w:lang w:val="en-US"/>
    </w:rPr>
  </w:style>
  <w:style w:type="paragraph" w:styleId="31">
    <w:name w:val="Body Text Indent 3"/>
    <w:basedOn w:val="a"/>
    <w:link w:val="32"/>
    <w:rsid w:val="00BB1514"/>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32">
    <w:name w:val="Основной текст с отступом 3 Знак"/>
    <w:basedOn w:val="a0"/>
    <w:link w:val="31"/>
    <w:rsid w:val="00BB1514"/>
    <w:rPr>
      <w:rFonts w:ascii="Times Armenian" w:eastAsia="Times New Roman" w:hAnsi="Times Armenian" w:cs="Times New Roman"/>
      <w:sz w:val="20"/>
      <w:szCs w:val="20"/>
      <w:lang w:val="x-none" w:eastAsia="x-none"/>
    </w:rPr>
  </w:style>
  <w:style w:type="paragraph" w:styleId="21">
    <w:name w:val="Body Text 2"/>
    <w:basedOn w:val="a"/>
    <w:link w:val="22"/>
    <w:rsid w:val="00BB1514"/>
    <w:pPr>
      <w:tabs>
        <w:tab w:val="left" w:pos="720"/>
      </w:tabs>
      <w:spacing w:after="0" w:line="360" w:lineRule="auto"/>
    </w:pPr>
    <w:rPr>
      <w:rFonts w:ascii="Arial LatArm" w:eastAsia="Times New Roman" w:hAnsi="Arial LatArm" w:cs="Times New Roman"/>
      <w:sz w:val="20"/>
      <w:szCs w:val="20"/>
      <w:lang w:val="en-US"/>
    </w:rPr>
  </w:style>
  <w:style w:type="character" w:customStyle="1" w:styleId="22">
    <w:name w:val="Основной текст 2 Знак"/>
    <w:basedOn w:val="a0"/>
    <w:link w:val="21"/>
    <w:rsid w:val="00BB1514"/>
    <w:rPr>
      <w:rFonts w:ascii="Arial LatArm" w:eastAsia="Times New Roman" w:hAnsi="Arial LatArm" w:cs="Times New Roman"/>
      <w:sz w:val="20"/>
      <w:szCs w:val="20"/>
      <w:lang w:val="en-US"/>
    </w:rPr>
  </w:style>
  <w:style w:type="paragraph" w:styleId="23">
    <w:name w:val="Body Text Indent 2"/>
    <w:basedOn w:val="a"/>
    <w:link w:val="24"/>
    <w:rsid w:val="00BB1514"/>
    <w:pPr>
      <w:spacing w:after="0" w:line="360" w:lineRule="auto"/>
      <w:ind w:firstLine="540"/>
      <w:jc w:val="both"/>
    </w:pPr>
    <w:rPr>
      <w:rFonts w:ascii="Baltica" w:eastAsia="Times New Roman" w:hAnsi="Baltica" w:cs="Times New Roman"/>
      <w:sz w:val="20"/>
      <w:szCs w:val="20"/>
      <w:lang w:val="af-ZA"/>
    </w:rPr>
  </w:style>
  <w:style w:type="character" w:customStyle="1" w:styleId="24">
    <w:name w:val="Основной текст с отступом 2 Знак"/>
    <w:basedOn w:val="a0"/>
    <w:link w:val="23"/>
    <w:rsid w:val="00BB1514"/>
    <w:rPr>
      <w:rFonts w:ascii="Baltica" w:eastAsia="Times New Roman" w:hAnsi="Baltica" w:cs="Times New Roman"/>
      <w:sz w:val="20"/>
      <w:szCs w:val="20"/>
      <w:lang w:val="af-ZA"/>
    </w:rPr>
  </w:style>
  <w:style w:type="paragraph" w:customStyle="1" w:styleId="Char">
    <w:name w:val="Char"/>
    <w:basedOn w:val="a"/>
    <w:semiHidden/>
    <w:rsid w:val="00BB1514"/>
    <w:pPr>
      <w:spacing w:line="360" w:lineRule="auto"/>
      <w:ind w:firstLine="709"/>
      <w:jc w:val="both"/>
    </w:pPr>
    <w:rPr>
      <w:rFonts w:ascii="Arial AMU" w:eastAsia="Times New Roman" w:hAnsi="Arial AMU" w:cs="Arial"/>
      <w:szCs w:val="20"/>
      <w:lang w:val="en-US"/>
    </w:rPr>
  </w:style>
  <w:style w:type="paragraph" w:customStyle="1" w:styleId="Default">
    <w:name w:val="Default"/>
    <w:rsid w:val="00BB1514"/>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BB1514"/>
    <w:pPr>
      <w:spacing w:after="0" w:line="240" w:lineRule="auto"/>
    </w:pPr>
    <w:rPr>
      <w:rFonts w:ascii="Tahoma" w:eastAsia="Times New Roman" w:hAnsi="Tahoma" w:cs="Times New Roman"/>
      <w:sz w:val="16"/>
      <w:szCs w:val="16"/>
      <w:lang w:val="x-none" w:eastAsia="x-none"/>
    </w:rPr>
  </w:style>
  <w:style w:type="character" w:customStyle="1" w:styleId="a8">
    <w:name w:val="Текст выноски Знак"/>
    <w:basedOn w:val="a0"/>
    <w:link w:val="a7"/>
    <w:rsid w:val="00BB1514"/>
    <w:rPr>
      <w:rFonts w:ascii="Tahoma" w:eastAsia="Times New Roman" w:hAnsi="Tahoma" w:cs="Times New Roman"/>
      <w:sz w:val="16"/>
      <w:szCs w:val="16"/>
      <w:lang w:val="x-none" w:eastAsia="x-none"/>
    </w:rPr>
  </w:style>
  <w:style w:type="character" w:styleId="a9">
    <w:name w:val="Hyperlink"/>
    <w:rsid w:val="00BB1514"/>
    <w:rPr>
      <w:color w:val="0000FF"/>
      <w:u w:val="single"/>
    </w:rPr>
  </w:style>
  <w:style w:type="character" w:customStyle="1" w:styleId="CharChar1">
    <w:name w:val="Char Char1"/>
    <w:locked/>
    <w:rsid w:val="00BB1514"/>
    <w:rPr>
      <w:rFonts w:ascii="Arial LatArm" w:hAnsi="Arial LatArm"/>
      <w:i/>
      <w:lang w:val="en-AU" w:eastAsia="en-US" w:bidi="ar-SA"/>
    </w:rPr>
  </w:style>
  <w:style w:type="paragraph" w:styleId="aa">
    <w:name w:val="Body Text"/>
    <w:basedOn w:val="a"/>
    <w:link w:val="ab"/>
    <w:rsid w:val="00BB1514"/>
    <w:pPr>
      <w:spacing w:after="120" w:line="240" w:lineRule="auto"/>
    </w:pPr>
    <w:rPr>
      <w:rFonts w:ascii="Times New Roman" w:eastAsia="Times New Roman" w:hAnsi="Times New Roman" w:cs="Times New Roman"/>
      <w:sz w:val="24"/>
      <w:szCs w:val="24"/>
      <w:lang w:val="en-US"/>
    </w:rPr>
  </w:style>
  <w:style w:type="character" w:customStyle="1" w:styleId="ab">
    <w:name w:val="Основной текст Знак"/>
    <w:basedOn w:val="a0"/>
    <w:link w:val="aa"/>
    <w:rsid w:val="00BB1514"/>
    <w:rPr>
      <w:rFonts w:ascii="Times New Roman" w:eastAsia="Times New Roman" w:hAnsi="Times New Roman" w:cs="Times New Roman"/>
      <w:sz w:val="24"/>
      <w:szCs w:val="24"/>
      <w:lang w:val="en-US"/>
    </w:rPr>
  </w:style>
  <w:style w:type="paragraph" w:styleId="12">
    <w:name w:val="index 1"/>
    <w:basedOn w:val="a"/>
    <w:next w:val="a"/>
    <w:autoRedefine/>
    <w:semiHidden/>
    <w:rsid w:val="00BB1514"/>
    <w:pPr>
      <w:spacing w:after="0" w:line="240" w:lineRule="auto"/>
      <w:ind w:left="240" w:hanging="240"/>
    </w:pPr>
    <w:rPr>
      <w:rFonts w:ascii="Times New Roman" w:eastAsia="Times New Roman" w:hAnsi="Times New Roman" w:cs="Times New Roman"/>
      <w:sz w:val="24"/>
      <w:szCs w:val="24"/>
      <w:lang w:val="en-US"/>
    </w:rPr>
  </w:style>
  <w:style w:type="paragraph" w:styleId="ac">
    <w:name w:val="index heading"/>
    <w:basedOn w:val="a"/>
    <w:next w:val="12"/>
    <w:semiHidden/>
    <w:rsid w:val="00BB1514"/>
    <w:pPr>
      <w:spacing w:after="0" w:line="240" w:lineRule="auto"/>
    </w:pPr>
    <w:rPr>
      <w:rFonts w:ascii="Times New Roman" w:eastAsia="Times New Roman" w:hAnsi="Times New Roman" w:cs="Times New Roman"/>
      <w:sz w:val="20"/>
      <w:szCs w:val="20"/>
      <w:lang w:val="en-AU" w:eastAsia="ru-RU"/>
    </w:rPr>
  </w:style>
  <w:style w:type="paragraph" w:styleId="ad">
    <w:name w:val="header"/>
    <w:basedOn w:val="a"/>
    <w:link w:val="ae"/>
    <w:rsid w:val="00BB1514"/>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ae">
    <w:name w:val="Верхний колонтитул Знак"/>
    <w:basedOn w:val="a0"/>
    <w:link w:val="ad"/>
    <w:rsid w:val="00BB1514"/>
    <w:rPr>
      <w:rFonts w:ascii="Times New Roman" w:eastAsia="Times New Roman" w:hAnsi="Times New Roman" w:cs="Times New Roman"/>
      <w:sz w:val="20"/>
      <w:szCs w:val="20"/>
      <w:lang w:val="en-AU" w:eastAsia="ru-RU"/>
    </w:rPr>
  </w:style>
  <w:style w:type="paragraph" w:styleId="33">
    <w:name w:val="Body Text 3"/>
    <w:basedOn w:val="a"/>
    <w:link w:val="34"/>
    <w:rsid w:val="00BB1514"/>
    <w:pPr>
      <w:spacing w:after="0" w:line="240" w:lineRule="auto"/>
      <w:jc w:val="both"/>
    </w:pPr>
    <w:rPr>
      <w:rFonts w:ascii="Arial LatArm" w:eastAsia="Times New Roman" w:hAnsi="Arial LatArm" w:cs="Times New Roman"/>
      <w:sz w:val="20"/>
      <w:szCs w:val="20"/>
      <w:lang w:val="en-US" w:eastAsia="ru-RU"/>
    </w:rPr>
  </w:style>
  <w:style w:type="character" w:customStyle="1" w:styleId="34">
    <w:name w:val="Основной текст 3 Знак"/>
    <w:basedOn w:val="a0"/>
    <w:link w:val="33"/>
    <w:rsid w:val="00BB1514"/>
    <w:rPr>
      <w:rFonts w:ascii="Arial LatArm" w:eastAsia="Times New Roman" w:hAnsi="Arial LatArm" w:cs="Times New Roman"/>
      <w:sz w:val="20"/>
      <w:szCs w:val="20"/>
      <w:lang w:val="en-US" w:eastAsia="ru-RU"/>
    </w:rPr>
  </w:style>
  <w:style w:type="paragraph" w:styleId="af">
    <w:name w:val="Title"/>
    <w:basedOn w:val="a"/>
    <w:link w:val="af0"/>
    <w:qFormat/>
    <w:rsid w:val="00BB1514"/>
    <w:pPr>
      <w:spacing w:after="0" w:line="240" w:lineRule="auto"/>
      <w:jc w:val="center"/>
    </w:pPr>
    <w:rPr>
      <w:rFonts w:ascii="Arial Armenian" w:eastAsia="Times New Roman" w:hAnsi="Arial Armenian" w:cs="Times New Roman"/>
      <w:sz w:val="24"/>
      <w:szCs w:val="20"/>
      <w:lang w:val="en-US"/>
    </w:rPr>
  </w:style>
  <w:style w:type="character" w:customStyle="1" w:styleId="af0">
    <w:name w:val="Название Знак"/>
    <w:basedOn w:val="a0"/>
    <w:link w:val="af"/>
    <w:rsid w:val="00BB1514"/>
    <w:rPr>
      <w:rFonts w:ascii="Arial Armenian" w:eastAsia="Times New Roman" w:hAnsi="Arial Armenian" w:cs="Times New Roman"/>
      <w:sz w:val="24"/>
      <w:szCs w:val="20"/>
      <w:lang w:val="en-US"/>
    </w:rPr>
  </w:style>
  <w:style w:type="character" w:styleId="af1">
    <w:name w:val="page number"/>
    <w:basedOn w:val="a0"/>
    <w:rsid w:val="00BB1514"/>
  </w:style>
  <w:style w:type="paragraph" w:styleId="af2">
    <w:name w:val="footnote text"/>
    <w:basedOn w:val="a"/>
    <w:link w:val="af3"/>
    <w:semiHidden/>
    <w:rsid w:val="00BB1514"/>
    <w:pPr>
      <w:spacing w:after="0" w:line="240" w:lineRule="auto"/>
    </w:pPr>
    <w:rPr>
      <w:rFonts w:ascii="Times Armenian" w:eastAsia="Times New Roman" w:hAnsi="Times Armenian" w:cs="Times New Roman"/>
      <w:sz w:val="20"/>
      <w:szCs w:val="20"/>
      <w:lang w:val="x-none" w:eastAsia="ru-RU"/>
    </w:rPr>
  </w:style>
  <w:style w:type="character" w:customStyle="1" w:styleId="af3">
    <w:name w:val="Текст сноски Знак"/>
    <w:basedOn w:val="a0"/>
    <w:link w:val="af2"/>
    <w:semiHidden/>
    <w:rsid w:val="00BB1514"/>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BB1514"/>
    <w:pPr>
      <w:spacing w:line="240" w:lineRule="exact"/>
    </w:pPr>
    <w:rPr>
      <w:rFonts w:ascii="Arial" w:eastAsia="Times New Roman" w:hAnsi="Arial" w:cs="Arial"/>
      <w:sz w:val="20"/>
      <w:szCs w:val="20"/>
      <w:lang w:val="en-US"/>
    </w:rPr>
  </w:style>
  <w:style w:type="paragraph" w:customStyle="1" w:styleId="norm">
    <w:name w:val="norm"/>
    <w:basedOn w:val="a"/>
    <w:rsid w:val="00BB1514"/>
    <w:pPr>
      <w:spacing w:after="0" w:line="480" w:lineRule="auto"/>
      <w:ind w:firstLine="709"/>
      <w:jc w:val="both"/>
    </w:pPr>
    <w:rPr>
      <w:rFonts w:ascii="Arial Armenian" w:eastAsia="Times New Roman" w:hAnsi="Arial Armenian" w:cs="Times New Roman"/>
      <w:szCs w:val="20"/>
      <w:lang w:val="en-US" w:eastAsia="ru-RU"/>
    </w:rPr>
  </w:style>
  <w:style w:type="character" w:customStyle="1" w:styleId="normChar">
    <w:name w:val="norm Char"/>
    <w:locked/>
    <w:rsid w:val="00BB1514"/>
    <w:rPr>
      <w:rFonts w:ascii="Arial Armenian" w:hAnsi="Arial Armenian"/>
      <w:sz w:val="22"/>
      <w:lang w:val="en-US" w:eastAsia="ru-RU" w:bidi="ar-SA"/>
    </w:rPr>
  </w:style>
  <w:style w:type="character" w:customStyle="1" w:styleId="CharCharChar">
    <w:name w:val="Char Char Char"/>
    <w:rsid w:val="00BB1514"/>
    <w:rPr>
      <w:rFonts w:ascii="Arial LatArm" w:hAnsi="Arial LatArm"/>
      <w:sz w:val="24"/>
      <w:lang w:eastAsia="ru-RU"/>
    </w:rPr>
  </w:style>
  <w:style w:type="paragraph" w:styleId="af4">
    <w:name w:val="Normal (Web)"/>
    <w:basedOn w:val="a"/>
    <w:uiPriority w:val="99"/>
    <w:rsid w:val="00BB15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5">
    <w:name w:val="Strong"/>
    <w:uiPriority w:val="22"/>
    <w:qFormat/>
    <w:rsid w:val="00BB1514"/>
    <w:rPr>
      <w:b/>
      <w:bCs/>
    </w:rPr>
  </w:style>
  <w:style w:type="character" w:styleId="af6">
    <w:name w:val="footnote reference"/>
    <w:semiHidden/>
    <w:rsid w:val="00BB1514"/>
    <w:rPr>
      <w:vertAlign w:val="superscript"/>
    </w:rPr>
  </w:style>
  <w:style w:type="character" w:customStyle="1" w:styleId="CharChar22">
    <w:name w:val="Char Char22"/>
    <w:rsid w:val="00BB1514"/>
    <w:rPr>
      <w:rFonts w:ascii="Arial Armenian" w:hAnsi="Arial Armenian"/>
      <w:sz w:val="28"/>
      <w:lang w:val="en-US"/>
    </w:rPr>
  </w:style>
  <w:style w:type="character" w:customStyle="1" w:styleId="CharChar20">
    <w:name w:val="Char Char20"/>
    <w:rsid w:val="00BB1514"/>
    <w:rPr>
      <w:rFonts w:ascii="Times LatArm" w:hAnsi="Times LatArm"/>
      <w:b/>
      <w:sz w:val="28"/>
      <w:lang w:val="en-US"/>
    </w:rPr>
  </w:style>
  <w:style w:type="character" w:customStyle="1" w:styleId="CharChar16">
    <w:name w:val="Char Char16"/>
    <w:rsid w:val="00BB1514"/>
    <w:rPr>
      <w:rFonts w:ascii="Times Armenian" w:hAnsi="Times Armenian"/>
      <w:b/>
      <w:lang w:val="hy-AM"/>
    </w:rPr>
  </w:style>
  <w:style w:type="character" w:customStyle="1" w:styleId="CharChar15">
    <w:name w:val="Char Char15"/>
    <w:rsid w:val="00BB1514"/>
    <w:rPr>
      <w:rFonts w:ascii="Times Armenian" w:hAnsi="Times Armenian"/>
      <w:i/>
      <w:lang w:val="nl-NL"/>
    </w:rPr>
  </w:style>
  <w:style w:type="character" w:customStyle="1" w:styleId="CharChar13">
    <w:name w:val="Char Char13"/>
    <w:rsid w:val="00BB1514"/>
    <w:rPr>
      <w:rFonts w:ascii="Arial Armenian" w:hAnsi="Arial Armenian"/>
      <w:lang w:val="en-US"/>
    </w:rPr>
  </w:style>
  <w:style w:type="character" w:styleId="af7">
    <w:name w:val="annotation reference"/>
    <w:semiHidden/>
    <w:rsid w:val="00BB1514"/>
    <w:rPr>
      <w:sz w:val="16"/>
      <w:szCs w:val="16"/>
    </w:rPr>
  </w:style>
  <w:style w:type="paragraph" w:styleId="af8">
    <w:name w:val="annotation text"/>
    <w:basedOn w:val="a"/>
    <w:link w:val="af9"/>
    <w:semiHidden/>
    <w:rsid w:val="00BB1514"/>
    <w:pPr>
      <w:spacing w:after="0" w:line="240" w:lineRule="auto"/>
    </w:pPr>
    <w:rPr>
      <w:rFonts w:ascii="Times Armenian" w:eastAsia="Times New Roman" w:hAnsi="Times Armenian" w:cs="Times New Roman"/>
      <w:sz w:val="20"/>
      <w:szCs w:val="20"/>
      <w:lang w:val="x-none" w:eastAsia="ru-RU"/>
    </w:rPr>
  </w:style>
  <w:style w:type="character" w:customStyle="1" w:styleId="af9">
    <w:name w:val="Текст примечания Знак"/>
    <w:basedOn w:val="a0"/>
    <w:link w:val="af8"/>
    <w:semiHidden/>
    <w:rsid w:val="00BB1514"/>
    <w:rPr>
      <w:rFonts w:ascii="Times Armenian" w:eastAsia="Times New Roman" w:hAnsi="Times Armenian" w:cs="Times New Roman"/>
      <w:sz w:val="20"/>
      <w:szCs w:val="20"/>
      <w:lang w:val="x-none" w:eastAsia="ru-RU"/>
    </w:rPr>
  </w:style>
  <w:style w:type="paragraph" w:styleId="afa">
    <w:name w:val="annotation subject"/>
    <w:basedOn w:val="af8"/>
    <w:next w:val="af8"/>
    <w:link w:val="afb"/>
    <w:semiHidden/>
    <w:rsid w:val="00BB1514"/>
    <w:rPr>
      <w:b/>
      <w:bCs/>
    </w:rPr>
  </w:style>
  <w:style w:type="character" w:customStyle="1" w:styleId="afb">
    <w:name w:val="Тема примечания Знак"/>
    <w:basedOn w:val="af9"/>
    <w:link w:val="afa"/>
    <w:semiHidden/>
    <w:rsid w:val="00BB1514"/>
    <w:rPr>
      <w:rFonts w:ascii="Times Armenian" w:eastAsia="Times New Roman" w:hAnsi="Times Armenian" w:cs="Times New Roman"/>
      <w:b/>
      <w:bCs/>
      <w:sz w:val="20"/>
      <w:szCs w:val="20"/>
      <w:lang w:val="x-none" w:eastAsia="ru-RU"/>
    </w:rPr>
  </w:style>
  <w:style w:type="paragraph" w:styleId="afc">
    <w:name w:val="endnote text"/>
    <w:basedOn w:val="a"/>
    <w:link w:val="afd"/>
    <w:semiHidden/>
    <w:rsid w:val="00BB1514"/>
    <w:pPr>
      <w:spacing w:after="0" w:line="240" w:lineRule="auto"/>
    </w:pPr>
    <w:rPr>
      <w:rFonts w:ascii="Times Armenian" w:eastAsia="Times New Roman" w:hAnsi="Times Armenian" w:cs="Times New Roman"/>
      <w:sz w:val="20"/>
      <w:szCs w:val="20"/>
      <w:lang w:val="x-none" w:eastAsia="ru-RU"/>
    </w:rPr>
  </w:style>
  <w:style w:type="character" w:customStyle="1" w:styleId="afd">
    <w:name w:val="Текст концевой сноски Знак"/>
    <w:basedOn w:val="a0"/>
    <w:link w:val="afc"/>
    <w:semiHidden/>
    <w:rsid w:val="00BB1514"/>
    <w:rPr>
      <w:rFonts w:ascii="Times Armenian" w:eastAsia="Times New Roman" w:hAnsi="Times Armenian" w:cs="Times New Roman"/>
      <w:sz w:val="20"/>
      <w:szCs w:val="20"/>
      <w:lang w:val="x-none" w:eastAsia="ru-RU"/>
    </w:rPr>
  </w:style>
  <w:style w:type="character" w:styleId="afe">
    <w:name w:val="endnote reference"/>
    <w:semiHidden/>
    <w:rsid w:val="00BB1514"/>
    <w:rPr>
      <w:vertAlign w:val="superscript"/>
    </w:rPr>
  </w:style>
  <w:style w:type="paragraph" w:styleId="aff">
    <w:name w:val="Document Map"/>
    <w:basedOn w:val="a"/>
    <w:link w:val="aff0"/>
    <w:semiHidden/>
    <w:rsid w:val="00BB1514"/>
    <w:pPr>
      <w:shd w:val="clear" w:color="auto" w:fill="000080"/>
      <w:spacing w:after="0" w:line="240" w:lineRule="auto"/>
    </w:pPr>
    <w:rPr>
      <w:rFonts w:ascii="Tahoma" w:eastAsia="Times New Roman" w:hAnsi="Tahoma" w:cs="Times New Roman"/>
      <w:sz w:val="20"/>
      <w:szCs w:val="20"/>
      <w:lang w:val="x-none" w:eastAsia="ru-RU"/>
    </w:rPr>
  </w:style>
  <w:style w:type="character" w:customStyle="1" w:styleId="aff0">
    <w:name w:val="Схема документа Знак"/>
    <w:basedOn w:val="a0"/>
    <w:link w:val="aff"/>
    <w:semiHidden/>
    <w:rsid w:val="00BB1514"/>
    <w:rPr>
      <w:rFonts w:ascii="Tahoma" w:eastAsia="Times New Roman" w:hAnsi="Tahoma" w:cs="Times New Roman"/>
      <w:sz w:val="20"/>
      <w:szCs w:val="20"/>
      <w:shd w:val="clear" w:color="auto" w:fill="000080"/>
      <w:lang w:val="x-none" w:eastAsia="ru-RU"/>
    </w:rPr>
  </w:style>
  <w:style w:type="paragraph" w:styleId="aff1">
    <w:name w:val="Revision"/>
    <w:hidden/>
    <w:semiHidden/>
    <w:rsid w:val="00BB1514"/>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39"/>
    <w:rsid w:val="00BB15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BB1514"/>
    <w:pPr>
      <w:spacing w:line="240" w:lineRule="exact"/>
    </w:pPr>
    <w:rPr>
      <w:rFonts w:ascii="Verdana" w:eastAsia="Times New Roman" w:hAnsi="Verdana" w:cs="Times New Roman"/>
      <w:sz w:val="20"/>
      <w:szCs w:val="20"/>
      <w:lang w:val="en-US"/>
    </w:rPr>
  </w:style>
  <w:style w:type="paragraph" w:customStyle="1" w:styleId="Style2">
    <w:name w:val="Style2"/>
    <w:basedOn w:val="a"/>
    <w:rsid w:val="00BB1514"/>
    <w:pPr>
      <w:spacing w:after="0" w:line="240" w:lineRule="auto"/>
      <w:jc w:val="center"/>
    </w:pPr>
    <w:rPr>
      <w:rFonts w:ascii="Arial Armenian" w:eastAsia="Times New Roman" w:hAnsi="Arial Armenian" w:cs="Times New Roman"/>
      <w:w w:val="90"/>
      <w:szCs w:val="20"/>
      <w:lang w:val="en-US" w:eastAsia="ru-RU"/>
    </w:rPr>
  </w:style>
  <w:style w:type="character" w:customStyle="1" w:styleId="CharChar23">
    <w:name w:val="Char Char23"/>
    <w:rsid w:val="00BB1514"/>
    <w:rPr>
      <w:rFonts w:ascii="Arial Armenian" w:hAnsi="Arial Armenian"/>
      <w:sz w:val="28"/>
      <w:lang w:val="en-US" w:eastAsia="ru-RU" w:bidi="ar-SA"/>
    </w:rPr>
  </w:style>
  <w:style w:type="character" w:customStyle="1" w:styleId="CharChar21">
    <w:name w:val="Char Char21"/>
    <w:rsid w:val="00BB1514"/>
    <w:rPr>
      <w:rFonts w:ascii="Arial LatArm" w:hAnsi="Arial LatArm"/>
      <w:b/>
      <w:color w:val="0000FF"/>
      <w:lang w:val="en-US" w:eastAsia="ru-RU" w:bidi="ar-SA"/>
    </w:rPr>
  </w:style>
  <w:style w:type="paragraph" w:styleId="aff3">
    <w:name w:val="List Paragraph"/>
    <w:basedOn w:val="a"/>
    <w:link w:val="aff4"/>
    <w:uiPriority w:val="34"/>
    <w:qFormat/>
    <w:rsid w:val="00BB1514"/>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BB1514"/>
    <w:rPr>
      <w:rFonts w:ascii="Arial Armenian" w:hAnsi="Arial Armenian"/>
      <w:sz w:val="28"/>
      <w:lang w:val="en-US" w:eastAsia="ru-RU" w:bidi="ar-SA"/>
    </w:rPr>
  </w:style>
  <w:style w:type="character" w:customStyle="1" w:styleId="CharChar24">
    <w:name w:val="Char Char24"/>
    <w:rsid w:val="00BB1514"/>
    <w:rPr>
      <w:rFonts w:ascii="Arial LatArm" w:hAnsi="Arial LatArm"/>
      <w:b/>
      <w:color w:val="0000FF"/>
      <w:lang w:val="en-US" w:eastAsia="ru-RU" w:bidi="ar-SA"/>
    </w:rPr>
  </w:style>
  <w:style w:type="paragraph" w:styleId="aff5">
    <w:name w:val="Block Text"/>
    <w:basedOn w:val="a"/>
    <w:rsid w:val="00BB1514"/>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a"/>
    <w:next w:val="a"/>
    <w:rsid w:val="00BB1514"/>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Normal2">
    <w:name w:val="Normal+2"/>
    <w:basedOn w:val="a"/>
    <w:next w:val="a"/>
    <w:rsid w:val="00BB1514"/>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CharCharCharChar">
    <w:name w:val="Знак Знак Знак Char Char Char Char Знак Знак Знак"/>
    <w:basedOn w:val="a"/>
    <w:rsid w:val="00BB1514"/>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rPr>
  </w:style>
  <w:style w:type="paragraph" w:customStyle="1" w:styleId="xl64">
    <w:name w:val="xl64"/>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5">
    <w:name w:val="xl65"/>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rPr>
  </w:style>
  <w:style w:type="paragraph" w:customStyle="1" w:styleId="xl66">
    <w:name w:val="xl66"/>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rPr>
  </w:style>
  <w:style w:type="paragraph" w:customStyle="1" w:styleId="xl67">
    <w:name w:val="xl67"/>
    <w:basedOn w:val="a"/>
    <w:rsid w:val="00BB15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8">
    <w:name w:val="xl68"/>
    <w:basedOn w:val="a"/>
    <w:rsid w:val="00BB151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69">
    <w:name w:val="xl69"/>
    <w:basedOn w:val="a"/>
    <w:rsid w:val="00BB151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0">
    <w:name w:val="xl70"/>
    <w:basedOn w:val="a"/>
    <w:rsid w:val="00BB151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1">
    <w:name w:val="xl71"/>
    <w:basedOn w:val="a"/>
    <w:rsid w:val="00BB151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xl72">
    <w:name w:val="xl72"/>
    <w:basedOn w:val="a"/>
    <w:rsid w:val="00BB151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font5">
    <w:name w:val="font5"/>
    <w:basedOn w:val="a"/>
    <w:rsid w:val="00BB1514"/>
    <w:pPr>
      <w:spacing w:before="100" w:beforeAutospacing="1" w:after="100" w:afterAutospacing="1" w:line="240" w:lineRule="auto"/>
    </w:pPr>
    <w:rPr>
      <w:rFonts w:ascii="Times Armenian" w:eastAsia="Arial Unicode MS" w:hAnsi="Times Armenian" w:cs="Arial Unicode MS"/>
      <w:sz w:val="16"/>
      <w:szCs w:val="16"/>
      <w:lang w:val="en-US"/>
    </w:rPr>
  </w:style>
  <w:style w:type="paragraph" w:customStyle="1" w:styleId="font6">
    <w:name w:val="font6"/>
    <w:basedOn w:val="a"/>
    <w:rsid w:val="00BB1514"/>
    <w:pPr>
      <w:spacing w:before="100" w:beforeAutospacing="1" w:after="100" w:afterAutospacing="1" w:line="240" w:lineRule="auto"/>
    </w:pPr>
    <w:rPr>
      <w:rFonts w:ascii="Times Armenian" w:eastAsia="Arial Unicode MS" w:hAnsi="Times Armenian" w:cs="Arial Unicode MS"/>
      <w:i/>
      <w:iCs/>
      <w:sz w:val="16"/>
      <w:szCs w:val="16"/>
      <w:lang w:val="en-US"/>
    </w:rPr>
  </w:style>
  <w:style w:type="paragraph" w:customStyle="1" w:styleId="font7">
    <w:name w:val="font7"/>
    <w:basedOn w:val="a"/>
    <w:rsid w:val="00BB1514"/>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8">
    <w:name w:val="font8"/>
    <w:basedOn w:val="a"/>
    <w:rsid w:val="00BB1514"/>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9">
    <w:name w:val="font9"/>
    <w:basedOn w:val="a"/>
    <w:rsid w:val="00BB1514"/>
    <w:pPr>
      <w:spacing w:before="100" w:beforeAutospacing="1" w:after="100" w:afterAutospacing="1" w:line="240" w:lineRule="auto"/>
    </w:pPr>
    <w:rPr>
      <w:rFonts w:ascii="Times LatRus" w:eastAsia="Arial Unicode MS" w:hAnsi="Times LatRus" w:cs="Arial Unicode MS"/>
      <w:i/>
      <w:iCs/>
      <w:sz w:val="16"/>
      <w:szCs w:val="16"/>
      <w:lang w:val="en-US"/>
    </w:rPr>
  </w:style>
  <w:style w:type="paragraph" w:customStyle="1" w:styleId="font10">
    <w:name w:val="font10"/>
    <w:basedOn w:val="a"/>
    <w:rsid w:val="00BB1514"/>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11">
    <w:name w:val="font11"/>
    <w:basedOn w:val="a"/>
    <w:rsid w:val="00BB1514"/>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12">
    <w:name w:val="font12"/>
    <w:basedOn w:val="a"/>
    <w:rsid w:val="00BB1514"/>
    <w:pPr>
      <w:spacing w:before="100" w:beforeAutospacing="1" w:after="100" w:afterAutospacing="1" w:line="240" w:lineRule="auto"/>
    </w:pPr>
    <w:rPr>
      <w:rFonts w:ascii="Times New Roman" w:eastAsia="Arial Unicode MS" w:hAnsi="Times New Roman" w:cs="Times New Roman"/>
      <w:sz w:val="16"/>
      <w:szCs w:val="16"/>
      <w:lang w:val="en-US"/>
    </w:rPr>
  </w:style>
  <w:style w:type="paragraph" w:customStyle="1" w:styleId="font13">
    <w:name w:val="font13"/>
    <w:basedOn w:val="a"/>
    <w:rsid w:val="00BB1514"/>
    <w:pPr>
      <w:spacing w:before="100" w:beforeAutospacing="1" w:after="100" w:afterAutospacing="1" w:line="240" w:lineRule="auto"/>
    </w:pPr>
    <w:rPr>
      <w:rFonts w:ascii="Times Armenian" w:eastAsia="Arial Unicode MS" w:hAnsi="Times Armenian" w:cs="Arial Unicode MS"/>
      <w:color w:val="000000"/>
      <w:sz w:val="20"/>
      <w:szCs w:val="20"/>
      <w:lang w:val="en-US"/>
    </w:rPr>
  </w:style>
  <w:style w:type="paragraph" w:customStyle="1" w:styleId="xl73">
    <w:name w:val="xl73"/>
    <w:basedOn w:val="a"/>
    <w:rsid w:val="00BB151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4">
    <w:name w:val="xl74"/>
    <w:basedOn w:val="a"/>
    <w:rsid w:val="00BB151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5">
    <w:name w:val="xl75"/>
    <w:basedOn w:val="a"/>
    <w:rsid w:val="00BB151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110">
    <w:name w:val="Указатель 11"/>
    <w:basedOn w:val="a"/>
    <w:rsid w:val="00BB1514"/>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3">
    <w:name w:val="Указатель1"/>
    <w:basedOn w:val="a"/>
    <w:rsid w:val="00BB1514"/>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6">
    <w:name w:val="FollowedHyperlink"/>
    <w:rsid w:val="00BB1514"/>
    <w:rPr>
      <w:color w:val="800080"/>
      <w:u w:val="single"/>
    </w:rPr>
  </w:style>
  <w:style w:type="character" w:customStyle="1" w:styleId="CharCharCharChar1">
    <w:name w:val="Char Char Char Char1"/>
    <w:aliases w:val=" Char Char Char Char Char Char"/>
    <w:rsid w:val="00BB1514"/>
    <w:rPr>
      <w:rFonts w:ascii="Arial LatArm" w:hAnsi="Arial LatArm"/>
      <w:sz w:val="24"/>
      <w:lang w:val="en-US" w:eastAsia="ru-RU" w:bidi="ar-SA"/>
    </w:rPr>
  </w:style>
  <w:style w:type="character" w:customStyle="1" w:styleId="CharChar">
    <w:name w:val="Char Char"/>
    <w:locked/>
    <w:rsid w:val="00BB1514"/>
    <w:rPr>
      <w:lang w:val="en-US" w:eastAsia="en-US" w:bidi="ar-SA"/>
    </w:rPr>
  </w:style>
  <w:style w:type="paragraph" w:customStyle="1" w:styleId="Char3CharCharChar">
    <w:name w:val="Char3 Char Char Char"/>
    <w:basedOn w:val="a"/>
    <w:next w:val="a"/>
    <w:semiHidden/>
    <w:rsid w:val="00BB1514"/>
    <w:pPr>
      <w:spacing w:line="240" w:lineRule="exact"/>
      <w:jc w:val="both"/>
    </w:pPr>
    <w:rPr>
      <w:rFonts w:ascii="Arial" w:eastAsia="Times New Roman" w:hAnsi="Arial" w:cs="Arial"/>
      <w:b/>
      <w:sz w:val="20"/>
      <w:szCs w:val="20"/>
      <w:lang w:val="en-GB"/>
    </w:rPr>
  </w:style>
  <w:style w:type="character" w:customStyle="1" w:styleId="aff4">
    <w:name w:val="Абзац списка Знак"/>
    <w:link w:val="aff3"/>
    <w:uiPriority w:val="34"/>
    <w:locked/>
    <w:rsid w:val="00BB1514"/>
    <w:rPr>
      <w:rFonts w:ascii="Times Armenian" w:eastAsia="Times New Roman" w:hAnsi="Times Armenian" w:cs="Times New Roman"/>
      <w:sz w:val="24"/>
      <w:szCs w:val="24"/>
      <w:lang w:val="x-none" w:eastAsia="ru-RU"/>
    </w:rPr>
  </w:style>
  <w:style w:type="character" w:styleId="aff7">
    <w:name w:val="Emphasis"/>
    <w:qFormat/>
    <w:rsid w:val="00BB1514"/>
    <w:rPr>
      <w:i/>
      <w:iCs/>
    </w:rPr>
  </w:style>
  <w:style w:type="character" w:customStyle="1" w:styleId="UnresolvedMention">
    <w:name w:val="Unresolved Mention"/>
    <w:uiPriority w:val="99"/>
    <w:semiHidden/>
    <w:unhideWhenUsed/>
    <w:rsid w:val="00BB1514"/>
    <w:rPr>
      <w:color w:val="605E5C"/>
      <w:shd w:val="clear" w:color="auto" w:fill="E1DFDD"/>
    </w:rPr>
  </w:style>
  <w:style w:type="character" w:customStyle="1" w:styleId="CharChar4">
    <w:name w:val="Char Char4"/>
    <w:locked/>
    <w:rsid w:val="00BB1514"/>
    <w:rPr>
      <w:sz w:val="24"/>
      <w:szCs w:val="24"/>
      <w:lang w:val="en-US" w:eastAsia="en-US" w:bidi="ar-SA"/>
    </w:rPr>
  </w:style>
  <w:style w:type="paragraph" w:customStyle="1" w:styleId="msonormalcxspmiddle">
    <w:name w:val="msonormalcxspmiddle"/>
    <w:basedOn w:val="a"/>
    <w:rsid w:val="00BB15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harChar5">
    <w:name w:val="Char Char5"/>
    <w:locked/>
    <w:rsid w:val="00BB151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2F443-1556-438E-8996-463848EB5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66</Pages>
  <Words>17319</Words>
  <Characters>98724</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Chatinyan</dc:creator>
  <cp:keywords/>
  <dc:description/>
  <cp:lastModifiedBy>work_2</cp:lastModifiedBy>
  <cp:revision>14</cp:revision>
  <dcterms:created xsi:type="dcterms:W3CDTF">2022-12-07T13:22:00Z</dcterms:created>
  <dcterms:modified xsi:type="dcterms:W3CDTF">2024-12-18T11:51:00Z</dcterms:modified>
</cp:coreProperties>
</file>