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2D0" w:rsidRPr="00AE2768" w:rsidRDefault="002462D0" w:rsidP="002462D0">
      <w:pPr>
        <w:pStyle w:val="aa"/>
        <w:ind w:right="-7"/>
        <w:jc w:val="right"/>
        <w:rPr>
          <w:rFonts w:ascii="GHEA Grapalat" w:hAnsi="GHEA Grapalat" w:cs="Sylfaen"/>
          <w:i/>
          <w:sz w:val="16"/>
        </w:rPr>
      </w:pPr>
      <w:r w:rsidRPr="005939DE">
        <w:rPr>
          <w:rFonts w:ascii="GHEA Grapalat" w:hAnsi="GHEA Grapalat" w:cs="Sylfaen"/>
          <w:i/>
          <w:sz w:val="18"/>
        </w:rPr>
        <w:t xml:space="preserve">                                                                </w:t>
      </w:r>
      <w:r w:rsidRPr="00AE2768">
        <w:rPr>
          <w:rFonts w:ascii="GHEA Grapalat" w:hAnsi="GHEA Grapalat" w:cs="Sylfaen"/>
          <w:i/>
          <w:sz w:val="16"/>
        </w:rPr>
        <w:t xml:space="preserve">Հավելված N 7 </w:t>
      </w:r>
    </w:p>
    <w:p w:rsidR="002462D0" w:rsidRPr="00AE2768" w:rsidRDefault="002462D0" w:rsidP="002462D0">
      <w:pPr>
        <w:pStyle w:val="aa"/>
        <w:spacing w:after="0"/>
        <w:ind w:firstLine="567"/>
        <w:jc w:val="right"/>
        <w:rPr>
          <w:rFonts w:ascii="GHEA Grapalat" w:hAnsi="GHEA Grapalat" w:cs="Sylfaen"/>
          <w:i/>
          <w:sz w:val="16"/>
        </w:rPr>
      </w:pPr>
      <w:r w:rsidRPr="00AE2768">
        <w:rPr>
          <w:rFonts w:ascii="GHEA Grapalat" w:hAnsi="GHEA Grapalat" w:cs="Sylfaen"/>
          <w:i/>
          <w:sz w:val="16"/>
        </w:rPr>
        <w:t xml:space="preserve">ՀՀ ֆինանսների նախարարի 2019 թվականի </w:t>
      </w:r>
    </w:p>
    <w:p w:rsidR="002462D0" w:rsidRPr="00AE2768" w:rsidRDefault="002462D0" w:rsidP="002462D0">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rPr>
        <w:t>04 նոյեմբերի N 597-</w:t>
      </w:r>
      <w:proofErr w:type="gramStart"/>
      <w:r>
        <w:rPr>
          <w:rFonts w:ascii="GHEA Grapalat" w:hAnsi="GHEA Grapalat" w:cs="Sylfaen"/>
          <w:i/>
          <w:sz w:val="16"/>
        </w:rPr>
        <w:t>Ա  հրամանի</w:t>
      </w:r>
      <w:proofErr w:type="gramEnd"/>
      <w:r>
        <w:rPr>
          <w:rFonts w:ascii="GHEA Grapalat" w:hAnsi="GHEA Grapalat" w:cs="Sylfaen"/>
          <w:i/>
          <w:sz w:val="16"/>
        </w:rPr>
        <w:t xml:space="preserve">    </w:t>
      </w:r>
    </w:p>
    <w:p w:rsidR="002462D0" w:rsidRPr="00AE2768" w:rsidRDefault="002462D0" w:rsidP="002462D0">
      <w:pPr>
        <w:pStyle w:val="aa"/>
        <w:spacing w:after="0"/>
        <w:ind w:right="-7" w:firstLine="567"/>
        <w:jc w:val="right"/>
        <w:rPr>
          <w:rFonts w:ascii="GHEA Grapalat" w:hAnsi="GHEA Grapalat" w:cs="Sylfaen"/>
          <w:i/>
          <w:sz w:val="18"/>
          <w:szCs w:val="20"/>
          <w:lang w:val="af-ZA" w:eastAsia="ru-RU"/>
        </w:rPr>
      </w:pPr>
      <w:r w:rsidRPr="00AE2768">
        <w:rPr>
          <w:rFonts w:ascii="GHEA Grapalat" w:hAnsi="GHEA Grapalat" w:cs="Sylfaen"/>
          <w:i/>
          <w:sz w:val="18"/>
          <w:szCs w:val="20"/>
          <w:lang w:val="af-ZA" w:eastAsia="ru-RU"/>
        </w:rPr>
        <w:tab/>
      </w:r>
    </w:p>
    <w:p w:rsidR="002462D0" w:rsidRPr="00AE2768" w:rsidRDefault="002462D0" w:rsidP="002462D0">
      <w:pPr>
        <w:pStyle w:val="a3"/>
        <w:spacing w:line="240" w:lineRule="auto"/>
        <w:jc w:val="center"/>
        <w:rPr>
          <w:rFonts w:ascii="GHEA Grapalat" w:hAnsi="GHEA Grapalat"/>
          <w:i w:val="0"/>
          <w:lang w:val="af-ZA"/>
        </w:rPr>
      </w:pPr>
      <w:r w:rsidRPr="00AE2768">
        <w:rPr>
          <w:rFonts w:ascii="GHEA Grapalat" w:hAnsi="GHEA Grapalat"/>
          <w:i w:val="0"/>
          <w:lang w:val="af-ZA"/>
        </w:rPr>
        <w:t>ՀԱՅՏԱՐԱՐՈՒԹՅՈՒՆ</w:t>
      </w:r>
    </w:p>
    <w:p w:rsidR="002462D0" w:rsidRPr="00AE2768" w:rsidRDefault="002462D0" w:rsidP="002462D0">
      <w:pPr>
        <w:pStyle w:val="a3"/>
        <w:spacing w:line="240" w:lineRule="auto"/>
        <w:jc w:val="center"/>
        <w:rPr>
          <w:rFonts w:ascii="GHEA Grapalat" w:hAnsi="GHEA Grapalat"/>
          <w:i w:val="0"/>
          <w:lang w:val="af-ZA"/>
        </w:rPr>
      </w:pPr>
      <w:r>
        <w:rPr>
          <w:rFonts w:ascii="GHEA Grapalat" w:hAnsi="GHEA Grapalat"/>
          <w:i w:val="0"/>
          <w:lang w:val="hy-AM"/>
        </w:rPr>
        <w:t>ԳՆԱՆՇՄԱՆ ՀԱՐՑՄԱՆ</w:t>
      </w:r>
      <w:r w:rsidRPr="00AE2768">
        <w:rPr>
          <w:rFonts w:ascii="GHEA Grapalat" w:hAnsi="GHEA Grapalat"/>
          <w:i w:val="0"/>
          <w:lang w:val="af-ZA"/>
        </w:rPr>
        <w:t xml:space="preserve"> ՄԱՍԻՆ</w:t>
      </w:r>
    </w:p>
    <w:p w:rsidR="002462D0" w:rsidRPr="00AE2768" w:rsidRDefault="002462D0" w:rsidP="002462D0">
      <w:pPr>
        <w:pStyle w:val="a3"/>
        <w:spacing w:line="240" w:lineRule="auto"/>
        <w:jc w:val="center"/>
        <w:rPr>
          <w:rFonts w:ascii="GHEA Grapalat" w:hAnsi="GHEA Grapalat"/>
          <w:i w:val="0"/>
          <w:lang w:val="af-ZA"/>
        </w:rPr>
      </w:pPr>
    </w:p>
    <w:p w:rsidR="002462D0" w:rsidRPr="00AE2768" w:rsidRDefault="002462D0" w:rsidP="002462D0">
      <w:pPr>
        <w:pStyle w:val="a3"/>
        <w:spacing w:line="240" w:lineRule="auto"/>
        <w:jc w:val="center"/>
        <w:rPr>
          <w:rFonts w:ascii="GHEA Grapalat" w:hAnsi="GHEA Grapalat"/>
          <w:i w:val="0"/>
          <w:lang w:val="af-ZA"/>
        </w:rPr>
      </w:pPr>
      <w:r w:rsidRPr="00AE2768">
        <w:rPr>
          <w:rFonts w:ascii="GHEA Grapalat" w:hAnsi="GHEA Grapalat"/>
          <w:i w:val="0"/>
          <w:lang w:val="af-ZA"/>
        </w:rPr>
        <w:t>Հայտարարության սույն տեքստը հաստատված է գնահատող հանձնաժողովի</w:t>
      </w:r>
    </w:p>
    <w:p w:rsidR="002462D0" w:rsidRPr="00AE2768" w:rsidRDefault="002462D0" w:rsidP="002462D0">
      <w:pPr>
        <w:pStyle w:val="a3"/>
        <w:spacing w:line="240" w:lineRule="auto"/>
        <w:jc w:val="center"/>
        <w:rPr>
          <w:rFonts w:ascii="GHEA Grapalat" w:hAnsi="GHEA Grapalat"/>
          <w:i w:val="0"/>
          <w:lang w:val="af-ZA"/>
        </w:rPr>
      </w:pPr>
      <w:r w:rsidRPr="00AE2768">
        <w:rPr>
          <w:rFonts w:ascii="GHEA Grapalat" w:hAnsi="GHEA Grapalat"/>
          <w:i w:val="0"/>
          <w:lang w:val="af-ZA"/>
        </w:rPr>
        <w:t>20</w:t>
      </w:r>
      <w:r>
        <w:rPr>
          <w:rFonts w:ascii="GHEA Grapalat" w:hAnsi="GHEA Grapalat"/>
          <w:i w:val="0"/>
          <w:lang w:val="hy-AM"/>
        </w:rPr>
        <w:t>19</w:t>
      </w:r>
      <w:r w:rsidRPr="00AE2768">
        <w:rPr>
          <w:rFonts w:ascii="GHEA Grapalat" w:hAnsi="GHEA Grapalat"/>
          <w:i w:val="0"/>
          <w:lang w:val="af-ZA"/>
        </w:rPr>
        <w:t xml:space="preserve">  թվականի «</w:t>
      </w:r>
      <w:r>
        <w:rPr>
          <w:rFonts w:ascii="GHEA Grapalat" w:hAnsi="GHEA Grapalat"/>
          <w:i w:val="0"/>
          <w:lang w:val="af-ZA"/>
        </w:rPr>
        <w:t>դեկտե</w:t>
      </w:r>
      <w:r>
        <w:rPr>
          <w:rFonts w:ascii="GHEA Grapalat" w:hAnsi="GHEA Grapalat"/>
          <w:i w:val="0"/>
          <w:lang w:val="hy-AM"/>
        </w:rPr>
        <w:t>մբերի</w:t>
      </w:r>
      <w:r w:rsidRPr="00AE2768">
        <w:rPr>
          <w:rFonts w:ascii="GHEA Grapalat" w:hAnsi="GHEA Grapalat"/>
          <w:i w:val="0"/>
          <w:lang w:val="af-ZA"/>
        </w:rPr>
        <w:t>»  «</w:t>
      </w:r>
      <w:r>
        <w:rPr>
          <w:rFonts w:ascii="GHEA Grapalat" w:hAnsi="GHEA Grapalat"/>
          <w:i w:val="0"/>
          <w:lang w:val="af-ZA"/>
        </w:rPr>
        <w:t>11</w:t>
      </w:r>
      <w:r w:rsidRPr="00AE2768">
        <w:rPr>
          <w:rFonts w:ascii="GHEA Grapalat" w:hAnsi="GHEA Grapalat"/>
          <w:i w:val="0"/>
          <w:lang w:val="af-ZA"/>
        </w:rPr>
        <w:t>» «</w:t>
      </w:r>
      <w:r>
        <w:rPr>
          <w:rFonts w:ascii="GHEA Grapalat" w:hAnsi="GHEA Grapalat"/>
          <w:i w:val="0"/>
          <w:lang w:val="af-ZA"/>
        </w:rPr>
        <w:t>01</w:t>
      </w:r>
      <w:r w:rsidRPr="00AE2768">
        <w:rPr>
          <w:rFonts w:ascii="GHEA Grapalat" w:hAnsi="GHEA Grapalat"/>
          <w:i w:val="0"/>
          <w:lang w:val="af-ZA"/>
        </w:rPr>
        <w:t xml:space="preserve">» որոշմամբ </w:t>
      </w:r>
    </w:p>
    <w:p w:rsidR="002462D0" w:rsidRPr="00AE2768" w:rsidRDefault="002462D0" w:rsidP="002462D0">
      <w:pPr>
        <w:pStyle w:val="a3"/>
        <w:spacing w:line="240" w:lineRule="auto"/>
        <w:jc w:val="center"/>
        <w:rPr>
          <w:rFonts w:ascii="GHEA Grapalat" w:hAnsi="GHEA Grapalat"/>
          <w:i w:val="0"/>
          <w:lang w:val="af-ZA"/>
        </w:rPr>
      </w:pPr>
    </w:p>
    <w:p w:rsidR="002462D0" w:rsidRPr="00595447" w:rsidRDefault="002462D0" w:rsidP="002462D0">
      <w:pPr>
        <w:pStyle w:val="a3"/>
        <w:spacing w:line="240" w:lineRule="auto"/>
        <w:jc w:val="center"/>
        <w:rPr>
          <w:rFonts w:ascii="GHEA Grapalat" w:hAnsi="GHEA Grapalat"/>
          <w:i w:val="0"/>
          <w:lang w:val="af-ZA"/>
        </w:rPr>
      </w:pPr>
      <w:r w:rsidRPr="00AE2768">
        <w:rPr>
          <w:rFonts w:ascii="GHEA Grapalat" w:hAnsi="GHEA Grapalat"/>
          <w:i w:val="0"/>
          <w:lang w:val="af-ZA"/>
        </w:rPr>
        <w:t>Ընթացակարգի ծածկագիրը</w:t>
      </w:r>
      <w:r w:rsidRPr="00595447">
        <w:rPr>
          <w:rFonts w:ascii="GHEA Grapalat" w:hAnsi="GHEA Grapalat"/>
          <w:i w:val="0"/>
          <w:lang w:val="af-ZA"/>
        </w:rPr>
        <w:t xml:space="preserve"> `  </w:t>
      </w:r>
      <w:r>
        <w:rPr>
          <w:rFonts w:ascii="GHEA Grapalat" w:hAnsi="GHEA Grapalat"/>
          <w:i w:val="0"/>
          <w:lang w:val="af-ZA"/>
        </w:rPr>
        <w:t xml:space="preserve">ԿՄ ՎՊՀ </w:t>
      </w:r>
      <w:r w:rsidRPr="00595447">
        <w:rPr>
          <w:rFonts w:ascii="GHEA Grapalat" w:hAnsi="GHEA Grapalat"/>
          <w:i w:val="0"/>
          <w:lang w:val="hy-AM"/>
        </w:rPr>
        <w:t>ԳՀ</w:t>
      </w:r>
      <w:r w:rsidRPr="00B34E37">
        <w:rPr>
          <w:rFonts w:ascii="GHEA Grapalat" w:hAnsi="GHEA Grapalat"/>
          <w:i w:val="0"/>
          <w:lang w:val="af-ZA"/>
        </w:rPr>
        <w:t xml:space="preserve"> </w:t>
      </w:r>
      <w:r w:rsidRPr="00595447">
        <w:rPr>
          <w:rFonts w:ascii="GHEA Grapalat" w:hAnsi="GHEA Grapalat"/>
          <w:i w:val="0"/>
          <w:lang w:val="af-ZA"/>
        </w:rPr>
        <w:t>ԱՊՁԲ</w:t>
      </w:r>
      <w:r>
        <w:rPr>
          <w:rFonts w:ascii="GHEA Grapalat" w:hAnsi="GHEA Grapalat"/>
          <w:i w:val="0"/>
          <w:lang w:val="af-ZA"/>
        </w:rPr>
        <w:t xml:space="preserve"> 19</w:t>
      </w:r>
      <w:r w:rsidRPr="004B4D03">
        <w:rPr>
          <w:rFonts w:ascii="GHEA Grapalat" w:hAnsi="GHEA Grapalat"/>
          <w:i w:val="0"/>
          <w:lang w:val="af-ZA"/>
        </w:rPr>
        <w:t>/41</w:t>
      </w:r>
      <w:r w:rsidRPr="00595447">
        <w:rPr>
          <w:rFonts w:ascii="GHEA Grapalat" w:hAnsi="GHEA Grapalat"/>
          <w:i w:val="0"/>
          <w:u w:val="single"/>
          <w:lang w:val="af-ZA"/>
        </w:rPr>
        <w:t xml:space="preserve">       </w:t>
      </w:r>
    </w:p>
    <w:p w:rsidR="002462D0" w:rsidRPr="00595447" w:rsidRDefault="002462D0" w:rsidP="002462D0">
      <w:pPr>
        <w:pStyle w:val="a3"/>
        <w:spacing w:line="240" w:lineRule="auto"/>
        <w:rPr>
          <w:rFonts w:ascii="GHEA Grapalat" w:hAnsi="GHEA Grapalat"/>
          <w:i w:val="0"/>
          <w:lang w:val="af-ZA"/>
        </w:rPr>
      </w:pPr>
    </w:p>
    <w:p w:rsidR="002462D0" w:rsidRPr="00AE2768" w:rsidRDefault="002462D0" w:rsidP="002462D0">
      <w:pPr>
        <w:pStyle w:val="a3"/>
        <w:spacing w:line="240" w:lineRule="auto"/>
        <w:rPr>
          <w:rFonts w:ascii="GHEA Grapalat" w:hAnsi="GHEA Grapalat"/>
          <w:i w:val="0"/>
          <w:lang w:val="af-ZA"/>
        </w:rPr>
      </w:pPr>
      <w:r w:rsidRPr="00595447">
        <w:rPr>
          <w:rFonts w:ascii="GHEA Grapalat" w:hAnsi="GHEA Grapalat"/>
          <w:i w:val="0"/>
          <w:lang w:val="af-ZA"/>
        </w:rPr>
        <w:t xml:space="preserve">Պատվիրատուն` </w:t>
      </w:r>
      <w:r>
        <w:rPr>
          <w:rFonts w:ascii="GHEA Grapalat" w:hAnsi="GHEA Grapalat"/>
          <w:i w:val="0"/>
          <w:lang w:val="af-ZA"/>
        </w:rPr>
        <w:t>Կոտայքի մարզի Վերին Պտղնիի համայնքապետարանը</w:t>
      </w:r>
      <w:r w:rsidRPr="00D71D11">
        <w:rPr>
          <w:rFonts w:ascii="GHEA Grapalat" w:hAnsi="GHEA Grapalat"/>
          <w:i w:val="0"/>
          <w:lang w:val="af-ZA"/>
        </w:rPr>
        <w:t xml:space="preserve">, որը գտնվում </w:t>
      </w:r>
      <w:r>
        <w:rPr>
          <w:rFonts w:ascii="GHEA Grapalat" w:hAnsi="GHEA Grapalat"/>
          <w:i w:val="0"/>
          <w:lang w:val="af-ZA"/>
        </w:rPr>
        <w:t>է Կոտայքի մարզ, գյուղ Վերին Պտղնի, 2-րդ փողոց, թիվ 48 հասցեում ՝</w:t>
      </w:r>
      <w:r>
        <w:rPr>
          <w:rFonts w:ascii="GHEA Grapalat" w:hAnsi="GHEA Grapalat"/>
          <w:i w:val="0"/>
          <w:lang w:val="hy-AM"/>
        </w:rPr>
        <w:t xml:space="preserve"> </w:t>
      </w:r>
      <w:r w:rsidRPr="00AE2768">
        <w:rPr>
          <w:rFonts w:ascii="GHEA Grapalat" w:hAnsi="GHEA Grapalat"/>
          <w:i w:val="0"/>
          <w:lang w:val="af-ZA"/>
        </w:rPr>
        <w:t xml:space="preserve">հայտարարում է </w:t>
      </w:r>
      <w:r>
        <w:rPr>
          <w:rFonts w:ascii="GHEA Grapalat" w:hAnsi="GHEA Grapalat"/>
          <w:i w:val="0"/>
          <w:lang w:val="hy-AM"/>
        </w:rPr>
        <w:t>գնանշման հարցում</w:t>
      </w:r>
      <w:r w:rsidRPr="00AE2768">
        <w:rPr>
          <w:rFonts w:ascii="GHEA Grapalat" w:hAnsi="GHEA Grapalat"/>
          <w:i w:val="0"/>
          <w:lang w:val="af-ZA"/>
        </w:rPr>
        <w:t>, որն իրականացվում է մեկ փուլով:</w:t>
      </w:r>
    </w:p>
    <w:p w:rsidR="002462D0" w:rsidRPr="00AE2768" w:rsidRDefault="002462D0" w:rsidP="002462D0">
      <w:pPr>
        <w:pStyle w:val="a3"/>
        <w:spacing w:line="240" w:lineRule="auto"/>
        <w:ind w:firstLine="0"/>
        <w:rPr>
          <w:rFonts w:ascii="GHEA Grapalat" w:hAnsi="GHEA Grapalat"/>
          <w:i w:val="0"/>
          <w:lang w:val="af-ZA"/>
        </w:rPr>
      </w:pPr>
      <w:r w:rsidRPr="00AE2768">
        <w:rPr>
          <w:rFonts w:ascii="GHEA Grapalat" w:hAnsi="GHEA Grapalat"/>
          <w:i w:val="0"/>
          <w:lang w:val="af-ZA"/>
        </w:rPr>
        <w:tab/>
      </w:r>
      <w:bookmarkStart w:id="0" w:name="_Hlk23167417"/>
      <w:r w:rsidRPr="00AE2768">
        <w:rPr>
          <w:rFonts w:ascii="GHEA Grapalat" w:hAnsi="GHEA Grapalat"/>
          <w:i w:val="0"/>
          <w:lang w:val="af-ZA"/>
        </w:rPr>
        <w:t>Սույն ընթացակարգի</w:t>
      </w:r>
      <w:bookmarkEnd w:id="0"/>
      <w:r w:rsidRPr="00AE2768">
        <w:rPr>
          <w:rFonts w:ascii="GHEA Grapalat" w:hAnsi="GHEA Grapalat"/>
          <w:i w:val="0"/>
          <w:lang w:val="af-ZA"/>
        </w:rPr>
        <w:t xml:space="preserve"> արդյունքում </w:t>
      </w:r>
      <w:r w:rsidRPr="00AE2768">
        <w:rPr>
          <w:rFonts w:ascii="GHEA Grapalat" w:hAnsi="GHEA Grapalat"/>
          <w:i w:val="0"/>
          <w:lang w:val="hy-AM"/>
        </w:rPr>
        <w:t>ընտրված</w:t>
      </w:r>
      <w:r w:rsidRPr="00AE2768">
        <w:rPr>
          <w:rFonts w:ascii="GHEA Grapalat" w:hAnsi="GHEA Grapalat"/>
          <w:i w:val="0"/>
          <w:lang w:val="af-ZA"/>
        </w:rPr>
        <w:t xml:space="preserve"> մասնակցին սահմանված կարգով կառաջարկվի կնքել </w:t>
      </w:r>
      <w:r>
        <w:rPr>
          <w:rFonts w:ascii="GHEA Grapalat" w:hAnsi="GHEA Grapalat"/>
          <w:i w:val="0"/>
          <w:lang w:val="af-ZA"/>
        </w:rPr>
        <w:t xml:space="preserve">սեղմված բնական գազի </w:t>
      </w:r>
      <w:r w:rsidRPr="00AE2768">
        <w:rPr>
          <w:rFonts w:ascii="GHEA Grapalat" w:hAnsi="GHEA Grapalat"/>
          <w:i w:val="0"/>
          <w:lang w:val="af-ZA"/>
        </w:rPr>
        <w:t xml:space="preserve">մատակարարման պայմանագիր (այսուհետ` պայմանագիր)։ </w:t>
      </w:r>
    </w:p>
    <w:p w:rsidR="002462D0" w:rsidRPr="00AE2768" w:rsidRDefault="002462D0" w:rsidP="002462D0">
      <w:pPr>
        <w:pStyle w:val="a3"/>
        <w:spacing w:line="240" w:lineRule="auto"/>
        <w:ind w:firstLine="0"/>
        <w:rPr>
          <w:rFonts w:ascii="GHEA Grapalat" w:hAnsi="GHEA Grapalat"/>
          <w:i w:val="0"/>
          <w:lang w:val="af-ZA"/>
        </w:rPr>
      </w:pPr>
      <w:r w:rsidRPr="00AE2768">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2462D0" w:rsidRPr="00AE2768" w:rsidRDefault="002462D0" w:rsidP="002462D0">
      <w:pPr>
        <w:ind w:firstLine="720"/>
        <w:jc w:val="both"/>
        <w:rPr>
          <w:rFonts w:ascii="GHEA Grapalat" w:hAnsi="GHEA Grapalat"/>
          <w:sz w:val="20"/>
          <w:szCs w:val="20"/>
          <w:lang w:val="af-ZA"/>
        </w:rPr>
      </w:pPr>
      <w:r w:rsidRPr="00AE2768">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2462D0" w:rsidRPr="00AE2768" w:rsidRDefault="002462D0" w:rsidP="002462D0">
      <w:pPr>
        <w:pStyle w:val="a3"/>
        <w:spacing w:line="240" w:lineRule="auto"/>
        <w:rPr>
          <w:rFonts w:ascii="GHEA Grapalat" w:hAnsi="GHEA Grapalat"/>
          <w:i w:val="0"/>
          <w:lang w:val="af-ZA"/>
        </w:rPr>
      </w:pPr>
      <w:r w:rsidRPr="00AE2768">
        <w:rPr>
          <w:rFonts w:ascii="GHEA Grapalat" w:hAnsi="GHEA Grapalat"/>
          <w:i w:val="0"/>
          <w:lang w:val="af-ZA"/>
        </w:rPr>
        <w:t xml:space="preserve">Ընտրված մասնակիցը որոշվում է </w:t>
      </w:r>
      <w:bookmarkStart w:id="1" w:name="_Hlk23167512"/>
      <w:r w:rsidRPr="00AE2768">
        <w:rPr>
          <w:rFonts w:ascii="GHEA Grapalat" w:hAnsi="GHEA Grapalat"/>
          <w:i w:val="0"/>
          <w:lang w:val="af-ZA"/>
        </w:rPr>
        <w:t xml:space="preserve">ոչ գնային պայմաններով բավարար գնահատված </w:t>
      </w:r>
      <w:bookmarkEnd w:id="1"/>
      <w:r w:rsidRPr="00AE2768">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2462D0" w:rsidRPr="00AE2768" w:rsidRDefault="002462D0" w:rsidP="002462D0">
      <w:pPr>
        <w:pStyle w:val="a3"/>
        <w:spacing w:line="240" w:lineRule="auto"/>
        <w:rPr>
          <w:rFonts w:ascii="GHEA Grapalat" w:hAnsi="GHEA Grapalat"/>
          <w:i w:val="0"/>
          <w:lang w:val="af-ZA"/>
        </w:rPr>
      </w:pPr>
      <w:r w:rsidRPr="00AE2768">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C710A2">
        <w:rPr>
          <w:rFonts w:ascii="GHEA Grapalat" w:hAnsi="GHEA Grapalat"/>
          <w:i w:val="0"/>
          <w:lang w:val="hy-AM"/>
        </w:rPr>
        <w:t>7</w:t>
      </w:r>
      <w:r w:rsidRPr="00AE2768">
        <w:rPr>
          <w:rFonts w:ascii="GHEA Grapalat" w:hAnsi="GHEA Grapalat"/>
          <w:i w:val="0"/>
          <w:lang w:val="af-ZA"/>
        </w:rPr>
        <w:t xml:space="preserve">-րդ օրը ժամը </w:t>
      </w:r>
      <w:r>
        <w:rPr>
          <w:rFonts w:ascii="GHEA Grapalat" w:hAnsi="GHEA Grapalat"/>
          <w:i w:val="0"/>
          <w:lang w:val="hy-AM"/>
        </w:rPr>
        <w:t>1</w:t>
      </w:r>
      <w:r w:rsidRPr="00CE37B8">
        <w:rPr>
          <w:rFonts w:ascii="GHEA Grapalat" w:hAnsi="GHEA Grapalat"/>
          <w:i w:val="0"/>
          <w:lang w:val="af-ZA"/>
        </w:rPr>
        <w:t>2</w:t>
      </w:r>
      <w:r>
        <w:rPr>
          <w:rFonts w:ascii="GHEA Grapalat" w:hAnsi="GHEA Grapalat"/>
          <w:i w:val="0"/>
          <w:lang w:val="hy-AM"/>
        </w:rPr>
        <w:t>:00</w:t>
      </w:r>
      <w:r w:rsidRPr="00AE2768">
        <w:rPr>
          <w:rFonts w:ascii="GHEA Grapalat" w:hAnsi="GHEA Grapalat"/>
          <w:i w:val="0"/>
          <w:lang w:val="af-ZA"/>
        </w:rPr>
        <w:t>-</w:t>
      </w:r>
      <w:r>
        <w:rPr>
          <w:rFonts w:ascii="GHEA Grapalat" w:hAnsi="GHEA Grapalat"/>
          <w:i w:val="0"/>
          <w:lang w:val="hy-AM"/>
        </w:rPr>
        <w:t>ն</w:t>
      </w:r>
      <w:r w:rsidRPr="00AE2768">
        <w:rPr>
          <w:rFonts w:ascii="GHEA Grapalat" w:hAnsi="GHEA Grapalat"/>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rsidR="002462D0" w:rsidRPr="00AE2768" w:rsidRDefault="002462D0" w:rsidP="002462D0">
      <w:pPr>
        <w:pStyle w:val="a3"/>
        <w:spacing w:line="240" w:lineRule="auto"/>
        <w:rPr>
          <w:rFonts w:ascii="GHEA Grapalat" w:hAnsi="GHEA Grapalat"/>
          <w:i w:val="0"/>
          <w:lang w:val="af-ZA"/>
        </w:rPr>
      </w:pPr>
      <w:r w:rsidRPr="00AE2768">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2462D0" w:rsidRPr="00AE2768" w:rsidRDefault="002462D0" w:rsidP="002462D0">
      <w:pPr>
        <w:pStyle w:val="a3"/>
        <w:spacing w:line="240" w:lineRule="auto"/>
        <w:rPr>
          <w:rFonts w:ascii="GHEA Grapalat" w:hAnsi="GHEA Grapalat"/>
          <w:i w:val="0"/>
          <w:lang w:val="af-ZA"/>
        </w:rPr>
      </w:pPr>
      <w:r w:rsidRPr="00AE2768">
        <w:rPr>
          <w:rFonts w:ascii="GHEA Grapalat" w:hAnsi="GHEA Grapalat"/>
          <w:i w:val="0"/>
          <w:lang w:val="af-ZA"/>
        </w:rPr>
        <w:t xml:space="preserve">Հրավեր չստանալը չի սահմանափակում մասնակցի` սույն ընթացակարգին մասնակցելու իրավունքը։ </w:t>
      </w:r>
    </w:p>
    <w:p w:rsidR="002462D0" w:rsidRPr="00AE2768" w:rsidRDefault="002462D0" w:rsidP="002462D0">
      <w:pPr>
        <w:pStyle w:val="a3"/>
        <w:spacing w:line="240" w:lineRule="auto"/>
        <w:rPr>
          <w:rFonts w:ascii="GHEA Grapalat" w:hAnsi="GHEA Grapalat"/>
          <w:i w:val="0"/>
          <w:lang w:val="af-ZA"/>
        </w:rPr>
      </w:pPr>
      <w:r w:rsidRPr="00AE2768">
        <w:rPr>
          <w:rFonts w:ascii="GHEA Grapalat" w:hAnsi="GHEA Grapalat"/>
          <w:i w:val="0"/>
          <w:lang w:val="af-ZA"/>
        </w:rPr>
        <w:t>Սույն ընթացակարգին մասնակցության հայտերն անհրաժեշտ է ներկայացնել</w:t>
      </w:r>
      <w:r w:rsidRPr="00CE37B8">
        <w:rPr>
          <w:rFonts w:ascii="GHEA Grapalat" w:hAnsi="GHEA Grapalat"/>
          <w:i w:val="0"/>
          <w:lang w:val="af-ZA"/>
        </w:rPr>
        <w:t xml:space="preserve"> </w:t>
      </w:r>
      <w:r>
        <w:rPr>
          <w:rFonts w:ascii="GHEA Grapalat" w:hAnsi="GHEA Grapalat"/>
          <w:i w:val="0"/>
          <w:lang w:val="af-ZA"/>
        </w:rPr>
        <w:t xml:space="preserve">Կոտայքի մարզ, գյուղ Վերին Պտղնի, 2-րդ փողոց, թիվ 48 </w:t>
      </w:r>
      <w:r w:rsidRPr="00AE2768">
        <w:rPr>
          <w:rFonts w:ascii="GHEA Grapalat" w:hAnsi="GHEA Grapalat"/>
          <w:i w:val="0"/>
          <w:lang w:val="af-ZA"/>
        </w:rPr>
        <w:t>հասցեով, փաստաթղթային ձևով</w:t>
      </w:r>
      <w:r w:rsidRPr="00AE2768">
        <w:rPr>
          <w:rFonts w:ascii="GHEA Grapalat" w:hAnsi="GHEA Grapalat"/>
          <w:i w:val="0"/>
          <w:lang w:val="af-ZA" w:eastAsia="ru-RU"/>
        </w:rPr>
        <w:t xml:space="preserve"> </w:t>
      </w:r>
      <w:r w:rsidRPr="00AE2768">
        <w:rPr>
          <w:rFonts w:ascii="GHEA Grapalat" w:hAnsi="GHEA Grapalat"/>
          <w:i w:val="0"/>
          <w:lang w:val="af-ZA"/>
        </w:rPr>
        <w:t xml:space="preserve">մինչև սույն հայտարարության հրապարակման օրվանից հաշված </w:t>
      </w:r>
      <w:r w:rsidRPr="00957538">
        <w:rPr>
          <w:rFonts w:ascii="GHEA Grapalat" w:hAnsi="GHEA Grapalat"/>
          <w:i w:val="0"/>
          <w:lang w:val="hy-AM"/>
        </w:rPr>
        <w:t>7</w:t>
      </w:r>
      <w:r w:rsidRPr="00AE2768">
        <w:rPr>
          <w:rFonts w:ascii="GHEA Grapalat" w:hAnsi="GHEA Grapalat"/>
          <w:i w:val="0"/>
          <w:lang w:val="af-ZA"/>
        </w:rPr>
        <w:t xml:space="preserve">-րդ օրվա ժամը </w:t>
      </w:r>
      <w:r w:rsidRPr="00957538">
        <w:rPr>
          <w:rFonts w:ascii="GHEA Grapalat" w:hAnsi="GHEA Grapalat"/>
          <w:i w:val="0"/>
          <w:lang w:val="hy-AM"/>
        </w:rPr>
        <w:t>1</w:t>
      </w:r>
      <w:r w:rsidRPr="00CE37B8">
        <w:rPr>
          <w:rFonts w:ascii="GHEA Grapalat" w:hAnsi="GHEA Grapalat"/>
          <w:i w:val="0"/>
          <w:lang w:val="af-ZA"/>
        </w:rPr>
        <w:t>2</w:t>
      </w:r>
      <w:r w:rsidRPr="00957538">
        <w:rPr>
          <w:rFonts w:ascii="GHEA Grapalat" w:hAnsi="GHEA Grapalat"/>
          <w:i w:val="0"/>
          <w:lang w:val="hy-AM"/>
        </w:rPr>
        <w:t>:00</w:t>
      </w:r>
      <w:r w:rsidRPr="00AE2768">
        <w:rPr>
          <w:rFonts w:ascii="GHEA Grapalat" w:hAnsi="GHEA Grapalat"/>
          <w:i w:val="0"/>
          <w:lang w:val="af-ZA"/>
        </w:rPr>
        <w:t>-</w:t>
      </w:r>
      <w:r>
        <w:rPr>
          <w:rFonts w:ascii="GHEA Grapalat" w:hAnsi="GHEA Grapalat"/>
          <w:i w:val="0"/>
          <w:lang w:val="hy-AM"/>
        </w:rPr>
        <w:t>ն</w:t>
      </w:r>
      <w:r w:rsidRPr="00AE2768">
        <w:rPr>
          <w:rFonts w:ascii="GHEA Grapalat" w:hAnsi="GHEA Grapalat"/>
          <w:i w:val="0"/>
          <w:lang w:val="af-ZA"/>
        </w:rPr>
        <w:t xml:space="preserve">: </w:t>
      </w:r>
    </w:p>
    <w:p w:rsidR="002462D0" w:rsidRPr="00AE2768" w:rsidRDefault="002462D0" w:rsidP="002462D0">
      <w:pPr>
        <w:pStyle w:val="a3"/>
        <w:spacing w:line="240" w:lineRule="auto"/>
        <w:ind w:firstLine="708"/>
        <w:rPr>
          <w:rFonts w:ascii="GHEA Grapalat" w:hAnsi="GHEA Grapalat"/>
          <w:i w:val="0"/>
          <w:lang w:val="af-ZA"/>
        </w:rPr>
      </w:pPr>
      <w:r w:rsidRPr="00AE2768">
        <w:rPr>
          <w:rFonts w:ascii="GHEA Grapalat" w:hAnsi="GHEA Grapalat"/>
          <w:i w:val="0"/>
          <w:lang w:val="af-ZA"/>
        </w:rPr>
        <w:t xml:space="preserve">Հայտերը, հայերենից բացի, կարող են ներկայացվել նաև անգլերեն կամ ռուսերեն: </w:t>
      </w:r>
    </w:p>
    <w:p w:rsidR="002462D0" w:rsidRPr="00555CAB" w:rsidRDefault="002462D0" w:rsidP="002462D0">
      <w:pPr>
        <w:pStyle w:val="a3"/>
        <w:spacing w:line="240" w:lineRule="auto"/>
        <w:rPr>
          <w:rFonts w:ascii="GHEA Grapalat" w:hAnsi="GHEA Grapalat"/>
          <w:i w:val="0"/>
          <w:lang w:val="af-ZA"/>
        </w:rPr>
      </w:pPr>
      <w:r w:rsidRPr="00555CAB">
        <w:rPr>
          <w:rFonts w:ascii="GHEA Grapalat" w:hAnsi="GHEA Grapalat"/>
          <w:i w:val="0"/>
          <w:lang w:val="af-ZA"/>
        </w:rPr>
        <w:t xml:space="preserve">Հայտերի բացումը տեղի կունենա </w:t>
      </w:r>
      <w:r>
        <w:rPr>
          <w:rFonts w:ascii="GHEA Grapalat" w:hAnsi="GHEA Grapalat"/>
          <w:i w:val="0"/>
          <w:lang w:val="af-ZA"/>
        </w:rPr>
        <w:t xml:space="preserve">Կոտայքի մարզ, գյուղ Վերին Պտղնի, 2-րդ փողոց, թիվ 48 </w:t>
      </w:r>
      <w:r w:rsidRPr="00555CAB">
        <w:rPr>
          <w:rFonts w:ascii="GHEA Grapalat" w:hAnsi="GHEA Grapalat"/>
          <w:i w:val="0"/>
          <w:lang w:val="af-ZA"/>
        </w:rPr>
        <w:t xml:space="preserve">հասցեում սույն հայտարարության հրապարակման օրվանից հաշված` </w:t>
      </w:r>
      <w:r w:rsidRPr="00555CAB">
        <w:rPr>
          <w:rFonts w:ascii="GHEA Grapalat" w:hAnsi="GHEA Grapalat"/>
          <w:i w:val="0"/>
          <w:lang w:val="hy-AM"/>
        </w:rPr>
        <w:t>7</w:t>
      </w:r>
      <w:r w:rsidRPr="00555CAB">
        <w:rPr>
          <w:rFonts w:ascii="GHEA Grapalat" w:hAnsi="GHEA Grapalat"/>
          <w:i w:val="0"/>
          <w:lang w:val="af-ZA"/>
        </w:rPr>
        <w:t xml:space="preserve">-րդ օրը ժամը </w:t>
      </w:r>
      <w:r>
        <w:rPr>
          <w:rFonts w:ascii="GHEA Grapalat" w:hAnsi="GHEA Grapalat"/>
          <w:i w:val="0"/>
          <w:lang w:val="hy-AM"/>
        </w:rPr>
        <w:t>1</w:t>
      </w:r>
      <w:r w:rsidRPr="00CE37B8">
        <w:rPr>
          <w:rFonts w:ascii="GHEA Grapalat" w:hAnsi="GHEA Grapalat"/>
          <w:i w:val="0"/>
          <w:lang w:val="af-ZA"/>
        </w:rPr>
        <w:t>2</w:t>
      </w:r>
      <w:r w:rsidRPr="00555CAB">
        <w:rPr>
          <w:rFonts w:ascii="GHEA Grapalat" w:hAnsi="GHEA Grapalat"/>
          <w:i w:val="0"/>
          <w:lang w:val="hy-AM"/>
        </w:rPr>
        <w:t>:</w:t>
      </w:r>
      <w:r>
        <w:rPr>
          <w:rFonts w:ascii="GHEA Grapalat" w:hAnsi="GHEA Grapalat"/>
          <w:i w:val="0"/>
          <w:lang w:val="hy-AM"/>
        </w:rPr>
        <w:t>0</w:t>
      </w:r>
      <w:r w:rsidRPr="00555CAB">
        <w:rPr>
          <w:rFonts w:ascii="GHEA Grapalat" w:hAnsi="GHEA Grapalat"/>
          <w:i w:val="0"/>
          <w:lang w:val="hy-AM"/>
        </w:rPr>
        <w:t>0</w:t>
      </w:r>
      <w:r w:rsidRPr="00555CAB">
        <w:rPr>
          <w:rFonts w:ascii="GHEA Grapalat" w:hAnsi="GHEA Grapalat"/>
          <w:i w:val="0"/>
          <w:lang w:val="af-ZA"/>
        </w:rPr>
        <w:t xml:space="preserve">-ին։ </w:t>
      </w:r>
    </w:p>
    <w:p w:rsidR="002462D0" w:rsidRPr="00AE2768" w:rsidRDefault="002462D0" w:rsidP="002462D0">
      <w:pPr>
        <w:pStyle w:val="a3"/>
        <w:spacing w:line="240" w:lineRule="auto"/>
        <w:rPr>
          <w:rFonts w:ascii="GHEA Grapalat" w:hAnsi="GHEA Grapalat"/>
          <w:i w:val="0"/>
          <w:lang w:val="af-ZA"/>
        </w:rPr>
      </w:pPr>
      <w:r w:rsidRPr="00AE2768">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2462D0" w:rsidRPr="00AE2768" w:rsidRDefault="002462D0" w:rsidP="002462D0">
      <w:pPr>
        <w:pStyle w:val="a3"/>
        <w:spacing w:line="240" w:lineRule="auto"/>
        <w:rPr>
          <w:rFonts w:ascii="GHEA Grapalat" w:hAnsi="GHEA Grapalat"/>
          <w:i w:val="0"/>
          <w:lang w:val="af-ZA"/>
        </w:rPr>
      </w:pPr>
      <w:r w:rsidRPr="00AE276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af-ZA"/>
        </w:rPr>
        <w:t>Մաի</w:t>
      </w:r>
      <w:r>
        <w:rPr>
          <w:rFonts w:ascii="GHEA Grapalat" w:hAnsi="GHEA Grapalat"/>
          <w:i w:val="0"/>
          <w:u w:val="single"/>
          <w:lang w:val="hy-AM"/>
        </w:rPr>
        <w:t xml:space="preserve"> </w:t>
      </w:r>
      <w:r>
        <w:rPr>
          <w:rFonts w:ascii="GHEA Grapalat" w:hAnsi="GHEA Grapalat"/>
          <w:i w:val="0"/>
          <w:u w:val="single"/>
          <w:lang w:val="en-US"/>
        </w:rPr>
        <w:t>Հակոբ</w:t>
      </w:r>
      <w:r>
        <w:rPr>
          <w:rFonts w:ascii="GHEA Grapalat" w:hAnsi="GHEA Grapalat"/>
          <w:i w:val="0"/>
          <w:u w:val="single"/>
          <w:lang w:val="hy-AM"/>
        </w:rPr>
        <w:t>յան</w:t>
      </w:r>
      <w:r w:rsidRPr="00AE2768">
        <w:rPr>
          <w:rFonts w:ascii="GHEA Grapalat" w:hAnsi="GHEA Grapalat"/>
          <w:i w:val="0"/>
          <w:lang w:val="af-ZA"/>
        </w:rPr>
        <w:t>ին</w:t>
      </w:r>
    </w:p>
    <w:p w:rsidR="002462D0" w:rsidRPr="00AE2768" w:rsidRDefault="002462D0" w:rsidP="002462D0">
      <w:pPr>
        <w:pStyle w:val="a3"/>
        <w:spacing w:line="240" w:lineRule="auto"/>
        <w:ind w:firstLine="0"/>
        <w:rPr>
          <w:rFonts w:ascii="GHEA Grapalat" w:hAnsi="GHEA Grapalat"/>
          <w:i w:val="0"/>
          <w:lang w:val="af-ZA"/>
        </w:rPr>
      </w:pP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lang w:val="af-ZA"/>
        </w:rPr>
        <w:tab/>
      </w:r>
    </w:p>
    <w:p w:rsidR="002462D0" w:rsidRDefault="002462D0" w:rsidP="002462D0">
      <w:pPr>
        <w:pStyle w:val="a3"/>
        <w:spacing w:after="160" w:line="240" w:lineRule="auto"/>
        <w:ind w:firstLine="0"/>
        <w:rPr>
          <w:rFonts w:ascii="GHEA Grapalat" w:hAnsi="GHEA Grapalat"/>
          <w:i w:val="0"/>
          <w:lang w:val="af-ZA"/>
        </w:rPr>
      </w:pPr>
      <w:r w:rsidRPr="00B64FFE">
        <w:rPr>
          <w:rFonts w:ascii="GHEA Grapalat" w:hAnsi="GHEA Grapalat"/>
          <w:i w:val="0"/>
          <w:lang w:val="af-ZA"/>
        </w:rPr>
        <w:t xml:space="preserve">                                   </w:t>
      </w:r>
      <w:r w:rsidRPr="00D71D11">
        <w:rPr>
          <w:rFonts w:ascii="GHEA Grapalat" w:hAnsi="GHEA Grapalat"/>
          <w:i w:val="0"/>
          <w:lang w:val="af-ZA"/>
        </w:rPr>
        <w:t xml:space="preserve"> Հեռախոս </w:t>
      </w:r>
      <w:r w:rsidRPr="006A4BCF">
        <w:rPr>
          <w:rFonts w:ascii="GHEA Grapalat" w:hAnsi="GHEA Grapalat"/>
          <w:i w:val="0"/>
          <w:lang w:val="af-ZA"/>
        </w:rPr>
        <w:t>:</w:t>
      </w:r>
      <w:r w:rsidRPr="006A4BCF">
        <w:rPr>
          <w:rFonts w:ascii="GHEA Grapalat" w:hAnsi="GHEA Grapalat"/>
          <w:lang w:val="af-ZA"/>
        </w:rPr>
        <w:t xml:space="preserve"> </w:t>
      </w:r>
      <w:r w:rsidRPr="006A4BCF">
        <w:rPr>
          <w:rFonts w:ascii="GHEA Grapalat" w:hAnsi="GHEA Grapalat"/>
          <w:i w:val="0"/>
          <w:lang w:val="af-ZA"/>
        </w:rPr>
        <w:t>(+37460)</w:t>
      </w:r>
      <w:r w:rsidRPr="006A4BCF">
        <w:rPr>
          <w:rFonts w:ascii="Sylfaen" w:hAnsi="Sylfaen"/>
          <w:i w:val="0"/>
          <w:lang w:val="af-ZA"/>
        </w:rPr>
        <w:t xml:space="preserve"> 51 76 70</w:t>
      </w:r>
      <w:r w:rsidRPr="00D71D11">
        <w:rPr>
          <w:rFonts w:ascii="GHEA Grapalat" w:hAnsi="GHEA Grapalat"/>
          <w:i w:val="0"/>
          <w:lang w:val="af-ZA"/>
        </w:rPr>
        <w:t xml:space="preserve">    </w:t>
      </w:r>
    </w:p>
    <w:p w:rsidR="002462D0" w:rsidRPr="00D71D11" w:rsidRDefault="002462D0" w:rsidP="002462D0">
      <w:pPr>
        <w:pStyle w:val="a3"/>
        <w:spacing w:after="160" w:line="240" w:lineRule="auto"/>
        <w:ind w:firstLine="0"/>
        <w:rPr>
          <w:rFonts w:ascii="GHEA Grapalat" w:hAnsi="GHEA Grapalat"/>
          <w:i w:val="0"/>
          <w:lang w:val="af-ZA"/>
        </w:rPr>
      </w:pPr>
      <w:r w:rsidRPr="00D71D11">
        <w:rPr>
          <w:rFonts w:ascii="GHEA Grapalat" w:hAnsi="GHEA Grapalat"/>
          <w:i w:val="0"/>
          <w:lang w:val="af-ZA"/>
        </w:rPr>
        <w:t xml:space="preserve">                                    Էլ. փոստ </w:t>
      </w:r>
      <w:r>
        <w:rPr>
          <w:rFonts w:ascii="GHEA Grapalat" w:hAnsi="GHEA Grapalat"/>
          <w:i w:val="0"/>
          <w:lang w:val="af-ZA"/>
        </w:rPr>
        <w:t>verinptghni@mail.ru</w:t>
      </w:r>
    </w:p>
    <w:p w:rsidR="002462D0" w:rsidRPr="00B64FFE" w:rsidRDefault="002462D0" w:rsidP="002462D0">
      <w:pPr>
        <w:pStyle w:val="a3"/>
        <w:spacing w:line="240" w:lineRule="auto"/>
        <w:rPr>
          <w:rFonts w:ascii="GHEA Grapalat" w:hAnsi="GHEA Grapalat" w:cs="Sylfaen"/>
          <w:b/>
          <w:lang w:val="es-ES"/>
        </w:rPr>
      </w:pPr>
      <w:r w:rsidRPr="00D71D11">
        <w:rPr>
          <w:rFonts w:ascii="GHEA Grapalat" w:hAnsi="GHEA Grapalat"/>
          <w:i w:val="0"/>
          <w:lang w:val="af-ZA"/>
        </w:rPr>
        <w:t xml:space="preserve">Պատվիրատու </w:t>
      </w:r>
      <w:r>
        <w:rPr>
          <w:rFonts w:ascii="GHEA Grapalat" w:hAnsi="GHEA Grapalat"/>
          <w:i w:val="0"/>
          <w:lang w:val="af-ZA"/>
        </w:rPr>
        <w:t>՝ Կոտայքի մարզի Վերին Պտղնիի համայնքապետարան :</w:t>
      </w:r>
      <w:r w:rsidRPr="00B64FFE">
        <w:rPr>
          <w:rFonts w:ascii="GHEA Grapalat" w:hAnsi="GHEA Grapalat"/>
          <w:i w:val="0"/>
          <w:lang w:val="af-ZA"/>
        </w:rPr>
        <w:t xml:space="preserve">   </w:t>
      </w:r>
    </w:p>
    <w:p w:rsidR="002462D0" w:rsidRPr="00CE37B8" w:rsidRDefault="002462D0" w:rsidP="002462D0">
      <w:pPr>
        <w:pStyle w:val="31"/>
        <w:spacing w:after="240" w:line="240" w:lineRule="auto"/>
        <w:ind w:firstLine="709"/>
        <w:rPr>
          <w:rFonts w:ascii="GHEA Grapalat" w:hAnsi="GHEA Grapalat" w:cs="Sylfaen"/>
          <w:b/>
          <w:lang w:val="es-ES"/>
        </w:rPr>
      </w:pPr>
    </w:p>
    <w:p w:rsidR="002462D0" w:rsidRPr="00AE2768" w:rsidRDefault="002462D0" w:rsidP="002462D0">
      <w:pPr>
        <w:pStyle w:val="a3"/>
        <w:spacing w:line="240" w:lineRule="auto"/>
        <w:ind w:left="1404"/>
        <w:rPr>
          <w:rFonts w:ascii="GHEA Grapalat" w:hAnsi="GHEA Grapalat"/>
          <w:i w:val="0"/>
          <w:lang w:val="af-ZA"/>
        </w:rPr>
      </w:pPr>
    </w:p>
    <w:p w:rsidR="002462D0" w:rsidRPr="00AE2768" w:rsidRDefault="002462D0" w:rsidP="002462D0">
      <w:pPr>
        <w:pStyle w:val="a3"/>
        <w:spacing w:line="240" w:lineRule="auto"/>
        <w:ind w:left="1404"/>
        <w:rPr>
          <w:rFonts w:ascii="GHEA Grapalat" w:hAnsi="GHEA Grapalat"/>
          <w:i w:val="0"/>
          <w:lang w:val="af-ZA"/>
        </w:rPr>
      </w:pPr>
    </w:p>
    <w:p w:rsidR="002462D0" w:rsidRPr="00AE2768" w:rsidRDefault="002462D0" w:rsidP="002462D0">
      <w:pPr>
        <w:pStyle w:val="aa"/>
        <w:ind w:right="-7" w:firstLine="567"/>
        <w:jc w:val="right"/>
        <w:rPr>
          <w:rFonts w:ascii="GHEA Grapalat" w:hAnsi="GHEA Grapalat" w:cs="Sylfaen"/>
          <w:i/>
          <w:sz w:val="22"/>
          <w:lang w:val="af-ZA"/>
        </w:rPr>
      </w:pPr>
    </w:p>
    <w:p w:rsidR="002462D0" w:rsidRPr="00595447" w:rsidRDefault="002462D0" w:rsidP="002462D0">
      <w:pPr>
        <w:pStyle w:val="aa"/>
        <w:spacing w:after="0"/>
        <w:ind w:firstLine="567"/>
        <w:jc w:val="right"/>
        <w:rPr>
          <w:rFonts w:ascii="GHEA Grapalat" w:hAnsi="GHEA Grapalat" w:cs="Sylfaen"/>
          <w:i/>
          <w:sz w:val="20"/>
          <w:szCs w:val="20"/>
          <w:lang w:val="af-ZA"/>
        </w:rPr>
      </w:pPr>
      <w:r w:rsidRPr="00595447">
        <w:rPr>
          <w:rFonts w:ascii="GHEA Grapalat" w:hAnsi="GHEA Grapalat" w:cs="Sylfaen"/>
          <w:i/>
          <w:sz w:val="20"/>
          <w:szCs w:val="20"/>
        </w:rPr>
        <w:lastRenderedPageBreak/>
        <w:t>Հաստատված</w:t>
      </w:r>
      <w:r w:rsidRPr="00595447">
        <w:rPr>
          <w:rFonts w:ascii="GHEA Grapalat" w:hAnsi="GHEA Grapalat" w:cs="Times Armenian"/>
          <w:i/>
          <w:sz w:val="20"/>
          <w:szCs w:val="20"/>
          <w:lang w:val="af-ZA"/>
        </w:rPr>
        <w:t xml:space="preserve"> </w:t>
      </w:r>
      <w:r w:rsidRPr="00595447">
        <w:rPr>
          <w:rFonts w:ascii="GHEA Grapalat" w:hAnsi="GHEA Grapalat" w:cs="Sylfaen"/>
          <w:i/>
          <w:sz w:val="20"/>
          <w:szCs w:val="20"/>
        </w:rPr>
        <w:t>է</w:t>
      </w:r>
    </w:p>
    <w:p w:rsidR="002462D0" w:rsidRPr="00BC150E" w:rsidRDefault="002462D0" w:rsidP="002462D0">
      <w:pPr>
        <w:pStyle w:val="aa"/>
        <w:spacing w:after="0"/>
        <w:ind w:firstLine="567"/>
        <w:jc w:val="right"/>
        <w:rPr>
          <w:rFonts w:ascii="GHEA Grapalat" w:hAnsi="GHEA Grapalat" w:cs="Sylfaen"/>
          <w:i/>
          <w:sz w:val="20"/>
          <w:szCs w:val="20"/>
          <w:lang w:val="af-ZA"/>
        </w:rPr>
      </w:pPr>
      <w:r w:rsidRPr="00CE37B8">
        <w:rPr>
          <w:rFonts w:ascii="GHEA Grapalat" w:hAnsi="GHEA Grapalat"/>
          <w:i/>
          <w:sz w:val="20"/>
          <w:szCs w:val="20"/>
          <w:lang w:val="af-ZA"/>
        </w:rPr>
        <w:t xml:space="preserve">ԿՄ ՎՊՀ </w:t>
      </w:r>
      <w:r w:rsidRPr="00CE37B8">
        <w:rPr>
          <w:rFonts w:ascii="GHEA Grapalat" w:hAnsi="GHEA Grapalat"/>
          <w:i/>
          <w:sz w:val="20"/>
          <w:szCs w:val="20"/>
          <w:lang w:val="hy-AM"/>
        </w:rPr>
        <w:t>ԳՀ</w:t>
      </w:r>
      <w:r w:rsidRPr="00CE37B8">
        <w:rPr>
          <w:rFonts w:ascii="GHEA Grapalat" w:hAnsi="GHEA Grapalat"/>
          <w:i/>
          <w:sz w:val="20"/>
          <w:szCs w:val="20"/>
          <w:lang w:val="af-ZA"/>
        </w:rPr>
        <w:t xml:space="preserve"> ԱՊՁԲ 19/41</w:t>
      </w:r>
      <w:r w:rsidRPr="00620880">
        <w:rPr>
          <w:rFonts w:ascii="GHEA Grapalat" w:hAnsi="GHEA Grapalat" w:cs="Sylfaen"/>
          <w:i/>
          <w:sz w:val="20"/>
          <w:szCs w:val="20"/>
          <w:lang w:val="af-ZA"/>
        </w:rPr>
        <w:t xml:space="preserve">       </w:t>
      </w:r>
      <w:r w:rsidRPr="00BC150E">
        <w:rPr>
          <w:rFonts w:ascii="GHEA Grapalat" w:hAnsi="GHEA Grapalat" w:cs="Sylfaen"/>
          <w:i/>
          <w:sz w:val="20"/>
          <w:szCs w:val="20"/>
        </w:rPr>
        <w:t>ծածկա</w:t>
      </w:r>
      <w:r w:rsidRPr="00BC150E">
        <w:rPr>
          <w:rFonts w:ascii="GHEA Grapalat" w:hAnsi="GHEA Grapalat" w:cs="Times Armenian"/>
          <w:i/>
          <w:sz w:val="20"/>
          <w:szCs w:val="20"/>
        </w:rPr>
        <w:t>գ</w:t>
      </w:r>
      <w:r w:rsidRPr="00BC150E">
        <w:rPr>
          <w:rFonts w:ascii="GHEA Grapalat" w:hAnsi="GHEA Grapalat" w:cs="Sylfaen"/>
          <w:i/>
          <w:sz w:val="20"/>
          <w:szCs w:val="20"/>
        </w:rPr>
        <w:t>րով</w:t>
      </w:r>
      <w:r w:rsidRPr="00BC150E">
        <w:rPr>
          <w:rFonts w:ascii="GHEA Grapalat" w:hAnsi="GHEA Grapalat" w:cs="Times Armenian"/>
          <w:i/>
          <w:sz w:val="20"/>
          <w:szCs w:val="20"/>
          <w:lang w:val="af-ZA"/>
        </w:rPr>
        <w:t xml:space="preserve"> </w:t>
      </w:r>
    </w:p>
    <w:p w:rsidR="002462D0" w:rsidRPr="00BC150E" w:rsidRDefault="002462D0" w:rsidP="002462D0">
      <w:pPr>
        <w:pStyle w:val="aa"/>
        <w:spacing w:after="0"/>
        <w:ind w:firstLine="567"/>
        <w:jc w:val="right"/>
        <w:rPr>
          <w:rFonts w:ascii="GHEA Grapalat" w:hAnsi="GHEA Grapalat" w:cs="Times Armenian"/>
          <w:i/>
          <w:sz w:val="20"/>
          <w:szCs w:val="20"/>
          <w:lang w:val="af-ZA"/>
        </w:rPr>
      </w:pPr>
      <w:r w:rsidRPr="00BC150E">
        <w:rPr>
          <w:rFonts w:ascii="GHEA Grapalat" w:hAnsi="GHEA Grapalat" w:cs="Sylfaen"/>
          <w:i/>
          <w:sz w:val="20"/>
          <w:szCs w:val="20"/>
          <w:lang w:val="hy-AM"/>
        </w:rPr>
        <w:t>գնանշման</w:t>
      </w:r>
      <w:r w:rsidRPr="00BC150E">
        <w:rPr>
          <w:rFonts w:ascii="GHEA Grapalat" w:hAnsi="GHEA Grapalat" w:cs="Times Armenian"/>
          <w:i/>
          <w:sz w:val="20"/>
          <w:szCs w:val="20"/>
          <w:lang w:val="af-ZA"/>
        </w:rPr>
        <w:t xml:space="preserve"> </w:t>
      </w:r>
      <w:r w:rsidRPr="00BC150E">
        <w:rPr>
          <w:rFonts w:ascii="GHEA Grapalat" w:hAnsi="GHEA Grapalat" w:cs="Times Armenian"/>
          <w:i/>
          <w:sz w:val="20"/>
          <w:szCs w:val="20"/>
          <w:lang w:val="hy-AM"/>
        </w:rPr>
        <w:t xml:space="preserve">հարցման </w:t>
      </w:r>
      <w:r w:rsidRPr="00BC150E">
        <w:rPr>
          <w:rFonts w:ascii="GHEA Grapalat" w:hAnsi="GHEA Grapalat" w:cs="Times Armenian"/>
          <w:i/>
          <w:sz w:val="20"/>
          <w:szCs w:val="20"/>
          <w:lang w:val="af-ZA"/>
        </w:rPr>
        <w:t xml:space="preserve">գնահատող </w:t>
      </w:r>
      <w:r w:rsidRPr="00BC150E">
        <w:rPr>
          <w:rFonts w:ascii="GHEA Grapalat" w:hAnsi="GHEA Grapalat" w:cs="Sylfaen"/>
          <w:i/>
          <w:sz w:val="20"/>
          <w:szCs w:val="20"/>
        </w:rPr>
        <w:t>հանձնաժողովի</w:t>
      </w:r>
    </w:p>
    <w:p w:rsidR="002462D0" w:rsidRPr="00595447" w:rsidRDefault="002462D0" w:rsidP="002462D0">
      <w:pPr>
        <w:pStyle w:val="aa"/>
        <w:spacing w:after="0"/>
        <w:ind w:firstLine="567"/>
        <w:jc w:val="right"/>
        <w:rPr>
          <w:rFonts w:ascii="GHEA Grapalat" w:hAnsi="GHEA Grapalat"/>
          <w:i/>
          <w:sz w:val="20"/>
          <w:szCs w:val="20"/>
          <w:lang w:val="af-ZA"/>
        </w:rPr>
      </w:pPr>
      <w:r w:rsidRPr="008326D0">
        <w:rPr>
          <w:rFonts w:ascii="GHEA Grapalat" w:hAnsi="GHEA Grapalat" w:cs="Sylfaen"/>
          <w:i/>
          <w:sz w:val="20"/>
          <w:szCs w:val="20"/>
          <w:lang w:val="af-ZA"/>
        </w:rPr>
        <w:t xml:space="preserve"> 20</w:t>
      </w:r>
      <w:r w:rsidRPr="008326D0">
        <w:rPr>
          <w:rFonts w:ascii="GHEA Grapalat" w:hAnsi="GHEA Grapalat" w:cs="Sylfaen"/>
          <w:i/>
          <w:sz w:val="20"/>
          <w:szCs w:val="20"/>
          <w:lang w:val="hy-AM"/>
        </w:rPr>
        <w:t>19</w:t>
      </w:r>
      <w:r w:rsidRPr="008326D0">
        <w:rPr>
          <w:rFonts w:ascii="GHEA Grapalat" w:hAnsi="GHEA Grapalat" w:cs="Sylfaen"/>
          <w:i/>
          <w:sz w:val="20"/>
          <w:szCs w:val="20"/>
        </w:rPr>
        <w:t>թ</w:t>
      </w:r>
      <w:r w:rsidRPr="008326D0">
        <w:rPr>
          <w:rFonts w:ascii="GHEA Grapalat" w:hAnsi="GHEA Grapalat" w:cs="Times Armenian"/>
          <w:i/>
          <w:sz w:val="20"/>
          <w:szCs w:val="20"/>
          <w:lang w:val="af-ZA"/>
        </w:rPr>
        <w:t>.</w:t>
      </w:r>
      <w:r w:rsidRPr="008326D0">
        <w:rPr>
          <w:rFonts w:ascii="GHEA Grapalat" w:hAnsi="GHEA Grapalat" w:cs="Times Armenian"/>
          <w:i/>
          <w:sz w:val="20"/>
          <w:szCs w:val="20"/>
          <w:lang w:val="hy-AM"/>
        </w:rPr>
        <w:t xml:space="preserve"> </w:t>
      </w:r>
      <w:r w:rsidRPr="006B7B79">
        <w:rPr>
          <w:rFonts w:ascii="GHEA Grapalat" w:hAnsi="GHEA Grapalat" w:cs="Times Armenian"/>
          <w:i/>
          <w:sz w:val="20"/>
          <w:szCs w:val="20"/>
          <w:lang w:val="hy-AM"/>
        </w:rPr>
        <w:t>Դեկտեմբ</w:t>
      </w:r>
      <w:r>
        <w:rPr>
          <w:rFonts w:ascii="GHEA Grapalat" w:hAnsi="GHEA Grapalat" w:cs="Times Armenian"/>
          <w:i/>
          <w:sz w:val="20"/>
          <w:szCs w:val="20"/>
          <w:lang w:val="hy-AM"/>
        </w:rPr>
        <w:t>երի</w:t>
      </w:r>
      <w:r w:rsidRPr="006B7B79">
        <w:rPr>
          <w:rFonts w:ascii="GHEA Grapalat" w:hAnsi="GHEA Grapalat" w:cs="Times Armenian"/>
          <w:i/>
          <w:sz w:val="20"/>
          <w:szCs w:val="20"/>
          <w:lang w:val="hy-AM"/>
        </w:rPr>
        <w:t xml:space="preserve"> 11</w:t>
      </w:r>
      <w:r>
        <w:rPr>
          <w:rFonts w:ascii="GHEA Grapalat" w:hAnsi="GHEA Grapalat" w:cs="Times Armenian"/>
          <w:i/>
          <w:sz w:val="20"/>
          <w:szCs w:val="20"/>
          <w:lang w:val="hy-AM"/>
        </w:rPr>
        <w:t>-ի</w:t>
      </w:r>
      <w:r w:rsidRPr="00595447">
        <w:rPr>
          <w:rFonts w:ascii="GHEA Grapalat" w:hAnsi="GHEA Grapalat" w:cs="Times Armenian"/>
          <w:i/>
          <w:sz w:val="20"/>
          <w:szCs w:val="20"/>
          <w:lang w:val="af-ZA"/>
        </w:rPr>
        <w:t xml:space="preserve"> </w:t>
      </w:r>
      <w:r w:rsidRPr="00595447">
        <w:rPr>
          <w:rFonts w:ascii="GHEA Grapalat" w:hAnsi="GHEA Grapalat" w:cs="Times Armenian"/>
          <w:i/>
          <w:sz w:val="20"/>
          <w:szCs w:val="20"/>
          <w:vertAlign w:val="subscript"/>
          <w:lang w:val="af-ZA"/>
        </w:rPr>
        <w:t xml:space="preserve"> </w:t>
      </w:r>
      <w:r w:rsidRPr="00595447">
        <w:rPr>
          <w:rFonts w:ascii="GHEA Grapalat" w:hAnsi="GHEA Grapalat" w:cs="Times Armenian"/>
          <w:i/>
          <w:sz w:val="20"/>
          <w:szCs w:val="20"/>
          <w:lang w:val="af-ZA"/>
        </w:rPr>
        <w:t xml:space="preserve">N </w:t>
      </w:r>
      <w:r w:rsidRPr="006B7B79">
        <w:rPr>
          <w:rFonts w:ascii="GHEA Grapalat" w:hAnsi="GHEA Grapalat" w:cs="Times Armenian"/>
          <w:i/>
          <w:sz w:val="20"/>
          <w:szCs w:val="20"/>
          <w:lang w:val="hy-AM"/>
        </w:rPr>
        <w:t xml:space="preserve">1 </w:t>
      </w:r>
      <w:r w:rsidRPr="006B7B79">
        <w:rPr>
          <w:rFonts w:ascii="GHEA Grapalat" w:hAnsi="GHEA Grapalat" w:cs="Sylfaen"/>
          <w:i/>
          <w:sz w:val="20"/>
          <w:szCs w:val="20"/>
          <w:lang w:val="hy-AM"/>
        </w:rPr>
        <w:t>որոշմամբ</w:t>
      </w:r>
    </w:p>
    <w:p w:rsidR="002462D0" w:rsidRPr="00595447" w:rsidRDefault="002462D0" w:rsidP="002462D0">
      <w:pPr>
        <w:pStyle w:val="aa"/>
        <w:ind w:right="-7" w:firstLine="567"/>
        <w:jc w:val="center"/>
        <w:rPr>
          <w:rFonts w:ascii="GHEA Grapalat" w:hAnsi="GHEA Grapalat"/>
          <w:lang w:val="af-ZA"/>
        </w:rPr>
      </w:pPr>
    </w:p>
    <w:p w:rsidR="002462D0" w:rsidRPr="00595447" w:rsidRDefault="002462D0" w:rsidP="002462D0">
      <w:pPr>
        <w:pStyle w:val="aa"/>
        <w:ind w:right="-7" w:firstLine="567"/>
        <w:jc w:val="center"/>
        <w:rPr>
          <w:rFonts w:ascii="GHEA Grapalat" w:hAnsi="GHEA Grapalat"/>
          <w:lang w:val="af-ZA"/>
        </w:rPr>
      </w:pPr>
    </w:p>
    <w:p w:rsidR="002462D0" w:rsidRPr="00595447" w:rsidRDefault="002462D0" w:rsidP="002462D0">
      <w:pPr>
        <w:pStyle w:val="aa"/>
        <w:ind w:right="-7" w:firstLine="567"/>
        <w:jc w:val="center"/>
        <w:rPr>
          <w:rFonts w:ascii="GHEA Grapalat" w:hAnsi="GHEA Grapalat"/>
          <w:lang w:val="af-ZA"/>
        </w:rPr>
      </w:pPr>
    </w:p>
    <w:p w:rsidR="002462D0" w:rsidRPr="00595447" w:rsidRDefault="002462D0" w:rsidP="002462D0">
      <w:pPr>
        <w:pStyle w:val="aa"/>
        <w:ind w:right="-7" w:firstLine="567"/>
        <w:jc w:val="center"/>
        <w:rPr>
          <w:rFonts w:ascii="GHEA Grapalat" w:hAnsi="GHEA Grapalat"/>
          <w:lang w:val="af-ZA"/>
        </w:rPr>
      </w:pPr>
    </w:p>
    <w:p w:rsidR="002462D0" w:rsidRPr="00D71D11" w:rsidRDefault="002462D0" w:rsidP="002462D0">
      <w:pPr>
        <w:pStyle w:val="aa"/>
        <w:ind w:right="-7" w:firstLine="567"/>
        <w:jc w:val="center"/>
        <w:rPr>
          <w:rFonts w:ascii="GHEA Grapalat" w:hAnsi="GHEA Grapalat"/>
          <w:lang w:val="af-ZA"/>
        </w:rPr>
      </w:pPr>
      <w:r w:rsidRPr="00D71D11">
        <w:rPr>
          <w:rFonts w:ascii="GHEA Grapalat" w:hAnsi="GHEA Grapalat" w:cs="Times Armenian"/>
          <w:i/>
          <w:lang w:val="af-ZA"/>
        </w:rPr>
        <w:t>«</w:t>
      </w:r>
      <w:r w:rsidRPr="00D71D11">
        <w:rPr>
          <w:rFonts w:ascii="GHEA Grapalat" w:hAnsi="GHEA Grapalat" w:cs="Sylfaen"/>
          <w:i/>
          <w:lang w:val="af-ZA"/>
        </w:rPr>
        <w:t xml:space="preserve"> </w:t>
      </w:r>
      <w:r>
        <w:rPr>
          <w:rFonts w:ascii="GHEA Grapalat" w:hAnsi="GHEA Grapalat"/>
          <w:i/>
          <w:lang w:val="af-ZA"/>
        </w:rPr>
        <w:t xml:space="preserve">Կոտայքի մարզի Վերին Պտղնիի համայնքապետարանը </w:t>
      </w:r>
      <w:r w:rsidRPr="00D71D11">
        <w:rPr>
          <w:rFonts w:ascii="GHEA Grapalat" w:hAnsi="GHEA Grapalat" w:cs="Sylfaen"/>
          <w:i/>
          <w:lang w:val="af-ZA"/>
        </w:rPr>
        <w:t>»</w:t>
      </w:r>
    </w:p>
    <w:p w:rsidR="002462D0" w:rsidRPr="00DE1E5A" w:rsidRDefault="002462D0" w:rsidP="002462D0">
      <w:pPr>
        <w:pStyle w:val="aa"/>
        <w:ind w:right="-7" w:firstLine="567"/>
        <w:jc w:val="center"/>
        <w:rPr>
          <w:rFonts w:ascii="GHEA Grapalat" w:hAnsi="GHEA Grapalat"/>
          <w:lang w:val="af-ZA"/>
        </w:rPr>
      </w:pPr>
    </w:p>
    <w:p w:rsidR="002462D0" w:rsidRPr="00DE1E5A" w:rsidRDefault="002462D0" w:rsidP="002462D0">
      <w:pPr>
        <w:pStyle w:val="aa"/>
        <w:ind w:right="-7" w:firstLine="567"/>
        <w:jc w:val="center"/>
        <w:rPr>
          <w:rFonts w:ascii="GHEA Grapalat" w:hAnsi="GHEA Grapalat"/>
          <w:lang w:val="af-ZA"/>
        </w:rPr>
      </w:pPr>
    </w:p>
    <w:p w:rsidR="002462D0" w:rsidRPr="00DE1E5A" w:rsidRDefault="002462D0" w:rsidP="002462D0">
      <w:pPr>
        <w:pStyle w:val="aa"/>
        <w:ind w:right="-7" w:firstLine="567"/>
        <w:jc w:val="center"/>
        <w:rPr>
          <w:rFonts w:ascii="GHEA Grapalat" w:hAnsi="GHEA Grapalat"/>
          <w:lang w:val="af-ZA"/>
        </w:rPr>
      </w:pPr>
    </w:p>
    <w:p w:rsidR="002462D0" w:rsidRPr="00DE1E5A" w:rsidRDefault="002462D0" w:rsidP="002462D0">
      <w:pPr>
        <w:pStyle w:val="aa"/>
        <w:ind w:right="-7" w:firstLine="567"/>
        <w:jc w:val="center"/>
        <w:rPr>
          <w:rFonts w:ascii="GHEA Grapalat" w:hAnsi="GHEA Grapalat"/>
          <w:lang w:val="af-ZA"/>
        </w:rPr>
      </w:pPr>
    </w:p>
    <w:p w:rsidR="002462D0" w:rsidRPr="006B7B79" w:rsidRDefault="002462D0" w:rsidP="002462D0">
      <w:pPr>
        <w:pStyle w:val="aa"/>
        <w:ind w:right="-7" w:firstLine="567"/>
        <w:jc w:val="center"/>
        <w:rPr>
          <w:rFonts w:ascii="GHEA Grapalat" w:hAnsi="GHEA Grapalat" w:cs="Sylfaen"/>
          <w:lang w:val="hy-AM"/>
        </w:rPr>
      </w:pPr>
    </w:p>
    <w:p w:rsidR="002462D0" w:rsidRPr="00DE1E5A" w:rsidRDefault="002462D0" w:rsidP="002462D0">
      <w:pPr>
        <w:pStyle w:val="aa"/>
        <w:ind w:right="-7" w:firstLine="567"/>
        <w:jc w:val="center"/>
        <w:rPr>
          <w:rFonts w:ascii="GHEA Grapalat" w:hAnsi="GHEA Grapalat" w:cs="Sylfaen"/>
          <w:lang w:val="af-ZA"/>
        </w:rPr>
      </w:pPr>
      <w:r w:rsidRPr="006B7B79">
        <w:rPr>
          <w:rFonts w:ascii="GHEA Grapalat" w:hAnsi="GHEA Grapalat" w:cs="Sylfaen"/>
          <w:lang w:val="hy-AM"/>
        </w:rPr>
        <w:t>Հ</w:t>
      </w:r>
      <w:r w:rsidRPr="00DE1E5A">
        <w:rPr>
          <w:rFonts w:ascii="GHEA Grapalat" w:hAnsi="GHEA Grapalat" w:cs="Times Armenian"/>
          <w:lang w:val="af-ZA"/>
        </w:rPr>
        <w:t xml:space="preserve"> </w:t>
      </w:r>
      <w:r w:rsidRPr="006B7B79">
        <w:rPr>
          <w:rFonts w:ascii="GHEA Grapalat" w:hAnsi="GHEA Grapalat" w:cs="Sylfaen"/>
          <w:lang w:val="hy-AM"/>
        </w:rPr>
        <w:t>Ր</w:t>
      </w:r>
      <w:r w:rsidRPr="00DE1E5A">
        <w:rPr>
          <w:rFonts w:ascii="GHEA Grapalat" w:hAnsi="GHEA Grapalat" w:cs="Times Armenian"/>
          <w:lang w:val="af-ZA"/>
        </w:rPr>
        <w:t xml:space="preserve"> </w:t>
      </w:r>
      <w:r w:rsidRPr="006B7B79">
        <w:rPr>
          <w:rFonts w:ascii="GHEA Grapalat" w:hAnsi="GHEA Grapalat" w:cs="Sylfaen"/>
          <w:lang w:val="hy-AM"/>
        </w:rPr>
        <w:t>Ա</w:t>
      </w:r>
      <w:r w:rsidRPr="00DE1E5A">
        <w:rPr>
          <w:rFonts w:ascii="GHEA Grapalat" w:hAnsi="GHEA Grapalat" w:cs="Times Armenian"/>
          <w:lang w:val="af-ZA"/>
        </w:rPr>
        <w:t xml:space="preserve"> </w:t>
      </w:r>
      <w:r w:rsidRPr="006B7B79">
        <w:rPr>
          <w:rFonts w:ascii="GHEA Grapalat" w:hAnsi="GHEA Grapalat" w:cs="Sylfaen"/>
          <w:lang w:val="hy-AM"/>
        </w:rPr>
        <w:t>Վ</w:t>
      </w:r>
      <w:r w:rsidRPr="00DE1E5A">
        <w:rPr>
          <w:rFonts w:ascii="GHEA Grapalat" w:hAnsi="GHEA Grapalat" w:cs="Times Armenian"/>
          <w:lang w:val="af-ZA"/>
        </w:rPr>
        <w:t xml:space="preserve"> </w:t>
      </w:r>
      <w:r w:rsidRPr="006B7B79">
        <w:rPr>
          <w:rFonts w:ascii="GHEA Grapalat" w:hAnsi="GHEA Grapalat" w:cs="Sylfaen"/>
          <w:lang w:val="hy-AM"/>
        </w:rPr>
        <w:t>Ե</w:t>
      </w:r>
      <w:r w:rsidRPr="00DE1E5A">
        <w:rPr>
          <w:rFonts w:ascii="GHEA Grapalat" w:hAnsi="GHEA Grapalat" w:cs="Times Armenian"/>
          <w:lang w:val="af-ZA"/>
        </w:rPr>
        <w:t xml:space="preserve"> </w:t>
      </w:r>
      <w:r w:rsidRPr="006B7B79">
        <w:rPr>
          <w:rFonts w:ascii="GHEA Grapalat" w:hAnsi="GHEA Grapalat" w:cs="Sylfaen"/>
          <w:lang w:val="hy-AM"/>
        </w:rPr>
        <w:t>Ր</w:t>
      </w:r>
    </w:p>
    <w:p w:rsidR="002462D0" w:rsidRPr="00DE1E5A" w:rsidRDefault="002462D0" w:rsidP="002462D0">
      <w:pPr>
        <w:pStyle w:val="aa"/>
        <w:ind w:right="-7" w:firstLine="567"/>
        <w:jc w:val="center"/>
        <w:rPr>
          <w:rFonts w:ascii="GHEA Grapalat" w:hAnsi="GHEA Grapalat" w:cs="Sylfaen"/>
          <w:lang w:val="af-ZA"/>
        </w:rPr>
      </w:pPr>
    </w:p>
    <w:p w:rsidR="002462D0" w:rsidRPr="00DE1E5A" w:rsidRDefault="002462D0" w:rsidP="002462D0">
      <w:pPr>
        <w:pStyle w:val="aa"/>
        <w:ind w:right="-7" w:firstLine="567"/>
        <w:jc w:val="center"/>
        <w:rPr>
          <w:rFonts w:ascii="GHEA Grapalat" w:hAnsi="GHEA Grapalat" w:cs="Sylfaen"/>
          <w:lang w:val="af-ZA"/>
        </w:rPr>
      </w:pPr>
    </w:p>
    <w:p w:rsidR="002462D0" w:rsidRPr="00DE1E5A" w:rsidRDefault="002462D0" w:rsidP="002462D0">
      <w:pPr>
        <w:pStyle w:val="aa"/>
        <w:ind w:right="-7"/>
        <w:jc w:val="center"/>
        <w:rPr>
          <w:rFonts w:ascii="GHEA Grapalat" w:hAnsi="GHEA Grapalat"/>
          <w:szCs w:val="22"/>
          <w:lang w:val="af-ZA"/>
        </w:rPr>
      </w:pPr>
      <w:r w:rsidRPr="000B0427">
        <w:rPr>
          <w:rFonts w:ascii="GHEA Grapalat" w:hAnsi="GHEA Grapalat" w:cs="Sylfaen"/>
          <w:sz w:val="22"/>
          <w:szCs w:val="22"/>
          <w:lang w:val="af-ZA"/>
        </w:rPr>
        <w:t xml:space="preserve">ՎԵՐԻՆ ՊՏՂՆԻ ՀԱՄԱՅՆՔԻ  </w:t>
      </w:r>
      <w:r w:rsidRPr="003C6634">
        <w:rPr>
          <w:rFonts w:ascii="GHEA Grapalat" w:hAnsi="GHEA Grapalat" w:cs="Sylfaen"/>
          <w:lang w:val="af-ZA"/>
        </w:rPr>
        <w:t xml:space="preserve"> </w:t>
      </w:r>
      <w:r w:rsidRPr="006B7B79">
        <w:rPr>
          <w:rFonts w:ascii="GHEA Grapalat" w:hAnsi="GHEA Grapalat" w:cs="Sylfaen"/>
          <w:lang w:val="hy-AM"/>
        </w:rPr>
        <w:t>ԿԱՐԻՔՆԵՐԻ</w:t>
      </w:r>
      <w:r w:rsidRPr="00DE1E5A">
        <w:rPr>
          <w:rFonts w:ascii="GHEA Grapalat" w:hAnsi="GHEA Grapalat" w:cs="Times Armenian"/>
          <w:lang w:val="af-ZA"/>
        </w:rPr>
        <w:t xml:space="preserve"> </w:t>
      </w:r>
      <w:r w:rsidRPr="006B7B79">
        <w:rPr>
          <w:rFonts w:ascii="GHEA Grapalat" w:hAnsi="GHEA Grapalat" w:cs="Sylfaen"/>
          <w:lang w:val="hy-AM"/>
        </w:rPr>
        <w:t>ՀԱՄԱՐ</w:t>
      </w:r>
      <w:r w:rsidRPr="00DE1E5A">
        <w:rPr>
          <w:rFonts w:ascii="GHEA Grapalat" w:hAnsi="GHEA Grapalat" w:cs="Times Armenian"/>
          <w:lang w:val="af-ZA"/>
        </w:rPr>
        <w:t xml:space="preserve">` </w:t>
      </w:r>
      <w:r w:rsidRPr="00DE1E5A">
        <w:rPr>
          <w:rFonts w:ascii="GHEA Grapalat" w:hAnsi="GHEA Grapalat" w:cs="Sylfaen"/>
          <w:lang w:val="af-ZA"/>
        </w:rPr>
        <w:t>«</w:t>
      </w:r>
      <w:r>
        <w:rPr>
          <w:rFonts w:ascii="GHEA Grapalat" w:hAnsi="GHEA Grapalat" w:cs="Sylfaen"/>
          <w:lang w:val="af-ZA"/>
        </w:rPr>
        <w:t xml:space="preserve"> ՍԵՂՄՎԱԾ ԲՆԱԿԱՆ ԳԱԶԻ</w:t>
      </w:r>
      <w:r w:rsidRPr="00DE1E5A">
        <w:rPr>
          <w:rFonts w:ascii="GHEA Grapalat" w:hAnsi="GHEA Grapalat" w:cs="Sylfaen"/>
          <w:lang w:val="af-ZA"/>
        </w:rPr>
        <w:t xml:space="preserve">» </w:t>
      </w:r>
      <w:r w:rsidRPr="006B7B79">
        <w:rPr>
          <w:rFonts w:ascii="GHEA Grapalat" w:hAnsi="GHEA Grapalat" w:cs="Sylfaen"/>
          <w:lang w:val="hy-AM"/>
        </w:rPr>
        <w:t>ՁԵՌՔԲԵՐՄԱՆ</w:t>
      </w:r>
      <w:r w:rsidRPr="00DE1E5A">
        <w:rPr>
          <w:rFonts w:ascii="GHEA Grapalat" w:hAnsi="GHEA Grapalat" w:cs="Times Armenian"/>
          <w:lang w:val="af-ZA"/>
        </w:rPr>
        <w:t xml:space="preserve"> </w:t>
      </w:r>
      <w:r w:rsidRPr="006B7B79">
        <w:rPr>
          <w:rFonts w:ascii="GHEA Grapalat" w:hAnsi="GHEA Grapalat" w:cs="Sylfaen"/>
          <w:lang w:val="hy-AM"/>
        </w:rPr>
        <w:t>ՆՊԱՏԱԿՈՎ</w:t>
      </w:r>
      <w:r w:rsidRPr="00DE1E5A">
        <w:rPr>
          <w:rFonts w:ascii="GHEA Grapalat" w:hAnsi="GHEA Grapalat" w:cs="Sylfaen"/>
          <w:lang w:val="af-ZA"/>
        </w:rPr>
        <w:t xml:space="preserve"> </w:t>
      </w:r>
      <w:r w:rsidRPr="00DE1E5A">
        <w:rPr>
          <w:rFonts w:ascii="GHEA Grapalat" w:hAnsi="GHEA Grapalat" w:cs="Times Armenian"/>
          <w:lang w:val="af-ZA"/>
        </w:rPr>
        <w:t xml:space="preserve"> </w:t>
      </w:r>
      <w:r w:rsidRPr="006B7B79">
        <w:rPr>
          <w:rFonts w:ascii="GHEA Grapalat" w:hAnsi="GHEA Grapalat" w:cs="Sylfaen"/>
          <w:lang w:val="hy-AM"/>
        </w:rPr>
        <w:t>ՀԱՅՏԱՐԱՐՎԱԾ</w:t>
      </w:r>
      <w:r w:rsidRPr="00DE1E5A">
        <w:rPr>
          <w:rFonts w:ascii="GHEA Grapalat" w:hAnsi="GHEA Grapalat" w:cs="Times Armenian"/>
          <w:lang w:val="af-ZA"/>
        </w:rPr>
        <w:t xml:space="preserve"> ԳՆԱՆՇՄԱՆ ՀԱՐՑՄԱՆ </w:t>
      </w:r>
    </w:p>
    <w:p w:rsidR="002462D0" w:rsidRPr="00DE1E5A" w:rsidRDefault="002462D0" w:rsidP="002462D0">
      <w:pPr>
        <w:pStyle w:val="aa"/>
        <w:ind w:right="-7" w:firstLine="567"/>
        <w:jc w:val="center"/>
        <w:rPr>
          <w:rFonts w:ascii="GHEA Grapalat" w:hAnsi="GHEA Grapalat"/>
          <w:lang w:val="af-ZA"/>
        </w:rPr>
      </w:pPr>
    </w:p>
    <w:p w:rsidR="002462D0" w:rsidRPr="00DE1E5A" w:rsidRDefault="002462D0" w:rsidP="002462D0">
      <w:pPr>
        <w:pStyle w:val="aa"/>
        <w:ind w:right="-7" w:firstLine="567"/>
        <w:jc w:val="center"/>
        <w:rPr>
          <w:rFonts w:ascii="GHEA Grapalat" w:hAnsi="GHEA Grapalat"/>
          <w:lang w:val="af-ZA"/>
        </w:rPr>
      </w:pPr>
    </w:p>
    <w:p w:rsidR="002462D0" w:rsidRPr="003D62F1" w:rsidRDefault="002462D0" w:rsidP="002462D0">
      <w:pPr>
        <w:pStyle w:val="aa"/>
        <w:ind w:right="-7"/>
        <w:jc w:val="center"/>
        <w:rPr>
          <w:rFonts w:ascii="GHEA Grapalat" w:hAnsi="GHEA Grapalat" w:cs="Sylfaen"/>
          <w:lang w:val="hy-AM"/>
        </w:rPr>
      </w:pPr>
    </w:p>
    <w:p w:rsidR="002462D0" w:rsidRPr="003D62F1" w:rsidRDefault="002462D0" w:rsidP="002462D0">
      <w:pPr>
        <w:pStyle w:val="aa"/>
        <w:ind w:right="-7"/>
        <w:jc w:val="center"/>
        <w:rPr>
          <w:rFonts w:ascii="GHEA Grapalat" w:hAnsi="GHEA Grapalat" w:cs="Sylfaen"/>
          <w:lang w:val="hy-AM"/>
        </w:rPr>
      </w:pPr>
    </w:p>
    <w:p w:rsidR="002462D0" w:rsidRPr="00A665D9" w:rsidRDefault="002462D0" w:rsidP="002462D0">
      <w:pPr>
        <w:pStyle w:val="aa"/>
        <w:ind w:right="-7" w:firstLine="567"/>
        <w:jc w:val="center"/>
        <w:rPr>
          <w:rFonts w:ascii="GHEA Grapalat" w:hAnsi="GHEA Grapalat"/>
          <w:lang w:val="hy-AM"/>
        </w:rPr>
      </w:pPr>
    </w:p>
    <w:p w:rsidR="002462D0" w:rsidRPr="00AE2768" w:rsidRDefault="002462D0" w:rsidP="002462D0">
      <w:pPr>
        <w:pStyle w:val="aa"/>
        <w:ind w:right="-7" w:firstLine="567"/>
        <w:jc w:val="center"/>
        <w:rPr>
          <w:rFonts w:ascii="GHEA Grapalat" w:hAnsi="GHEA Grapalat"/>
          <w:lang w:val="af-ZA"/>
        </w:rPr>
      </w:pPr>
    </w:p>
    <w:p w:rsidR="002462D0" w:rsidRPr="00AE2768" w:rsidRDefault="002462D0" w:rsidP="002462D0">
      <w:pPr>
        <w:pStyle w:val="aa"/>
        <w:ind w:right="-7" w:firstLine="567"/>
        <w:jc w:val="center"/>
        <w:rPr>
          <w:rFonts w:ascii="GHEA Grapalat" w:hAnsi="GHEA Grapalat"/>
          <w:lang w:val="af-ZA"/>
        </w:rPr>
      </w:pPr>
    </w:p>
    <w:p w:rsidR="002462D0" w:rsidRPr="00AE2768" w:rsidRDefault="002462D0" w:rsidP="002462D0">
      <w:pPr>
        <w:pStyle w:val="aa"/>
        <w:ind w:right="-7" w:firstLine="567"/>
        <w:jc w:val="center"/>
        <w:rPr>
          <w:rFonts w:ascii="GHEA Grapalat" w:hAnsi="GHEA Grapalat"/>
          <w:lang w:val="af-ZA"/>
        </w:rPr>
      </w:pPr>
    </w:p>
    <w:p w:rsidR="002462D0" w:rsidRPr="00AE2768" w:rsidRDefault="002462D0" w:rsidP="002462D0">
      <w:pPr>
        <w:pStyle w:val="aa"/>
        <w:ind w:right="-7" w:firstLine="567"/>
        <w:jc w:val="center"/>
        <w:rPr>
          <w:rFonts w:ascii="GHEA Grapalat" w:hAnsi="GHEA Grapalat"/>
          <w:lang w:val="af-ZA"/>
        </w:rPr>
      </w:pPr>
    </w:p>
    <w:p w:rsidR="002462D0" w:rsidRPr="00AE2768" w:rsidRDefault="002462D0" w:rsidP="002462D0">
      <w:pPr>
        <w:pStyle w:val="aa"/>
        <w:ind w:right="-7" w:firstLine="567"/>
        <w:jc w:val="center"/>
        <w:rPr>
          <w:rFonts w:ascii="GHEA Grapalat" w:hAnsi="GHEA Grapalat"/>
          <w:lang w:val="af-ZA"/>
        </w:rPr>
      </w:pPr>
    </w:p>
    <w:p w:rsidR="002462D0" w:rsidRPr="00AE2768" w:rsidRDefault="002462D0" w:rsidP="002462D0">
      <w:pPr>
        <w:pStyle w:val="aa"/>
        <w:ind w:right="-7" w:firstLine="567"/>
        <w:jc w:val="center"/>
        <w:rPr>
          <w:rFonts w:ascii="GHEA Grapalat" w:hAnsi="GHEA Grapalat"/>
          <w:lang w:val="af-ZA"/>
        </w:rPr>
      </w:pPr>
    </w:p>
    <w:p w:rsidR="002462D0" w:rsidRPr="00AE2768" w:rsidRDefault="002462D0" w:rsidP="002462D0">
      <w:pPr>
        <w:pStyle w:val="aa"/>
        <w:ind w:right="-7" w:firstLine="567"/>
        <w:jc w:val="center"/>
        <w:rPr>
          <w:rFonts w:ascii="GHEA Grapalat" w:hAnsi="GHEA Grapalat"/>
          <w:lang w:val="af-ZA"/>
        </w:rPr>
      </w:pPr>
    </w:p>
    <w:p w:rsidR="002462D0" w:rsidRPr="00AE2768" w:rsidRDefault="002462D0" w:rsidP="002462D0">
      <w:pPr>
        <w:pStyle w:val="aa"/>
        <w:ind w:right="-7" w:firstLine="567"/>
        <w:jc w:val="center"/>
        <w:rPr>
          <w:rFonts w:ascii="GHEA Grapalat" w:hAnsi="GHEA Grapalat"/>
          <w:lang w:val="af-ZA"/>
        </w:rPr>
      </w:pPr>
    </w:p>
    <w:p w:rsidR="002462D0" w:rsidRPr="00AE2768" w:rsidRDefault="002462D0" w:rsidP="002462D0">
      <w:pPr>
        <w:pStyle w:val="aa"/>
        <w:ind w:right="-7" w:firstLine="567"/>
        <w:jc w:val="center"/>
        <w:rPr>
          <w:rFonts w:ascii="GHEA Grapalat" w:hAnsi="GHEA Grapalat"/>
          <w:lang w:val="af-ZA"/>
        </w:rPr>
      </w:pPr>
    </w:p>
    <w:p w:rsidR="002462D0" w:rsidRPr="00AE2768" w:rsidRDefault="002462D0" w:rsidP="002462D0">
      <w:pPr>
        <w:pStyle w:val="aa"/>
        <w:ind w:right="-7" w:firstLine="567"/>
        <w:jc w:val="center"/>
        <w:rPr>
          <w:rFonts w:ascii="GHEA Grapalat" w:hAnsi="GHEA Grapalat"/>
          <w:lang w:val="af-ZA"/>
        </w:rPr>
      </w:pPr>
    </w:p>
    <w:p w:rsidR="002462D0" w:rsidRPr="00AE2768" w:rsidRDefault="002462D0" w:rsidP="002462D0">
      <w:pPr>
        <w:pStyle w:val="aa"/>
        <w:ind w:right="-7" w:firstLine="567"/>
        <w:jc w:val="center"/>
        <w:rPr>
          <w:rFonts w:ascii="GHEA Grapalat" w:hAnsi="GHEA Grapalat"/>
          <w:lang w:val="af-ZA"/>
        </w:rPr>
      </w:pPr>
    </w:p>
    <w:p w:rsidR="002462D0" w:rsidRPr="00AE2768" w:rsidRDefault="002462D0" w:rsidP="002462D0">
      <w:pPr>
        <w:pStyle w:val="aa"/>
        <w:ind w:right="-7" w:firstLine="567"/>
        <w:jc w:val="center"/>
        <w:rPr>
          <w:rFonts w:ascii="GHEA Grapalat" w:hAnsi="GHEA Grapalat"/>
          <w:lang w:val="af-ZA"/>
        </w:rPr>
      </w:pPr>
    </w:p>
    <w:p w:rsidR="002462D0" w:rsidRPr="00AE2768" w:rsidRDefault="002462D0" w:rsidP="002462D0">
      <w:pPr>
        <w:pStyle w:val="aa"/>
        <w:ind w:right="-7" w:firstLine="567"/>
        <w:jc w:val="center"/>
        <w:rPr>
          <w:rFonts w:ascii="GHEA Grapalat" w:hAnsi="GHEA Grapalat"/>
          <w:lang w:val="af-ZA"/>
        </w:rPr>
      </w:pPr>
    </w:p>
    <w:p w:rsidR="002462D0" w:rsidRPr="00AE2768" w:rsidRDefault="002462D0" w:rsidP="002462D0">
      <w:pPr>
        <w:ind w:firstLine="567"/>
        <w:jc w:val="both"/>
        <w:rPr>
          <w:rFonts w:ascii="GHEA Grapalat" w:hAnsi="GHEA Grapalat" w:cs="Sylfaen"/>
          <w:i/>
          <w:sz w:val="22"/>
          <w:szCs w:val="22"/>
          <w:lang w:val="af-ZA"/>
        </w:rPr>
      </w:pPr>
      <w:r w:rsidRPr="000E3900">
        <w:rPr>
          <w:rFonts w:ascii="GHEA Grapalat" w:hAnsi="GHEA Grapalat" w:cs="Sylfaen"/>
          <w:i/>
          <w:sz w:val="22"/>
          <w:szCs w:val="22"/>
          <w:lang w:val="af-ZA"/>
        </w:rPr>
        <w:br w:type="page"/>
      </w:r>
      <w:r w:rsidRPr="00AE2768">
        <w:rPr>
          <w:rFonts w:ascii="GHEA Grapalat" w:hAnsi="GHEA Grapalat" w:cs="Sylfaen"/>
          <w:i/>
          <w:sz w:val="22"/>
          <w:szCs w:val="22"/>
        </w:rPr>
        <w:lastRenderedPageBreak/>
        <w:t>Հարգելի</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մասնակից</w:t>
      </w:r>
      <w:r w:rsidRPr="00AE2768">
        <w:rPr>
          <w:rFonts w:ascii="GHEA Grapalat" w:hAnsi="GHEA Grapalat" w:cs="Sylfaen"/>
          <w:i/>
          <w:sz w:val="22"/>
          <w:szCs w:val="22"/>
          <w:lang w:val="af-ZA"/>
        </w:rPr>
        <w:t xml:space="preserve"> </w:t>
      </w:r>
      <w:r w:rsidRPr="00AE2768">
        <w:rPr>
          <w:rFonts w:ascii="GHEA Grapalat" w:hAnsi="GHEA Grapalat" w:cs="Sylfaen"/>
          <w:i/>
          <w:sz w:val="22"/>
          <w:szCs w:val="22"/>
        </w:rPr>
        <w:t>նախքան</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հայտ</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կազմելը</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և</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ներկայացնելը</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խնդրում</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ենք</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մանրամասնորեն</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ուսումնասիրել</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սույն</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հրավերը</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քանի</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որ</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հրավերին</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չհամապատասխանող</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հայտերը</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ենթակա</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են</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մերժման</w:t>
      </w:r>
      <w:r w:rsidRPr="00AE2768">
        <w:rPr>
          <w:rFonts w:ascii="GHEA Grapalat" w:hAnsi="GHEA Grapalat" w:cs="Sylfaen"/>
          <w:i/>
          <w:sz w:val="22"/>
          <w:szCs w:val="22"/>
          <w:lang w:val="af-ZA"/>
        </w:rPr>
        <w:t xml:space="preserve">: </w:t>
      </w:r>
    </w:p>
    <w:p w:rsidR="002462D0" w:rsidRPr="00AE2768" w:rsidRDefault="002462D0" w:rsidP="002462D0">
      <w:pPr>
        <w:ind w:firstLine="567"/>
        <w:jc w:val="center"/>
        <w:rPr>
          <w:rFonts w:ascii="GHEA Grapalat" w:hAnsi="GHEA Grapalat"/>
          <w:b/>
          <w:sz w:val="20"/>
          <w:szCs w:val="22"/>
          <w:lang w:val="af-ZA"/>
        </w:rPr>
      </w:pPr>
    </w:p>
    <w:p w:rsidR="002462D0" w:rsidRPr="00AE2768" w:rsidRDefault="002462D0" w:rsidP="002462D0">
      <w:pPr>
        <w:ind w:firstLine="567"/>
        <w:jc w:val="center"/>
        <w:rPr>
          <w:rFonts w:ascii="GHEA Grapalat" w:hAnsi="GHEA Grapalat" w:cs="Sylfaen"/>
          <w:b/>
          <w:sz w:val="22"/>
          <w:szCs w:val="22"/>
          <w:lang w:val="af-ZA"/>
        </w:rPr>
      </w:pPr>
    </w:p>
    <w:p w:rsidR="002462D0" w:rsidRPr="00AE2768" w:rsidRDefault="002462D0" w:rsidP="002462D0">
      <w:pPr>
        <w:ind w:firstLine="567"/>
        <w:jc w:val="center"/>
        <w:rPr>
          <w:rFonts w:ascii="GHEA Grapalat" w:hAnsi="GHEA Grapalat"/>
          <w:b/>
          <w:sz w:val="20"/>
          <w:szCs w:val="20"/>
          <w:lang w:val="af-ZA"/>
        </w:rPr>
      </w:pPr>
      <w:r w:rsidRPr="00AE2768">
        <w:rPr>
          <w:rFonts w:ascii="GHEA Grapalat" w:hAnsi="GHEA Grapalat" w:cs="Sylfaen"/>
          <w:b/>
          <w:sz w:val="20"/>
          <w:szCs w:val="20"/>
        </w:rPr>
        <w:t>ԲՈՎԱՆԴԱԿՈւԹՅՈւՆ</w:t>
      </w:r>
    </w:p>
    <w:p w:rsidR="002462D0" w:rsidRPr="00AE2768" w:rsidRDefault="002462D0" w:rsidP="002462D0">
      <w:pPr>
        <w:ind w:firstLine="567"/>
        <w:jc w:val="center"/>
        <w:rPr>
          <w:rFonts w:ascii="GHEA Grapalat" w:hAnsi="GHEA Grapalat"/>
          <w:i/>
          <w:sz w:val="20"/>
          <w:lang w:val="af-ZA"/>
        </w:rPr>
      </w:pPr>
    </w:p>
    <w:p w:rsidR="002462D0" w:rsidRPr="00AE2768" w:rsidRDefault="002462D0" w:rsidP="002462D0">
      <w:pPr>
        <w:ind w:firstLine="567"/>
        <w:jc w:val="center"/>
        <w:rPr>
          <w:rFonts w:ascii="GHEA Grapalat" w:hAnsi="GHEA Grapalat"/>
          <w:i/>
          <w:sz w:val="20"/>
          <w:lang w:val="af-ZA"/>
        </w:rPr>
      </w:pPr>
      <w:r w:rsidRPr="000B35A0">
        <w:rPr>
          <w:rFonts w:ascii="GHEA Grapalat" w:hAnsi="GHEA Grapalat" w:cs="Sylfaen"/>
          <w:b/>
          <w:sz w:val="20"/>
          <w:szCs w:val="20"/>
          <w:lang w:val="af-ZA"/>
        </w:rPr>
        <w:t xml:space="preserve">ՎԵՐԻՆ ՊՏՂՆԻ ՀԱՄԱՅՆՔԻ   </w:t>
      </w:r>
      <w:r w:rsidRPr="000B35A0">
        <w:rPr>
          <w:rFonts w:ascii="GHEA Grapalat" w:hAnsi="GHEA Grapalat" w:cs="Sylfaen"/>
          <w:b/>
          <w:sz w:val="20"/>
          <w:szCs w:val="20"/>
        </w:rPr>
        <w:t>ԿԱՐԻՔՆԵՐԻ</w:t>
      </w:r>
      <w:r w:rsidRPr="000B35A0">
        <w:rPr>
          <w:rFonts w:ascii="GHEA Grapalat" w:hAnsi="GHEA Grapalat" w:cs="Times Armenian"/>
          <w:b/>
          <w:sz w:val="20"/>
          <w:szCs w:val="20"/>
          <w:lang w:val="af-ZA"/>
        </w:rPr>
        <w:t xml:space="preserve"> </w:t>
      </w:r>
      <w:r w:rsidRPr="000B35A0">
        <w:rPr>
          <w:rFonts w:ascii="GHEA Grapalat" w:hAnsi="GHEA Grapalat" w:cs="Sylfaen"/>
          <w:b/>
          <w:sz w:val="20"/>
          <w:szCs w:val="20"/>
        </w:rPr>
        <w:t>ՀԱՄԱՐ</w:t>
      </w:r>
      <w:r w:rsidRPr="000B35A0">
        <w:rPr>
          <w:rFonts w:ascii="GHEA Grapalat" w:hAnsi="GHEA Grapalat" w:cs="Times Armenian"/>
          <w:b/>
          <w:sz w:val="20"/>
          <w:szCs w:val="20"/>
          <w:lang w:val="af-ZA"/>
        </w:rPr>
        <w:t xml:space="preserve">` </w:t>
      </w:r>
      <w:r w:rsidRPr="000B35A0">
        <w:rPr>
          <w:rFonts w:ascii="GHEA Grapalat" w:hAnsi="GHEA Grapalat" w:cs="Sylfaen"/>
          <w:b/>
          <w:sz w:val="20"/>
          <w:szCs w:val="20"/>
          <w:lang w:val="af-ZA"/>
        </w:rPr>
        <w:t xml:space="preserve"> ՍԵՂՄՎԱԾ ԲՆԱԿԱՆ ԳԱԶ</w:t>
      </w:r>
      <w:r w:rsidRPr="00AE2768">
        <w:rPr>
          <w:rFonts w:ascii="GHEA Grapalat" w:hAnsi="GHEA Grapalat"/>
          <w:b/>
          <w:sz w:val="20"/>
          <w:lang w:val="af-ZA"/>
        </w:rPr>
        <w:t xml:space="preserve">Ի ՁԵՌՔԲԵՐՄԱՆ ՆՊԱՏԱԿՈՎ ՀԱՅՏԱՐԱՐՎԱԾ </w:t>
      </w:r>
      <w:r>
        <w:rPr>
          <w:rFonts w:ascii="GHEA Grapalat" w:hAnsi="GHEA Grapalat"/>
          <w:b/>
          <w:sz w:val="20"/>
          <w:lang w:val="hy-AM"/>
        </w:rPr>
        <w:t>ԳՆԱՆՇՄԱՆ ՀԱՐՑՄԱՆ</w:t>
      </w:r>
      <w:r w:rsidRPr="00AE2768">
        <w:rPr>
          <w:rFonts w:ascii="GHEA Grapalat" w:hAnsi="GHEA Grapalat"/>
          <w:b/>
          <w:sz w:val="20"/>
          <w:lang w:val="af-ZA"/>
        </w:rPr>
        <w:t xml:space="preserve"> ՄՐՑՈՒՅԹԻ ՀՐԱՎԵՐԻ</w:t>
      </w:r>
    </w:p>
    <w:p w:rsidR="002462D0" w:rsidRPr="00AE2768" w:rsidRDefault="002462D0" w:rsidP="002462D0">
      <w:pPr>
        <w:ind w:firstLine="567"/>
        <w:jc w:val="center"/>
        <w:rPr>
          <w:rFonts w:ascii="GHEA Grapalat" w:hAnsi="GHEA Grapalat" w:cs="Sylfaen"/>
          <w:b/>
          <w:sz w:val="20"/>
          <w:szCs w:val="22"/>
          <w:lang w:val="af-ZA"/>
        </w:rPr>
      </w:pPr>
    </w:p>
    <w:p w:rsidR="002462D0" w:rsidRPr="00AE2768" w:rsidRDefault="002462D0" w:rsidP="002462D0">
      <w:pPr>
        <w:ind w:firstLine="567"/>
        <w:jc w:val="center"/>
        <w:rPr>
          <w:rFonts w:ascii="GHEA Grapalat" w:hAnsi="GHEA Grapalat" w:cs="Sylfaen"/>
          <w:b/>
          <w:sz w:val="20"/>
          <w:szCs w:val="22"/>
          <w:lang w:val="af-ZA"/>
        </w:rPr>
      </w:pPr>
    </w:p>
    <w:p w:rsidR="002462D0" w:rsidRPr="00AE2768" w:rsidRDefault="002462D0" w:rsidP="002462D0">
      <w:pPr>
        <w:ind w:firstLine="567"/>
        <w:jc w:val="center"/>
        <w:rPr>
          <w:rFonts w:ascii="GHEA Grapalat" w:hAnsi="GHEA Grapalat"/>
          <w:sz w:val="20"/>
          <w:lang w:val="af-ZA"/>
        </w:rPr>
      </w:pPr>
      <w:proofErr w:type="gramStart"/>
      <w:r w:rsidRPr="00AE2768">
        <w:rPr>
          <w:rFonts w:ascii="GHEA Grapalat" w:hAnsi="GHEA Grapalat" w:cs="Sylfaen"/>
          <w:b/>
          <w:sz w:val="20"/>
          <w:szCs w:val="22"/>
        </w:rPr>
        <w:t>ՄԱՍ</w:t>
      </w:r>
      <w:r w:rsidRPr="00AE2768">
        <w:rPr>
          <w:rFonts w:ascii="GHEA Grapalat" w:hAnsi="GHEA Grapalat" w:cs="Times Armenian"/>
          <w:b/>
          <w:sz w:val="20"/>
          <w:szCs w:val="22"/>
          <w:lang w:val="af-ZA"/>
        </w:rPr>
        <w:t xml:space="preserve">  I</w:t>
      </w:r>
      <w:proofErr w:type="gramEnd"/>
      <w:r w:rsidRPr="00AE2768">
        <w:rPr>
          <w:rFonts w:ascii="GHEA Grapalat" w:hAnsi="GHEA Grapalat" w:cs="Times Armenian"/>
          <w:b/>
          <w:sz w:val="20"/>
          <w:szCs w:val="22"/>
          <w:lang w:val="af-ZA"/>
        </w:rPr>
        <w:t>.</w:t>
      </w:r>
    </w:p>
    <w:p w:rsidR="002462D0" w:rsidRPr="00AE2768" w:rsidRDefault="002462D0" w:rsidP="002462D0">
      <w:pPr>
        <w:ind w:firstLine="567"/>
        <w:jc w:val="both"/>
        <w:rPr>
          <w:rFonts w:ascii="GHEA Grapalat" w:hAnsi="GHEA Grapalat"/>
          <w:sz w:val="20"/>
          <w:lang w:val="af-ZA"/>
        </w:rPr>
      </w:pPr>
    </w:p>
    <w:p w:rsidR="002462D0" w:rsidRPr="00AE2768" w:rsidRDefault="002462D0" w:rsidP="002462D0">
      <w:pPr>
        <w:ind w:firstLine="1134"/>
        <w:jc w:val="both"/>
        <w:rPr>
          <w:rFonts w:ascii="GHEA Grapalat" w:hAnsi="GHEA Grapalat"/>
          <w:sz w:val="20"/>
          <w:lang w:val="af-ZA"/>
        </w:rPr>
      </w:pPr>
      <w:r w:rsidRPr="00AE2768">
        <w:rPr>
          <w:rFonts w:ascii="GHEA Grapalat" w:hAnsi="GHEA Grapalat"/>
          <w:sz w:val="20"/>
          <w:lang w:val="af-ZA"/>
        </w:rPr>
        <w:t xml:space="preserve">1.  </w:t>
      </w:r>
      <w:r w:rsidRPr="00AE2768">
        <w:rPr>
          <w:rFonts w:ascii="GHEA Grapalat" w:hAnsi="GHEA Grapalat" w:cs="Sylfaen"/>
          <w:sz w:val="20"/>
        </w:rPr>
        <w:t>Գնման</w:t>
      </w:r>
      <w:r w:rsidRPr="00AE2768">
        <w:rPr>
          <w:rFonts w:ascii="GHEA Grapalat" w:hAnsi="GHEA Grapalat" w:cs="Times Armenian"/>
          <w:sz w:val="20"/>
          <w:lang w:val="af-ZA"/>
        </w:rPr>
        <w:t xml:space="preserve"> </w:t>
      </w:r>
      <w:r w:rsidRPr="00AE2768">
        <w:rPr>
          <w:rFonts w:ascii="GHEA Grapalat" w:hAnsi="GHEA Grapalat" w:cs="Sylfaen"/>
          <w:sz w:val="20"/>
        </w:rPr>
        <w:t>առարկայի</w:t>
      </w:r>
      <w:r w:rsidRPr="00AE2768">
        <w:rPr>
          <w:rFonts w:ascii="GHEA Grapalat" w:hAnsi="GHEA Grapalat"/>
          <w:sz w:val="20"/>
          <w:lang w:val="af-ZA"/>
        </w:rPr>
        <w:t xml:space="preserve"> </w:t>
      </w:r>
      <w:r w:rsidRPr="00AE2768">
        <w:rPr>
          <w:rFonts w:ascii="GHEA Grapalat" w:hAnsi="GHEA Grapalat" w:cs="Sylfaen"/>
          <w:sz w:val="20"/>
        </w:rPr>
        <w:t>բնութա</w:t>
      </w:r>
      <w:r w:rsidRPr="00AE2768">
        <w:rPr>
          <w:rFonts w:ascii="GHEA Grapalat" w:hAnsi="GHEA Grapalat" w:cs="Times Armenian"/>
          <w:sz w:val="20"/>
        </w:rPr>
        <w:t>գ</w:t>
      </w:r>
      <w:r w:rsidRPr="00AE2768">
        <w:rPr>
          <w:rFonts w:ascii="GHEA Grapalat" w:hAnsi="GHEA Grapalat" w:cs="Sylfaen"/>
          <w:sz w:val="20"/>
        </w:rPr>
        <w:t>իրը</w:t>
      </w:r>
      <w:r w:rsidRPr="00AE2768">
        <w:rPr>
          <w:rFonts w:ascii="GHEA Grapalat" w:hAnsi="GHEA Grapalat" w:cs="Times Armenian"/>
          <w:sz w:val="20"/>
          <w:lang w:val="af-ZA"/>
        </w:rPr>
        <w:tab/>
        <w:t xml:space="preserve"> </w:t>
      </w:r>
    </w:p>
    <w:p w:rsidR="002462D0" w:rsidRPr="00AE2768" w:rsidRDefault="002462D0" w:rsidP="002462D0">
      <w:pPr>
        <w:ind w:firstLine="1134"/>
        <w:jc w:val="both"/>
        <w:rPr>
          <w:rFonts w:ascii="GHEA Grapalat" w:hAnsi="GHEA Grapalat"/>
          <w:sz w:val="20"/>
          <w:lang w:val="af-ZA"/>
        </w:rPr>
      </w:pPr>
      <w:r w:rsidRPr="00AE2768">
        <w:rPr>
          <w:rFonts w:ascii="GHEA Grapalat" w:hAnsi="GHEA Grapalat"/>
          <w:sz w:val="20"/>
          <w:lang w:val="af-ZA"/>
        </w:rPr>
        <w:t xml:space="preserve">2. </w:t>
      </w:r>
      <w:r w:rsidRPr="00AE2768">
        <w:rPr>
          <w:rFonts w:ascii="GHEA Grapalat" w:hAnsi="GHEA Grapalat" w:cs="Sylfaen"/>
          <w:sz w:val="20"/>
        </w:rPr>
        <w:t>Մասնակցի</w:t>
      </w:r>
      <w:r w:rsidRPr="00AE2768">
        <w:rPr>
          <w:rFonts w:ascii="GHEA Grapalat" w:hAnsi="GHEA Grapalat" w:cs="Times Armenian"/>
          <w:sz w:val="20"/>
          <w:lang w:val="af-ZA"/>
        </w:rPr>
        <w:t xml:space="preserve"> </w:t>
      </w:r>
      <w:r w:rsidRPr="00AE2768">
        <w:rPr>
          <w:rFonts w:ascii="GHEA Grapalat" w:hAnsi="GHEA Grapalat" w:cs="Sylfaen"/>
          <w:sz w:val="20"/>
        </w:rPr>
        <w:t>մասնակցության</w:t>
      </w:r>
      <w:r w:rsidRPr="00AE2768">
        <w:rPr>
          <w:rFonts w:ascii="GHEA Grapalat" w:hAnsi="GHEA Grapalat" w:cs="Times Armenian"/>
          <w:sz w:val="20"/>
          <w:lang w:val="af-ZA"/>
        </w:rPr>
        <w:t xml:space="preserve"> </w:t>
      </w:r>
      <w:r w:rsidRPr="00AE2768">
        <w:rPr>
          <w:rFonts w:ascii="GHEA Grapalat" w:hAnsi="GHEA Grapalat" w:cs="Sylfaen"/>
          <w:sz w:val="20"/>
        </w:rPr>
        <w:t>իրավունքի</w:t>
      </w:r>
      <w:r w:rsidRPr="00AE2768">
        <w:rPr>
          <w:rFonts w:ascii="GHEA Grapalat" w:hAnsi="GHEA Grapalat" w:cs="Times Armenian"/>
          <w:sz w:val="20"/>
          <w:lang w:val="af-ZA"/>
        </w:rPr>
        <w:t xml:space="preserve"> </w:t>
      </w:r>
      <w:r w:rsidRPr="00AE2768">
        <w:rPr>
          <w:rFonts w:ascii="GHEA Grapalat" w:hAnsi="GHEA Grapalat" w:cs="Sylfaen"/>
          <w:sz w:val="20"/>
        </w:rPr>
        <w:t>պահանջները</w:t>
      </w:r>
      <w:r w:rsidRPr="00AE2768">
        <w:rPr>
          <w:rFonts w:ascii="GHEA Grapalat" w:hAnsi="GHEA Grapalat" w:cs="Sylfaen"/>
          <w:sz w:val="20"/>
          <w:lang w:val="af-ZA"/>
        </w:rPr>
        <w:t xml:space="preserve"> </w:t>
      </w:r>
      <w:r w:rsidRPr="00AE2768">
        <w:rPr>
          <w:rFonts w:ascii="GHEA Grapalat" w:hAnsi="GHEA Grapalat" w:cs="Sylfaen"/>
          <w:sz w:val="20"/>
        </w:rPr>
        <w:t>և</w:t>
      </w:r>
      <w:r w:rsidRPr="00AE2768">
        <w:rPr>
          <w:rFonts w:ascii="GHEA Grapalat" w:hAnsi="GHEA Grapalat" w:cs="Sylfaen"/>
          <w:sz w:val="20"/>
          <w:lang w:val="af-ZA"/>
        </w:rPr>
        <w:t xml:space="preserve"> </w:t>
      </w:r>
      <w:r w:rsidRPr="00AE2768">
        <w:rPr>
          <w:rFonts w:ascii="GHEA Grapalat" w:hAnsi="GHEA Grapalat" w:cs="Sylfaen"/>
          <w:sz w:val="20"/>
        </w:rPr>
        <w:t>դրանց</w:t>
      </w:r>
      <w:r w:rsidRPr="00AE2768">
        <w:rPr>
          <w:rFonts w:ascii="GHEA Grapalat" w:hAnsi="GHEA Grapalat" w:cs="Sylfaen"/>
          <w:sz w:val="20"/>
          <w:lang w:val="af-ZA"/>
        </w:rPr>
        <w:t xml:space="preserve"> </w:t>
      </w:r>
      <w:r w:rsidRPr="00AE2768">
        <w:rPr>
          <w:rFonts w:ascii="GHEA Grapalat" w:hAnsi="GHEA Grapalat" w:cs="Sylfaen"/>
          <w:sz w:val="20"/>
        </w:rPr>
        <w:t>գնահատման</w:t>
      </w:r>
      <w:r w:rsidRPr="00AE2768">
        <w:rPr>
          <w:rFonts w:ascii="GHEA Grapalat" w:hAnsi="GHEA Grapalat" w:cs="Sylfaen"/>
          <w:sz w:val="20"/>
          <w:lang w:val="af-ZA"/>
        </w:rPr>
        <w:t xml:space="preserve"> </w:t>
      </w:r>
      <w:r w:rsidRPr="00AE2768">
        <w:rPr>
          <w:rFonts w:ascii="GHEA Grapalat" w:hAnsi="GHEA Grapalat" w:cs="Sylfaen"/>
          <w:sz w:val="20"/>
        </w:rPr>
        <w:t>կարգը</w:t>
      </w:r>
      <w:r w:rsidRPr="00AE2768">
        <w:rPr>
          <w:rFonts w:ascii="GHEA Grapalat" w:hAnsi="GHEA Grapalat" w:cs="Times Armenian"/>
          <w:sz w:val="20"/>
          <w:lang w:val="af-ZA"/>
        </w:rPr>
        <w:t xml:space="preserve">, ընտրված մասնակից ճանաչվելու դեպքում </w:t>
      </w:r>
      <w:r w:rsidRPr="00AE2768">
        <w:rPr>
          <w:rFonts w:ascii="GHEA Grapalat" w:hAnsi="GHEA Grapalat" w:cs="Sylfaen"/>
          <w:sz w:val="20"/>
        </w:rPr>
        <w:t>որակավորման</w:t>
      </w:r>
      <w:r w:rsidRPr="00AE2768">
        <w:rPr>
          <w:rFonts w:ascii="GHEA Grapalat" w:hAnsi="GHEA Grapalat" w:cs="Times Armenian"/>
          <w:sz w:val="20"/>
          <w:lang w:val="af-ZA"/>
        </w:rPr>
        <w:t xml:space="preserve"> ապահովում ներկայացնելու պայմանները </w:t>
      </w:r>
    </w:p>
    <w:p w:rsidR="002462D0" w:rsidRPr="00AE2768" w:rsidRDefault="002462D0" w:rsidP="002462D0">
      <w:pPr>
        <w:ind w:firstLine="1134"/>
        <w:jc w:val="both"/>
        <w:rPr>
          <w:rFonts w:ascii="GHEA Grapalat" w:hAnsi="GHEA Grapalat"/>
          <w:sz w:val="20"/>
          <w:lang w:val="af-ZA"/>
        </w:rPr>
      </w:pPr>
      <w:r w:rsidRPr="00AE2768">
        <w:rPr>
          <w:rFonts w:ascii="GHEA Grapalat" w:hAnsi="GHEA Grapalat"/>
          <w:sz w:val="20"/>
          <w:lang w:val="af-ZA"/>
        </w:rPr>
        <w:t xml:space="preserve">3. </w:t>
      </w:r>
      <w:r w:rsidRPr="00AE2768">
        <w:rPr>
          <w:rFonts w:ascii="GHEA Grapalat" w:hAnsi="GHEA Grapalat" w:cs="Sylfaen"/>
          <w:sz w:val="20"/>
        </w:rPr>
        <w:t>Հրավերի</w:t>
      </w:r>
      <w:r w:rsidRPr="00AE2768">
        <w:rPr>
          <w:rFonts w:ascii="GHEA Grapalat" w:hAnsi="GHEA Grapalat" w:cs="Times Armenian"/>
          <w:sz w:val="20"/>
          <w:lang w:val="af-ZA"/>
        </w:rPr>
        <w:t xml:space="preserve"> </w:t>
      </w:r>
      <w:r w:rsidRPr="00AE2768">
        <w:rPr>
          <w:rFonts w:ascii="GHEA Grapalat" w:hAnsi="GHEA Grapalat" w:cs="Sylfaen"/>
          <w:sz w:val="20"/>
        </w:rPr>
        <w:t>պարզաբանումը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հրավերում</w:t>
      </w:r>
      <w:r w:rsidRPr="00AE2768">
        <w:rPr>
          <w:rFonts w:ascii="GHEA Grapalat" w:hAnsi="GHEA Grapalat" w:cs="Times Armenian"/>
          <w:sz w:val="20"/>
          <w:lang w:val="af-ZA"/>
        </w:rPr>
        <w:t xml:space="preserve"> </w:t>
      </w:r>
      <w:r w:rsidRPr="00AE2768">
        <w:rPr>
          <w:rFonts w:ascii="GHEA Grapalat" w:hAnsi="GHEA Grapalat" w:cs="Sylfaen"/>
          <w:sz w:val="20"/>
        </w:rPr>
        <w:t>փոփոխություն</w:t>
      </w:r>
      <w:r w:rsidRPr="00AE2768">
        <w:rPr>
          <w:rFonts w:ascii="GHEA Grapalat" w:hAnsi="GHEA Grapalat" w:cs="Times Armenian"/>
          <w:sz w:val="20"/>
          <w:lang w:val="af-ZA"/>
        </w:rPr>
        <w:t xml:space="preserve"> </w:t>
      </w:r>
      <w:r w:rsidRPr="00AE2768">
        <w:rPr>
          <w:rFonts w:ascii="GHEA Grapalat" w:hAnsi="GHEA Grapalat" w:cs="Sylfaen"/>
          <w:sz w:val="20"/>
        </w:rPr>
        <w:t>կատարելու</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ab/>
      </w:r>
    </w:p>
    <w:p w:rsidR="002462D0" w:rsidRPr="00AE2768" w:rsidRDefault="002462D0" w:rsidP="002462D0">
      <w:pPr>
        <w:ind w:firstLine="1134"/>
        <w:jc w:val="both"/>
        <w:rPr>
          <w:rFonts w:ascii="GHEA Grapalat" w:hAnsi="GHEA Grapalat" w:cs="Sylfaen"/>
          <w:sz w:val="20"/>
          <w:lang w:val="af-ZA"/>
        </w:rPr>
      </w:pPr>
      <w:r w:rsidRPr="00AE2768">
        <w:rPr>
          <w:rFonts w:ascii="GHEA Grapalat" w:hAnsi="GHEA Grapalat"/>
          <w:sz w:val="20"/>
          <w:lang w:val="af-ZA"/>
        </w:rPr>
        <w:t xml:space="preserve">4. </w:t>
      </w:r>
      <w:r w:rsidRPr="00AE2768">
        <w:rPr>
          <w:rFonts w:ascii="GHEA Grapalat" w:hAnsi="GHEA Grapalat" w:cs="Sylfaen"/>
          <w:sz w:val="20"/>
        </w:rPr>
        <w:t>Հայտը</w:t>
      </w:r>
      <w:r w:rsidRPr="00AE2768">
        <w:rPr>
          <w:rFonts w:ascii="GHEA Grapalat" w:hAnsi="GHEA Grapalat" w:cs="Times Armenian"/>
          <w:sz w:val="20"/>
          <w:lang w:val="af-ZA"/>
        </w:rPr>
        <w:t xml:space="preserve"> </w:t>
      </w:r>
      <w:r w:rsidRPr="00AE2768">
        <w:rPr>
          <w:rFonts w:ascii="GHEA Grapalat" w:hAnsi="GHEA Grapalat" w:cs="Sylfaen"/>
          <w:sz w:val="20"/>
        </w:rPr>
        <w:t>ներկայացնելու</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p>
    <w:p w:rsidR="002462D0" w:rsidRPr="00AE2768" w:rsidRDefault="002462D0" w:rsidP="002462D0">
      <w:pPr>
        <w:ind w:firstLine="1134"/>
        <w:jc w:val="both"/>
        <w:rPr>
          <w:rFonts w:ascii="GHEA Grapalat" w:hAnsi="GHEA Grapalat"/>
          <w:sz w:val="20"/>
          <w:lang w:val="af-ZA"/>
        </w:rPr>
      </w:pPr>
      <w:r w:rsidRPr="00AE2768">
        <w:rPr>
          <w:rFonts w:ascii="GHEA Grapalat" w:hAnsi="GHEA Grapalat"/>
          <w:sz w:val="20"/>
          <w:lang w:val="af-ZA"/>
        </w:rPr>
        <w:t>5.</w:t>
      </w:r>
      <w:r w:rsidRPr="00AE2768">
        <w:rPr>
          <w:rFonts w:ascii="GHEA Grapalat" w:hAnsi="GHEA Grapalat"/>
          <w:sz w:val="20"/>
          <w:lang w:val="af-ZA"/>
        </w:rPr>
        <w:tab/>
      </w:r>
      <w:r w:rsidRPr="00AE2768">
        <w:rPr>
          <w:rFonts w:ascii="GHEA Grapalat" w:hAnsi="GHEA Grapalat" w:cs="Sylfaen"/>
          <w:sz w:val="20"/>
        </w:rPr>
        <w:t>Հայտի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նային</w:t>
      </w:r>
      <w:r w:rsidRPr="00AE2768">
        <w:rPr>
          <w:rFonts w:ascii="GHEA Grapalat" w:hAnsi="GHEA Grapalat" w:cs="Times Armenian"/>
          <w:sz w:val="20"/>
          <w:lang w:val="af-ZA"/>
        </w:rPr>
        <w:t xml:space="preserve"> </w:t>
      </w:r>
      <w:r w:rsidRPr="00AE2768">
        <w:rPr>
          <w:rFonts w:ascii="GHEA Grapalat" w:hAnsi="GHEA Grapalat" w:cs="Sylfaen"/>
          <w:sz w:val="20"/>
        </w:rPr>
        <w:t>առաջարկը</w:t>
      </w:r>
      <w:r w:rsidRPr="00AE2768">
        <w:rPr>
          <w:rFonts w:ascii="GHEA Grapalat" w:hAnsi="GHEA Grapalat" w:cs="Times Armenian"/>
          <w:sz w:val="20"/>
          <w:lang w:val="af-ZA"/>
        </w:rPr>
        <w:tab/>
        <w:t xml:space="preserve"> </w:t>
      </w:r>
    </w:p>
    <w:p w:rsidR="002462D0" w:rsidRPr="00AE2768" w:rsidRDefault="002462D0" w:rsidP="002462D0">
      <w:pPr>
        <w:ind w:firstLine="1134"/>
        <w:jc w:val="both"/>
        <w:rPr>
          <w:rFonts w:ascii="GHEA Grapalat" w:hAnsi="GHEA Grapalat"/>
          <w:sz w:val="20"/>
          <w:lang w:val="af-ZA"/>
        </w:rPr>
      </w:pPr>
      <w:r w:rsidRPr="00AE2768">
        <w:rPr>
          <w:rFonts w:ascii="GHEA Grapalat" w:hAnsi="GHEA Grapalat"/>
          <w:sz w:val="20"/>
          <w:lang w:val="af-ZA"/>
        </w:rPr>
        <w:t xml:space="preserve">6. </w:t>
      </w:r>
      <w:r w:rsidRPr="00AE2768">
        <w:rPr>
          <w:rFonts w:ascii="GHEA Grapalat" w:hAnsi="GHEA Grapalat" w:cs="Sylfaen"/>
          <w:sz w:val="20"/>
        </w:rPr>
        <w:t>Հայտի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ործողության</w:t>
      </w:r>
      <w:r w:rsidRPr="00AE2768">
        <w:rPr>
          <w:rFonts w:ascii="GHEA Grapalat" w:hAnsi="GHEA Grapalat" w:cs="Times Armenian"/>
          <w:sz w:val="20"/>
          <w:lang w:val="af-ZA"/>
        </w:rPr>
        <w:t xml:space="preserve"> </w:t>
      </w:r>
      <w:r w:rsidRPr="00AE2768">
        <w:rPr>
          <w:rFonts w:ascii="GHEA Grapalat" w:hAnsi="GHEA Grapalat" w:cs="Sylfaen"/>
          <w:sz w:val="20"/>
        </w:rPr>
        <w:t>ժամկետը</w:t>
      </w:r>
      <w:r w:rsidRPr="00AE2768">
        <w:rPr>
          <w:rFonts w:ascii="GHEA Grapalat" w:hAnsi="GHEA Grapalat" w:cs="Times Armenian"/>
          <w:sz w:val="20"/>
          <w:lang w:val="af-ZA"/>
        </w:rPr>
        <w:t xml:space="preserve">, </w:t>
      </w:r>
      <w:r w:rsidRPr="00AE2768">
        <w:rPr>
          <w:rFonts w:ascii="GHEA Grapalat" w:hAnsi="GHEA Grapalat" w:cs="Sylfaen"/>
          <w:sz w:val="20"/>
        </w:rPr>
        <w:t>հայտերում</w:t>
      </w:r>
      <w:r w:rsidRPr="00AE2768">
        <w:rPr>
          <w:rFonts w:ascii="GHEA Grapalat" w:hAnsi="GHEA Grapalat" w:cs="Times Armenian"/>
          <w:sz w:val="20"/>
          <w:lang w:val="af-ZA"/>
        </w:rPr>
        <w:t xml:space="preserve"> </w:t>
      </w:r>
      <w:r w:rsidRPr="00AE2768">
        <w:rPr>
          <w:rFonts w:ascii="GHEA Grapalat" w:hAnsi="GHEA Grapalat" w:cs="Sylfaen"/>
          <w:sz w:val="20"/>
        </w:rPr>
        <w:t>փոփոխություն</w:t>
      </w:r>
      <w:r w:rsidRPr="00AE2768">
        <w:rPr>
          <w:rFonts w:ascii="GHEA Grapalat" w:hAnsi="GHEA Grapalat" w:cs="Times Armenian"/>
          <w:sz w:val="20"/>
          <w:lang w:val="af-ZA"/>
        </w:rPr>
        <w:t xml:space="preserve"> </w:t>
      </w:r>
      <w:r w:rsidRPr="00AE2768">
        <w:rPr>
          <w:rFonts w:ascii="GHEA Grapalat" w:hAnsi="GHEA Grapalat" w:cs="Sylfaen"/>
          <w:sz w:val="20"/>
        </w:rPr>
        <w:t>կատարելու</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դրանք</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վերցնելու</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ab/>
        <w:t xml:space="preserve"> </w:t>
      </w:r>
    </w:p>
    <w:p w:rsidR="002462D0" w:rsidRPr="00AE2768" w:rsidRDefault="002462D0" w:rsidP="002462D0">
      <w:pPr>
        <w:ind w:firstLine="1134"/>
        <w:jc w:val="both"/>
        <w:rPr>
          <w:rFonts w:ascii="GHEA Grapalat" w:hAnsi="GHEA Grapalat" w:cs="Sylfaen"/>
          <w:sz w:val="20"/>
          <w:lang w:val="af-ZA"/>
        </w:rPr>
      </w:pPr>
      <w:r w:rsidRPr="007F11BB">
        <w:rPr>
          <w:rFonts w:ascii="GHEA Grapalat" w:hAnsi="GHEA Grapalat"/>
          <w:sz w:val="20"/>
          <w:lang w:val="af-ZA"/>
        </w:rPr>
        <w:t>8</w:t>
      </w:r>
      <w:r w:rsidRPr="00AE2768">
        <w:rPr>
          <w:rFonts w:ascii="GHEA Grapalat" w:hAnsi="GHEA Grapalat"/>
          <w:sz w:val="20"/>
          <w:lang w:val="af-ZA"/>
        </w:rPr>
        <w:t>. Հ</w:t>
      </w:r>
      <w:r w:rsidRPr="00AE2768">
        <w:rPr>
          <w:rFonts w:ascii="GHEA Grapalat" w:hAnsi="GHEA Grapalat" w:cs="Sylfaen"/>
          <w:sz w:val="20"/>
        </w:rPr>
        <w:t>այտերի</w:t>
      </w:r>
      <w:r w:rsidRPr="00AE2768">
        <w:rPr>
          <w:rFonts w:ascii="GHEA Grapalat" w:hAnsi="GHEA Grapalat" w:cs="Sylfaen"/>
          <w:sz w:val="20"/>
          <w:lang w:val="af-ZA"/>
        </w:rPr>
        <w:t xml:space="preserve"> </w:t>
      </w:r>
      <w:r w:rsidRPr="00AE2768">
        <w:rPr>
          <w:rFonts w:ascii="GHEA Grapalat" w:hAnsi="GHEA Grapalat" w:cs="Sylfaen"/>
          <w:sz w:val="20"/>
        </w:rPr>
        <w:t>բացումը</w:t>
      </w:r>
      <w:r w:rsidRPr="00AE2768">
        <w:rPr>
          <w:rFonts w:ascii="GHEA Grapalat" w:hAnsi="GHEA Grapalat" w:cs="Sylfaen"/>
          <w:sz w:val="20"/>
          <w:lang w:val="af-ZA"/>
        </w:rPr>
        <w:t xml:space="preserve">, </w:t>
      </w:r>
      <w:r w:rsidRPr="00AE2768">
        <w:rPr>
          <w:rFonts w:ascii="GHEA Grapalat" w:hAnsi="GHEA Grapalat" w:cs="Sylfaen"/>
          <w:sz w:val="20"/>
        </w:rPr>
        <w:t>գնահատումը</w:t>
      </w:r>
      <w:r w:rsidRPr="00AE2768">
        <w:rPr>
          <w:rFonts w:ascii="GHEA Grapalat" w:hAnsi="GHEA Grapalat" w:cs="Sylfaen"/>
          <w:sz w:val="20"/>
          <w:lang w:val="af-ZA"/>
        </w:rPr>
        <w:t xml:space="preserve">  </w:t>
      </w:r>
      <w:r w:rsidRPr="00AE2768">
        <w:rPr>
          <w:rFonts w:ascii="GHEA Grapalat" w:hAnsi="GHEA Grapalat" w:cs="Sylfaen"/>
          <w:sz w:val="20"/>
        </w:rPr>
        <w:t>և</w:t>
      </w:r>
      <w:r w:rsidRPr="00AE2768">
        <w:rPr>
          <w:rFonts w:ascii="GHEA Grapalat" w:hAnsi="GHEA Grapalat" w:cs="Sylfaen"/>
          <w:sz w:val="20"/>
          <w:lang w:val="af-ZA"/>
        </w:rPr>
        <w:t xml:space="preserve"> </w:t>
      </w:r>
      <w:r w:rsidRPr="00AE2768">
        <w:rPr>
          <w:rFonts w:ascii="GHEA Grapalat" w:hAnsi="GHEA Grapalat" w:cs="Sylfaen"/>
          <w:sz w:val="20"/>
        </w:rPr>
        <w:t>արդյունքների</w:t>
      </w:r>
      <w:r w:rsidRPr="00AE2768">
        <w:rPr>
          <w:rFonts w:ascii="GHEA Grapalat" w:hAnsi="GHEA Grapalat" w:cs="Sylfaen"/>
          <w:sz w:val="20"/>
          <w:lang w:val="af-ZA"/>
        </w:rPr>
        <w:t xml:space="preserve"> </w:t>
      </w:r>
      <w:r w:rsidRPr="00AE2768">
        <w:rPr>
          <w:rFonts w:ascii="GHEA Grapalat" w:hAnsi="GHEA Grapalat" w:cs="Sylfaen"/>
          <w:sz w:val="20"/>
        </w:rPr>
        <w:t>ամփոփումը</w:t>
      </w:r>
      <w:r w:rsidRPr="00AE2768">
        <w:rPr>
          <w:rFonts w:ascii="GHEA Grapalat" w:hAnsi="GHEA Grapalat" w:cs="Sylfaen"/>
          <w:sz w:val="20"/>
          <w:lang w:val="af-ZA"/>
        </w:rPr>
        <w:tab/>
      </w:r>
    </w:p>
    <w:p w:rsidR="002462D0" w:rsidRPr="00AE2768" w:rsidRDefault="002462D0" w:rsidP="002462D0">
      <w:pPr>
        <w:ind w:firstLine="1134"/>
        <w:jc w:val="both"/>
        <w:rPr>
          <w:rFonts w:ascii="GHEA Grapalat" w:hAnsi="GHEA Grapalat"/>
          <w:sz w:val="20"/>
          <w:lang w:val="af-ZA"/>
        </w:rPr>
      </w:pPr>
      <w:r w:rsidRPr="007F11BB">
        <w:rPr>
          <w:rFonts w:ascii="GHEA Grapalat" w:hAnsi="GHEA Grapalat"/>
          <w:sz w:val="20"/>
          <w:lang w:val="af-ZA"/>
        </w:rPr>
        <w:t>9</w:t>
      </w:r>
      <w:r w:rsidRPr="00AE2768">
        <w:rPr>
          <w:rFonts w:ascii="GHEA Grapalat" w:hAnsi="GHEA Grapalat"/>
          <w:sz w:val="20"/>
          <w:lang w:val="af-ZA"/>
        </w:rPr>
        <w:t xml:space="preserve">. </w:t>
      </w:r>
      <w:r w:rsidRPr="00AE2768">
        <w:rPr>
          <w:rFonts w:ascii="GHEA Grapalat" w:hAnsi="GHEA Grapalat" w:cs="Sylfaen"/>
          <w:sz w:val="20"/>
        </w:rPr>
        <w:t>Պայմանա</w:t>
      </w:r>
      <w:r w:rsidRPr="00AE2768">
        <w:rPr>
          <w:rFonts w:ascii="GHEA Grapalat" w:hAnsi="GHEA Grapalat" w:cs="Times Armenian"/>
          <w:sz w:val="20"/>
        </w:rPr>
        <w:t>գ</w:t>
      </w:r>
      <w:r w:rsidRPr="00AE2768">
        <w:rPr>
          <w:rFonts w:ascii="GHEA Grapalat" w:hAnsi="GHEA Grapalat" w:cs="Sylfaen"/>
          <w:sz w:val="20"/>
        </w:rPr>
        <w:t>րի</w:t>
      </w:r>
      <w:r w:rsidRPr="00AE2768">
        <w:rPr>
          <w:rFonts w:ascii="GHEA Grapalat" w:hAnsi="GHEA Grapalat" w:cs="Times Armenian"/>
          <w:sz w:val="20"/>
          <w:lang w:val="af-ZA"/>
        </w:rPr>
        <w:t xml:space="preserve"> </w:t>
      </w:r>
      <w:r w:rsidRPr="00AE2768">
        <w:rPr>
          <w:rFonts w:ascii="GHEA Grapalat" w:hAnsi="GHEA Grapalat" w:cs="Sylfaen"/>
          <w:sz w:val="20"/>
        </w:rPr>
        <w:t>կնքումը</w:t>
      </w:r>
      <w:r w:rsidRPr="00AE2768">
        <w:rPr>
          <w:rFonts w:ascii="GHEA Grapalat" w:hAnsi="GHEA Grapalat" w:cs="Times Armenian"/>
          <w:sz w:val="20"/>
          <w:lang w:val="af-ZA"/>
        </w:rPr>
        <w:tab/>
      </w:r>
    </w:p>
    <w:p w:rsidR="002462D0" w:rsidRPr="00AE2768" w:rsidRDefault="002462D0" w:rsidP="002462D0">
      <w:pPr>
        <w:ind w:firstLine="1134"/>
        <w:jc w:val="both"/>
        <w:rPr>
          <w:rFonts w:ascii="GHEA Grapalat" w:hAnsi="GHEA Grapalat"/>
          <w:sz w:val="20"/>
          <w:lang w:val="af-ZA"/>
        </w:rPr>
      </w:pPr>
      <w:r w:rsidRPr="007F11BB">
        <w:rPr>
          <w:rFonts w:ascii="GHEA Grapalat" w:hAnsi="GHEA Grapalat"/>
          <w:sz w:val="20"/>
          <w:lang w:val="af-ZA"/>
        </w:rPr>
        <w:t>10</w:t>
      </w:r>
      <w:r w:rsidRPr="00AE2768">
        <w:rPr>
          <w:rFonts w:ascii="GHEA Grapalat" w:hAnsi="GHEA Grapalat"/>
          <w:sz w:val="20"/>
          <w:lang w:val="af-ZA"/>
        </w:rPr>
        <w:t xml:space="preserve">. Որակավորման և </w:t>
      </w:r>
      <w:r w:rsidRPr="00AE2768">
        <w:rPr>
          <w:rFonts w:ascii="GHEA Grapalat" w:hAnsi="GHEA Grapalat" w:cs="Sylfaen"/>
          <w:sz w:val="20"/>
        </w:rPr>
        <w:t>պայմանա</w:t>
      </w:r>
      <w:r w:rsidRPr="00AE2768">
        <w:rPr>
          <w:rFonts w:ascii="GHEA Grapalat" w:hAnsi="GHEA Grapalat" w:cs="Times Armenian"/>
          <w:sz w:val="20"/>
        </w:rPr>
        <w:t>գ</w:t>
      </w:r>
      <w:r w:rsidRPr="00AE2768">
        <w:rPr>
          <w:rFonts w:ascii="GHEA Grapalat" w:hAnsi="GHEA Grapalat" w:cs="Sylfaen"/>
          <w:sz w:val="20"/>
        </w:rPr>
        <w:t>րի</w:t>
      </w:r>
      <w:r w:rsidRPr="00AE2768">
        <w:rPr>
          <w:rFonts w:ascii="GHEA Grapalat" w:hAnsi="GHEA Grapalat" w:cs="Times Armenian"/>
          <w:sz w:val="20"/>
          <w:lang w:val="af-ZA"/>
        </w:rPr>
        <w:t xml:space="preserve"> </w:t>
      </w:r>
      <w:r w:rsidRPr="00AE2768">
        <w:rPr>
          <w:rFonts w:ascii="GHEA Grapalat" w:hAnsi="GHEA Grapalat" w:cs="Sylfaen"/>
          <w:sz w:val="20"/>
        </w:rPr>
        <w:t>ապահովումները</w:t>
      </w:r>
      <w:r w:rsidRPr="00AE2768">
        <w:rPr>
          <w:rFonts w:ascii="GHEA Grapalat" w:hAnsi="GHEA Grapalat" w:cs="Times Armenian"/>
          <w:sz w:val="20"/>
          <w:lang w:val="af-ZA"/>
        </w:rPr>
        <w:tab/>
        <w:t xml:space="preserve"> </w:t>
      </w:r>
    </w:p>
    <w:p w:rsidR="002462D0" w:rsidRPr="00AE2768" w:rsidRDefault="002462D0" w:rsidP="002462D0">
      <w:pPr>
        <w:ind w:firstLine="1134"/>
        <w:jc w:val="both"/>
        <w:rPr>
          <w:rFonts w:ascii="GHEA Grapalat" w:hAnsi="GHEA Grapalat"/>
          <w:sz w:val="20"/>
          <w:lang w:val="af-ZA"/>
        </w:rPr>
      </w:pPr>
      <w:r w:rsidRPr="00AE2768">
        <w:rPr>
          <w:rFonts w:ascii="GHEA Grapalat" w:hAnsi="GHEA Grapalat"/>
          <w:sz w:val="20"/>
          <w:lang w:val="af-ZA"/>
        </w:rPr>
        <w:t>1</w:t>
      </w:r>
      <w:r w:rsidRPr="007F11BB">
        <w:rPr>
          <w:rFonts w:ascii="GHEA Grapalat" w:hAnsi="GHEA Grapalat"/>
          <w:sz w:val="20"/>
          <w:lang w:val="af-ZA"/>
        </w:rPr>
        <w:t>1</w:t>
      </w:r>
      <w:r w:rsidRPr="00AE2768">
        <w:rPr>
          <w:rFonts w:ascii="GHEA Grapalat" w:hAnsi="GHEA Grapalat"/>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 xml:space="preserve"> </w:t>
      </w:r>
      <w:r w:rsidRPr="00AE2768">
        <w:rPr>
          <w:rFonts w:ascii="GHEA Grapalat" w:hAnsi="GHEA Grapalat" w:cs="Sylfaen"/>
          <w:sz w:val="20"/>
        </w:rPr>
        <w:t>չկայացած</w:t>
      </w:r>
      <w:r w:rsidRPr="00AE2768">
        <w:rPr>
          <w:rFonts w:ascii="GHEA Grapalat" w:hAnsi="GHEA Grapalat" w:cs="Times Armenian"/>
          <w:sz w:val="20"/>
          <w:lang w:val="af-ZA"/>
        </w:rPr>
        <w:t xml:space="preserve"> </w:t>
      </w:r>
      <w:r w:rsidRPr="00AE2768">
        <w:rPr>
          <w:rFonts w:ascii="GHEA Grapalat" w:hAnsi="GHEA Grapalat" w:cs="Sylfaen"/>
          <w:sz w:val="20"/>
        </w:rPr>
        <w:t>հայտարարելը</w:t>
      </w:r>
      <w:r w:rsidRPr="00AE2768">
        <w:rPr>
          <w:rFonts w:ascii="GHEA Grapalat" w:hAnsi="GHEA Grapalat" w:cs="Times Armenian"/>
          <w:sz w:val="20"/>
          <w:lang w:val="af-ZA"/>
        </w:rPr>
        <w:tab/>
        <w:t xml:space="preserve"> </w:t>
      </w:r>
    </w:p>
    <w:p w:rsidR="002462D0" w:rsidRPr="00AE2768" w:rsidRDefault="002462D0" w:rsidP="002462D0">
      <w:pPr>
        <w:ind w:firstLine="1134"/>
        <w:jc w:val="both"/>
        <w:rPr>
          <w:rFonts w:ascii="GHEA Grapalat" w:hAnsi="GHEA Grapalat"/>
          <w:sz w:val="20"/>
          <w:lang w:val="af-ZA"/>
        </w:rPr>
      </w:pPr>
      <w:r w:rsidRPr="00AE2768">
        <w:rPr>
          <w:rFonts w:ascii="GHEA Grapalat" w:hAnsi="GHEA Grapalat"/>
          <w:sz w:val="20"/>
          <w:lang w:val="af-ZA"/>
        </w:rPr>
        <w:t>1</w:t>
      </w:r>
      <w:r w:rsidRPr="007F11BB">
        <w:rPr>
          <w:rFonts w:ascii="GHEA Grapalat" w:hAnsi="GHEA Grapalat"/>
          <w:sz w:val="20"/>
          <w:lang w:val="af-ZA"/>
        </w:rPr>
        <w:t>2</w:t>
      </w:r>
      <w:r w:rsidRPr="00AE2768">
        <w:rPr>
          <w:rFonts w:ascii="GHEA Grapalat" w:hAnsi="GHEA Grapalat"/>
          <w:sz w:val="20"/>
          <w:lang w:val="af-ZA"/>
        </w:rPr>
        <w:t xml:space="preserve">. </w:t>
      </w:r>
      <w:r w:rsidRPr="00AE2768">
        <w:rPr>
          <w:rFonts w:ascii="GHEA Grapalat" w:hAnsi="GHEA Grapalat" w:cs="Sylfaen"/>
          <w:sz w:val="20"/>
        </w:rPr>
        <w:t>Գնման</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ործողությունները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կամ</w:t>
      </w:r>
      <w:r w:rsidRPr="00AE2768">
        <w:rPr>
          <w:rFonts w:ascii="GHEA Grapalat" w:hAnsi="GHEA Grapalat" w:cs="Times Armenian"/>
          <w:sz w:val="20"/>
          <w:lang w:val="af-ZA"/>
        </w:rPr>
        <w:t xml:space="preserve">) </w:t>
      </w:r>
      <w:r w:rsidRPr="00AE2768">
        <w:rPr>
          <w:rFonts w:ascii="GHEA Grapalat" w:hAnsi="GHEA Grapalat" w:cs="Sylfaen"/>
          <w:sz w:val="20"/>
        </w:rPr>
        <w:t>ընդունված</w:t>
      </w:r>
      <w:r w:rsidRPr="00AE2768">
        <w:rPr>
          <w:rFonts w:ascii="GHEA Grapalat" w:hAnsi="GHEA Grapalat" w:cs="Times Armenian"/>
          <w:sz w:val="20"/>
          <w:lang w:val="af-ZA"/>
        </w:rPr>
        <w:t xml:space="preserve"> </w:t>
      </w:r>
      <w:r w:rsidRPr="00AE2768">
        <w:rPr>
          <w:rFonts w:ascii="GHEA Grapalat" w:hAnsi="GHEA Grapalat" w:cs="Sylfaen"/>
          <w:sz w:val="20"/>
        </w:rPr>
        <w:t>որոշումները</w:t>
      </w:r>
      <w:r w:rsidRPr="00AE2768">
        <w:rPr>
          <w:rFonts w:ascii="GHEA Grapalat" w:hAnsi="GHEA Grapalat" w:cs="Times Armenian"/>
          <w:sz w:val="20"/>
          <w:lang w:val="af-ZA"/>
        </w:rPr>
        <w:t xml:space="preserve"> </w:t>
      </w:r>
      <w:r w:rsidRPr="00AE2768">
        <w:rPr>
          <w:rFonts w:ascii="GHEA Grapalat" w:hAnsi="GHEA Grapalat" w:cs="Sylfaen"/>
          <w:sz w:val="20"/>
        </w:rPr>
        <w:t>բողոքարկելու</w:t>
      </w:r>
      <w:r w:rsidRPr="00AE2768">
        <w:rPr>
          <w:rFonts w:ascii="GHEA Grapalat" w:hAnsi="GHEA Grapalat" w:cs="Times Armenian"/>
          <w:sz w:val="20"/>
          <w:lang w:val="af-ZA"/>
        </w:rPr>
        <w:t xml:space="preserve"> </w:t>
      </w:r>
      <w:r w:rsidRPr="00AE2768">
        <w:rPr>
          <w:rFonts w:ascii="GHEA Grapalat" w:hAnsi="GHEA Grapalat" w:cs="Sylfaen"/>
          <w:sz w:val="20"/>
        </w:rPr>
        <w:t>մասնակցի</w:t>
      </w:r>
      <w:r w:rsidRPr="00AE2768">
        <w:rPr>
          <w:rFonts w:ascii="GHEA Grapalat" w:hAnsi="GHEA Grapalat" w:cs="Times Armenian"/>
          <w:sz w:val="20"/>
          <w:lang w:val="af-ZA"/>
        </w:rPr>
        <w:t xml:space="preserve"> </w:t>
      </w:r>
      <w:r w:rsidRPr="00AE2768">
        <w:rPr>
          <w:rFonts w:ascii="GHEA Grapalat" w:hAnsi="GHEA Grapalat" w:cs="Sylfaen"/>
          <w:sz w:val="20"/>
        </w:rPr>
        <w:t>իրավունքը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ab/>
      </w:r>
    </w:p>
    <w:p w:rsidR="002462D0" w:rsidRPr="00AE2768" w:rsidRDefault="002462D0" w:rsidP="002462D0">
      <w:pPr>
        <w:ind w:firstLine="567"/>
        <w:jc w:val="both"/>
        <w:rPr>
          <w:rFonts w:ascii="GHEA Grapalat" w:hAnsi="GHEA Grapalat"/>
          <w:sz w:val="20"/>
          <w:lang w:val="af-ZA"/>
        </w:rPr>
      </w:pPr>
    </w:p>
    <w:p w:rsidR="002462D0" w:rsidRPr="00AE2768" w:rsidRDefault="002462D0" w:rsidP="002462D0">
      <w:pPr>
        <w:ind w:firstLine="567"/>
        <w:jc w:val="both"/>
        <w:rPr>
          <w:rFonts w:ascii="GHEA Grapalat" w:hAnsi="GHEA Grapalat"/>
          <w:sz w:val="20"/>
          <w:lang w:val="af-ZA"/>
        </w:rPr>
      </w:pPr>
    </w:p>
    <w:p w:rsidR="002462D0" w:rsidRPr="00AE2768" w:rsidRDefault="002462D0" w:rsidP="002462D0">
      <w:pPr>
        <w:ind w:firstLine="567"/>
        <w:jc w:val="center"/>
        <w:rPr>
          <w:rFonts w:ascii="GHEA Grapalat" w:hAnsi="GHEA Grapalat"/>
          <w:b/>
          <w:sz w:val="20"/>
          <w:lang w:val="af-ZA"/>
        </w:rPr>
      </w:pPr>
      <w:proofErr w:type="gramStart"/>
      <w:r w:rsidRPr="00AE2768">
        <w:rPr>
          <w:rFonts w:ascii="GHEA Grapalat" w:hAnsi="GHEA Grapalat" w:cs="Sylfaen"/>
          <w:b/>
          <w:sz w:val="20"/>
        </w:rPr>
        <w:t>ՄԱՍ</w:t>
      </w:r>
      <w:r w:rsidRPr="00AE2768">
        <w:rPr>
          <w:rFonts w:ascii="GHEA Grapalat" w:hAnsi="GHEA Grapalat" w:cs="Times Armenian"/>
          <w:b/>
          <w:sz w:val="20"/>
          <w:lang w:val="af-ZA"/>
        </w:rPr>
        <w:t xml:space="preserve">  II</w:t>
      </w:r>
      <w:proofErr w:type="gramEnd"/>
      <w:r w:rsidRPr="00AE2768">
        <w:rPr>
          <w:rFonts w:ascii="GHEA Grapalat" w:hAnsi="GHEA Grapalat" w:cs="Times Armenian"/>
          <w:b/>
          <w:sz w:val="20"/>
          <w:lang w:val="af-ZA"/>
        </w:rPr>
        <w:t xml:space="preserve">.  </w:t>
      </w:r>
      <w:r>
        <w:rPr>
          <w:rFonts w:ascii="GHEA Grapalat" w:hAnsi="GHEA Grapalat" w:cs="Sylfaen"/>
          <w:b/>
          <w:sz w:val="20"/>
          <w:lang w:val="hy-AM"/>
        </w:rPr>
        <w:t>ԳՆԱՆՇՄԱՆ ՀԱՐՑՄԱՆ</w:t>
      </w:r>
      <w:r w:rsidRPr="00AE2768">
        <w:rPr>
          <w:rFonts w:ascii="GHEA Grapalat" w:hAnsi="GHEA Grapalat" w:cs="Times Armenian"/>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rsidR="002462D0" w:rsidRPr="00AE2768" w:rsidRDefault="002462D0" w:rsidP="002462D0">
      <w:pPr>
        <w:ind w:firstLine="567"/>
        <w:jc w:val="both"/>
        <w:rPr>
          <w:rFonts w:ascii="GHEA Grapalat" w:hAnsi="GHEA Grapalat"/>
          <w:sz w:val="20"/>
          <w:lang w:val="af-ZA"/>
        </w:rPr>
      </w:pPr>
    </w:p>
    <w:p w:rsidR="002462D0" w:rsidRPr="00AE2768" w:rsidRDefault="002462D0" w:rsidP="002462D0">
      <w:pPr>
        <w:ind w:firstLine="1134"/>
        <w:jc w:val="both"/>
        <w:rPr>
          <w:rFonts w:ascii="GHEA Grapalat" w:hAnsi="GHEA Grapalat"/>
          <w:sz w:val="20"/>
          <w:lang w:val="af-ZA"/>
        </w:rPr>
      </w:pPr>
      <w:r w:rsidRPr="00AE2768">
        <w:rPr>
          <w:rFonts w:ascii="GHEA Grapalat" w:hAnsi="GHEA Grapalat"/>
          <w:sz w:val="20"/>
          <w:lang w:val="af-ZA"/>
        </w:rPr>
        <w:t>1.</w:t>
      </w:r>
      <w:r w:rsidRPr="00AE2768">
        <w:rPr>
          <w:rFonts w:ascii="GHEA Grapalat" w:hAnsi="GHEA Grapalat"/>
          <w:sz w:val="20"/>
          <w:lang w:val="af-ZA"/>
        </w:rPr>
        <w:tab/>
      </w:r>
      <w:proofErr w:type="gramStart"/>
      <w:r w:rsidRPr="00AE2768">
        <w:rPr>
          <w:rFonts w:ascii="GHEA Grapalat" w:hAnsi="GHEA Grapalat" w:cs="Sylfaen"/>
          <w:sz w:val="20"/>
        </w:rPr>
        <w:t>Ընդհանուր</w:t>
      </w:r>
      <w:r w:rsidRPr="00AE2768">
        <w:rPr>
          <w:rFonts w:ascii="GHEA Grapalat" w:hAnsi="GHEA Grapalat" w:cs="Times Armenian"/>
          <w:sz w:val="20"/>
          <w:lang w:val="af-ZA"/>
        </w:rPr>
        <w:t xml:space="preserve">  </w:t>
      </w:r>
      <w:r w:rsidRPr="00AE2768">
        <w:rPr>
          <w:rFonts w:ascii="GHEA Grapalat" w:hAnsi="GHEA Grapalat" w:cs="Sylfaen"/>
          <w:sz w:val="20"/>
        </w:rPr>
        <w:t>դրույթներ</w:t>
      </w:r>
      <w:proofErr w:type="gramEnd"/>
      <w:r w:rsidRPr="00AE2768">
        <w:rPr>
          <w:rFonts w:ascii="GHEA Grapalat" w:hAnsi="GHEA Grapalat" w:cs="Times Armenian"/>
          <w:sz w:val="20"/>
          <w:lang w:val="af-ZA"/>
        </w:rPr>
        <w:tab/>
      </w:r>
    </w:p>
    <w:p w:rsidR="002462D0" w:rsidRPr="00AE2768" w:rsidRDefault="002462D0" w:rsidP="002462D0">
      <w:pPr>
        <w:ind w:firstLine="1134"/>
        <w:jc w:val="both"/>
        <w:rPr>
          <w:rFonts w:ascii="GHEA Grapalat" w:hAnsi="GHEA Grapalat"/>
          <w:sz w:val="20"/>
          <w:lang w:val="af-ZA"/>
        </w:rPr>
      </w:pPr>
      <w:r w:rsidRPr="00AE2768">
        <w:rPr>
          <w:rFonts w:ascii="GHEA Grapalat" w:hAnsi="GHEA Grapalat"/>
          <w:sz w:val="20"/>
          <w:lang w:val="af-ZA"/>
        </w:rPr>
        <w:t>2.</w:t>
      </w:r>
      <w:r w:rsidRPr="00AE2768">
        <w:rPr>
          <w:rFonts w:ascii="GHEA Grapalat" w:hAnsi="GHEA Grapalat"/>
          <w:sz w:val="20"/>
          <w:lang w:val="af-ZA"/>
        </w:rPr>
        <w:tab/>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հայտը</w:t>
      </w:r>
      <w:r w:rsidRPr="00AE2768">
        <w:rPr>
          <w:rFonts w:ascii="GHEA Grapalat" w:hAnsi="GHEA Grapalat" w:cs="Times Armenian"/>
          <w:sz w:val="20"/>
          <w:lang w:val="af-ZA"/>
        </w:rPr>
        <w:tab/>
      </w:r>
    </w:p>
    <w:p w:rsidR="002462D0" w:rsidRPr="00AE2768" w:rsidRDefault="002462D0" w:rsidP="002462D0">
      <w:pPr>
        <w:ind w:firstLine="1134"/>
        <w:jc w:val="both"/>
        <w:rPr>
          <w:rFonts w:ascii="GHEA Grapalat" w:hAnsi="GHEA Grapalat" w:cs="Times Armenian"/>
          <w:sz w:val="20"/>
          <w:lang w:val="af-ZA"/>
        </w:rPr>
      </w:pPr>
      <w:r w:rsidRPr="00AE2768">
        <w:rPr>
          <w:rFonts w:ascii="GHEA Grapalat" w:hAnsi="GHEA Grapalat"/>
          <w:sz w:val="20"/>
          <w:lang w:val="af-ZA"/>
        </w:rPr>
        <w:t>3.</w:t>
      </w:r>
      <w:r w:rsidRPr="00AE2768">
        <w:rPr>
          <w:rFonts w:ascii="GHEA Grapalat" w:hAnsi="GHEA Grapalat"/>
          <w:sz w:val="20"/>
          <w:lang w:val="af-ZA"/>
        </w:rPr>
        <w:tab/>
      </w:r>
      <w:r w:rsidRPr="00AE2768">
        <w:rPr>
          <w:rFonts w:ascii="GHEA Grapalat" w:hAnsi="GHEA Grapalat" w:cs="Sylfaen"/>
          <w:sz w:val="20"/>
        </w:rPr>
        <w:t>Հավելվածներ</w:t>
      </w:r>
      <w:r w:rsidRPr="00AE2768">
        <w:rPr>
          <w:rFonts w:ascii="GHEA Grapalat" w:hAnsi="GHEA Grapalat" w:cs="Times Armenian"/>
          <w:sz w:val="20"/>
          <w:lang w:val="af-ZA"/>
        </w:rPr>
        <w:t xml:space="preserve"> 1-6</w:t>
      </w:r>
      <w:r w:rsidRPr="00AE2768">
        <w:rPr>
          <w:rFonts w:ascii="GHEA Grapalat" w:hAnsi="GHEA Grapalat" w:cs="Times Armenian"/>
          <w:sz w:val="20"/>
          <w:lang w:val="af-ZA"/>
        </w:rPr>
        <w:tab/>
      </w:r>
    </w:p>
    <w:p w:rsidR="002462D0" w:rsidRPr="00AE2768" w:rsidRDefault="002462D0" w:rsidP="002462D0">
      <w:pPr>
        <w:ind w:firstLine="1134"/>
        <w:jc w:val="both"/>
        <w:rPr>
          <w:rFonts w:ascii="GHEA Grapalat" w:hAnsi="GHEA Grapalat" w:cs="Times Armenian"/>
          <w:sz w:val="20"/>
          <w:lang w:val="af-ZA"/>
        </w:rPr>
      </w:pPr>
    </w:p>
    <w:p w:rsidR="002462D0" w:rsidRPr="00AE2768" w:rsidRDefault="002462D0" w:rsidP="002462D0">
      <w:pPr>
        <w:ind w:firstLine="1134"/>
        <w:jc w:val="both"/>
        <w:rPr>
          <w:rFonts w:ascii="GHEA Grapalat" w:hAnsi="GHEA Grapalat" w:cs="Times Armenian"/>
          <w:sz w:val="20"/>
          <w:lang w:val="af-ZA"/>
        </w:rPr>
      </w:pPr>
    </w:p>
    <w:p w:rsidR="002462D0" w:rsidRPr="00AE2768" w:rsidRDefault="002462D0" w:rsidP="002462D0">
      <w:pPr>
        <w:ind w:firstLine="1134"/>
        <w:jc w:val="both"/>
        <w:rPr>
          <w:rFonts w:ascii="GHEA Grapalat" w:hAnsi="GHEA Grapalat" w:cs="Times Armenian"/>
          <w:sz w:val="20"/>
          <w:lang w:val="af-ZA"/>
        </w:rPr>
      </w:pPr>
    </w:p>
    <w:p w:rsidR="002462D0" w:rsidRPr="00AE2768" w:rsidRDefault="002462D0" w:rsidP="002462D0">
      <w:pPr>
        <w:ind w:firstLine="1134"/>
        <w:jc w:val="both"/>
        <w:rPr>
          <w:rFonts w:ascii="GHEA Grapalat" w:hAnsi="GHEA Grapalat" w:cs="Times Armenian"/>
          <w:sz w:val="20"/>
          <w:lang w:val="af-ZA"/>
        </w:rPr>
      </w:pPr>
    </w:p>
    <w:p w:rsidR="002462D0" w:rsidRPr="00AE2768" w:rsidRDefault="002462D0" w:rsidP="002462D0">
      <w:pPr>
        <w:ind w:firstLine="1134"/>
        <w:jc w:val="both"/>
        <w:rPr>
          <w:rFonts w:ascii="GHEA Grapalat" w:hAnsi="GHEA Grapalat" w:cs="Times Armenian"/>
          <w:sz w:val="20"/>
          <w:lang w:val="af-ZA"/>
        </w:rPr>
      </w:pPr>
    </w:p>
    <w:p w:rsidR="002462D0" w:rsidRPr="00AE2768" w:rsidRDefault="002462D0" w:rsidP="002462D0">
      <w:pPr>
        <w:ind w:firstLine="1134"/>
        <w:jc w:val="both"/>
        <w:rPr>
          <w:rFonts w:ascii="GHEA Grapalat" w:hAnsi="GHEA Grapalat" w:cs="Times Armenian"/>
          <w:sz w:val="20"/>
          <w:lang w:val="af-ZA"/>
        </w:rPr>
      </w:pPr>
    </w:p>
    <w:p w:rsidR="002462D0" w:rsidRPr="00AE2768" w:rsidRDefault="002462D0" w:rsidP="002462D0">
      <w:pPr>
        <w:ind w:firstLine="1134"/>
        <w:jc w:val="both"/>
        <w:rPr>
          <w:rFonts w:ascii="GHEA Grapalat" w:hAnsi="GHEA Grapalat" w:cs="Times Armenian"/>
          <w:sz w:val="20"/>
          <w:lang w:val="af-ZA"/>
        </w:rPr>
      </w:pPr>
      <w:r w:rsidRPr="00AE2768">
        <w:rPr>
          <w:rFonts w:ascii="GHEA Grapalat" w:hAnsi="GHEA Grapalat" w:cs="Times Armenian"/>
          <w:sz w:val="20"/>
          <w:lang w:val="af-ZA"/>
        </w:rPr>
        <w:t xml:space="preserve"> </w:t>
      </w:r>
      <w:r w:rsidRPr="00AE2768">
        <w:rPr>
          <w:rFonts w:ascii="GHEA Grapalat" w:hAnsi="GHEA Grapalat" w:cs="Times Armenian"/>
          <w:sz w:val="20"/>
          <w:lang w:val="af-ZA"/>
        </w:rPr>
        <w:br w:type="page"/>
      </w:r>
      <w:r w:rsidRPr="00AE2768">
        <w:rPr>
          <w:rFonts w:ascii="GHEA Grapalat" w:hAnsi="GHEA Grapalat" w:cs="Times Armenian"/>
          <w:sz w:val="20"/>
          <w:lang w:val="af-ZA"/>
        </w:rPr>
        <w:lastRenderedPageBreak/>
        <w:tab/>
      </w:r>
    </w:p>
    <w:p w:rsidR="002462D0" w:rsidRPr="00AE2768" w:rsidRDefault="002462D0" w:rsidP="002462D0">
      <w:pPr>
        <w:jc w:val="both"/>
        <w:rPr>
          <w:rFonts w:ascii="GHEA Grapalat" w:hAnsi="GHEA Grapalat"/>
          <w:sz w:val="20"/>
          <w:lang w:val="af-ZA"/>
        </w:rPr>
      </w:pPr>
      <w:r w:rsidRPr="00AE2768">
        <w:rPr>
          <w:rFonts w:ascii="GHEA Grapalat" w:hAnsi="GHEA Grapalat"/>
          <w:sz w:val="20"/>
          <w:lang w:val="af-ZA"/>
        </w:rPr>
        <w:t xml:space="preserve">          </w:t>
      </w: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տրամադրվում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լրումն</w:t>
      </w:r>
      <w:r w:rsidRPr="00AE2768">
        <w:rPr>
          <w:rFonts w:ascii="GHEA Grapalat" w:hAnsi="GHEA Grapalat"/>
          <w:sz w:val="20"/>
          <w:lang w:val="af-ZA"/>
        </w:rPr>
        <w:t xml:space="preserve"> </w:t>
      </w:r>
      <w:r>
        <w:rPr>
          <w:rFonts w:ascii="GHEA Grapalat" w:hAnsi="GHEA Grapalat"/>
          <w:sz w:val="20"/>
          <w:lang w:val="af-ZA"/>
        </w:rPr>
        <w:t xml:space="preserve">ԿՄ ՎՊՀ </w:t>
      </w:r>
      <w:r>
        <w:rPr>
          <w:rFonts w:ascii="GHEA Grapalat" w:hAnsi="GHEA Grapalat" w:cs="Times Armenian"/>
          <w:sz w:val="20"/>
          <w:lang w:val="hy-AM"/>
        </w:rPr>
        <w:t>ԳՀԱՊՁԲ-19/</w:t>
      </w:r>
      <w:r w:rsidRPr="006B7B79">
        <w:rPr>
          <w:rFonts w:ascii="GHEA Grapalat" w:hAnsi="GHEA Grapalat" w:cs="Times Armenian"/>
          <w:sz w:val="20"/>
          <w:lang w:val="af-ZA"/>
        </w:rPr>
        <w:t>41</w:t>
      </w:r>
      <w:r>
        <w:rPr>
          <w:rFonts w:ascii="GHEA Grapalat" w:hAnsi="GHEA Grapalat" w:cs="Times Armenian"/>
          <w:sz w:val="20"/>
          <w:lang w:val="hy-AM"/>
        </w:rPr>
        <w:t xml:space="preserve"> ծ</w:t>
      </w:r>
      <w:r w:rsidRPr="00AE2768">
        <w:rPr>
          <w:rFonts w:ascii="GHEA Grapalat" w:hAnsi="GHEA Grapalat" w:cs="Sylfaen"/>
          <w:sz w:val="20"/>
        </w:rPr>
        <w:t>ածկա</w:t>
      </w:r>
      <w:r w:rsidRPr="00AE2768">
        <w:rPr>
          <w:rFonts w:ascii="GHEA Grapalat" w:hAnsi="GHEA Grapalat" w:cs="Times Armenian"/>
          <w:sz w:val="20"/>
        </w:rPr>
        <w:t>գ</w:t>
      </w:r>
      <w:r w:rsidRPr="00AE2768">
        <w:rPr>
          <w:rFonts w:ascii="GHEA Grapalat" w:hAnsi="GHEA Grapalat" w:cs="Sylfaen"/>
          <w:sz w:val="20"/>
        </w:rPr>
        <w:t>րով</w:t>
      </w:r>
      <w:r w:rsidRPr="00AE2768">
        <w:rPr>
          <w:rFonts w:ascii="GHEA Grapalat" w:hAnsi="GHEA Grapalat"/>
          <w:sz w:val="20"/>
          <w:lang w:val="af-ZA"/>
        </w:rPr>
        <w:t xml:space="preserve"> </w:t>
      </w:r>
      <w:r w:rsidRPr="00AE2768">
        <w:rPr>
          <w:rFonts w:ascii="GHEA Grapalat" w:hAnsi="GHEA Grapalat" w:cs="Sylfaen"/>
          <w:sz w:val="20"/>
        </w:rPr>
        <w:t>անցկացվող</w:t>
      </w:r>
      <w:r w:rsidRPr="00AE2768">
        <w:rPr>
          <w:rFonts w:ascii="GHEA Grapalat" w:hAnsi="GHEA Grapalat" w:cs="Times Armenian"/>
          <w:sz w:val="20"/>
          <w:lang w:val="af-ZA"/>
        </w:rPr>
        <w:t xml:space="preserve"> </w:t>
      </w:r>
      <w:r>
        <w:rPr>
          <w:rFonts w:ascii="GHEA Grapalat" w:hAnsi="GHEA Grapalat" w:cs="Sylfaen"/>
          <w:sz w:val="20"/>
          <w:lang w:val="hy-AM"/>
        </w:rPr>
        <w:t>գնանշման հարցման</w:t>
      </w:r>
      <w:r w:rsidRPr="00AE2768">
        <w:rPr>
          <w:rFonts w:ascii="GHEA Grapalat" w:hAnsi="GHEA Grapalat" w:cs="Times Armenian"/>
          <w:sz w:val="20"/>
          <w:lang w:val="af-ZA"/>
        </w:rPr>
        <w:t xml:space="preserve"> (</w:t>
      </w:r>
      <w:r w:rsidRPr="00AE2768">
        <w:rPr>
          <w:rFonts w:ascii="GHEA Grapalat" w:hAnsi="GHEA Grapalat" w:cs="Sylfaen"/>
          <w:sz w:val="20"/>
        </w:rPr>
        <w:t>այսուհետև</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հայտարարության</w:t>
      </w:r>
      <w:r w:rsidRPr="00AE2768">
        <w:rPr>
          <w:rFonts w:ascii="GHEA Grapalat" w:hAnsi="GHEA Grapalat" w:cs="Times Armenian"/>
          <w:sz w:val="20"/>
          <w:lang w:val="af-ZA"/>
        </w:rPr>
        <w:t>։</w:t>
      </w:r>
    </w:p>
    <w:p w:rsidR="002462D0" w:rsidRPr="00AE2768" w:rsidRDefault="002462D0" w:rsidP="002462D0">
      <w:pPr>
        <w:ind w:firstLine="567"/>
        <w:jc w:val="both"/>
        <w:rPr>
          <w:rFonts w:ascii="GHEA Grapalat" w:hAnsi="GHEA Grapalat"/>
          <w:sz w:val="20"/>
          <w:lang w:val="af-ZA"/>
        </w:rPr>
      </w:pPr>
      <w:proofErr w:type="gramStart"/>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w:t>
      </w:r>
      <w:proofErr w:type="gramEnd"/>
      <w:r w:rsidRPr="00AE2768">
        <w:rPr>
          <w:rFonts w:ascii="GHEA Grapalat" w:hAnsi="GHEA Grapalat" w:cs="Times Armenian"/>
          <w:sz w:val="20"/>
          <w:lang w:val="af-ZA"/>
        </w:rPr>
        <w:t xml:space="preserve">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6B7B79">
        <w:rPr>
          <w:rFonts w:ascii="GHEA Grapalat" w:hAnsi="GHEA Grapalat"/>
          <w:sz w:val="20"/>
          <w:szCs w:val="20"/>
          <w:lang w:val="af-ZA"/>
        </w:rPr>
        <w:t>Վերին Պտղնիի համայնքապետարան</w:t>
      </w:r>
      <w:r w:rsidRPr="006B7B79">
        <w:rPr>
          <w:rFonts w:ascii="GHEA Grapalat" w:hAnsi="GHEA Grapalat"/>
          <w:sz w:val="20"/>
        </w:rPr>
        <w:t>ի</w:t>
      </w:r>
      <w:r w:rsidRPr="00AE2768">
        <w:rPr>
          <w:rFonts w:ascii="GHEA Grapalat" w:hAnsi="GHEA Grapalat"/>
          <w:sz w:val="20"/>
          <w:lang w:val="af-ZA"/>
        </w:rPr>
        <w:t xml:space="preserve"> </w:t>
      </w:r>
      <w:r w:rsidRPr="00AE2768">
        <w:rPr>
          <w:rFonts w:ascii="GHEA Grapalat" w:hAnsi="GHEA Grapalat" w:cs="Times Armenian"/>
          <w:sz w:val="20"/>
          <w:lang w:val="af-ZA"/>
        </w:rPr>
        <w:t>(</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պատվիրատու</w:t>
      </w:r>
      <w:r w:rsidRPr="00AE2768">
        <w:rPr>
          <w:rFonts w:ascii="GHEA Grapalat" w:hAnsi="GHEA Grapalat" w:cs="Times Armenian"/>
          <w:sz w:val="20"/>
          <w:lang w:val="af-ZA"/>
        </w:rPr>
        <w:t xml:space="preserve">) </w:t>
      </w:r>
      <w:r w:rsidRPr="00AE2768">
        <w:rPr>
          <w:rFonts w:ascii="GHEA Grapalat" w:hAnsi="GHEA Grapalat" w:cs="Sylfaen"/>
          <w:sz w:val="20"/>
        </w:rPr>
        <w:t>կողմից</w:t>
      </w:r>
      <w:r w:rsidRPr="00AE2768">
        <w:rPr>
          <w:rFonts w:ascii="GHEA Grapalat" w:hAnsi="GHEA Grapalat" w:cs="Times Armenian"/>
          <w:sz w:val="20"/>
          <w:lang w:val="af-ZA"/>
        </w:rPr>
        <w:t xml:space="preserve"> </w:t>
      </w:r>
      <w:r w:rsidRPr="00AE2768">
        <w:rPr>
          <w:rFonts w:ascii="GHEA Grapalat" w:hAnsi="GHEA Grapalat" w:cs="Sylfaen"/>
          <w:sz w:val="20"/>
        </w:rPr>
        <w:t>հայտարարված</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ին</w:t>
      </w:r>
      <w:r w:rsidRPr="00AE2768">
        <w:rPr>
          <w:rFonts w:ascii="GHEA Grapalat" w:hAnsi="GHEA Grapalat" w:cs="Sylfaen"/>
          <w:sz w:val="20"/>
          <w:lang w:val="af-ZA"/>
        </w:rPr>
        <w:t xml:space="preserve"> </w:t>
      </w:r>
      <w:r w:rsidRPr="00AE2768">
        <w:rPr>
          <w:rFonts w:ascii="GHEA Grapalat" w:hAnsi="GHEA Grapalat" w:cs="Sylfaen"/>
          <w:sz w:val="20"/>
        </w:rPr>
        <w:t>մասնակցելու</w:t>
      </w:r>
      <w:r w:rsidRPr="00AE2768">
        <w:rPr>
          <w:rFonts w:ascii="GHEA Grapalat" w:hAnsi="GHEA Grapalat" w:cs="Times Armenian"/>
          <w:sz w:val="20"/>
          <w:lang w:val="af-ZA"/>
        </w:rPr>
        <w:t xml:space="preserve"> </w:t>
      </w:r>
      <w:r w:rsidRPr="00AE2768">
        <w:rPr>
          <w:rFonts w:ascii="GHEA Grapalat" w:hAnsi="GHEA Grapalat" w:cs="Sylfaen"/>
          <w:sz w:val="20"/>
        </w:rPr>
        <w:t>մտադրություն</w:t>
      </w:r>
      <w:r w:rsidRPr="00AE2768">
        <w:rPr>
          <w:rFonts w:ascii="GHEA Grapalat" w:hAnsi="GHEA Grapalat" w:cs="Times Armenian"/>
          <w:sz w:val="20"/>
          <w:lang w:val="af-ZA"/>
        </w:rPr>
        <w:t xml:space="preserve"> </w:t>
      </w:r>
      <w:r w:rsidRPr="00AE2768">
        <w:rPr>
          <w:rFonts w:ascii="GHEA Grapalat" w:hAnsi="GHEA Grapalat" w:cs="Sylfaen"/>
          <w:sz w:val="20"/>
        </w:rPr>
        <w:t>ունեցող</w:t>
      </w:r>
      <w:r w:rsidRPr="00AE2768">
        <w:rPr>
          <w:rFonts w:ascii="GHEA Grapalat" w:hAnsi="GHEA Grapalat" w:cs="Times Armenian"/>
          <w:sz w:val="20"/>
          <w:lang w:val="af-ZA"/>
        </w:rPr>
        <w:t xml:space="preserve"> </w:t>
      </w:r>
      <w:r w:rsidRPr="00AE2768">
        <w:rPr>
          <w:rFonts w:ascii="GHEA Grapalat" w:hAnsi="GHEA Grapalat" w:cs="Sylfaen"/>
          <w:sz w:val="20"/>
        </w:rPr>
        <w:t>անձանց</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մասնակից</w:t>
      </w:r>
      <w:r w:rsidRPr="00AE2768">
        <w:rPr>
          <w:rFonts w:ascii="GHEA Grapalat" w:hAnsi="GHEA Grapalat" w:cs="Times Armenian"/>
          <w:sz w:val="20"/>
          <w:lang w:val="af-ZA"/>
        </w:rPr>
        <w:t xml:space="preserve">) </w:t>
      </w:r>
      <w:r w:rsidRPr="00AE2768">
        <w:rPr>
          <w:rFonts w:ascii="GHEA Grapalat" w:hAnsi="GHEA Grapalat" w:cs="Sylfaen"/>
          <w:sz w:val="20"/>
        </w:rPr>
        <w:t>տեղեկացնելու</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պայմանների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նման</w:t>
      </w:r>
      <w:r w:rsidRPr="00AE2768">
        <w:rPr>
          <w:rFonts w:ascii="GHEA Grapalat" w:hAnsi="GHEA Grapalat" w:cs="Times Armenian"/>
          <w:sz w:val="20"/>
          <w:lang w:val="af-ZA"/>
        </w:rPr>
        <w:t xml:space="preserve"> </w:t>
      </w:r>
      <w:r w:rsidRPr="00AE2768">
        <w:rPr>
          <w:rFonts w:ascii="GHEA Grapalat" w:hAnsi="GHEA Grapalat" w:cs="Sylfaen"/>
          <w:sz w:val="20"/>
        </w:rPr>
        <w:t>առարկայի</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անցկացման</w:t>
      </w:r>
      <w:r w:rsidRPr="00AE2768">
        <w:rPr>
          <w:rFonts w:ascii="GHEA Grapalat" w:hAnsi="GHEA Grapalat" w:cs="Times Armenian"/>
          <w:sz w:val="20"/>
          <w:lang w:val="af-ZA"/>
        </w:rPr>
        <w:t xml:space="preserve">, </w:t>
      </w:r>
      <w:r w:rsidRPr="00AE2768">
        <w:rPr>
          <w:rFonts w:ascii="GHEA Grapalat" w:hAnsi="GHEA Grapalat" w:cs="Sylfaen"/>
          <w:sz w:val="20"/>
          <w:lang w:val="hy-AM"/>
        </w:rPr>
        <w:t>ընտրված մասնակցին</w:t>
      </w:r>
      <w:r w:rsidRPr="00AE2768">
        <w:rPr>
          <w:rFonts w:ascii="GHEA Grapalat" w:hAnsi="GHEA Grapalat" w:cs="Times Armenian"/>
          <w:sz w:val="20"/>
          <w:lang w:val="af-ZA"/>
        </w:rPr>
        <w:t xml:space="preserve"> </w:t>
      </w:r>
      <w:r w:rsidRPr="00AE2768">
        <w:rPr>
          <w:rFonts w:ascii="GHEA Grapalat" w:hAnsi="GHEA Grapalat" w:cs="Sylfaen"/>
          <w:sz w:val="20"/>
        </w:rPr>
        <w:t>որոշելու</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նրա</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պայմանա</w:t>
      </w:r>
      <w:r w:rsidRPr="00AE2768">
        <w:rPr>
          <w:rFonts w:ascii="GHEA Grapalat" w:hAnsi="GHEA Grapalat" w:cs="Times Armenian"/>
          <w:sz w:val="20"/>
        </w:rPr>
        <w:t>գ</w:t>
      </w:r>
      <w:r w:rsidRPr="00AE2768">
        <w:rPr>
          <w:rFonts w:ascii="GHEA Grapalat" w:hAnsi="GHEA Grapalat" w:cs="Sylfaen"/>
          <w:sz w:val="20"/>
        </w:rPr>
        <w:t>իր</w:t>
      </w:r>
      <w:r w:rsidRPr="00AE2768">
        <w:rPr>
          <w:rFonts w:ascii="GHEA Grapalat" w:hAnsi="GHEA Grapalat" w:cs="Times Armenian"/>
          <w:sz w:val="20"/>
          <w:lang w:val="af-ZA"/>
        </w:rPr>
        <w:t xml:space="preserve"> </w:t>
      </w:r>
      <w:r w:rsidRPr="00AE2768">
        <w:rPr>
          <w:rFonts w:ascii="GHEA Grapalat" w:hAnsi="GHEA Grapalat" w:cs="Sylfaen"/>
          <w:sz w:val="20"/>
        </w:rPr>
        <w:t>կնքելու</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Times Armenian"/>
          <w:sz w:val="20"/>
          <w:lang w:val="af-ZA"/>
        </w:rPr>
        <w:t xml:space="preserve">, </w:t>
      </w:r>
      <w:r w:rsidRPr="00AE2768">
        <w:rPr>
          <w:rFonts w:ascii="GHEA Grapalat" w:hAnsi="GHEA Grapalat" w:cs="Sylfaen"/>
          <w:sz w:val="20"/>
        </w:rPr>
        <w:t>ինչպես</w:t>
      </w:r>
      <w:r w:rsidRPr="00AE2768">
        <w:rPr>
          <w:rFonts w:ascii="GHEA Grapalat" w:hAnsi="GHEA Grapalat" w:cs="Times Armenian"/>
          <w:sz w:val="20"/>
          <w:lang w:val="af-ZA"/>
        </w:rPr>
        <w:t xml:space="preserve"> </w:t>
      </w:r>
      <w:r w:rsidRPr="00AE2768">
        <w:rPr>
          <w:rFonts w:ascii="GHEA Grapalat" w:hAnsi="GHEA Grapalat" w:cs="Sylfaen"/>
          <w:sz w:val="20"/>
        </w:rPr>
        <w:t>նաև</w:t>
      </w:r>
      <w:r w:rsidRPr="00AE2768">
        <w:rPr>
          <w:rFonts w:ascii="GHEA Grapalat" w:hAnsi="GHEA Grapalat" w:cs="Times Armenian"/>
          <w:sz w:val="20"/>
          <w:lang w:val="af-ZA"/>
        </w:rPr>
        <w:t xml:space="preserve"> </w:t>
      </w:r>
      <w:r w:rsidRPr="00AE2768">
        <w:rPr>
          <w:rFonts w:ascii="GHEA Grapalat" w:hAnsi="GHEA Grapalat" w:cs="Sylfaen"/>
          <w:sz w:val="20"/>
        </w:rPr>
        <w:t>օժանդակելու</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հայտը</w:t>
      </w:r>
      <w:r w:rsidRPr="00AE2768">
        <w:rPr>
          <w:rFonts w:ascii="GHEA Grapalat" w:hAnsi="GHEA Grapalat" w:cs="Times Armenian"/>
          <w:sz w:val="20"/>
          <w:lang w:val="af-ZA"/>
        </w:rPr>
        <w:t xml:space="preserve"> </w:t>
      </w:r>
      <w:r w:rsidRPr="00AE2768">
        <w:rPr>
          <w:rFonts w:ascii="GHEA Grapalat" w:hAnsi="GHEA Grapalat" w:cs="Sylfaen"/>
          <w:sz w:val="20"/>
        </w:rPr>
        <w:t>պատրաստելիս</w:t>
      </w:r>
      <w:r w:rsidRPr="00AE2768">
        <w:rPr>
          <w:rFonts w:ascii="GHEA Grapalat" w:hAnsi="GHEA Grapalat" w:cs="Times Armenian"/>
          <w:sz w:val="20"/>
          <w:lang w:val="af-ZA"/>
        </w:rPr>
        <w:t>։</w:t>
      </w:r>
    </w:p>
    <w:p w:rsidR="002462D0" w:rsidRPr="00AE2768" w:rsidRDefault="002462D0" w:rsidP="002462D0">
      <w:pPr>
        <w:ind w:firstLine="567"/>
        <w:jc w:val="both"/>
        <w:rPr>
          <w:rFonts w:ascii="GHEA Grapalat" w:hAnsi="GHEA Grapalat"/>
          <w:sz w:val="20"/>
          <w:lang w:val="af-ZA"/>
        </w:rPr>
      </w:pPr>
      <w:r w:rsidRPr="00AE2768">
        <w:rPr>
          <w:rFonts w:ascii="GHEA Grapalat" w:hAnsi="GHEA Grapalat" w:cs="Sylfaen"/>
          <w:sz w:val="20"/>
        </w:rPr>
        <w:t>Հայտեր</w:t>
      </w:r>
      <w:r w:rsidRPr="00AE2768">
        <w:rPr>
          <w:rFonts w:ascii="GHEA Grapalat" w:hAnsi="GHEA Grapalat" w:cs="Times Armenian"/>
          <w:sz w:val="20"/>
          <w:lang w:val="af-ZA"/>
        </w:rPr>
        <w:t xml:space="preserve"> </w:t>
      </w:r>
      <w:r w:rsidRPr="00AE2768">
        <w:rPr>
          <w:rFonts w:ascii="GHEA Grapalat" w:hAnsi="GHEA Grapalat" w:cs="Sylfaen"/>
          <w:sz w:val="20"/>
        </w:rPr>
        <w:t>կարող</w:t>
      </w:r>
      <w:r w:rsidRPr="00AE2768">
        <w:rPr>
          <w:rFonts w:ascii="GHEA Grapalat" w:hAnsi="GHEA Grapalat" w:cs="Times Armenian"/>
          <w:sz w:val="20"/>
          <w:lang w:val="af-ZA"/>
        </w:rPr>
        <w:t xml:space="preserve"> </w:t>
      </w:r>
      <w:r w:rsidRPr="00AE2768">
        <w:rPr>
          <w:rFonts w:ascii="GHEA Grapalat" w:hAnsi="GHEA Grapalat" w:cs="Sylfaen"/>
          <w:sz w:val="20"/>
        </w:rPr>
        <w:t>են</w:t>
      </w:r>
      <w:r w:rsidRPr="00AE2768">
        <w:rPr>
          <w:rFonts w:ascii="GHEA Grapalat" w:hAnsi="GHEA Grapalat" w:cs="Times Armenian"/>
          <w:sz w:val="20"/>
          <w:lang w:val="af-ZA"/>
        </w:rPr>
        <w:t xml:space="preserve"> </w:t>
      </w:r>
      <w:r w:rsidRPr="00AE2768">
        <w:rPr>
          <w:rFonts w:ascii="GHEA Grapalat" w:hAnsi="GHEA Grapalat" w:cs="Sylfaen"/>
          <w:sz w:val="20"/>
        </w:rPr>
        <w:t>ներկայացնել</w:t>
      </w:r>
      <w:r w:rsidRPr="00AE2768">
        <w:rPr>
          <w:rFonts w:ascii="GHEA Grapalat" w:hAnsi="GHEA Grapalat" w:cs="Times Armenian"/>
          <w:sz w:val="20"/>
          <w:lang w:val="af-ZA"/>
        </w:rPr>
        <w:t xml:space="preserve"> </w:t>
      </w:r>
      <w:r w:rsidRPr="00AE2768">
        <w:rPr>
          <w:rFonts w:ascii="GHEA Grapalat" w:hAnsi="GHEA Grapalat" w:cs="Sylfaen"/>
          <w:sz w:val="20"/>
        </w:rPr>
        <w:t>բոլոր</w:t>
      </w:r>
      <w:r w:rsidRPr="00AE2768">
        <w:rPr>
          <w:rFonts w:ascii="GHEA Grapalat" w:hAnsi="GHEA Grapalat" w:cs="Sylfaen"/>
          <w:sz w:val="20"/>
          <w:lang w:val="af-ZA"/>
        </w:rPr>
        <w:t xml:space="preserve"> </w:t>
      </w:r>
      <w:r w:rsidRPr="00AE2768">
        <w:rPr>
          <w:rFonts w:ascii="GHEA Grapalat" w:hAnsi="GHEA Grapalat" w:cs="Sylfaen"/>
          <w:sz w:val="20"/>
        </w:rPr>
        <w:t>անձիք</w:t>
      </w:r>
      <w:r w:rsidRPr="00AE2768">
        <w:rPr>
          <w:rFonts w:ascii="GHEA Grapalat" w:hAnsi="GHEA Grapalat" w:cs="Times Armenian"/>
          <w:sz w:val="20"/>
          <w:lang w:val="af-ZA"/>
        </w:rPr>
        <w:t xml:space="preserve">, </w:t>
      </w:r>
      <w:r w:rsidRPr="00AE2768">
        <w:rPr>
          <w:rFonts w:ascii="GHEA Grapalat" w:hAnsi="GHEA Grapalat" w:cs="Sylfaen"/>
          <w:sz w:val="20"/>
        </w:rPr>
        <w:t>անկախ</w:t>
      </w:r>
      <w:r w:rsidRPr="00AE2768">
        <w:rPr>
          <w:rFonts w:ascii="GHEA Grapalat" w:hAnsi="GHEA Grapalat" w:cs="Times Armenian"/>
          <w:sz w:val="20"/>
          <w:lang w:val="af-ZA"/>
        </w:rPr>
        <w:t xml:space="preserve"> </w:t>
      </w:r>
      <w:r w:rsidRPr="00AE2768">
        <w:rPr>
          <w:rFonts w:ascii="GHEA Grapalat" w:hAnsi="GHEA Grapalat" w:cs="Sylfaen"/>
          <w:sz w:val="20"/>
        </w:rPr>
        <w:t>նրանց</w:t>
      </w:r>
      <w:r w:rsidRPr="00AE2768">
        <w:rPr>
          <w:rFonts w:ascii="GHEA Grapalat" w:hAnsi="GHEA Grapalat" w:cs="Times Armenian"/>
          <w:sz w:val="20"/>
          <w:lang w:val="af-ZA"/>
        </w:rPr>
        <w:t xml:space="preserve">` </w:t>
      </w:r>
      <w:r w:rsidRPr="00AE2768">
        <w:rPr>
          <w:rFonts w:ascii="GHEA Grapalat" w:hAnsi="GHEA Grapalat" w:cs="Sylfaen"/>
          <w:sz w:val="20"/>
        </w:rPr>
        <w:t>օտարերկրյա</w:t>
      </w:r>
      <w:r w:rsidRPr="00AE2768">
        <w:rPr>
          <w:rFonts w:ascii="GHEA Grapalat" w:hAnsi="GHEA Grapalat" w:cs="Times Armenian"/>
          <w:sz w:val="20"/>
          <w:lang w:val="af-ZA"/>
        </w:rPr>
        <w:t xml:space="preserve"> </w:t>
      </w:r>
      <w:r w:rsidRPr="00AE2768">
        <w:rPr>
          <w:rFonts w:ascii="GHEA Grapalat" w:hAnsi="GHEA Grapalat" w:cs="Sylfaen"/>
          <w:sz w:val="20"/>
        </w:rPr>
        <w:t>ֆիզիկական</w:t>
      </w:r>
      <w:r w:rsidRPr="00AE2768">
        <w:rPr>
          <w:rFonts w:ascii="GHEA Grapalat" w:hAnsi="GHEA Grapalat" w:cs="Times Armenian"/>
          <w:sz w:val="20"/>
          <w:lang w:val="af-ZA"/>
        </w:rPr>
        <w:t xml:space="preserve"> </w:t>
      </w:r>
      <w:r w:rsidRPr="00AE2768">
        <w:rPr>
          <w:rFonts w:ascii="GHEA Grapalat" w:hAnsi="GHEA Grapalat" w:cs="Sylfaen"/>
          <w:sz w:val="20"/>
        </w:rPr>
        <w:t>անձ</w:t>
      </w:r>
      <w:r w:rsidRPr="00AE2768">
        <w:rPr>
          <w:rFonts w:ascii="GHEA Grapalat" w:hAnsi="GHEA Grapalat" w:cs="Times Armenian"/>
          <w:sz w:val="20"/>
          <w:lang w:val="af-ZA"/>
        </w:rPr>
        <w:t xml:space="preserve">, </w:t>
      </w:r>
      <w:r w:rsidRPr="00AE2768">
        <w:rPr>
          <w:rFonts w:ascii="GHEA Grapalat" w:hAnsi="GHEA Grapalat" w:cs="Sylfaen"/>
          <w:sz w:val="20"/>
        </w:rPr>
        <w:t>կազմակերպություն</w:t>
      </w:r>
      <w:r w:rsidRPr="00AE2768">
        <w:rPr>
          <w:rFonts w:ascii="GHEA Grapalat" w:hAnsi="GHEA Grapalat" w:cs="Times Armenian"/>
          <w:sz w:val="20"/>
          <w:lang w:val="af-ZA"/>
        </w:rPr>
        <w:t xml:space="preserve">, </w:t>
      </w:r>
      <w:r w:rsidRPr="00AE2768">
        <w:rPr>
          <w:rFonts w:ascii="GHEA Grapalat" w:hAnsi="GHEA Grapalat" w:cs="Sylfaen"/>
          <w:sz w:val="20"/>
        </w:rPr>
        <w:t>քաղաքացիություն</w:t>
      </w:r>
      <w:r w:rsidRPr="00AE2768">
        <w:rPr>
          <w:rFonts w:ascii="GHEA Grapalat" w:hAnsi="GHEA Grapalat" w:cs="Times Armenian"/>
          <w:sz w:val="20"/>
          <w:lang w:val="af-ZA"/>
        </w:rPr>
        <w:t xml:space="preserve"> </w:t>
      </w:r>
      <w:r w:rsidRPr="00AE2768">
        <w:rPr>
          <w:rFonts w:ascii="GHEA Grapalat" w:hAnsi="GHEA Grapalat" w:cs="Sylfaen"/>
          <w:sz w:val="20"/>
        </w:rPr>
        <w:t>չունեցող</w:t>
      </w:r>
      <w:r w:rsidRPr="00AE2768">
        <w:rPr>
          <w:rFonts w:ascii="GHEA Grapalat" w:hAnsi="GHEA Grapalat" w:cs="Times Armenian"/>
          <w:sz w:val="20"/>
          <w:lang w:val="af-ZA"/>
        </w:rPr>
        <w:t xml:space="preserve"> </w:t>
      </w:r>
      <w:r w:rsidRPr="00AE2768">
        <w:rPr>
          <w:rFonts w:ascii="GHEA Grapalat" w:hAnsi="GHEA Grapalat" w:cs="Sylfaen"/>
          <w:sz w:val="20"/>
        </w:rPr>
        <w:t>անձ</w:t>
      </w:r>
      <w:r w:rsidRPr="00AE2768">
        <w:rPr>
          <w:rFonts w:ascii="GHEA Grapalat" w:hAnsi="GHEA Grapalat" w:cs="Times Armenian"/>
          <w:sz w:val="20"/>
          <w:lang w:val="af-ZA"/>
        </w:rPr>
        <w:t xml:space="preserve"> </w:t>
      </w:r>
      <w:r w:rsidRPr="00AE2768">
        <w:rPr>
          <w:rFonts w:ascii="GHEA Grapalat" w:hAnsi="GHEA Grapalat" w:cs="Sylfaen"/>
          <w:sz w:val="20"/>
        </w:rPr>
        <w:t>լինելու</w:t>
      </w:r>
      <w:r w:rsidRPr="00AE2768">
        <w:rPr>
          <w:rFonts w:ascii="GHEA Grapalat" w:hAnsi="GHEA Grapalat" w:cs="Times Armenian"/>
          <w:sz w:val="20"/>
          <w:lang w:val="af-ZA"/>
        </w:rPr>
        <w:t xml:space="preserve"> </w:t>
      </w:r>
      <w:r w:rsidRPr="00AE2768">
        <w:rPr>
          <w:rFonts w:ascii="GHEA Grapalat" w:hAnsi="GHEA Grapalat" w:cs="Sylfaen"/>
          <w:sz w:val="20"/>
        </w:rPr>
        <w:t>հան</w:t>
      </w:r>
      <w:r w:rsidRPr="00AE2768">
        <w:rPr>
          <w:rFonts w:ascii="GHEA Grapalat" w:hAnsi="GHEA Grapalat" w:cs="Times Armenian"/>
          <w:sz w:val="20"/>
        </w:rPr>
        <w:t>գ</w:t>
      </w:r>
      <w:r w:rsidRPr="00AE2768">
        <w:rPr>
          <w:rFonts w:ascii="GHEA Grapalat" w:hAnsi="GHEA Grapalat" w:cs="Sylfaen"/>
          <w:sz w:val="20"/>
        </w:rPr>
        <w:t>ամանքից</w:t>
      </w:r>
      <w:r w:rsidRPr="00AE2768">
        <w:rPr>
          <w:rFonts w:ascii="GHEA Grapalat" w:hAnsi="GHEA Grapalat" w:cs="Times Armenian"/>
          <w:sz w:val="20"/>
          <w:lang w:val="af-ZA"/>
        </w:rPr>
        <w:t>։</w:t>
      </w:r>
    </w:p>
    <w:p w:rsidR="002462D0" w:rsidRPr="00AE2768" w:rsidRDefault="002462D0" w:rsidP="002462D0">
      <w:pPr>
        <w:ind w:firstLine="567"/>
        <w:jc w:val="both"/>
        <w:rPr>
          <w:rFonts w:ascii="GHEA Grapalat" w:hAnsi="GHEA Grapalat" w:cs="Times Armenia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Sylfaen"/>
          <w:sz w:val="20"/>
        </w:rPr>
        <w:t>հարաբերությունների</w:t>
      </w:r>
      <w:r w:rsidRPr="00AE2768">
        <w:rPr>
          <w:rFonts w:ascii="GHEA Grapalat" w:hAnsi="GHEA Grapalat" w:cs="Times Armenian"/>
          <w:sz w:val="20"/>
          <w:lang w:val="af-ZA"/>
        </w:rPr>
        <w:t xml:space="preserve"> </w:t>
      </w:r>
      <w:r w:rsidRPr="00AE2768">
        <w:rPr>
          <w:rFonts w:ascii="GHEA Grapalat" w:hAnsi="GHEA Grapalat" w:cs="Sylfaen"/>
          <w:sz w:val="20"/>
        </w:rPr>
        <w:t>նկատմամբ</w:t>
      </w:r>
      <w:r w:rsidRPr="00AE2768">
        <w:rPr>
          <w:rFonts w:ascii="GHEA Grapalat" w:hAnsi="GHEA Grapalat" w:cs="Times Armenian"/>
          <w:sz w:val="20"/>
          <w:lang w:val="af-ZA"/>
        </w:rPr>
        <w:t xml:space="preserve"> </w:t>
      </w:r>
      <w:r w:rsidRPr="00AE2768">
        <w:rPr>
          <w:rFonts w:ascii="GHEA Grapalat" w:hAnsi="GHEA Grapalat" w:cs="Sylfaen"/>
          <w:sz w:val="20"/>
        </w:rPr>
        <w:t>կիրառվում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Հայաստանի</w:t>
      </w:r>
      <w:r w:rsidRPr="00AE2768">
        <w:rPr>
          <w:rFonts w:ascii="GHEA Grapalat" w:hAnsi="GHEA Grapalat" w:cs="Times Armenian"/>
          <w:sz w:val="20"/>
          <w:lang w:val="af-ZA"/>
        </w:rPr>
        <w:t xml:space="preserve"> </w:t>
      </w:r>
      <w:r w:rsidRPr="00AE2768">
        <w:rPr>
          <w:rFonts w:ascii="GHEA Grapalat" w:hAnsi="GHEA Grapalat" w:cs="Sylfaen"/>
          <w:sz w:val="20"/>
        </w:rPr>
        <w:t>Հանրապետության</w:t>
      </w:r>
      <w:r w:rsidRPr="00AE2768">
        <w:rPr>
          <w:rFonts w:ascii="GHEA Grapalat" w:hAnsi="GHEA Grapalat" w:cs="Times Armenian"/>
          <w:sz w:val="20"/>
          <w:lang w:val="af-ZA"/>
        </w:rPr>
        <w:t xml:space="preserve"> </w:t>
      </w:r>
      <w:r w:rsidRPr="00AE2768">
        <w:rPr>
          <w:rFonts w:ascii="GHEA Grapalat" w:hAnsi="GHEA Grapalat" w:cs="Sylfaen"/>
          <w:sz w:val="20"/>
        </w:rPr>
        <w:t>իրավունքը</w:t>
      </w:r>
      <w:r w:rsidRPr="00AE2768">
        <w:rPr>
          <w:rFonts w:ascii="GHEA Grapalat" w:hAnsi="GHEA Grapalat" w:cs="Times Armenian"/>
          <w:sz w:val="20"/>
          <w:lang w:val="af-ZA"/>
        </w:rPr>
        <w:t xml:space="preserve">։ </w:t>
      </w: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Sylfaen"/>
          <w:sz w:val="20"/>
        </w:rPr>
        <w:t>վեճերը</w:t>
      </w:r>
      <w:r w:rsidRPr="00AE2768">
        <w:rPr>
          <w:rFonts w:ascii="GHEA Grapalat" w:hAnsi="GHEA Grapalat" w:cs="Times Armenian"/>
          <w:sz w:val="20"/>
          <w:lang w:val="af-ZA"/>
        </w:rPr>
        <w:t xml:space="preserve"> </w:t>
      </w:r>
      <w:r w:rsidRPr="00AE2768">
        <w:rPr>
          <w:rFonts w:ascii="GHEA Grapalat" w:hAnsi="GHEA Grapalat" w:cs="Sylfaen"/>
          <w:sz w:val="20"/>
        </w:rPr>
        <w:t>ենթակա</w:t>
      </w:r>
      <w:r w:rsidRPr="00AE2768">
        <w:rPr>
          <w:rFonts w:ascii="GHEA Grapalat" w:hAnsi="GHEA Grapalat" w:cs="Times Armenian"/>
          <w:sz w:val="20"/>
          <w:lang w:val="af-ZA"/>
        </w:rPr>
        <w:t xml:space="preserve"> </w:t>
      </w:r>
      <w:r w:rsidRPr="00AE2768">
        <w:rPr>
          <w:rFonts w:ascii="GHEA Grapalat" w:hAnsi="GHEA Grapalat" w:cs="Sylfaen"/>
          <w:sz w:val="20"/>
        </w:rPr>
        <w:t>են</w:t>
      </w:r>
      <w:r w:rsidRPr="00AE2768">
        <w:rPr>
          <w:rFonts w:ascii="GHEA Grapalat" w:hAnsi="GHEA Grapalat" w:cs="Times Armenian"/>
          <w:sz w:val="20"/>
          <w:lang w:val="af-ZA"/>
        </w:rPr>
        <w:t xml:space="preserve"> </w:t>
      </w:r>
      <w:r w:rsidRPr="00AE2768">
        <w:rPr>
          <w:rFonts w:ascii="GHEA Grapalat" w:hAnsi="GHEA Grapalat" w:cs="Sylfaen"/>
          <w:sz w:val="20"/>
        </w:rPr>
        <w:t>քննության</w:t>
      </w:r>
      <w:r w:rsidRPr="00AE2768">
        <w:rPr>
          <w:rFonts w:ascii="GHEA Grapalat" w:hAnsi="GHEA Grapalat" w:cs="Times Armenian"/>
          <w:sz w:val="20"/>
          <w:lang w:val="af-ZA"/>
        </w:rPr>
        <w:t xml:space="preserve"> </w:t>
      </w:r>
      <w:r w:rsidRPr="00AE2768">
        <w:rPr>
          <w:rFonts w:ascii="GHEA Grapalat" w:hAnsi="GHEA Grapalat" w:cs="Sylfaen"/>
          <w:sz w:val="20"/>
        </w:rPr>
        <w:t>Հայաստանի</w:t>
      </w:r>
      <w:r w:rsidRPr="00AE2768">
        <w:rPr>
          <w:rFonts w:ascii="GHEA Grapalat" w:hAnsi="GHEA Grapalat" w:cs="Times Armenian"/>
          <w:sz w:val="20"/>
          <w:lang w:val="af-ZA"/>
        </w:rPr>
        <w:t xml:space="preserve"> </w:t>
      </w:r>
      <w:r w:rsidRPr="00AE2768">
        <w:rPr>
          <w:rFonts w:ascii="GHEA Grapalat" w:hAnsi="GHEA Grapalat" w:cs="Sylfaen"/>
          <w:sz w:val="20"/>
        </w:rPr>
        <w:t>Հանրապետության</w:t>
      </w:r>
      <w:r w:rsidRPr="00AE2768">
        <w:rPr>
          <w:rFonts w:ascii="GHEA Grapalat" w:hAnsi="GHEA Grapalat" w:cs="Times Armenian"/>
          <w:sz w:val="20"/>
          <w:lang w:val="af-ZA"/>
        </w:rPr>
        <w:t xml:space="preserve"> </w:t>
      </w:r>
      <w:r w:rsidRPr="00AE2768">
        <w:rPr>
          <w:rFonts w:ascii="GHEA Grapalat" w:hAnsi="GHEA Grapalat" w:cs="Sylfaen"/>
          <w:sz w:val="20"/>
        </w:rPr>
        <w:t>դատարաններում</w:t>
      </w:r>
      <w:r w:rsidRPr="00AE2768">
        <w:rPr>
          <w:rFonts w:ascii="GHEA Grapalat" w:hAnsi="GHEA Grapalat" w:cs="Times Armenian"/>
          <w:sz w:val="20"/>
          <w:lang w:val="af-ZA"/>
        </w:rPr>
        <w:t xml:space="preserve">։ </w:t>
      </w:r>
    </w:p>
    <w:p w:rsidR="002462D0" w:rsidRDefault="002462D0" w:rsidP="002462D0">
      <w:pPr>
        <w:pStyle w:val="23"/>
        <w:spacing w:line="240" w:lineRule="auto"/>
        <w:ind w:firstLine="567"/>
        <w:rPr>
          <w:rFonts w:ascii="GHEA Grapalat" w:hAnsi="GHEA Grapalat"/>
          <w:sz w:val="24"/>
          <w:szCs w:val="24"/>
          <w:lang w:val="hy-AM"/>
        </w:rPr>
      </w:pPr>
      <w:r w:rsidRPr="00AE2768">
        <w:rPr>
          <w:rFonts w:ascii="GHEA Grapalat" w:hAnsi="GHEA Grapalat"/>
        </w:rPr>
        <w:t xml:space="preserve">Գնահատող հանձնաժողովի քարտուղարի էլեկտրոնային փոստի հասցեն է` </w:t>
      </w:r>
      <w:r>
        <w:rPr>
          <w:rFonts w:ascii="GHEA Grapalat" w:hAnsi="GHEA Grapalat"/>
          <w:i/>
        </w:rPr>
        <w:t>verinptghni@mail.ru:</w:t>
      </w: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jc w:val="center"/>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rPr>
          <w:rFonts w:ascii="GHEA Grapalat" w:hAnsi="GHEA Grapalat"/>
          <w:sz w:val="24"/>
          <w:szCs w:val="24"/>
          <w:lang w:val="hy-AM"/>
        </w:rPr>
      </w:pPr>
    </w:p>
    <w:p w:rsidR="002462D0" w:rsidRDefault="002462D0" w:rsidP="002462D0">
      <w:pPr>
        <w:pStyle w:val="23"/>
        <w:spacing w:line="240" w:lineRule="auto"/>
        <w:ind w:firstLine="567"/>
        <w:jc w:val="center"/>
        <w:rPr>
          <w:rFonts w:ascii="GHEA Grapalat" w:hAnsi="GHEA Grapalat" w:cs="Sylfaen"/>
          <w:szCs w:val="22"/>
        </w:rPr>
      </w:pPr>
    </w:p>
    <w:p w:rsidR="002462D0" w:rsidRPr="00AE2768" w:rsidRDefault="002462D0" w:rsidP="002462D0">
      <w:pPr>
        <w:pStyle w:val="23"/>
        <w:spacing w:line="240" w:lineRule="auto"/>
        <w:ind w:firstLine="567"/>
        <w:jc w:val="center"/>
        <w:rPr>
          <w:rFonts w:ascii="GHEA Grapalat" w:hAnsi="GHEA Grapalat"/>
          <w:szCs w:val="22"/>
        </w:rPr>
      </w:pPr>
      <w:r w:rsidRPr="00AE2768">
        <w:rPr>
          <w:rFonts w:ascii="GHEA Grapalat" w:hAnsi="GHEA Grapalat" w:cs="Sylfaen"/>
          <w:szCs w:val="22"/>
        </w:rPr>
        <w:lastRenderedPageBreak/>
        <w:t>ՄԱՍ</w:t>
      </w:r>
      <w:r w:rsidRPr="00AE2768">
        <w:rPr>
          <w:rFonts w:ascii="GHEA Grapalat" w:hAnsi="GHEA Grapalat" w:cs="Times Armenian"/>
          <w:szCs w:val="22"/>
        </w:rPr>
        <w:t xml:space="preserve">  I</w:t>
      </w:r>
    </w:p>
    <w:p w:rsidR="002462D0" w:rsidRPr="00AE2768" w:rsidRDefault="002462D0" w:rsidP="002462D0">
      <w:pPr>
        <w:pStyle w:val="3"/>
        <w:spacing w:line="240" w:lineRule="auto"/>
        <w:ind w:firstLine="567"/>
        <w:rPr>
          <w:rFonts w:ascii="GHEA Grapalat" w:hAnsi="GHEA Grapalat"/>
          <w:sz w:val="24"/>
          <w:szCs w:val="22"/>
          <w:lang w:val="af-ZA"/>
        </w:rPr>
      </w:pPr>
    </w:p>
    <w:p w:rsidR="002462D0" w:rsidRPr="00AE2768" w:rsidRDefault="002462D0" w:rsidP="002462D0">
      <w:pPr>
        <w:numPr>
          <w:ilvl w:val="0"/>
          <w:numId w:val="3"/>
        </w:numPr>
        <w:jc w:val="center"/>
        <w:rPr>
          <w:rFonts w:ascii="GHEA Grapalat" w:hAnsi="GHEA Grapalat" w:cs="Sylfaen"/>
          <w:b/>
          <w:sz w:val="20"/>
        </w:rPr>
      </w:pPr>
      <w:r w:rsidRPr="00AE2768">
        <w:rPr>
          <w:rFonts w:ascii="GHEA Grapalat" w:hAnsi="GHEA Grapalat" w:cs="Sylfaen"/>
          <w:b/>
          <w:sz w:val="20"/>
        </w:rPr>
        <w:t>ԳՆՄԱՆ  ԱՌԱՐԿԱՅԻ  ԲՆՈՒԹԱԳԻՐԸ</w:t>
      </w:r>
    </w:p>
    <w:p w:rsidR="002462D0" w:rsidRPr="00AE2768" w:rsidRDefault="002462D0" w:rsidP="002462D0">
      <w:pPr>
        <w:ind w:left="360"/>
        <w:jc w:val="center"/>
        <w:rPr>
          <w:rFonts w:ascii="GHEA Grapalat" w:hAnsi="GHEA Grapalat" w:cs="Sylfaen"/>
          <w:b/>
          <w:sz w:val="20"/>
        </w:rPr>
      </w:pPr>
    </w:p>
    <w:p w:rsidR="002462D0" w:rsidRDefault="002462D0" w:rsidP="002462D0">
      <w:pPr>
        <w:pStyle w:val="3"/>
        <w:numPr>
          <w:ilvl w:val="1"/>
          <w:numId w:val="28"/>
        </w:numPr>
        <w:spacing w:line="240" w:lineRule="auto"/>
        <w:jc w:val="both"/>
        <w:rPr>
          <w:rFonts w:ascii="GHEA Grapalat" w:hAnsi="GHEA Grapalat" w:cs="Times Armenian"/>
          <w:i w:val="0"/>
          <w:lang w:val="af-ZA"/>
        </w:rPr>
      </w:pPr>
      <w:r w:rsidRPr="00AE2768">
        <w:rPr>
          <w:rFonts w:ascii="GHEA Grapalat" w:hAnsi="GHEA Grapalat" w:cs="Sylfaen"/>
          <w:i w:val="0"/>
        </w:rPr>
        <w:t>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r w:rsidRPr="00AE2768">
        <w:rPr>
          <w:rFonts w:ascii="GHEA Grapalat" w:hAnsi="GHEA Grapalat" w:cs="Sylfaen"/>
          <w:i w:val="0"/>
        </w:rPr>
        <w:t>հանդիսանում</w:t>
      </w:r>
      <w:r>
        <w:rPr>
          <w:rFonts w:ascii="GHEA Grapalat" w:hAnsi="GHEA Grapalat" w:cs="Sylfaen"/>
          <w:i w:val="0"/>
        </w:rPr>
        <w:t xml:space="preserve"> Վերին Պտղնի</w:t>
      </w:r>
      <w:r w:rsidRPr="00AE2768">
        <w:rPr>
          <w:rFonts w:ascii="GHEA Grapalat" w:hAnsi="GHEA Grapalat" w:cs="Sylfaen"/>
          <w:i w:val="0"/>
          <w:lang w:val="af-ZA"/>
        </w:rPr>
        <w:t xml:space="preserve"> </w:t>
      </w:r>
      <w:r>
        <w:rPr>
          <w:rFonts w:ascii="GHEA Grapalat" w:hAnsi="GHEA Grapalat" w:cs="Sylfaen"/>
          <w:i w:val="0"/>
          <w:lang w:val="af-ZA"/>
        </w:rPr>
        <w:t>համայնքի կարիքների համար</w:t>
      </w:r>
      <w:r w:rsidRPr="00AE2768">
        <w:rPr>
          <w:rFonts w:ascii="GHEA Grapalat" w:hAnsi="GHEA Grapalat"/>
          <w:i w:val="0"/>
          <w:lang w:val="af-ZA"/>
        </w:rPr>
        <w:t xml:space="preserve"> </w:t>
      </w:r>
      <w:r>
        <w:rPr>
          <w:rFonts w:ascii="GHEA Grapalat" w:hAnsi="GHEA Grapalat"/>
          <w:i w:val="0"/>
          <w:lang w:val="af-ZA"/>
        </w:rPr>
        <w:t>սեղմված բնական գազի</w:t>
      </w:r>
      <w:r w:rsidRPr="00AE2768">
        <w:rPr>
          <w:rFonts w:ascii="GHEA Grapalat" w:hAnsi="GHEA Grapalat"/>
          <w:i w:val="0"/>
        </w:rPr>
        <w:t xml:space="preserve"> ձեռքբերումը (այսուհետ` նաև ապրանք)</w:t>
      </w:r>
      <w:r w:rsidRPr="00AE2768">
        <w:rPr>
          <w:rFonts w:ascii="GHEA Grapalat" w:hAnsi="GHEA Grapalat"/>
          <w:i w:val="0"/>
          <w:lang w:val="af-ZA"/>
        </w:rPr>
        <w:t xml:space="preserve">, </w:t>
      </w:r>
      <w:r w:rsidRPr="00AE2768">
        <w:rPr>
          <w:rFonts w:ascii="GHEA Grapalat" w:hAnsi="GHEA Grapalat"/>
          <w:i w:val="0"/>
        </w:rPr>
        <w:t>որոնք</w:t>
      </w:r>
      <w:r w:rsidRPr="00AE2768">
        <w:rPr>
          <w:rFonts w:ascii="GHEA Grapalat" w:hAnsi="GHEA Grapalat"/>
          <w:i w:val="0"/>
          <w:lang w:val="af-ZA"/>
        </w:rPr>
        <w:t xml:space="preserve"> </w:t>
      </w:r>
      <w:proofErr w:type="gramStart"/>
      <w:r w:rsidRPr="00AE2768">
        <w:rPr>
          <w:rFonts w:ascii="GHEA Grapalat" w:hAnsi="GHEA Grapalat"/>
          <w:i w:val="0"/>
        </w:rPr>
        <w:t>խմբավորված</w:t>
      </w:r>
      <w:r w:rsidRPr="00AE2768">
        <w:rPr>
          <w:rFonts w:ascii="GHEA Grapalat" w:hAnsi="GHEA Grapalat"/>
          <w:i w:val="0"/>
          <w:lang w:val="af-ZA"/>
        </w:rPr>
        <w:t xml:space="preserve">  </w:t>
      </w:r>
      <w:r w:rsidRPr="00AE2768">
        <w:rPr>
          <w:rFonts w:ascii="GHEA Grapalat" w:hAnsi="GHEA Grapalat"/>
          <w:i w:val="0"/>
        </w:rPr>
        <w:t>են</w:t>
      </w:r>
      <w:proofErr w:type="gramEnd"/>
      <w:r w:rsidRPr="00AE2768">
        <w:rPr>
          <w:rFonts w:ascii="GHEA Grapalat" w:hAnsi="GHEA Grapalat"/>
          <w:i w:val="0"/>
          <w:lang w:val="af-ZA"/>
        </w:rPr>
        <w:t xml:space="preserve"> </w:t>
      </w:r>
      <w:r w:rsidRPr="00E36BFF">
        <w:rPr>
          <w:rFonts w:ascii="GHEA Grapalat" w:hAnsi="GHEA Grapalat"/>
          <w:i w:val="0"/>
        </w:rPr>
        <w:t>«</w:t>
      </w:r>
      <w:r>
        <w:rPr>
          <w:rFonts w:ascii="GHEA Grapalat" w:hAnsi="GHEA Grapalat"/>
          <w:i w:val="0"/>
        </w:rPr>
        <w:t>1</w:t>
      </w:r>
      <w:r w:rsidRPr="00E36BFF">
        <w:rPr>
          <w:rFonts w:ascii="GHEA Grapalat" w:hAnsi="GHEA Grapalat"/>
          <w:i w:val="0"/>
        </w:rPr>
        <w:t>»</w:t>
      </w:r>
      <w:r w:rsidRPr="00AE2768">
        <w:rPr>
          <w:rFonts w:ascii="GHEA Grapalat" w:hAnsi="GHEA Grapalat"/>
          <w:i w:val="0"/>
          <w:lang w:val="af-ZA"/>
        </w:rPr>
        <w:t xml:space="preserve"> </w:t>
      </w:r>
      <w:r w:rsidRPr="00AE2768">
        <w:rPr>
          <w:rFonts w:ascii="GHEA Grapalat" w:hAnsi="GHEA Grapalat" w:cs="Sylfaen"/>
          <w:i w:val="0"/>
        </w:rPr>
        <w:t>չափաբաժին</w:t>
      </w:r>
      <w:r>
        <w:rPr>
          <w:rFonts w:ascii="GHEA Grapalat" w:hAnsi="GHEA Grapalat" w:cs="Sylfaen"/>
          <w:i w:val="0"/>
          <w:lang w:val="hy-AM"/>
        </w:rPr>
        <w:t>ն</w:t>
      </w:r>
      <w:r w:rsidRPr="00AE2768">
        <w:rPr>
          <w:rFonts w:ascii="GHEA Grapalat" w:hAnsi="GHEA Grapalat" w:cs="Sylfaen"/>
          <w:i w:val="0"/>
        </w:rPr>
        <w:t>երում</w:t>
      </w:r>
      <w:r w:rsidRPr="00AE2768">
        <w:rPr>
          <w:rFonts w:ascii="GHEA Grapalat" w:hAnsi="GHEA Grapalat" w:cs="Times Armenian"/>
          <w:i w:val="0"/>
          <w:lang w:val="af-ZA"/>
        </w:rPr>
        <w:t>`</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6692"/>
      </w:tblGrid>
      <w:tr w:rsidR="002462D0" w:rsidRPr="00504F24" w:rsidTr="00A45DD0">
        <w:tc>
          <w:tcPr>
            <w:tcW w:w="1530" w:type="dxa"/>
            <w:tcBorders>
              <w:top w:val="single" w:sz="4" w:space="0" w:color="auto"/>
              <w:left w:val="single" w:sz="4" w:space="0" w:color="auto"/>
              <w:bottom w:val="single" w:sz="4" w:space="0" w:color="auto"/>
              <w:right w:val="single" w:sz="4" w:space="0" w:color="auto"/>
            </w:tcBorders>
            <w:vAlign w:val="center"/>
          </w:tcPr>
          <w:p w:rsidR="002462D0" w:rsidRPr="00504F24" w:rsidRDefault="002462D0" w:rsidP="00A45DD0">
            <w:pPr>
              <w:pStyle w:val="23"/>
              <w:spacing w:line="240" w:lineRule="auto"/>
              <w:ind w:firstLine="0"/>
              <w:jc w:val="center"/>
              <w:rPr>
                <w:rFonts w:ascii="GHEA Grapalat" w:hAnsi="GHEA Grapalat"/>
                <w:b/>
                <w:bCs/>
                <w:i/>
                <w:iCs/>
                <w:sz w:val="14"/>
                <w:szCs w:val="14"/>
              </w:rPr>
            </w:pPr>
            <w:r w:rsidRPr="00504F24">
              <w:rPr>
                <w:rFonts w:ascii="GHEA Grapalat" w:hAnsi="GHEA Grapalat"/>
                <w:b/>
                <w:bCs/>
                <w:i/>
                <w:iCs/>
                <w:sz w:val="14"/>
                <w:szCs w:val="14"/>
              </w:rPr>
              <w:t>Չափաբաժինների համարները</w:t>
            </w:r>
          </w:p>
        </w:tc>
        <w:tc>
          <w:tcPr>
            <w:tcW w:w="6692" w:type="dxa"/>
            <w:tcBorders>
              <w:top w:val="single" w:sz="4" w:space="0" w:color="auto"/>
              <w:left w:val="single" w:sz="4" w:space="0" w:color="auto"/>
              <w:bottom w:val="single" w:sz="4" w:space="0" w:color="auto"/>
              <w:right w:val="single" w:sz="4" w:space="0" w:color="auto"/>
            </w:tcBorders>
            <w:vAlign w:val="center"/>
          </w:tcPr>
          <w:p w:rsidR="002462D0" w:rsidRPr="00E36BFF" w:rsidRDefault="002462D0" w:rsidP="00A45DD0">
            <w:pPr>
              <w:pStyle w:val="23"/>
              <w:spacing w:line="240" w:lineRule="auto"/>
              <w:ind w:firstLine="0"/>
              <w:jc w:val="center"/>
              <w:rPr>
                <w:rFonts w:ascii="GHEA Grapalat" w:hAnsi="GHEA Grapalat"/>
                <w:b/>
                <w:bCs/>
                <w:i/>
                <w:iCs/>
                <w:sz w:val="14"/>
                <w:szCs w:val="14"/>
              </w:rPr>
            </w:pPr>
            <w:r w:rsidRPr="00E36BFF">
              <w:rPr>
                <w:rFonts w:ascii="GHEA Grapalat" w:hAnsi="GHEA Grapalat"/>
                <w:b/>
                <w:bCs/>
                <w:i/>
                <w:iCs/>
                <w:sz w:val="14"/>
                <w:szCs w:val="14"/>
              </w:rPr>
              <w:t>Չափաբաժնի անվանումը</w:t>
            </w:r>
          </w:p>
        </w:tc>
      </w:tr>
      <w:tr w:rsidR="002462D0" w:rsidRPr="000149B8" w:rsidTr="00A45DD0">
        <w:tc>
          <w:tcPr>
            <w:tcW w:w="1530" w:type="dxa"/>
            <w:tcBorders>
              <w:top w:val="single" w:sz="4" w:space="0" w:color="auto"/>
              <w:left w:val="single" w:sz="4" w:space="0" w:color="auto"/>
              <w:bottom w:val="single" w:sz="4" w:space="0" w:color="auto"/>
              <w:right w:val="single" w:sz="4" w:space="0" w:color="auto"/>
            </w:tcBorders>
            <w:vAlign w:val="center"/>
          </w:tcPr>
          <w:p w:rsidR="002462D0" w:rsidRPr="00E36BFF" w:rsidRDefault="002462D0" w:rsidP="00A45DD0">
            <w:pPr>
              <w:pStyle w:val="23"/>
              <w:rPr>
                <w:rFonts w:ascii="GHEA Grapalat" w:hAnsi="GHEA Grapalat"/>
                <w:bCs/>
                <w:iCs/>
                <w:sz w:val="18"/>
                <w:szCs w:val="14"/>
              </w:rPr>
            </w:pPr>
            <w:r w:rsidRPr="00E36BFF">
              <w:rPr>
                <w:rFonts w:ascii="GHEA Grapalat" w:hAnsi="GHEA Grapalat"/>
                <w:bCs/>
                <w:iCs/>
                <w:sz w:val="18"/>
                <w:szCs w:val="14"/>
              </w:rPr>
              <w:t>1</w:t>
            </w:r>
          </w:p>
        </w:tc>
        <w:tc>
          <w:tcPr>
            <w:tcW w:w="6692" w:type="dxa"/>
            <w:tcBorders>
              <w:top w:val="single" w:sz="4" w:space="0" w:color="auto"/>
              <w:left w:val="single" w:sz="4" w:space="0" w:color="auto"/>
              <w:bottom w:val="single" w:sz="4" w:space="0" w:color="auto"/>
              <w:right w:val="single" w:sz="4" w:space="0" w:color="auto"/>
            </w:tcBorders>
            <w:vAlign w:val="center"/>
          </w:tcPr>
          <w:p w:rsidR="002462D0" w:rsidRPr="00ED7552" w:rsidRDefault="002462D0" w:rsidP="00A45DD0">
            <w:pPr>
              <w:pStyle w:val="23"/>
              <w:jc w:val="left"/>
              <w:rPr>
                <w:rFonts w:ascii="GHEA Grapalat" w:hAnsi="GHEA Grapalat"/>
                <w:bCs/>
                <w:iCs/>
                <w:sz w:val="18"/>
              </w:rPr>
            </w:pPr>
            <w:r>
              <w:rPr>
                <w:rFonts w:ascii="GHEA Grapalat" w:hAnsi="GHEA Grapalat"/>
                <w:i/>
              </w:rPr>
              <w:t>սեղմված բնական գազ</w:t>
            </w:r>
          </w:p>
        </w:tc>
      </w:tr>
    </w:tbl>
    <w:p w:rsidR="002462D0" w:rsidRPr="00AE2768" w:rsidRDefault="002462D0" w:rsidP="002462D0">
      <w:pPr>
        <w:pStyle w:val="23"/>
        <w:spacing w:line="240" w:lineRule="auto"/>
        <w:ind w:firstLine="567"/>
        <w:rPr>
          <w:rFonts w:ascii="GHEA Grapalat" w:hAnsi="GHEA Grapalat"/>
        </w:rPr>
      </w:pPr>
      <w:r w:rsidRPr="00AE2768">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2462D0" w:rsidRPr="00836337" w:rsidRDefault="002462D0" w:rsidP="002462D0">
      <w:pPr>
        <w:ind w:firstLine="375"/>
        <w:jc w:val="both"/>
        <w:rPr>
          <w:rFonts w:ascii="GHEA Grapalat" w:hAnsi="GHEA Grapalat"/>
          <w:lang w:val="hy-AM"/>
        </w:rPr>
      </w:pPr>
    </w:p>
    <w:p w:rsidR="002462D0" w:rsidRPr="00AE2768" w:rsidRDefault="002462D0" w:rsidP="002462D0">
      <w:pPr>
        <w:pStyle w:val="23"/>
        <w:spacing w:line="240" w:lineRule="auto"/>
        <w:ind w:firstLine="567"/>
        <w:rPr>
          <w:rFonts w:ascii="GHEA Grapalat" w:hAnsi="GHEA Grapalat"/>
        </w:rPr>
      </w:pPr>
      <w:r w:rsidRPr="00AE2768">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2462D0" w:rsidRPr="00AE2768" w:rsidRDefault="002462D0" w:rsidP="002462D0">
      <w:pPr>
        <w:ind w:firstLine="567"/>
        <w:rPr>
          <w:rFonts w:ascii="GHEA Grapalat" w:hAnsi="GHEA Grapalat" w:cs="Sylfaen"/>
          <w:i/>
          <w:sz w:val="20"/>
          <w:lang w:val="es-ES"/>
        </w:rPr>
      </w:pPr>
    </w:p>
    <w:p w:rsidR="002462D0" w:rsidRPr="00AE2768" w:rsidRDefault="002462D0" w:rsidP="002462D0">
      <w:pPr>
        <w:jc w:val="center"/>
        <w:rPr>
          <w:rFonts w:ascii="GHEA Grapalat" w:hAnsi="GHEA Grapalat"/>
          <w:b/>
          <w:sz w:val="20"/>
          <w:lang w:val="es-ES"/>
        </w:rPr>
      </w:pPr>
      <w:r w:rsidRPr="00AE2768">
        <w:rPr>
          <w:rFonts w:ascii="GHEA Grapalat" w:hAnsi="GHEA Grapalat"/>
          <w:b/>
          <w:sz w:val="20"/>
          <w:lang w:val="es-ES"/>
        </w:rPr>
        <w:t xml:space="preserve">2.  </w:t>
      </w:r>
      <w:r w:rsidRPr="00AE2768">
        <w:rPr>
          <w:rFonts w:ascii="GHEA Grapalat" w:hAnsi="GHEA Grapalat" w:cs="Sylfaen"/>
          <w:b/>
          <w:sz w:val="20"/>
        </w:rPr>
        <w:t>ՄԱՍՆԱԿՑԻ</w:t>
      </w:r>
      <w:r w:rsidRPr="00AE2768">
        <w:rPr>
          <w:rFonts w:ascii="GHEA Grapalat" w:hAnsi="GHEA Grapalat"/>
          <w:b/>
          <w:sz w:val="20"/>
          <w:lang w:val="es-ES"/>
        </w:rPr>
        <w:t xml:space="preserve"> </w:t>
      </w:r>
      <w:r w:rsidRPr="00AE2768">
        <w:rPr>
          <w:rFonts w:ascii="GHEA Grapalat" w:hAnsi="GHEA Grapalat" w:cs="Sylfaen"/>
          <w:b/>
          <w:sz w:val="20"/>
        </w:rPr>
        <w:t>ՄԱՍՆԱԿՑՈՒԹՅԱՆ</w:t>
      </w:r>
      <w:r w:rsidRPr="00AE2768">
        <w:rPr>
          <w:rFonts w:ascii="GHEA Grapalat" w:hAnsi="GHEA Grapalat"/>
          <w:b/>
          <w:sz w:val="20"/>
          <w:lang w:val="es-ES"/>
        </w:rPr>
        <w:t xml:space="preserve"> </w:t>
      </w:r>
      <w:r w:rsidRPr="00AE2768">
        <w:rPr>
          <w:rFonts w:ascii="GHEA Grapalat" w:hAnsi="GHEA Grapalat" w:cs="Sylfaen"/>
          <w:b/>
          <w:sz w:val="20"/>
        </w:rPr>
        <w:t>ԻՐԱՎՈՒՆՔԻ</w:t>
      </w:r>
      <w:r w:rsidRPr="00AE2768">
        <w:rPr>
          <w:rFonts w:ascii="GHEA Grapalat" w:hAnsi="GHEA Grapalat"/>
          <w:b/>
          <w:sz w:val="20"/>
          <w:lang w:val="es-ES"/>
        </w:rPr>
        <w:t xml:space="preserve"> </w:t>
      </w:r>
      <w:r w:rsidRPr="00AE2768">
        <w:rPr>
          <w:rFonts w:ascii="GHEA Grapalat" w:hAnsi="GHEA Grapalat" w:cs="Sylfaen"/>
          <w:b/>
          <w:sz w:val="20"/>
        </w:rPr>
        <w:t>ՊԱՀԱՆՋՆԵՐԸ</w:t>
      </w:r>
      <w:r w:rsidRPr="00AE2768">
        <w:rPr>
          <w:rFonts w:ascii="GHEA Grapalat" w:hAnsi="GHEA Grapalat"/>
          <w:b/>
          <w:sz w:val="20"/>
          <w:lang w:val="es-ES"/>
        </w:rPr>
        <w:t xml:space="preserve">, </w:t>
      </w:r>
      <w:r w:rsidRPr="00AE2768">
        <w:rPr>
          <w:rFonts w:ascii="GHEA Grapalat" w:hAnsi="GHEA Grapalat" w:cs="Sylfaen"/>
          <w:b/>
          <w:sz w:val="20"/>
        </w:rPr>
        <w:t>ՈՐԱԿԱՎՈՐՄԱՆ</w:t>
      </w:r>
      <w:r w:rsidRPr="00AE2768">
        <w:rPr>
          <w:rFonts w:ascii="GHEA Grapalat" w:hAnsi="GHEA Grapalat"/>
          <w:b/>
          <w:sz w:val="20"/>
          <w:lang w:val="es-ES"/>
        </w:rPr>
        <w:t xml:space="preserve"> </w:t>
      </w:r>
      <w:r w:rsidRPr="00AE2768">
        <w:rPr>
          <w:rFonts w:ascii="GHEA Grapalat" w:hAnsi="GHEA Grapalat" w:cs="Sylfaen"/>
          <w:b/>
          <w:sz w:val="20"/>
        </w:rPr>
        <w:t>ՉԱՓԱՆԻՇՆԵՐԸ</w:t>
      </w:r>
      <w:r w:rsidRPr="00AE2768">
        <w:rPr>
          <w:rFonts w:ascii="GHEA Grapalat" w:hAnsi="GHEA Grapalat"/>
          <w:b/>
          <w:sz w:val="20"/>
          <w:lang w:val="es-ES"/>
        </w:rPr>
        <w:t xml:space="preserve">  ԵՎ </w:t>
      </w:r>
      <w:r w:rsidRPr="00AE2768">
        <w:rPr>
          <w:rFonts w:ascii="GHEA Grapalat" w:hAnsi="GHEA Grapalat" w:cs="Sylfaen"/>
          <w:b/>
          <w:sz w:val="20"/>
        </w:rPr>
        <w:t>ԴՐԱՆՑ</w:t>
      </w:r>
      <w:r w:rsidRPr="00AE2768">
        <w:rPr>
          <w:rFonts w:ascii="GHEA Grapalat" w:hAnsi="GHEA Grapalat"/>
          <w:b/>
          <w:sz w:val="20"/>
          <w:lang w:val="es-ES"/>
        </w:rPr>
        <w:t xml:space="preserve"> </w:t>
      </w:r>
      <w:r w:rsidRPr="00AE2768">
        <w:rPr>
          <w:rFonts w:ascii="GHEA Grapalat" w:hAnsi="GHEA Grapalat" w:cs="Sylfaen"/>
          <w:b/>
          <w:sz w:val="20"/>
          <w:lang w:val="es-ES"/>
        </w:rPr>
        <w:t>Գ</w:t>
      </w:r>
      <w:r w:rsidRPr="00AE2768">
        <w:rPr>
          <w:rFonts w:ascii="GHEA Grapalat" w:hAnsi="GHEA Grapalat" w:cs="Sylfaen"/>
          <w:b/>
          <w:sz w:val="20"/>
        </w:rPr>
        <w:t>ՆԱՀԱՏՄԱՆ</w:t>
      </w:r>
      <w:r w:rsidRPr="00AE2768">
        <w:rPr>
          <w:rFonts w:ascii="GHEA Grapalat" w:hAnsi="GHEA Grapalat"/>
          <w:b/>
          <w:sz w:val="20"/>
          <w:lang w:val="es-ES"/>
        </w:rPr>
        <w:t xml:space="preserve"> </w:t>
      </w:r>
      <w:r w:rsidRPr="00AE2768">
        <w:rPr>
          <w:rFonts w:ascii="GHEA Grapalat" w:hAnsi="GHEA Grapalat" w:cs="Sylfaen"/>
          <w:b/>
          <w:sz w:val="20"/>
        </w:rPr>
        <w:t>ԿԱՐ</w:t>
      </w:r>
      <w:r w:rsidRPr="00AE2768">
        <w:rPr>
          <w:rFonts w:ascii="GHEA Grapalat" w:hAnsi="GHEA Grapalat" w:cs="Sylfaen"/>
          <w:b/>
          <w:sz w:val="20"/>
          <w:lang w:val="es-ES"/>
        </w:rPr>
        <w:t>Գ</w:t>
      </w:r>
      <w:r w:rsidRPr="00AE2768">
        <w:rPr>
          <w:rFonts w:ascii="GHEA Grapalat" w:hAnsi="GHEA Grapalat" w:cs="Sylfaen"/>
          <w:b/>
          <w:sz w:val="20"/>
        </w:rPr>
        <w:t>Ը</w:t>
      </w:r>
      <w:r w:rsidRPr="00AE2768">
        <w:rPr>
          <w:rFonts w:ascii="GHEA Grapalat" w:hAnsi="GHEA Grapalat"/>
          <w:b/>
          <w:sz w:val="20"/>
          <w:lang w:val="es-ES"/>
        </w:rPr>
        <w:t xml:space="preserve"> </w:t>
      </w:r>
    </w:p>
    <w:p w:rsidR="002462D0" w:rsidRPr="00AE2768" w:rsidRDefault="002462D0" w:rsidP="002462D0">
      <w:pPr>
        <w:ind w:firstLine="567"/>
        <w:jc w:val="both"/>
        <w:rPr>
          <w:rFonts w:ascii="GHEA Grapalat" w:hAnsi="GHEA Grapalat"/>
          <w:szCs w:val="22"/>
          <w:lang w:val="es-ES"/>
        </w:rPr>
      </w:pPr>
    </w:p>
    <w:p w:rsidR="002462D0" w:rsidRPr="00AE2768" w:rsidRDefault="002462D0" w:rsidP="002462D0">
      <w:pPr>
        <w:ind w:firstLine="567"/>
        <w:jc w:val="both"/>
        <w:rPr>
          <w:rFonts w:ascii="GHEA Grapalat" w:hAnsi="GHEA Grapalat" w:cs="Arial Armenian"/>
          <w:sz w:val="20"/>
          <w:lang w:val="es-ES"/>
        </w:rPr>
      </w:pPr>
      <w:r w:rsidRPr="00AE2768">
        <w:rPr>
          <w:rFonts w:ascii="GHEA Grapalat" w:hAnsi="GHEA Grapalat" w:cs="Arial Armenian"/>
          <w:sz w:val="20"/>
          <w:lang w:val="es-ES"/>
        </w:rPr>
        <w:t xml:space="preserve">2.1 </w:t>
      </w:r>
      <w:r w:rsidRPr="00AE2768">
        <w:rPr>
          <w:rFonts w:ascii="GHEA Grapalat" w:hAnsi="GHEA Grapalat" w:cs="Sylfaen"/>
          <w:sz w:val="20"/>
          <w:lang w:val="ru-RU"/>
        </w:rPr>
        <w:t>Սույն</w:t>
      </w:r>
      <w:r w:rsidRPr="00AE2768">
        <w:rPr>
          <w:rFonts w:ascii="GHEA Grapalat" w:hAnsi="GHEA Grapalat" w:cs="Arial Armenian"/>
          <w:sz w:val="20"/>
          <w:lang w:val="es-ES"/>
        </w:rPr>
        <w:t xml:space="preserve">  ընթացակարգին </w:t>
      </w:r>
      <w:r w:rsidRPr="00AE2768">
        <w:rPr>
          <w:rFonts w:ascii="GHEA Grapalat" w:hAnsi="GHEA Grapalat" w:cs="Sylfaen"/>
          <w:sz w:val="20"/>
          <w:lang w:val="ru-RU"/>
        </w:rPr>
        <w:t>մասնակցելու</w:t>
      </w:r>
      <w:r w:rsidRPr="00AE2768">
        <w:rPr>
          <w:rFonts w:ascii="GHEA Grapalat" w:hAnsi="GHEA Grapalat" w:cs="Arial Armenian"/>
          <w:sz w:val="20"/>
          <w:lang w:val="es-ES"/>
        </w:rPr>
        <w:t xml:space="preserve"> </w:t>
      </w:r>
      <w:r w:rsidRPr="00AE2768">
        <w:rPr>
          <w:rFonts w:ascii="GHEA Grapalat" w:hAnsi="GHEA Grapalat" w:cs="Sylfaen"/>
          <w:sz w:val="20"/>
          <w:lang w:val="ru-RU"/>
        </w:rPr>
        <w:t>իրավունք</w:t>
      </w:r>
      <w:r w:rsidRPr="00AE2768">
        <w:rPr>
          <w:rFonts w:ascii="GHEA Grapalat" w:hAnsi="GHEA Grapalat" w:cs="Arial Armenian"/>
          <w:sz w:val="20"/>
          <w:lang w:val="es-ES"/>
        </w:rPr>
        <w:t xml:space="preserve"> </w:t>
      </w:r>
      <w:r w:rsidRPr="00AE2768">
        <w:rPr>
          <w:rFonts w:ascii="GHEA Grapalat" w:hAnsi="GHEA Grapalat" w:cs="Sylfaen"/>
          <w:sz w:val="20"/>
          <w:lang w:val="ru-RU"/>
        </w:rPr>
        <w:t>չունեն</w:t>
      </w:r>
      <w:r w:rsidRPr="00AE2768">
        <w:rPr>
          <w:rFonts w:ascii="GHEA Grapalat" w:hAnsi="GHEA Grapalat" w:cs="Arial Armenian"/>
          <w:sz w:val="20"/>
          <w:lang w:val="es-ES"/>
        </w:rPr>
        <w:t xml:space="preserve"> </w:t>
      </w:r>
      <w:r w:rsidRPr="00AE2768">
        <w:rPr>
          <w:rFonts w:ascii="GHEA Grapalat" w:hAnsi="GHEA Grapalat" w:cs="Sylfaen"/>
          <w:sz w:val="20"/>
          <w:lang w:val="ru-RU"/>
        </w:rPr>
        <w:t>անձինք</w:t>
      </w:r>
      <w:r w:rsidRPr="00AE2768">
        <w:rPr>
          <w:rFonts w:ascii="GHEA Grapalat" w:hAnsi="GHEA Grapalat" w:cs="Sylfaen"/>
          <w:sz w:val="20"/>
          <w:lang w:val="es-ES"/>
        </w:rPr>
        <w:t>.</w:t>
      </w:r>
    </w:p>
    <w:p w:rsidR="002462D0" w:rsidRPr="00AE2768" w:rsidRDefault="002462D0" w:rsidP="002462D0">
      <w:pPr>
        <w:ind w:firstLine="720"/>
        <w:jc w:val="both"/>
        <w:rPr>
          <w:rFonts w:ascii="GHEA Grapalat" w:hAnsi="GHEA Grapalat"/>
          <w:sz w:val="20"/>
          <w:szCs w:val="20"/>
          <w:lang w:val="es-ES"/>
        </w:rPr>
      </w:pPr>
      <w:r w:rsidRPr="00AE2768">
        <w:rPr>
          <w:rFonts w:ascii="GHEA Grapalat" w:hAnsi="GHEA Grapalat"/>
          <w:sz w:val="20"/>
          <w:szCs w:val="20"/>
          <w:lang w:val="es-ES"/>
        </w:rPr>
        <w:t xml:space="preserve">1)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դատական</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ճանաչվել</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սնանկ</w:t>
      </w:r>
      <w:r w:rsidRPr="00AE2768">
        <w:rPr>
          <w:rFonts w:ascii="GHEA Grapalat" w:hAnsi="GHEA Grapalat"/>
          <w:sz w:val="20"/>
          <w:szCs w:val="20"/>
          <w:lang w:val="es-ES"/>
        </w:rPr>
        <w:t xml:space="preserve">. </w:t>
      </w:r>
    </w:p>
    <w:p w:rsidR="002462D0" w:rsidRPr="00AE2768" w:rsidRDefault="002462D0" w:rsidP="002462D0">
      <w:pPr>
        <w:tabs>
          <w:tab w:val="left" w:pos="7200"/>
        </w:tabs>
        <w:ind w:firstLine="720"/>
        <w:jc w:val="both"/>
        <w:rPr>
          <w:rFonts w:ascii="GHEA Grapalat" w:hAnsi="GHEA Grapalat"/>
          <w:sz w:val="20"/>
          <w:szCs w:val="20"/>
          <w:lang w:val="es-ES"/>
        </w:rPr>
      </w:pPr>
      <w:r w:rsidRPr="00AE2768">
        <w:rPr>
          <w:rFonts w:ascii="GHEA Grapalat" w:hAnsi="GHEA Grapalat"/>
          <w:sz w:val="20"/>
          <w:szCs w:val="20"/>
          <w:lang w:val="es-ES"/>
        </w:rPr>
        <w:t xml:space="preserve">2)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sz w:val="20"/>
          <w:szCs w:val="20"/>
        </w:rPr>
        <w:t>հարկային</w:t>
      </w:r>
      <w:r w:rsidRPr="00AE2768">
        <w:rPr>
          <w:rFonts w:ascii="GHEA Grapalat" w:hAnsi="GHEA Grapalat"/>
          <w:sz w:val="20"/>
          <w:szCs w:val="20"/>
          <w:lang w:val="es-ES"/>
        </w:rPr>
        <w:t xml:space="preserve"> </w:t>
      </w:r>
      <w:r w:rsidRPr="00AE2768">
        <w:rPr>
          <w:rFonts w:ascii="GHEA Grapalat" w:hAnsi="GHEA Grapalat"/>
          <w:sz w:val="20"/>
          <w:szCs w:val="20"/>
        </w:rPr>
        <w:t>մարմնի</w:t>
      </w:r>
      <w:r w:rsidRPr="00AE2768">
        <w:rPr>
          <w:rFonts w:ascii="GHEA Grapalat" w:hAnsi="GHEA Grapalat"/>
          <w:sz w:val="20"/>
          <w:szCs w:val="20"/>
          <w:lang w:val="es-ES"/>
        </w:rPr>
        <w:t xml:space="preserve"> </w:t>
      </w:r>
      <w:r w:rsidRPr="00AE2768">
        <w:rPr>
          <w:rFonts w:ascii="GHEA Grapalat" w:hAnsi="GHEA Grapalat"/>
          <w:sz w:val="20"/>
          <w:szCs w:val="20"/>
        </w:rPr>
        <w:t>կողմից</w:t>
      </w:r>
      <w:r w:rsidRPr="00AE2768">
        <w:rPr>
          <w:rFonts w:ascii="GHEA Grapalat" w:hAnsi="GHEA Grapalat"/>
          <w:sz w:val="20"/>
          <w:szCs w:val="20"/>
          <w:lang w:val="es-ES"/>
        </w:rPr>
        <w:t xml:space="preserve"> </w:t>
      </w:r>
      <w:r w:rsidRPr="00AE2768">
        <w:rPr>
          <w:rFonts w:ascii="GHEA Grapalat" w:hAnsi="GHEA Grapalat"/>
          <w:sz w:val="20"/>
          <w:szCs w:val="20"/>
        </w:rPr>
        <w:t>վերահսկվող</w:t>
      </w:r>
      <w:r w:rsidRPr="00AE2768">
        <w:rPr>
          <w:rFonts w:ascii="GHEA Grapalat" w:hAnsi="GHEA Grapalat"/>
          <w:sz w:val="20"/>
          <w:szCs w:val="20"/>
          <w:lang w:val="es-ES"/>
        </w:rPr>
        <w:t xml:space="preserve"> </w:t>
      </w:r>
      <w:r w:rsidRPr="00AE2768">
        <w:rPr>
          <w:rFonts w:ascii="GHEA Grapalat" w:hAnsi="GHEA Grapalat"/>
          <w:sz w:val="20"/>
          <w:szCs w:val="20"/>
        </w:rPr>
        <w:t>եկամուտների</w:t>
      </w:r>
      <w:r w:rsidRPr="00AE2768">
        <w:rPr>
          <w:rFonts w:ascii="GHEA Grapalat" w:hAnsi="GHEA Grapalat"/>
          <w:sz w:val="20"/>
          <w:szCs w:val="20"/>
          <w:lang w:val="es-ES"/>
        </w:rPr>
        <w:t xml:space="preserve"> </w:t>
      </w:r>
      <w:r w:rsidRPr="00AE2768">
        <w:rPr>
          <w:rFonts w:ascii="GHEA Grapalat" w:hAnsi="GHEA Grapalat"/>
          <w:sz w:val="20"/>
          <w:szCs w:val="20"/>
        </w:rPr>
        <w:t>գծով</w:t>
      </w:r>
      <w:r w:rsidRPr="00AE2768">
        <w:rPr>
          <w:rFonts w:ascii="GHEA Grapalat" w:hAnsi="GHEA Grapalat"/>
          <w:sz w:val="20"/>
          <w:szCs w:val="20"/>
          <w:lang w:val="es-ES"/>
        </w:rPr>
        <w:t xml:space="preserve"> </w:t>
      </w:r>
      <w:r w:rsidRPr="00AE2768">
        <w:rPr>
          <w:rFonts w:ascii="GHEA Grapalat" w:hAnsi="GHEA Grapalat" w:cs="Sylfaen"/>
          <w:sz w:val="20"/>
          <w:szCs w:val="20"/>
        </w:rPr>
        <w:t>ունեն</w:t>
      </w:r>
      <w:r w:rsidRPr="00AE2768">
        <w:rPr>
          <w:rFonts w:ascii="GHEA Grapalat" w:hAnsi="GHEA Grapalat"/>
          <w:sz w:val="20"/>
          <w:szCs w:val="20"/>
          <w:lang w:val="es-ES"/>
        </w:rPr>
        <w:t xml:space="preserve"> </w:t>
      </w:r>
      <w:r w:rsidRPr="00AE2768">
        <w:rPr>
          <w:rFonts w:ascii="GHEA Grapalat" w:hAnsi="GHEA Grapalat" w:cs="Sylfaen"/>
          <w:sz w:val="20"/>
          <w:szCs w:val="20"/>
        </w:rPr>
        <w:t>իրենց</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ներկայացրած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գնային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առաջարկի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մինչև</w:t>
      </w:r>
      <w:r w:rsidRPr="00AE2768">
        <w:rPr>
          <w:rFonts w:ascii="GHEA Grapalat" w:hAnsi="GHEA Grapalat" w:cs="Sylfaen"/>
          <w:sz w:val="20"/>
          <w:szCs w:val="20"/>
          <w:lang w:val="es-ES"/>
        </w:rPr>
        <w:t xml:space="preserve"> </w:t>
      </w:r>
      <w:r w:rsidRPr="00AE2768">
        <w:rPr>
          <w:rFonts w:ascii="GHEA Grapalat" w:hAnsi="GHEA Grapalat" w:cs="Sylfaen"/>
          <w:sz w:val="20"/>
          <w:szCs w:val="20"/>
        </w:rPr>
        <w:t>մեկ</w:t>
      </w:r>
      <w:r w:rsidRPr="00AE2768">
        <w:rPr>
          <w:rFonts w:ascii="GHEA Grapalat" w:hAnsi="GHEA Grapalat" w:cs="Sylfaen"/>
          <w:sz w:val="20"/>
          <w:szCs w:val="20"/>
          <w:lang w:val="es-ES"/>
        </w:rPr>
        <w:t xml:space="preserve"> </w:t>
      </w:r>
      <w:r w:rsidRPr="00AE2768">
        <w:rPr>
          <w:rFonts w:ascii="GHEA Grapalat" w:hAnsi="GHEA Grapalat" w:cs="Sylfaen"/>
          <w:sz w:val="20"/>
          <w:szCs w:val="20"/>
        </w:rPr>
        <w:t>տոկոսը</w:t>
      </w:r>
      <w:r w:rsidRPr="00AE2768">
        <w:rPr>
          <w:rFonts w:ascii="GHEA Grapalat" w:hAnsi="GHEA Grapalat" w:cs="Sylfaen"/>
          <w:sz w:val="20"/>
          <w:szCs w:val="20"/>
          <w:lang w:val="es-ES"/>
        </w:rPr>
        <w:t xml:space="preserve">, </w:t>
      </w:r>
      <w:r w:rsidRPr="00AE2768">
        <w:rPr>
          <w:rFonts w:ascii="GHEA Grapalat" w:hAnsi="GHEA Grapalat" w:cs="Sylfaen"/>
          <w:sz w:val="20"/>
          <w:szCs w:val="20"/>
        </w:rPr>
        <w:t>բայց</w:t>
      </w:r>
      <w:r w:rsidRPr="00AE2768">
        <w:rPr>
          <w:rFonts w:ascii="GHEA Grapalat" w:hAnsi="GHEA Grapalat" w:cs="Sylfaen"/>
          <w:sz w:val="20"/>
          <w:szCs w:val="20"/>
          <w:lang w:val="es-ES"/>
        </w:rPr>
        <w:t xml:space="preserve"> </w:t>
      </w:r>
      <w:r w:rsidRPr="00AE2768">
        <w:rPr>
          <w:rFonts w:ascii="GHEA Grapalat" w:hAnsi="GHEA Grapalat" w:cs="Sylfaen"/>
          <w:sz w:val="20"/>
          <w:szCs w:val="20"/>
        </w:rPr>
        <w:t>ոչ</w:t>
      </w:r>
      <w:r w:rsidRPr="00AE2768">
        <w:rPr>
          <w:rFonts w:ascii="GHEA Grapalat" w:hAnsi="GHEA Grapalat" w:cs="Sylfaen"/>
          <w:sz w:val="20"/>
          <w:szCs w:val="20"/>
          <w:lang w:val="es-ES"/>
        </w:rPr>
        <w:t xml:space="preserve"> </w:t>
      </w:r>
      <w:r w:rsidRPr="00AE2768">
        <w:rPr>
          <w:rFonts w:ascii="GHEA Grapalat" w:hAnsi="GHEA Grapalat" w:cs="Sylfaen"/>
          <w:sz w:val="20"/>
          <w:szCs w:val="20"/>
        </w:rPr>
        <w:t>ավելի</w:t>
      </w:r>
      <w:r w:rsidRPr="00AE2768">
        <w:rPr>
          <w:rFonts w:ascii="GHEA Grapalat" w:hAnsi="GHEA Grapalat" w:cs="Sylfaen"/>
          <w:sz w:val="20"/>
          <w:szCs w:val="20"/>
          <w:lang w:val="es-ES"/>
        </w:rPr>
        <w:t xml:space="preserve">, </w:t>
      </w:r>
      <w:r w:rsidRPr="00AE2768">
        <w:rPr>
          <w:rFonts w:ascii="GHEA Grapalat" w:hAnsi="GHEA Grapalat" w:cs="Sylfaen"/>
          <w:sz w:val="20"/>
          <w:szCs w:val="20"/>
        </w:rPr>
        <w:t>քան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հիսուն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հազար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Հայաստանի</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Հանրապետության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դրամը</w:t>
      </w:r>
      <w:r w:rsidRPr="00AE2768">
        <w:rPr>
          <w:rFonts w:ascii="GHEA Grapalat" w:hAnsi="GHEA Grapalat" w:cs="Sylfaen"/>
          <w:sz w:val="20"/>
          <w:szCs w:val="20"/>
          <w:lang w:val="es-ES"/>
        </w:rPr>
        <w:t xml:space="preserve"> </w:t>
      </w:r>
      <w:r w:rsidRPr="00AE2768">
        <w:rPr>
          <w:rFonts w:ascii="GHEA Grapalat" w:hAnsi="GHEA Grapalat"/>
          <w:sz w:val="20"/>
          <w:szCs w:val="20"/>
        </w:rPr>
        <w:t>գերազանցող</w:t>
      </w:r>
      <w:r w:rsidRPr="00AE2768">
        <w:rPr>
          <w:rFonts w:ascii="GHEA Grapalat" w:hAnsi="GHEA Grapalat"/>
          <w:sz w:val="20"/>
          <w:szCs w:val="20"/>
          <w:lang w:val="es-ES"/>
        </w:rPr>
        <w:t xml:space="preserve"> </w:t>
      </w:r>
      <w:r w:rsidRPr="00AE2768">
        <w:rPr>
          <w:rFonts w:ascii="GHEA Grapalat" w:hAnsi="GHEA Grapalat"/>
          <w:sz w:val="20"/>
          <w:szCs w:val="20"/>
        </w:rPr>
        <w:t>ժամկետանց</w:t>
      </w:r>
      <w:r w:rsidRPr="00AE2768">
        <w:rPr>
          <w:rFonts w:ascii="GHEA Grapalat" w:hAnsi="GHEA Grapalat"/>
          <w:sz w:val="20"/>
          <w:szCs w:val="20"/>
          <w:lang w:val="es-ES"/>
        </w:rPr>
        <w:t xml:space="preserve"> </w:t>
      </w:r>
      <w:r w:rsidRPr="00AE2768">
        <w:rPr>
          <w:rFonts w:ascii="GHEA Grapalat" w:hAnsi="GHEA Grapalat"/>
          <w:sz w:val="20"/>
          <w:szCs w:val="20"/>
        </w:rPr>
        <w:t>պարտավորություններ</w:t>
      </w:r>
      <w:r w:rsidRPr="00AE2768">
        <w:rPr>
          <w:rFonts w:ascii="GHEA Grapalat" w:hAnsi="GHEA Grapalat"/>
          <w:sz w:val="20"/>
          <w:szCs w:val="20"/>
          <w:lang w:val="es-ES"/>
        </w:rPr>
        <w:t>.</w:t>
      </w:r>
    </w:p>
    <w:p w:rsidR="002462D0" w:rsidRPr="00AE2768" w:rsidRDefault="002462D0" w:rsidP="002462D0">
      <w:pPr>
        <w:ind w:firstLine="720"/>
        <w:jc w:val="both"/>
        <w:rPr>
          <w:rFonts w:ascii="GHEA Grapalat" w:hAnsi="GHEA Grapalat"/>
          <w:sz w:val="20"/>
          <w:szCs w:val="20"/>
          <w:lang w:val="es-ES"/>
        </w:rPr>
      </w:pPr>
      <w:r w:rsidRPr="00AE2768">
        <w:rPr>
          <w:rFonts w:ascii="GHEA Grapalat" w:hAnsi="GHEA Grapalat"/>
          <w:sz w:val="20"/>
          <w:szCs w:val="20"/>
          <w:lang w:val="es-ES"/>
        </w:rPr>
        <w:t xml:space="preserve">3)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cs="Sylfaen"/>
          <w:sz w:val="20"/>
          <w:szCs w:val="20"/>
        </w:rPr>
        <w:t>գործադիր</w:t>
      </w:r>
      <w:r w:rsidRPr="00AE2768">
        <w:rPr>
          <w:rFonts w:ascii="GHEA Grapalat" w:hAnsi="GHEA Grapalat"/>
          <w:sz w:val="20"/>
          <w:szCs w:val="20"/>
          <w:lang w:val="es-ES"/>
        </w:rPr>
        <w:t xml:space="preserve"> </w:t>
      </w:r>
      <w:r w:rsidRPr="00AE2768">
        <w:rPr>
          <w:rFonts w:ascii="GHEA Grapalat" w:hAnsi="GHEA Grapalat" w:cs="Sylfaen"/>
          <w:sz w:val="20"/>
          <w:szCs w:val="20"/>
        </w:rPr>
        <w:t>մարմնի</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ներկայացուցիչը</w:t>
      </w:r>
      <w:r w:rsidRPr="00AE2768">
        <w:rPr>
          <w:rFonts w:ascii="GHEA Grapalat" w:hAnsi="GHEA Grapalat"/>
          <w:sz w:val="20"/>
          <w:szCs w:val="20"/>
          <w:lang w:val="es-ES"/>
        </w:rPr>
        <w:t xml:space="preserve"> </w:t>
      </w:r>
      <w:r w:rsidRPr="00AE2768">
        <w:rPr>
          <w:rFonts w:ascii="GHEA Grapalat" w:hAnsi="GHEA Grapalat" w:cs="Sylfaen"/>
          <w:sz w:val="20"/>
          <w:szCs w:val="20"/>
        </w:rPr>
        <w:t>հայտը</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cs="Sylfaen"/>
          <w:sz w:val="20"/>
          <w:szCs w:val="20"/>
        </w:rPr>
        <w:t>օրվան</w:t>
      </w:r>
      <w:r w:rsidRPr="00AE2768">
        <w:rPr>
          <w:rFonts w:ascii="GHEA Grapalat" w:hAnsi="GHEA Grapalat"/>
          <w:sz w:val="20"/>
          <w:szCs w:val="20"/>
          <w:lang w:val="es-ES"/>
        </w:rPr>
        <w:t xml:space="preserve"> </w:t>
      </w:r>
      <w:r w:rsidRPr="00AE2768">
        <w:rPr>
          <w:rFonts w:ascii="GHEA Grapalat" w:hAnsi="GHEA Grapalat" w:cs="Sylfaen"/>
          <w:sz w:val="20"/>
          <w:szCs w:val="20"/>
        </w:rPr>
        <w:t>նախորդող</w:t>
      </w:r>
      <w:r w:rsidRPr="00AE2768">
        <w:rPr>
          <w:rFonts w:ascii="GHEA Grapalat" w:hAnsi="GHEA Grapalat"/>
          <w:sz w:val="20"/>
          <w:szCs w:val="20"/>
          <w:lang w:val="es-ES"/>
        </w:rPr>
        <w:t xml:space="preserve"> </w:t>
      </w:r>
      <w:r w:rsidRPr="00AE2768">
        <w:rPr>
          <w:rFonts w:ascii="GHEA Grapalat" w:hAnsi="GHEA Grapalat" w:cs="Sylfaen"/>
          <w:sz w:val="20"/>
          <w:szCs w:val="20"/>
        </w:rPr>
        <w:t>երեք</w:t>
      </w:r>
      <w:r w:rsidRPr="00AE2768">
        <w:rPr>
          <w:rFonts w:ascii="GHEA Grapalat" w:hAnsi="GHEA Grapalat"/>
          <w:sz w:val="20"/>
          <w:szCs w:val="20"/>
          <w:lang w:val="es-ES"/>
        </w:rPr>
        <w:t xml:space="preserve"> </w:t>
      </w:r>
      <w:r w:rsidRPr="00AE2768">
        <w:rPr>
          <w:rFonts w:ascii="GHEA Grapalat" w:hAnsi="GHEA Grapalat" w:cs="Sylfaen"/>
          <w:sz w:val="20"/>
          <w:szCs w:val="20"/>
        </w:rPr>
        <w:t>տարիների</w:t>
      </w:r>
      <w:r w:rsidRPr="00AE2768">
        <w:rPr>
          <w:rFonts w:ascii="GHEA Grapalat" w:hAnsi="GHEA Grapalat"/>
          <w:sz w:val="20"/>
          <w:szCs w:val="20"/>
          <w:lang w:val="es-ES"/>
        </w:rPr>
        <w:t xml:space="preserve"> </w:t>
      </w:r>
      <w:r w:rsidRPr="00AE2768">
        <w:rPr>
          <w:rFonts w:ascii="GHEA Grapalat" w:hAnsi="GHEA Grapalat" w:cs="Sylfaen"/>
          <w:sz w:val="20"/>
          <w:szCs w:val="20"/>
        </w:rPr>
        <w:t>ընթացքում</w:t>
      </w:r>
      <w:r w:rsidRPr="00AE2768">
        <w:rPr>
          <w:rFonts w:ascii="GHEA Grapalat" w:hAnsi="GHEA Grapalat"/>
          <w:sz w:val="20"/>
          <w:szCs w:val="20"/>
          <w:lang w:val="es-ES"/>
        </w:rPr>
        <w:t xml:space="preserve"> </w:t>
      </w:r>
      <w:r w:rsidRPr="00AE2768">
        <w:rPr>
          <w:rFonts w:ascii="GHEA Grapalat" w:hAnsi="GHEA Grapalat" w:cs="Sylfaen"/>
          <w:sz w:val="20"/>
          <w:szCs w:val="20"/>
        </w:rPr>
        <w:t>դատապարտված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cs="Sylfaen"/>
          <w:sz w:val="20"/>
          <w:szCs w:val="20"/>
        </w:rPr>
        <w:t>եղել</w:t>
      </w:r>
      <w:r w:rsidRPr="00AE2768">
        <w:rPr>
          <w:rFonts w:ascii="GHEA Grapalat" w:hAnsi="GHEA Grapalat"/>
          <w:sz w:val="20"/>
          <w:szCs w:val="20"/>
          <w:lang w:val="es-ES"/>
        </w:rPr>
        <w:t xml:space="preserve"> </w:t>
      </w:r>
      <w:r w:rsidRPr="00AE2768">
        <w:rPr>
          <w:rFonts w:ascii="GHEA Grapalat" w:hAnsi="GHEA Grapalat"/>
          <w:sz w:val="20"/>
          <w:szCs w:val="20"/>
        </w:rPr>
        <w:t>ահաբեկչության</w:t>
      </w:r>
      <w:r w:rsidRPr="00AE2768">
        <w:rPr>
          <w:rFonts w:ascii="GHEA Grapalat" w:hAnsi="GHEA Grapalat"/>
          <w:sz w:val="20"/>
          <w:szCs w:val="20"/>
          <w:lang w:val="es-ES"/>
        </w:rPr>
        <w:t xml:space="preserve"> </w:t>
      </w:r>
      <w:r w:rsidRPr="00AE2768">
        <w:rPr>
          <w:rFonts w:ascii="GHEA Grapalat" w:hAnsi="GHEA Grapalat"/>
          <w:sz w:val="20"/>
          <w:szCs w:val="20"/>
        </w:rPr>
        <w:t>ֆինանսավորման</w:t>
      </w:r>
      <w:r w:rsidRPr="00AE2768">
        <w:rPr>
          <w:rFonts w:ascii="GHEA Grapalat" w:hAnsi="GHEA Grapalat"/>
          <w:sz w:val="20"/>
          <w:szCs w:val="20"/>
          <w:lang w:val="es-ES"/>
        </w:rPr>
        <w:t xml:space="preserve">, </w:t>
      </w:r>
      <w:r w:rsidRPr="00AE2768">
        <w:rPr>
          <w:rFonts w:ascii="GHEA Grapalat" w:hAnsi="GHEA Grapalat"/>
          <w:sz w:val="20"/>
          <w:szCs w:val="20"/>
        </w:rPr>
        <w:t>երեխայի</w:t>
      </w:r>
      <w:r w:rsidRPr="00AE2768">
        <w:rPr>
          <w:rFonts w:ascii="GHEA Grapalat" w:hAnsi="GHEA Grapalat"/>
          <w:sz w:val="20"/>
          <w:szCs w:val="20"/>
          <w:lang w:val="es-ES"/>
        </w:rPr>
        <w:t xml:space="preserve"> </w:t>
      </w:r>
      <w:r w:rsidRPr="00AE2768">
        <w:rPr>
          <w:rFonts w:ascii="GHEA Grapalat" w:hAnsi="GHEA Grapalat"/>
          <w:sz w:val="20"/>
          <w:szCs w:val="20"/>
        </w:rPr>
        <w:t>շահագործման</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մարդկային</w:t>
      </w:r>
      <w:r w:rsidRPr="00AE2768">
        <w:rPr>
          <w:rFonts w:ascii="GHEA Grapalat" w:hAnsi="GHEA Grapalat"/>
          <w:sz w:val="20"/>
          <w:szCs w:val="20"/>
          <w:lang w:val="es-ES"/>
        </w:rPr>
        <w:t xml:space="preserve"> </w:t>
      </w:r>
      <w:r w:rsidRPr="00AE2768">
        <w:rPr>
          <w:rFonts w:ascii="GHEA Grapalat" w:hAnsi="GHEA Grapalat"/>
          <w:sz w:val="20"/>
          <w:szCs w:val="20"/>
        </w:rPr>
        <w:t>թրաֆիքինգ</w:t>
      </w:r>
      <w:r w:rsidRPr="00AE2768">
        <w:rPr>
          <w:rFonts w:ascii="GHEA Grapalat" w:hAnsi="GHEA Grapalat"/>
          <w:sz w:val="20"/>
          <w:szCs w:val="20"/>
          <w:lang w:val="es-ES"/>
        </w:rPr>
        <w:t xml:space="preserve"> </w:t>
      </w:r>
      <w:r w:rsidRPr="00AE2768">
        <w:rPr>
          <w:rFonts w:ascii="GHEA Grapalat" w:hAnsi="GHEA Grapalat"/>
          <w:sz w:val="20"/>
          <w:szCs w:val="20"/>
        </w:rPr>
        <w:t>ներառող</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հանցագործության</w:t>
      </w:r>
      <w:r w:rsidRPr="00AE2768">
        <w:rPr>
          <w:rFonts w:ascii="GHEA Grapalat" w:hAnsi="GHEA Grapalat"/>
          <w:sz w:val="20"/>
          <w:szCs w:val="20"/>
          <w:lang w:val="es-ES"/>
        </w:rPr>
        <w:t xml:space="preserve">, </w:t>
      </w:r>
      <w:r w:rsidRPr="00AE2768">
        <w:rPr>
          <w:rFonts w:ascii="GHEA Grapalat" w:hAnsi="GHEA Grapalat" w:cs="Sylfaen"/>
          <w:sz w:val="20"/>
          <w:szCs w:val="20"/>
        </w:rPr>
        <w:t>հանցավոր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համագործակցություն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ստեղծելու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կաշառք</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ստանալու</w:t>
      </w:r>
      <w:r w:rsidRPr="00AE2768">
        <w:rPr>
          <w:rFonts w:ascii="GHEA Grapalat" w:hAnsi="GHEA Grapalat"/>
          <w:sz w:val="20"/>
          <w:szCs w:val="20"/>
          <w:lang w:val="es-ES"/>
        </w:rPr>
        <w:t xml:space="preserve">, </w:t>
      </w:r>
      <w:r w:rsidRPr="00AE2768">
        <w:rPr>
          <w:rFonts w:ascii="GHEA Grapalat" w:hAnsi="GHEA Grapalat"/>
          <w:sz w:val="20"/>
          <w:szCs w:val="20"/>
        </w:rPr>
        <w:t>կաշառք</w:t>
      </w:r>
      <w:r w:rsidRPr="00AE2768">
        <w:rPr>
          <w:rFonts w:ascii="GHEA Grapalat" w:hAnsi="GHEA Grapalat"/>
          <w:sz w:val="20"/>
          <w:szCs w:val="20"/>
          <w:lang w:val="es-ES"/>
        </w:rPr>
        <w:t xml:space="preserve"> </w:t>
      </w:r>
      <w:r w:rsidRPr="00AE2768">
        <w:rPr>
          <w:rFonts w:ascii="GHEA Grapalat" w:hAnsi="GHEA Grapalat"/>
          <w:sz w:val="20"/>
          <w:szCs w:val="20"/>
        </w:rPr>
        <w:t>տալու</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կաշառքի</w:t>
      </w:r>
      <w:r w:rsidRPr="00AE2768">
        <w:rPr>
          <w:rFonts w:ascii="GHEA Grapalat" w:hAnsi="GHEA Grapalat"/>
          <w:sz w:val="20"/>
          <w:szCs w:val="20"/>
          <w:lang w:val="es-ES"/>
        </w:rPr>
        <w:t xml:space="preserve"> </w:t>
      </w:r>
      <w:r w:rsidRPr="00AE2768">
        <w:rPr>
          <w:rFonts w:ascii="GHEA Grapalat" w:hAnsi="GHEA Grapalat"/>
          <w:sz w:val="20"/>
          <w:szCs w:val="20"/>
        </w:rPr>
        <w:t>միջնորդության</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նախատեսված</w:t>
      </w:r>
      <w:r w:rsidRPr="00AE2768">
        <w:rPr>
          <w:rFonts w:ascii="GHEA Grapalat" w:hAnsi="GHEA Grapalat"/>
          <w:sz w:val="20"/>
          <w:szCs w:val="20"/>
          <w:lang w:val="es-ES"/>
        </w:rPr>
        <w:t xml:space="preserve"> </w:t>
      </w:r>
      <w:r w:rsidRPr="00AE2768">
        <w:rPr>
          <w:rFonts w:ascii="GHEA Grapalat" w:hAnsi="GHEA Grapalat"/>
          <w:sz w:val="20"/>
          <w:szCs w:val="20"/>
        </w:rPr>
        <w:t>տնտեսական</w:t>
      </w:r>
      <w:r w:rsidRPr="00AE2768">
        <w:rPr>
          <w:rFonts w:ascii="GHEA Grapalat" w:hAnsi="GHEA Grapalat"/>
          <w:sz w:val="20"/>
          <w:szCs w:val="20"/>
          <w:lang w:val="es-ES"/>
        </w:rPr>
        <w:t xml:space="preserve"> </w:t>
      </w:r>
      <w:r w:rsidRPr="00AE2768">
        <w:rPr>
          <w:rFonts w:ascii="GHEA Grapalat" w:hAnsi="GHEA Grapalat"/>
          <w:sz w:val="20"/>
          <w:szCs w:val="20"/>
        </w:rPr>
        <w:t>գործունեության</w:t>
      </w:r>
      <w:r w:rsidRPr="00AE2768">
        <w:rPr>
          <w:rFonts w:ascii="GHEA Grapalat" w:hAnsi="GHEA Grapalat"/>
          <w:sz w:val="20"/>
          <w:szCs w:val="20"/>
          <w:lang w:val="es-ES"/>
        </w:rPr>
        <w:t xml:space="preserve"> </w:t>
      </w:r>
      <w:r w:rsidRPr="00AE2768">
        <w:rPr>
          <w:rFonts w:ascii="GHEA Grapalat" w:hAnsi="GHEA Grapalat"/>
          <w:sz w:val="20"/>
          <w:szCs w:val="20"/>
        </w:rPr>
        <w:t>դեմ</w:t>
      </w:r>
      <w:r w:rsidRPr="00AE2768">
        <w:rPr>
          <w:rFonts w:ascii="GHEA Grapalat" w:hAnsi="GHEA Grapalat"/>
          <w:sz w:val="20"/>
          <w:szCs w:val="20"/>
          <w:lang w:val="es-ES"/>
        </w:rPr>
        <w:t xml:space="preserve"> </w:t>
      </w:r>
      <w:r w:rsidRPr="00AE2768">
        <w:rPr>
          <w:rFonts w:ascii="GHEA Grapalat" w:hAnsi="GHEA Grapalat"/>
          <w:sz w:val="20"/>
          <w:szCs w:val="20"/>
        </w:rPr>
        <w:t>ուղղված</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հանցագործությունների</w:t>
      </w:r>
      <w:r w:rsidRPr="00AE2768">
        <w:rPr>
          <w:rFonts w:ascii="GHEA Grapalat" w:hAnsi="GHEA Grapalat"/>
          <w:sz w:val="20"/>
          <w:szCs w:val="20"/>
          <w:lang w:val="es-ES"/>
        </w:rPr>
        <w:t xml:space="preserve"> </w:t>
      </w:r>
      <w:r w:rsidRPr="00AE2768">
        <w:rPr>
          <w:rFonts w:ascii="GHEA Grapalat" w:hAnsi="GHEA Grapalat"/>
          <w:sz w:val="20"/>
          <w:szCs w:val="20"/>
        </w:rPr>
        <w:t>համար</w:t>
      </w:r>
      <w:r w:rsidRPr="00AE2768">
        <w:rPr>
          <w:rFonts w:ascii="GHEA Grapalat" w:hAnsi="GHEA Grapalat"/>
          <w:sz w:val="20"/>
          <w:szCs w:val="20"/>
          <w:lang w:val="es-ES"/>
        </w:rPr>
        <w:t>,</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այն</w:t>
      </w:r>
      <w:r w:rsidRPr="00AE2768">
        <w:rPr>
          <w:rFonts w:ascii="GHEA Grapalat" w:hAnsi="GHEA Grapalat"/>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sz w:val="20"/>
          <w:szCs w:val="20"/>
          <w:lang w:val="es-ES"/>
        </w:rPr>
        <w:t xml:space="preserve">, </w:t>
      </w:r>
      <w:r w:rsidRPr="00AE2768">
        <w:rPr>
          <w:rFonts w:ascii="GHEA Grapalat" w:hAnsi="GHEA Grapalat" w:cs="Sylfaen"/>
          <w:sz w:val="20"/>
          <w:szCs w:val="20"/>
        </w:rPr>
        <w:t>երբ</w:t>
      </w:r>
      <w:r w:rsidRPr="00AE2768">
        <w:rPr>
          <w:rFonts w:ascii="GHEA Grapalat" w:hAnsi="GHEA Grapalat"/>
          <w:sz w:val="20"/>
          <w:szCs w:val="20"/>
          <w:lang w:val="es-ES"/>
        </w:rPr>
        <w:t xml:space="preserve"> </w:t>
      </w:r>
      <w:r w:rsidRPr="00AE2768">
        <w:rPr>
          <w:rFonts w:ascii="GHEA Grapalat" w:hAnsi="GHEA Grapalat" w:cs="Sylfaen"/>
          <w:sz w:val="20"/>
          <w:szCs w:val="20"/>
        </w:rPr>
        <w:t>դատվածությունը</w:t>
      </w:r>
      <w:r w:rsidRPr="00AE2768">
        <w:rPr>
          <w:rFonts w:ascii="GHEA Grapalat" w:hAnsi="GHEA Grapalat"/>
          <w:sz w:val="20"/>
          <w:szCs w:val="20"/>
          <w:lang w:val="es-ES"/>
        </w:rPr>
        <w:t xml:space="preserve"> </w:t>
      </w:r>
      <w:r w:rsidRPr="00AE2768">
        <w:rPr>
          <w:rFonts w:ascii="GHEA Grapalat" w:hAnsi="GHEA Grapalat" w:cs="Sylfaen"/>
          <w:sz w:val="20"/>
          <w:szCs w:val="20"/>
        </w:rPr>
        <w:t>օրենքով</w:t>
      </w:r>
      <w:r w:rsidRPr="00AE2768">
        <w:rPr>
          <w:rFonts w:ascii="GHEA Grapalat" w:hAnsi="GHEA Grapalat"/>
          <w:sz w:val="20"/>
          <w:szCs w:val="20"/>
          <w:lang w:val="es-ES"/>
        </w:rPr>
        <w:t xml:space="preserve"> </w:t>
      </w:r>
      <w:r w:rsidRPr="00AE2768">
        <w:rPr>
          <w:rFonts w:ascii="GHEA Grapalat" w:hAnsi="GHEA Grapalat" w:cs="Sylfaen"/>
          <w:sz w:val="20"/>
          <w:szCs w:val="20"/>
        </w:rPr>
        <w:t>սահմանված</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հանված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մարված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p>
    <w:p w:rsidR="002462D0" w:rsidRPr="00AE2768" w:rsidRDefault="002462D0" w:rsidP="002462D0">
      <w:pPr>
        <w:ind w:firstLine="720"/>
        <w:jc w:val="both"/>
        <w:rPr>
          <w:rFonts w:ascii="GHEA Grapalat" w:hAnsi="GHEA Grapalat"/>
          <w:sz w:val="20"/>
          <w:szCs w:val="20"/>
          <w:lang w:val="es-ES"/>
        </w:rPr>
      </w:pPr>
      <w:r w:rsidRPr="00AE2768">
        <w:rPr>
          <w:rFonts w:ascii="GHEA Grapalat" w:hAnsi="GHEA Grapalat" w:cs="Sylfaen"/>
          <w:sz w:val="20"/>
          <w:szCs w:val="20"/>
          <w:lang w:val="es-ES"/>
        </w:rPr>
        <w:t>4)</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sz w:val="20"/>
          <w:szCs w:val="20"/>
        </w:rPr>
        <w:t>վերաբերյալ</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ներկայացվելու</w:t>
      </w:r>
      <w:r w:rsidRPr="00AE2768">
        <w:rPr>
          <w:rFonts w:ascii="GHEA Grapalat" w:hAnsi="GHEA Grapalat"/>
          <w:sz w:val="20"/>
          <w:szCs w:val="20"/>
          <w:lang w:val="es-ES"/>
        </w:rPr>
        <w:t xml:space="preserve"> </w:t>
      </w:r>
      <w:r w:rsidRPr="00AE2768">
        <w:rPr>
          <w:rFonts w:ascii="GHEA Grapalat" w:hAnsi="GHEA Grapalat"/>
          <w:sz w:val="20"/>
          <w:szCs w:val="20"/>
        </w:rPr>
        <w:t>օրվան</w:t>
      </w:r>
      <w:r w:rsidRPr="00AE2768">
        <w:rPr>
          <w:rFonts w:ascii="GHEA Grapalat" w:hAnsi="GHEA Grapalat"/>
          <w:sz w:val="20"/>
          <w:szCs w:val="20"/>
          <w:lang w:val="es-ES"/>
        </w:rPr>
        <w:t xml:space="preserve"> </w:t>
      </w:r>
      <w:r w:rsidRPr="00AE2768">
        <w:rPr>
          <w:rFonts w:ascii="GHEA Grapalat" w:hAnsi="GHEA Grapalat"/>
          <w:sz w:val="20"/>
          <w:szCs w:val="20"/>
        </w:rPr>
        <w:t>նախորդող</w:t>
      </w:r>
      <w:r w:rsidRPr="00AE2768">
        <w:rPr>
          <w:rFonts w:ascii="GHEA Grapalat" w:hAnsi="GHEA Grapalat"/>
          <w:sz w:val="20"/>
          <w:szCs w:val="20"/>
          <w:lang w:val="es-ES"/>
        </w:rPr>
        <w:t xml:space="preserve"> </w:t>
      </w:r>
      <w:r w:rsidRPr="00AE2768">
        <w:rPr>
          <w:rFonts w:ascii="GHEA Grapalat" w:hAnsi="GHEA Grapalat"/>
          <w:sz w:val="20"/>
          <w:szCs w:val="20"/>
        </w:rPr>
        <w:t>մեկ</w:t>
      </w:r>
      <w:r w:rsidRPr="00AE2768">
        <w:rPr>
          <w:rFonts w:ascii="GHEA Grapalat" w:hAnsi="GHEA Grapalat"/>
          <w:sz w:val="20"/>
          <w:szCs w:val="20"/>
          <w:lang w:val="es-ES"/>
        </w:rPr>
        <w:t xml:space="preserve"> </w:t>
      </w:r>
      <w:r w:rsidRPr="00AE2768">
        <w:rPr>
          <w:rFonts w:ascii="GHEA Grapalat" w:hAnsi="GHEA Grapalat"/>
          <w:sz w:val="20"/>
          <w:szCs w:val="20"/>
        </w:rPr>
        <w:t>տարվա</w:t>
      </w:r>
      <w:r w:rsidRPr="00AE2768">
        <w:rPr>
          <w:rFonts w:ascii="GHEA Grapalat" w:hAnsi="GHEA Grapalat"/>
          <w:sz w:val="20"/>
          <w:szCs w:val="20"/>
          <w:lang w:val="es-ES"/>
        </w:rPr>
        <w:t xml:space="preserve"> </w:t>
      </w:r>
      <w:r w:rsidRPr="00AE2768">
        <w:rPr>
          <w:rFonts w:ascii="GHEA Grapalat" w:hAnsi="GHEA Grapalat"/>
          <w:sz w:val="20"/>
          <w:szCs w:val="20"/>
        </w:rPr>
        <w:t>ընթացքում</w:t>
      </w:r>
      <w:r w:rsidRPr="00AE2768">
        <w:rPr>
          <w:rFonts w:ascii="GHEA Grapalat" w:hAnsi="GHEA Grapalat"/>
          <w:sz w:val="20"/>
          <w:szCs w:val="20"/>
          <w:lang w:val="es-ES"/>
        </w:rPr>
        <w:t xml:space="preserve"> </w:t>
      </w:r>
      <w:r w:rsidRPr="00AE2768">
        <w:rPr>
          <w:rFonts w:ascii="GHEA Grapalat" w:hAnsi="GHEA Grapalat"/>
          <w:sz w:val="20"/>
          <w:szCs w:val="20"/>
        </w:rPr>
        <w:t>առկա</w:t>
      </w:r>
      <w:r w:rsidRPr="00AE2768">
        <w:rPr>
          <w:rFonts w:ascii="GHEA Grapalat" w:hAnsi="GHEA Grapalat"/>
          <w:sz w:val="20"/>
          <w:szCs w:val="20"/>
          <w:lang w:val="es-ES"/>
        </w:rPr>
        <w:t xml:space="preserve"> </w:t>
      </w:r>
      <w:r w:rsidRPr="00AE2768">
        <w:rPr>
          <w:rFonts w:ascii="GHEA Grapalat" w:hAnsi="GHEA Grapalat"/>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կարգով</w:t>
      </w:r>
      <w:r w:rsidRPr="00AE2768">
        <w:rPr>
          <w:rFonts w:ascii="GHEA Grapalat" w:hAnsi="GHEA Grapalat"/>
          <w:sz w:val="20"/>
          <w:szCs w:val="20"/>
          <w:lang w:val="es-ES"/>
        </w:rPr>
        <w:t xml:space="preserve"> </w:t>
      </w:r>
      <w:r w:rsidRPr="00AE2768">
        <w:rPr>
          <w:rFonts w:ascii="GHEA Grapalat" w:hAnsi="GHEA Grapalat"/>
          <w:sz w:val="20"/>
          <w:szCs w:val="20"/>
        </w:rPr>
        <w:t>կայացված</w:t>
      </w:r>
      <w:r w:rsidRPr="00AE2768">
        <w:rPr>
          <w:rFonts w:ascii="GHEA Grapalat" w:hAnsi="GHEA Grapalat"/>
          <w:sz w:val="20"/>
          <w:szCs w:val="20"/>
          <w:lang w:val="es-ES"/>
        </w:rPr>
        <w:t xml:space="preserve"> </w:t>
      </w:r>
      <w:r w:rsidRPr="00AE2768">
        <w:rPr>
          <w:rFonts w:ascii="GHEA Grapalat" w:hAnsi="GHEA Grapalat"/>
          <w:sz w:val="20"/>
          <w:szCs w:val="20"/>
        </w:rPr>
        <w:t>անբողոքարկելի</w:t>
      </w:r>
      <w:r w:rsidRPr="00AE2768">
        <w:rPr>
          <w:rFonts w:ascii="GHEA Grapalat" w:hAnsi="GHEA Grapalat"/>
          <w:sz w:val="20"/>
          <w:szCs w:val="20"/>
          <w:lang w:val="es-ES"/>
        </w:rPr>
        <w:t xml:space="preserve"> </w:t>
      </w:r>
      <w:r w:rsidRPr="00AE2768">
        <w:rPr>
          <w:rFonts w:ascii="GHEA Grapalat" w:hAnsi="GHEA Grapalat"/>
          <w:sz w:val="20"/>
          <w:szCs w:val="20"/>
        </w:rPr>
        <w:t>վարչական</w:t>
      </w:r>
      <w:r w:rsidRPr="00AE2768">
        <w:rPr>
          <w:rFonts w:ascii="GHEA Grapalat" w:hAnsi="GHEA Grapalat"/>
          <w:sz w:val="20"/>
          <w:szCs w:val="20"/>
          <w:lang w:val="es-ES"/>
        </w:rPr>
        <w:t xml:space="preserve"> </w:t>
      </w:r>
      <w:r w:rsidRPr="00AE2768">
        <w:rPr>
          <w:rFonts w:ascii="GHEA Grapalat" w:hAnsi="GHEA Grapalat"/>
          <w:sz w:val="20"/>
          <w:szCs w:val="20"/>
        </w:rPr>
        <w:t>ակտ</w:t>
      </w:r>
      <w:r w:rsidRPr="00AE2768">
        <w:rPr>
          <w:rFonts w:ascii="GHEA Grapalat" w:hAnsi="GHEA Grapalat"/>
          <w:sz w:val="20"/>
          <w:szCs w:val="20"/>
          <w:lang w:val="es-ES"/>
        </w:rPr>
        <w:t xml:space="preserve">` </w:t>
      </w:r>
      <w:r w:rsidRPr="00AE2768">
        <w:rPr>
          <w:rFonts w:ascii="GHEA Grapalat" w:hAnsi="GHEA Grapalat"/>
          <w:sz w:val="20"/>
          <w:szCs w:val="20"/>
        </w:rPr>
        <w:t>գնումների</w:t>
      </w:r>
      <w:r w:rsidRPr="00AE2768">
        <w:rPr>
          <w:rFonts w:ascii="GHEA Grapalat" w:hAnsi="GHEA Grapalat"/>
          <w:sz w:val="20"/>
          <w:szCs w:val="20"/>
          <w:lang w:val="es-ES"/>
        </w:rPr>
        <w:t xml:space="preserve"> </w:t>
      </w:r>
      <w:r w:rsidRPr="00AE2768">
        <w:rPr>
          <w:rFonts w:ascii="GHEA Grapalat" w:hAnsi="GHEA Grapalat"/>
          <w:sz w:val="20"/>
          <w:szCs w:val="20"/>
        </w:rPr>
        <w:t>ոլորտում</w:t>
      </w:r>
      <w:r w:rsidRPr="00AE2768">
        <w:rPr>
          <w:rFonts w:ascii="GHEA Grapalat" w:hAnsi="GHEA Grapalat"/>
          <w:sz w:val="20"/>
          <w:szCs w:val="20"/>
          <w:lang w:val="es-ES"/>
        </w:rPr>
        <w:t xml:space="preserve"> </w:t>
      </w:r>
      <w:r w:rsidRPr="00AE2768">
        <w:rPr>
          <w:rFonts w:ascii="GHEA Grapalat" w:hAnsi="GHEA Grapalat" w:cs="Sylfaen"/>
          <w:sz w:val="20"/>
          <w:szCs w:val="20"/>
        </w:rPr>
        <w:t>հակամրցակցային</w:t>
      </w:r>
      <w:r w:rsidRPr="00AE2768">
        <w:rPr>
          <w:rFonts w:ascii="GHEA Grapalat" w:hAnsi="GHEA Grapalat"/>
          <w:sz w:val="20"/>
          <w:szCs w:val="20"/>
          <w:lang w:val="es-ES"/>
        </w:rPr>
        <w:t xml:space="preserve"> </w:t>
      </w:r>
      <w:r w:rsidRPr="00AE2768">
        <w:rPr>
          <w:rFonts w:ascii="GHEA Grapalat" w:hAnsi="GHEA Grapalat" w:cs="Sylfaen"/>
          <w:sz w:val="20"/>
          <w:szCs w:val="20"/>
        </w:rPr>
        <w:t>համաձայնության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գերիշխող</w:t>
      </w:r>
      <w:r w:rsidRPr="00AE2768">
        <w:rPr>
          <w:rFonts w:ascii="GHEA Grapalat" w:hAnsi="GHEA Grapalat"/>
          <w:sz w:val="20"/>
          <w:szCs w:val="20"/>
          <w:lang w:val="es-ES"/>
        </w:rPr>
        <w:t xml:space="preserve"> </w:t>
      </w:r>
      <w:r w:rsidRPr="00AE2768">
        <w:rPr>
          <w:rFonts w:ascii="GHEA Grapalat" w:hAnsi="GHEA Grapalat" w:cs="Sylfaen"/>
          <w:sz w:val="20"/>
          <w:szCs w:val="20"/>
        </w:rPr>
        <w:t>դիրքի</w:t>
      </w:r>
      <w:r w:rsidRPr="00AE2768">
        <w:rPr>
          <w:rFonts w:ascii="GHEA Grapalat" w:hAnsi="GHEA Grapalat"/>
          <w:sz w:val="20"/>
          <w:szCs w:val="20"/>
          <w:lang w:val="es-ES"/>
        </w:rPr>
        <w:t xml:space="preserve"> </w:t>
      </w:r>
      <w:r w:rsidRPr="00AE2768">
        <w:rPr>
          <w:rFonts w:ascii="GHEA Grapalat" w:hAnsi="GHEA Grapalat" w:cs="Sylfaen"/>
          <w:sz w:val="20"/>
          <w:szCs w:val="20"/>
        </w:rPr>
        <w:t>չարաշահման</w:t>
      </w:r>
      <w:r w:rsidRPr="00AE2768">
        <w:rPr>
          <w:rFonts w:ascii="GHEA Grapalat" w:hAnsi="GHEA Grapalat"/>
          <w:sz w:val="20"/>
          <w:szCs w:val="20"/>
          <w:lang w:val="es-ES"/>
        </w:rPr>
        <w:t xml:space="preserve"> </w:t>
      </w:r>
      <w:r w:rsidRPr="00AE2768">
        <w:rPr>
          <w:rFonts w:ascii="GHEA Grapalat" w:hAnsi="GHEA Grapalat" w:cs="Sylfaen"/>
          <w:sz w:val="20"/>
          <w:szCs w:val="20"/>
        </w:rPr>
        <w:t>համար</w:t>
      </w:r>
      <w:r w:rsidRPr="00AE2768">
        <w:rPr>
          <w:rFonts w:ascii="GHEA Grapalat" w:hAnsi="GHEA Grapalat" w:cs="Sylfaen"/>
          <w:sz w:val="20"/>
          <w:szCs w:val="20"/>
          <w:lang w:val="es-ES"/>
        </w:rPr>
        <w:t>.</w:t>
      </w:r>
    </w:p>
    <w:p w:rsidR="002462D0" w:rsidRPr="00AE2768" w:rsidRDefault="002462D0" w:rsidP="002462D0">
      <w:pPr>
        <w:ind w:firstLine="720"/>
        <w:jc w:val="both"/>
        <w:rPr>
          <w:rFonts w:ascii="GHEA Grapalat" w:hAnsi="GHEA Grapalat"/>
          <w:sz w:val="20"/>
          <w:szCs w:val="20"/>
          <w:lang w:val="es-ES"/>
        </w:rPr>
      </w:pPr>
      <w:r w:rsidRPr="00AE2768">
        <w:rPr>
          <w:rFonts w:ascii="GHEA Grapalat" w:hAnsi="GHEA Grapalat" w:cs="Sylfaen"/>
          <w:sz w:val="20"/>
          <w:szCs w:val="20"/>
          <w:lang w:val="es-ES"/>
        </w:rPr>
        <w:t xml:space="preserve">5)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են</w:t>
      </w:r>
      <w:r w:rsidRPr="00AE2768">
        <w:rPr>
          <w:rFonts w:ascii="GHEA Grapalat" w:hAnsi="GHEA Grapalat" w:cs="Sylfaen"/>
          <w:sz w:val="20"/>
          <w:szCs w:val="20"/>
          <w:lang w:val="es-ES"/>
        </w:rPr>
        <w:t xml:space="preserve"> </w:t>
      </w:r>
      <w:r w:rsidRPr="00AE2768">
        <w:rPr>
          <w:rFonts w:ascii="GHEA Grapalat" w:hAnsi="GHEA Grapalat" w:cs="Sylfaen"/>
          <w:sz w:val="20"/>
          <w:szCs w:val="20"/>
        </w:rPr>
        <w:t>Եվրասիական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տնտեսական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միությանն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անդամակցող</w:t>
      </w:r>
      <w:r w:rsidRPr="00AE2768">
        <w:rPr>
          <w:rFonts w:ascii="GHEA Grapalat" w:hAnsi="GHEA Grapalat" w:cs="Sylfaen"/>
          <w:sz w:val="20"/>
          <w:szCs w:val="20"/>
          <w:lang w:val="es-ES"/>
        </w:rPr>
        <w:t xml:space="preserve"> </w:t>
      </w:r>
      <w:r w:rsidRPr="00AE2768">
        <w:rPr>
          <w:rFonts w:ascii="GHEA Grapalat" w:hAnsi="GHEA Grapalat" w:cs="Sylfaen"/>
          <w:sz w:val="20"/>
          <w:szCs w:val="20"/>
        </w:rPr>
        <w:t>երկրների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օրենսդրության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համաձայն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հրապարակված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es-ES"/>
        </w:rPr>
        <w:t xml:space="preserve">. </w:t>
      </w:r>
    </w:p>
    <w:p w:rsidR="002462D0" w:rsidRPr="00AE2768" w:rsidRDefault="002462D0" w:rsidP="002462D0">
      <w:pPr>
        <w:ind w:firstLine="567"/>
        <w:jc w:val="both"/>
        <w:rPr>
          <w:rFonts w:ascii="GHEA Grapalat" w:hAnsi="GHEA Grapalat"/>
          <w:sz w:val="20"/>
          <w:szCs w:val="20"/>
          <w:lang w:val="es-ES"/>
        </w:rPr>
      </w:pPr>
      <w:r w:rsidRPr="00AE2768">
        <w:rPr>
          <w:rFonts w:ascii="GHEA Grapalat" w:hAnsi="GHEA Grapalat"/>
          <w:sz w:val="20"/>
          <w:szCs w:val="20"/>
          <w:lang w:val="es-ES"/>
        </w:rPr>
        <w:t xml:space="preserve">   6)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sz w:val="20"/>
          <w:szCs w:val="20"/>
        </w:rPr>
        <w:t>օրվա</w:t>
      </w:r>
      <w:r w:rsidRPr="00AE2768">
        <w:rPr>
          <w:rFonts w:ascii="GHEA Grapalat" w:hAnsi="GHEA Grapalat"/>
          <w:sz w:val="20"/>
          <w:szCs w:val="20"/>
          <w:lang w:val="es-ES"/>
        </w:rPr>
        <w:t xml:space="preserve"> </w:t>
      </w:r>
      <w:r w:rsidRPr="00AE2768">
        <w:rPr>
          <w:rFonts w:ascii="GHEA Grapalat" w:hAnsi="GHEA Grapalat"/>
          <w:sz w:val="20"/>
          <w:szCs w:val="20"/>
        </w:rPr>
        <w:t>դրությամբ</w:t>
      </w:r>
      <w:r w:rsidRPr="00AE2768">
        <w:rPr>
          <w:rFonts w:ascii="GHEA Grapalat" w:hAnsi="GHEA Grapalat"/>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sz w:val="20"/>
          <w:szCs w:val="20"/>
          <w:lang w:val="es-ES"/>
        </w:rPr>
        <w:t>:</w:t>
      </w:r>
    </w:p>
    <w:p w:rsidR="002462D0" w:rsidRPr="00AE2768" w:rsidRDefault="002462D0" w:rsidP="002462D0">
      <w:pPr>
        <w:ind w:firstLine="567"/>
        <w:jc w:val="both"/>
        <w:rPr>
          <w:rFonts w:ascii="GHEA Grapalat" w:hAnsi="GHEA Grapalat" w:cs="Sylfaen"/>
          <w:sz w:val="20"/>
          <w:lang w:val="es-ES"/>
        </w:rPr>
      </w:pPr>
      <w:r w:rsidRPr="00AE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2462D0" w:rsidRPr="00AE2768" w:rsidRDefault="002462D0" w:rsidP="002462D0">
      <w:pPr>
        <w:ind w:firstLine="567"/>
        <w:jc w:val="both"/>
        <w:rPr>
          <w:rFonts w:ascii="GHEA Grapalat" w:hAnsi="GHEA Grapalat" w:cs="Sylfaen"/>
          <w:sz w:val="20"/>
          <w:lang w:val="es-ES"/>
        </w:rPr>
      </w:pPr>
      <w:r w:rsidRPr="00AE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E2768">
        <w:rPr>
          <w:rFonts w:ascii="GHEA Grapalat" w:hAnsi="GHEA Grapalat" w:cs="Arial"/>
          <w:sz w:val="20"/>
          <w:lang w:val="es-ES"/>
        </w:rPr>
        <w:t xml:space="preserve"> </w:t>
      </w:r>
      <w:r w:rsidRPr="00AE2768">
        <w:rPr>
          <w:rFonts w:ascii="GHEA Grapalat" w:hAnsi="GHEA Grapalat" w:cs="Sylfaen"/>
          <w:sz w:val="20"/>
          <w:lang w:val="es-ES"/>
        </w:rPr>
        <w:t>հրավերի</w:t>
      </w:r>
      <w:r w:rsidRPr="00AE2768">
        <w:rPr>
          <w:rFonts w:ascii="GHEA Grapalat" w:hAnsi="GHEA Grapalat" w:cs="Arial"/>
          <w:sz w:val="20"/>
          <w:lang w:val="es-ES"/>
        </w:rPr>
        <w:t xml:space="preserve"> 2-րդ </w:t>
      </w:r>
      <w:r w:rsidRPr="00AE2768">
        <w:rPr>
          <w:rFonts w:ascii="GHEA Grapalat" w:hAnsi="GHEA Grapalat" w:cs="Sylfaen"/>
          <w:sz w:val="20"/>
          <w:lang w:val="es-ES"/>
        </w:rPr>
        <w:t>մասի</w:t>
      </w:r>
      <w:r w:rsidRPr="00AE2768">
        <w:rPr>
          <w:rFonts w:ascii="GHEA Grapalat" w:hAnsi="GHEA Grapalat" w:cs="Arial"/>
          <w:sz w:val="20"/>
          <w:lang w:val="es-ES"/>
        </w:rPr>
        <w:t xml:space="preserve"> 2.2 </w:t>
      </w:r>
      <w:r w:rsidRPr="00AE2768">
        <w:rPr>
          <w:rFonts w:ascii="GHEA Grapalat" w:hAnsi="GHEA Grapalat" w:cs="Sylfaen"/>
          <w:sz w:val="20"/>
          <w:lang w:val="es-ES"/>
        </w:rPr>
        <w:t>կետով</w:t>
      </w:r>
      <w:r w:rsidRPr="00AE2768">
        <w:rPr>
          <w:rFonts w:ascii="GHEA Grapalat" w:hAnsi="GHEA Grapalat" w:cs="Arial"/>
          <w:sz w:val="20"/>
          <w:lang w:val="es-ES"/>
        </w:rPr>
        <w:t xml:space="preserve"> </w:t>
      </w:r>
      <w:r w:rsidRPr="00AE2768">
        <w:rPr>
          <w:rFonts w:ascii="GHEA Grapalat" w:hAnsi="GHEA Grapalat" w:cs="Sylfaen"/>
          <w:sz w:val="20"/>
          <w:lang w:val="es-ES"/>
        </w:rPr>
        <w:t>նախատեսված</w:t>
      </w:r>
      <w:r w:rsidRPr="00AE2768">
        <w:rPr>
          <w:rFonts w:ascii="GHEA Grapalat" w:hAnsi="GHEA Grapalat" w:cs="Arial"/>
          <w:sz w:val="20"/>
          <w:lang w:val="es-ES"/>
        </w:rPr>
        <w:t xml:space="preserve"> </w:t>
      </w:r>
      <w:r w:rsidRPr="00AE2768">
        <w:rPr>
          <w:rFonts w:ascii="GHEA Grapalat" w:hAnsi="GHEA Grapalat" w:cs="Sylfaen"/>
          <w:sz w:val="20"/>
          <w:lang w:val="es-ES"/>
        </w:rPr>
        <w:t>գրավոր</w:t>
      </w:r>
      <w:r w:rsidRPr="00AE2768">
        <w:rPr>
          <w:rFonts w:ascii="GHEA Grapalat" w:hAnsi="GHEA Grapalat" w:cs="Arial"/>
          <w:sz w:val="20"/>
          <w:lang w:val="es-ES"/>
        </w:rPr>
        <w:t xml:space="preserve"> </w:t>
      </w:r>
      <w:r w:rsidRPr="00AE2768">
        <w:rPr>
          <w:rFonts w:ascii="GHEA Grapalat" w:hAnsi="GHEA Grapalat" w:cs="Sylfaen"/>
          <w:sz w:val="20"/>
          <w:lang w:val="es-ES"/>
        </w:rPr>
        <w:t xml:space="preserve">հայտարարություն: </w:t>
      </w:r>
      <w:r w:rsidRPr="00AE2768">
        <w:rPr>
          <w:rFonts w:ascii="GHEA Grapalat" w:hAnsi="GHEA Grapalat" w:cs="Sylfaen"/>
          <w:sz w:val="20"/>
        </w:rPr>
        <w:t>Բացի</w:t>
      </w:r>
      <w:r w:rsidRPr="00AE2768">
        <w:rPr>
          <w:rFonts w:ascii="GHEA Grapalat" w:hAnsi="GHEA Grapalat" w:cs="Sylfaen"/>
          <w:sz w:val="20"/>
          <w:lang w:val="es-ES"/>
        </w:rPr>
        <w:t xml:space="preserve"> </w:t>
      </w:r>
      <w:r w:rsidRPr="00AE2768">
        <w:rPr>
          <w:rFonts w:ascii="GHEA Grapalat" w:hAnsi="GHEA Grapalat" w:cs="Sylfaen"/>
          <w:sz w:val="20"/>
        </w:rPr>
        <w:t>սույն</w:t>
      </w:r>
      <w:r w:rsidRPr="00AE2768">
        <w:rPr>
          <w:rFonts w:ascii="GHEA Grapalat" w:hAnsi="GHEA Grapalat" w:cs="Sylfaen"/>
          <w:sz w:val="20"/>
          <w:lang w:val="es-ES"/>
        </w:rPr>
        <w:t xml:space="preserve"> </w:t>
      </w:r>
      <w:r w:rsidRPr="00AE2768">
        <w:rPr>
          <w:rFonts w:ascii="GHEA Grapalat" w:hAnsi="GHEA Grapalat" w:cs="Sylfaen"/>
          <w:sz w:val="20"/>
        </w:rPr>
        <w:t>կետով</w:t>
      </w:r>
      <w:r w:rsidRPr="00AE2768">
        <w:rPr>
          <w:rFonts w:ascii="GHEA Grapalat" w:hAnsi="GHEA Grapalat" w:cs="Sylfaen"/>
          <w:sz w:val="20"/>
          <w:lang w:val="es-ES"/>
        </w:rPr>
        <w:t xml:space="preserve"> </w:t>
      </w:r>
      <w:r w:rsidRPr="00AE2768">
        <w:rPr>
          <w:rFonts w:ascii="GHEA Grapalat" w:hAnsi="GHEA Grapalat" w:cs="Sylfaen"/>
          <w:sz w:val="20"/>
        </w:rPr>
        <w:t>նախատեսված</w:t>
      </w:r>
      <w:r w:rsidRPr="00AE2768">
        <w:rPr>
          <w:rFonts w:ascii="GHEA Grapalat" w:hAnsi="GHEA Grapalat" w:cs="Sylfaen"/>
          <w:sz w:val="20"/>
          <w:lang w:val="es-ES"/>
        </w:rPr>
        <w:t xml:space="preserve"> </w:t>
      </w:r>
      <w:r w:rsidRPr="00AE2768">
        <w:rPr>
          <w:rFonts w:ascii="GHEA Grapalat" w:hAnsi="GHEA Grapalat" w:cs="Sylfaen"/>
          <w:sz w:val="20"/>
        </w:rPr>
        <w:t>հայտարարությունից</w:t>
      </w:r>
      <w:r w:rsidRPr="00AE2768">
        <w:rPr>
          <w:rFonts w:ascii="GHEA Grapalat" w:hAnsi="GHEA Grapalat" w:cs="Sylfaen"/>
          <w:sz w:val="20"/>
          <w:lang w:val="es-ES"/>
        </w:rPr>
        <w:t xml:space="preserve"> </w:t>
      </w:r>
      <w:r w:rsidRPr="00AE2768">
        <w:rPr>
          <w:rFonts w:ascii="GHEA Grapalat" w:hAnsi="GHEA Grapalat" w:cs="Sylfaen"/>
          <w:sz w:val="20"/>
        </w:rPr>
        <w:t>մասնակցության</w:t>
      </w:r>
      <w:r w:rsidRPr="00AE2768">
        <w:rPr>
          <w:rFonts w:ascii="GHEA Grapalat" w:hAnsi="GHEA Grapalat" w:cs="Sylfaen"/>
          <w:sz w:val="20"/>
          <w:lang w:val="es-ES"/>
        </w:rPr>
        <w:t xml:space="preserve"> </w:t>
      </w:r>
      <w:r w:rsidRPr="00AE2768">
        <w:rPr>
          <w:rFonts w:ascii="GHEA Grapalat" w:hAnsi="GHEA Grapalat" w:cs="Sylfaen"/>
          <w:sz w:val="20"/>
        </w:rPr>
        <w:t>իրավունքի</w:t>
      </w:r>
      <w:r w:rsidRPr="00AE2768">
        <w:rPr>
          <w:rFonts w:ascii="GHEA Grapalat" w:hAnsi="GHEA Grapalat" w:cs="Sylfaen"/>
          <w:sz w:val="20"/>
          <w:lang w:val="es-ES"/>
        </w:rPr>
        <w:t xml:space="preserve"> </w:t>
      </w:r>
      <w:r w:rsidRPr="00AE2768">
        <w:rPr>
          <w:rFonts w:ascii="GHEA Grapalat" w:hAnsi="GHEA Grapalat" w:cs="Sylfaen"/>
          <w:sz w:val="20"/>
        </w:rPr>
        <w:t>գնահատման</w:t>
      </w:r>
      <w:r w:rsidRPr="00AE2768">
        <w:rPr>
          <w:rFonts w:ascii="GHEA Grapalat" w:hAnsi="GHEA Grapalat" w:cs="Sylfaen"/>
          <w:sz w:val="20"/>
          <w:lang w:val="es-ES"/>
        </w:rPr>
        <w:t xml:space="preserve"> </w:t>
      </w:r>
      <w:r w:rsidRPr="00AE2768">
        <w:rPr>
          <w:rFonts w:ascii="GHEA Grapalat" w:hAnsi="GHEA Grapalat" w:cs="Sylfaen"/>
          <w:sz w:val="20"/>
        </w:rPr>
        <w:t>համար</w:t>
      </w:r>
      <w:r w:rsidRPr="00AE2768">
        <w:rPr>
          <w:rFonts w:ascii="GHEA Grapalat" w:hAnsi="GHEA Grapalat" w:cs="Sylfaen"/>
          <w:sz w:val="20"/>
          <w:lang w:val="es-ES"/>
        </w:rPr>
        <w:t xml:space="preserve"> </w:t>
      </w:r>
      <w:r w:rsidRPr="00AE2768">
        <w:rPr>
          <w:rFonts w:ascii="GHEA Grapalat" w:hAnsi="GHEA Grapalat" w:cs="Sylfaen"/>
          <w:sz w:val="20"/>
        </w:rPr>
        <w:t>մասնակցից</w:t>
      </w:r>
      <w:r w:rsidRPr="00AE2768">
        <w:rPr>
          <w:rFonts w:ascii="GHEA Grapalat" w:hAnsi="GHEA Grapalat" w:cs="Sylfaen"/>
          <w:sz w:val="20"/>
          <w:lang w:val="es-ES"/>
        </w:rPr>
        <w:t xml:space="preserve">, </w:t>
      </w:r>
      <w:r w:rsidRPr="00AE2768">
        <w:rPr>
          <w:rFonts w:ascii="GHEA Grapalat" w:hAnsi="GHEA Grapalat" w:cs="Sylfaen"/>
          <w:sz w:val="20"/>
        </w:rPr>
        <w:t>այդ</w:t>
      </w:r>
      <w:r w:rsidRPr="00AE2768">
        <w:rPr>
          <w:rFonts w:ascii="GHEA Grapalat" w:hAnsi="GHEA Grapalat" w:cs="Sylfaen"/>
          <w:sz w:val="20"/>
          <w:lang w:val="es-ES"/>
        </w:rPr>
        <w:t xml:space="preserve"> </w:t>
      </w:r>
      <w:r w:rsidRPr="00AE2768">
        <w:rPr>
          <w:rFonts w:ascii="GHEA Grapalat" w:hAnsi="GHEA Grapalat" w:cs="Sylfaen"/>
          <w:sz w:val="20"/>
        </w:rPr>
        <w:t>թվում</w:t>
      </w:r>
      <w:r w:rsidRPr="00AE2768">
        <w:rPr>
          <w:rFonts w:ascii="GHEA Grapalat" w:hAnsi="GHEA Grapalat" w:cs="Sylfaen"/>
          <w:sz w:val="20"/>
          <w:lang w:val="es-ES"/>
        </w:rPr>
        <w:t xml:space="preserve"> </w:t>
      </w:r>
      <w:r w:rsidRPr="00AE2768">
        <w:rPr>
          <w:rFonts w:ascii="GHEA Grapalat" w:hAnsi="GHEA Grapalat" w:cs="Sylfaen"/>
          <w:sz w:val="20"/>
        </w:rPr>
        <w:t>ընտրված</w:t>
      </w:r>
      <w:r w:rsidRPr="00AE2768">
        <w:rPr>
          <w:rFonts w:ascii="GHEA Grapalat" w:hAnsi="GHEA Grapalat" w:cs="Sylfaen"/>
          <w:sz w:val="20"/>
          <w:lang w:val="es-ES"/>
        </w:rPr>
        <w:t xml:space="preserve"> </w:t>
      </w:r>
      <w:r w:rsidRPr="00AE2768">
        <w:rPr>
          <w:rFonts w:ascii="GHEA Grapalat" w:hAnsi="GHEA Grapalat" w:cs="Sylfaen"/>
          <w:sz w:val="20"/>
        </w:rPr>
        <w:t>մասնակցից</w:t>
      </w:r>
      <w:r w:rsidRPr="00AE2768">
        <w:rPr>
          <w:rFonts w:ascii="GHEA Grapalat" w:hAnsi="GHEA Grapalat" w:cs="Sylfaen"/>
          <w:sz w:val="20"/>
          <w:lang w:val="es-ES"/>
        </w:rPr>
        <w:t xml:space="preserve"> </w:t>
      </w:r>
      <w:r w:rsidRPr="00AE2768">
        <w:rPr>
          <w:rFonts w:ascii="GHEA Grapalat" w:hAnsi="GHEA Grapalat" w:cs="Sylfaen"/>
          <w:sz w:val="20"/>
        </w:rPr>
        <w:t>այլ</w:t>
      </w:r>
      <w:r w:rsidRPr="00AE2768">
        <w:rPr>
          <w:rFonts w:ascii="GHEA Grapalat" w:hAnsi="GHEA Grapalat" w:cs="Sylfaen"/>
          <w:sz w:val="20"/>
          <w:lang w:val="es-ES"/>
        </w:rPr>
        <w:t xml:space="preserve"> </w:t>
      </w:r>
      <w:r w:rsidRPr="00AE2768">
        <w:rPr>
          <w:rFonts w:ascii="GHEA Grapalat" w:hAnsi="GHEA Grapalat" w:cs="Sylfaen"/>
          <w:sz w:val="20"/>
        </w:rPr>
        <w:t>փաստաթղթեր</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հիմնավորումներ</w:t>
      </w:r>
      <w:r w:rsidRPr="00AE2768">
        <w:rPr>
          <w:rFonts w:ascii="GHEA Grapalat" w:hAnsi="GHEA Grapalat" w:cs="Sylfaen"/>
          <w:sz w:val="20"/>
          <w:lang w:val="es-ES"/>
        </w:rPr>
        <w:t xml:space="preserve"> </w:t>
      </w:r>
      <w:r w:rsidRPr="00AE2768">
        <w:rPr>
          <w:rFonts w:ascii="GHEA Grapalat" w:hAnsi="GHEA Grapalat" w:cs="Sylfaen"/>
          <w:sz w:val="20"/>
        </w:rPr>
        <w:t>չեն</w:t>
      </w:r>
      <w:r w:rsidRPr="00AE2768">
        <w:rPr>
          <w:rFonts w:ascii="GHEA Grapalat" w:hAnsi="GHEA Grapalat" w:cs="Sylfaen"/>
          <w:sz w:val="20"/>
          <w:lang w:val="es-ES"/>
        </w:rPr>
        <w:t xml:space="preserve"> </w:t>
      </w:r>
      <w:r w:rsidRPr="00AE2768">
        <w:rPr>
          <w:rFonts w:ascii="GHEA Grapalat" w:hAnsi="GHEA Grapalat" w:cs="Sylfaen"/>
          <w:sz w:val="20"/>
        </w:rPr>
        <w:t>կարող</w:t>
      </w:r>
      <w:r w:rsidRPr="00AE2768">
        <w:rPr>
          <w:rFonts w:ascii="GHEA Grapalat" w:hAnsi="GHEA Grapalat" w:cs="Sylfaen"/>
          <w:sz w:val="20"/>
          <w:lang w:val="es-ES"/>
        </w:rPr>
        <w:t xml:space="preserve"> </w:t>
      </w:r>
      <w:r w:rsidRPr="00AE2768">
        <w:rPr>
          <w:rFonts w:ascii="GHEA Grapalat" w:hAnsi="GHEA Grapalat" w:cs="Sylfaen"/>
          <w:sz w:val="20"/>
        </w:rPr>
        <w:t>պահանջվել</w:t>
      </w:r>
      <w:r w:rsidRPr="00AE2768">
        <w:rPr>
          <w:rFonts w:ascii="GHEA Grapalat" w:hAnsi="GHEA Grapalat" w:cs="Sylfaen"/>
          <w:sz w:val="20"/>
          <w:lang w:val="es-ES"/>
        </w:rPr>
        <w:t>:</w:t>
      </w:r>
      <w:r w:rsidRPr="00AE2768">
        <w:rPr>
          <w:rFonts w:ascii="GHEA Grapalat" w:hAnsi="GHEA Grapalat" w:cs="Tahoma"/>
          <w:sz w:val="20"/>
          <w:lang w:val="hy-AM"/>
        </w:rPr>
        <w:t xml:space="preserve"> </w:t>
      </w:r>
      <w:r w:rsidRPr="00AE2768">
        <w:rPr>
          <w:rFonts w:ascii="GHEA Grapalat" w:hAnsi="GHEA Grapalat" w:cs="Tahoma"/>
          <w:sz w:val="20"/>
        </w:rPr>
        <w:t>Մասնակցի</w:t>
      </w:r>
      <w:r w:rsidRPr="00AE2768">
        <w:rPr>
          <w:rFonts w:ascii="GHEA Grapalat" w:hAnsi="GHEA Grapalat" w:cs="Tahoma"/>
          <w:sz w:val="20"/>
          <w:lang w:val="es-ES"/>
        </w:rPr>
        <w:t xml:space="preserve"> </w:t>
      </w:r>
      <w:r w:rsidRPr="00AE2768">
        <w:rPr>
          <w:rFonts w:ascii="GHEA Grapalat" w:hAnsi="GHEA Grapalat" w:cs="Tahoma"/>
          <w:sz w:val="20"/>
        </w:rPr>
        <w:t>հայտարարության</w:t>
      </w:r>
      <w:r w:rsidRPr="00AE2768">
        <w:rPr>
          <w:rFonts w:ascii="GHEA Grapalat" w:hAnsi="GHEA Grapalat" w:cs="Tahoma"/>
          <w:sz w:val="20"/>
          <w:lang w:val="es-ES"/>
        </w:rPr>
        <w:t xml:space="preserve"> </w:t>
      </w:r>
      <w:r w:rsidRPr="00AE2768">
        <w:rPr>
          <w:rFonts w:ascii="GHEA Grapalat" w:hAnsi="GHEA Grapalat" w:cs="Tahoma"/>
          <w:sz w:val="20"/>
        </w:rPr>
        <w:t>իսկությունը</w:t>
      </w:r>
      <w:r w:rsidRPr="00AE2768">
        <w:rPr>
          <w:rFonts w:ascii="GHEA Grapalat" w:hAnsi="GHEA Grapalat" w:cs="Tahoma"/>
          <w:sz w:val="20"/>
          <w:lang w:val="es-ES"/>
        </w:rPr>
        <w:t xml:space="preserve"> </w:t>
      </w:r>
      <w:r w:rsidRPr="00AE2768">
        <w:rPr>
          <w:rFonts w:ascii="GHEA Grapalat" w:hAnsi="GHEA Grapalat" w:cs="Tahoma"/>
          <w:sz w:val="20"/>
        </w:rPr>
        <w:t>գնահատող</w:t>
      </w:r>
      <w:r w:rsidRPr="00AE2768">
        <w:rPr>
          <w:rFonts w:ascii="GHEA Grapalat" w:hAnsi="GHEA Grapalat" w:cs="Tahoma"/>
          <w:sz w:val="20"/>
          <w:lang w:val="es-ES"/>
        </w:rPr>
        <w:t xml:space="preserve"> </w:t>
      </w:r>
      <w:r w:rsidRPr="00AE2768">
        <w:rPr>
          <w:rFonts w:ascii="GHEA Grapalat" w:hAnsi="GHEA Grapalat" w:cs="Tahoma"/>
          <w:sz w:val="20"/>
        </w:rPr>
        <w:t>հանձնաժողովը</w:t>
      </w:r>
      <w:r w:rsidRPr="00AE2768">
        <w:rPr>
          <w:rFonts w:ascii="GHEA Grapalat" w:hAnsi="GHEA Grapalat" w:cs="Tahoma"/>
          <w:sz w:val="20"/>
          <w:lang w:val="es-ES"/>
        </w:rPr>
        <w:t xml:space="preserve"> (</w:t>
      </w:r>
      <w:r w:rsidRPr="00AE2768">
        <w:rPr>
          <w:rFonts w:ascii="GHEA Grapalat" w:hAnsi="GHEA Grapalat" w:cs="Tahoma"/>
          <w:sz w:val="20"/>
        </w:rPr>
        <w:t>այսուհետ</w:t>
      </w:r>
      <w:r w:rsidRPr="00AE2768">
        <w:rPr>
          <w:rFonts w:ascii="GHEA Grapalat" w:hAnsi="GHEA Grapalat" w:cs="Tahoma"/>
          <w:sz w:val="20"/>
          <w:lang w:val="es-ES"/>
        </w:rPr>
        <w:t xml:space="preserve">` </w:t>
      </w:r>
      <w:r w:rsidRPr="00AE2768">
        <w:rPr>
          <w:rFonts w:ascii="GHEA Grapalat" w:hAnsi="GHEA Grapalat" w:cs="Tahoma"/>
          <w:sz w:val="20"/>
        </w:rPr>
        <w:t>հանձնաժողով</w:t>
      </w:r>
      <w:r w:rsidRPr="00AE2768">
        <w:rPr>
          <w:rFonts w:ascii="GHEA Grapalat" w:hAnsi="GHEA Grapalat" w:cs="Tahoma"/>
          <w:sz w:val="20"/>
          <w:lang w:val="es-ES"/>
        </w:rPr>
        <w:t xml:space="preserve">) </w:t>
      </w:r>
      <w:r w:rsidRPr="00AE2768">
        <w:rPr>
          <w:rFonts w:ascii="GHEA Grapalat" w:hAnsi="GHEA Grapalat" w:cs="Tahoma"/>
          <w:sz w:val="20"/>
        </w:rPr>
        <w:t>գնահատում</w:t>
      </w:r>
      <w:r w:rsidRPr="00AE2768">
        <w:rPr>
          <w:rFonts w:ascii="GHEA Grapalat" w:hAnsi="GHEA Grapalat" w:cs="Tahoma"/>
          <w:sz w:val="20"/>
          <w:lang w:val="es-ES"/>
        </w:rPr>
        <w:t xml:space="preserve"> </w:t>
      </w:r>
      <w:r w:rsidRPr="00AE2768">
        <w:rPr>
          <w:rFonts w:ascii="GHEA Grapalat" w:hAnsi="GHEA Grapalat" w:cs="Tahoma"/>
          <w:sz w:val="20"/>
        </w:rPr>
        <w:t>է</w:t>
      </w:r>
      <w:r w:rsidRPr="00AE2768">
        <w:rPr>
          <w:rFonts w:ascii="GHEA Grapalat" w:hAnsi="GHEA Grapalat" w:cs="Tahoma"/>
          <w:sz w:val="20"/>
          <w:lang w:val="es-ES"/>
        </w:rPr>
        <w:t xml:space="preserve"> </w:t>
      </w:r>
      <w:r w:rsidRPr="00AE2768">
        <w:rPr>
          <w:rFonts w:ascii="GHEA Grapalat" w:hAnsi="GHEA Grapalat" w:cs="Tahoma"/>
          <w:sz w:val="20"/>
        </w:rPr>
        <w:t>սույն</w:t>
      </w:r>
      <w:r w:rsidRPr="00AE2768">
        <w:rPr>
          <w:rFonts w:ascii="GHEA Grapalat" w:hAnsi="GHEA Grapalat" w:cs="Tahoma"/>
          <w:sz w:val="20"/>
          <w:lang w:val="es-ES"/>
        </w:rPr>
        <w:t xml:space="preserve"> </w:t>
      </w:r>
      <w:r w:rsidRPr="00AE2768">
        <w:rPr>
          <w:rFonts w:ascii="GHEA Grapalat" w:hAnsi="GHEA Grapalat" w:cs="Tahoma"/>
          <w:sz w:val="20"/>
        </w:rPr>
        <w:t>հրավերով</w:t>
      </w:r>
      <w:r w:rsidRPr="00AE2768">
        <w:rPr>
          <w:rFonts w:ascii="GHEA Grapalat" w:hAnsi="GHEA Grapalat" w:cs="Tahoma"/>
          <w:sz w:val="20"/>
          <w:lang w:val="es-ES"/>
        </w:rPr>
        <w:t xml:space="preserve"> </w:t>
      </w:r>
      <w:r w:rsidRPr="00AE2768">
        <w:rPr>
          <w:rFonts w:ascii="GHEA Grapalat" w:hAnsi="GHEA Grapalat" w:cs="Tahoma"/>
          <w:sz w:val="20"/>
        </w:rPr>
        <w:t>սահմանված</w:t>
      </w:r>
      <w:r w:rsidRPr="00AE2768">
        <w:rPr>
          <w:rFonts w:ascii="GHEA Grapalat" w:hAnsi="GHEA Grapalat" w:cs="Tahoma"/>
          <w:sz w:val="20"/>
          <w:lang w:val="es-ES"/>
        </w:rPr>
        <w:t xml:space="preserve"> </w:t>
      </w:r>
      <w:r w:rsidRPr="00AE2768">
        <w:rPr>
          <w:rFonts w:ascii="GHEA Grapalat" w:hAnsi="GHEA Grapalat" w:cs="Tahoma"/>
          <w:sz w:val="20"/>
        </w:rPr>
        <w:t>պայմաններով</w:t>
      </w:r>
      <w:r w:rsidRPr="00AE2768">
        <w:rPr>
          <w:rFonts w:ascii="GHEA Grapalat" w:hAnsi="GHEA Grapalat" w:cs="Tahoma"/>
          <w:sz w:val="20"/>
          <w:lang w:val="es-ES"/>
        </w:rPr>
        <w:t>:</w:t>
      </w:r>
    </w:p>
    <w:p w:rsidR="002462D0" w:rsidRPr="00AE2768" w:rsidRDefault="002462D0" w:rsidP="002462D0">
      <w:pPr>
        <w:ind w:firstLine="720"/>
        <w:jc w:val="both"/>
        <w:rPr>
          <w:rFonts w:ascii="GHEA Grapalat" w:hAnsi="GHEA Grapalat"/>
          <w:sz w:val="20"/>
          <w:szCs w:val="20"/>
          <w:lang w:val="es-ES"/>
        </w:rPr>
      </w:pPr>
      <w:r w:rsidRPr="00AE2768">
        <w:rPr>
          <w:rFonts w:ascii="GHEA Grapalat" w:hAnsi="GHEA Grapalat" w:cs="Tahoma"/>
          <w:sz w:val="20"/>
          <w:szCs w:val="20"/>
          <w:lang w:val="es-ES"/>
        </w:rPr>
        <w:t xml:space="preserve">2.3 </w:t>
      </w:r>
      <w:r w:rsidRPr="00AE2768">
        <w:rPr>
          <w:rFonts w:ascii="GHEA Grapalat" w:hAnsi="GHEA Grapalat" w:cs="Sylfaen"/>
          <w:sz w:val="20"/>
          <w:szCs w:val="20"/>
        </w:rPr>
        <w:t>Արգելվում</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կետով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փոխկապակցված</w:t>
      </w:r>
      <w:r w:rsidRPr="00AE2768">
        <w:rPr>
          <w:rFonts w:ascii="GHEA Grapalat" w:hAnsi="GHEA Grapalat"/>
          <w:sz w:val="20"/>
          <w:szCs w:val="20"/>
          <w:lang w:val="es-ES"/>
        </w:rPr>
        <w:t xml:space="preserve"> </w:t>
      </w:r>
      <w:r w:rsidRPr="00AE2768">
        <w:rPr>
          <w:rFonts w:ascii="GHEA Grapalat" w:hAnsi="GHEA Grapalat"/>
          <w:sz w:val="20"/>
          <w:szCs w:val="20"/>
        </w:rPr>
        <w:t>անձանց</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ավելի</w:t>
      </w:r>
      <w:r w:rsidRPr="00AE2768">
        <w:rPr>
          <w:rFonts w:ascii="GHEA Grapalat" w:hAnsi="GHEA Grapalat"/>
          <w:sz w:val="20"/>
          <w:szCs w:val="20"/>
          <w:lang w:val="es-ES"/>
        </w:rPr>
        <w:t xml:space="preserve"> </w:t>
      </w:r>
      <w:r w:rsidRPr="00AE2768">
        <w:rPr>
          <w:rFonts w:ascii="GHEA Grapalat" w:hAnsi="GHEA Grapalat" w:cs="Sylfaen"/>
          <w:sz w:val="20"/>
          <w:szCs w:val="20"/>
        </w:rPr>
        <w:t>քան</w:t>
      </w:r>
      <w:r w:rsidRPr="00AE2768">
        <w:rPr>
          <w:rFonts w:ascii="GHEA Grapalat" w:hAnsi="GHEA Grapalat"/>
          <w:sz w:val="20"/>
          <w:szCs w:val="20"/>
          <w:lang w:val="es-ES"/>
        </w:rPr>
        <w:t xml:space="preserve"> </w:t>
      </w:r>
      <w:r w:rsidRPr="00AE2768">
        <w:rPr>
          <w:rFonts w:ascii="GHEA Grapalat" w:hAnsi="GHEA Grapalat" w:cs="Sylfaen"/>
          <w:sz w:val="20"/>
          <w:szCs w:val="20"/>
        </w:rPr>
        <w:t>հիսուն</w:t>
      </w:r>
      <w:r w:rsidRPr="00AE2768">
        <w:rPr>
          <w:rFonts w:ascii="GHEA Grapalat" w:hAnsi="GHEA Grapalat"/>
          <w:sz w:val="20"/>
          <w:szCs w:val="20"/>
          <w:lang w:val="es-ES"/>
        </w:rPr>
        <w:t xml:space="preserve"> </w:t>
      </w:r>
      <w:r w:rsidRPr="00AE2768">
        <w:rPr>
          <w:rFonts w:ascii="GHEA Grapalat" w:hAnsi="GHEA Grapalat" w:cs="Sylfaen"/>
          <w:sz w:val="20"/>
          <w:szCs w:val="20"/>
        </w:rPr>
        <w:t>տոկոս</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պատկանող</w:t>
      </w:r>
      <w:r w:rsidRPr="00AE2768">
        <w:rPr>
          <w:rFonts w:ascii="GHEA Grapalat" w:hAnsi="GHEA Grapalat"/>
          <w:sz w:val="20"/>
          <w:szCs w:val="20"/>
          <w:lang w:val="es-ES"/>
        </w:rPr>
        <w:t xml:space="preserve"> </w:t>
      </w:r>
      <w:r w:rsidRPr="00AE2768">
        <w:rPr>
          <w:rFonts w:ascii="GHEA Grapalat" w:hAnsi="GHEA Grapalat" w:cs="Sylfaen"/>
          <w:sz w:val="20"/>
          <w:szCs w:val="20"/>
        </w:rPr>
        <w:t>բաժնեմաս</w:t>
      </w:r>
      <w:r w:rsidRPr="00AE2768">
        <w:rPr>
          <w:rFonts w:ascii="GHEA Grapalat" w:hAnsi="GHEA Grapalat"/>
          <w:sz w:val="20"/>
          <w:szCs w:val="20"/>
          <w:lang w:val="es-ES"/>
        </w:rPr>
        <w:t xml:space="preserve"> (</w:t>
      </w:r>
      <w:r w:rsidRPr="00AE2768">
        <w:rPr>
          <w:rFonts w:ascii="GHEA Grapalat" w:hAnsi="GHEA Grapalat"/>
          <w:sz w:val="20"/>
          <w:szCs w:val="20"/>
        </w:rPr>
        <w:t>փայաբաժին</w:t>
      </w:r>
      <w:r w:rsidRPr="00AE2768">
        <w:rPr>
          <w:rFonts w:ascii="GHEA Grapalat" w:hAnsi="GHEA Grapalat"/>
          <w:sz w:val="20"/>
          <w:szCs w:val="20"/>
          <w:lang w:val="es-ES"/>
        </w:rPr>
        <w:t xml:space="preserve">) </w:t>
      </w:r>
      <w:r w:rsidRPr="00AE2768">
        <w:rPr>
          <w:rFonts w:ascii="GHEA Grapalat" w:hAnsi="GHEA Grapalat" w:cs="Sylfaen"/>
          <w:sz w:val="20"/>
          <w:szCs w:val="20"/>
        </w:rPr>
        <w:t>ունեցող</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sz w:val="20"/>
          <w:szCs w:val="20"/>
          <w:lang w:val="es-ES"/>
        </w:rPr>
        <w:t xml:space="preserve"> </w:t>
      </w:r>
      <w:r w:rsidRPr="00AE2768">
        <w:rPr>
          <w:rFonts w:ascii="GHEA Grapalat" w:hAnsi="GHEA Grapalat" w:cs="Sylfaen"/>
          <w:sz w:val="20"/>
          <w:szCs w:val="20"/>
        </w:rPr>
        <w:t>միաժամանակյա</w:t>
      </w:r>
      <w:r w:rsidRPr="00AE2768">
        <w:rPr>
          <w:rFonts w:ascii="GHEA Grapalat" w:hAnsi="GHEA Grapalat"/>
          <w:sz w:val="20"/>
          <w:szCs w:val="20"/>
          <w:lang w:val="es-ES"/>
        </w:rPr>
        <w:t xml:space="preserve"> </w:t>
      </w:r>
      <w:r w:rsidRPr="00AE2768">
        <w:rPr>
          <w:rFonts w:ascii="GHEA Grapalat" w:hAnsi="GHEA Grapalat" w:cs="Sylfaen"/>
          <w:sz w:val="20"/>
          <w:szCs w:val="20"/>
        </w:rPr>
        <w:t>մասնակցությունը</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ընթացակարգին</w:t>
      </w:r>
      <w:r w:rsidRPr="00AE2768">
        <w:rPr>
          <w:rFonts w:ascii="GHEA Grapalat" w:hAnsi="GHEA Grapalat"/>
          <w:sz w:val="20"/>
          <w:szCs w:val="20"/>
          <w:lang w:val="hy-AM"/>
        </w:rPr>
        <w:t xml:space="preserve"> </w:t>
      </w:r>
      <w:r w:rsidRPr="00AE2768">
        <w:rPr>
          <w:rFonts w:ascii="GHEA Grapalat" w:hAnsi="GHEA Grapalat" w:cs="Sylfaen"/>
          <w:sz w:val="20"/>
          <w:szCs w:val="20"/>
          <w:lang w:val="es-ES"/>
        </w:rPr>
        <w:t>(</w:t>
      </w:r>
      <w:r w:rsidRPr="00AE2768">
        <w:rPr>
          <w:rFonts w:ascii="GHEA Grapalat" w:hAnsi="GHEA Grapalat" w:cs="Sylfaen"/>
          <w:sz w:val="20"/>
          <w:szCs w:val="20"/>
        </w:rPr>
        <w:t>միևնույն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չափաբաժնին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պետության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համայնքների</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և</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rPr>
        <w:t>համատեղ</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ործունեության</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ով</w:t>
      </w:r>
      <w:r w:rsidRPr="00AE2768">
        <w:rPr>
          <w:rFonts w:ascii="GHEA Grapalat" w:hAnsi="GHEA Grapalat" w:cs="Sylfaen"/>
          <w:sz w:val="20"/>
          <w:lang w:val="af-ZA"/>
        </w:rPr>
        <w:t xml:space="preserve"> </w:t>
      </w:r>
      <w:r w:rsidRPr="00AE2768">
        <w:rPr>
          <w:rFonts w:ascii="GHEA Grapalat" w:hAnsi="GHEA Grapalat" w:cs="Times Armenian"/>
          <w:sz w:val="20"/>
          <w:lang w:val="af-ZA"/>
        </w:rPr>
        <w:t>(</w:t>
      </w:r>
      <w:r w:rsidRPr="00AE2768">
        <w:rPr>
          <w:rFonts w:ascii="GHEA Grapalat" w:hAnsi="GHEA Grapalat" w:cs="Sylfaen"/>
          <w:sz w:val="20"/>
        </w:rPr>
        <w:t>կոնսորցիումով</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ործընթացին</w:t>
      </w:r>
      <w:r w:rsidRPr="00AE2768">
        <w:rPr>
          <w:rFonts w:ascii="GHEA Grapalat" w:hAnsi="GHEA Grapalat" w:cs="Sylfaen"/>
          <w:sz w:val="20"/>
          <w:lang w:val="es-ES"/>
        </w:rPr>
        <w:t xml:space="preserve"> </w:t>
      </w:r>
      <w:r w:rsidRPr="00AE2768">
        <w:rPr>
          <w:rFonts w:ascii="GHEA Grapalat" w:hAnsi="GHEA Grapalat" w:cs="Sylfaen"/>
          <w:sz w:val="20"/>
          <w:szCs w:val="20"/>
        </w:rPr>
        <w:t>մասնակցության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cs="Sylfaen"/>
          <w:sz w:val="20"/>
          <w:szCs w:val="20"/>
          <w:lang w:val="es-ES"/>
        </w:rPr>
        <w:t>:</w:t>
      </w:r>
    </w:p>
    <w:p w:rsidR="002462D0" w:rsidRPr="00AE2768" w:rsidRDefault="002462D0" w:rsidP="002462D0">
      <w:pPr>
        <w:pStyle w:val="af4"/>
        <w:spacing w:before="0" w:beforeAutospacing="0" w:after="0" w:afterAutospacing="0"/>
        <w:ind w:firstLine="708"/>
        <w:jc w:val="both"/>
        <w:rPr>
          <w:rFonts w:ascii="GHEA Grapalat" w:hAnsi="GHEA Grapalat"/>
          <w:sz w:val="20"/>
          <w:szCs w:val="20"/>
          <w:lang w:val="hy-AM"/>
        </w:rPr>
      </w:pPr>
      <w:r w:rsidRPr="00AE2768">
        <w:rPr>
          <w:rFonts w:ascii="GHEA Grapalat" w:hAnsi="GHEA Grapalat"/>
          <w:sz w:val="20"/>
          <w:szCs w:val="20"/>
        </w:rPr>
        <w:t>Կարգի</w:t>
      </w:r>
      <w:r w:rsidRPr="00AE2768">
        <w:rPr>
          <w:rFonts w:ascii="GHEA Grapalat" w:hAnsi="GHEA Grapalat"/>
          <w:sz w:val="20"/>
          <w:szCs w:val="20"/>
          <w:lang w:val="es-ES"/>
        </w:rPr>
        <w:t xml:space="preserve"> 119-</w:t>
      </w:r>
      <w:r w:rsidRPr="00AE2768">
        <w:rPr>
          <w:rFonts w:ascii="GHEA Grapalat" w:hAnsi="GHEA Grapalat"/>
          <w:sz w:val="20"/>
          <w:szCs w:val="20"/>
        </w:rPr>
        <w:t>րդ</w:t>
      </w:r>
      <w:r w:rsidRPr="00AE2768">
        <w:rPr>
          <w:rFonts w:ascii="GHEA Grapalat" w:hAnsi="GHEA Grapalat"/>
          <w:sz w:val="20"/>
          <w:szCs w:val="20"/>
          <w:lang w:val="es-ES"/>
        </w:rPr>
        <w:t xml:space="preserve"> </w:t>
      </w:r>
      <w:r w:rsidRPr="00AE2768">
        <w:rPr>
          <w:rFonts w:ascii="GHEA Grapalat" w:hAnsi="GHEA Grapalat"/>
          <w:sz w:val="20"/>
          <w:szCs w:val="20"/>
        </w:rPr>
        <w:t>կետի</w:t>
      </w:r>
      <w:r w:rsidRPr="00AE2768">
        <w:rPr>
          <w:rFonts w:ascii="GHEA Grapalat" w:hAnsi="GHEA Grapalat"/>
          <w:sz w:val="20"/>
          <w:szCs w:val="20"/>
          <w:lang w:val="es-ES"/>
        </w:rPr>
        <w:t xml:space="preserve"> </w:t>
      </w:r>
      <w:r w:rsidRPr="00AE2768">
        <w:rPr>
          <w:rFonts w:ascii="GHEA Grapalat" w:hAnsi="GHEA Grapalat"/>
          <w:sz w:val="20"/>
          <w:szCs w:val="20"/>
          <w:lang w:val="hy-AM"/>
        </w:rPr>
        <w:t>իմաստով`</w:t>
      </w:r>
    </w:p>
    <w:p w:rsidR="002462D0" w:rsidRPr="00AE2768" w:rsidRDefault="002462D0" w:rsidP="002462D0">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1</w:t>
      </w:r>
      <w:r w:rsidRPr="00AE2768">
        <w:rPr>
          <w:rFonts w:ascii="GHEA Grapalat" w:hAnsi="GHEA Grapalat"/>
          <w:color w:val="000000"/>
          <w:sz w:val="20"/>
          <w:szCs w:val="20"/>
          <w:lang w:val="hy-AM"/>
        </w:rPr>
        <w:t xml:space="preserve">) </w:t>
      </w:r>
      <w:r w:rsidRPr="00AE2768">
        <w:rPr>
          <w:rFonts w:ascii="GHEA Grapalat" w:hAnsi="GHEA Grapalat"/>
          <w:sz w:val="20"/>
          <w:szCs w:val="20"/>
          <w:lang w:val="hy-AM"/>
        </w:rPr>
        <w:t xml:space="preserve">ֆիզիկական </w:t>
      </w:r>
      <w:r w:rsidRPr="00AE2768">
        <w:rPr>
          <w:rFonts w:ascii="GHEA Grapalat" w:hAnsi="GHEA Grapalat" w:cs="GHEA Grapalat"/>
          <w:color w:val="000000"/>
          <w:sz w:val="20"/>
          <w:szCs w:val="20"/>
          <w:lang w:val="hy-AM"/>
        </w:rPr>
        <w:t xml:space="preserve">անձինք համարվում են փոխկապակցված, </w:t>
      </w:r>
      <w:r w:rsidRPr="00AE276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2462D0" w:rsidRPr="00AE2768" w:rsidRDefault="002462D0" w:rsidP="002462D0">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2462D0" w:rsidRPr="00AE2768" w:rsidRDefault="002462D0" w:rsidP="002462D0">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ա. տվյալ իրավաբանական անձի բաժնետոմսերի տաս տոկոսից ավելին տնօրինող մասնակից.</w:t>
      </w:r>
    </w:p>
    <w:p w:rsidR="002462D0" w:rsidRPr="00AE2768" w:rsidRDefault="002462D0" w:rsidP="002462D0">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2462D0" w:rsidRPr="00AE2768" w:rsidRDefault="002462D0" w:rsidP="002462D0">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2462D0" w:rsidRPr="00AE2768" w:rsidRDefault="002462D0" w:rsidP="002462D0">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2462D0" w:rsidRPr="00AE2768" w:rsidRDefault="002462D0" w:rsidP="002462D0">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 xml:space="preserve">3) ֆիզիկական անձի կարգավիճակ չունեցող մասնակիցները </w:t>
      </w:r>
      <w:r w:rsidRPr="00AE2768">
        <w:rPr>
          <w:rFonts w:ascii="GHEA Grapalat" w:hAnsi="GHEA Grapalat"/>
          <w:color w:val="000000"/>
          <w:sz w:val="20"/>
          <w:szCs w:val="20"/>
          <w:lang w:val="hy-AM"/>
        </w:rPr>
        <w:t xml:space="preserve">համարվում են փոխկապակցված, եթե` </w:t>
      </w:r>
    </w:p>
    <w:p w:rsidR="002462D0" w:rsidRPr="00AE2768" w:rsidRDefault="002462D0" w:rsidP="002462D0">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2462D0" w:rsidRPr="00AE2768" w:rsidRDefault="002462D0" w:rsidP="002462D0">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2462D0" w:rsidRPr="00AE2768" w:rsidRDefault="002462D0" w:rsidP="002462D0">
      <w:pPr>
        <w:pStyle w:val="af4"/>
        <w:spacing w:before="0" w:beforeAutospacing="0" w:after="0" w:afterAutospacing="0"/>
        <w:ind w:firstLine="708"/>
        <w:jc w:val="both"/>
        <w:rPr>
          <w:rFonts w:ascii="Sylfaen" w:hAnsi="Sylfaen"/>
          <w:sz w:val="20"/>
          <w:szCs w:val="20"/>
          <w:lang w:val="hy-AM"/>
        </w:rPr>
      </w:pPr>
      <w:r w:rsidRPr="00AE276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2462D0" w:rsidRPr="00AE2768" w:rsidRDefault="002462D0" w:rsidP="002462D0">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2462D0" w:rsidRPr="00AE2768" w:rsidRDefault="002462D0" w:rsidP="002462D0">
      <w:pPr>
        <w:ind w:firstLine="284"/>
        <w:jc w:val="both"/>
        <w:rPr>
          <w:rFonts w:ascii="GHEA Grapalat" w:hAnsi="GHEA Grapalat"/>
          <w:color w:val="000000"/>
          <w:sz w:val="20"/>
          <w:szCs w:val="20"/>
          <w:lang w:val="hy-AM"/>
        </w:rPr>
      </w:pPr>
      <w:r w:rsidRPr="00AE276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2462D0" w:rsidRPr="00AE2768" w:rsidRDefault="002462D0" w:rsidP="002462D0">
      <w:pPr>
        <w:ind w:firstLine="567"/>
        <w:jc w:val="both"/>
        <w:rPr>
          <w:rFonts w:ascii="GHEA Grapalat" w:hAnsi="GHEA Grapalat" w:cs="Arial"/>
          <w:sz w:val="20"/>
          <w:lang w:val="hy-AM"/>
        </w:rPr>
      </w:pPr>
      <w:r w:rsidRPr="00AE2768">
        <w:rPr>
          <w:rFonts w:ascii="GHEA Grapalat" w:hAnsi="GHEA Grapalat" w:cs="Arial Armenian"/>
          <w:sz w:val="20"/>
          <w:lang w:val="hy-AM"/>
        </w:rPr>
        <w:t xml:space="preserve">2.4 </w:t>
      </w:r>
      <w:r w:rsidRPr="00AE2768">
        <w:rPr>
          <w:rFonts w:ascii="GHEA Grapalat" w:hAnsi="GHEA Grapalat" w:cs="Sylfaen"/>
          <w:sz w:val="20"/>
          <w:lang w:val="hy-AM"/>
        </w:rPr>
        <w:t>Մասնակիցը</w:t>
      </w:r>
      <w:r w:rsidRPr="00AE2768">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2462D0" w:rsidRPr="00AE2768" w:rsidRDefault="002462D0" w:rsidP="002462D0">
      <w:pPr>
        <w:pStyle w:val="norm"/>
        <w:spacing w:line="240" w:lineRule="auto"/>
        <w:ind w:firstLine="540"/>
        <w:rPr>
          <w:rFonts w:ascii="GHEA Grapalat" w:hAnsi="GHEA Grapalat" w:cs="Sylfaen"/>
          <w:sz w:val="20"/>
          <w:szCs w:val="24"/>
          <w:lang w:val="af-ZA" w:eastAsia="en-US"/>
        </w:rPr>
      </w:pPr>
      <w:r w:rsidRPr="00C710A2">
        <w:rPr>
          <w:rFonts w:ascii="GHEA Grapalat" w:hAnsi="GHEA Grapalat" w:cs="Sylfaen"/>
          <w:sz w:val="20"/>
          <w:szCs w:val="24"/>
          <w:lang w:val="hy-AM" w:eastAsia="en-US"/>
        </w:rPr>
        <w:t>2.5 Սույն ընթացակարգի շրջանակում կնքվելիք պայմանագիրը</w:t>
      </w:r>
      <w:r w:rsidRPr="00AE2768">
        <w:rPr>
          <w:rFonts w:ascii="GHEA Grapalat" w:hAnsi="GHEA Grapalat" w:cs="Sylfaen"/>
          <w:sz w:val="20"/>
          <w:szCs w:val="24"/>
          <w:lang w:val="af-ZA" w:eastAsia="en-US"/>
        </w:rPr>
        <w:t xml:space="preserve"> </w:t>
      </w:r>
      <w:r w:rsidRPr="00C710A2">
        <w:rPr>
          <w:rFonts w:ascii="GHEA Grapalat" w:hAnsi="GHEA Grapalat" w:cs="Sylfaen"/>
          <w:sz w:val="20"/>
          <w:szCs w:val="24"/>
          <w:lang w:val="hy-AM" w:eastAsia="en-US"/>
        </w:rPr>
        <w:t>կարող</w:t>
      </w:r>
      <w:r w:rsidRPr="00AE2768">
        <w:rPr>
          <w:rFonts w:ascii="GHEA Grapalat" w:hAnsi="GHEA Grapalat" w:cs="Sylfaen"/>
          <w:sz w:val="20"/>
          <w:szCs w:val="24"/>
          <w:lang w:val="af-ZA" w:eastAsia="en-US"/>
        </w:rPr>
        <w:t xml:space="preserve"> է </w:t>
      </w:r>
      <w:r w:rsidRPr="00C710A2">
        <w:rPr>
          <w:rFonts w:ascii="GHEA Grapalat" w:hAnsi="GHEA Grapalat" w:cs="Sylfaen"/>
          <w:sz w:val="20"/>
          <w:szCs w:val="24"/>
          <w:lang w:val="hy-AM" w:eastAsia="en-US"/>
        </w:rPr>
        <w:t>իրականացվել</w:t>
      </w:r>
      <w:r w:rsidRPr="00AE2768">
        <w:rPr>
          <w:rFonts w:ascii="GHEA Grapalat" w:hAnsi="GHEA Grapalat" w:cs="Sylfaen"/>
          <w:sz w:val="20"/>
          <w:szCs w:val="24"/>
          <w:lang w:val="af-ZA" w:eastAsia="en-US"/>
        </w:rPr>
        <w:t xml:space="preserve"> </w:t>
      </w:r>
      <w:r w:rsidRPr="00C710A2">
        <w:rPr>
          <w:rFonts w:ascii="GHEA Grapalat" w:hAnsi="GHEA Grapalat" w:cs="Sylfaen"/>
          <w:sz w:val="20"/>
          <w:szCs w:val="24"/>
          <w:lang w:val="hy-AM" w:eastAsia="en-US"/>
        </w:rPr>
        <w:t>գործակալության</w:t>
      </w:r>
      <w:r w:rsidRPr="00AE2768">
        <w:rPr>
          <w:rFonts w:ascii="GHEA Grapalat" w:hAnsi="GHEA Grapalat" w:cs="Sylfaen"/>
          <w:sz w:val="20"/>
          <w:szCs w:val="24"/>
          <w:lang w:val="af-ZA" w:eastAsia="en-US"/>
        </w:rPr>
        <w:t xml:space="preserve"> </w:t>
      </w:r>
      <w:r w:rsidRPr="00C710A2">
        <w:rPr>
          <w:rFonts w:ascii="GHEA Grapalat" w:hAnsi="GHEA Grapalat" w:cs="Sylfaen"/>
          <w:sz w:val="20"/>
          <w:szCs w:val="24"/>
          <w:lang w:val="hy-AM" w:eastAsia="en-US"/>
        </w:rPr>
        <w:t>պայմանագիր</w:t>
      </w:r>
      <w:r w:rsidRPr="00AE2768">
        <w:rPr>
          <w:rFonts w:ascii="GHEA Grapalat" w:hAnsi="GHEA Grapalat" w:cs="Sylfaen"/>
          <w:sz w:val="20"/>
          <w:szCs w:val="24"/>
          <w:lang w:val="af-ZA" w:eastAsia="en-US"/>
        </w:rPr>
        <w:t xml:space="preserve"> </w:t>
      </w:r>
      <w:r w:rsidRPr="00C710A2">
        <w:rPr>
          <w:rFonts w:ascii="GHEA Grapalat" w:hAnsi="GHEA Grapalat" w:cs="Sylfaen"/>
          <w:sz w:val="20"/>
          <w:szCs w:val="24"/>
          <w:lang w:val="hy-AM" w:eastAsia="en-US"/>
        </w:rPr>
        <w:t>կնքելու</w:t>
      </w:r>
      <w:r w:rsidRPr="00AE2768">
        <w:rPr>
          <w:rFonts w:ascii="GHEA Grapalat" w:hAnsi="GHEA Grapalat" w:cs="Sylfaen"/>
          <w:sz w:val="20"/>
          <w:szCs w:val="24"/>
          <w:lang w:val="af-ZA" w:eastAsia="en-US"/>
        </w:rPr>
        <w:t xml:space="preserve"> </w:t>
      </w:r>
      <w:r w:rsidRPr="00C710A2">
        <w:rPr>
          <w:rFonts w:ascii="GHEA Grapalat" w:hAnsi="GHEA Grapalat" w:cs="Sylfaen"/>
          <w:sz w:val="20"/>
          <w:szCs w:val="24"/>
          <w:lang w:val="hy-AM" w:eastAsia="en-US"/>
        </w:rPr>
        <w:t>միջոցով։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Գործակալության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պայմանագրի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կողմ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չի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հանդիսանալ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ընթացակարգին</w:t>
      </w:r>
      <w:r w:rsidRPr="00AE2768">
        <w:rPr>
          <w:rFonts w:ascii="GHEA Grapalat" w:hAnsi="GHEA Grapalat" w:cs="Sylfaen"/>
          <w:sz w:val="20"/>
          <w:szCs w:val="24"/>
          <w:lang w:val="af-ZA" w:eastAsia="en-US"/>
        </w:rPr>
        <w:t xml:space="preserve"> </w:t>
      </w:r>
      <w:r w:rsidRPr="00AE2768">
        <w:rPr>
          <w:rFonts w:ascii="GHEA Grapalat" w:hAnsi="GHEA Grapalat" w:cs="Sylfaen"/>
          <w:sz w:val="20"/>
          <w:lang w:val="af-ZA"/>
        </w:rPr>
        <w:t>(</w:t>
      </w:r>
      <w:r w:rsidRPr="00AE2768">
        <w:rPr>
          <w:rFonts w:ascii="GHEA Grapalat" w:hAnsi="GHEA Grapalat" w:cs="Sylfaen"/>
          <w:sz w:val="20"/>
        </w:rPr>
        <w:t>միևնույն</w:t>
      </w:r>
      <w:r w:rsidRPr="00AE2768">
        <w:rPr>
          <w:rFonts w:ascii="GHEA Grapalat" w:hAnsi="GHEA Grapalat" w:cs="Sylfaen"/>
          <w:sz w:val="20"/>
          <w:lang w:val="af-ZA"/>
        </w:rPr>
        <w:t xml:space="preserve"> </w:t>
      </w:r>
      <w:r w:rsidRPr="00AE2768">
        <w:rPr>
          <w:rFonts w:ascii="GHEA Grapalat" w:hAnsi="GHEA Grapalat" w:cs="Sylfaen"/>
          <w:sz w:val="20"/>
        </w:rPr>
        <w:t>չափաբաժնին</w:t>
      </w:r>
      <w:r w:rsidRPr="00AE2768">
        <w:rPr>
          <w:rFonts w:ascii="GHEA Grapalat" w:hAnsi="GHEA Grapalat" w:cs="Sylfaen"/>
          <w:sz w:val="20"/>
          <w:lang w:val="af-ZA"/>
        </w:rPr>
        <w:t xml:space="preserve">) </w:t>
      </w:r>
      <w:r w:rsidRPr="00AE2768">
        <w:rPr>
          <w:rFonts w:ascii="GHEA Grapalat" w:hAnsi="GHEA Grapalat" w:cs="Sylfaen"/>
          <w:sz w:val="20"/>
          <w:szCs w:val="24"/>
          <w:lang w:eastAsia="en-US"/>
        </w:rPr>
        <w:t>մասնակցելու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հայտ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մասնակիցը</w:t>
      </w:r>
      <w:r w:rsidRPr="00AE2768">
        <w:rPr>
          <w:rFonts w:ascii="GHEA Grapalat" w:hAnsi="GHEA Grapalat" w:cs="Sylfaen"/>
          <w:sz w:val="20"/>
          <w:szCs w:val="24"/>
          <w:lang w:val="af-ZA" w:eastAsia="en-US"/>
        </w:rPr>
        <w:t xml:space="preserve">: </w:t>
      </w:r>
    </w:p>
    <w:p w:rsidR="002462D0" w:rsidRPr="00AE2768" w:rsidRDefault="002462D0" w:rsidP="002462D0">
      <w:pPr>
        <w:pStyle w:val="23"/>
        <w:spacing w:line="240" w:lineRule="auto"/>
        <w:rPr>
          <w:rFonts w:ascii="GHEA Grapalat" w:hAnsi="GHEA Grapalat" w:cs="Sylfaen"/>
          <w:szCs w:val="24"/>
        </w:rPr>
      </w:pPr>
      <w:r w:rsidRPr="00AE2768">
        <w:rPr>
          <w:rFonts w:ascii="GHEA Grapalat" w:hAnsi="GHEA Grapalat" w:cs="Sylfaen"/>
          <w:szCs w:val="24"/>
        </w:rPr>
        <w:t xml:space="preserve"> 2</w:t>
      </w:r>
      <w:r w:rsidRPr="00AE2768">
        <w:rPr>
          <w:rFonts w:ascii="GHEA Grapalat" w:hAnsi="GHEA Grapalat" w:cs="Sylfaen"/>
          <w:szCs w:val="24"/>
          <w:lang w:val="hy-AM"/>
        </w:rPr>
        <w:t>.</w:t>
      </w:r>
      <w:r w:rsidRPr="00C710A2">
        <w:rPr>
          <w:rFonts w:ascii="GHEA Grapalat" w:hAnsi="GHEA Grapalat" w:cs="Sylfaen"/>
          <w:szCs w:val="24"/>
        </w:rPr>
        <w:t xml:space="preserve">6 </w:t>
      </w:r>
      <w:r w:rsidRPr="00AE2768">
        <w:rPr>
          <w:rFonts w:ascii="GHEA Grapalat" w:hAnsi="GHEA Grapalat" w:cs="Sylfaen"/>
          <w:szCs w:val="24"/>
          <w:lang w:val="ru-RU"/>
        </w:rPr>
        <w:t>Մասնակիցները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szCs w:val="24"/>
          <w:lang w:val="ru-RU"/>
        </w:rPr>
        <w:t>մասնակցել</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կոնսորցիումով</w:t>
      </w:r>
      <w:r w:rsidRPr="00AE2768">
        <w:rPr>
          <w:rFonts w:ascii="GHEA Grapalat" w:hAnsi="GHEA Grapalat" w:cs="Sylfaen"/>
          <w:szCs w:val="24"/>
        </w:rPr>
        <w:t>)</w:t>
      </w:r>
      <w:r w:rsidRPr="00AE2768">
        <w:rPr>
          <w:rFonts w:ascii="GHEA Grapalat" w:hAnsi="GHEA Grapalat" w:cs="Sylfaen"/>
          <w:szCs w:val="24"/>
          <w:lang w:val="ru-RU"/>
        </w:rPr>
        <w:t>։</w:t>
      </w:r>
      <w:r w:rsidRPr="00AE2768">
        <w:rPr>
          <w:rFonts w:ascii="GHEA Grapalat" w:hAnsi="GHEA Grapalat" w:cs="Sylfaen"/>
          <w:szCs w:val="24"/>
        </w:rPr>
        <w:t xml:space="preserve"> </w:t>
      </w:r>
      <w:r w:rsidRPr="00AE2768">
        <w:rPr>
          <w:rFonts w:ascii="GHEA Grapalat" w:hAnsi="GHEA Grapalat" w:cs="Sylfaen"/>
          <w:szCs w:val="24"/>
          <w:lang w:val="ru-RU"/>
        </w:rPr>
        <w:t>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w:t>
      </w:r>
    </w:p>
    <w:p w:rsidR="002462D0" w:rsidRPr="00AE2768" w:rsidRDefault="002462D0" w:rsidP="002462D0">
      <w:pPr>
        <w:pStyle w:val="23"/>
        <w:spacing w:line="240" w:lineRule="auto"/>
        <w:rPr>
          <w:rFonts w:ascii="GHEA Grapalat" w:hAnsi="GHEA Grapalat" w:cs="Sylfaen"/>
          <w:szCs w:val="24"/>
        </w:rPr>
      </w:pPr>
      <w:r w:rsidRPr="00AE2768">
        <w:rPr>
          <w:rFonts w:ascii="GHEA Grapalat" w:hAnsi="GHEA Grapalat" w:cs="Sylfaen"/>
          <w:szCs w:val="24"/>
        </w:rPr>
        <w:t xml:space="preserve">1)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պայմանագրի</w:t>
      </w:r>
      <w:r w:rsidRPr="00AE2768">
        <w:rPr>
          <w:rFonts w:ascii="GHEA Grapalat" w:hAnsi="GHEA Grapalat" w:cs="Sylfaen"/>
          <w:szCs w:val="24"/>
        </w:rPr>
        <w:t xml:space="preserve"> </w:t>
      </w:r>
      <w:r w:rsidRPr="00AE2768">
        <w:rPr>
          <w:rFonts w:ascii="GHEA Grapalat" w:hAnsi="GHEA Grapalat" w:cs="Sylfaen"/>
          <w:szCs w:val="24"/>
          <w:lang w:val="ru-RU"/>
        </w:rPr>
        <w:t>կողմերից</w:t>
      </w:r>
      <w:r w:rsidRPr="00AE2768">
        <w:rPr>
          <w:rFonts w:ascii="GHEA Grapalat" w:hAnsi="GHEA Grapalat" w:cs="Sylfaen"/>
          <w:szCs w:val="24"/>
        </w:rPr>
        <w:t xml:space="preserve"> </w:t>
      </w:r>
      <w:r w:rsidRPr="00AE2768">
        <w:rPr>
          <w:rFonts w:ascii="GHEA Grapalat" w:hAnsi="GHEA Grapalat" w:cs="Sylfaen"/>
          <w:szCs w:val="24"/>
          <w:lang w:val="ru-RU"/>
        </w:rPr>
        <w:t>որևէ</w:t>
      </w:r>
      <w:r w:rsidRPr="00AE2768">
        <w:rPr>
          <w:rFonts w:ascii="GHEA Grapalat" w:hAnsi="GHEA Grapalat" w:cs="Sylfaen"/>
          <w:szCs w:val="24"/>
        </w:rPr>
        <w:t xml:space="preserve"> </w:t>
      </w:r>
      <w:r w:rsidRPr="00AE2768">
        <w:rPr>
          <w:rFonts w:ascii="GHEA Grapalat" w:hAnsi="GHEA Grapalat" w:cs="Sylfaen"/>
          <w:szCs w:val="24"/>
          <w:lang w:val="ru-RU"/>
        </w:rPr>
        <w:t>մեկը</w:t>
      </w:r>
      <w:r w:rsidRPr="00AE2768">
        <w:rPr>
          <w:rFonts w:ascii="GHEA Grapalat" w:hAnsi="GHEA Grapalat" w:cs="Sylfaen"/>
          <w:szCs w:val="24"/>
        </w:rPr>
        <w:t xml:space="preserve"> </w:t>
      </w:r>
      <w:r w:rsidRPr="00AE2768">
        <w:rPr>
          <w:rFonts w:ascii="GHEA Grapalat" w:hAnsi="GHEA Grapalat" w:cs="Sylfaen"/>
          <w:szCs w:val="24"/>
          <w:lang w:val="ru-RU"/>
        </w:rPr>
        <w:t>չի</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նույն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rPr>
        <w:t>(</w:t>
      </w:r>
      <w:r w:rsidRPr="00AE2768">
        <w:rPr>
          <w:rFonts w:ascii="GHEA Grapalat" w:hAnsi="GHEA Grapalat" w:cs="Sylfaen"/>
          <w:lang w:val="en-US"/>
        </w:rPr>
        <w:t>միևնույն</w:t>
      </w:r>
      <w:r w:rsidRPr="00AE2768">
        <w:rPr>
          <w:rFonts w:ascii="GHEA Grapalat" w:hAnsi="GHEA Grapalat" w:cs="Sylfaen"/>
        </w:rPr>
        <w:t xml:space="preserve"> </w:t>
      </w:r>
      <w:r w:rsidRPr="00AE2768">
        <w:rPr>
          <w:rFonts w:ascii="GHEA Grapalat" w:hAnsi="GHEA Grapalat" w:cs="Sylfaen"/>
          <w:lang w:val="en-US"/>
        </w:rPr>
        <w:t>չափաբաժնին</w:t>
      </w:r>
      <w:r w:rsidRPr="00AE2768">
        <w:rPr>
          <w:rFonts w:ascii="GHEA Grapalat" w:hAnsi="GHEA Grapalat" w:cs="Sylfaen"/>
        </w:rPr>
        <w:t xml:space="preserve">) </w:t>
      </w:r>
      <w:r w:rsidRPr="00AE2768">
        <w:rPr>
          <w:rFonts w:ascii="GHEA Grapalat" w:hAnsi="GHEA Grapalat" w:cs="Sylfaen"/>
          <w:szCs w:val="24"/>
          <w:lang w:val="ru-RU"/>
        </w:rPr>
        <w:t>ներկայացնել</w:t>
      </w:r>
      <w:r w:rsidRPr="00AE2768">
        <w:rPr>
          <w:rFonts w:ascii="GHEA Grapalat" w:hAnsi="GHEA Grapalat" w:cs="Sylfaen"/>
          <w:szCs w:val="24"/>
        </w:rPr>
        <w:t xml:space="preserve"> </w:t>
      </w:r>
      <w:r w:rsidRPr="00AE2768">
        <w:rPr>
          <w:rFonts w:ascii="GHEA Grapalat" w:hAnsi="GHEA Grapalat" w:cs="Sylfaen"/>
          <w:szCs w:val="24"/>
          <w:lang w:val="ru-RU"/>
        </w:rPr>
        <w:t>առանձին</w:t>
      </w:r>
      <w:r w:rsidRPr="00AE2768">
        <w:rPr>
          <w:rFonts w:ascii="GHEA Grapalat" w:hAnsi="GHEA Grapalat" w:cs="Sylfaen"/>
          <w:szCs w:val="24"/>
        </w:rPr>
        <w:t xml:space="preserve"> </w:t>
      </w:r>
      <w:r w:rsidRPr="00AE2768">
        <w:rPr>
          <w:rFonts w:ascii="GHEA Grapalat" w:hAnsi="GHEA Grapalat" w:cs="Sylfaen"/>
          <w:szCs w:val="24"/>
          <w:lang w:val="ru-RU"/>
        </w:rPr>
        <w:t>հայտ</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պարբերության</w:t>
      </w:r>
      <w:r w:rsidRPr="00AE2768">
        <w:rPr>
          <w:rFonts w:ascii="GHEA Grapalat" w:hAnsi="GHEA Grapalat" w:cs="Sylfaen"/>
          <w:szCs w:val="24"/>
        </w:rPr>
        <w:t xml:space="preserve"> </w:t>
      </w:r>
      <w:r w:rsidRPr="00AE2768">
        <w:rPr>
          <w:rFonts w:ascii="GHEA Grapalat" w:hAnsi="GHEA Grapalat" w:cs="Sylfaen"/>
          <w:szCs w:val="24"/>
          <w:lang w:val="ru-RU"/>
        </w:rPr>
        <w:t>պահանջի</w:t>
      </w:r>
      <w:r w:rsidRPr="00AE2768">
        <w:rPr>
          <w:rFonts w:ascii="GHEA Grapalat" w:hAnsi="GHEA Grapalat" w:cs="Sylfaen"/>
          <w:szCs w:val="24"/>
        </w:rPr>
        <w:t xml:space="preserve"> </w:t>
      </w:r>
      <w:r w:rsidRPr="00AE2768">
        <w:rPr>
          <w:rFonts w:ascii="GHEA Grapalat" w:hAnsi="GHEA Grapalat" w:cs="Sylfaen"/>
          <w:szCs w:val="24"/>
          <w:lang w:val="ru-RU"/>
        </w:rPr>
        <w:t>չպահպանման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 xml:space="preserve">` </w:t>
      </w:r>
      <w:r w:rsidRPr="00AE2768">
        <w:rPr>
          <w:rFonts w:ascii="GHEA Grapalat" w:hAnsi="GHEA Grapalat" w:cs="Sylfaen"/>
          <w:szCs w:val="24"/>
          <w:lang w:val="ru-RU"/>
        </w:rPr>
        <w:t>հայտերի</w:t>
      </w:r>
      <w:r w:rsidRPr="00AE2768">
        <w:rPr>
          <w:rFonts w:ascii="GHEA Grapalat" w:hAnsi="GHEA Grapalat" w:cs="Sylfaen"/>
          <w:szCs w:val="24"/>
        </w:rPr>
        <w:t xml:space="preserve"> </w:t>
      </w:r>
      <w:r w:rsidRPr="00AE2768">
        <w:rPr>
          <w:rFonts w:ascii="GHEA Grapalat" w:hAnsi="GHEA Grapalat" w:cs="Sylfaen"/>
          <w:szCs w:val="24"/>
          <w:lang w:val="ru-RU"/>
        </w:rPr>
        <w:t>բացման</w:t>
      </w:r>
      <w:r w:rsidRPr="00AE2768">
        <w:rPr>
          <w:rFonts w:ascii="GHEA Grapalat" w:hAnsi="GHEA Grapalat" w:cs="Sylfaen"/>
          <w:szCs w:val="24"/>
        </w:rPr>
        <w:t xml:space="preserve"> </w:t>
      </w:r>
      <w:r w:rsidRPr="00AE2768">
        <w:rPr>
          <w:rFonts w:ascii="GHEA Grapalat" w:hAnsi="GHEA Grapalat" w:cs="Sylfaen"/>
          <w:szCs w:val="24"/>
          <w:lang w:val="ru-RU"/>
        </w:rPr>
        <w:t>նիստում</w:t>
      </w:r>
      <w:r w:rsidRPr="00AE2768">
        <w:rPr>
          <w:rFonts w:ascii="GHEA Grapalat" w:hAnsi="GHEA Grapalat" w:cs="Sylfaen"/>
          <w:szCs w:val="24"/>
        </w:rPr>
        <w:t xml:space="preserve"> </w:t>
      </w:r>
      <w:r w:rsidRPr="00AE2768">
        <w:rPr>
          <w:rFonts w:ascii="GHEA Grapalat" w:hAnsi="GHEA Grapalat" w:cs="Sylfaen"/>
          <w:szCs w:val="24"/>
          <w:lang w:val="ru-RU"/>
        </w:rPr>
        <w:t>մերժվում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ինչպես</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այնպես</w:t>
      </w:r>
      <w:r w:rsidRPr="00AE2768">
        <w:rPr>
          <w:rFonts w:ascii="GHEA Grapalat" w:hAnsi="GHEA Grapalat" w:cs="Sylfaen"/>
          <w:szCs w:val="24"/>
        </w:rPr>
        <w:t xml:space="preserve"> </w:t>
      </w:r>
      <w:r w:rsidRPr="00AE2768">
        <w:rPr>
          <w:rFonts w:ascii="GHEA Grapalat" w:hAnsi="GHEA Grapalat" w:cs="Sylfaen"/>
          <w:szCs w:val="24"/>
          <w:lang w:val="ru-RU"/>
        </w:rPr>
        <w:t>էլ</w:t>
      </w:r>
      <w:r w:rsidRPr="00AE2768">
        <w:rPr>
          <w:rFonts w:ascii="GHEA Grapalat" w:hAnsi="GHEA Grapalat" w:cs="Sylfaen"/>
          <w:szCs w:val="24"/>
        </w:rPr>
        <w:t xml:space="preserve"> </w:t>
      </w:r>
      <w:r w:rsidRPr="00AE2768">
        <w:rPr>
          <w:rFonts w:ascii="GHEA Grapalat" w:hAnsi="GHEA Grapalat" w:cs="Sylfaen"/>
          <w:szCs w:val="24"/>
          <w:lang w:val="ru-RU"/>
        </w:rPr>
        <w:t>առանձին</w:t>
      </w:r>
      <w:r w:rsidRPr="00AE2768">
        <w:rPr>
          <w:rFonts w:ascii="GHEA Grapalat" w:hAnsi="GHEA Grapalat" w:cs="Sylfaen"/>
          <w:szCs w:val="24"/>
        </w:rPr>
        <w:t xml:space="preserve"> </w:t>
      </w:r>
      <w:r w:rsidRPr="00AE2768">
        <w:rPr>
          <w:rFonts w:ascii="GHEA Grapalat" w:hAnsi="GHEA Grapalat" w:cs="Sylfaen"/>
          <w:szCs w:val="24"/>
          <w:lang w:val="ru-RU"/>
        </w:rPr>
        <w:t>ներկայացված</w:t>
      </w:r>
      <w:r w:rsidRPr="00AE2768">
        <w:rPr>
          <w:rFonts w:ascii="GHEA Grapalat" w:hAnsi="GHEA Grapalat" w:cs="Sylfaen"/>
          <w:szCs w:val="24"/>
        </w:rPr>
        <w:t xml:space="preserve"> </w:t>
      </w:r>
      <w:r w:rsidRPr="00AE2768">
        <w:rPr>
          <w:rFonts w:ascii="GHEA Grapalat" w:hAnsi="GHEA Grapalat" w:cs="Sylfaen"/>
          <w:szCs w:val="24"/>
          <w:lang w:val="ru-RU"/>
        </w:rPr>
        <w:t>հայտերը</w:t>
      </w:r>
      <w:r w:rsidRPr="00AE2768">
        <w:rPr>
          <w:rFonts w:ascii="GHEA Grapalat" w:hAnsi="GHEA Grapalat" w:cs="Sylfaen"/>
          <w:szCs w:val="24"/>
        </w:rPr>
        <w:t>.</w:t>
      </w:r>
    </w:p>
    <w:p w:rsidR="002462D0" w:rsidRPr="00AE2768" w:rsidRDefault="002462D0" w:rsidP="002462D0">
      <w:pPr>
        <w:pStyle w:val="23"/>
        <w:spacing w:line="240" w:lineRule="auto"/>
        <w:ind w:firstLine="567"/>
        <w:rPr>
          <w:rFonts w:ascii="GHEA Grapalat" w:hAnsi="GHEA Grapalat" w:cs="Sylfaen"/>
          <w:szCs w:val="24"/>
          <w:lang w:val="hy-AM"/>
        </w:rPr>
      </w:pPr>
      <w:r w:rsidRPr="00AE2768">
        <w:rPr>
          <w:rFonts w:ascii="GHEA Grapalat" w:hAnsi="GHEA Grapalat" w:cs="Sylfaen"/>
          <w:szCs w:val="24"/>
        </w:rPr>
        <w:t>2) Մ</w:t>
      </w:r>
      <w:r w:rsidRPr="00AE2768">
        <w:rPr>
          <w:rFonts w:ascii="GHEA Grapalat" w:hAnsi="GHEA Grapalat" w:cs="Sylfaen"/>
          <w:szCs w:val="24"/>
          <w:lang w:val="ru-RU"/>
        </w:rPr>
        <w:t>ասնակիցները</w:t>
      </w:r>
      <w:r w:rsidRPr="00AE2768">
        <w:rPr>
          <w:rFonts w:ascii="GHEA Grapalat" w:hAnsi="GHEA Grapalat" w:cs="Sylfaen"/>
          <w:szCs w:val="24"/>
        </w:rPr>
        <w:t xml:space="preserve"> </w:t>
      </w:r>
      <w:r w:rsidRPr="00AE2768">
        <w:rPr>
          <w:rFonts w:ascii="GHEA Grapalat" w:hAnsi="GHEA Grapalat" w:cs="Sylfaen"/>
          <w:szCs w:val="24"/>
          <w:lang w:val="ru-RU"/>
        </w:rPr>
        <w:t>կրում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համապարտ</w:t>
      </w:r>
      <w:r w:rsidRPr="00AE2768">
        <w:rPr>
          <w:rFonts w:ascii="GHEA Grapalat" w:hAnsi="GHEA Grapalat" w:cs="Sylfaen"/>
          <w:szCs w:val="24"/>
        </w:rPr>
        <w:t xml:space="preserve"> </w:t>
      </w:r>
      <w:r w:rsidRPr="00AE2768">
        <w:rPr>
          <w:rFonts w:ascii="GHEA Grapalat" w:hAnsi="GHEA Grapalat" w:cs="Sylfaen"/>
          <w:szCs w:val="24"/>
          <w:lang w:val="ru-RU"/>
        </w:rPr>
        <w:t>պատասխանատվություն</w:t>
      </w:r>
      <w:r w:rsidRPr="00AE2768">
        <w:rPr>
          <w:rFonts w:ascii="GHEA Grapalat" w:hAnsi="GHEA Grapalat" w:cs="Sylfaen"/>
          <w:szCs w:val="24"/>
        </w:rPr>
        <w:t>:</w:t>
      </w:r>
      <w:r w:rsidRPr="00AE2768">
        <w:rPr>
          <w:rFonts w:ascii="GHEA Grapalat" w:hAnsi="GHEA Grapalat" w:cs="Sylfaen"/>
          <w:szCs w:val="24"/>
          <w:lang w:val="hy-AM"/>
        </w:rPr>
        <w:t xml:space="preserve"> </w:t>
      </w:r>
      <w:r w:rsidRPr="00AE2768">
        <w:rPr>
          <w:rFonts w:ascii="GHEA Grapalat" w:hAnsi="GHEA Grapalat" w:cs="Sylfaen"/>
          <w:szCs w:val="24"/>
        </w:rPr>
        <w:t>Ընդ որում,</w:t>
      </w:r>
      <w:r w:rsidRPr="00AE2768">
        <w:rPr>
          <w:rFonts w:ascii="GHEA Grapalat" w:hAnsi="GHEA Grapalat" w:cs="Sylfaen"/>
          <w:szCs w:val="24"/>
          <w:lang w:val="hy-AM"/>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անդամի</w:t>
      </w:r>
      <w:r w:rsidRPr="00AE2768">
        <w:rPr>
          <w:rFonts w:ascii="GHEA Grapalat" w:hAnsi="GHEA Grapalat" w:cs="Sylfaen"/>
          <w:szCs w:val="24"/>
        </w:rPr>
        <w:t xml:space="preserve"> </w:t>
      </w:r>
      <w:r w:rsidRPr="00AE2768">
        <w:rPr>
          <w:rFonts w:ascii="GHEA Grapalat" w:hAnsi="GHEA Grapalat" w:cs="Sylfaen"/>
          <w:szCs w:val="24"/>
          <w:lang w:val="ru-RU"/>
        </w:rPr>
        <w:t>կոնսորցիումից</w:t>
      </w:r>
      <w:r w:rsidRPr="00AE2768">
        <w:rPr>
          <w:rFonts w:ascii="GHEA Grapalat" w:hAnsi="GHEA Grapalat" w:cs="Sylfaen"/>
          <w:szCs w:val="24"/>
        </w:rPr>
        <w:t xml:space="preserve"> </w:t>
      </w:r>
      <w:r w:rsidRPr="00AE2768">
        <w:rPr>
          <w:rFonts w:ascii="GHEA Grapalat" w:hAnsi="GHEA Grapalat" w:cs="Sylfaen"/>
          <w:szCs w:val="24"/>
          <w:lang w:val="ru-RU"/>
        </w:rPr>
        <w:t>դուրս</w:t>
      </w:r>
      <w:r w:rsidRPr="00AE2768">
        <w:rPr>
          <w:rFonts w:ascii="GHEA Grapalat" w:hAnsi="GHEA Grapalat" w:cs="Sylfaen"/>
          <w:szCs w:val="24"/>
        </w:rPr>
        <w:t xml:space="preserve"> </w:t>
      </w:r>
      <w:r w:rsidRPr="00AE2768">
        <w:rPr>
          <w:rFonts w:ascii="GHEA Grapalat" w:hAnsi="GHEA Grapalat" w:cs="Sylfaen"/>
          <w:szCs w:val="24"/>
          <w:lang w:val="ru-RU"/>
        </w:rPr>
        <w:t>գալու</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հետ</w:t>
      </w:r>
      <w:r w:rsidRPr="00AE2768">
        <w:rPr>
          <w:rFonts w:ascii="GHEA Grapalat" w:hAnsi="GHEA Grapalat" w:cs="Sylfaen"/>
          <w:szCs w:val="24"/>
        </w:rPr>
        <w:t xml:space="preserve"> </w:t>
      </w:r>
      <w:r w:rsidRPr="00AE2768">
        <w:rPr>
          <w:rFonts w:ascii="GHEA Grapalat" w:hAnsi="GHEA Grapalat" w:cs="Sylfaen"/>
          <w:szCs w:val="24"/>
          <w:lang w:val="en-US"/>
        </w:rPr>
        <w:t>պ</w:t>
      </w:r>
      <w:r w:rsidRPr="00AE2768">
        <w:rPr>
          <w:rFonts w:ascii="GHEA Grapalat" w:hAnsi="GHEA Grapalat" w:cs="Sylfaen"/>
          <w:szCs w:val="24"/>
          <w:lang w:val="ru-RU"/>
        </w:rPr>
        <w:t>ատվիրատուի</w:t>
      </w:r>
      <w:r w:rsidRPr="00AE2768">
        <w:rPr>
          <w:rFonts w:ascii="GHEA Grapalat" w:hAnsi="GHEA Grapalat" w:cs="Sylfaen"/>
          <w:szCs w:val="24"/>
        </w:rPr>
        <w:t xml:space="preserve"> </w:t>
      </w:r>
      <w:r w:rsidRPr="00AE2768">
        <w:rPr>
          <w:rFonts w:ascii="GHEA Grapalat" w:hAnsi="GHEA Grapalat" w:cs="Sylfaen"/>
          <w:szCs w:val="24"/>
          <w:lang w:val="ru-RU"/>
        </w:rPr>
        <w:t>կնքած</w:t>
      </w:r>
      <w:r w:rsidRPr="00AE2768">
        <w:rPr>
          <w:rFonts w:ascii="GHEA Grapalat" w:hAnsi="GHEA Grapalat" w:cs="Sylfaen"/>
          <w:szCs w:val="24"/>
        </w:rPr>
        <w:t xml:space="preserve"> </w:t>
      </w:r>
      <w:r w:rsidRPr="00AE2768">
        <w:rPr>
          <w:rFonts w:ascii="GHEA Grapalat" w:hAnsi="GHEA Grapalat" w:cs="Sylfaen"/>
          <w:szCs w:val="24"/>
          <w:lang w:val="ru-RU"/>
        </w:rPr>
        <w:t>պայմանագիրը</w:t>
      </w:r>
      <w:r w:rsidRPr="00AE2768">
        <w:rPr>
          <w:rFonts w:ascii="GHEA Grapalat" w:hAnsi="GHEA Grapalat" w:cs="Sylfaen"/>
          <w:szCs w:val="24"/>
        </w:rPr>
        <w:t xml:space="preserve"> </w:t>
      </w:r>
      <w:r w:rsidRPr="00AE2768">
        <w:rPr>
          <w:rFonts w:ascii="GHEA Grapalat" w:hAnsi="GHEA Grapalat" w:cs="Sylfaen"/>
          <w:szCs w:val="24"/>
          <w:lang w:val="ru-RU"/>
        </w:rPr>
        <w:t>միակողմանիորեն</w:t>
      </w:r>
      <w:r w:rsidRPr="00AE2768">
        <w:rPr>
          <w:rFonts w:ascii="GHEA Grapalat" w:hAnsi="GHEA Grapalat" w:cs="Sylfaen"/>
          <w:szCs w:val="24"/>
        </w:rPr>
        <w:t xml:space="preserve"> </w:t>
      </w:r>
      <w:r w:rsidRPr="00AE2768">
        <w:rPr>
          <w:rFonts w:ascii="GHEA Grapalat" w:hAnsi="GHEA Grapalat" w:cs="Sylfaen"/>
          <w:szCs w:val="24"/>
          <w:lang w:val="ru-RU"/>
        </w:rPr>
        <w:t>լուծվում</w:t>
      </w:r>
      <w:r w:rsidRPr="00AE2768">
        <w:rPr>
          <w:rFonts w:ascii="GHEA Grapalat" w:hAnsi="GHEA Grapalat" w:cs="Sylfaen"/>
          <w:szCs w:val="24"/>
        </w:rPr>
        <w:t xml:space="preserve"> </w:t>
      </w:r>
      <w:r w:rsidRPr="00AE2768">
        <w:rPr>
          <w:rFonts w:ascii="GHEA Grapalat" w:hAnsi="GHEA Grapalat" w:cs="Sylfaen"/>
          <w:szCs w:val="24"/>
          <w:lang w:val="ru-RU"/>
        </w:rPr>
        <w:t>է</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անդամների</w:t>
      </w:r>
      <w:r w:rsidRPr="00AE2768">
        <w:rPr>
          <w:rFonts w:ascii="GHEA Grapalat" w:hAnsi="GHEA Grapalat" w:cs="Sylfaen"/>
          <w:szCs w:val="24"/>
        </w:rPr>
        <w:t xml:space="preserve"> </w:t>
      </w:r>
      <w:r w:rsidRPr="00AE2768">
        <w:rPr>
          <w:rFonts w:ascii="GHEA Grapalat" w:hAnsi="GHEA Grapalat" w:cs="Sylfaen"/>
          <w:szCs w:val="24"/>
          <w:lang w:val="ru-RU"/>
        </w:rPr>
        <w:t>նկատմամբ</w:t>
      </w:r>
      <w:r w:rsidRPr="00AE2768">
        <w:rPr>
          <w:rFonts w:ascii="GHEA Grapalat" w:hAnsi="GHEA Grapalat" w:cs="Sylfaen"/>
          <w:szCs w:val="24"/>
        </w:rPr>
        <w:t xml:space="preserve"> </w:t>
      </w:r>
      <w:r w:rsidRPr="00AE2768">
        <w:rPr>
          <w:rFonts w:ascii="GHEA Grapalat" w:hAnsi="GHEA Grapalat" w:cs="Sylfaen"/>
          <w:szCs w:val="24"/>
          <w:lang w:val="ru-RU"/>
        </w:rPr>
        <w:t>կիրառվում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պայմանագրով</w:t>
      </w:r>
      <w:r w:rsidRPr="00AE2768">
        <w:rPr>
          <w:rFonts w:ascii="GHEA Grapalat" w:hAnsi="GHEA Grapalat" w:cs="Sylfaen"/>
          <w:szCs w:val="24"/>
        </w:rPr>
        <w:t xml:space="preserve"> </w:t>
      </w:r>
      <w:r w:rsidRPr="00AE2768">
        <w:rPr>
          <w:rFonts w:ascii="GHEA Grapalat" w:hAnsi="GHEA Grapalat" w:cs="Sylfaen"/>
          <w:szCs w:val="24"/>
          <w:lang w:val="ru-RU"/>
        </w:rPr>
        <w:t>նախատեսված</w:t>
      </w:r>
      <w:r w:rsidRPr="00AE2768">
        <w:rPr>
          <w:rFonts w:ascii="GHEA Grapalat" w:hAnsi="GHEA Grapalat" w:cs="Sylfaen"/>
          <w:szCs w:val="24"/>
        </w:rPr>
        <w:t xml:space="preserve"> </w:t>
      </w:r>
      <w:r w:rsidRPr="00AE2768">
        <w:rPr>
          <w:rFonts w:ascii="GHEA Grapalat" w:hAnsi="GHEA Grapalat" w:cs="Sylfaen"/>
          <w:szCs w:val="24"/>
          <w:lang w:val="ru-RU"/>
        </w:rPr>
        <w:t>պատասխանատվության</w:t>
      </w:r>
      <w:r w:rsidRPr="00AE2768">
        <w:rPr>
          <w:rFonts w:ascii="GHEA Grapalat" w:hAnsi="GHEA Grapalat" w:cs="Sylfaen"/>
          <w:szCs w:val="24"/>
        </w:rPr>
        <w:t xml:space="preserve"> </w:t>
      </w:r>
      <w:r w:rsidRPr="00AE2768">
        <w:rPr>
          <w:rFonts w:ascii="GHEA Grapalat" w:hAnsi="GHEA Grapalat" w:cs="Sylfaen"/>
          <w:szCs w:val="24"/>
          <w:lang w:val="ru-RU"/>
        </w:rPr>
        <w:t>միջոցները</w:t>
      </w:r>
      <w:r w:rsidRPr="00AE2768">
        <w:rPr>
          <w:rFonts w:ascii="GHEA Grapalat" w:hAnsi="GHEA Grapalat" w:cs="Sylfaen"/>
          <w:szCs w:val="24"/>
          <w:lang w:val="hy-AM"/>
        </w:rPr>
        <w:t>:</w:t>
      </w:r>
    </w:p>
    <w:p w:rsidR="002462D0" w:rsidRPr="00AE2768" w:rsidRDefault="002462D0" w:rsidP="002462D0">
      <w:pPr>
        <w:ind w:firstLine="567"/>
        <w:jc w:val="both"/>
        <w:rPr>
          <w:rFonts w:ascii="GHEA Grapalat" w:hAnsi="GHEA Grapalat"/>
          <w:b/>
          <w:sz w:val="20"/>
          <w:lang w:val="af-ZA"/>
        </w:rPr>
      </w:pPr>
    </w:p>
    <w:p w:rsidR="002462D0" w:rsidRPr="00AE2768" w:rsidRDefault="002462D0" w:rsidP="002462D0">
      <w:pPr>
        <w:jc w:val="center"/>
        <w:rPr>
          <w:rFonts w:ascii="GHEA Grapalat" w:hAnsi="GHEA Grapalat" w:cs="Arial"/>
          <w:b/>
          <w:sz w:val="20"/>
          <w:lang w:val="af-ZA"/>
        </w:rPr>
      </w:pPr>
      <w:r w:rsidRPr="00AE2768">
        <w:rPr>
          <w:rFonts w:ascii="GHEA Grapalat" w:hAnsi="GHEA Grapalat"/>
          <w:b/>
          <w:sz w:val="20"/>
          <w:lang w:val="af-ZA"/>
        </w:rPr>
        <w:t xml:space="preserve">3.  </w:t>
      </w:r>
      <w:proofErr w:type="gramStart"/>
      <w:r w:rsidRPr="00AE2768">
        <w:rPr>
          <w:rFonts w:ascii="GHEA Grapalat" w:hAnsi="GHEA Grapalat" w:cs="Sylfaen"/>
          <w:b/>
          <w:sz w:val="20"/>
        </w:rPr>
        <w:t>ՀՐԱՎԵՐԻ</w:t>
      </w:r>
      <w:r w:rsidRPr="00AE2768">
        <w:rPr>
          <w:rFonts w:ascii="GHEA Grapalat" w:hAnsi="GHEA Grapalat" w:cs="Arial"/>
          <w:b/>
          <w:sz w:val="20"/>
          <w:lang w:val="af-ZA"/>
        </w:rPr>
        <w:t xml:space="preserve">  </w:t>
      </w:r>
      <w:r w:rsidRPr="00AE2768">
        <w:rPr>
          <w:rFonts w:ascii="GHEA Grapalat" w:hAnsi="GHEA Grapalat" w:cs="Sylfaen"/>
          <w:b/>
          <w:sz w:val="20"/>
        </w:rPr>
        <w:t>ՊԱՐԶԱԲԱՆՈՒՄԸ</w:t>
      </w:r>
      <w:proofErr w:type="gramEnd"/>
      <w:r w:rsidRPr="00AE2768">
        <w:rPr>
          <w:rFonts w:ascii="GHEA Grapalat" w:hAnsi="GHEA Grapalat" w:cs="Arial"/>
          <w:b/>
          <w:sz w:val="20"/>
          <w:lang w:val="af-ZA"/>
        </w:rPr>
        <w:t xml:space="preserve">  </w:t>
      </w:r>
      <w:r w:rsidRPr="00AE2768">
        <w:rPr>
          <w:rFonts w:ascii="GHEA Grapalat" w:hAnsi="GHEA Grapalat" w:cs="Arial"/>
          <w:b/>
          <w:sz w:val="20"/>
        </w:rPr>
        <w:t>ԵՎ</w:t>
      </w:r>
      <w:r w:rsidRPr="00AE2768">
        <w:rPr>
          <w:rFonts w:ascii="GHEA Grapalat" w:hAnsi="GHEA Grapalat" w:cs="Arial"/>
          <w:b/>
          <w:sz w:val="20"/>
          <w:lang w:val="af-ZA"/>
        </w:rPr>
        <w:t xml:space="preserve"> </w:t>
      </w:r>
      <w:r w:rsidRPr="00AE2768">
        <w:rPr>
          <w:rFonts w:ascii="GHEA Grapalat" w:hAnsi="GHEA Grapalat" w:cs="Sylfaen"/>
          <w:b/>
          <w:sz w:val="20"/>
        </w:rPr>
        <w:t>ՀՐԱՎԵՐՈՒՄ</w:t>
      </w:r>
      <w:r w:rsidRPr="00AE2768">
        <w:rPr>
          <w:rFonts w:ascii="GHEA Grapalat" w:hAnsi="GHEA Grapalat" w:cs="Arial"/>
          <w:b/>
          <w:sz w:val="20"/>
          <w:lang w:val="af-ZA"/>
        </w:rPr>
        <w:t xml:space="preserve"> </w:t>
      </w:r>
      <w:r w:rsidRPr="00AE2768">
        <w:rPr>
          <w:rFonts w:ascii="GHEA Grapalat" w:hAnsi="GHEA Grapalat" w:cs="Sylfaen"/>
          <w:b/>
          <w:sz w:val="20"/>
        </w:rPr>
        <w:t>ՓՈՓՈԽՈՒԹՅՈՒՆ</w:t>
      </w:r>
      <w:r w:rsidRPr="00AE2768">
        <w:rPr>
          <w:rFonts w:ascii="GHEA Grapalat" w:hAnsi="GHEA Grapalat" w:cs="Arial"/>
          <w:b/>
          <w:sz w:val="20"/>
          <w:lang w:val="af-ZA"/>
        </w:rPr>
        <w:t xml:space="preserve"> </w:t>
      </w:r>
      <w:r w:rsidRPr="00AE2768">
        <w:rPr>
          <w:rFonts w:ascii="GHEA Grapalat" w:hAnsi="GHEA Grapalat" w:cs="Sylfaen"/>
          <w:b/>
          <w:sz w:val="20"/>
        </w:rPr>
        <w:t>ԿԱՏԱՐԵԼՈՒ</w:t>
      </w:r>
      <w:r w:rsidRPr="00AE2768">
        <w:rPr>
          <w:rFonts w:ascii="GHEA Grapalat" w:hAnsi="GHEA Grapalat" w:cs="Arial"/>
          <w:b/>
          <w:sz w:val="20"/>
          <w:lang w:val="af-ZA"/>
        </w:rPr>
        <w:t xml:space="preserve"> </w:t>
      </w:r>
      <w:r w:rsidRPr="00AE2768">
        <w:rPr>
          <w:rFonts w:ascii="GHEA Grapalat" w:hAnsi="GHEA Grapalat" w:cs="Sylfaen"/>
          <w:b/>
          <w:sz w:val="20"/>
        </w:rPr>
        <w:t>ԿԱՐԳԸ</w:t>
      </w:r>
      <w:r w:rsidRPr="00AE2768">
        <w:rPr>
          <w:rFonts w:ascii="GHEA Grapalat" w:hAnsi="GHEA Grapalat" w:cs="Arial"/>
          <w:b/>
          <w:sz w:val="20"/>
          <w:lang w:val="af-ZA"/>
        </w:rPr>
        <w:t xml:space="preserve"> </w:t>
      </w:r>
    </w:p>
    <w:p w:rsidR="002462D0" w:rsidRPr="00AE2768" w:rsidRDefault="002462D0" w:rsidP="002462D0">
      <w:pPr>
        <w:jc w:val="center"/>
        <w:rPr>
          <w:rFonts w:ascii="GHEA Grapalat" w:hAnsi="GHEA Grapalat"/>
          <w:b/>
          <w:sz w:val="20"/>
          <w:lang w:val="af-ZA"/>
        </w:rPr>
      </w:pPr>
    </w:p>
    <w:p w:rsidR="002462D0" w:rsidRPr="00AE2768" w:rsidRDefault="002462D0" w:rsidP="002462D0">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rsidR="002462D0" w:rsidRPr="00B47CDE" w:rsidRDefault="002462D0" w:rsidP="002462D0">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C710A2"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B47CDE">
        <w:rPr>
          <w:rFonts w:ascii="GHEA Grapalat" w:hAnsi="GHEA Grapalat" w:cs="Tahoma"/>
          <w:sz w:val="20"/>
          <w:lang w:val="af-ZA"/>
        </w:rPr>
        <w:t>:</w:t>
      </w:r>
    </w:p>
    <w:p w:rsidR="002462D0" w:rsidRPr="00AE2768" w:rsidRDefault="002462D0" w:rsidP="002462D0">
      <w:pPr>
        <w:autoSpaceDE w:val="0"/>
        <w:autoSpaceDN w:val="0"/>
        <w:adjustRightInd w:val="0"/>
        <w:ind w:firstLine="567"/>
        <w:jc w:val="both"/>
        <w:rPr>
          <w:rFonts w:ascii="GHEA Grapalat" w:hAnsi="GHEA Grapalat"/>
          <w:sz w:val="20"/>
          <w:szCs w:val="20"/>
          <w:lang w:val="af-ZA"/>
        </w:rPr>
      </w:pPr>
      <w:r w:rsidRPr="00AE2768">
        <w:rPr>
          <w:rFonts w:ascii="GHEA Grapalat" w:hAnsi="GHEA Grapalat"/>
          <w:sz w:val="20"/>
          <w:lang w:val="af-ZA"/>
        </w:rPr>
        <w:lastRenderedPageBreak/>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rsidR="002462D0" w:rsidRPr="00AE2768" w:rsidRDefault="002462D0" w:rsidP="002462D0">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rsidR="002462D0" w:rsidRPr="00AE2768" w:rsidRDefault="002462D0" w:rsidP="002462D0">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rsidR="002462D0" w:rsidRPr="00AE2768" w:rsidRDefault="002462D0" w:rsidP="002462D0">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C710A2">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C710A2">
        <w:rPr>
          <w:rFonts w:ascii="GHEA Grapalat" w:hAnsi="GHEA Grapalat" w:cs="Sylfaen"/>
          <w:sz w:val="20"/>
          <w:lang w:val="hy-AM"/>
        </w:rPr>
        <w:t xml:space="preserve"> </w:t>
      </w:r>
    </w:p>
    <w:p w:rsidR="002462D0" w:rsidRPr="00B47CDE" w:rsidRDefault="002462D0" w:rsidP="002462D0">
      <w:pPr>
        <w:autoSpaceDE w:val="0"/>
        <w:autoSpaceDN w:val="0"/>
        <w:adjustRightInd w:val="0"/>
        <w:ind w:firstLine="567"/>
        <w:jc w:val="both"/>
        <w:rPr>
          <w:rFonts w:ascii="GHEA Grapalat" w:hAnsi="GHEA Grapalat" w:cs="Sylfaen"/>
          <w:color w:val="FFFFFF"/>
          <w:sz w:val="20"/>
          <w:shd w:val="clear" w:color="auto" w:fill="FFFFFF"/>
          <w:lang w:val="hy-AM"/>
        </w:rPr>
      </w:pPr>
      <w:r w:rsidRPr="00AE2768">
        <w:rPr>
          <w:rFonts w:ascii="GHEA Grapalat" w:hAnsi="GHEA Grapalat" w:cs="Arial Unicode"/>
          <w:sz w:val="20"/>
          <w:lang w:val="hy-AM"/>
        </w:rPr>
        <w:t>3.</w:t>
      </w:r>
      <w:r w:rsidRPr="00C710A2">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մասնակիցները</w:t>
      </w:r>
      <w:r w:rsidRPr="00AE2768">
        <w:rPr>
          <w:rFonts w:ascii="GHEA Grapalat" w:hAnsi="GHEA Grapalat" w:cs="Arial Unicode"/>
          <w:sz w:val="20"/>
          <w:lang w:val="hy-AM"/>
        </w:rPr>
        <w:t xml:space="preserve"> </w:t>
      </w:r>
      <w:r w:rsidRPr="00AE2768">
        <w:rPr>
          <w:rFonts w:ascii="GHEA Grapalat" w:hAnsi="GHEA Grapalat" w:cs="Sylfaen"/>
          <w:sz w:val="20"/>
          <w:lang w:val="hy-AM"/>
        </w:rPr>
        <w:t>պարտավոր</w:t>
      </w:r>
      <w:r w:rsidRPr="00AE2768">
        <w:rPr>
          <w:rFonts w:ascii="GHEA Grapalat" w:hAnsi="GHEA Grapalat" w:cs="Arial Unicode"/>
          <w:sz w:val="20"/>
          <w:lang w:val="hy-AM"/>
        </w:rPr>
        <w:t xml:space="preserve"> </w:t>
      </w:r>
      <w:r w:rsidRPr="00AE2768">
        <w:rPr>
          <w:rFonts w:ascii="GHEA Grapalat" w:hAnsi="GHEA Grapalat" w:cs="Sylfaen"/>
          <w:sz w:val="20"/>
          <w:lang w:val="hy-AM"/>
        </w:rPr>
        <w:t>են</w:t>
      </w:r>
      <w:r w:rsidRPr="00AE2768">
        <w:rPr>
          <w:rFonts w:ascii="GHEA Grapalat" w:hAnsi="GHEA Grapalat" w:cs="Arial Unicode"/>
          <w:sz w:val="20"/>
          <w:lang w:val="hy-AM"/>
        </w:rPr>
        <w:t xml:space="preserve"> </w:t>
      </w:r>
      <w:r w:rsidRPr="00AE2768">
        <w:rPr>
          <w:rFonts w:ascii="GHEA Grapalat" w:hAnsi="GHEA Grapalat" w:cs="Sylfaen"/>
          <w:sz w:val="20"/>
          <w:lang w:val="hy-AM"/>
        </w:rPr>
        <w:t>երկարաձգել</w:t>
      </w:r>
      <w:r w:rsidRPr="00AE2768">
        <w:rPr>
          <w:rFonts w:ascii="GHEA Grapalat" w:hAnsi="GHEA Grapalat" w:cs="Arial Unicode"/>
          <w:sz w:val="20"/>
          <w:lang w:val="hy-AM"/>
        </w:rPr>
        <w:t xml:space="preserve"> </w:t>
      </w:r>
      <w:r w:rsidRPr="00AE2768">
        <w:rPr>
          <w:rFonts w:ascii="GHEA Grapalat" w:hAnsi="GHEA Grapalat" w:cs="Sylfaen"/>
          <w:sz w:val="20"/>
          <w:lang w:val="hy-AM"/>
        </w:rPr>
        <w:t>իրենց</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ներկայացրած</w:t>
      </w:r>
      <w:r w:rsidRPr="00AE2768">
        <w:rPr>
          <w:rFonts w:ascii="GHEA Grapalat" w:hAnsi="GHEA Grapalat" w:cs="Arial Unicode"/>
          <w:sz w:val="20"/>
          <w:lang w:val="hy-AM"/>
        </w:rPr>
        <w:t xml:space="preserve"> </w:t>
      </w:r>
      <w:r w:rsidRPr="00AE2768">
        <w:rPr>
          <w:rFonts w:ascii="GHEA Grapalat" w:hAnsi="GHEA Grapalat" w:cs="Sylfaen"/>
          <w:sz w:val="20"/>
          <w:lang w:val="hy-AM"/>
        </w:rPr>
        <w:t>հայտի</w:t>
      </w:r>
      <w:r w:rsidRPr="00AE2768">
        <w:rPr>
          <w:rFonts w:ascii="GHEA Grapalat" w:hAnsi="GHEA Grapalat" w:cs="Arial Unicode"/>
          <w:sz w:val="20"/>
          <w:lang w:val="hy-AM"/>
        </w:rPr>
        <w:t xml:space="preserve"> </w:t>
      </w:r>
      <w:r w:rsidRPr="00AE2768">
        <w:rPr>
          <w:rFonts w:ascii="GHEA Grapalat" w:hAnsi="GHEA Grapalat" w:cs="Sylfaen"/>
          <w:sz w:val="20"/>
          <w:lang w:val="hy-AM"/>
        </w:rPr>
        <w:t>ապահովման</w:t>
      </w:r>
      <w:r w:rsidRPr="00AE2768">
        <w:rPr>
          <w:rFonts w:ascii="GHEA Grapalat" w:hAnsi="GHEA Grapalat" w:cs="Arial Unicode"/>
          <w:sz w:val="20"/>
          <w:lang w:val="hy-AM"/>
        </w:rPr>
        <w:t xml:space="preserve"> վավերականության </w:t>
      </w:r>
      <w:r w:rsidRPr="00AE2768">
        <w:rPr>
          <w:rFonts w:ascii="GHEA Grapalat" w:hAnsi="GHEA Grapalat" w:cs="Sylfaen"/>
          <w:sz w:val="20"/>
          <w:lang w:val="hy-AM"/>
        </w:rPr>
        <w:t>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կամ</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w:t>
      </w:r>
      <w:r w:rsidRPr="00AE2768">
        <w:rPr>
          <w:rFonts w:ascii="GHEA Grapalat" w:hAnsi="GHEA Grapalat" w:cs="Arial Unicode"/>
          <w:sz w:val="20"/>
          <w:lang w:val="hy-AM"/>
        </w:rPr>
        <w:t xml:space="preserve"> </w:t>
      </w:r>
      <w:r w:rsidRPr="00AE2768">
        <w:rPr>
          <w:rFonts w:ascii="GHEA Grapalat" w:hAnsi="GHEA Grapalat" w:cs="Sylfaen"/>
          <w:sz w:val="20"/>
          <w:lang w:val="hy-AM"/>
        </w:rPr>
        <w:t>հայտի</w:t>
      </w:r>
      <w:r w:rsidRPr="00AE2768">
        <w:rPr>
          <w:rFonts w:ascii="GHEA Grapalat" w:hAnsi="GHEA Grapalat" w:cs="Arial Unicode"/>
          <w:sz w:val="20"/>
          <w:lang w:val="hy-AM"/>
        </w:rPr>
        <w:t xml:space="preserve"> </w:t>
      </w:r>
      <w:r w:rsidRPr="00AE2768">
        <w:rPr>
          <w:rFonts w:ascii="GHEA Grapalat" w:hAnsi="GHEA Grapalat" w:cs="Sylfaen"/>
          <w:sz w:val="20"/>
          <w:lang w:val="hy-AM"/>
        </w:rPr>
        <w:t>նոր</w:t>
      </w:r>
      <w:r w:rsidRPr="00AE2768">
        <w:rPr>
          <w:rFonts w:ascii="GHEA Grapalat" w:hAnsi="GHEA Grapalat" w:cs="Arial Unicode"/>
          <w:sz w:val="20"/>
          <w:lang w:val="hy-AM"/>
        </w:rPr>
        <w:t xml:space="preserve"> </w:t>
      </w:r>
      <w:r w:rsidRPr="00AE2768">
        <w:rPr>
          <w:rFonts w:ascii="GHEA Grapalat" w:hAnsi="GHEA Grapalat" w:cs="Sylfaen"/>
          <w:sz w:val="20"/>
          <w:lang w:val="hy-AM"/>
        </w:rPr>
        <w:t>ապահովում</w:t>
      </w:r>
      <w:r w:rsidRPr="00B47CDE">
        <w:rPr>
          <w:rFonts w:ascii="GHEA Grapalat" w:hAnsi="GHEA Grapalat" w:cs="Sylfaen"/>
          <w:color w:val="FFFFFF"/>
          <w:sz w:val="20"/>
          <w:shd w:val="clear" w:color="auto" w:fill="FFFFFF"/>
          <w:lang w:val="hy-AM"/>
        </w:rPr>
        <w:t>jjjlll</w:t>
      </w:r>
    </w:p>
    <w:p w:rsidR="002462D0" w:rsidRPr="00B47CDE" w:rsidRDefault="002462D0" w:rsidP="002462D0">
      <w:pPr>
        <w:autoSpaceDE w:val="0"/>
        <w:autoSpaceDN w:val="0"/>
        <w:adjustRightInd w:val="0"/>
        <w:ind w:firstLine="567"/>
        <w:jc w:val="both"/>
        <w:rPr>
          <w:rFonts w:ascii="GHEA Grapalat" w:hAnsi="GHEA Grapalat"/>
          <w:b/>
          <w:sz w:val="20"/>
          <w:lang w:val="hy-AM"/>
        </w:rPr>
      </w:pPr>
    </w:p>
    <w:p w:rsidR="002462D0" w:rsidRPr="00AE2768" w:rsidRDefault="002462D0" w:rsidP="002462D0">
      <w:pPr>
        <w:jc w:val="center"/>
        <w:rPr>
          <w:rFonts w:ascii="GHEA Grapalat" w:hAnsi="GHEA Grapalat" w:cs="Arial"/>
          <w:b/>
          <w:sz w:val="20"/>
          <w:lang w:val="hy-AM"/>
        </w:rPr>
      </w:pPr>
      <w:r w:rsidRPr="00AE2768">
        <w:rPr>
          <w:rFonts w:ascii="GHEA Grapalat" w:hAnsi="GHEA Grapalat"/>
          <w:b/>
          <w:sz w:val="20"/>
          <w:lang w:val="hy-AM"/>
        </w:rPr>
        <w:t xml:space="preserve">4.  </w:t>
      </w:r>
      <w:r w:rsidRPr="00AE2768">
        <w:rPr>
          <w:rFonts w:ascii="GHEA Grapalat" w:hAnsi="GHEA Grapalat" w:cs="Sylfaen"/>
          <w:b/>
          <w:sz w:val="20"/>
          <w:lang w:val="hy-AM"/>
        </w:rPr>
        <w:t>ՀԱՅՏԸ</w:t>
      </w:r>
      <w:r w:rsidRPr="00AE2768">
        <w:rPr>
          <w:rFonts w:ascii="GHEA Grapalat" w:hAnsi="GHEA Grapalat" w:cs="Arial"/>
          <w:b/>
          <w:sz w:val="20"/>
          <w:lang w:val="hy-AM"/>
        </w:rPr>
        <w:t xml:space="preserve"> </w:t>
      </w:r>
      <w:r w:rsidRPr="00AE2768">
        <w:rPr>
          <w:rFonts w:ascii="GHEA Grapalat" w:hAnsi="GHEA Grapalat" w:cs="Sylfaen"/>
          <w:b/>
          <w:sz w:val="20"/>
          <w:lang w:val="hy-AM"/>
        </w:rPr>
        <w:t>ՆԵՐԿԱՅԱՑՆԵԼՈՒ</w:t>
      </w:r>
      <w:r w:rsidRPr="00AE2768">
        <w:rPr>
          <w:rFonts w:ascii="GHEA Grapalat" w:hAnsi="GHEA Grapalat" w:cs="Arial"/>
          <w:b/>
          <w:sz w:val="20"/>
          <w:lang w:val="hy-AM"/>
        </w:rPr>
        <w:t xml:space="preserve"> </w:t>
      </w:r>
      <w:r w:rsidRPr="00AE2768">
        <w:rPr>
          <w:rFonts w:ascii="GHEA Grapalat" w:hAnsi="GHEA Grapalat" w:cs="Sylfaen"/>
          <w:b/>
          <w:sz w:val="20"/>
          <w:lang w:val="hy-AM"/>
        </w:rPr>
        <w:t>ԿԱՐԳԸ</w:t>
      </w:r>
    </w:p>
    <w:p w:rsidR="002462D0" w:rsidRPr="00AE2768" w:rsidRDefault="002462D0" w:rsidP="002462D0">
      <w:pPr>
        <w:jc w:val="center"/>
        <w:rPr>
          <w:rFonts w:ascii="GHEA Grapalat" w:hAnsi="GHEA Grapalat"/>
          <w:b/>
          <w:sz w:val="20"/>
          <w:lang w:val="hy-AM"/>
        </w:rPr>
      </w:pPr>
      <w:r w:rsidRPr="00AE2768">
        <w:rPr>
          <w:rFonts w:ascii="GHEA Grapalat" w:hAnsi="GHEA Grapalat"/>
          <w:b/>
          <w:sz w:val="20"/>
          <w:lang w:val="hy-AM"/>
        </w:rPr>
        <w:t xml:space="preserve">  </w:t>
      </w:r>
    </w:p>
    <w:p w:rsidR="002462D0" w:rsidRPr="00AE2768" w:rsidRDefault="002462D0" w:rsidP="002462D0">
      <w:pPr>
        <w:ind w:firstLine="567"/>
        <w:jc w:val="both"/>
        <w:rPr>
          <w:rFonts w:ascii="GHEA Grapalat" w:hAnsi="GHEA Grapalat"/>
          <w:sz w:val="20"/>
          <w:lang w:val="hy-AM"/>
        </w:rPr>
      </w:pPr>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rsidR="002462D0" w:rsidRPr="00AE2768" w:rsidRDefault="002462D0" w:rsidP="002462D0">
      <w:pPr>
        <w:pStyle w:val="23"/>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C710A2">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rsidR="002462D0" w:rsidRPr="00AE2768" w:rsidRDefault="002462D0" w:rsidP="002462D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rsidR="002462D0" w:rsidRPr="00AE2768" w:rsidRDefault="002462D0" w:rsidP="002462D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Pr>
          <w:rFonts w:ascii="GHEA Grapalat" w:hAnsi="GHEA Grapalat" w:cs="Sylfaen"/>
          <w:szCs w:val="24"/>
          <w:lang w:val="hy-AM"/>
        </w:rPr>
        <w:t xml:space="preserve">գնանշման հարցման </w:t>
      </w:r>
      <w:r w:rsidRPr="00AE2768">
        <w:rPr>
          <w:rFonts w:ascii="GHEA Grapalat" w:hAnsi="GHEA Grapalat" w:cs="Sylfaen"/>
          <w:szCs w:val="24"/>
          <w:lang w:val="hy-AM"/>
        </w:rPr>
        <w:t>հայտերը պատրաստելու հրահանգում։</w:t>
      </w:r>
    </w:p>
    <w:p w:rsidR="002462D0" w:rsidRPr="00AE2768" w:rsidRDefault="002462D0" w:rsidP="002462D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C710A2">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C710A2">
        <w:rPr>
          <w:rFonts w:ascii="GHEA Grapalat" w:hAnsi="GHEA Grapalat" w:cs="Sylfaen"/>
          <w:szCs w:val="24"/>
          <w:lang w:val="hy-AM"/>
        </w:rPr>
        <w:t xml:space="preserve">տեղեկագրում </w:t>
      </w:r>
      <w:r w:rsidRPr="00AE2768">
        <w:rPr>
          <w:rFonts w:ascii="GHEA Grapalat" w:hAnsi="GHEA Grapalat" w:cs="Sylfaen"/>
          <w:szCs w:val="24"/>
          <w:lang w:val="hy-AM"/>
        </w:rPr>
        <w:t>հրապարակվելու օրվանից հաշված «</w:t>
      </w:r>
      <w:r>
        <w:rPr>
          <w:rFonts w:ascii="GHEA Grapalat" w:hAnsi="GHEA Grapalat" w:cs="Sylfaen"/>
          <w:szCs w:val="24"/>
          <w:lang w:val="hy-AM"/>
        </w:rPr>
        <w:t>7</w:t>
      </w:r>
      <w:r w:rsidRPr="00AE2768">
        <w:rPr>
          <w:rFonts w:ascii="GHEA Grapalat" w:hAnsi="GHEA Grapalat" w:cs="Sylfaen"/>
          <w:szCs w:val="24"/>
          <w:lang w:val="hy-AM"/>
        </w:rPr>
        <w:t>»</w:t>
      </w:r>
      <w:r>
        <w:rPr>
          <w:rFonts w:ascii="GHEA Grapalat" w:hAnsi="GHEA Grapalat" w:cs="Sylfaen"/>
          <w:szCs w:val="24"/>
          <w:lang w:val="hy-AM"/>
        </w:rPr>
        <w:t>-</w:t>
      </w:r>
      <w:r w:rsidRPr="00AE2768">
        <w:rPr>
          <w:rFonts w:ascii="GHEA Grapalat" w:hAnsi="GHEA Grapalat" w:cs="Sylfaen"/>
          <w:szCs w:val="24"/>
          <w:lang w:val="hy-AM"/>
        </w:rPr>
        <w:t>րդ օրվա ժամը «</w:t>
      </w:r>
      <w:r w:rsidRPr="00B47CDE">
        <w:rPr>
          <w:rFonts w:ascii="GHEA Grapalat" w:hAnsi="GHEA Grapalat" w:cs="Sylfaen"/>
          <w:szCs w:val="24"/>
          <w:lang w:val="hy-AM"/>
        </w:rPr>
        <w:t>1</w:t>
      </w:r>
      <w:r w:rsidRPr="00E046E9">
        <w:rPr>
          <w:rFonts w:ascii="GHEA Grapalat" w:hAnsi="GHEA Grapalat" w:cs="Sylfaen"/>
          <w:szCs w:val="24"/>
          <w:lang w:val="hy-AM"/>
        </w:rPr>
        <w:t>2</w:t>
      </w:r>
      <w:r w:rsidRPr="00B47CDE">
        <w:rPr>
          <w:rFonts w:ascii="GHEA Grapalat" w:hAnsi="GHEA Grapalat" w:cs="Sylfaen"/>
          <w:szCs w:val="24"/>
          <w:lang w:val="hy-AM"/>
        </w:rPr>
        <w:t>:00</w:t>
      </w:r>
      <w:r w:rsidRPr="00AE2768">
        <w:rPr>
          <w:rFonts w:ascii="GHEA Grapalat" w:hAnsi="GHEA Grapalat" w:cs="Sylfaen"/>
          <w:szCs w:val="24"/>
          <w:lang w:val="hy-AM"/>
        </w:rPr>
        <w:t>»-ն</w:t>
      </w:r>
      <w:r w:rsidRPr="00C710A2">
        <w:rPr>
          <w:rFonts w:ascii="GHEA Grapalat" w:hAnsi="GHEA Grapalat" w:cs="Sylfaen"/>
          <w:szCs w:val="24"/>
          <w:lang w:val="hy-AM"/>
        </w:rPr>
        <w:t xml:space="preserve"> </w:t>
      </w:r>
      <w:r>
        <w:rPr>
          <w:rFonts w:ascii="GHEA Grapalat" w:hAnsi="GHEA Grapalat" w:cs="Sylfaen"/>
          <w:szCs w:val="24"/>
          <w:lang w:val="hy-AM"/>
        </w:rPr>
        <w:t xml:space="preserve"> ՀՀ Կոտայքի մարզ, , գ. </w:t>
      </w:r>
      <w:r w:rsidRPr="00E046E9">
        <w:rPr>
          <w:rFonts w:ascii="GHEA Grapalat" w:hAnsi="GHEA Grapalat" w:cs="Sylfaen"/>
          <w:szCs w:val="24"/>
          <w:lang w:val="hy-AM"/>
        </w:rPr>
        <w:t>Վերին Պտղնի, թիվ 48</w:t>
      </w:r>
      <w:r>
        <w:rPr>
          <w:rFonts w:ascii="GHEA Grapalat" w:hAnsi="GHEA Grapalat" w:cs="Sylfaen"/>
          <w:szCs w:val="24"/>
          <w:lang w:val="hy-AM"/>
        </w:rPr>
        <w:t xml:space="preserve"> </w:t>
      </w:r>
      <w:r w:rsidRPr="00C710A2">
        <w:rPr>
          <w:rFonts w:ascii="GHEA Grapalat" w:hAnsi="GHEA Grapalat" w:cs="Sylfaen"/>
          <w:szCs w:val="24"/>
          <w:lang w:val="hy-AM"/>
        </w:rPr>
        <w:t>հասցեով</w:t>
      </w:r>
      <w:r w:rsidRPr="00AE2768">
        <w:rPr>
          <w:rFonts w:ascii="GHEA Grapalat" w:hAnsi="GHEA Grapalat" w:cs="Sylfaen"/>
          <w:szCs w:val="24"/>
          <w:lang w:val="hy-AM"/>
        </w:rPr>
        <w:t xml:space="preserve">։  </w:t>
      </w:r>
    </w:p>
    <w:p w:rsidR="002462D0" w:rsidRPr="00C710A2" w:rsidRDefault="002462D0" w:rsidP="002462D0">
      <w:pPr>
        <w:pStyle w:val="23"/>
        <w:spacing w:line="240" w:lineRule="auto"/>
        <w:ind w:firstLine="567"/>
        <w:rPr>
          <w:rFonts w:ascii="GHEA Grapalat" w:hAnsi="GHEA Grapalat" w:cs="Sylfaen"/>
          <w:szCs w:val="24"/>
          <w:lang w:val="hy-AM"/>
        </w:rPr>
      </w:pPr>
      <w:r w:rsidRPr="00C710A2">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046E9">
        <w:rPr>
          <w:rFonts w:ascii="GHEA Grapalat" w:hAnsi="GHEA Grapalat" w:cs="Sylfaen"/>
          <w:szCs w:val="24"/>
          <w:lang w:val="hy-AM"/>
        </w:rPr>
        <w:t>Մաի Հակոբ</w:t>
      </w:r>
      <w:r w:rsidRPr="00CE4CD2">
        <w:rPr>
          <w:rFonts w:ascii="GHEA Grapalat" w:hAnsi="GHEA Grapalat" w:cs="Sylfaen"/>
          <w:szCs w:val="24"/>
          <w:lang w:val="hy-AM"/>
        </w:rPr>
        <w:t>յանը</w:t>
      </w:r>
      <w:r w:rsidRPr="00C710A2">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2462D0" w:rsidRPr="00AE2768" w:rsidRDefault="002462D0" w:rsidP="002462D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rsidR="002462D0" w:rsidRPr="00AE2768" w:rsidRDefault="002462D0" w:rsidP="002462D0">
      <w:pPr>
        <w:pStyle w:val="23"/>
        <w:spacing w:line="240" w:lineRule="auto"/>
        <w:ind w:firstLine="567"/>
        <w:rPr>
          <w:rFonts w:ascii="GHEA Grapalat" w:hAnsi="GHEA Grapalat" w:cs="Sylfaen"/>
          <w:szCs w:val="24"/>
          <w:lang w:val="hy-AM"/>
        </w:rPr>
      </w:pPr>
      <w:bookmarkStart w:id="2"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rsidR="002462D0" w:rsidRPr="00AE2768" w:rsidRDefault="002462D0" w:rsidP="002462D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rsidR="002462D0" w:rsidRPr="00AE2768" w:rsidRDefault="002462D0" w:rsidP="002462D0">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2462D0" w:rsidRPr="00AE2768" w:rsidRDefault="002462D0" w:rsidP="002462D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2462D0" w:rsidRPr="00AE2768" w:rsidRDefault="002462D0" w:rsidP="002462D0">
      <w:pPr>
        <w:pStyle w:val="23"/>
        <w:spacing w:line="240" w:lineRule="auto"/>
        <w:ind w:firstLine="567"/>
        <w:rPr>
          <w:rFonts w:ascii="GHEA Grapalat" w:hAnsi="GHEA Grapalat" w:cs="Sylfaen"/>
          <w:szCs w:val="24"/>
          <w:lang w:val="hy-AM"/>
        </w:rPr>
      </w:pPr>
      <w:bookmarkStart w:id="3" w:name="_Hlk9261892"/>
      <w:bookmarkEnd w:id="2"/>
      <w:r w:rsidRPr="00AE2768">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462D0" w:rsidRPr="00AE2768" w:rsidRDefault="002462D0" w:rsidP="002462D0">
      <w:pPr>
        <w:pStyle w:val="norm"/>
        <w:spacing w:line="240" w:lineRule="auto"/>
        <w:ind w:firstLine="630"/>
        <w:rPr>
          <w:rFonts w:ascii="GHEA Grapalat" w:hAnsi="GHEA Grapalat" w:cs="Sylfaen"/>
          <w:szCs w:val="24"/>
          <w:lang w:val="hy-AM"/>
        </w:rPr>
      </w:pPr>
      <w:r w:rsidRPr="00AE2768">
        <w:rPr>
          <w:rFonts w:ascii="GHEA Grapalat" w:hAnsi="GHEA Grapalat"/>
          <w:sz w:val="20"/>
          <w:lang w:val="hy-AM"/>
        </w:rPr>
        <w:t xml:space="preserve">ե) </w:t>
      </w:r>
      <w:r w:rsidRPr="00AE2768">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w:t>
      </w:r>
      <w:r>
        <w:rPr>
          <w:rFonts w:ascii="GHEA Grapalat" w:hAnsi="GHEA Grapalat" w:cs="Sylfaen"/>
          <w:sz w:val="20"/>
          <w:lang w:val="hy-AM"/>
        </w:rPr>
        <w:t>շա</w:t>
      </w:r>
      <w:r w:rsidRPr="00AE2768">
        <w:rPr>
          <w:rFonts w:ascii="GHEA Grapalat" w:hAnsi="GHEA Grapalat" w:cs="Sylfaen"/>
          <w:sz w:val="20"/>
          <w:lang w:val="hy-AM"/>
        </w:rPr>
        <w:t>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E2768">
        <w:rPr>
          <w:rFonts w:ascii="GHEA Grapalat" w:hAnsi="GHEA Grapalat"/>
          <w:sz w:val="20"/>
          <w:lang w:val="hy-AM"/>
        </w:rPr>
        <w:t xml:space="preserve">: Ընդ որում </w:t>
      </w:r>
      <w:r w:rsidRPr="00AE2768">
        <w:rPr>
          <w:rFonts w:ascii="GHEA Grapalat" w:hAnsi="GHEA Grapalat" w:cs="Sylfaen"/>
          <w:sz w:val="20"/>
          <w:lang w:val="hy-AM"/>
        </w:rPr>
        <w:t>եթե մասնակիցը հայտարարվում է ըտրված մասնակից, ապա սույն պարբերությամբ նախատեսված տեղեկատվություն</w:t>
      </w:r>
      <w:r w:rsidRPr="00C710A2">
        <w:rPr>
          <w:rFonts w:ascii="GHEA Grapalat" w:hAnsi="GHEA Grapalat" w:cs="Sylfaen"/>
          <w:sz w:val="20"/>
          <w:lang w:val="hy-AM"/>
        </w:rPr>
        <w:t xml:space="preserve">ը </w:t>
      </w:r>
      <w:r w:rsidRPr="00AE2768">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Pr="00AE2768">
        <w:rPr>
          <w:rFonts w:ascii="GHEA Grapalat" w:hAnsi="GHEA Grapalat" w:cs="Sylfaen"/>
          <w:szCs w:val="24"/>
          <w:lang w:val="hy-AM"/>
        </w:rPr>
        <w:t xml:space="preserve"> </w:t>
      </w:r>
    </w:p>
    <w:p w:rsidR="002462D0" w:rsidRPr="00AE2768" w:rsidRDefault="002462D0" w:rsidP="002462D0">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C710A2">
        <w:rPr>
          <w:rFonts w:ascii="GHEA Grapalat" w:hAnsi="GHEA Grapalat" w:cs="Sylfaen"/>
          <w:sz w:val="20"/>
          <w:szCs w:val="24"/>
          <w:lang w:val="hy-AM" w:eastAsia="en-US"/>
        </w:rPr>
        <w:t>.</w:t>
      </w:r>
    </w:p>
    <w:bookmarkEnd w:id="3"/>
    <w:p w:rsidR="002462D0" w:rsidRPr="00C710A2" w:rsidRDefault="002462D0" w:rsidP="002462D0">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Pr="00AE2768">
        <w:rPr>
          <w:rFonts w:ascii="GHEA Grapalat" w:hAnsi="GHEA Grapalat" w:cs="Sylfaen"/>
          <w:sz w:val="20"/>
          <w:szCs w:val="24"/>
          <w:lang w:val="hy-AM" w:eastAsia="en-US"/>
        </w:rPr>
        <w:t>) իր կողմից հաստատված գնային առաջարկ</w:t>
      </w:r>
      <w:r w:rsidRPr="00C710A2">
        <w:rPr>
          <w:rFonts w:ascii="GHEA Grapalat" w:hAnsi="GHEA Grapalat" w:cs="Sylfaen"/>
          <w:sz w:val="20"/>
          <w:szCs w:val="24"/>
          <w:lang w:val="hy-AM" w:eastAsia="en-US"/>
        </w:rPr>
        <w:t>.</w:t>
      </w:r>
    </w:p>
    <w:p w:rsidR="002462D0" w:rsidRPr="00AE2768" w:rsidRDefault="002462D0" w:rsidP="002462D0">
      <w:pPr>
        <w:pStyle w:val="norm"/>
        <w:spacing w:line="240" w:lineRule="auto"/>
        <w:rPr>
          <w:rFonts w:ascii="GHEA Grapalat" w:hAnsi="GHEA Grapalat" w:cs="Sylfaen"/>
          <w:sz w:val="20"/>
          <w:szCs w:val="24"/>
          <w:lang w:val="hy-AM" w:eastAsia="en-US"/>
        </w:rPr>
      </w:pPr>
      <w:r w:rsidRPr="00C710A2">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2462D0" w:rsidRPr="00AE2768" w:rsidRDefault="002462D0" w:rsidP="002462D0">
      <w:pPr>
        <w:pStyle w:val="norm"/>
        <w:spacing w:line="240" w:lineRule="auto"/>
        <w:rPr>
          <w:rFonts w:ascii="GHEA Grapalat" w:hAnsi="GHEA Grapalat" w:cs="Sylfaen"/>
          <w:sz w:val="20"/>
          <w:szCs w:val="24"/>
          <w:lang w:val="hy-AM" w:eastAsia="en-US"/>
        </w:rPr>
      </w:pPr>
      <w:r w:rsidRPr="00C710A2">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rsidR="002462D0" w:rsidRPr="00AE2768" w:rsidRDefault="002462D0" w:rsidP="002462D0">
      <w:pPr>
        <w:pStyle w:val="norm"/>
        <w:spacing w:line="240" w:lineRule="auto"/>
        <w:rPr>
          <w:rFonts w:ascii="GHEA Grapalat" w:hAnsi="GHEA Grapalat" w:cs="Sylfaen"/>
          <w:sz w:val="20"/>
          <w:szCs w:val="24"/>
          <w:lang w:val="hy-AM" w:eastAsia="en-US"/>
        </w:rPr>
      </w:pPr>
      <w:bookmarkStart w:id="4" w:name="_Hlk9262052"/>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2462D0" w:rsidRPr="00AE2768" w:rsidRDefault="002462D0" w:rsidP="002462D0">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2462D0" w:rsidRPr="00AE2768" w:rsidRDefault="002462D0" w:rsidP="002462D0">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2462D0" w:rsidRPr="00AE2768" w:rsidRDefault="002462D0" w:rsidP="002462D0">
      <w:pPr>
        <w:pStyle w:val="norm"/>
        <w:spacing w:line="240" w:lineRule="auto"/>
        <w:rPr>
          <w:rFonts w:ascii="GHEA Grapalat" w:hAnsi="GHEA Grapalat" w:cs="Sylfaen"/>
          <w:sz w:val="20"/>
          <w:szCs w:val="24"/>
          <w:lang w:val="hy-AM" w:eastAsia="en-US"/>
        </w:rPr>
      </w:pPr>
    </w:p>
    <w:p w:rsidR="002462D0" w:rsidRPr="00AE2768" w:rsidRDefault="002462D0" w:rsidP="002462D0">
      <w:pPr>
        <w:jc w:val="center"/>
        <w:rPr>
          <w:rFonts w:ascii="GHEA Grapalat" w:hAnsi="GHEA Grapalat" w:cs="Arial"/>
          <w:b/>
          <w:sz w:val="20"/>
          <w:lang w:val="es-ES"/>
        </w:rPr>
      </w:pPr>
      <w:r w:rsidRPr="00AE2768">
        <w:rPr>
          <w:rFonts w:ascii="GHEA Grapalat" w:hAnsi="GHEA Grapalat"/>
          <w:b/>
          <w:sz w:val="20"/>
          <w:lang w:val="es-ES"/>
        </w:rPr>
        <w:t xml:space="preserve">5.   </w:t>
      </w:r>
      <w:r w:rsidRPr="00AE2768">
        <w:rPr>
          <w:rFonts w:ascii="GHEA Grapalat" w:hAnsi="GHEA Grapalat" w:cs="Sylfaen"/>
          <w:b/>
          <w:sz w:val="20"/>
          <w:lang w:val="es-ES"/>
        </w:rPr>
        <w:t>ՀԱՅՏԻ</w:t>
      </w:r>
      <w:r w:rsidRPr="00AE2768">
        <w:rPr>
          <w:rFonts w:ascii="GHEA Grapalat" w:hAnsi="GHEA Grapalat" w:cs="Arial"/>
          <w:b/>
          <w:sz w:val="20"/>
          <w:lang w:val="es-ES"/>
        </w:rPr>
        <w:t xml:space="preserve">   </w:t>
      </w:r>
      <w:r w:rsidRPr="00AE2768">
        <w:rPr>
          <w:rFonts w:ascii="GHEA Grapalat" w:hAnsi="GHEA Grapalat" w:cs="Sylfaen"/>
          <w:b/>
          <w:sz w:val="20"/>
          <w:lang w:val="es-ES"/>
        </w:rPr>
        <w:t>ԳՆԱՅԻՆ</w:t>
      </w:r>
      <w:r w:rsidRPr="00AE2768">
        <w:rPr>
          <w:rFonts w:ascii="GHEA Grapalat" w:hAnsi="GHEA Grapalat" w:cs="Arial"/>
          <w:b/>
          <w:sz w:val="20"/>
          <w:lang w:val="es-ES"/>
        </w:rPr>
        <w:t xml:space="preserve">  </w:t>
      </w:r>
      <w:r w:rsidRPr="00AE2768">
        <w:rPr>
          <w:rFonts w:ascii="GHEA Grapalat" w:hAnsi="GHEA Grapalat" w:cs="Sylfaen"/>
          <w:b/>
          <w:sz w:val="20"/>
          <w:lang w:val="es-ES"/>
        </w:rPr>
        <w:t>ԱՌԱՋԱՐԿԸ</w:t>
      </w:r>
      <w:r w:rsidRPr="00AE2768">
        <w:rPr>
          <w:rFonts w:ascii="GHEA Grapalat" w:hAnsi="GHEA Grapalat" w:cs="Arial"/>
          <w:b/>
          <w:sz w:val="20"/>
          <w:lang w:val="es-ES"/>
        </w:rPr>
        <w:t xml:space="preserve"> </w:t>
      </w:r>
    </w:p>
    <w:p w:rsidR="002462D0" w:rsidRPr="00AE2768" w:rsidRDefault="002462D0" w:rsidP="002462D0">
      <w:pPr>
        <w:ind w:firstLine="567"/>
        <w:jc w:val="both"/>
        <w:rPr>
          <w:rFonts w:ascii="GHEA Grapalat" w:hAnsi="GHEA Grapalat"/>
          <w:sz w:val="20"/>
          <w:lang w:val="es-ES"/>
        </w:rPr>
      </w:pPr>
      <w:r w:rsidRPr="00AE2768">
        <w:rPr>
          <w:rFonts w:ascii="GHEA Grapalat" w:hAnsi="GHEA Grapalat" w:cs="Sylfaen"/>
          <w:sz w:val="20"/>
          <w:lang w:val="es-ES"/>
        </w:rPr>
        <w:t xml:space="preserve">5.1 </w:t>
      </w:r>
      <w:r w:rsidRPr="00AE2768">
        <w:rPr>
          <w:rFonts w:ascii="GHEA Grapalat" w:hAnsi="GHEA Grapalat" w:cs="Sylfaen"/>
          <w:sz w:val="20"/>
          <w:lang w:val="hy-AM"/>
        </w:rPr>
        <w:t>Առաջարկվող</w:t>
      </w:r>
      <w:r w:rsidRPr="00AE2768">
        <w:rPr>
          <w:rFonts w:ascii="GHEA Grapalat" w:hAnsi="GHEA Grapalat" w:cs="Sylfaen"/>
          <w:sz w:val="20"/>
          <w:lang w:val="es-ES"/>
        </w:rPr>
        <w:t xml:space="preserve"> </w:t>
      </w:r>
      <w:r w:rsidRPr="00AE2768">
        <w:rPr>
          <w:rFonts w:ascii="GHEA Grapalat" w:hAnsi="GHEA Grapalat" w:cs="Sylfaen"/>
          <w:sz w:val="20"/>
          <w:lang w:val="hy-AM"/>
        </w:rPr>
        <w:t>գինը</w:t>
      </w:r>
      <w:r w:rsidRPr="00AE2768">
        <w:rPr>
          <w:rFonts w:ascii="GHEA Grapalat" w:hAnsi="GHEA Grapalat" w:cs="Sylfaen"/>
          <w:sz w:val="20"/>
          <w:lang w:val="es-ES"/>
        </w:rPr>
        <w:t xml:space="preserve"> </w:t>
      </w:r>
      <w:r w:rsidRPr="00AE2768">
        <w:rPr>
          <w:rFonts w:ascii="GHEA Grapalat" w:hAnsi="GHEA Grapalat" w:cs="Sylfaen"/>
          <w:sz w:val="20"/>
          <w:lang w:val="hy-AM"/>
        </w:rPr>
        <w:t>ապրանքի</w:t>
      </w:r>
      <w:r w:rsidRPr="00AE2768">
        <w:rPr>
          <w:rFonts w:ascii="GHEA Grapalat" w:hAnsi="GHEA Grapalat" w:cs="Sylfaen"/>
          <w:sz w:val="20"/>
          <w:lang w:val="es-ES"/>
        </w:rPr>
        <w:t xml:space="preserve"> </w:t>
      </w:r>
      <w:r w:rsidRPr="00AE2768">
        <w:rPr>
          <w:rFonts w:ascii="GHEA Grapalat" w:hAnsi="GHEA Grapalat" w:cs="Sylfaen"/>
          <w:sz w:val="20"/>
          <w:lang w:val="hy-AM"/>
        </w:rPr>
        <w:t>արժեքից</w:t>
      </w:r>
      <w:r w:rsidRPr="00AE2768">
        <w:rPr>
          <w:rFonts w:ascii="GHEA Grapalat" w:hAnsi="GHEA Grapalat" w:cs="Sylfaen"/>
          <w:sz w:val="20"/>
          <w:lang w:val="es-ES"/>
        </w:rPr>
        <w:t xml:space="preserve"> </w:t>
      </w:r>
      <w:r w:rsidRPr="00AE2768">
        <w:rPr>
          <w:rFonts w:ascii="GHEA Grapalat" w:hAnsi="GHEA Grapalat" w:cs="Sylfaen"/>
          <w:sz w:val="20"/>
          <w:lang w:val="hy-AM"/>
        </w:rPr>
        <w:t>բացի</w:t>
      </w:r>
      <w:r w:rsidRPr="00AE2768">
        <w:rPr>
          <w:rFonts w:ascii="GHEA Grapalat" w:hAnsi="GHEA Grapalat" w:cs="Sylfaen"/>
          <w:sz w:val="20"/>
          <w:lang w:val="es-ES"/>
        </w:rPr>
        <w:t xml:space="preserve"> </w:t>
      </w:r>
      <w:r w:rsidRPr="00AE2768">
        <w:rPr>
          <w:rFonts w:ascii="GHEA Grapalat" w:hAnsi="GHEA Grapalat" w:cs="Sylfaen"/>
          <w:sz w:val="20"/>
          <w:lang w:val="hy-AM"/>
        </w:rPr>
        <w:t>ներառում</w:t>
      </w:r>
      <w:r w:rsidRPr="00AE2768">
        <w:rPr>
          <w:rFonts w:ascii="GHEA Grapalat" w:hAnsi="GHEA Grapalat" w:cs="Sylfaen"/>
          <w:sz w:val="20"/>
          <w:lang w:val="es-ES"/>
        </w:rPr>
        <w:t xml:space="preserve"> </w:t>
      </w:r>
      <w:r w:rsidRPr="00AE2768">
        <w:rPr>
          <w:rFonts w:ascii="GHEA Grapalat" w:hAnsi="GHEA Grapalat" w:cs="Sylfaen"/>
          <w:sz w:val="20"/>
          <w:lang w:val="hy-AM"/>
        </w:rPr>
        <w:t>է</w:t>
      </w:r>
      <w:r w:rsidRPr="00AE2768">
        <w:rPr>
          <w:rFonts w:ascii="GHEA Grapalat" w:hAnsi="GHEA Grapalat" w:cs="Sylfaen"/>
          <w:sz w:val="20"/>
          <w:lang w:val="es-ES"/>
        </w:rPr>
        <w:t xml:space="preserve"> </w:t>
      </w:r>
      <w:r w:rsidRPr="00AE2768">
        <w:rPr>
          <w:rFonts w:ascii="GHEA Grapalat" w:hAnsi="GHEA Grapalat" w:cs="Sylfaen"/>
          <w:sz w:val="20"/>
          <w:lang w:val="hy-AM"/>
        </w:rPr>
        <w:t>փոխադրման</w:t>
      </w:r>
      <w:r w:rsidRPr="00AE2768">
        <w:rPr>
          <w:rFonts w:ascii="GHEA Grapalat" w:hAnsi="GHEA Grapalat" w:cs="Sylfaen"/>
          <w:sz w:val="20"/>
          <w:lang w:val="es-ES"/>
        </w:rPr>
        <w:t xml:space="preserve">, </w:t>
      </w:r>
      <w:r w:rsidRPr="00AE2768">
        <w:rPr>
          <w:rFonts w:ascii="GHEA Grapalat" w:hAnsi="GHEA Grapalat" w:cs="Sylfaen"/>
          <w:sz w:val="20"/>
          <w:lang w:val="hy-AM"/>
        </w:rPr>
        <w:t>ապահովագրման</w:t>
      </w:r>
      <w:r w:rsidRPr="00AE2768">
        <w:rPr>
          <w:rFonts w:ascii="GHEA Grapalat" w:hAnsi="GHEA Grapalat" w:cs="Sylfaen"/>
          <w:sz w:val="20"/>
          <w:lang w:val="es-ES"/>
        </w:rPr>
        <w:t xml:space="preserve">, </w:t>
      </w:r>
      <w:r w:rsidRPr="00AE2768">
        <w:rPr>
          <w:rFonts w:ascii="GHEA Grapalat" w:hAnsi="GHEA Grapalat" w:cs="Sylfaen"/>
          <w:sz w:val="20"/>
          <w:lang w:val="hy-AM"/>
        </w:rPr>
        <w:t>տուրքերի</w:t>
      </w:r>
      <w:r w:rsidRPr="00AE2768">
        <w:rPr>
          <w:rFonts w:ascii="GHEA Grapalat" w:hAnsi="GHEA Grapalat" w:cs="Sylfaen"/>
          <w:sz w:val="20"/>
          <w:lang w:val="es-ES"/>
        </w:rPr>
        <w:t xml:space="preserve">, </w:t>
      </w:r>
      <w:r w:rsidRPr="00AE2768">
        <w:rPr>
          <w:rFonts w:ascii="GHEA Grapalat" w:hAnsi="GHEA Grapalat" w:cs="Sylfaen"/>
          <w:sz w:val="20"/>
          <w:lang w:val="hy-AM"/>
        </w:rPr>
        <w:t>հարկերի</w:t>
      </w:r>
      <w:r w:rsidRPr="00AE2768">
        <w:rPr>
          <w:rFonts w:ascii="GHEA Grapalat" w:hAnsi="GHEA Grapalat" w:cs="Sylfaen"/>
          <w:sz w:val="20"/>
          <w:lang w:val="es-ES"/>
        </w:rPr>
        <w:t xml:space="preserve">, </w:t>
      </w:r>
      <w:r w:rsidRPr="00AE2768">
        <w:rPr>
          <w:rFonts w:ascii="GHEA Grapalat" w:hAnsi="GHEA Grapalat" w:cs="Sylfaen"/>
          <w:sz w:val="20"/>
          <w:lang w:val="hy-AM"/>
        </w:rPr>
        <w:t>այլ</w:t>
      </w:r>
      <w:r w:rsidRPr="00AE2768">
        <w:rPr>
          <w:rFonts w:ascii="GHEA Grapalat" w:hAnsi="GHEA Grapalat" w:cs="Sylfaen"/>
          <w:sz w:val="20"/>
          <w:lang w:val="es-ES"/>
        </w:rPr>
        <w:t xml:space="preserve"> </w:t>
      </w:r>
      <w:r w:rsidRPr="00AE2768">
        <w:rPr>
          <w:rFonts w:ascii="GHEA Grapalat" w:hAnsi="GHEA Grapalat" w:cs="Sylfaen"/>
          <w:sz w:val="20"/>
          <w:lang w:val="hy-AM"/>
        </w:rPr>
        <w:t>վճարումների</w:t>
      </w:r>
      <w:r w:rsidRPr="00AE2768">
        <w:rPr>
          <w:rFonts w:ascii="GHEA Grapalat" w:hAnsi="GHEA Grapalat" w:cs="Sylfaen"/>
          <w:sz w:val="20"/>
          <w:lang w:val="es-ES"/>
        </w:rPr>
        <w:t xml:space="preserve"> </w:t>
      </w:r>
      <w:r w:rsidRPr="00AE2768">
        <w:rPr>
          <w:rFonts w:ascii="GHEA Grapalat" w:hAnsi="GHEA Grapalat" w:cs="Sylfaen"/>
          <w:sz w:val="20"/>
          <w:lang w:val="hy-AM"/>
        </w:rPr>
        <w:t>գծով</w:t>
      </w:r>
      <w:r w:rsidRPr="00AE2768">
        <w:rPr>
          <w:rFonts w:ascii="GHEA Grapalat" w:hAnsi="GHEA Grapalat" w:cs="Sylfaen"/>
          <w:sz w:val="20"/>
          <w:lang w:val="es-ES"/>
        </w:rPr>
        <w:t xml:space="preserve"> </w:t>
      </w:r>
      <w:r w:rsidRPr="00AE2768">
        <w:rPr>
          <w:rFonts w:ascii="GHEA Grapalat" w:hAnsi="GHEA Grapalat" w:cs="Sylfaen"/>
          <w:sz w:val="20"/>
          <w:lang w:val="hy-AM"/>
        </w:rPr>
        <w:t>ծախսերը</w:t>
      </w:r>
      <w:r w:rsidRPr="00AE2768">
        <w:rPr>
          <w:rFonts w:ascii="GHEA Grapalat" w:hAnsi="GHEA Grapalat" w:cs="Sylfaen"/>
          <w:sz w:val="20"/>
          <w:lang w:val="es-ES"/>
        </w:rPr>
        <w:t xml:space="preserve"> </w:t>
      </w:r>
      <w:r w:rsidRPr="00AE2768">
        <w:rPr>
          <w:rFonts w:ascii="GHEA Grapalat" w:hAnsi="GHEA Grapalat" w:cs="Sylfaen"/>
          <w:sz w:val="20"/>
          <w:lang w:val="hy-AM"/>
        </w:rPr>
        <w:t>և</w:t>
      </w:r>
      <w:r w:rsidRPr="00AE2768">
        <w:rPr>
          <w:rFonts w:ascii="GHEA Grapalat" w:hAnsi="GHEA Grapalat" w:cs="Sylfaen"/>
          <w:sz w:val="20"/>
          <w:lang w:val="es-ES"/>
        </w:rPr>
        <w:t xml:space="preserve"> </w:t>
      </w:r>
      <w:r w:rsidRPr="00AE2768">
        <w:rPr>
          <w:rFonts w:ascii="GHEA Grapalat" w:hAnsi="GHEA Grapalat" w:cs="Sylfaen"/>
          <w:sz w:val="20"/>
          <w:lang w:val="hy-AM"/>
        </w:rPr>
        <w:t>չի</w:t>
      </w:r>
      <w:r w:rsidRPr="00AE2768">
        <w:rPr>
          <w:rFonts w:ascii="GHEA Grapalat" w:hAnsi="GHEA Grapalat" w:cs="Sylfaen"/>
          <w:sz w:val="20"/>
          <w:lang w:val="es-ES"/>
        </w:rPr>
        <w:t xml:space="preserve"> </w:t>
      </w:r>
      <w:r w:rsidRPr="00AE2768">
        <w:rPr>
          <w:rFonts w:ascii="GHEA Grapalat" w:hAnsi="GHEA Grapalat" w:cs="Sylfaen"/>
          <w:sz w:val="20"/>
          <w:lang w:val="hy-AM"/>
        </w:rPr>
        <w:t>կարող</w:t>
      </w:r>
      <w:r w:rsidRPr="00AE2768">
        <w:rPr>
          <w:rFonts w:ascii="GHEA Grapalat" w:hAnsi="GHEA Grapalat" w:cs="Sylfaen"/>
          <w:sz w:val="20"/>
          <w:lang w:val="es-ES"/>
        </w:rPr>
        <w:t xml:space="preserve"> </w:t>
      </w:r>
      <w:r w:rsidRPr="00AE2768">
        <w:rPr>
          <w:rFonts w:ascii="GHEA Grapalat" w:hAnsi="GHEA Grapalat" w:cs="Sylfaen"/>
          <w:sz w:val="20"/>
          <w:lang w:val="hy-AM"/>
        </w:rPr>
        <w:t>պակաս</w:t>
      </w:r>
      <w:r w:rsidRPr="00AE2768">
        <w:rPr>
          <w:rFonts w:ascii="GHEA Grapalat" w:hAnsi="GHEA Grapalat" w:cs="Sylfaen"/>
          <w:sz w:val="20"/>
          <w:lang w:val="es-ES"/>
        </w:rPr>
        <w:t xml:space="preserve"> </w:t>
      </w:r>
      <w:r w:rsidRPr="00AE2768">
        <w:rPr>
          <w:rFonts w:ascii="GHEA Grapalat" w:hAnsi="GHEA Grapalat" w:cs="Sylfaen"/>
          <w:sz w:val="20"/>
          <w:lang w:val="hy-AM"/>
        </w:rPr>
        <w:t>լինել</w:t>
      </w:r>
      <w:r w:rsidRPr="00AE2768">
        <w:rPr>
          <w:rFonts w:ascii="GHEA Grapalat" w:hAnsi="GHEA Grapalat" w:cs="Sylfaen"/>
          <w:sz w:val="20"/>
          <w:lang w:val="es-ES"/>
        </w:rPr>
        <w:t xml:space="preserve"> </w:t>
      </w:r>
      <w:r w:rsidRPr="00AE2768">
        <w:rPr>
          <w:rFonts w:ascii="GHEA Grapalat" w:hAnsi="GHEA Grapalat" w:cs="Sylfaen"/>
          <w:sz w:val="20"/>
          <w:lang w:val="hy-AM"/>
        </w:rPr>
        <w:t>դրանց</w:t>
      </w:r>
      <w:r w:rsidRPr="00AE2768">
        <w:rPr>
          <w:rFonts w:ascii="GHEA Grapalat" w:hAnsi="GHEA Grapalat" w:cs="Sylfaen"/>
          <w:sz w:val="20"/>
          <w:lang w:val="es-ES"/>
        </w:rPr>
        <w:t xml:space="preserve"> </w:t>
      </w:r>
      <w:r w:rsidRPr="00AE2768">
        <w:rPr>
          <w:rFonts w:ascii="GHEA Grapalat" w:hAnsi="GHEA Grapalat" w:cs="Sylfaen"/>
          <w:sz w:val="20"/>
          <w:lang w:val="hy-AM"/>
        </w:rPr>
        <w:t>ինքնարժեքից</w:t>
      </w:r>
      <w:r w:rsidRPr="00AE2768">
        <w:rPr>
          <w:rFonts w:ascii="GHEA Grapalat" w:hAnsi="GHEA Grapalat" w:cs="Sylfaen"/>
          <w:sz w:val="20"/>
          <w:lang w:val="es-ES"/>
        </w:rPr>
        <w:t xml:space="preserve">: </w:t>
      </w:r>
      <w:r w:rsidRPr="00AE2768">
        <w:rPr>
          <w:rFonts w:ascii="GHEA Grapalat" w:hAnsi="GHEA Grapalat" w:cs="Sylfaen"/>
          <w:sz w:val="20"/>
          <w:lang w:val="hy-AM"/>
        </w:rPr>
        <w:t>Առաջարկվող</w:t>
      </w:r>
      <w:r w:rsidRPr="00AE2768">
        <w:rPr>
          <w:rFonts w:ascii="GHEA Grapalat" w:hAnsi="GHEA Grapalat" w:cs="Sylfaen"/>
          <w:sz w:val="20"/>
          <w:lang w:val="es-ES"/>
        </w:rPr>
        <w:t xml:space="preserve"> </w:t>
      </w:r>
      <w:r w:rsidRPr="00AE2768">
        <w:rPr>
          <w:rFonts w:ascii="GHEA Grapalat" w:hAnsi="GHEA Grapalat" w:cs="Sylfaen"/>
          <w:sz w:val="20"/>
          <w:lang w:val="hy-AM"/>
        </w:rPr>
        <w:t>գնի</w:t>
      </w:r>
      <w:r w:rsidRPr="00AE2768">
        <w:rPr>
          <w:rFonts w:ascii="GHEA Grapalat" w:hAnsi="GHEA Grapalat" w:cs="Sylfaen"/>
          <w:sz w:val="20"/>
          <w:lang w:val="es-ES"/>
        </w:rPr>
        <w:t xml:space="preserve">  </w:t>
      </w:r>
      <w:r w:rsidRPr="00AE2768">
        <w:rPr>
          <w:rFonts w:ascii="GHEA Grapalat" w:hAnsi="GHEA Grapalat" w:cs="Sylfaen"/>
          <w:sz w:val="20"/>
          <w:lang w:val="hy-AM"/>
        </w:rPr>
        <w:t>հաշվարկը</w:t>
      </w:r>
      <w:r w:rsidRPr="00AE2768">
        <w:rPr>
          <w:rFonts w:ascii="GHEA Grapalat" w:hAnsi="GHEA Grapalat" w:cs="Sylfaen"/>
          <w:sz w:val="20"/>
          <w:lang w:val="es-ES"/>
        </w:rPr>
        <w:t xml:space="preserve"> </w:t>
      </w:r>
      <w:r w:rsidRPr="00AE2768">
        <w:rPr>
          <w:rFonts w:ascii="GHEA Grapalat" w:hAnsi="GHEA Grapalat" w:cs="Sylfaen"/>
          <w:sz w:val="20"/>
          <w:lang w:val="hy-AM"/>
        </w:rPr>
        <w:t>պետք</w:t>
      </w:r>
      <w:r w:rsidRPr="00AE2768">
        <w:rPr>
          <w:rFonts w:ascii="GHEA Grapalat" w:hAnsi="GHEA Grapalat" w:cs="Sylfaen"/>
          <w:sz w:val="20"/>
          <w:lang w:val="es-ES"/>
        </w:rPr>
        <w:t xml:space="preserve"> </w:t>
      </w:r>
      <w:r w:rsidRPr="00AE2768">
        <w:rPr>
          <w:rFonts w:ascii="GHEA Grapalat" w:hAnsi="GHEA Grapalat" w:cs="Sylfaen"/>
          <w:sz w:val="20"/>
          <w:lang w:val="hy-AM"/>
        </w:rPr>
        <w:t>է</w:t>
      </w:r>
      <w:r w:rsidRPr="00AE2768">
        <w:rPr>
          <w:rFonts w:ascii="GHEA Grapalat" w:hAnsi="GHEA Grapalat" w:cs="Sylfaen"/>
          <w:sz w:val="20"/>
          <w:lang w:val="es-ES"/>
        </w:rPr>
        <w:t xml:space="preserve"> </w:t>
      </w:r>
      <w:r w:rsidRPr="00AE2768">
        <w:rPr>
          <w:rFonts w:ascii="GHEA Grapalat" w:hAnsi="GHEA Grapalat" w:cs="Sylfaen"/>
          <w:sz w:val="20"/>
          <w:lang w:val="hy-AM"/>
        </w:rPr>
        <w:t>ներկայացվի</w:t>
      </w:r>
      <w:r w:rsidRPr="00AE2768">
        <w:rPr>
          <w:rFonts w:ascii="GHEA Grapalat" w:hAnsi="GHEA Grapalat" w:cs="Sylfaen"/>
          <w:sz w:val="20"/>
          <w:lang w:val="es-ES"/>
        </w:rPr>
        <w:t xml:space="preserve"> </w:t>
      </w:r>
      <w:r w:rsidRPr="00AE2768">
        <w:rPr>
          <w:rFonts w:ascii="GHEA Grapalat" w:hAnsi="GHEA Grapalat" w:cs="Sylfaen"/>
          <w:sz w:val="20"/>
          <w:lang w:val="hy-AM"/>
        </w:rPr>
        <w:t>հայտով</w:t>
      </w:r>
      <w:r w:rsidRPr="00AE2768">
        <w:rPr>
          <w:rFonts w:ascii="GHEA Grapalat" w:hAnsi="GHEA Grapalat"/>
          <w:sz w:val="20"/>
          <w:lang w:val="es-ES"/>
        </w:rPr>
        <w:t>:</w:t>
      </w:r>
    </w:p>
    <w:p w:rsidR="002462D0" w:rsidRPr="00AE2768" w:rsidRDefault="002462D0" w:rsidP="002462D0">
      <w:pPr>
        <w:pStyle w:val="norm"/>
        <w:spacing w:line="240" w:lineRule="auto"/>
        <w:ind w:firstLine="567"/>
        <w:rPr>
          <w:rFonts w:ascii="GHEA Grapalat" w:hAnsi="GHEA Grapalat" w:cs="Sylfaen"/>
          <w:sz w:val="20"/>
          <w:szCs w:val="24"/>
          <w:lang w:val="es-ES" w:eastAsia="en-US"/>
        </w:rPr>
      </w:pPr>
      <w:r w:rsidRPr="00AE2768">
        <w:rPr>
          <w:rFonts w:ascii="GHEA Grapalat" w:hAnsi="GHEA Grapalat"/>
          <w:sz w:val="20"/>
          <w:lang w:val="es-ES"/>
        </w:rPr>
        <w:t>5.</w:t>
      </w:r>
      <w:r w:rsidRPr="00AE2768">
        <w:rPr>
          <w:rFonts w:ascii="GHEA Grapalat" w:hAnsi="GHEA Grapalat"/>
          <w:sz w:val="20"/>
          <w:lang w:val="hy-AM"/>
        </w:rPr>
        <w:t>2</w:t>
      </w:r>
      <w:r w:rsidRPr="00AE2768">
        <w:rPr>
          <w:rFonts w:ascii="GHEA Grapalat" w:hAnsi="GHEA Grapalat" w:cs="Sylfaen"/>
          <w:sz w:val="20"/>
          <w:lang w:val="es-ES"/>
        </w:rPr>
        <w:t xml:space="preserve"> Մ</w:t>
      </w:r>
      <w:r w:rsidRPr="00AE2768">
        <w:rPr>
          <w:rFonts w:ascii="GHEA Grapalat" w:hAnsi="GHEA Grapalat" w:cs="Sylfaen"/>
          <w:sz w:val="20"/>
          <w:szCs w:val="24"/>
          <w:lang w:val="hy-AM" w:eastAsia="en-US"/>
        </w:rPr>
        <w:t xml:space="preserve">ասնակիցը գնային առաջարկը ներկայացնում է </w:t>
      </w:r>
      <w:r w:rsidRPr="00AE2768">
        <w:rPr>
          <w:rFonts w:ascii="GHEA Grapalat" w:hAnsi="GHEA Grapalat" w:cs="Sylfaen"/>
          <w:sz w:val="20"/>
          <w:lang w:val="hy-AM"/>
        </w:rPr>
        <w:t>ինքնարժեք, շահույթ</w:t>
      </w:r>
      <w:r w:rsidRPr="00AE2768">
        <w:rPr>
          <w:rFonts w:ascii="GHEA Grapalat" w:hAnsi="GHEA Grapalat" w:cs="Sylfaen"/>
          <w:szCs w:val="22"/>
          <w:lang w:val="es-ES"/>
        </w:rPr>
        <w:t xml:space="preserve"> </w:t>
      </w:r>
      <w:r w:rsidRPr="00AE276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AE2768">
        <w:rPr>
          <w:rFonts w:ascii="GHEA Grapalat" w:hAnsi="GHEA Grapalat" w:cs="Sylfaen"/>
          <w:sz w:val="20"/>
          <w:szCs w:val="24"/>
          <w:lang w:eastAsia="en-US"/>
        </w:rPr>
        <w:t>մ</w:t>
      </w:r>
      <w:r w:rsidRPr="00AE276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AE2768">
        <w:rPr>
          <w:rFonts w:ascii="GHEA Grapalat" w:hAnsi="GHEA Grapalat" w:cs="Sylfaen"/>
          <w:sz w:val="20"/>
          <w:szCs w:val="24"/>
          <w:lang w:val="es-ES" w:eastAsia="en-US"/>
        </w:rPr>
        <w:t xml:space="preserve"> </w:t>
      </w:r>
      <w:r w:rsidRPr="00AE2768">
        <w:rPr>
          <w:rFonts w:ascii="GHEA Grapalat" w:hAnsi="GHEA Grapalat" w:cs="Sylfaen"/>
          <w:sz w:val="20"/>
          <w:lang w:val="ru-RU"/>
        </w:rPr>
        <w:t>ներկայաց</w:t>
      </w:r>
      <w:r w:rsidRPr="00AE2768">
        <w:rPr>
          <w:rFonts w:ascii="GHEA Grapalat" w:hAnsi="GHEA Grapalat" w:cs="Sylfaen"/>
          <w:sz w:val="20"/>
        </w:rPr>
        <w:t>վող</w:t>
      </w:r>
      <w:r w:rsidRPr="00AE2768">
        <w:rPr>
          <w:rFonts w:ascii="GHEA Grapalat" w:hAnsi="GHEA Grapalat" w:cs="Sylfaen"/>
          <w:sz w:val="20"/>
          <w:lang w:val="es-ES"/>
        </w:rPr>
        <w:t xml:space="preserve"> </w:t>
      </w:r>
      <w:r w:rsidRPr="00AE2768">
        <w:rPr>
          <w:rFonts w:ascii="GHEA Grapalat" w:hAnsi="GHEA Grapalat" w:cs="Sylfaen"/>
          <w:sz w:val="20"/>
          <w:lang w:val="ru-RU"/>
        </w:rPr>
        <w:t>գնային</w:t>
      </w:r>
      <w:r w:rsidRPr="00AE2768">
        <w:rPr>
          <w:rFonts w:ascii="GHEA Grapalat" w:hAnsi="GHEA Grapalat" w:cs="Sylfaen"/>
          <w:sz w:val="20"/>
          <w:lang w:val="es-ES"/>
        </w:rPr>
        <w:t xml:space="preserve"> </w:t>
      </w:r>
      <w:r w:rsidRPr="00AE2768">
        <w:rPr>
          <w:rFonts w:ascii="GHEA Grapalat" w:hAnsi="GHEA Grapalat" w:cs="Sylfaen"/>
          <w:sz w:val="20"/>
          <w:lang w:val="ru-RU"/>
        </w:rPr>
        <w:t>առաջարկում</w:t>
      </w:r>
      <w:r w:rsidRPr="00AE276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AE2768">
        <w:rPr>
          <w:rFonts w:ascii="GHEA Grapalat" w:hAnsi="GHEA Grapalat" w:cs="Sylfaen"/>
          <w:sz w:val="20"/>
          <w:szCs w:val="24"/>
          <w:lang w:val="es-ES" w:eastAsia="en-US"/>
        </w:rPr>
        <w:t xml:space="preserve"> </w:t>
      </w:r>
    </w:p>
    <w:p w:rsidR="002462D0" w:rsidRPr="00AE2768" w:rsidRDefault="002462D0" w:rsidP="002462D0">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eastAsia="en-US"/>
        </w:rPr>
        <w:t>Մ</w:t>
      </w:r>
      <w:r w:rsidRPr="00AE2768">
        <w:rPr>
          <w:rFonts w:ascii="GHEA Grapalat" w:hAnsi="GHEA Grapalat" w:cs="Sylfaen"/>
          <w:sz w:val="20"/>
          <w:szCs w:val="24"/>
          <w:lang w:val="hy-AM" w:eastAsia="en-US"/>
        </w:rPr>
        <w:t>ասնակիցների գնային առաջարկների գնահատում</w:t>
      </w:r>
      <w:r w:rsidRPr="00AE2768">
        <w:rPr>
          <w:rFonts w:ascii="GHEA Grapalat" w:hAnsi="GHEA Grapalat" w:cs="Sylfaen"/>
          <w:sz w:val="20"/>
          <w:szCs w:val="24"/>
          <w:lang w:eastAsia="en-US"/>
        </w:rPr>
        <w:t>ն</w:t>
      </w:r>
      <w:r w:rsidRPr="00AE2768">
        <w:rPr>
          <w:rFonts w:ascii="GHEA Grapalat" w:hAnsi="GHEA Grapalat" w:cs="Sylfaen"/>
          <w:sz w:val="20"/>
          <w:szCs w:val="24"/>
          <w:lang w:val="hy-AM" w:eastAsia="en-US"/>
        </w:rPr>
        <w:t xml:space="preserve"> </w:t>
      </w:r>
      <w:r w:rsidRPr="00AE2768">
        <w:rPr>
          <w:rFonts w:ascii="GHEA Grapalat" w:hAnsi="GHEA Grapalat" w:cs="Sylfaen"/>
          <w:sz w:val="20"/>
          <w:szCs w:val="24"/>
          <w:lang w:eastAsia="en-US"/>
        </w:rPr>
        <w:t>ու</w:t>
      </w:r>
      <w:r w:rsidRPr="00AE2768">
        <w:rPr>
          <w:rFonts w:ascii="GHEA Grapalat" w:hAnsi="GHEA Grapalat" w:cs="Sylfaen"/>
          <w:sz w:val="20"/>
          <w:szCs w:val="24"/>
          <w:lang w:val="hy-AM" w:eastAsia="en-US"/>
        </w:rPr>
        <w:t xml:space="preserve"> համեմատումն իրականացվում </w:t>
      </w:r>
      <w:r w:rsidRPr="00AE2768">
        <w:rPr>
          <w:rFonts w:ascii="GHEA Grapalat" w:hAnsi="GHEA Grapalat" w:cs="Sylfaen"/>
          <w:sz w:val="20"/>
          <w:szCs w:val="24"/>
          <w:lang w:eastAsia="en-US"/>
        </w:rPr>
        <w:t>են</w:t>
      </w:r>
      <w:r w:rsidRPr="00AE2768">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2462D0" w:rsidRPr="00AE2768" w:rsidRDefault="002462D0" w:rsidP="002462D0">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2462D0" w:rsidRPr="00AE2768" w:rsidRDefault="002462D0" w:rsidP="002462D0">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2462D0" w:rsidRPr="00AE2768" w:rsidRDefault="002462D0" w:rsidP="002462D0">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2462D0" w:rsidRPr="00AE2768" w:rsidRDefault="002462D0" w:rsidP="002462D0">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2462D0" w:rsidRPr="00AE2768" w:rsidRDefault="002462D0" w:rsidP="002462D0">
      <w:pPr>
        <w:tabs>
          <w:tab w:val="left" w:pos="0"/>
        </w:tabs>
        <w:ind w:firstLine="360"/>
        <w:jc w:val="both"/>
        <w:rPr>
          <w:rFonts w:ascii="GHEA Grapalat" w:hAnsi="GHEA Grapalat" w:cs="Sylfaen"/>
          <w:sz w:val="20"/>
          <w:lang w:val="hy-AM"/>
        </w:rPr>
      </w:pPr>
      <w:r w:rsidRPr="00AE2768">
        <w:rPr>
          <w:rFonts w:ascii="GHEA Grapalat" w:hAnsi="GHEA Grapalat" w:cs="Sylfaen"/>
          <w:sz w:val="20"/>
          <w:lang w:val="hy-AM"/>
        </w:rPr>
        <w:lastRenderedPageBreak/>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2462D0" w:rsidRPr="00AE2768" w:rsidRDefault="002462D0" w:rsidP="002462D0">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2462D0" w:rsidRPr="00AE2768" w:rsidRDefault="002462D0" w:rsidP="002462D0">
      <w:pPr>
        <w:pStyle w:val="norm"/>
        <w:spacing w:line="240" w:lineRule="auto"/>
        <w:ind w:firstLine="567"/>
        <w:rPr>
          <w:rFonts w:ascii="GHEA Grapalat" w:hAnsi="GHEA Grapalat"/>
          <w:sz w:val="20"/>
          <w:lang w:val="es-ES"/>
        </w:rPr>
      </w:pPr>
      <w:r w:rsidRPr="00AE2768">
        <w:rPr>
          <w:rFonts w:ascii="GHEA Grapalat" w:hAnsi="GHEA Grapalat"/>
          <w:sz w:val="20"/>
          <w:lang w:val="es-ES"/>
        </w:rPr>
        <w:t>5.</w:t>
      </w:r>
      <w:r w:rsidRPr="00AE2768">
        <w:rPr>
          <w:rFonts w:ascii="GHEA Grapalat" w:hAnsi="GHEA Grapalat"/>
          <w:sz w:val="20"/>
          <w:lang w:val="hy-AM"/>
        </w:rPr>
        <w:t>3</w:t>
      </w:r>
      <w:r w:rsidRPr="00AE276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462D0" w:rsidRPr="00AE2768" w:rsidRDefault="002462D0" w:rsidP="002462D0">
      <w:pPr>
        <w:pStyle w:val="23"/>
        <w:spacing w:line="240" w:lineRule="auto"/>
        <w:ind w:firstLine="567"/>
        <w:rPr>
          <w:rFonts w:ascii="GHEA Grapalat" w:hAnsi="GHEA Grapalat"/>
          <w:lang w:val="es-ES"/>
        </w:rPr>
      </w:pPr>
    </w:p>
    <w:p w:rsidR="002462D0" w:rsidRPr="00AE2768" w:rsidRDefault="002462D0" w:rsidP="002462D0">
      <w:pPr>
        <w:jc w:val="center"/>
        <w:rPr>
          <w:rFonts w:ascii="GHEA Grapalat" w:hAnsi="GHEA Grapalat"/>
          <w:b/>
          <w:sz w:val="20"/>
          <w:lang w:val="es-ES"/>
        </w:rPr>
      </w:pPr>
      <w:r w:rsidRPr="00AE2768">
        <w:rPr>
          <w:rFonts w:ascii="GHEA Grapalat" w:hAnsi="GHEA Grapalat"/>
          <w:b/>
          <w:sz w:val="20"/>
          <w:lang w:val="es-ES"/>
        </w:rPr>
        <w:t xml:space="preserve">6. </w:t>
      </w:r>
      <w:r w:rsidRPr="00AE2768">
        <w:rPr>
          <w:rFonts w:ascii="GHEA Grapalat" w:hAnsi="GHEA Grapalat"/>
          <w:b/>
          <w:sz w:val="20"/>
        </w:rPr>
        <w:t>ՀԱՅՏԻ</w:t>
      </w:r>
      <w:r w:rsidRPr="00AE2768">
        <w:rPr>
          <w:rFonts w:ascii="GHEA Grapalat" w:hAnsi="GHEA Grapalat"/>
          <w:b/>
          <w:sz w:val="20"/>
          <w:lang w:val="es-ES"/>
        </w:rPr>
        <w:t xml:space="preserve"> </w:t>
      </w:r>
      <w:r w:rsidRPr="00AE2768">
        <w:rPr>
          <w:rFonts w:ascii="GHEA Grapalat" w:hAnsi="GHEA Grapalat"/>
          <w:b/>
          <w:sz w:val="20"/>
        </w:rPr>
        <w:t>ԳՈՐԾՈՂՈՒԹՅԱՆ</w:t>
      </w:r>
      <w:r w:rsidRPr="00AE2768">
        <w:rPr>
          <w:rFonts w:ascii="GHEA Grapalat" w:hAnsi="GHEA Grapalat"/>
          <w:b/>
          <w:sz w:val="20"/>
          <w:lang w:val="es-ES"/>
        </w:rPr>
        <w:t xml:space="preserve"> </w:t>
      </w:r>
      <w:r w:rsidRPr="00AE2768">
        <w:rPr>
          <w:rFonts w:ascii="GHEA Grapalat" w:hAnsi="GHEA Grapalat"/>
          <w:b/>
          <w:sz w:val="20"/>
        </w:rPr>
        <w:t>ԺԱՄԿԵՏԸ</w:t>
      </w:r>
      <w:r w:rsidRPr="00AE2768">
        <w:rPr>
          <w:rFonts w:ascii="GHEA Grapalat" w:hAnsi="GHEA Grapalat"/>
          <w:b/>
          <w:sz w:val="20"/>
          <w:lang w:val="es-ES"/>
        </w:rPr>
        <w:t xml:space="preserve">, </w:t>
      </w:r>
      <w:r w:rsidRPr="00AE2768">
        <w:rPr>
          <w:rFonts w:ascii="GHEA Grapalat" w:hAnsi="GHEA Grapalat"/>
          <w:b/>
          <w:sz w:val="20"/>
        </w:rPr>
        <w:t>ՀԱՅՏԵՐՈՒՄ</w:t>
      </w:r>
      <w:r w:rsidRPr="00AE2768">
        <w:rPr>
          <w:rFonts w:ascii="GHEA Grapalat" w:hAnsi="GHEA Grapalat"/>
          <w:b/>
          <w:sz w:val="20"/>
          <w:lang w:val="es-ES"/>
        </w:rPr>
        <w:t xml:space="preserve"> </w:t>
      </w:r>
      <w:r w:rsidRPr="00AE2768">
        <w:rPr>
          <w:rFonts w:ascii="GHEA Grapalat" w:hAnsi="GHEA Grapalat"/>
          <w:b/>
          <w:sz w:val="20"/>
        </w:rPr>
        <w:t>ՓՈՓՈԽՈՒԹՅՈՒՆ</w:t>
      </w:r>
      <w:r w:rsidRPr="00AE2768">
        <w:rPr>
          <w:rFonts w:ascii="GHEA Grapalat" w:hAnsi="GHEA Grapalat"/>
          <w:b/>
          <w:sz w:val="20"/>
          <w:lang w:val="es-ES"/>
        </w:rPr>
        <w:t xml:space="preserve"> </w:t>
      </w:r>
      <w:r w:rsidRPr="00AE2768">
        <w:rPr>
          <w:rFonts w:ascii="GHEA Grapalat" w:hAnsi="GHEA Grapalat"/>
          <w:b/>
          <w:sz w:val="20"/>
        </w:rPr>
        <w:t>ԿԱՏԱՐԵԼՈՒ</w:t>
      </w:r>
    </w:p>
    <w:p w:rsidR="002462D0" w:rsidRPr="00AE2768" w:rsidRDefault="002462D0" w:rsidP="002462D0">
      <w:pPr>
        <w:jc w:val="center"/>
        <w:rPr>
          <w:rFonts w:ascii="GHEA Grapalat" w:hAnsi="GHEA Grapalat"/>
          <w:b/>
          <w:sz w:val="20"/>
          <w:lang w:val="es-ES"/>
        </w:rPr>
      </w:pPr>
      <w:r w:rsidRPr="00AE2768">
        <w:rPr>
          <w:rFonts w:ascii="GHEA Grapalat" w:hAnsi="GHEA Grapalat"/>
          <w:b/>
          <w:sz w:val="20"/>
        </w:rPr>
        <w:t>ԵՎ</w:t>
      </w:r>
      <w:r w:rsidRPr="00AE2768">
        <w:rPr>
          <w:rFonts w:ascii="GHEA Grapalat" w:hAnsi="GHEA Grapalat"/>
          <w:b/>
          <w:sz w:val="20"/>
          <w:lang w:val="es-ES"/>
        </w:rPr>
        <w:t xml:space="preserve"> </w:t>
      </w:r>
      <w:r w:rsidRPr="00AE2768">
        <w:rPr>
          <w:rFonts w:ascii="GHEA Grapalat" w:hAnsi="GHEA Grapalat"/>
          <w:b/>
          <w:sz w:val="20"/>
        </w:rPr>
        <w:t>ԴՐԱՆՔ</w:t>
      </w:r>
      <w:r w:rsidRPr="00AE2768">
        <w:rPr>
          <w:rFonts w:ascii="GHEA Grapalat" w:hAnsi="GHEA Grapalat"/>
          <w:b/>
          <w:sz w:val="20"/>
          <w:lang w:val="es-ES"/>
        </w:rPr>
        <w:t xml:space="preserve"> </w:t>
      </w:r>
      <w:r w:rsidRPr="00AE2768">
        <w:rPr>
          <w:rFonts w:ascii="GHEA Grapalat" w:hAnsi="GHEA Grapalat"/>
          <w:b/>
          <w:sz w:val="20"/>
        </w:rPr>
        <w:t>ՀԵՏ</w:t>
      </w:r>
      <w:r w:rsidRPr="00AE2768">
        <w:rPr>
          <w:rFonts w:ascii="GHEA Grapalat" w:hAnsi="GHEA Grapalat"/>
          <w:b/>
          <w:sz w:val="20"/>
          <w:lang w:val="es-ES"/>
        </w:rPr>
        <w:t xml:space="preserve"> </w:t>
      </w:r>
      <w:r w:rsidRPr="00AE2768">
        <w:rPr>
          <w:rFonts w:ascii="GHEA Grapalat" w:hAnsi="GHEA Grapalat"/>
          <w:b/>
          <w:sz w:val="20"/>
        </w:rPr>
        <w:t>ՎԵՐՑՆԵԼՈՒ</w:t>
      </w:r>
      <w:r w:rsidRPr="00AE2768">
        <w:rPr>
          <w:rFonts w:ascii="GHEA Grapalat" w:hAnsi="GHEA Grapalat"/>
          <w:b/>
          <w:sz w:val="20"/>
          <w:lang w:val="es-ES"/>
        </w:rPr>
        <w:t xml:space="preserve"> </w:t>
      </w:r>
      <w:r w:rsidRPr="00AE2768">
        <w:rPr>
          <w:rFonts w:ascii="GHEA Grapalat" w:hAnsi="GHEA Grapalat"/>
          <w:b/>
          <w:sz w:val="20"/>
        </w:rPr>
        <w:t>ԿԱՐԳԸ</w:t>
      </w:r>
    </w:p>
    <w:p w:rsidR="002462D0" w:rsidRPr="00AE2768" w:rsidRDefault="002462D0" w:rsidP="002462D0">
      <w:pPr>
        <w:pStyle w:val="a3"/>
        <w:spacing w:line="240" w:lineRule="auto"/>
        <w:ind w:firstLine="567"/>
        <w:rPr>
          <w:rFonts w:ascii="GHEA Grapalat" w:hAnsi="GHEA Grapalat"/>
          <w:b/>
          <w:lang w:val="af-ZA"/>
        </w:rPr>
      </w:pPr>
    </w:p>
    <w:p w:rsidR="002462D0" w:rsidRPr="00AE2768" w:rsidRDefault="002462D0" w:rsidP="002462D0">
      <w:pPr>
        <w:pStyle w:val="a3"/>
        <w:spacing w:line="240" w:lineRule="auto"/>
        <w:ind w:firstLine="567"/>
        <w:rPr>
          <w:rFonts w:ascii="GHEA Grapalat" w:hAnsi="GHEA Grapalat" w:cs="Sylfaen"/>
          <w:i w:val="0"/>
          <w:szCs w:val="24"/>
          <w:lang w:val="af-ZA"/>
        </w:rPr>
      </w:pPr>
      <w:r w:rsidRPr="00AE2768">
        <w:rPr>
          <w:rFonts w:ascii="GHEA Grapalat" w:hAnsi="GHEA Grapalat"/>
          <w:i w:val="0"/>
          <w:lang w:val="af-ZA"/>
        </w:rPr>
        <w:t>6.1</w:t>
      </w:r>
      <w:r w:rsidRPr="00AE2768">
        <w:rPr>
          <w:rFonts w:ascii="GHEA Grapalat" w:hAnsi="GHEA Grapalat"/>
          <w:lang w:val="af-ZA"/>
        </w:rPr>
        <w:t xml:space="preserve"> </w:t>
      </w:r>
      <w:r w:rsidRPr="00AE2768">
        <w:rPr>
          <w:rFonts w:ascii="GHEA Grapalat" w:hAnsi="GHEA Grapalat" w:cs="Sylfaen"/>
          <w:i w:val="0"/>
          <w:szCs w:val="24"/>
          <w:lang w:val="ru-RU"/>
        </w:rPr>
        <w:t>Օրենքի</w:t>
      </w:r>
      <w:r w:rsidRPr="00AE2768">
        <w:rPr>
          <w:rFonts w:ascii="GHEA Grapalat" w:hAnsi="GHEA Grapalat" w:cs="Sylfaen"/>
          <w:i w:val="0"/>
          <w:szCs w:val="24"/>
          <w:lang w:val="af-ZA"/>
        </w:rPr>
        <w:t xml:space="preserve"> 31-</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հոդվածի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վավեր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Օրենքին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պայմանագրի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կնքումը</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w:t>
      </w:r>
      <w:r w:rsidRPr="00AE2768">
        <w:rPr>
          <w:rFonts w:ascii="GHEA Grapalat" w:hAnsi="GHEA Grapalat" w:cs="Sylfaen"/>
          <w:i w:val="0"/>
          <w:szCs w:val="24"/>
          <w:lang w:val="ru-RU"/>
        </w:rPr>
        <w:t>ասնակցի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կողմից</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հետ</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վերցնելը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մերժումը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սույն </w:t>
      </w:r>
      <w:r w:rsidRPr="00AE2768">
        <w:rPr>
          <w:rFonts w:ascii="GHEA Grapalat" w:hAnsi="GHEA Grapalat" w:cs="Sylfaen"/>
          <w:i w:val="0"/>
          <w:szCs w:val="24"/>
          <w:lang w:val="ru-RU"/>
        </w:rPr>
        <w:t>ընթացակարգը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չկայացած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հայտարարվելը։</w:t>
      </w:r>
    </w:p>
    <w:p w:rsidR="002462D0" w:rsidRPr="00AE2768" w:rsidRDefault="002462D0" w:rsidP="002462D0">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 xml:space="preserve">6.2  </w:t>
      </w:r>
      <w:r w:rsidRPr="00AE2768">
        <w:rPr>
          <w:rFonts w:ascii="GHEA Grapalat" w:hAnsi="GHEA Grapalat" w:cs="Sylfaen"/>
          <w:i w:val="0"/>
          <w:szCs w:val="24"/>
          <w:lang w:val="ru-RU"/>
        </w:rPr>
        <w:t>Օրենքի</w:t>
      </w:r>
      <w:r w:rsidRPr="00AE2768">
        <w:rPr>
          <w:rFonts w:ascii="GHEA Grapalat" w:hAnsi="GHEA Grapalat" w:cs="Sylfaen"/>
          <w:i w:val="0"/>
          <w:szCs w:val="24"/>
          <w:lang w:val="af-ZA"/>
        </w:rPr>
        <w:t xml:space="preserve"> 31-</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հոդվածի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w:t>
      </w:r>
      <w:r w:rsidRPr="00AE2768">
        <w:rPr>
          <w:rFonts w:ascii="GHEA Grapalat" w:hAnsi="GHEA Grapalat" w:cs="Sylfaen"/>
          <w:i w:val="0"/>
          <w:szCs w:val="24"/>
          <w:lang w:val="ru-RU"/>
        </w:rPr>
        <w:t>ասնակիցը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1-ին մասի 4.2 </w:t>
      </w:r>
      <w:r w:rsidRPr="00AE2768">
        <w:rPr>
          <w:rFonts w:ascii="GHEA Grapalat" w:hAnsi="GHEA Grapalat" w:cs="Sylfaen"/>
          <w:i w:val="0"/>
          <w:szCs w:val="24"/>
          <w:lang w:val="ru-RU"/>
        </w:rPr>
        <w:t>կետում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նշված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վերջնաժամկետը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հետ</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վերցնել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իր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p>
    <w:p w:rsidR="002462D0" w:rsidRPr="00AE2768" w:rsidRDefault="002462D0" w:rsidP="002462D0">
      <w:pPr>
        <w:ind w:firstLine="567"/>
        <w:jc w:val="both"/>
        <w:rPr>
          <w:rFonts w:ascii="GHEA Grapalat" w:hAnsi="GHEA Grapalat" w:cs="Sylfaen"/>
          <w:sz w:val="20"/>
          <w:lang w:val="af-ZA"/>
        </w:rPr>
      </w:pPr>
    </w:p>
    <w:p w:rsidR="002462D0" w:rsidRPr="00AE2768" w:rsidRDefault="002462D0" w:rsidP="002462D0">
      <w:pPr>
        <w:ind w:firstLine="567"/>
        <w:jc w:val="center"/>
        <w:rPr>
          <w:rFonts w:ascii="GHEA Grapalat" w:hAnsi="GHEA Grapalat"/>
          <w:b/>
          <w:sz w:val="20"/>
          <w:lang w:val="hy-AM"/>
        </w:rPr>
      </w:pPr>
      <w:r w:rsidRPr="00AE2768">
        <w:rPr>
          <w:rFonts w:ascii="GHEA Grapalat" w:hAnsi="GHEA Grapalat"/>
          <w:b/>
          <w:sz w:val="20"/>
          <w:lang w:val="af-ZA"/>
        </w:rPr>
        <w:t>8.  ՀԱՅՏԵՐԻ ԲԱՑՈՒՄԸ</w:t>
      </w:r>
      <w:r w:rsidRPr="00AE2768">
        <w:rPr>
          <w:rFonts w:ascii="GHEA Grapalat" w:hAnsi="GHEA Grapalat"/>
          <w:b/>
          <w:sz w:val="20"/>
          <w:lang w:val="hy-AM"/>
        </w:rPr>
        <w:t xml:space="preserve">, </w:t>
      </w:r>
      <w:r w:rsidRPr="00AE2768">
        <w:rPr>
          <w:rFonts w:ascii="GHEA Grapalat" w:hAnsi="GHEA Grapalat"/>
          <w:b/>
          <w:sz w:val="20"/>
          <w:lang w:val="af-ZA"/>
        </w:rPr>
        <w:t xml:space="preserve">ԳՆԱՀԱՏՈՒՄԸ  ԵՎ  </w:t>
      </w:r>
    </w:p>
    <w:p w:rsidR="002462D0" w:rsidRPr="00AE2768" w:rsidRDefault="002462D0" w:rsidP="002462D0">
      <w:pPr>
        <w:ind w:firstLine="567"/>
        <w:jc w:val="center"/>
        <w:rPr>
          <w:rFonts w:ascii="GHEA Grapalat" w:hAnsi="GHEA Grapalat"/>
          <w:b/>
          <w:sz w:val="20"/>
          <w:lang w:val="af-ZA"/>
        </w:rPr>
      </w:pPr>
      <w:r w:rsidRPr="00AE2768">
        <w:rPr>
          <w:rFonts w:ascii="GHEA Grapalat" w:hAnsi="GHEA Grapalat"/>
          <w:b/>
          <w:sz w:val="20"/>
          <w:lang w:val="af-ZA"/>
        </w:rPr>
        <w:t xml:space="preserve">ԱՐԴՅՈՒՆՔՆԵՐԻ ԱՄՓՈՓՈՒՄԸ </w:t>
      </w:r>
    </w:p>
    <w:p w:rsidR="002462D0" w:rsidRPr="00AE2768" w:rsidRDefault="002462D0" w:rsidP="002462D0">
      <w:pPr>
        <w:ind w:firstLine="567"/>
        <w:jc w:val="both"/>
        <w:rPr>
          <w:rFonts w:ascii="GHEA Grapalat" w:hAnsi="GHEA Grapalat"/>
          <w:b/>
          <w:sz w:val="20"/>
          <w:lang w:val="af-ZA"/>
        </w:rPr>
      </w:pPr>
    </w:p>
    <w:p w:rsidR="002462D0" w:rsidRPr="00AE2768" w:rsidRDefault="002462D0" w:rsidP="002462D0">
      <w:pPr>
        <w:pStyle w:val="23"/>
        <w:spacing w:line="240" w:lineRule="auto"/>
        <w:ind w:firstLine="567"/>
        <w:rPr>
          <w:rFonts w:ascii="GHEA Grapalat" w:hAnsi="GHEA Grapalat" w:cs="Tahoma"/>
        </w:rPr>
      </w:pPr>
      <w:r w:rsidRPr="00AE2768">
        <w:rPr>
          <w:rFonts w:ascii="GHEA Grapalat" w:hAnsi="GHEA Grapalat"/>
        </w:rPr>
        <w:t xml:space="preserve">8.1 </w:t>
      </w:r>
      <w:r w:rsidRPr="00AE2768">
        <w:rPr>
          <w:rFonts w:ascii="GHEA Grapalat" w:hAnsi="GHEA Grapalat" w:cs="Sylfaen"/>
          <w:lang w:val="ru-RU"/>
        </w:rPr>
        <w:t>Հայտերի</w:t>
      </w:r>
      <w:r w:rsidRPr="00AE2768">
        <w:rPr>
          <w:rFonts w:ascii="GHEA Grapalat" w:hAnsi="GHEA Grapalat" w:cs="Sylfaen"/>
        </w:rPr>
        <w:t xml:space="preserve"> </w:t>
      </w:r>
      <w:r w:rsidRPr="00AE2768">
        <w:rPr>
          <w:rFonts w:ascii="GHEA Grapalat" w:hAnsi="GHEA Grapalat" w:cs="Sylfaen"/>
          <w:lang w:val="ru-RU"/>
        </w:rPr>
        <w:t>բացումը</w:t>
      </w:r>
      <w:r w:rsidRPr="00AE2768">
        <w:rPr>
          <w:rFonts w:ascii="GHEA Grapalat" w:hAnsi="GHEA Grapalat" w:cs="Sylfaen"/>
        </w:rPr>
        <w:t xml:space="preserve"> </w:t>
      </w:r>
      <w:r w:rsidRPr="00AE2768">
        <w:rPr>
          <w:rFonts w:ascii="GHEA Grapalat" w:hAnsi="GHEA Grapalat" w:cs="Sylfaen"/>
          <w:lang w:val="ru-RU"/>
        </w:rPr>
        <w:t>կկատարվի</w:t>
      </w:r>
      <w:r w:rsidRPr="00AE2768">
        <w:rPr>
          <w:rFonts w:ascii="GHEA Grapalat" w:hAnsi="GHEA Grapalat" w:cs="Sylfaen"/>
        </w:rPr>
        <w:t xml:space="preserve"> հանձնաժողովի՝ հայտերի բացման և գնահատման նիստում՝ </w:t>
      </w:r>
      <w:r w:rsidRPr="00AE2768">
        <w:rPr>
          <w:rFonts w:ascii="GHEA Grapalat" w:hAnsi="GHEA Grapalat" w:cs="Sylfaen"/>
          <w:szCs w:val="24"/>
          <w:lang w:val="ru-RU"/>
        </w:rPr>
        <w:t>սույն</w:t>
      </w:r>
      <w:r w:rsidRPr="00C710A2">
        <w:rPr>
          <w:rFonts w:ascii="GHEA Grapalat" w:hAnsi="GHEA Grapalat" w:cs="Sylfaen"/>
          <w:szCs w:val="24"/>
        </w:rPr>
        <w:t xml:space="preserve"> </w:t>
      </w:r>
      <w:r w:rsidRPr="00AE2768">
        <w:rPr>
          <w:rFonts w:ascii="GHEA Grapalat" w:hAnsi="GHEA Grapalat" w:cs="Sylfaen"/>
          <w:szCs w:val="24"/>
          <w:lang w:val="ru-RU"/>
        </w:rPr>
        <w:t>ընթացակարգի</w:t>
      </w:r>
      <w:r w:rsidRPr="00C710A2">
        <w:rPr>
          <w:rFonts w:ascii="GHEA Grapalat" w:hAnsi="GHEA Grapalat" w:cs="Sylfaen"/>
          <w:szCs w:val="24"/>
        </w:rPr>
        <w:t xml:space="preserve"> </w:t>
      </w:r>
      <w:r w:rsidRPr="00AE2768">
        <w:rPr>
          <w:rFonts w:ascii="GHEA Grapalat" w:hAnsi="GHEA Grapalat" w:cs="Sylfaen"/>
          <w:szCs w:val="24"/>
          <w:lang w:val="ru-RU"/>
        </w:rPr>
        <w:t>հայտարարությունը</w:t>
      </w:r>
      <w:r w:rsidRPr="00C710A2">
        <w:rPr>
          <w:rFonts w:ascii="GHEA Grapalat" w:hAnsi="GHEA Grapalat" w:cs="Sylfaen"/>
          <w:szCs w:val="24"/>
        </w:rPr>
        <w:t xml:space="preserve"> </w:t>
      </w:r>
      <w:r w:rsidRPr="00AE2768">
        <w:rPr>
          <w:rFonts w:ascii="GHEA Grapalat" w:hAnsi="GHEA Grapalat" w:cs="Sylfaen"/>
          <w:szCs w:val="24"/>
          <w:lang w:val="ru-RU"/>
        </w:rPr>
        <w:t>և</w:t>
      </w:r>
      <w:r w:rsidRPr="00C710A2">
        <w:rPr>
          <w:rFonts w:ascii="GHEA Grapalat" w:hAnsi="GHEA Grapalat" w:cs="Sylfaen"/>
          <w:szCs w:val="24"/>
        </w:rPr>
        <w:t xml:space="preserve"> </w:t>
      </w:r>
      <w:r w:rsidRPr="00AE2768">
        <w:rPr>
          <w:rFonts w:ascii="GHEA Grapalat" w:hAnsi="GHEA Grapalat" w:cs="Sylfaen"/>
          <w:szCs w:val="24"/>
          <w:lang w:val="ru-RU"/>
        </w:rPr>
        <w:t>հրավերը</w:t>
      </w:r>
      <w:r w:rsidRPr="00C710A2">
        <w:rPr>
          <w:rFonts w:ascii="GHEA Grapalat" w:hAnsi="GHEA Grapalat" w:cs="Sylfaen"/>
          <w:szCs w:val="24"/>
        </w:rPr>
        <w:t xml:space="preserve"> </w:t>
      </w:r>
      <w:r w:rsidRPr="00AE2768">
        <w:rPr>
          <w:rFonts w:ascii="GHEA Grapalat" w:hAnsi="GHEA Grapalat" w:cs="Sylfaen"/>
          <w:szCs w:val="24"/>
          <w:lang w:val="ru-RU"/>
        </w:rPr>
        <w:t>համակարգում</w:t>
      </w:r>
      <w:r w:rsidRPr="00C710A2">
        <w:rPr>
          <w:rFonts w:ascii="GHEA Grapalat" w:hAnsi="GHEA Grapalat" w:cs="Sylfaen"/>
          <w:szCs w:val="24"/>
        </w:rPr>
        <w:t xml:space="preserve"> </w:t>
      </w:r>
      <w:r w:rsidRPr="00AE2768">
        <w:rPr>
          <w:rFonts w:ascii="GHEA Grapalat" w:hAnsi="GHEA Grapalat" w:cs="Sylfaen"/>
          <w:szCs w:val="24"/>
          <w:lang w:val="en-US"/>
        </w:rPr>
        <w:t>հ</w:t>
      </w:r>
      <w:r w:rsidRPr="00AE2768">
        <w:rPr>
          <w:rFonts w:ascii="GHEA Grapalat" w:hAnsi="GHEA Grapalat" w:cs="Sylfaen"/>
          <w:szCs w:val="24"/>
          <w:lang w:val="ru-RU"/>
        </w:rPr>
        <w:t>րապարակվելու</w:t>
      </w:r>
      <w:r w:rsidRPr="00C710A2">
        <w:rPr>
          <w:rFonts w:ascii="GHEA Grapalat" w:hAnsi="GHEA Grapalat" w:cs="Sylfaen"/>
          <w:szCs w:val="24"/>
        </w:rPr>
        <w:t xml:space="preserve"> </w:t>
      </w:r>
      <w:r w:rsidRPr="00AE2768">
        <w:rPr>
          <w:rFonts w:ascii="GHEA Grapalat" w:hAnsi="GHEA Grapalat" w:cs="Sylfaen"/>
          <w:szCs w:val="24"/>
          <w:lang w:val="en-US"/>
        </w:rPr>
        <w:t>օրվանից</w:t>
      </w:r>
      <w:r w:rsidRPr="00AE2768">
        <w:rPr>
          <w:rFonts w:ascii="GHEA Grapalat" w:hAnsi="GHEA Grapalat" w:cs="Sylfaen"/>
          <w:szCs w:val="24"/>
        </w:rPr>
        <w:t xml:space="preserve"> </w:t>
      </w:r>
      <w:r w:rsidRPr="00AE2768">
        <w:rPr>
          <w:rFonts w:ascii="GHEA Grapalat" w:hAnsi="GHEA Grapalat" w:cs="Sylfaen"/>
          <w:szCs w:val="24"/>
          <w:lang w:val="ru-RU"/>
        </w:rPr>
        <w:t>հաշված</w:t>
      </w:r>
      <w:r w:rsidRPr="00AE2768">
        <w:rPr>
          <w:rFonts w:ascii="GHEA Grapalat" w:hAnsi="GHEA Grapalat" w:cs="Sylfaen"/>
          <w:szCs w:val="24"/>
        </w:rPr>
        <w:t xml:space="preserve"> «</w:t>
      </w:r>
      <w:r>
        <w:rPr>
          <w:rFonts w:ascii="GHEA Grapalat" w:hAnsi="GHEA Grapalat" w:cs="Sylfaen"/>
          <w:szCs w:val="24"/>
          <w:lang w:val="hy-AM"/>
        </w:rPr>
        <w:t>7</w:t>
      </w:r>
      <w:r w:rsidRPr="00AE2768">
        <w:rPr>
          <w:rFonts w:ascii="GHEA Grapalat" w:hAnsi="GHEA Grapalat" w:cs="Sylfaen"/>
          <w:szCs w:val="24"/>
        </w:rPr>
        <w:t>»</w:t>
      </w:r>
      <w:r>
        <w:rPr>
          <w:rFonts w:ascii="GHEA Grapalat" w:hAnsi="GHEA Grapalat" w:cs="Sylfaen"/>
          <w:szCs w:val="24"/>
          <w:lang w:val="hy-AM"/>
        </w:rPr>
        <w:t>-</w:t>
      </w:r>
      <w:r w:rsidRPr="00AE2768">
        <w:rPr>
          <w:rFonts w:ascii="GHEA Grapalat" w:hAnsi="GHEA Grapalat" w:cs="Sylfaen"/>
          <w:szCs w:val="24"/>
          <w:lang w:val="ru-RU"/>
        </w:rPr>
        <w:t>րդ</w:t>
      </w:r>
      <w:r w:rsidRPr="00C710A2">
        <w:rPr>
          <w:rFonts w:ascii="GHEA Grapalat" w:hAnsi="GHEA Grapalat" w:cs="Sylfaen"/>
          <w:szCs w:val="24"/>
        </w:rPr>
        <w:t xml:space="preserve"> </w:t>
      </w:r>
      <w:r w:rsidRPr="00AE2768">
        <w:rPr>
          <w:rFonts w:ascii="GHEA Grapalat" w:hAnsi="GHEA Grapalat" w:cs="Sylfaen"/>
          <w:szCs w:val="24"/>
          <w:lang w:val="ru-RU"/>
        </w:rPr>
        <w:t>օրվա</w:t>
      </w:r>
      <w:r w:rsidRPr="00C710A2">
        <w:rPr>
          <w:rFonts w:ascii="GHEA Grapalat" w:hAnsi="GHEA Grapalat" w:cs="Sylfaen"/>
          <w:szCs w:val="24"/>
        </w:rPr>
        <w:t xml:space="preserve"> </w:t>
      </w:r>
      <w:r w:rsidRPr="00AE2768">
        <w:rPr>
          <w:rFonts w:ascii="GHEA Grapalat" w:hAnsi="GHEA Grapalat" w:cs="Sylfaen"/>
          <w:szCs w:val="24"/>
          <w:lang w:val="ru-RU"/>
        </w:rPr>
        <w:t>ժամը</w:t>
      </w:r>
      <w:r w:rsidRPr="00AE2768">
        <w:rPr>
          <w:rFonts w:ascii="GHEA Grapalat" w:hAnsi="GHEA Grapalat" w:cs="Sylfaen"/>
          <w:szCs w:val="24"/>
        </w:rPr>
        <w:t xml:space="preserve"> </w:t>
      </w:r>
      <w:r w:rsidRPr="00BB49A2">
        <w:rPr>
          <w:rFonts w:ascii="GHEA Grapalat" w:hAnsi="GHEA Grapalat" w:cs="Sylfaen"/>
          <w:szCs w:val="24"/>
        </w:rPr>
        <w:t>«1</w:t>
      </w:r>
      <w:r>
        <w:rPr>
          <w:rFonts w:ascii="GHEA Grapalat" w:hAnsi="GHEA Grapalat" w:cs="Sylfaen"/>
          <w:szCs w:val="24"/>
        </w:rPr>
        <w:t>2</w:t>
      </w:r>
      <w:r w:rsidRPr="00BB49A2">
        <w:rPr>
          <w:rFonts w:ascii="GHEA Grapalat" w:hAnsi="GHEA Grapalat" w:cs="Sylfaen"/>
          <w:szCs w:val="24"/>
        </w:rPr>
        <w:t>:00»-</w:t>
      </w:r>
      <w:r w:rsidRPr="00D72980">
        <w:rPr>
          <w:rFonts w:ascii="GHEA Grapalat" w:hAnsi="GHEA Grapalat" w:cs="Sylfaen"/>
          <w:szCs w:val="24"/>
          <w:lang w:val="ru-RU"/>
        </w:rPr>
        <w:t>ի</w:t>
      </w:r>
      <w:r w:rsidRPr="00AE2768">
        <w:rPr>
          <w:rFonts w:ascii="GHEA Grapalat" w:hAnsi="GHEA Grapalat" w:cs="Sylfaen"/>
          <w:szCs w:val="24"/>
          <w:lang w:val="ru-RU"/>
        </w:rPr>
        <w:t>ն։</w:t>
      </w:r>
      <w:r w:rsidRPr="00C710A2">
        <w:rPr>
          <w:rFonts w:ascii="GHEA Grapalat" w:hAnsi="GHEA Grapalat" w:cs="Sylfaen"/>
          <w:szCs w:val="24"/>
        </w:rPr>
        <w:t xml:space="preserve"> </w:t>
      </w:r>
    </w:p>
    <w:p w:rsidR="002462D0" w:rsidRPr="00C710A2"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ru-RU"/>
        </w:rPr>
        <w:t>Հայտերի</w:t>
      </w:r>
      <w:r w:rsidRPr="00AE2768">
        <w:rPr>
          <w:rFonts w:ascii="GHEA Grapalat" w:hAnsi="GHEA Grapalat" w:cs="Sylfaen"/>
          <w:sz w:val="20"/>
          <w:lang w:val="af-ZA"/>
        </w:rPr>
        <w:t xml:space="preserve"> </w:t>
      </w:r>
      <w:r w:rsidRPr="00AE2768">
        <w:rPr>
          <w:rFonts w:ascii="GHEA Grapalat" w:hAnsi="GHEA Grapalat" w:cs="Sylfaen"/>
          <w:sz w:val="20"/>
          <w:lang w:val="ru-RU"/>
        </w:rPr>
        <w:t>բացման</w:t>
      </w:r>
      <w:r w:rsidRPr="00C710A2">
        <w:rPr>
          <w:rFonts w:ascii="GHEA Grapalat" w:hAnsi="GHEA Grapalat" w:cs="Sylfaen"/>
          <w:sz w:val="20"/>
          <w:lang w:val="af-ZA"/>
        </w:rPr>
        <w:t xml:space="preserve"> </w:t>
      </w:r>
      <w:r w:rsidRPr="00AE2768">
        <w:rPr>
          <w:rFonts w:ascii="GHEA Grapalat" w:hAnsi="GHEA Grapalat" w:cs="Sylfaen"/>
          <w:sz w:val="20"/>
        </w:rPr>
        <w:t>և</w:t>
      </w:r>
      <w:r w:rsidRPr="00C710A2">
        <w:rPr>
          <w:rFonts w:ascii="GHEA Grapalat" w:hAnsi="GHEA Grapalat" w:cs="Sylfaen"/>
          <w:sz w:val="20"/>
          <w:lang w:val="af-ZA"/>
        </w:rPr>
        <w:t xml:space="preserve"> </w:t>
      </w:r>
      <w:r w:rsidRPr="00AE2768">
        <w:rPr>
          <w:rFonts w:ascii="GHEA Grapalat" w:hAnsi="GHEA Grapalat" w:cs="Sylfaen"/>
          <w:sz w:val="20"/>
        </w:rPr>
        <w:t>գնահատման</w:t>
      </w:r>
      <w:r w:rsidRPr="00AE2768">
        <w:rPr>
          <w:rFonts w:ascii="GHEA Grapalat" w:hAnsi="GHEA Grapalat" w:cs="Sylfaen"/>
          <w:sz w:val="20"/>
          <w:lang w:val="af-ZA"/>
        </w:rPr>
        <w:t xml:space="preserve"> </w:t>
      </w:r>
      <w:r w:rsidRPr="00AE2768">
        <w:rPr>
          <w:rFonts w:ascii="GHEA Grapalat" w:hAnsi="GHEA Grapalat" w:cs="Sylfaen"/>
          <w:sz w:val="20"/>
          <w:lang w:val="ru-RU"/>
        </w:rPr>
        <w:t>նիստում</w:t>
      </w:r>
      <w:r w:rsidRPr="00AE2768">
        <w:rPr>
          <w:rFonts w:ascii="GHEA Grapalat" w:hAnsi="GHEA Grapalat" w:cs="Sylfaen"/>
          <w:sz w:val="20"/>
        </w:rPr>
        <w:t>՝</w:t>
      </w:r>
    </w:p>
    <w:p w:rsidR="002462D0" w:rsidRPr="00AE2768" w:rsidRDefault="002462D0" w:rsidP="002462D0">
      <w:pPr>
        <w:ind w:firstLine="567"/>
        <w:jc w:val="both"/>
        <w:rPr>
          <w:rFonts w:ascii="GHEA Grapalat" w:hAnsi="GHEA Grapalat" w:cs="Sylfaen"/>
          <w:sz w:val="20"/>
          <w:lang w:val="af-ZA"/>
        </w:rPr>
      </w:pPr>
      <w:r w:rsidRPr="00C710A2">
        <w:rPr>
          <w:rFonts w:ascii="GHEA Grapalat" w:hAnsi="GHEA Grapalat" w:cs="Sylfaen"/>
          <w:sz w:val="20"/>
          <w:lang w:val="af-ZA"/>
        </w:rPr>
        <w:t>1)</w:t>
      </w:r>
      <w:r w:rsidRPr="00AE2768">
        <w:rPr>
          <w:rFonts w:ascii="GHEA Grapalat" w:hAnsi="GHEA Grapalat" w:cs="Sylfaen"/>
          <w:sz w:val="20"/>
          <w:lang w:val="af-ZA"/>
        </w:rPr>
        <w:t xml:space="preserve"> </w:t>
      </w:r>
      <w:r w:rsidRPr="00AE2768">
        <w:rPr>
          <w:rFonts w:ascii="GHEA Grapalat" w:hAnsi="GHEA Grapalat" w:cs="Sylfaen"/>
          <w:sz w:val="20"/>
        </w:rPr>
        <w:t>հանձնաժողովի</w:t>
      </w:r>
      <w:r w:rsidRPr="00AE2768">
        <w:rPr>
          <w:rFonts w:ascii="GHEA Grapalat" w:hAnsi="GHEA Grapalat" w:cs="Sylfaen"/>
          <w:sz w:val="20"/>
          <w:lang w:val="af-ZA"/>
        </w:rPr>
        <w:t xml:space="preserve"> </w:t>
      </w:r>
      <w:r w:rsidRPr="00AE2768">
        <w:rPr>
          <w:rFonts w:ascii="GHEA Grapalat" w:hAnsi="GHEA Grapalat" w:cs="Sylfaen"/>
          <w:sz w:val="20"/>
        </w:rPr>
        <w:t>նախագահը</w:t>
      </w:r>
      <w:r w:rsidRPr="00AE2768">
        <w:rPr>
          <w:rFonts w:ascii="GHEA Grapalat" w:hAnsi="GHEA Grapalat" w:cs="Sylfaen"/>
          <w:sz w:val="20"/>
          <w:lang w:val="af-ZA"/>
        </w:rPr>
        <w:t xml:space="preserve"> (</w:t>
      </w:r>
      <w:r w:rsidRPr="00AE2768">
        <w:rPr>
          <w:rFonts w:ascii="GHEA Grapalat" w:hAnsi="GHEA Grapalat" w:cs="Sylfaen"/>
          <w:sz w:val="20"/>
          <w:lang w:val="hy-AM"/>
        </w:rPr>
        <w:t>նիստը</w:t>
      </w:r>
      <w:r w:rsidRPr="00AE2768">
        <w:rPr>
          <w:rFonts w:ascii="GHEA Grapalat" w:hAnsi="GHEA Grapalat" w:cs="Sylfaen"/>
          <w:sz w:val="20"/>
          <w:lang w:val="af-ZA"/>
        </w:rPr>
        <w:t xml:space="preserve"> </w:t>
      </w:r>
      <w:r w:rsidRPr="00AE2768">
        <w:rPr>
          <w:rFonts w:ascii="GHEA Grapalat" w:hAnsi="GHEA Grapalat" w:cs="Sylfaen"/>
          <w:sz w:val="20"/>
          <w:lang w:val="hy-AM"/>
        </w:rPr>
        <w:t>նախագահողը</w:t>
      </w:r>
      <w:r w:rsidRPr="00AE2768">
        <w:rPr>
          <w:rFonts w:ascii="GHEA Grapalat" w:hAnsi="GHEA Grapalat" w:cs="Sylfaen"/>
          <w:sz w:val="20"/>
          <w:lang w:val="af-ZA"/>
        </w:rPr>
        <w:t xml:space="preserve">) </w:t>
      </w:r>
      <w:r w:rsidRPr="00AE2768">
        <w:rPr>
          <w:rFonts w:ascii="GHEA Grapalat" w:hAnsi="GHEA Grapalat" w:cs="Sylfaen"/>
          <w:sz w:val="20"/>
          <w:lang w:val="hy-AM"/>
        </w:rPr>
        <w:t>նիստը</w:t>
      </w:r>
      <w:r w:rsidRPr="00AE2768">
        <w:rPr>
          <w:rFonts w:ascii="GHEA Grapalat" w:hAnsi="GHEA Grapalat" w:cs="Sylfaen"/>
          <w:sz w:val="20"/>
          <w:lang w:val="af-ZA"/>
        </w:rPr>
        <w:t xml:space="preserve"> </w:t>
      </w:r>
      <w:r w:rsidRPr="00AE2768">
        <w:rPr>
          <w:rFonts w:ascii="GHEA Grapalat" w:hAnsi="GHEA Grapalat" w:cs="Sylfaen"/>
          <w:sz w:val="20"/>
          <w:lang w:val="hy-AM"/>
        </w:rPr>
        <w:t>հայտարարում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lang w:val="hy-AM"/>
        </w:rPr>
        <w:t>բացված</w:t>
      </w:r>
      <w:r w:rsidRPr="00AE2768">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hy-AM"/>
        </w:rPr>
        <w:t>հրապա</w:t>
      </w:r>
      <w:r w:rsidRPr="00AE2768">
        <w:rPr>
          <w:rFonts w:ascii="GHEA Grapalat" w:hAnsi="GHEA Grapalat" w:cs="Sylfaen"/>
          <w:sz w:val="20"/>
          <w:lang w:val="hy-AM"/>
        </w:rPr>
        <w:softHyphen/>
        <w:t>րակում է գնման հայտով սահմանված</w:t>
      </w:r>
      <w:r w:rsidRPr="00AE2768">
        <w:rPr>
          <w:rFonts w:ascii="GHEA Grapalat" w:hAnsi="GHEA Grapalat" w:cs="Sylfaen"/>
          <w:sz w:val="20"/>
          <w:lang w:val="af-ZA"/>
        </w:rPr>
        <w:t>`</w:t>
      </w:r>
      <w:r w:rsidRPr="00AE2768">
        <w:rPr>
          <w:rFonts w:ascii="GHEA Grapalat" w:hAnsi="GHEA Grapalat" w:cs="Sylfaen"/>
          <w:sz w:val="20"/>
          <w:lang w:val="hy-AM"/>
        </w:rPr>
        <w:t xml:space="preserve"> </w:t>
      </w:r>
      <w:r w:rsidRPr="00AE2768">
        <w:rPr>
          <w:rFonts w:ascii="GHEA Grapalat" w:hAnsi="GHEA Grapalat" w:cs="Sylfaen"/>
          <w:sz w:val="20"/>
        </w:rPr>
        <w:t>սույն</w:t>
      </w:r>
      <w:r w:rsidRPr="00AE2768">
        <w:rPr>
          <w:rFonts w:ascii="GHEA Grapalat" w:hAnsi="GHEA Grapalat" w:cs="Sylfaen"/>
          <w:sz w:val="20"/>
          <w:lang w:val="af-ZA"/>
        </w:rPr>
        <w:t xml:space="preserve"> </w:t>
      </w:r>
      <w:r w:rsidRPr="00AE2768">
        <w:rPr>
          <w:rFonts w:ascii="GHEA Grapalat" w:hAnsi="GHEA Grapalat" w:cs="Sylfaen"/>
          <w:sz w:val="20"/>
        </w:rPr>
        <w:t>ընթացակարգի</w:t>
      </w:r>
      <w:r w:rsidRPr="00AE2768">
        <w:rPr>
          <w:rFonts w:ascii="GHEA Grapalat" w:hAnsi="GHEA Grapalat" w:cs="Sylfaen"/>
          <w:sz w:val="20"/>
          <w:lang w:val="af-ZA"/>
        </w:rPr>
        <w:t xml:space="preserve"> </w:t>
      </w:r>
      <w:r w:rsidRPr="00AE2768">
        <w:rPr>
          <w:rFonts w:ascii="GHEA Grapalat" w:hAnsi="GHEA Grapalat" w:cs="Sylfaen"/>
          <w:sz w:val="20"/>
        </w:rPr>
        <w:t>շրջանակում</w:t>
      </w:r>
      <w:r w:rsidRPr="00AE2768">
        <w:rPr>
          <w:rFonts w:ascii="GHEA Grapalat" w:hAnsi="GHEA Grapalat" w:cs="Sylfaen"/>
          <w:sz w:val="20"/>
          <w:lang w:val="af-ZA"/>
        </w:rPr>
        <w:t xml:space="preserve"> </w:t>
      </w:r>
      <w:r w:rsidRPr="00AE2768">
        <w:rPr>
          <w:rFonts w:ascii="GHEA Grapalat" w:hAnsi="GHEA Grapalat" w:cs="Sylfaen"/>
          <w:sz w:val="20"/>
        </w:rPr>
        <w:t>գնվելիք</w:t>
      </w:r>
      <w:r w:rsidRPr="00AE2768">
        <w:rPr>
          <w:rFonts w:ascii="GHEA Grapalat" w:hAnsi="GHEA Grapalat" w:cs="Sylfaen"/>
          <w:sz w:val="20"/>
          <w:lang w:val="af-ZA"/>
        </w:rPr>
        <w:t xml:space="preserve"> </w:t>
      </w:r>
      <w:r w:rsidRPr="00AE2768">
        <w:rPr>
          <w:rFonts w:ascii="GHEA Grapalat" w:hAnsi="GHEA Grapalat" w:cs="Sylfaen"/>
          <w:sz w:val="20"/>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hy-AM"/>
        </w:rPr>
        <w:t>գինը՝</w:t>
      </w:r>
      <w:r w:rsidRPr="00AE2768">
        <w:rPr>
          <w:rFonts w:ascii="GHEA Grapalat" w:hAnsi="GHEA Grapalat" w:cs="Sylfaen"/>
          <w:sz w:val="20"/>
          <w:lang w:val="af-ZA"/>
        </w:rPr>
        <w:t xml:space="preserve"> </w:t>
      </w:r>
      <w:r w:rsidRPr="00AE2768">
        <w:rPr>
          <w:rFonts w:ascii="GHEA Grapalat" w:hAnsi="GHEA Grapalat" w:cs="Sylfaen"/>
          <w:sz w:val="20"/>
          <w:lang w:val="hy-AM"/>
        </w:rPr>
        <w:t>մեկ</w:t>
      </w:r>
      <w:r w:rsidRPr="00AE2768">
        <w:rPr>
          <w:rFonts w:ascii="GHEA Grapalat" w:hAnsi="GHEA Grapalat" w:cs="Sylfaen"/>
          <w:sz w:val="20"/>
          <w:lang w:val="af-ZA"/>
        </w:rPr>
        <w:t xml:space="preserve"> </w:t>
      </w:r>
      <w:r w:rsidRPr="00AE2768">
        <w:rPr>
          <w:rFonts w:ascii="GHEA Grapalat" w:hAnsi="GHEA Grapalat" w:cs="Sylfaen"/>
          <w:sz w:val="20"/>
          <w:lang w:val="hy-AM"/>
        </w:rPr>
        <w:t>թվով</w:t>
      </w:r>
      <w:r w:rsidRPr="00AE2768">
        <w:rPr>
          <w:rFonts w:ascii="GHEA Grapalat" w:hAnsi="GHEA Grapalat" w:cs="Sylfaen"/>
          <w:sz w:val="20"/>
          <w:lang w:val="af-ZA"/>
        </w:rPr>
        <w:t xml:space="preserve"> </w:t>
      </w:r>
      <w:r w:rsidRPr="00AE2768">
        <w:rPr>
          <w:rFonts w:ascii="GHEA Grapalat" w:hAnsi="GHEA Grapalat" w:cs="Sylfaen"/>
          <w:sz w:val="20"/>
          <w:lang w:val="hy-AM"/>
        </w:rPr>
        <w:t>արտահայտված</w:t>
      </w:r>
      <w:r w:rsidRPr="00AE2768">
        <w:rPr>
          <w:rFonts w:ascii="GHEA Grapalat" w:hAnsi="GHEA Grapalat" w:cs="Sylfaen"/>
          <w:sz w:val="20"/>
          <w:lang w:val="af-ZA"/>
        </w:rPr>
        <w:t xml:space="preserve">, </w:t>
      </w:r>
      <w:r w:rsidRPr="00AE2768">
        <w:rPr>
          <w:rFonts w:ascii="GHEA Grapalat" w:hAnsi="GHEA Grapalat" w:cs="Sylfaen"/>
          <w:sz w:val="20"/>
        </w:rPr>
        <w:t>ինչպես</w:t>
      </w:r>
      <w:r w:rsidRPr="00AE2768">
        <w:rPr>
          <w:rFonts w:ascii="GHEA Grapalat" w:hAnsi="GHEA Grapalat" w:cs="Sylfaen"/>
          <w:sz w:val="20"/>
          <w:lang w:val="af-ZA"/>
        </w:rPr>
        <w:t xml:space="preserve"> </w:t>
      </w:r>
      <w:r w:rsidRPr="00AE2768">
        <w:rPr>
          <w:rFonts w:ascii="GHEA Grapalat" w:hAnsi="GHEA Grapalat" w:cs="Sylfaen"/>
          <w:sz w:val="20"/>
        </w:rPr>
        <w:t>նաև</w:t>
      </w:r>
      <w:r w:rsidRPr="00AE2768">
        <w:rPr>
          <w:rFonts w:ascii="GHEA Grapalat" w:hAnsi="GHEA Grapalat" w:cs="Sylfaen"/>
          <w:sz w:val="20"/>
          <w:lang w:val="af-ZA"/>
        </w:rPr>
        <w:t xml:space="preserve"> </w:t>
      </w:r>
      <w:r w:rsidRPr="00AE276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C710A2">
        <w:rPr>
          <w:rFonts w:ascii="GHEA Grapalat" w:hAnsi="GHEA Grapalat" w:cs="Sylfaen"/>
          <w:sz w:val="20"/>
          <w:lang w:val="af-ZA"/>
        </w:rPr>
        <w:t>.</w:t>
      </w:r>
    </w:p>
    <w:p w:rsidR="002462D0" w:rsidRPr="00AE2768" w:rsidRDefault="002462D0" w:rsidP="002462D0">
      <w:pPr>
        <w:ind w:firstLine="567"/>
        <w:jc w:val="both"/>
        <w:rPr>
          <w:rFonts w:ascii="GHEA Grapalat" w:hAnsi="GHEA Grapalat"/>
          <w:sz w:val="20"/>
          <w:szCs w:val="20"/>
          <w:lang w:val="hy-AM"/>
        </w:rPr>
      </w:pPr>
      <w:r w:rsidRPr="00AE2768">
        <w:rPr>
          <w:rFonts w:ascii="GHEA Grapalat" w:hAnsi="GHEA Grapalat"/>
          <w:sz w:val="20"/>
          <w:szCs w:val="20"/>
          <w:lang w:val="hy-AM"/>
        </w:rPr>
        <w:t xml:space="preserve">2) </w:t>
      </w:r>
      <w:r w:rsidRPr="00AE2768">
        <w:rPr>
          <w:rFonts w:ascii="GHEA Grapalat" w:hAnsi="GHEA Grapalat" w:cs="Sylfaen"/>
          <w:sz w:val="20"/>
          <w:szCs w:val="20"/>
          <w:lang w:val="hy-AM"/>
        </w:rPr>
        <w:t>սույն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կետի</w:t>
      </w:r>
      <w:r w:rsidRPr="00AE2768">
        <w:rPr>
          <w:rFonts w:ascii="GHEA Grapalat" w:hAnsi="GHEA Grapalat"/>
          <w:sz w:val="20"/>
          <w:szCs w:val="20"/>
          <w:lang w:val="hy-AM"/>
        </w:rPr>
        <w:t xml:space="preserve"> 1-</w:t>
      </w:r>
      <w:r w:rsidRPr="00AE2768">
        <w:rPr>
          <w:rFonts w:ascii="GHEA Grapalat" w:hAnsi="GHEA Grapalat" w:cs="Sylfaen"/>
          <w:sz w:val="20"/>
          <w:szCs w:val="20"/>
          <w:lang w:val="hy-AM"/>
        </w:rPr>
        <w:t>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ենթակետում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նշված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փաստաթղթերը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նախագահին</w:t>
      </w:r>
      <w:r w:rsidRPr="00AE2768">
        <w:rPr>
          <w:rFonts w:ascii="GHEA Grapalat" w:hAnsi="GHEA Grapalat"/>
          <w:sz w:val="20"/>
          <w:szCs w:val="20"/>
          <w:lang w:val="hy-AM"/>
        </w:rPr>
        <w:t xml:space="preserve"> (նիստը նախագահողին) </w:t>
      </w:r>
      <w:r w:rsidRPr="00AE2768">
        <w:rPr>
          <w:rFonts w:ascii="GHEA Grapalat" w:hAnsi="GHEA Grapalat" w:cs="Sylfaen"/>
          <w:sz w:val="20"/>
          <w:szCs w:val="20"/>
          <w:lang w:val="hy-AM"/>
        </w:rPr>
        <w:t>փոխանցվելուց</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հետո</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հանձնաժողովը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գնահատում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է</w:t>
      </w:r>
      <w:r w:rsidRPr="00AE2768">
        <w:rPr>
          <w:rFonts w:ascii="GHEA Grapalat" w:hAnsi="GHEA Grapalat"/>
          <w:sz w:val="20"/>
          <w:szCs w:val="20"/>
          <w:lang w:val="hy-AM"/>
        </w:rPr>
        <w:t>`</w:t>
      </w:r>
    </w:p>
    <w:p w:rsidR="002462D0" w:rsidRPr="00AE2768" w:rsidRDefault="002462D0" w:rsidP="002462D0">
      <w:pPr>
        <w:ind w:firstLine="567"/>
        <w:jc w:val="both"/>
        <w:rPr>
          <w:rFonts w:ascii="GHEA Grapalat" w:hAnsi="GHEA Grapalat"/>
          <w:sz w:val="20"/>
          <w:szCs w:val="20"/>
          <w:lang w:val="hy-AM"/>
        </w:rPr>
      </w:pPr>
      <w:r w:rsidRPr="00AE2768">
        <w:rPr>
          <w:rFonts w:ascii="GHEA Grapalat" w:hAnsi="GHEA Grapalat" w:cs="Sylfaen"/>
          <w:sz w:val="20"/>
          <w:szCs w:val="20"/>
          <w:lang w:val="hy-AM"/>
        </w:rPr>
        <w:t>ա</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պարունակող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ծրարները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կազմելու</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ներկայացնելու</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սահմանված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կարգին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բացում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գնահատված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հայտերը</w:t>
      </w:r>
      <w:r w:rsidRPr="00AE2768">
        <w:rPr>
          <w:rFonts w:ascii="GHEA Grapalat" w:hAnsi="GHEA Grapalat"/>
          <w:sz w:val="20"/>
          <w:szCs w:val="20"/>
          <w:lang w:val="hy-AM"/>
        </w:rPr>
        <w:t>,</w:t>
      </w:r>
    </w:p>
    <w:p w:rsidR="002462D0" w:rsidRPr="00AE2768" w:rsidRDefault="002462D0" w:rsidP="002462D0">
      <w:pPr>
        <w:ind w:firstLine="567"/>
        <w:jc w:val="both"/>
        <w:rPr>
          <w:rFonts w:ascii="GHEA Grapalat" w:hAnsi="GHEA Grapalat"/>
          <w:sz w:val="20"/>
          <w:szCs w:val="20"/>
          <w:lang w:val="hy-AM"/>
        </w:rPr>
      </w:pPr>
      <w:r w:rsidRPr="00AE2768">
        <w:rPr>
          <w:rFonts w:ascii="GHEA Grapalat" w:hAnsi="GHEA Grapalat" w:cs="Sylfaen"/>
          <w:sz w:val="20"/>
          <w:szCs w:val="20"/>
          <w:lang w:val="hy-AM"/>
        </w:rPr>
        <w:t>բ</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բացված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յուրաքանչյուր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ծրարում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պահանջվող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նախատեսված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փաստաթղթերի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առկայությունը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դրանց</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կազմման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հրավերով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սահմանված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վավերապայմաններին</w:t>
      </w:r>
      <w:r w:rsidRPr="00AE2768">
        <w:rPr>
          <w:rFonts w:ascii="GHEA Grapalat" w:hAnsi="GHEA Grapalat"/>
          <w:sz w:val="20"/>
          <w:szCs w:val="20"/>
          <w:lang w:val="hy-AM"/>
        </w:rPr>
        <w:t>.</w:t>
      </w:r>
    </w:p>
    <w:p w:rsidR="002462D0" w:rsidRPr="00AE2768" w:rsidRDefault="002462D0" w:rsidP="002462D0">
      <w:pPr>
        <w:ind w:firstLine="567"/>
        <w:jc w:val="both"/>
        <w:rPr>
          <w:rFonts w:ascii="GHEA Grapalat" w:hAnsi="GHEA Grapalat" w:cs="Sylfaen"/>
          <w:sz w:val="20"/>
          <w:lang w:val="hy-AM"/>
        </w:rPr>
      </w:pPr>
      <w:r w:rsidRPr="00AE2768">
        <w:rPr>
          <w:rFonts w:ascii="GHEA Grapalat" w:hAnsi="GHEA Grapalat"/>
          <w:sz w:val="20"/>
          <w:szCs w:val="20"/>
          <w:lang w:val="hy-AM"/>
        </w:rPr>
        <w:t xml:space="preserve">3) </w:t>
      </w:r>
      <w:r w:rsidRPr="00AE2768">
        <w:rPr>
          <w:rFonts w:ascii="GHEA Grapalat" w:hAnsi="GHEA Grapalat" w:cs="Sylfaen"/>
          <w:sz w:val="20"/>
          <w:szCs w:val="20"/>
          <w:lang w:val="hy-AM"/>
        </w:rPr>
        <w:t>հանձնաժողովի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նախագահը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հայտարարում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է</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ներկայացրած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մասնակիցների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գնային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առաջարկները՝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մեկ</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թվով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արտահայտված,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հիմք</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ընդունելով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տառերով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գրվածը:</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af-ZA"/>
        </w:rPr>
        <w:t xml:space="preserve">8.2 </w:t>
      </w:r>
      <w:r w:rsidRPr="00C710A2">
        <w:rPr>
          <w:rFonts w:ascii="GHEA Grapalat" w:hAnsi="GHEA Grapalat" w:cs="Sylfaen"/>
          <w:sz w:val="20"/>
          <w:lang w:val="hy-AM"/>
        </w:rPr>
        <w:t>Հայտերը</w:t>
      </w:r>
      <w:r w:rsidRPr="00AE2768">
        <w:rPr>
          <w:rFonts w:ascii="GHEA Grapalat" w:hAnsi="GHEA Grapalat" w:cs="Sylfaen"/>
          <w:sz w:val="20"/>
          <w:lang w:val="af-ZA"/>
        </w:rPr>
        <w:t xml:space="preserve"> </w:t>
      </w:r>
      <w:r w:rsidRPr="00C710A2">
        <w:rPr>
          <w:rFonts w:ascii="GHEA Grapalat" w:hAnsi="GHEA Grapalat" w:cs="Sylfaen"/>
          <w:sz w:val="20"/>
          <w:lang w:val="hy-AM"/>
        </w:rPr>
        <w:t>գնահատվում</w:t>
      </w:r>
      <w:r w:rsidRPr="00AE2768">
        <w:rPr>
          <w:rFonts w:ascii="GHEA Grapalat" w:hAnsi="GHEA Grapalat" w:cs="Sylfaen"/>
          <w:sz w:val="20"/>
          <w:lang w:val="af-ZA"/>
        </w:rPr>
        <w:t xml:space="preserve"> </w:t>
      </w:r>
      <w:r w:rsidRPr="00C710A2">
        <w:rPr>
          <w:rFonts w:ascii="GHEA Grapalat" w:hAnsi="GHEA Grapalat" w:cs="Sylfaen"/>
          <w:sz w:val="20"/>
          <w:lang w:val="hy-AM"/>
        </w:rPr>
        <w:t>են</w:t>
      </w:r>
      <w:r w:rsidRPr="00AE2768">
        <w:rPr>
          <w:rFonts w:ascii="GHEA Grapalat" w:hAnsi="GHEA Grapalat" w:cs="Sylfaen"/>
          <w:sz w:val="20"/>
          <w:lang w:val="af-ZA"/>
        </w:rPr>
        <w:t xml:space="preserve"> </w:t>
      </w:r>
      <w:r w:rsidRPr="00C710A2">
        <w:rPr>
          <w:rFonts w:ascii="GHEA Grapalat" w:hAnsi="GHEA Grapalat" w:cs="Sylfaen"/>
          <w:sz w:val="20"/>
          <w:lang w:val="hy-AM"/>
        </w:rPr>
        <w:t>սույն</w:t>
      </w:r>
      <w:r w:rsidRPr="00AE2768">
        <w:rPr>
          <w:rFonts w:ascii="GHEA Grapalat" w:hAnsi="GHEA Grapalat" w:cs="Sylfaen"/>
          <w:sz w:val="20"/>
          <w:lang w:val="af-ZA"/>
        </w:rPr>
        <w:t xml:space="preserve"> </w:t>
      </w:r>
      <w:r w:rsidRPr="00C710A2">
        <w:rPr>
          <w:rFonts w:ascii="GHEA Grapalat" w:hAnsi="GHEA Grapalat" w:cs="Sylfaen"/>
          <w:sz w:val="20"/>
          <w:lang w:val="hy-AM"/>
        </w:rPr>
        <w:t>հրավերով</w:t>
      </w:r>
      <w:r w:rsidRPr="00AE2768">
        <w:rPr>
          <w:rFonts w:ascii="GHEA Grapalat" w:hAnsi="GHEA Grapalat" w:cs="Sylfaen"/>
          <w:sz w:val="20"/>
          <w:lang w:val="af-ZA"/>
        </w:rPr>
        <w:t xml:space="preserve"> </w:t>
      </w:r>
      <w:r w:rsidRPr="00C710A2">
        <w:rPr>
          <w:rFonts w:ascii="GHEA Grapalat" w:hAnsi="GHEA Grapalat" w:cs="Sylfaen"/>
          <w:sz w:val="20"/>
          <w:lang w:val="hy-AM"/>
        </w:rPr>
        <w:t>սահմանված</w:t>
      </w:r>
      <w:r w:rsidRPr="00AE2768">
        <w:rPr>
          <w:rFonts w:ascii="GHEA Grapalat" w:hAnsi="GHEA Grapalat" w:cs="Sylfaen"/>
          <w:sz w:val="20"/>
          <w:lang w:val="af-ZA"/>
        </w:rPr>
        <w:t xml:space="preserve"> </w:t>
      </w:r>
      <w:r w:rsidRPr="00C710A2">
        <w:rPr>
          <w:rFonts w:ascii="GHEA Grapalat" w:hAnsi="GHEA Grapalat" w:cs="Sylfaen"/>
          <w:sz w:val="20"/>
          <w:lang w:val="hy-AM"/>
        </w:rPr>
        <w:t>կարգով</w:t>
      </w:r>
      <w:r w:rsidRPr="00AE2768">
        <w:rPr>
          <w:rFonts w:ascii="GHEA Grapalat" w:hAnsi="GHEA Grapalat" w:cs="Sylfaen"/>
          <w:sz w:val="20"/>
          <w:lang w:val="af-ZA"/>
        </w:rPr>
        <w:t xml:space="preserve">: </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rPr>
        <w:t>Գնման</w:t>
      </w:r>
      <w:r w:rsidRPr="00AE2768">
        <w:rPr>
          <w:rFonts w:ascii="GHEA Grapalat" w:hAnsi="GHEA Grapalat" w:cs="Sylfaen"/>
          <w:sz w:val="20"/>
          <w:lang w:val="af-ZA"/>
        </w:rPr>
        <w:t xml:space="preserve"> </w:t>
      </w:r>
      <w:r w:rsidRPr="00AE2768">
        <w:rPr>
          <w:rFonts w:ascii="GHEA Grapalat" w:hAnsi="GHEA Grapalat" w:cs="Sylfaen"/>
          <w:sz w:val="20"/>
        </w:rPr>
        <w:t>ընթացակարգի</w:t>
      </w:r>
      <w:r w:rsidRPr="00AE2768">
        <w:rPr>
          <w:rFonts w:ascii="GHEA Grapalat" w:hAnsi="GHEA Grapalat" w:cs="Sylfaen"/>
          <w:sz w:val="20"/>
          <w:lang w:val="af-ZA"/>
        </w:rPr>
        <w:t xml:space="preserve"> </w:t>
      </w:r>
      <w:r w:rsidRPr="00AE2768">
        <w:rPr>
          <w:rFonts w:ascii="GHEA Grapalat" w:hAnsi="GHEA Grapalat" w:cs="Sylfaen"/>
          <w:sz w:val="20"/>
        </w:rPr>
        <w:t>չափաբաժինների</w:t>
      </w:r>
      <w:r w:rsidRPr="00AE2768">
        <w:rPr>
          <w:rFonts w:ascii="GHEA Grapalat" w:hAnsi="GHEA Grapalat" w:cs="Sylfaen"/>
          <w:sz w:val="20"/>
          <w:lang w:val="af-ZA"/>
        </w:rPr>
        <w:t xml:space="preserve"> </w:t>
      </w:r>
      <w:r w:rsidRPr="00AE2768">
        <w:rPr>
          <w:rFonts w:ascii="GHEA Grapalat" w:hAnsi="GHEA Grapalat" w:cs="Sylfaen"/>
          <w:sz w:val="20"/>
        </w:rPr>
        <w:t>քանակը</w:t>
      </w:r>
      <w:r w:rsidRPr="00AE2768">
        <w:rPr>
          <w:rFonts w:ascii="GHEA Grapalat" w:hAnsi="GHEA Grapalat" w:cs="Sylfaen"/>
          <w:sz w:val="20"/>
          <w:lang w:val="af-ZA"/>
        </w:rPr>
        <w:t xml:space="preserve"> </w:t>
      </w:r>
      <w:r w:rsidRPr="00AE2768">
        <w:rPr>
          <w:rFonts w:ascii="GHEA Grapalat" w:hAnsi="GHEA Grapalat" w:cs="Sylfaen"/>
          <w:sz w:val="20"/>
        </w:rPr>
        <w:t>յոթանասունհինգը</w:t>
      </w:r>
      <w:r w:rsidRPr="00AE2768">
        <w:rPr>
          <w:rFonts w:ascii="GHEA Grapalat" w:hAnsi="GHEA Grapalat" w:cs="Sylfaen"/>
          <w:sz w:val="20"/>
          <w:lang w:val="af-ZA"/>
        </w:rPr>
        <w:t xml:space="preserve"> </w:t>
      </w:r>
      <w:r w:rsidRPr="00AE2768">
        <w:rPr>
          <w:rFonts w:ascii="GHEA Grapalat" w:hAnsi="GHEA Grapalat" w:cs="Sylfaen"/>
          <w:sz w:val="20"/>
        </w:rPr>
        <w:t>չգերազանցելու</w:t>
      </w:r>
      <w:r w:rsidRPr="00AE2768">
        <w:rPr>
          <w:rFonts w:ascii="GHEA Grapalat" w:hAnsi="GHEA Grapalat" w:cs="Sylfaen"/>
          <w:sz w:val="20"/>
          <w:lang w:val="af-ZA"/>
        </w:rPr>
        <w:t xml:space="preserve"> </w:t>
      </w:r>
      <w:r w:rsidRPr="00AE2768">
        <w:rPr>
          <w:rFonts w:ascii="GHEA Grapalat" w:hAnsi="GHEA Grapalat" w:cs="Sylfaen"/>
          <w:sz w:val="20"/>
        </w:rPr>
        <w:t>դեպքում</w:t>
      </w:r>
      <w:r w:rsidRPr="00AE2768">
        <w:rPr>
          <w:rFonts w:ascii="GHEA Grapalat" w:hAnsi="GHEA Grapalat" w:cs="Sylfaen"/>
          <w:sz w:val="20"/>
          <w:lang w:val="af-ZA"/>
        </w:rPr>
        <w:t xml:space="preserve"> </w:t>
      </w:r>
      <w:r w:rsidRPr="00AE2768">
        <w:rPr>
          <w:rFonts w:ascii="GHEA Grapalat" w:hAnsi="GHEA Grapalat" w:cs="Sylfaen"/>
          <w:sz w:val="20"/>
        </w:rPr>
        <w:t>հայտերի</w:t>
      </w:r>
      <w:r w:rsidRPr="00AE2768">
        <w:rPr>
          <w:rFonts w:ascii="GHEA Grapalat" w:hAnsi="GHEA Grapalat" w:cs="Sylfaen"/>
          <w:sz w:val="20"/>
          <w:lang w:val="af-ZA"/>
        </w:rPr>
        <w:t xml:space="preserve"> </w:t>
      </w:r>
      <w:r w:rsidRPr="00AE2768">
        <w:rPr>
          <w:rFonts w:ascii="GHEA Grapalat" w:hAnsi="GHEA Grapalat" w:cs="Sylfaen"/>
          <w:sz w:val="20"/>
        </w:rPr>
        <w:t>գնահատումն</w:t>
      </w:r>
      <w:r w:rsidRPr="00AE2768">
        <w:rPr>
          <w:rFonts w:ascii="GHEA Grapalat" w:hAnsi="GHEA Grapalat" w:cs="Sylfaen"/>
          <w:sz w:val="20"/>
          <w:lang w:val="af-ZA"/>
        </w:rPr>
        <w:t xml:space="preserve"> </w:t>
      </w:r>
      <w:r w:rsidRPr="00AE2768">
        <w:rPr>
          <w:rFonts w:ascii="GHEA Grapalat" w:hAnsi="GHEA Grapalat" w:cs="Sylfaen"/>
          <w:sz w:val="20"/>
        </w:rPr>
        <w:t>իրականացվում</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դրանց</w:t>
      </w:r>
      <w:r w:rsidRPr="00AE2768">
        <w:rPr>
          <w:rFonts w:ascii="GHEA Grapalat" w:hAnsi="GHEA Grapalat" w:cs="Sylfaen"/>
          <w:sz w:val="20"/>
          <w:lang w:val="af-ZA"/>
        </w:rPr>
        <w:t xml:space="preserve"> </w:t>
      </w:r>
      <w:r w:rsidRPr="00AE2768">
        <w:rPr>
          <w:rFonts w:ascii="GHEA Grapalat" w:hAnsi="GHEA Grapalat" w:cs="Sylfaen"/>
          <w:sz w:val="20"/>
        </w:rPr>
        <w:t>ներկայացման</w:t>
      </w:r>
      <w:r w:rsidRPr="00AE2768">
        <w:rPr>
          <w:rFonts w:ascii="GHEA Grapalat" w:hAnsi="GHEA Grapalat" w:cs="Sylfaen"/>
          <w:sz w:val="20"/>
          <w:lang w:val="af-ZA"/>
        </w:rPr>
        <w:t xml:space="preserve"> </w:t>
      </w:r>
      <w:r w:rsidRPr="00AE2768">
        <w:rPr>
          <w:rFonts w:ascii="GHEA Grapalat" w:hAnsi="GHEA Grapalat" w:cs="Sylfaen"/>
          <w:sz w:val="20"/>
        </w:rPr>
        <w:t>վերջնաժամկետը</w:t>
      </w:r>
      <w:r w:rsidRPr="00AE2768">
        <w:rPr>
          <w:rFonts w:ascii="GHEA Grapalat" w:hAnsi="GHEA Grapalat" w:cs="Sylfaen"/>
          <w:sz w:val="20"/>
          <w:lang w:val="af-ZA"/>
        </w:rPr>
        <w:t xml:space="preserve"> </w:t>
      </w:r>
      <w:r w:rsidRPr="00AE2768">
        <w:rPr>
          <w:rFonts w:ascii="GHEA Grapalat" w:hAnsi="GHEA Grapalat" w:cs="Sylfaen"/>
          <w:sz w:val="20"/>
        </w:rPr>
        <w:t>լրանալու</w:t>
      </w:r>
      <w:r w:rsidRPr="00AE2768">
        <w:rPr>
          <w:rFonts w:ascii="GHEA Grapalat" w:hAnsi="GHEA Grapalat" w:cs="Sylfaen"/>
          <w:sz w:val="20"/>
          <w:lang w:val="af-ZA"/>
        </w:rPr>
        <w:t xml:space="preserve"> </w:t>
      </w:r>
      <w:r w:rsidRPr="00AE2768">
        <w:rPr>
          <w:rFonts w:ascii="GHEA Grapalat" w:hAnsi="GHEA Grapalat" w:cs="Sylfaen"/>
          <w:sz w:val="20"/>
        </w:rPr>
        <w:t>օրվանից</w:t>
      </w:r>
      <w:r w:rsidRPr="00AE2768">
        <w:rPr>
          <w:rFonts w:ascii="GHEA Grapalat" w:hAnsi="GHEA Grapalat" w:cs="Sylfaen"/>
          <w:sz w:val="20"/>
          <w:lang w:val="af-ZA"/>
        </w:rPr>
        <w:t xml:space="preserve"> </w:t>
      </w:r>
      <w:proofErr w:type="gramStart"/>
      <w:r w:rsidRPr="00AE2768">
        <w:rPr>
          <w:rFonts w:ascii="GHEA Grapalat" w:hAnsi="GHEA Grapalat" w:cs="Sylfaen"/>
          <w:sz w:val="20"/>
        </w:rPr>
        <w:t>հաշված</w:t>
      </w:r>
      <w:r w:rsidRPr="00AE2768">
        <w:rPr>
          <w:rFonts w:ascii="GHEA Grapalat" w:hAnsi="GHEA Grapalat" w:cs="Sylfaen"/>
          <w:sz w:val="20"/>
          <w:lang w:val="af-ZA"/>
        </w:rPr>
        <w:t xml:space="preserve">  </w:t>
      </w:r>
      <w:r w:rsidRPr="00AE2768">
        <w:rPr>
          <w:rFonts w:ascii="GHEA Grapalat" w:hAnsi="GHEA Grapalat" w:cs="Sylfaen"/>
          <w:sz w:val="20"/>
        </w:rPr>
        <w:t>տաս</w:t>
      </w:r>
      <w:proofErr w:type="gramEnd"/>
      <w:r w:rsidRPr="00AE2768">
        <w:rPr>
          <w:rFonts w:ascii="GHEA Grapalat" w:hAnsi="GHEA Grapalat" w:cs="Sylfaen"/>
          <w:sz w:val="20"/>
          <w:lang w:val="af-ZA"/>
        </w:rPr>
        <w:t xml:space="preserve">, </w:t>
      </w:r>
      <w:r w:rsidRPr="00AE2768">
        <w:rPr>
          <w:rFonts w:ascii="GHEA Grapalat" w:hAnsi="GHEA Grapalat" w:cs="Sylfaen"/>
          <w:sz w:val="20"/>
        </w:rPr>
        <w:t>իսկ</w:t>
      </w:r>
      <w:r w:rsidRPr="00AE2768">
        <w:rPr>
          <w:rFonts w:ascii="GHEA Grapalat" w:hAnsi="GHEA Grapalat" w:cs="Sylfaen"/>
          <w:sz w:val="20"/>
          <w:lang w:val="af-ZA"/>
        </w:rPr>
        <w:t xml:space="preserve"> </w:t>
      </w:r>
      <w:r w:rsidRPr="00AE2768">
        <w:rPr>
          <w:rFonts w:ascii="GHEA Grapalat" w:hAnsi="GHEA Grapalat" w:cs="Sylfaen"/>
          <w:sz w:val="20"/>
        </w:rPr>
        <w:t>գերազանցելու</w:t>
      </w:r>
      <w:r w:rsidRPr="00AE2768">
        <w:rPr>
          <w:rFonts w:ascii="GHEA Grapalat" w:hAnsi="GHEA Grapalat" w:cs="Sylfaen"/>
          <w:sz w:val="20"/>
          <w:lang w:val="af-ZA"/>
        </w:rPr>
        <w:t xml:space="preserve"> </w:t>
      </w:r>
      <w:r w:rsidRPr="00AE2768">
        <w:rPr>
          <w:rFonts w:ascii="GHEA Grapalat" w:hAnsi="GHEA Grapalat" w:cs="Sylfaen"/>
          <w:sz w:val="20"/>
        </w:rPr>
        <w:t>դեպքում՝</w:t>
      </w:r>
      <w:r w:rsidRPr="00AE2768">
        <w:rPr>
          <w:rFonts w:ascii="GHEA Grapalat" w:hAnsi="GHEA Grapalat" w:cs="Sylfaen"/>
          <w:sz w:val="20"/>
          <w:lang w:val="af-ZA"/>
        </w:rPr>
        <w:t xml:space="preserve"> տասնհինգ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rPr>
        <w:t>օրվա</w:t>
      </w:r>
      <w:r w:rsidRPr="00AE2768">
        <w:rPr>
          <w:rFonts w:ascii="GHEA Grapalat" w:hAnsi="GHEA Grapalat" w:cs="Sylfaen"/>
          <w:sz w:val="20"/>
          <w:lang w:val="af-ZA"/>
        </w:rPr>
        <w:t xml:space="preserve"> </w:t>
      </w:r>
      <w:r w:rsidRPr="00AE2768">
        <w:rPr>
          <w:rFonts w:ascii="GHEA Grapalat" w:hAnsi="GHEA Grapalat" w:cs="Sylfaen"/>
          <w:sz w:val="20"/>
        </w:rPr>
        <w:t>ընթացքում</w:t>
      </w:r>
      <w:r w:rsidRPr="00AE2768">
        <w:rPr>
          <w:rFonts w:ascii="GHEA Grapalat" w:hAnsi="GHEA Grapalat" w:cs="Sylfaen"/>
          <w:sz w:val="20"/>
          <w:lang w:val="af-ZA"/>
        </w:rPr>
        <w:t xml:space="preserve">: </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rPr>
        <w:t>Բավարար</w:t>
      </w:r>
      <w:r w:rsidRPr="00AE2768">
        <w:rPr>
          <w:rFonts w:ascii="GHEA Grapalat" w:hAnsi="GHEA Grapalat" w:cs="Sylfaen"/>
          <w:sz w:val="20"/>
          <w:lang w:val="af-ZA"/>
        </w:rPr>
        <w:t xml:space="preserve"> </w:t>
      </w:r>
      <w:r w:rsidRPr="00AE2768">
        <w:rPr>
          <w:rFonts w:ascii="GHEA Grapalat" w:hAnsi="GHEA Grapalat" w:cs="Sylfaen"/>
          <w:sz w:val="20"/>
        </w:rPr>
        <w:t>են</w:t>
      </w:r>
      <w:r w:rsidRPr="00AE2768">
        <w:rPr>
          <w:rFonts w:ascii="GHEA Grapalat" w:hAnsi="GHEA Grapalat" w:cs="Sylfaen"/>
          <w:sz w:val="20"/>
          <w:lang w:val="af-ZA"/>
        </w:rPr>
        <w:t xml:space="preserve"> </w:t>
      </w:r>
      <w:r w:rsidRPr="00AE2768">
        <w:rPr>
          <w:rFonts w:ascii="GHEA Grapalat" w:hAnsi="GHEA Grapalat" w:cs="Sylfaen"/>
          <w:sz w:val="20"/>
        </w:rPr>
        <w:t>գնահատվում</w:t>
      </w:r>
      <w:r w:rsidRPr="00AE2768">
        <w:rPr>
          <w:rFonts w:ascii="GHEA Grapalat" w:hAnsi="GHEA Grapalat" w:cs="Sylfaen"/>
          <w:sz w:val="20"/>
          <w:lang w:val="af-ZA"/>
        </w:rPr>
        <w:t xml:space="preserve"> </w:t>
      </w:r>
      <w:r w:rsidRPr="00AE2768">
        <w:rPr>
          <w:rFonts w:ascii="GHEA Grapalat" w:hAnsi="GHEA Grapalat" w:cs="Sylfaen"/>
          <w:sz w:val="20"/>
        </w:rPr>
        <w:t>սույն</w:t>
      </w:r>
      <w:r w:rsidRPr="00AE2768">
        <w:rPr>
          <w:rFonts w:ascii="GHEA Grapalat" w:hAnsi="GHEA Grapalat" w:cs="Sylfaen"/>
          <w:sz w:val="20"/>
          <w:lang w:val="af-ZA"/>
        </w:rPr>
        <w:t xml:space="preserve"> </w:t>
      </w:r>
      <w:r w:rsidRPr="00AE2768">
        <w:rPr>
          <w:rFonts w:ascii="GHEA Grapalat" w:hAnsi="GHEA Grapalat" w:cs="Sylfaen"/>
          <w:sz w:val="20"/>
        </w:rPr>
        <w:t>հրավերով</w:t>
      </w:r>
      <w:r w:rsidRPr="00AE2768">
        <w:rPr>
          <w:rFonts w:ascii="GHEA Grapalat" w:hAnsi="GHEA Grapalat" w:cs="Sylfaen"/>
          <w:sz w:val="20"/>
          <w:lang w:val="af-ZA"/>
        </w:rPr>
        <w:t xml:space="preserve"> </w:t>
      </w:r>
      <w:r w:rsidRPr="00AE2768">
        <w:rPr>
          <w:rFonts w:ascii="GHEA Grapalat" w:hAnsi="GHEA Grapalat" w:cs="Sylfaen"/>
          <w:sz w:val="20"/>
        </w:rPr>
        <w:t>նախատեսված</w:t>
      </w:r>
      <w:r w:rsidRPr="00AE2768">
        <w:rPr>
          <w:rFonts w:ascii="GHEA Grapalat" w:hAnsi="GHEA Grapalat" w:cs="Sylfaen"/>
          <w:sz w:val="20"/>
          <w:lang w:val="af-ZA"/>
        </w:rPr>
        <w:t xml:space="preserve"> </w:t>
      </w:r>
      <w:r w:rsidRPr="00AE2768">
        <w:rPr>
          <w:rFonts w:ascii="GHEA Grapalat" w:hAnsi="GHEA Grapalat" w:cs="Sylfaen"/>
          <w:sz w:val="20"/>
        </w:rPr>
        <w:t>պայմաններին</w:t>
      </w:r>
      <w:r w:rsidRPr="00AE2768">
        <w:rPr>
          <w:rFonts w:ascii="GHEA Grapalat" w:hAnsi="GHEA Grapalat" w:cs="Sylfaen"/>
          <w:sz w:val="20"/>
          <w:lang w:val="af-ZA"/>
        </w:rPr>
        <w:t xml:space="preserve"> </w:t>
      </w:r>
      <w:r w:rsidRPr="00AE2768">
        <w:rPr>
          <w:rFonts w:ascii="GHEA Grapalat" w:hAnsi="GHEA Grapalat" w:cs="Sylfaen"/>
          <w:sz w:val="20"/>
        </w:rPr>
        <w:t>համապատասխանող</w:t>
      </w:r>
      <w:r w:rsidRPr="00AE2768">
        <w:rPr>
          <w:rFonts w:ascii="GHEA Grapalat" w:hAnsi="GHEA Grapalat" w:cs="Sylfaen"/>
          <w:sz w:val="20"/>
          <w:lang w:val="af-ZA"/>
        </w:rPr>
        <w:t xml:space="preserve"> </w:t>
      </w:r>
      <w:r w:rsidRPr="00AE2768">
        <w:rPr>
          <w:rFonts w:ascii="GHEA Grapalat" w:hAnsi="GHEA Grapalat" w:cs="Sylfaen"/>
          <w:sz w:val="20"/>
        </w:rPr>
        <w:t>հայտերը</w:t>
      </w:r>
      <w:r w:rsidRPr="00AE2768">
        <w:rPr>
          <w:rFonts w:ascii="GHEA Grapalat" w:hAnsi="GHEA Grapalat" w:cs="Sylfaen"/>
          <w:sz w:val="20"/>
          <w:lang w:val="af-ZA"/>
        </w:rPr>
        <w:t xml:space="preserve">, </w:t>
      </w:r>
      <w:r w:rsidRPr="00AE2768">
        <w:rPr>
          <w:rFonts w:ascii="GHEA Grapalat" w:hAnsi="GHEA Grapalat" w:cs="Sylfaen"/>
          <w:sz w:val="20"/>
        </w:rPr>
        <w:t>հակառակ</w:t>
      </w:r>
      <w:r w:rsidRPr="00AE2768">
        <w:rPr>
          <w:rFonts w:ascii="GHEA Grapalat" w:hAnsi="GHEA Grapalat" w:cs="Sylfaen"/>
          <w:sz w:val="20"/>
          <w:lang w:val="af-ZA"/>
        </w:rPr>
        <w:t xml:space="preserve"> </w:t>
      </w:r>
      <w:r w:rsidRPr="00AE2768">
        <w:rPr>
          <w:rFonts w:ascii="GHEA Grapalat" w:hAnsi="GHEA Grapalat" w:cs="Sylfaen"/>
          <w:sz w:val="20"/>
        </w:rPr>
        <w:t>դեպքում</w:t>
      </w:r>
      <w:r w:rsidRPr="00AE2768">
        <w:rPr>
          <w:rFonts w:ascii="GHEA Grapalat" w:hAnsi="GHEA Grapalat" w:cs="Sylfaen"/>
          <w:sz w:val="20"/>
          <w:lang w:val="af-ZA"/>
        </w:rPr>
        <w:t xml:space="preserve"> </w:t>
      </w:r>
      <w:r w:rsidRPr="00AE2768">
        <w:rPr>
          <w:rFonts w:ascii="GHEA Grapalat" w:hAnsi="GHEA Grapalat" w:cs="Sylfaen"/>
          <w:sz w:val="20"/>
        </w:rPr>
        <w:t>հայտերը</w:t>
      </w:r>
      <w:r w:rsidRPr="00AE2768">
        <w:rPr>
          <w:rFonts w:ascii="GHEA Grapalat" w:hAnsi="GHEA Grapalat" w:cs="Sylfaen"/>
          <w:sz w:val="20"/>
          <w:lang w:val="af-ZA"/>
        </w:rPr>
        <w:t xml:space="preserve"> </w:t>
      </w:r>
      <w:r w:rsidRPr="00AE2768">
        <w:rPr>
          <w:rFonts w:ascii="GHEA Grapalat" w:hAnsi="GHEA Grapalat" w:cs="Sylfaen"/>
          <w:sz w:val="20"/>
        </w:rPr>
        <w:t>գնահատվում</w:t>
      </w:r>
      <w:r w:rsidRPr="00AE2768">
        <w:rPr>
          <w:rFonts w:ascii="GHEA Grapalat" w:hAnsi="GHEA Grapalat" w:cs="Sylfaen"/>
          <w:sz w:val="20"/>
          <w:lang w:val="af-ZA"/>
        </w:rPr>
        <w:t xml:space="preserve"> </w:t>
      </w:r>
      <w:r w:rsidRPr="00AE2768">
        <w:rPr>
          <w:rFonts w:ascii="GHEA Grapalat" w:hAnsi="GHEA Grapalat" w:cs="Sylfaen"/>
          <w:sz w:val="20"/>
        </w:rPr>
        <w:t>են</w:t>
      </w:r>
      <w:r w:rsidRPr="00AE2768">
        <w:rPr>
          <w:rFonts w:ascii="GHEA Grapalat" w:hAnsi="GHEA Grapalat" w:cs="Sylfaen"/>
          <w:sz w:val="20"/>
          <w:lang w:val="af-ZA"/>
        </w:rPr>
        <w:t xml:space="preserve"> </w:t>
      </w:r>
      <w:r w:rsidRPr="00AE2768">
        <w:rPr>
          <w:rFonts w:ascii="GHEA Grapalat" w:hAnsi="GHEA Grapalat" w:cs="Sylfaen"/>
          <w:sz w:val="20"/>
        </w:rPr>
        <w:t>անբավարար</w:t>
      </w:r>
      <w:r w:rsidRPr="00AE2768">
        <w:rPr>
          <w:rFonts w:ascii="GHEA Grapalat" w:hAnsi="GHEA Grapalat" w:cs="Sylfaen"/>
          <w:sz w:val="20"/>
          <w:lang w:val="af-ZA"/>
        </w:rPr>
        <w:t xml:space="preserve"> </w:t>
      </w:r>
      <w:r w:rsidRPr="00AE2768">
        <w:rPr>
          <w:rFonts w:ascii="GHEA Grapalat" w:hAnsi="GHEA Grapalat" w:cs="Sylfaen"/>
          <w:sz w:val="20"/>
        </w:rPr>
        <w:t>և</w:t>
      </w:r>
      <w:r w:rsidRPr="00AE2768">
        <w:rPr>
          <w:rFonts w:ascii="GHEA Grapalat" w:hAnsi="GHEA Grapalat" w:cs="Sylfaen"/>
          <w:sz w:val="20"/>
          <w:lang w:val="af-ZA"/>
        </w:rPr>
        <w:t xml:space="preserve"> </w:t>
      </w:r>
      <w:r w:rsidRPr="00AE2768">
        <w:rPr>
          <w:rFonts w:ascii="GHEA Grapalat" w:hAnsi="GHEA Grapalat" w:cs="Sylfaen"/>
          <w:sz w:val="20"/>
        </w:rPr>
        <w:t>մերժվում</w:t>
      </w:r>
      <w:r w:rsidRPr="00AE2768">
        <w:rPr>
          <w:rFonts w:ascii="GHEA Grapalat" w:hAnsi="GHEA Grapalat" w:cs="Sylfaen"/>
          <w:sz w:val="20"/>
          <w:lang w:val="af-ZA"/>
        </w:rPr>
        <w:t xml:space="preserve"> </w:t>
      </w:r>
      <w:r w:rsidRPr="00AE2768">
        <w:rPr>
          <w:rFonts w:ascii="GHEA Grapalat" w:hAnsi="GHEA Grapalat" w:cs="Sylfaen"/>
          <w:sz w:val="20"/>
        </w:rPr>
        <w:t>են</w:t>
      </w:r>
      <w:r w:rsidRPr="00AE2768">
        <w:rPr>
          <w:rFonts w:ascii="GHEA Grapalat" w:hAnsi="GHEA Grapalat" w:cs="Sylfaen"/>
          <w:sz w:val="20"/>
          <w:lang w:val="af-ZA"/>
        </w:rPr>
        <w:t xml:space="preserve">: </w:t>
      </w:r>
      <w:r w:rsidRPr="00AE2768">
        <w:rPr>
          <w:rFonts w:ascii="GHEA Grapalat" w:hAnsi="GHEA Grapalat" w:cs="Sylfaen"/>
          <w:sz w:val="20"/>
        </w:rPr>
        <w:t>Ընդ</w:t>
      </w:r>
      <w:r w:rsidRPr="00AE2768">
        <w:rPr>
          <w:rFonts w:ascii="GHEA Grapalat" w:hAnsi="GHEA Grapalat" w:cs="Sylfaen"/>
          <w:sz w:val="20"/>
          <w:lang w:val="af-ZA"/>
        </w:rPr>
        <w:t xml:space="preserve"> որում հայտերի բացման և գնահատման նիստում հանձնաժողովը մերժում է այն հայտերը, </w:t>
      </w:r>
      <w:r w:rsidRPr="00AE2768">
        <w:rPr>
          <w:rFonts w:ascii="GHEA Grapalat" w:hAnsi="GHEA Grapalat" w:cs="Sylfaen"/>
          <w:sz w:val="20"/>
        </w:rPr>
        <w:t>որոնցում</w:t>
      </w:r>
      <w:r w:rsidRPr="00AE2768">
        <w:rPr>
          <w:rFonts w:ascii="GHEA Grapalat" w:hAnsi="GHEA Grapalat" w:cs="Sylfaen"/>
          <w:sz w:val="20"/>
          <w:lang w:val="af-ZA"/>
        </w:rPr>
        <w:t xml:space="preserve"> </w:t>
      </w:r>
      <w:r w:rsidRPr="00AE2768">
        <w:rPr>
          <w:rFonts w:ascii="GHEA Grapalat" w:hAnsi="GHEA Grapalat" w:cs="Sylfaen"/>
          <w:sz w:val="20"/>
        </w:rPr>
        <w:t>բացակայում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rPr>
        <w:t>գնային</w:t>
      </w:r>
      <w:r w:rsidRPr="00AE2768">
        <w:rPr>
          <w:rFonts w:ascii="GHEA Grapalat" w:hAnsi="GHEA Grapalat" w:cs="Sylfaen"/>
          <w:sz w:val="20"/>
          <w:lang w:val="af-ZA"/>
        </w:rPr>
        <w:t xml:space="preserve"> </w:t>
      </w:r>
      <w:r w:rsidRPr="00AE2768">
        <w:rPr>
          <w:rFonts w:ascii="GHEA Grapalat" w:hAnsi="GHEA Grapalat" w:cs="Sylfaen"/>
          <w:sz w:val="20"/>
        </w:rPr>
        <w:t>առաջարկները</w:t>
      </w:r>
      <w:r w:rsidRPr="00AE2768">
        <w:rPr>
          <w:rFonts w:ascii="GHEA Grapalat" w:hAnsi="GHEA Grapalat" w:cs="Sylfaen"/>
          <w:sz w:val="20"/>
          <w:lang w:val="af-ZA"/>
        </w:rPr>
        <w:t xml:space="preserve"> </w:t>
      </w:r>
      <w:r w:rsidRPr="00AE2768">
        <w:rPr>
          <w:rFonts w:ascii="GHEA Grapalat" w:hAnsi="GHEA Grapalat" w:cs="Sylfaen"/>
          <w:sz w:val="20"/>
        </w:rPr>
        <w:t>կամ</w:t>
      </w:r>
      <w:r w:rsidRPr="00AE2768">
        <w:rPr>
          <w:rFonts w:ascii="GHEA Grapalat" w:hAnsi="GHEA Grapalat" w:cs="Sylfaen"/>
          <w:sz w:val="20"/>
          <w:lang w:val="af-ZA"/>
        </w:rPr>
        <w:t xml:space="preserve"> դրանք </w:t>
      </w:r>
      <w:r w:rsidRPr="00AE2768">
        <w:rPr>
          <w:rFonts w:ascii="GHEA Grapalat" w:hAnsi="GHEA Grapalat" w:cs="Sylfaen"/>
          <w:sz w:val="20"/>
        </w:rPr>
        <w:t>ներկայացված</w:t>
      </w:r>
      <w:r w:rsidRPr="00AE2768">
        <w:rPr>
          <w:rFonts w:ascii="GHEA Grapalat" w:hAnsi="GHEA Grapalat" w:cs="Sylfaen"/>
          <w:sz w:val="20"/>
          <w:lang w:val="af-ZA"/>
        </w:rPr>
        <w:t xml:space="preserve"> </w:t>
      </w:r>
      <w:r w:rsidRPr="00AE2768">
        <w:rPr>
          <w:rFonts w:ascii="GHEA Grapalat" w:hAnsi="GHEA Grapalat" w:cs="Sylfaen"/>
          <w:sz w:val="20"/>
        </w:rPr>
        <w:t>են</w:t>
      </w:r>
      <w:r w:rsidRPr="00AE2768">
        <w:rPr>
          <w:rFonts w:ascii="GHEA Grapalat" w:hAnsi="GHEA Grapalat" w:cs="Sylfaen"/>
          <w:sz w:val="20"/>
          <w:lang w:val="af-ZA"/>
        </w:rPr>
        <w:t xml:space="preserve"> </w:t>
      </w:r>
      <w:r w:rsidRPr="00AE2768">
        <w:rPr>
          <w:rFonts w:ascii="GHEA Grapalat" w:hAnsi="GHEA Grapalat" w:cs="Sylfaen"/>
          <w:sz w:val="20"/>
        </w:rPr>
        <w:t>հրավերի</w:t>
      </w:r>
      <w:r w:rsidRPr="00AE2768">
        <w:rPr>
          <w:rFonts w:ascii="GHEA Grapalat" w:hAnsi="GHEA Grapalat" w:cs="Sylfaen"/>
          <w:sz w:val="20"/>
          <w:lang w:val="af-ZA"/>
        </w:rPr>
        <w:t xml:space="preserve"> </w:t>
      </w:r>
      <w:r w:rsidRPr="00AE2768">
        <w:rPr>
          <w:rFonts w:ascii="GHEA Grapalat" w:hAnsi="GHEA Grapalat" w:cs="Sylfaen"/>
          <w:sz w:val="20"/>
        </w:rPr>
        <w:t>պահանջներին</w:t>
      </w:r>
      <w:r w:rsidRPr="00AE2768">
        <w:rPr>
          <w:rFonts w:ascii="GHEA Grapalat" w:hAnsi="GHEA Grapalat" w:cs="Sylfaen"/>
          <w:sz w:val="20"/>
          <w:lang w:val="af-ZA"/>
        </w:rPr>
        <w:t xml:space="preserve"> </w:t>
      </w:r>
      <w:r w:rsidRPr="00AE2768">
        <w:rPr>
          <w:rFonts w:ascii="GHEA Grapalat" w:hAnsi="GHEA Grapalat" w:cs="Sylfaen"/>
          <w:sz w:val="20"/>
        </w:rPr>
        <w:t>անհամապատասխան</w:t>
      </w:r>
      <w:r w:rsidRPr="00C710A2">
        <w:rPr>
          <w:rFonts w:ascii="GHEA Grapalat" w:hAnsi="GHEA Grapalat" w:cs="Sylfaen"/>
          <w:sz w:val="20"/>
          <w:lang w:val="af-ZA"/>
        </w:rPr>
        <w:t>:</w:t>
      </w:r>
    </w:p>
    <w:p w:rsidR="002462D0" w:rsidRPr="00AE2768" w:rsidRDefault="002462D0" w:rsidP="002462D0">
      <w:pPr>
        <w:pStyle w:val="23"/>
        <w:spacing w:line="240" w:lineRule="auto"/>
        <w:ind w:firstLine="567"/>
        <w:rPr>
          <w:rFonts w:ascii="GHEA Grapalat" w:hAnsi="GHEA Grapalat" w:cs="Sylfaen"/>
          <w:szCs w:val="24"/>
          <w:lang w:val="hy-AM"/>
        </w:rPr>
      </w:pPr>
      <w:r w:rsidRPr="00AE2768">
        <w:rPr>
          <w:rFonts w:ascii="GHEA Grapalat" w:hAnsi="GHEA Grapalat" w:cs="Sylfaen"/>
          <w:szCs w:val="24"/>
        </w:rPr>
        <w:t xml:space="preserve">8.3 </w:t>
      </w:r>
      <w:r w:rsidRPr="00AE2768">
        <w:rPr>
          <w:rFonts w:ascii="GHEA Grapalat" w:hAnsi="GHEA Grapalat" w:cs="Sylfaen"/>
          <w:szCs w:val="24"/>
          <w:lang w:val="hy-AM"/>
        </w:rPr>
        <w:t>Ընտրված</w:t>
      </w:r>
      <w:r w:rsidRPr="00AE2768">
        <w:rPr>
          <w:rFonts w:ascii="GHEA Grapalat" w:hAnsi="GHEA Grapalat" w:cs="Sylfaen"/>
          <w:szCs w:val="24"/>
        </w:rPr>
        <w:t xml:space="preserve"> </w:t>
      </w:r>
      <w:r w:rsidRPr="00AE2768">
        <w:rPr>
          <w:rFonts w:ascii="GHEA Grapalat" w:hAnsi="GHEA Grapalat" w:cs="Sylfaen"/>
          <w:szCs w:val="24"/>
          <w:lang w:val="ru-RU"/>
        </w:rPr>
        <w:t>մասնակիցը</w:t>
      </w:r>
      <w:r w:rsidRPr="00AE2768">
        <w:rPr>
          <w:rFonts w:ascii="GHEA Grapalat" w:hAnsi="GHEA Grapalat" w:cs="Sylfaen"/>
          <w:szCs w:val="24"/>
        </w:rPr>
        <w:t xml:space="preserve"> </w:t>
      </w:r>
      <w:r w:rsidRPr="00AE2768">
        <w:rPr>
          <w:rFonts w:ascii="GHEA Grapalat" w:hAnsi="GHEA Grapalat" w:cs="Sylfaen"/>
          <w:szCs w:val="24"/>
          <w:lang w:val="ru-RU"/>
        </w:rPr>
        <w:t>որոշվում</w:t>
      </w:r>
      <w:r w:rsidRPr="00AE2768">
        <w:rPr>
          <w:rFonts w:ascii="GHEA Grapalat" w:hAnsi="GHEA Grapalat" w:cs="Sylfaen"/>
          <w:szCs w:val="24"/>
        </w:rPr>
        <w:t xml:space="preserve"> </w:t>
      </w:r>
      <w:r w:rsidRPr="00AE2768">
        <w:rPr>
          <w:rFonts w:ascii="GHEA Grapalat" w:hAnsi="GHEA Grapalat" w:cs="Sylfaen"/>
          <w:szCs w:val="24"/>
          <w:lang w:val="ru-RU"/>
        </w:rPr>
        <w:t>է</w:t>
      </w:r>
      <w:r w:rsidRPr="00AE2768">
        <w:rPr>
          <w:rFonts w:ascii="GHEA Grapalat" w:hAnsi="GHEA Grapalat" w:cs="Sylfaen"/>
          <w:szCs w:val="24"/>
        </w:rPr>
        <w:t xml:space="preserve">` </w:t>
      </w:r>
      <w:r w:rsidRPr="00AE2768">
        <w:rPr>
          <w:rFonts w:ascii="GHEA Grapalat" w:hAnsi="GHEA Grapalat" w:cs="Sylfaen"/>
          <w:szCs w:val="24"/>
          <w:lang w:val="ru-RU"/>
        </w:rPr>
        <w:t>բավարար</w:t>
      </w:r>
      <w:r w:rsidRPr="00AE2768">
        <w:rPr>
          <w:rFonts w:ascii="GHEA Grapalat" w:hAnsi="GHEA Grapalat" w:cs="Sylfaen"/>
          <w:szCs w:val="24"/>
        </w:rPr>
        <w:t xml:space="preserve"> </w:t>
      </w:r>
      <w:r w:rsidRPr="00AE2768">
        <w:rPr>
          <w:rFonts w:ascii="GHEA Grapalat" w:hAnsi="GHEA Grapalat" w:cs="Sylfaen"/>
          <w:szCs w:val="24"/>
          <w:lang w:val="ru-RU"/>
        </w:rPr>
        <w:t>գնահատված</w:t>
      </w:r>
      <w:r w:rsidRPr="00AE2768">
        <w:rPr>
          <w:rFonts w:ascii="GHEA Grapalat" w:hAnsi="GHEA Grapalat" w:cs="Sylfaen"/>
          <w:szCs w:val="24"/>
        </w:rPr>
        <w:t xml:space="preserve"> </w:t>
      </w:r>
      <w:r w:rsidRPr="00AE2768">
        <w:rPr>
          <w:rFonts w:ascii="GHEA Grapalat" w:hAnsi="GHEA Grapalat" w:cs="Sylfaen"/>
          <w:szCs w:val="24"/>
          <w:lang w:val="ru-RU"/>
        </w:rPr>
        <w:t>հայտեր</w:t>
      </w:r>
      <w:r w:rsidRPr="00AE2768">
        <w:rPr>
          <w:rFonts w:ascii="GHEA Grapalat" w:hAnsi="GHEA Grapalat" w:cs="Sylfaen"/>
          <w:szCs w:val="24"/>
        </w:rPr>
        <w:t xml:space="preserve"> </w:t>
      </w:r>
      <w:r w:rsidRPr="00AE2768">
        <w:rPr>
          <w:rFonts w:ascii="GHEA Grapalat" w:hAnsi="GHEA Grapalat" w:cs="Sylfaen"/>
          <w:szCs w:val="24"/>
          <w:lang w:val="ru-RU"/>
        </w:rPr>
        <w:t>ներկայացրած</w:t>
      </w:r>
      <w:r w:rsidRPr="00AE2768">
        <w:rPr>
          <w:rFonts w:ascii="GHEA Grapalat" w:hAnsi="GHEA Grapalat" w:cs="Sylfaen"/>
          <w:szCs w:val="24"/>
        </w:rPr>
        <w:t xml:space="preserve"> </w:t>
      </w:r>
      <w:r w:rsidRPr="00AE2768">
        <w:rPr>
          <w:rFonts w:ascii="GHEA Grapalat" w:hAnsi="GHEA Grapalat" w:cs="Sylfaen"/>
          <w:szCs w:val="24"/>
          <w:lang w:val="ru-RU"/>
        </w:rPr>
        <w:t>մասնակիցների</w:t>
      </w:r>
      <w:r w:rsidRPr="00AE2768">
        <w:rPr>
          <w:rFonts w:ascii="GHEA Grapalat" w:hAnsi="GHEA Grapalat" w:cs="Sylfaen"/>
          <w:szCs w:val="24"/>
        </w:rPr>
        <w:t xml:space="preserve"> </w:t>
      </w:r>
      <w:r w:rsidRPr="00AE2768">
        <w:rPr>
          <w:rFonts w:ascii="GHEA Grapalat" w:hAnsi="GHEA Grapalat" w:cs="Sylfaen"/>
          <w:szCs w:val="24"/>
          <w:lang w:val="ru-RU"/>
        </w:rPr>
        <w:t>թվից</w:t>
      </w:r>
      <w:r w:rsidRPr="00AE2768">
        <w:rPr>
          <w:rFonts w:ascii="GHEA Grapalat" w:hAnsi="GHEA Grapalat" w:cs="Sylfaen"/>
          <w:szCs w:val="24"/>
        </w:rPr>
        <w:t xml:space="preserve">` </w:t>
      </w:r>
      <w:r w:rsidRPr="00AE2768">
        <w:rPr>
          <w:rFonts w:ascii="GHEA Grapalat" w:hAnsi="GHEA Grapalat" w:cs="Sylfaen"/>
          <w:szCs w:val="24"/>
          <w:lang w:val="ru-RU"/>
        </w:rPr>
        <w:t>նվազագույն</w:t>
      </w:r>
      <w:r w:rsidRPr="00AE2768">
        <w:rPr>
          <w:rFonts w:ascii="GHEA Grapalat" w:hAnsi="GHEA Grapalat" w:cs="Sylfaen"/>
          <w:szCs w:val="24"/>
        </w:rPr>
        <w:t xml:space="preserve"> </w:t>
      </w:r>
      <w:r w:rsidRPr="00AE2768">
        <w:rPr>
          <w:rFonts w:ascii="GHEA Grapalat" w:hAnsi="GHEA Grapalat" w:cs="Sylfaen"/>
          <w:szCs w:val="24"/>
          <w:lang w:val="ru-RU"/>
        </w:rPr>
        <w:t>գնային</w:t>
      </w:r>
      <w:r w:rsidRPr="00AE2768">
        <w:rPr>
          <w:rFonts w:ascii="GHEA Grapalat" w:hAnsi="GHEA Grapalat" w:cs="Sylfaen"/>
          <w:szCs w:val="24"/>
        </w:rPr>
        <w:t xml:space="preserve"> </w:t>
      </w:r>
      <w:r w:rsidRPr="00AE2768">
        <w:rPr>
          <w:rFonts w:ascii="GHEA Grapalat" w:hAnsi="GHEA Grapalat" w:cs="Sylfaen"/>
          <w:szCs w:val="24"/>
          <w:lang w:val="ru-RU"/>
        </w:rPr>
        <w:t>առաջարկ</w:t>
      </w:r>
      <w:r w:rsidRPr="00AE2768">
        <w:rPr>
          <w:rFonts w:ascii="GHEA Grapalat" w:hAnsi="GHEA Grapalat" w:cs="Sylfaen"/>
          <w:szCs w:val="24"/>
        </w:rPr>
        <w:t xml:space="preserve"> </w:t>
      </w:r>
      <w:r w:rsidRPr="00AE2768">
        <w:rPr>
          <w:rFonts w:ascii="GHEA Grapalat" w:hAnsi="GHEA Grapalat" w:cs="Sylfaen"/>
          <w:szCs w:val="24"/>
          <w:lang w:val="ru-RU"/>
        </w:rPr>
        <w:t>ներկայացրած</w:t>
      </w:r>
      <w:r w:rsidRPr="00AE2768">
        <w:rPr>
          <w:rFonts w:ascii="GHEA Grapalat" w:hAnsi="GHEA Grapalat" w:cs="Sylfaen"/>
          <w:szCs w:val="24"/>
        </w:rPr>
        <w:t xml:space="preserve"> </w:t>
      </w:r>
      <w:r w:rsidRPr="00AE2768">
        <w:rPr>
          <w:rFonts w:ascii="GHEA Grapalat" w:hAnsi="GHEA Grapalat" w:cs="Sylfaen"/>
          <w:szCs w:val="24"/>
          <w:lang w:val="en-US"/>
        </w:rPr>
        <w:t>մ</w:t>
      </w:r>
      <w:r w:rsidRPr="00AE2768">
        <w:rPr>
          <w:rFonts w:ascii="GHEA Grapalat" w:hAnsi="GHEA Grapalat" w:cs="Sylfaen"/>
          <w:szCs w:val="24"/>
          <w:lang w:val="ru-RU"/>
        </w:rPr>
        <w:t>ասնակցին</w:t>
      </w:r>
      <w:r w:rsidRPr="00AE2768">
        <w:rPr>
          <w:rFonts w:ascii="GHEA Grapalat" w:hAnsi="GHEA Grapalat" w:cs="Sylfaen"/>
          <w:szCs w:val="24"/>
        </w:rPr>
        <w:t xml:space="preserve"> </w:t>
      </w:r>
      <w:r w:rsidRPr="00AE2768">
        <w:rPr>
          <w:rFonts w:ascii="GHEA Grapalat" w:hAnsi="GHEA Grapalat" w:cs="Sylfaen"/>
          <w:szCs w:val="24"/>
          <w:lang w:val="ru-RU"/>
        </w:rPr>
        <w:t>նախապատվություն</w:t>
      </w:r>
      <w:r w:rsidRPr="00AE2768">
        <w:rPr>
          <w:rFonts w:ascii="GHEA Grapalat" w:hAnsi="GHEA Grapalat" w:cs="Sylfaen"/>
          <w:szCs w:val="24"/>
        </w:rPr>
        <w:t xml:space="preserve"> </w:t>
      </w:r>
      <w:r w:rsidRPr="00AE2768">
        <w:rPr>
          <w:rFonts w:ascii="GHEA Grapalat" w:hAnsi="GHEA Grapalat" w:cs="Sylfaen"/>
          <w:szCs w:val="24"/>
          <w:lang w:val="ru-RU"/>
        </w:rPr>
        <w:t>տալու</w:t>
      </w:r>
      <w:r w:rsidRPr="00AE2768">
        <w:rPr>
          <w:rFonts w:ascii="GHEA Grapalat" w:hAnsi="GHEA Grapalat" w:cs="Sylfaen"/>
          <w:szCs w:val="24"/>
        </w:rPr>
        <w:t xml:space="preserve"> </w:t>
      </w:r>
      <w:r w:rsidRPr="00AE2768">
        <w:rPr>
          <w:rFonts w:ascii="GHEA Grapalat" w:hAnsi="GHEA Grapalat" w:cs="Sylfaen"/>
          <w:szCs w:val="24"/>
          <w:lang w:val="ru-RU"/>
        </w:rPr>
        <w:t>սկզբունքով։</w:t>
      </w:r>
      <w:r w:rsidRPr="00AE2768">
        <w:rPr>
          <w:rFonts w:ascii="GHEA Grapalat" w:hAnsi="GHEA Grapalat" w:cs="Sylfaen"/>
          <w:szCs w:val="24"/>
        </w:rPr>
        <w:t xml:space="preserve"> </w:t>
      </w:r>
      <w:r w:rsidRPr="00AE2768">
        <w:rPr>
          <w:rFonts w:ascii="GHEA Grapalat" w:hAnsi="GHEA Grapalat" w:cs="Sylfaen"/>
          <w:szCs w:val="24"/>
          <w:lang w:val="ru-RU"/>
        </w:rPr>
        <w:t>Ընդ</w:t>
      </w:r>
      <w:r w:rsidRPr="00AE2768">
        <w:rPr>
          <w:rFonts w:ascii="GHEA Grapalat" w:hAnsi="GHEA Grapalat" w:cs="Sylfaen"/>
          <w:szCs w:val="24"/>
        </w:rPr>
        <w:t xml:space="preserve"> </w:t>
      </w:r>
      <w:r w:rsidRPr="00AE2768">
        <w:rPr>
          <w:rFonts w:ascii="GHEA Grapalat" w:hAnsi="GHEA Grapalat" w:cs="Sylfaen"/>
          <w:szCs w:val="24"/>
          <w:lang w:val="ru-RU"/>
        </w:rPr>
        <w:t>որում</w:t>
      </w:r>
      <w:r w:rsidRPr="00AE2768">
        <w:rPr>
          <w:rFonts w:ascii="GHEA Grapalat" w:hAnsi="GHEA Grapalat" w:cs="Sylfaen"/>
          <w:szCs w:val="24"/>
        </w:rPr>
        <w:t xml:space="preserve">, </w:t>
      </w:r>
      <w:r w:rsidRPr="00AE2768">
        <w:rPr>
          <w:rFonts w:ascii="GHEA Grapalat" w:hAnsi="GHEA Grapalat" w:cs="Sylfaen"/>
          <w:szCs w:val="24"/>
          <w:lang w:val="ru-RU"/>
        </w:rPr>
        <w:t>հանձնաժողովի</w:t>
      </w:r>
      <w:r w:rsidRPr="00AE2768">
        <w:rPr>
          <w:rFonts w:ascii="GHEA Grapalat" w:hAnsi="GHEA Grapalat" w:cs="Sylfaen"/>
          <w:szCs w:val="24"/>
        </w:rPr>
        <w:t xml:space="preserve"> </w:t>
      </w:r>
      <w:r w:rsidRPr="00AE2768">
        <w:rPr>
          <w:rFonts w:ascii="GHEA Grapalat" w:hAnsi="GHEA Grapalat" w:cs="Sylfaen"/>
          <w:szCs w:val="24"/>
          <w:lang w:val="ru-RU"/>
        </w:rPr>
        <w:t>կողմից</w:t>
      </w:r>
      <w:r w:rsidRPr="00AE2768">
        <w:rPr>
          <w:rFonts w:ascii="GHEA Grapalat" w:hAnsi="GHEA Grapalat" w:cs="Sylfaen"/>
          <w:szCs w:val="24"/>
        </w:rPr>
        <w:t xml:space="preserve"> </w:t>
      </w:r>
      <w:r w:rsidRPr="00AE2768">
        <w:rPr>
          <w:rFonts w:ascii="GHEA Grapalat" w:hAnsi="GHEA Grapalat" w:cs="Sylfaen"/>
          <w:szCs w:val="24"/>
          <w:lang w:val="hy-AM"/>
        </w:rPr>
        <w:t>ընտրված</w:t>
      </w:r>
      <w:r w:rsidRPr="00AE2768">
        <w:rPr>
          <w:rFonts w:ascii="GHEA Grapalat" w:hAnsi="GHEA Grapalat" w:cs="Sylfaen"/>
          <w:szCs w:val="24"/>
        </w:rPr>
        <w:t xml:space="preserve"> </w:t>
      </w:r>
      <w:r w:rsidRPr="00AE2768">
        <w:rPr>
          <w:rFonts w:ascii="GHEA Grapalat" w:hAnsi="GHEA Grapalat" w:cs="Sylfaen"/>
          <w:szCs w:val="24"/>
          <w:lang w:val="en-US"/>
        </w:rPr>
        <w:t>և</w:t>
      </w:r>
      <w:r w:rsidRPr="00AE2768">
        <w:rPr>
          <w:rFonts w:ascii="GHEA Grapalat" w:hAnsi="GHEA Grapalat" w:cs="Sylfaen"/>
          <w:szCs w:val="24"/>
        </w:rPr>
        <w:t xml:space="preserve"> </w:t>
      </w:r>
      <w:r w:rsidRPr="00AE2768">
        <w:rPr>
          <w:rFonts w:ascii="GHEA Grapalat" w:hAnsi="GHEA Grapalat" w:cs="Sylfaen"/>
          <w:szCs w:val="24"/>
          <w:lang w:val="en-US"/>
        </w:rPr>
        <w:t>հաջորդաբար</w:t>
      </w:r>
      <w:r w:rsidRPr="00AE2768">
        <w:rPr>
          <w:rFonts w:ascii="GHEA Grapalat" w:hAnsi="GHEA Grapalat" w:cs="Sylfaen"/>
          <w:szCs w:val="24"/>
        </w:rPr>
        <w:t xml:space="preserve"> </w:t>
      </w:r>
      <w:r w:rsidRPr="00AE2768">
        <w:rPr>
          <w:rFonts w:ascii="GHEA Grapalat" w:hAnsi="GHEA Grapalat" w:cs="Sylfaen"/>
          <w:szCs w:val="24"/>
          <w:lang w:val="en-US"/>
        </w:rPr>
        <w:t>տեղեր</w:t>
      </w:r>
      <w:r w:rsidRPr="00AE2768">
        <w:rPr>
          <w:rFonts w:ascii="GHEA Grapalat" w:hAnsi="GHEA Grapalat" w:cs="Sylfaen"/>
          <w:szCs w:val="24"/>
        </w:rPr>
        <w:t xml:space="preserve"> </w:t>
      </w:r>
      <w:r w:rsidRPr="00AE2768">
        <w:rPr>
          <w:rFonts w:ascii="GHEA Grapalat" w:hAnsi="GHEA Grapalat" w:cs="Sylfaen"/>
          <w:szCs w:val="24"/>
          <w:lang w:val="ru-RU"/>
        </w:rPr>
        <w:t>զբաղեցրած</w:t>
      </w:r>
      <w:r w:rsidRPr="00AE2768">
        <w:rPr>
          <w:rFonts w:ascii="GHEA Grapalat" w:hAnsi="GHEA Grapalat" w:cs="Sylfaen"/>
          <w:szCs w:val="24"/>
        </w:rPr>
        <w:t xml:space="preserve"> </w:t>
      </w:r>
      <w:r w:rsidRPr="00AE2768">
        <w:rPr>
          <w:rFonts w:ascii="GHEA Grapalat" w:hAnsi="GHEA Grapalat" w:cs="Sylfaen"/>
          <w:szCs w:val="24"/>
          <w:lang w:val="ru-RU"/>
        </w:rPr>
        <w:t>մասնակիցներին</w:t>
      </w:r>
      <w:r w:rsidRPr="00AE2768">
        <w:rPr>
          <w:rFonts w:ascii="GHEA Grapalat" w:hAnsi="GHEA Grapalat" w:cs="Sylfaen"/>
          <w:szCs w:val="24"/>
        </w:rPr>
        <w:t xml:space="preserve"> </w:t>
      </w:r>
      <w:r w:rsidRPr="00AE2768">
        <w:rPr>
          <w:rFonts w:ascii="GHEA Grapalat" w:hAnsi="GHEA Grapalat" w:cs="Sylfaen"/>
          <w:szCs w:val="24"/>
          <w:lang w:val="ru-RU"/>
        </w:rPr>
        <w:t>որոշելիս</w:t>
      </w:r>
      <w:r w:rsidRPr="00AE2768">
        <w:rPr>
          <w:rFonts w:ascii="GHEA Grapalat" w:hAnsi="GHEA Grapalat" w:cs="Sylfaen"/>
          <w:szCs w:val="24"/>
        </w:rPr>
        <w:t xml:space="preserve"> </w:t>
      </w:r>
      <w:r w:rsidRPr="00AE2768">
        <w:rPr>
          <w:rFonts w:ascii="GHEA Grapalat" w:hAnsi="GHEA Grapalat" w:cs="Sylfaen"/>
          <w:szCs w:val="24"/>
          <w:lang w:val="ru-RU"/>
        </w:rPr>
        <w:t>գնային</w:t>
      </w:r>
      <w:r w:rsidRPr="00AE2768">
        <w:rPr>
          <w:rFonts w:ascii="GHEA Grapalat" w:hAnsi="GHEA Grapalat" w:cs="Sylfaen"/>
          <w:szCs w:val="24"/>
        </w:rPr>
        <w:t xml:space="preserve"> </w:t>
      </w:r>
      <w:r w:rsidRPr="00AE2768">
        <w:rPr>
          <w:rFonts w:ascii="GHEA Grapalat" w:hAnsi="GHEA Grapalat" w:cs="Sylfaen"/>
          <w:szCs w:val="24"/>
          <w:lang w:val="ru-RU"/>
        </w:rPr>
        <w:t>առաջարկների</w:t>
      </w:r>
      <w:r w:rsidRPr="00AE2768">
        <w:rPr>
          <w:rFonts w:ascii="GHEA Grapalat" w:hAnsi="GHEA Grapalat" w:cs="Sylfaen"/>
          <w:szCs w:val="24"/>
        </w:rPr>
        <w:t xml:space="preserve"> գնահատումը և </w:t>
      </w:r>
      <w:r w:rsidRPr="00AE2768">
        <w:rPr>
          <w:rFonts w:ascii="GHEA Grapalat" w:hAnsi="GHEA Grapalat" w:cs="Sylfaen"/>
          <w:szCs w:val="24"/>
          <w:lang w:val="ru-RU"/>
        </w:rPr>
        <w:t>համեմատումն</w:t>
      </w:r>
      <w:r w:rsidRPr="00AE2768">
        <w:rPr>
          <w:rFonts w:ascii="GHEA Grapalat" w:hAnsi="GHEA Grapalat" w:cs="Sylfaen"/>
          <w:szCs w:val="24"/>
        </w:rPr>
        <w:t xml:space="preserve"> </w:t>
      </w:r>
      <w:r w:rsidRPr="00AE2768">
        <w:rPr>
          <w:rFonts w:ascii="GHEA Grapalat" w:hAnsi="GHEA Grapalat" w:cs="Sylfaen"/>
          <w:szCs w:val="24"/>
          <w:lang w:val="ru-RU"/>
        </w:rPr>
        <w:t>իրականացվում</w:t>
      </w:r>
      <w:r w:rsidRPr="00AE2768">
        <w:rPr>
          <w:rFonts w:ascii="GHEA Grapalat" w:hAnsi="GHEA Grapalat" w:cs="Sylfaen"/>
          <w:szCs w:val="24"/>
        </w:rPr>
        <w:t xml:space="preserve"> </w:t>
      </w:r>
      <w:r w:rsidRPr="00AE2768">
        <w:rPr>
          <w:rFonts w:ascii="GHEA Grapalat" w:hAnsi="GHEA Grapalat" w:cs="Sylfaen"/>
          <w:szCs w:val="24"/>
          <w:lang w:val="ru-RU"/>
        </w:rPr>
        <w:t>է</w:t>
      </w:r>
      <w:r w:rsidRPr="00AE2768">
        <w:rPr>
          <w:rFonts w:ascii="GHEA Grapalat" w:hAnsi="GHEA Grapalat" w:cs="Sylfaen"/>
          <w:szCs w:val="24"/>
        </w:rPr>
        <w:t xml:space="preserve"> </w:t>
      </w:r>
      <w:r w:rsidRPr="00AE2768">
        <w:rPr>
          <w:rFonts w:ascii="GHEA Grapalat" w:hAnsi="GHEA Grapalat" w:cs="Sylfaen"/>
          <w:szCs w:val="24"/>
          <w:lang w:val="ru-RU"/>
        </w:rPr>
        <w:t>առանց</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հրավերի</w:t>
      </w:r>
      <w:r w:rsidRPr="00AE2768">
        <w:rPr>
          <w:rFonts w:ascii="GHEA Grapalat" w:hAnsi="GHEA Grapalat" w:cs="Sylfaen"/>
          <w:szCs w:val="24"/>
        </w:rPr>
        <w:t xml:space="preserve"> 1-ին </w:t>
      </w:r>
      <w:r w:rsidRPr="00AE2768">
        <w:rPr>
          <w:rFonts w:ascii="GHEA Grapalat" w:hAnsi="GHEA Grapalat" w:cs="Sylfaen"/>
          <w:szCs w:val="24"/>
          <w:lang w:val="ru-RU"/>
        </w:rPr>
        <w:t>մասի</w:t>
      </w:r>
      <w:r w:rsidRPr="00AE2768">
        <w:rPr>
          <w:rFonts w:ascii="GHEA Grapalat" w:hAnsi="GHEA Grapalat" w:cs="Sylfaen"/>
          <w:szCs w:val="24"/>
        </w:rPr>
        <w:t xml:space="preserve"> 5.2-րդ </w:t>
      </w:r>
      <w:r w:rsidRPr="00AE2768">
        <w:rPr>
          <w:rFonts w:ascii="GHEA Grapalat" w:hAnsi="GHEA Grapalat" w:cs="Sylfaen"/>
          <w:szCs w:val="24"/>
          <w:lang w:val="ru-RU"/>
        </w:rPr>
        <w:t>կետում</w:t>
      </w:r>
      <w:r w:rsidRPr="00AE2768">
        <w:rPr>
          <w:rFonts w:ascii="GHEA Grapalat" w:hAnsi="GHEA Grapalat" w:cs="Sylfaen"/>
          <w:szCs w:val="24"/>
        </w:rPr>
        <w:t xml:space="preserve"> </w:t>
      </w:r>
      <w:r w:rsidRPr="00AE2768">
        <w:rPr>
          <w:rFonts w:ascii="GHEA Grapalat" w:hAnsi="GHEA Grapalat" w:cs="Sylfaen"/>
          <w:szCs w:val="24"/>
          <w:lang w:val="ru-RU"/>
        </w:rPr>
        <w:t>նշված</w:t>
      </w:r>
      <w:r w:rsidRPr="00AE2768">
        <w:rPr>
          <w:rFonts w:ascii="GHEA Grapalat" w:hAnsi="GHEA Grapalat" w:cs="Sylfaen"/>
          <w:szCs w:val="24"/>
        </w:rPr>
        <w:t xml:space="preserve"> </w:t>
      </w:r>
      <w:r w:rsidRPr="00AE2768">
        <w:rPr>
          <w:rFonts w:ascii="GHEA Grapalat" w:hAnsi="GHEA Grapalat" w:cs="Sylfaen"/>
          <w:szCs w:val="24"/>
          <w:lang w:val="ru-RU"/>
        </w:rPr>
        <w:t>հարկի</w:t>
      </w:r>
      <w:r w:rsidRPr="00AE2768">
        <w:rPr>
          <w:rFonts w:ascii="GHEA Grapalat" w:hAnsi="GHEA Grapalat" w:cs="Sylfaen"/>
          <w:szCs w:val="24"/>
        </w:rPr>
        <w:t xml:space="preserve"> </w:t>
      </w:r>
      <w:r w:rsidRPr="00AE2768">
        <w:rPr>
          <w:rFonts w:ascii="GHEA Grapalat" w:hAnsi="GHEA Grapalat" w:cs="Sylfaen"/>
          <w:szCs w:val="24"/>
          <w:lang w:val="ru-RU"/>
        </w:rPr>
        <w:t>գումարի</w:t>
      </w:r>
      <w:r w:rsidRPr="00AE2768">
        <w:rPr>
          <w:rFonts w:ascii="GHEA Grapalat" w:hAnsi="GHEA Grapalat" w:cs="Sylfaen"/>
          <w:szCs w:val="24"/>
        </w:rPr>
        <w:t xml:space="preserve"> </w:t>
      </w:r>
      <w:r w:rsidRPr="00AE2768">
        <w:rPr>
          <w:rFonts w:ascii="GHEA Grapalat" w:hAnsi="GHEA Grapalat" w:cs="Sylfaen"/>
          <w:szCs w:val="24"/>
          <w:lang w:val="ru-RU"/>
        </w:rPr>
        <w:t>հաշվարկման</w:t>
      </w:r>
      <w:r w:rsidRPr="00AE2768">
        <w:rPr>
          <w:rFonts w:ascii="GHEA Grapalat" w:hAnsi="GHEA Grapalat" w:cs="Sylfaen"/>
          <w:lang w:val="hy-AM"/>
        </w:rPr>
        <w:t>:</w:t>
      </w:r>
    </w:p>
    <w:p w:rsidR="002462D0" w:rsidRPr="00AE2768" w:rsidRDefault="002462D0" w:rsidP="002462D0">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 xml:space="preserve">8.4 </w:t>
      </w:r>
      <w:r w:rsidRPr="00AE2768">
        <w:rPr>
          <w:rFonts w:ascii="GHEA Grapalat" w:hAnsi="GHEA Grapalat" w:cs="Sylfaen"/>
          <w:i w:val="0"/>
          <w:szCs w:val="24"/>
          <w:lang w:val="hy-AM"/>
        </w:rPr>
        <w:t>Եթե</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հայտում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անհամապատասխանություն</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տեղ</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գտել</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տառերով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և</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թվերով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գրված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գումարների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միջև</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ապա</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հիմք</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ընդունվում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տառերով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գրված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գումարը։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Եթե</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առաջարկվող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երկու</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ավելի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արժույթներով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ապա</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դրանք</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համեմատվում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Հայաստանի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Հանրապետության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դրամով</w:t>
      </w:r>
      <w:r w:rsidRPr="00AE2768">
        <w:rPr>
          <w:rFonts w:ascii="GHEA Grapalat" w:hAnsi="GHEA Grapalat" w:cs="Sylfaen"/>
          <w:i w:val="0"/>
          <w:szCs w:val="24"/>
          <w:lang w:val="af-ZA"/>
        </w:rPr>
        <w:t xml:space="preserve">` </w:t>
      </w:r>
      <w:r>
        <w:rPr>
          <w:rFonts w:ascii="GHEA Grapalat" w:hAnsi="GHEA Grapalat" w:cs="Sylfaen"/>
          <w:i w:val="0"/>
          <w:szCs w:val="24"/>
          <w:lang w:val="hy-AM"/>
        </w:rPr>
        <w:t>ՀՀ Կենտրոնական բանկի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փոխարժեքով։</w:t>
      </w:r>
      <w:r w:rsidRPr="00AE2768">
        <w:rPr>
          <w:rFonts w:ascii="GHEA Grapalat" w:hAnsi="GHEA Grapalat" w:cs="Sylfaen"/>
          <w:i w:val="0"/>
          <w:szCs w:val="24"/>
          <w:lang w:val="af-ZA"/>
        </w:rPr>
        <w:t xml:space="preserve"> </w:t>
      </w:r>
    </w:p>
    <w:p w:rsidR="002462D0" w:rsidRPr="00AE2768" w:rsidRDefault="002462D0" w:rsidP="002462D0">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lastRenderedPageBreak/>
        <w:t>8.5 Հ</w:t>
      </w:r>
      <w:r w:rsidRPr="00AE2768">
        <w:rPr>
          <w:rFonts w:ascii="GHEA Grapalat" w:hAnsi="GHEA Grapalat" w:cs="Sylfaen"/>
          <w:i w:val="0"/>
          <w:szCs w:val="24"/>
          <w:lang w:val="ru-RU"/>
        </w:rPr>
        <w:t>անձնաժողովի</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պ</w:t>
      </w:r>
      <w:r w:rsidRPr="00AE2768">
        <w:rPr>
          <w:rFonts w:ascii="GHEA Grapalat" w:hAnsi="GHEA Grapalat" w:cs="Sylfaen"/>
          <w:i w:val="0"/>
          <w:szCs w:val="24"/>
          <w:lang w:val="ru-RU"/>
        </w:rPr>
        <w:t>ատվիրատուի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և</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w:t>
      </w:r>
      <w:r w:rsidRPr="00AE2768">
        <w:rPr>
          <w:rFonts w:ascii="GHEA Grapalat" w:hAnsi="GHEA Grapalat" w:cs="Sylfaen"/>
          <w:i w:val="0"/>
          <w:szCs w:val="24"/>
          <w:lang w:val="ru-RU"/>
        </w:rPr>
        <w:t>ասնակիցների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միջև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բանակցություններն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արգելվում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բացառությամբ</w:t>
      </w:r>
      <w:r w:rsidRPr="00AE2768">
        <w:rPr>
          <w:rFonts w:ascii="GHEA Grapalat" w:hAnsi="GHEA Grapalat" w:cs="Sylfaen"/>
          <w:i w:val="0"/>
          <w:szCs w:val="24"/>
          <w:lang w:val="af-ZA"/>
        </w:rPr>
        <w:t>`</w:t>
      </w:r>
    </w:p>
    <w:p w:rsidR="002462D0" w:rsidRPr="00AE2768" w:rsidRDefault="002462D0" w:rsidP="002462D0">
      <w:pPr>
        <w:pStyle w:val="a3"/>
        <w:spacing w:line="240" w:lineRule="auto"/>
        <w:rPr>
          <w:rFonts w:ascii="GHEA Grapalat" w:hAnsi="GHEA Grapalat" w:cs="Sylfaen"/>
          <w:i w:val="0"/>
          <w:szCs w:val="24"/>
          <w:lang w:val="af-ZA"/>
        </w:rPr>
      </w:pPr>
      <w:r w:rsidRPr="00AE2768">
        <w:rPr>
          <w:rFonts w:ascii="GHEA Grapalat" w:hAnsi="GHEA Grapalat" w:cs="Sylfaen"/>
          <w:i w:val="0"/>
          <w:szCs w:val="24"/>
          <w:lang w:val="af-ZA"/>
        </w:rPr>
        <w:t xml:space="preserve">1) </w:t>
      </w:r>
      <w:r w:rsidRPr="00AE2768">
        <w:rPr>
          <w:rFonts w:ascii="GHEA Grapalat" w:hAnsi="GHEA Grapalat" w:cs="Sylfaen"/>
          <w:i w:val="0"/>
          <w:szCs w:val="24"/>
          <w:lang w:val="ru-RU"/>
        </w:rPr>
        <w:t>երբ</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ընթացակարգին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մասնակցել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մեկ</w:t>
      </w:r>
      <w:r w:rsidRPr="00AE2768">
        <w:rPr>
          <w:rFonts w:ascii="GHEA Grapalat" w:hAnsi="GHEA Grapalat" w:cs="Sylfaen"/>
          <w:i w:val="0"/>
          <w:szCs w:val="24"/>
          <w:lang w:val="af-ZA"/>
        </w:rPr>
        <w:t xml:space="preserve"> մ</w:t>
      </w:r>
      <w:r w:rsidRPr="00AE2768">
        <w:rPr>
          <w:rFonts w:ascii="GHEA Grapalat" w:hAnsi="GHEA Grapalat" w:cs="Sylfaen"/>
          <w:i w:val="0"/>
          <w:szCs w:val="24"/>
          <w:lang w:val="ru-RU"/>
        </w:rPr>
        <w:t>ասնակից</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որի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ներկայացրած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պահանջներին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գնահատման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արդյունքում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պահանջներին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գնահատվել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մեկ</w:t>
      </w:r>
      <w:r w:rsidRPr="00AE2768">
        <w:rPr>
          <w:rFonts w:ascii="GHEA Grapalat" w:hAnsi="GHEA Grapalat" w:cs="Sylfaen"/>
          <w:i w:val="0"/>
          <w:szCs w:val="24"/>
          <w:lang w:val="af-ZA"/>
        </w:rPr>
        <w:t xml:space="preserve"> մ</w:t>
      </w:r>
      <w:r w:rsidRPr="00AE2768">
        <w:rPr>
          <w:rFonts w:ascii="GHEA Grapalat" w:hAnsi="GHEA Grapalat" w:cs="Sylfaen"/>
          <w:i w:val="0"/>
          <w:szCs w:val="24"/>
          <w:lang w:val="ru-RU"/>
        </w:rPr>
        <w:t>ասնակցի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նվազագույն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հավասարության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դեպքում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եթե</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ոչ</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գնային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բավարարող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գնահատված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հայտեր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ներկայացրած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բոլոր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մասնակիցների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ներկայացրած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գնային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գերազանցում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այդ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գնումը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կատարելու</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նախատեսված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հրավերի</w:t>
      </w:r>
      <w:r w:rsidRPr="00AE2768">
        <w:rPr>
          <w:rFonts w:ascii="GHEA Grapalat" w:hAnsi="GHEA Grapalat" w:cs="Sylfaen"/>
          <w:i w:val="0"/>
          <w:szCs w:val="24"/>
          <w:lang w:val="af-ZA"/>
        </w:rPr>
        <w:t xml:space="preserve"> 1-</w:t>
      </w:r>
      <w:r w:rsidRPr="00AE2768">
        <w:rPr>
          <w:rFonts w:ascii="GHEA Grapalat" w:hAnsi="GHEA Grapalat" w:cs="Sylfaen"/>
          <w:i w:val="0"/>
          <w:szCs w:val="24"/>
          <w:lang w:val="en-US"/>
        </w:rPr>
        <w:t>ին</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մասի</w:t>
      </w:r>
      <w:r w:rsidRPr="00AE2768">
        <w:rPr>
          <w:rFonts w:ascii="GHEA Grapalat" w:hAnsi="GHEA Grapalat" w:cs="Sylfaen"/>
          <w:i w:val="0"/>
          <w:szCs w:val="24"/>
          <w:lang w:val="af-ZA"/>
        </w:rPr>
        <w:t xml:space="preserve"> 8.1 </w:t>
      </w:r>
      <w:r w:rsidRPr="00AE2768">
        <w:rPr>
          <w:rFonts w:ascii="GHEA Grapalat" w:hAnsi="GHEA Grapalat" w:cs="Sylfaen"/>
          <w:i w:val="0"/>
          <w:szCs w:val="24"/>
          <w:lang w:val="en-US"/>
        </w:rPr>
        <w:t>կետի</w:t>
      </w:r>
      <w:r w:rsidRPr="00AE2768">
        <w:rPr>
          <w:rFonts w:ascii="GHEA Grapalat" w:hAnsi="GHEA Grapalat" w:cs="Sylfaen"/>
          <w:i w:val="0"/>
          <w:szCs w:val="24"/>
          <w:lang w:val="af-ZA"/>
        </w:rPr>
        <w:t xml:space="preserve"> 2-</w:t>
      </w:r>
      <w:r w:rsidRPr="00AE2768">
        <w:rPr>
          <w:rFonts w:ascii="GHEA Grapalat" w:hAnsi="GHEA Grapalat" w:cs="Sylfaen"/>
          <w:i w:val="0"/>
          <w:szCs w:val="24"/>
          <w:lang w:val="en-US"/>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պարբերությամբ</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նախատեսված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ֆինանսական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միջոցները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գնումն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իրականացվում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Օրենքի</w:t>
      </w:r>
      <w:r w:rsidRPr="00AE2768">
        <w:rPr>
          <w:rFonts w:ascii="GHEA Grapalat" w:hAnsi="GHEA Grapalat" w:cs="Sylfaen"/>
          <w:i w:val="0"/>
          <w:szCs w:val="24"/>
          <w:lang w:val="af-ZA"/>
        </w:rPr>
        <w:t xml:space="preserve"> 15-</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հոդվածի</w:t>
      </w:r>
      <w:r w:rsidRPr="00AE2768">
        <w:rPr>
          <w:rFonts w:ascii="GHEA Grapalat" w:hAnsi="GHEA Grapalat" w:cs="Sylfaen"/>
          <w:i w:val="0"/>
          <w:szCs w:val="24"/>
          <w:lang w:val="af-ZA"/>
        </w:rPr>
        <w:t xml:space="preserve"> 6-</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մասի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հիման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վրա։</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կետի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վարվող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բանակցությունները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հանգեցնել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նվազեցմանը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վճարման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փոփոխությանը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իսկ</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բանակցությունները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վարվում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միաժամանակյա</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բոլոր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մասնակիցների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հետ</w:t>
      </w:r>
      <w:r w:rsidRPr="00AE2768">
        <w:rPr>
          <w:rFonts w:ascii="GHEA Grapalat" w:hAnsi="GHEA Grapalat" w:cs="Sylfaen"/>
          <w:i w:val="0"/>
          <w:szCs w:val="24"/>
          <w:lang w:val="af-ZA"/>
        </w:rPr>
        <w:t>.</w:t>
      </w:r>
    </w:p>
    <w:p w:rsidR="002462D0" w:rsidRPr="00AE2768" w:rsidDel="00992C40" w:rsidRDefault="002462D0" w:rsidP="002462D0">
      <w:pPr>
        <w:pStyle w:val="23"/>
        <w:spacing w:line="240" w:lineRule="auto"/>
        <w:ind w:firstLine="567"/>
        <w:rPr>
          <w:rFonts w:ascii="GHEA Grapalat" w:hAnsi="GHEA Grapalat" w:cs="Sylfaen"/>
          <w:szCs w:val="24"/>
        </w:rPr>
      </w:pPr>
      <w:r w:rsidRPr="00AE2768">
        <w:rPr>
          <w:rFonts w:ascii="GHEA Grapalat" w:hAnsi="GHEA Grapalat" w:cs="Sylfaen"/>
          <w:szCs w:val="24"/>
        </w:rPr>
        <w:t xml:space="preserve">2)  </w:t>
      </w:r>
      <w:r w:rsidRPr="00AE2768">
        <w:rPr>
          <w:rFonts w:ascii="GHEA Grapalat" w:hAnsi="GHEA Grapalat" w:cs="Sylfaen"/>
          <w:szCs w:val="24"/>
          <w:lang w:val="ru-RU"/>
        </w:rPr>
        <w:t>Օրենքով</w:t>
      </w:r>
      <w:r w:rsidRPr="00AE2768">
        <w:rPr>
          <w:rFonts w:ascii="GHEA Grapalat" w:hAnsi="GHEA Grapalat" w:cs="Sylfaen"/>
          <w:szCs w:val="24"/>
        </w:rPr>
        <w:t xml:space="preserve"> </w:t>
      </w:r>
      <w:r w:rsidRPr="00AE2768">
        <w:rPr>
          <w:rFonts w:ascii="GHEA Grapalat" w:hAnsi="GHEA Grapalat" w:cs="Sylfaen"/>
          <w:szCs w:val="24"/>
          <w:lang w:val="ru-RU"/>
        </w:rPr>
        <w:t>նախատեսված</w:t>
      </w:r>
      <w:r w:rsidRPr="00AE2768">
        <w:rPr>
          <w:rFonts w:ascii="GHEA Grapalat" w:hAnsi="GHEA Grapalat" w:cs="Sylfaen"/>
          <w:szCs w:val="24"/>
        </w:rPr>
        <w:t xml:space="preserve"> </w:t>
      </w:r>
      <w:r w:rsidRPr="00AE2768">
        <w:rPr>
          <w:rFonts w:ascii="GHEA Grapalat" w:hAnsi="GHEA Grapalat" w:cs="Sylfaen"/>
          <w:szCs w:val="24"/>
          <w:lang w:val="ru-RU"/>
        </w:rPr>
        <w:t>այլ</w:t>
      </w:r>
      <w:r w:rsidRPr="00AE2768">
        <w:rPr>
          <w:rFonts w:ascii="GHEA Grapalat" w:hAnsi="GHEA Grapalat" w:cs="Sylfaen"/>
          <w:szCs w:val="24"/>
        </w:rPr>
        <w:t xml:space="preserve"> </w:t>
      </w:r>
      <w:r w:rsidRPr="00AE2768">
        <w:rPr>
          <w:rFonts w:ascii="GHEA Grapalat" w:hAnsi="GHEA Grapalat" w:cs="Sylfaen"/>
          <w:szCs w:val="24"/>
          <w:lang w:val="ru-RU"/>
        </w:rPr>
        <w:t>դեպքերի։</w:t>
      </w:r>
    </w:p>
    <w:p w:rsidR="002462D0" w:rsidRPr="00AE2768" w:rsidRDefault="002462D0" w:rsidP="002462D0">
      <w:pPr>
        <w:pStyle w:val="norm"/>
        <w:spacing w:line="240" w:lineRule="auto"/>
        <w:rPr>
          <w:rFonts w:ascii="GHEA Grapalat" w:hAnsi="GHEA Grapalat" w:cs="Sylfaen"/>
          <w:sz w:val="20"/>
          <w:szCs w:val="24"/>
          <w:lang w:val="af-ZA" w:eastAsia="en-US"/>
        </w:rPr>
      </w:pPr>
      <w:r w:rsidRPr="00AE2768">
        <w:rPr>
          <w:rFonts w:ascii="GHEA Grapalat" w:hAnsi="GHEA Grapalat"/>
          <w:sz w:val="20"/>
          <w:lang w:val="af-ZA"/>
        </w:rPr>
        <w:t>8.6 Հ</w:t>
      </w:r>
      <w:r w:rsidRPr="00AE2768">
        <w:rPr>
          <w:rFonts w:ascii="GHEA Grapalat" w:hAnsi="GHEA Grapalat" w:cs="Sylfaen"/>
          <w:sz w:val="20"/>
          <w:szCs w:val="24"/>
          <w:lang w:val="ru-RU" w:eastAsia="en-US"/>
        </w:rPr>
        <w:t>անձնաժողովը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հրավերի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պահանջների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նկատմամբ</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բավարար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w:t>
      </w:r>
      <w:r w:rsidRPr="00AE2768">
        <w:rPr>
          <w:rFonts w:ascii="GHEA Grapalat" w:hAnsi="GHEA Grapalat" w:cs="Sylfaen"/>
          <w:sz w:val="20"/>
          <w:szCs w:val="24"/>
          <w:lang w:val="ru-RU" w:eastAsia="en-US"/>
        </w:rPr>
        <w:t>ասնակիցներից</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որոշում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հայտարարում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ընտրված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հաջորդաբար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տեղեր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զբաղեցրած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մասնակիցներին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Ապրանքների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դեպքում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նաև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ապրանքի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ամբողջական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նկարագրերի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համապատասխանությունը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հրավերի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պահանջներին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նվազագույն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հավասարության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դեպքում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կամ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ոչ</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պայմաններին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բավարարող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գերազանցում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ընթացակարգի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շրջանակում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գնվելիք</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ապրանքների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սահմանված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գինը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կամ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գնումն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իրականացվում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Օրենքի</w:t>
      </w:r>
      <w:r w:rsidRPr="00AE2768">
        <w:rPr>
          <w:rFonts w:ascii="GHEA Grapalat" w:hAnsi="GHEA Grapalat" w:cs="Sylfaen"/>
          <w:sz w:val="20"/>
          <w:szCs w:val="24"/>
          <w:lang w:val="af-ZA" w:eastAsia="en-US"/>
        </w:rPr>
        <w:t xml:space="preserve"> 15-</w:t>
      </w:r>
      <w:r w:rsidRPr="00AE2768">
        <w:rPr>
          <w:rFonts w:ascii="GHEA Grapalat" w:hAnsi="GHEA Grapalat" w:cs="Sylfaen"/>
          <w:sz w:val="20"/>
          <w:szCs w:val="24"/>
          <w:lang w:val="ru-RU" w:eastAsia="en-US"/>
        </w:rPr>
        <w:t>րդ</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հոդվածի</w:t>
      </w:r>
      <w:r w:rsidRPr="00AE2768">
        <w:rPr>
          <w:rFonts w:ascii="GHEA Grapalat" w:hAnsi="GHEA Grapalat" w:cs="Sylfaen"/>
          <w:sz w:val="20"/>
          <w:szCs w:val="24"/>
          <w:lang w:val="af-ZA" w:eastAsia="en-US"/>
        </w:rPr>
        <w:t xml:space="preserve"> 6-</w:t>
      </w:r>
      <w:r w:rsidRPr="00AE2768">
        <w:rPr>
          <w:rFonts w:ascii="GHEA Grapalat" w:hAnsi="GHEA Grapalat" w:cs="Sylfaen"/>
          <w:sz w:val="20"/>
          <w:szCs w:val="24"/>
          <w:lang w:val="ru-RU" w:eastAsia="en-US"/>
        </w:rPr>
        <w:t>րդ</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հիման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վրա՝</w:t>
      </w:r>
      <w:r w:rsidRPr="00AE2768">
        <w:rPr>
          <w:rFonts w:ascii="GHEA Grapalat" w:hAnsi="GHEA Grapalat" w:cs="Sylfaen"/>
          <w:sz w:val="20"/>
          <w:szCs w:val="24"/>
          <w:lang w:val="af-ZA" w:eastAsia="en-US"/>
        </w:rPr>
        <w:t xml:space="preserve"> </w:t>
      </w:r>
    </w:p>
    <w:p w:rsidR="002462D0" w:rsidRPr="00AE2768" w:rsidRDefault="002462D0" w:rsidP="002462D0">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ընտրված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հաջորդաբար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տեղեր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զբաղեցրած</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ասնակիցներին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որոշելու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նվազեցման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ոչ</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պայման</w:t>
      </w:r>
      <w:r w:rsidRPr="00AE2768">
        <w:rPr>
          <w:rFonts w:ascii="GHEA Grapalat" w:hAnsi="GHEA Grapalat" w:cs="Sylfaen"/>
          <w:sz w:val="20"/>
          <w:szCs w:val="24"/>
          <w:lang w:val="af-ZA" w:eastAsia="en-US"/>
        </w:rPr>
        <w:softHyphen/>
      </w:r>
      <w:r w:rsidRPr="00AE2768">
        <w:rPr>
          <w:rFonts w:ascii="GHEA Grapalat" w:hAnsi="GHEA Grapalat" w:cs="Sylfaen"/>
          <w:sz w:val="20"/>
          <w:szCs w:val="24"/>
          <w:lang w:val="ru-RU" w:eastAsia="en-US"/>
        </w:rPr>
        <w:t>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բավարարող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հետ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միաժամանակյա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համապատասխան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լիազորություն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ունեցող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ներկայացուցիչները</w:t>
      </w:r>
      <w:r w:rsidRPr="00AE2768">
        <w:rPr>
          <w:rFonts w:ascii="GHEA Grapalat" w:hAnsi="GHEA Grapalat" w:cs="Sylfaen"/>
          <w:sz w:val="20"/>
          <w:szCs w:val="24"/>
          <w:lang w:val="af-ZA" w:eastAsia="en-US"/>
        </w:rPr>
        <w:t>),</w:t>
      </w:r>
    </w:p>
    <w:p w:rsidR="002462D0" w:rsidRPr="00AE2768" w:rsidRDefault="002462D0" w:rsidP="002462D0">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բ</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հակառակ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դեպքում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կասեցվում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մեկ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աշխատանքային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ընթացքում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քարտուղարը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բավարար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մասնակիցներին</w:t>
      </w:r>
      <w:r w:rsidRPr="00AE2768">
        <w:rPr>
          <w:rFonts w:ascii="GHEA Grapalat" w:hAnsi="GHEA Grapalat" w:cs="Sylfaen"/>
          <w:sz w:val="20"/>
          <w:szCs w:val="24"/>
          <w:lang w:val="af-ZA" w:eastAsia="en-US"/>
        </w:rPr>
        <w:t xml:space="preserve"> էլեկտրոնային եղանակով </w:t>
      </w:r>
      <w:r w:rsidRPr="00AE2768">
        <w:rPr>
          <w:rFonts w:ascii="GHEA Grapalat" w:hAnsi="GHEA Grapalat" w:cs="Sylfaen"/>
          <w:sz w:val="20"/>
          <w:szCs w:val="24"/>
          <w:lang w:val="ru-RU" w:eastAsia="en-US"/>
        </w:rPr>
        <w:t>միաժամանակ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ծանուցում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նվազեցման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շուրջ</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միաժամանակյա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ժամի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վայրի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մասին</w:t>
      </w:r>
      <w:r w:rsidRPr="00AE2768">
        <w:rPr>
          <w:rFonts w:ascii="GHEA Grapalat" w:hAnsi="GHEA Grapalat" w:cs="Sylfaen"/>
          <w:sz w:val="20"/>
          <w:szCs w:val="24"/>
          <w:lang w:val="af-ZA" w:eastAsia="en-US"/>
        </w:rPr>
        <w:t>,</w:t>
      </w:r>
    </w:p>
    <w:p w:rsidR="002462D0" w:rsidRPr="00AE2768" w:rsidRDefault="002462D0" w:rsidP="002462D0">
      <w:pPr>
        <w:pStyle w:val="norm"/>
        <w:spacing w:line="240" w:lineRule="auto"/>
        <w:rPr>
          <w:rFonts w:ascii="GHEA Grapalat" w:hAnsi="GHEA Grapalat" w:cs="Sylfaen"/>
          <w:color w:val="FF0000"/>
          <w:sz w:val="20"/>
          <w:szCs w:val="24"/>
          <w:lang w:val="af-ZA" w:eastAsia="en-US"/>
        </w:rPr>
      </w:pPr>
      <w:r w:rsidRPr="00AE2768">
        <w:rPr>
          <w:rFonts w:ascii="GHEA Grapalat" w:hAnsi="GHEA Grapalat" w:cs="Sylfaen"/>
          <w:sz w:val="20"/>
          <w:szCs w:val="24"/>
          <w:lang w:val="ru-RU" w:eastAsia="en-US"/>
        </w:rPr>
        <w:t>գ</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ոչ</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շուտ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ծանուցումն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ուղարկվելու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օրվանից</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երկրորդ</w:t>
      </w:r>
      <w:r w:rsidRPr="00AE2768">
        <w:rPr>
          <w:rFonts w:ascii="GHEA Grapalat" w:hAnsi="GHEA Grapalat" w:cs="Sylfaen"/>
          <w:sz w:val="20"/>
          <w:szCs w:val="24"/>
          <w:lang w:val="af-ZA" w:eastAsia="en-US"/>
        </w:rPr>
        <w:t xml:space="preserve"> և ոչ ուշ, քան </w:t>
      </w:r>
      <w:r w:rsidRPr="00AE2768">
        <w:rPr>
          <w:rFonts w:ascii="GHEA Grapalat" w:hAnsi="GHEA Grapalat" w:cs="Sylfaen"/>
          <w:sz w:val="20"/>
          <w:szCs w:val="24"/>
          <w:lang w:val="hy-AM" w:eastAsia="en-US"/>
        </w:rPr>
        <w:t>հինգերորդ</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աշխատանքային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օրը</w:t>
      </w:r>
      <w:r w:rsidRPr="00AE2768">
        <w:rPr>
          <w:rFonts w:ascii="GHEA Grapalat" w:hAnsi="GHEA Grapalat" w:cs="Sylfaen"/>
          <w:sz w:val="20"/>
          <w:szCs w:val="24"/>
          <w:lang w:val="af-ZA" w:eastAsia="en-US"/>
        </w:rPr>
        <w:t xml:space="preserve">, </w:t>
      </w:r>
    </w:p>
    <w:p w:rsidR="002462D0" w:rsidRPr="00AE2768" w:rsidRDefault="002462D0" w:rsidP="002462D0">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դ</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յուրաքանչյուր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w:t>
      </w:r>
      <w:r w:rsidRPr="00AE2768">
        <w:rPr>
          <w:rFonts w:ascii="GHEA Grapalat" w:hAnsi="GHEA Grapalat" w:cs="Sylfaen"/>
          <w:sz w:val="20"/>
          <w:szCs w:val="24"/>
          <w:lang w:val="ru-RU" w:eastAsia="en-US"/>
        </w:rPr>
        <w:t>սնակցի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տվյալ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պահին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հրապարակվում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մյուս</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մինչև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նախատեսված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վերջնաժամկետի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ավարտը</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վերանայել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իր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առաջարկը</w:t>
      </w:r>
      <w:r w:rsidRPr="00AE2768">
        <w:rPr>
          <w:rFonts w:ascii="GHEA Grapalat" w:hAnsi="GHEA Grapalat" w:cs="Sylfaen"/>
          <w:sz w:val="20"/>
          <w:szCs w:val="24"/>
          <w:lang w:val="af-ZA" w:eastAsia="en-US"/>
        </w:rPr>
        <w:t>,</w:t>
      </w:r>
    </w:p>
    <w:p w:rsidR="002462D0" w:rsidRPr="00AE2768" w:rsidRDefault="002462D0" w:rsidP="002462D0">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սահմանված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վերջնաժամկետը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լրանալու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պահին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ըստ</w:t>
      </w:r>
      <w:r w:rsidRPr="00AE2768">
        <w:rPr>
          <w:rFonts w:ascii="GHEA Grapalat" w:hAnsi="GHEA Grapalat" w:cs="Sylfaen"/>
          <w:sz w:val="20"/>
          <w:szCs w:val="24"/>
          <w:lang w:val="hy-AM" w:eastAsia="en-US"/>
        </w:rPr>
        <w:t xml:space="preserve"> դրան ներկա</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որոնք չեն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գերազանցում</w:t>
      </w:r>
      <w:r w:rsidRPr="00AE2768">
        <w:rPr>
          <w:rFonts w:ascii="GHEA Grapalat" w:hAnsi="GHEA Grapalat" w:cs="Sylfaen"/>
          <w:sz w:val="20"/>
          <w:szCs w:val="24"/>
          <w:lang w:val="hy-AM" w:eastAsia="en-US"/>
        </w:rPr>
        <w:t xml:space="preserve"> գնման հայտով սահմանված գինը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որոշվում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հայտարարվում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ընտրված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հաջորդաբար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տեղերը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զբաղեցրած</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ասնակիցները</w:t>
      </w:r>
      <w:r w:rsidRPr="00AE2768">
        <w:rPr>
          <w:rFonts w:ascii="GHEA Grapalat" w:hAnsi="GHEA Grapalat" w:cs="Sylfaen"/>
          <w:sz w:val="20"/>
          <w:szCs w:val="24"/>
          <w:lang w:val="af-ZA" w:eastAsia="en-US"/>
        </w:rPr>
        <w:t>,</w:t>
      </w:r>
    </w:p>
    <w:p w:rsidR="002462D0" w:rsidRPr="00AE2768" w:rsidRDefault="002462D0" w:rsidP="002462D0">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ru-RU"/>
        </w:rPr>
        <w:t>զ</w:t>
      </w:r>
      <w:r w:rsidRPr="00AE2768">
        <w:rPr>
          <w:rFonts w:ascii="GHEA Grapalat" w:hAnsi="GHEA Grapalat" w:cs="Sylfaen"/>
          <w:sz w:val="20"/>
          <w:lang w:val="af-ZA"/>
        </w:rPr>
        <w:t xml:space="preserve">. </w:t>
      </w:r>
      <w:r w:rsidRPr="00AE2768">
        <w:rPr>
          <w:rFonts w:ascii="GHEA Grapalat" w:hAnsi="GHEA Grapalat" w:cs="Sylfaen"/>
          <w:sz w:val="20"/>
          <w:lang w:val="ru-RU"/>
        </w:rPr>
        <w:t>բանակցությունների</w:t>
      </w:r>
      <w:r w:rsidRPr="00AE2768">
        <w:rPr>
          <w:rFonts w:ascii="GHEA Grapalat" w:hAnsi="GHEA Grapalat" w:cs="Sylfaen"/>
          <w:sz w:val="20"/>
          <w:lang w:val="af-ZA"/>
        </w:rPr>
        <w:t xml:space="preserve"> </w:t>
      </w:r>
      <w:r w:rsidRPr="00AE2768">
        <w:rPr>
          <w:rFonts w:ascii="GHEA Grapalat" w:hAnsi="GHEA Grapalat" w:cs="Sylfaen"/>
          <w:sz w:val="20"/>
          <w:lang w:val="ru-RU"/>
        </w:rPr>
        <w:t>համար</w:t>
      </w:r>
      <w:r w:rsidRPr="00AE2768">
        <w:rPr>
          <w:rFonts w:ascii="GHEA Grapalat" w:hAnsi="GHEA Grapalat" w:cs="Sylfaen"/>
          <w:sz w:val="20"/>
          <w:lang w:val="af-ZA"/>
        </w:rPr>
        <w:t xml:space="preserve"> </w:t>
      </w:r>
      <w:r w:rsidRPr="00AE2768">
        <w:rPr>
          <w:rFonts w:ascii="GHEA Grapalat" w:hAnsi="GHEA Grapalat" w:cs="Sylfaen"/>
          <w:sz w:val="20"/>
          <w:lang w:val="ru-RU"/>
        </w:rPr>
        <w:t>սահմանված</w:t>
      </w:r>
      <w:r w:rsidRPr="00AE2768">
        <w:rPr>
          <w:rFonts w:ascii="GHEA Grapalat" w:hAnsi="GHEA Grapalat" w:cs="Sylfaen"/>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Sylfaen"/>
          <w:sz w:val="20"/>
          <w:lang w:val="af-ZA"/>
        </w:rPr>
        <w:t xml:space="preserve"> </w:t>
      </w:r>
      <w:r w:rsidRPr="00AE2768">
        <w:rPr>
          <w:rFonts w:ascii="GHEA Grapalat" w:hAnsi="GHEA Grapalat" w:cs="Sylfaen"/>
          <w:sz w:val="20"/>
          <w:lang w:val="ru-RU"/>
        </w:rPr>
        <w:t>լրանալու</w:t>
      </w:r>
      <w:r w:rsidRPr="00AE2768">
        <w:rPr>
          <w:rFonts w:ascii="GHEA Grapalat" w:hAnsi="GHEA Grapalat" w:cs="Sylfaen"/>
          <w:sz w:val="20"/>
          <w:lang w:val="af-ZA"/>
        </w:rPr>
        <w:t xml:space="preserve"> </w:t>
      </w:r>
      <w:r w:rsidRPr="00AE2768">
        <w:rPr>
          <w:rFonts w:ascii="GHEA Grapalat" w:hAnsi="GHEA Grapalat" w:cs="Sylfaen"/>
          <w:sz w:val="20"/>
          <w:lang w:val="ru-RU"/>
        </w:rPr>
        <w:t>պահին</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hy-AM"/>
        </w:rPr>
        <w:t xml:space="preserve">դրան ներկա </w:t>
      </w:r>
      <w:r w:rsidRPr="00AE2768">
        <w:rPr>
          <w:rFonts w:ascii="GHEA Grapalat" w:hAnsi="GHEA Grapalat" w:cs="Sylfaen"/>
          <w:sz w:val="20"/>
          <w:lang w:val="af-ZA"/>
        </w:rPr>
        <w:t>մ</w:t>
      </w:r>
      <w:r w:rsidRPr="00AE2768">
        <w:rPr>
          <w:rFonts w:ascii="GHEA Grapalat" w:hAnsi="GHEA Grapalat" w:cs="Sylfaen"/>
          <w:sz w:val="20"/>
          <w:lang w:val="ru-RU"/>
        </w:rPr>
        <w:t>ասնակիցների</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ներկայացրած</w:t>
      </w:r>
      <w:r w:rsidRPr="00AE2768">
        <w:rPr>
          <w:rFonts w:ascii="GHEA Grapalat" w:hAnsi="GHEA Grapalat" w:cs="Sylfaen"/>
          <w:sz w:val="20"/>
          <w:lang w:val="af-ZA"/>
        </w:rPr>
        <w:t xml:space="preserve"> </w:t>
      </w:r>
      <w:r w:rsidRPr="00AE2768">
        <w:rPr>
          <w:rFonts w:ascii="GHEA Grapalat" w:hAnsi="GHEA Grapalat" w:cs="Sylfaen"/>
          <w:sz w:val="20"/>
          <w:lang w:val="ru-RU"/>
        </w:rPr>
        <w:t>գները</w:t>
      </w:r>
      <w:r w:rsidRPr="00AE2768">
        <w:rPr>
          <w:rFonts w:ascii="GHEA Grapalat" w:hAnsi="GHEA Grapalat" w:cs="Sylfaen"/>
          <w:sz w:val="20"/>
          <w:lang w:val="af-ZA"/>
        </w:rPr>
        <w:t xml:space="preserve"> </w:t>
      </w:r>
      <w:r w:rsidRPr="00AE2768">
        <w:rPr>
          <w:rFonts w:ascii="GHEA Grapalat" w:hAnsi="GHEA Grapalat" w:cs="Sylfaen"/>
          <w:sz w:val="20"/>
          <w:lang w:val="ru-RU"/>
        </w:rPr>
        <w:t>գերազանցում</w:t>
      </w:r>
      <w:r w:rsidRPr="00AE2768">
        <w:rPr>
          <w:rFonts w:ascii="GHEA Grapalat" w:hAnsi="GHEA Grapalat" w:cs="Sylfaen"/>
          <w:sz w:val="20"/>
          <w:lang w:val="af-ZA"/>
        </w:rPr>
        <w:t xml:space="preserve"> </w:t>
      </w:r>
      <w:r w:rsidRPr="00AE2768">
        <w:rPr>
          <w:rFonts w:ascii="GHEA Grapalat" w:hAnsi="GHEA Grapalat" w:cs="Sylfaen"/>
          <w:sz w:val="20"/>
          <w:lang w:val="ru-RU"/>
        </w:rPr>
        <w:t>են</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հայտով</w:t>
      </w:r>
      <w:r w:rsidRPr="00AE2768">
        <w:rPr>
          <w:rFonts w:ascii="GHEA Grapalat" w:hAnsi="GHEA Grapalat" w:cs="Sylfaen"/>
          <w:sz w:val="20"/>
          <w:lang w:val="af-ZA"/>
        </w:rPr>
        <w:t xml:space="preserve"> </w:t>
      </w:r>
      <w:r w:rsidRPr="00AE2768">
        <w:rPr>
          <w:rFonts w:ascii="GHEA Grapalat" w:hAnsi="GHEA Grapalat" w:cs="Sylfaen"/>
          <w:sz w:val="20"/>
          <w:lang w:val="ru-RU"/>
        </w:rPr>
        <w:t>սահմանված</w:t>
      </w:r>
      <w:r w:rsidRPr="00AE2768">
        <w:rPr>
          <w:rFonts w:ascii="GHEA Grapalat" w:hAnsi="GHEA Grapalat" w:cs="Sylfaen"/>
          <w:sz w:val="20"/>
          <w:lang w:val="af-ZA"/>
        </w:rPr>
        <w:t xml:space="preserve"> </w:t>
      </w:r>
      <w:r w:rsidRPr="00AE2768">
        <w:rPr>
          <w:rFonts w:ascii="GHEA Grapalat" w:hAnsi="GHEA Grapalat" w:cs="Sylfaen"/>
          <w:sz w:val="20"/>
          <w:lang w:val="ru-RU"/>
        </w:rPr>
        <w:t>գինը</w:t>
      </w:r>
      <w:r w:rsidRPr="00AE2768">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2462D0" w:rsidRPr="00AE2768" w:rsidRDefault="002462D0" w:rsidP="002462D0">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2462D0" w:rsidRPr="00AE2768" w:rsidRDefault="002462D0" w:rsidP="002462D0">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w:t>
      </w:r>
      <w:r w:rsidRPr="00C710A2">
        <w:rPr>
          <w:rFonts w:ascii="GHEA Grapalat" w:hAnsi="GHEA Grapalat" w:cs="Sylfaen"/>
          <w:sz w:val="20"/>
          <w:lang w:val="hy-AM"/>
        </w:rPr>
        <w:t xml:space="preserve"> </w:t>
      </w:r>
      <w:r w:rsidRPr="00AE2768">
        <w:rPr>
          <w:rFonts w:ascii="GHEA Grapalat" w:hAnsi="GHEA Grapalat" w:cs="Sylfaen"/>
          <w:sz w:val="20"/>
          <w:lang w:val="hy-AM"/>
        </w:rPr>
        <w:t>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2462D0" w:rsidRPr="00AE2768" w:rsidRDefault="002462D0" w:rsidP="002462D0">
      <w:pPr>
        <w:ind w:firstLine="708"/>
        <w:jc w:val="both"/>
        <w:rPr>
          <w:rFonts w:ascii="GHEA Grapalat" w:hAnsi="GHEA Grapalat" w:cs="Sylfaen"/>
          <w:sz w:val="20"/>
          <w:lang w:val="hy-AM"/>
        </w:rPr>
      </w:pPr>
      <w:r w:rsidRPr="00AE2768">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AE2768">
        <w:rPr>
          <w:rFonts w:ascii="GHEA Grapalat" w:hAnsi="GHEA Grapalat" w:cs="Sylfaen"/>
          <w:sz w:val="20"/>
          <w:lang w:val="af-ZA"/>
        </w:rPr>
        <w:t xml:space="preserve"> </w:t>
      </w:r>
      <w:r w:rsidRPr="00AE2768">
        <w:rPr>
          <w:rFonts w:ascii="GHEA Grapalat" w:hAnsi="GHEA Grapalat" w:cs="Sylfaen"/>
          <w:sz w:val="20"/>
          <w:lang w:val="hy-AM"/>
        </w:rPr>
        <w:t>նվազագույն</w:t>
      </w:r>
      <w:r w:rsidRPr="00AE2768">
        <w:rPr>
          <w:rFonts w:ascii="GHEA Grapalat" w:hAnsi="GHEA Grapalat" w:cs="Sylfaen"/>
          <w:sz w:val="20"/>
          <w:lang w:val="af-ZA"/>
        </w:rPr>
        <w:t xml:space="preserve"> </w:t>
      </w:r>
      <w:r w:rsidRPr="00AE2768">
        <w:rPr>
          <w:rFonts w:ascii="GHEA Grapalat" w:hAnsi="GHEA Grapalat" w:cs="Sylfaen"/>
          <w:sz w:val="20"/>
          <w:lang w:val="hy-AM"/>
        </w:rPr>
        <w:t>գները</w:t>
      </w:r>
      <w:r w:rsidRPr="00AE2768">
        <w:rPr>
          <w:rFonts w:ascii="GHEA Grapalat" w:hAnsi="GHEA Grapalat" w:cs="Sylfaen"/>
          <w:sz w:val="20"/>
          <w:lang w:val="af-ZA"/>
        </w:rPr>
        <w:t xml:space="preserve"> </w:t>
      </w:r>
      <w:r w:rsidRPr="00AE2768">
        <w:rPr>
          <w:rFonts w:ascii="GHEA Grapalat" w:hAnsi="GHEA Grapalat" w:cs="Sylfaen"/>
          <w:sz w:val="20"/>
          <w:lang w:val="hy-AM"/>
        </w:rPr>
        <w:t>հավասար</w:t>
      </w:r>
      <w:r w:rsidRPr="00AE2768">
        <w:rPr>
          <w:rFonts w:ascii="GHEA Grapalat" w:hAnsi="GHEA Grapalat" w:cs="Sylfaen"/>
          <w:sz w:val="20"/>
          <w:lang w:val="af-ZA"/>
        </w:rPr>
        <w:t xml:space="preserve"> </w:t>
      </w:r>
      <w:r w:rsidRPr="00AE2768">
        <w:rPr>
          <w:rFonts w:ascii="GHEA Grapalat" w:hAnsi="GHEA Grapalat" w:cs="Sylfaen"/>
          <w:sz w:val="20"/>
          <w:lang w:val="hy-AM"/>
        </w:rPr>
        <w:t>են</w:t>
      </w:r>
      <w:r w:rsidRPr="00AE2768">
        <w:rPr>
          <w:rFonts w:ascii="GHEA Grapalat" w:hAnsi="GHEA Grapalat" w:cs="Sylfaen"/>
          <w:sz w:val="20"/>
          <w:lang w:val="af-ZA"/>
        </w:rPr>
        <w:t xml:space="preserve">, </w:t>
      </w:r>
      <w:r w:rsidRPr="00AE2768">
        <w:rPr>
          <w:rFonts w:ascii="GHEA Grapalat" w:hAnsi="GHEA Grapalat" w:cs="Sylfaen"/>
          <w:sz w:val="20"/>
          <w:lang w:val="hy-AM"/>
        </w:rPr>
        <w:t>գնման</w:t>
      </w:r>
      <w:r w:rsidRPr="00AE2768">
        <w:rPr>
          <w:rFonts w:ascii="GHEA Grapalat" w:hAnsi="GHEA Grapalat" w:cs="Sylfaen"/>
          <w:sz w:val="20"/>
          <w:lang w:val="af-ZA"/>
        </w:rPr>
        <w:t xml:space="preserve"> </w:t>
      </w:r>
      <w:r w:rsidRPr="00AE2768">
        <w:rPr>
          <w:rFonts w:ascii="GHEA Grapalat" w:hAnsi="GHEA Grapalat" w:cs="Sylfaen"/>
          <w:sz w:val="20"/>
          <w:lang w:val="hy-AM"/>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hy-AM"/>
        </w:rPr>
        <w:t>Օրենքի</w:t>
      </w:r>
      <w:r w:rsidRPr="00AE2768">
        <w:rPr>
          <w:rFonts w:ascii="GHEA Grapalat" w:hAnsi="GHEA Grapalat" w:cs="Sylfaen"/>
          <w:sz w:val="20"/>
          <w:lang w:val="af-ZA"/>
        </w:rPr>
        <w:t xml:space="preserve"> 37-</w:t>
      </w:r>
      <w:r w:rsidRPr="00AE2768">
        <w:rPr>
          <w:rFonts w:ascii="GHEA Grapalat" w:hAnsi="GHEA Grapalat" w:cs="Sylfaen"/>
          <w:sz w:val="20"/>
          <w:lang w:val="hy-AM"/>
        </w:rPr>
        <w:t>րդ</w:t>
      </w:r>
      <w:r w:rsidRPr="00AE2768">
        <w:rPr>
          <w:rFonts w:ascii="GHEA Grapalat" w:hAnsi="GHEA Grapalat" w:cs="Sylfaen"/>
          <w:sz w:val="20"/>
          <w:lang w:val="af-ZA"/>
        </w:rPr>
        <w:t xml:space="preserve"> </w:t>
      </w:r>
      <w:r w:rsidRPr="00AE2768">
        <w:rPr>
          <w:rFonts w:ascii="GHEA Grapalat" w:hAnsi="GHEA Grapalat" w:cs="Sylfaen"/>
          <w:sz w:val="20"/>
          <w:lang w:val="hy-AM"/>
        </w:rPr>
        <w:t>հոդվածի</w:t>
      </w:r>
      <w:r w:rsidRPr="00AE2768">
        <w:rPr>
          <w:rFonts w:ascii="GHEA Grapalat" w:hAnsi="GHEA Grapalat" w:cs="Sylfaen"/>
          <w:sz w:val="20"/>
          <w:lang w:val="af-ZA"/>
        </w:rPr>
        <w:t xml:space="preserve"> 1-</w:t>
      </w:r>
      <w:r w:rsidRPr="00AE2768">
        <w:rPr>
          <w:rFonts w:ascii="GHEA Grapalat" w:hAnsi="GHEA Grapalat" w:cs="Sylfaen"/>
          <w:sz w:val="20"/>
          <w:lang w:val="hy-AM"/>
        </w:rPr>
        <w:t>ին</w:t>
      </w:r>
      <w:r w:rsidRPr="00AE2768">
        <w:rPr>
          <w:rFonts w:ascii="GHEA Grapalat" w:hAnsi="GHEA Grapalat" w:cs="Sylfaen"/>
          <w:sz w:val="20"/>
          <w:lang w:val="af-ZA"/>
        </w:rPr>
        <w:t xml:space="preserve"> </w:t>
      </w:r>
      <w:r w:rsidRPr="00AE2768">
        <w:rPr>
          <w:rFonts w:ascii="GHEA Grapalat" w:hAnsi="GHEA Grapalat" w:cs="Sylfaen"/>
          <w:sz w:val="20"/>
          <w:lang w:val="hy-AM"/>
        </w:rPr>
        <w:t>մասի</w:t>
      </w:r>
      <w:r w:rsidRPr="00AE2768">
        <w:rPr>
          <w:rFonts w:ascii="GHEA Grapalat" w:hAnsi="GHEA Grapalat" w:cs="Sylfaen"/>
          <w:sz w:val="20"/>
          <w:lang w:val="af-ZA"/>
        </w:rPr>
        <w:t xml:space="preserve"> 1-</w:t>
      </w:r>
      <w:r w:rsidRPr="00AE2768">
        <w:rPr>
          <w:rFonts w:ascii="GHEA Grapalat" w:hAnsi="GHEA Grapalat" w:cs="Sylfaen"/>
          <w:sz w:val="20"/>
          <w:lang w:val="hy-AM"/>
        </w:rPr>
        <w:t>ին</w:t>
      </w:r>
      <w:r w:rsidRPr="00AE2768">
        <w:rPr>
          <w:rFonts w:ascii="GHEA Grapalat" w:hAnsi="GHEA Grapalat" w:cs="Sylfaen"/>
          <w:sz w:val="20"/>
          <w:lang w:val="af-ZA"/>
        </w:rPr>
        <w:t xml:space="preserve"> </w:t>
      </w:r>
      <w:r w:rsidRPr="00AE2768">
        <w:rPr>
          <w:rFonts w:ascii="GHEA Grapalat" w:hAnsi="GHEA Grapalat" w:cs="Sylfaen"/>
          <w:sz w:val="20"/>
          <w:lang w:val="hy-AM"/>
        </w:rPr>
        <w:t>կետի</w:t>
      </w:r>
      <w:r w:rsidRPr="00AE2768">
        <w:rPr>
          <w:rFonts w:ascii="GHEA Grapalat" w:hAnsi="GHEA Grapalat" w:cs="Sylfaen"/>
          <w:sz w:val="20"/>
          <w:lang w:val="af-ZA"/>
        </w:rPr>
        <w:t xml:space="preserve"> </w:t>
      </w:r>
      <w:r w:rsidRPr="00AE2768">
        <w:rPr>
          <w:rFonts w:ascii="GHEA Grapalat" w:hAnsi="GHEA Grapalat" w:cs="Sylfaen"/>
          <w:sz w:val="20"/>
          <w:lang w:val="hy-AM"/>
        </w:rPr>
        <w:t>հիման</w:t>
      </w:r>
      <w:r w:rsidRPr="00AE2768">
        <w:rPr>
          <w:rFonts w:ascii="GHEA Grapalat" w:hAnsi="GHEA Grapalat" w:cs="Sylfaen"/>
          <w:sz w:val="20"/>
          <w:lang w:val="af-ZA"/>
        </w:rPr>
        <w:t xml:space="preserve"> </w:t>
      </w:r>
      <w:r w:rsidRPr="00AE2768">
        <w:rPr>
          <w:rFonts w:ascii="GHEA Grapalat" w:hAnsi="GHEA Grapalat" w:cs="Sylfaen"/>
          <w:sz w:val="20"/>
          <w:lang w:val="hy-AM"/>
        </w:rPr>
        <w:t>վրա</w:t>
      </w:r>
      <w:r w:rsidRPr="00AE2768">
        <w:rPr>
          <w:rFonts w:ascii="GHEA Grapalat" w:hAnsi="GHEA Grapalat" w:cs="Sylfaen"/>
          <w:sz w:val="20"/>
          <w:lang w:val="af-ZA"/>
        </w:rPr>
        <w:t xml:space="preserve"> </w:t>
      </w:r>
      <w:r w:rsidRPr="00AE2768">
        <w:rPr>
          <w:rFonts w:ascii="GHEA Grapalat" w:hAnsi="GHEA Grapalat" w:cs="Sylfaen"/>
          <w:sz w:val="20"/>
          <w:lang w:val="hy-AM"/>
        </w:rPr>
        <w:t>հայտարարվում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lang w:val="hy-AM"/>
        </w:rPr>
        <w:t>չկայացած, բացառությամբ սույն ենթակետի «զ» պարբերությամբ նախատեսված դեպքի:</w:t>
      </w:r>
    </w:p>
    <w:p w:rsidR="002462D0" w:rsidRPr="00AE2768" w:rsidRDefault="002462D0" w:rsidP="002462D0">
      <w:pPr>
        <w:ind w:firstLine="708"/>
        <w:jc w:val="both"/>
        <w:rPr>
          <w:rFonts w:ascii="GHEA Grapalat" w:hAnsi="GHEA Grapalat"/>
          <w:sz w:val="20"/>
          <w:szCs w:val="20"/>
          <w:lang w:val="hy-AM"/>
        </w:rPr>
      </w:pPr>
      <w:r w:rsidRPr="00AE2768">
        <w:rPr>
          <w:rFonts w:ascii="GHEA Grapalat" w:hAnsi="GHEA Grapalat"/>
          <w:sz w:val="20"/>
          <w:szCs w:val="20"/>
          <w:lang w:val="af-ZA"/>
        </w:rPr>
        <w:t>8.7 Պահանջի դեպքում որևէ մասնակցի հայտի</w:t>
      </w:r>
      <w:r>
        <w:rPr>
          <w:rFonts w:ascii="GHEA Grapalat" w:hAnsi="GHEA Grapalat"/>
          <w:sz w:val="20"/>
          <w:szCs w:val="20"/>
          <w:lang w:val="hy-AM"/>
        </w:rPr>
        <w:t xml:space="preserve"> </w:t>
      </w:r>
      <w:r w:rsidRPr="00AE2768">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AE2768">
        <w:rPr>
          <w:rFonts w:ascii="GHEA Grapalat" w:hAnsi="GHEA Grapalat"/>
          <w:sz w:val="20"/>
          <w:szCs w:val="20"/>
          <w:lang w:val="hy-AM"/>
        </w:rPr>
        <w:t xml:space="preserve"> </w:t>
      </w:r>
      <w:r w:rsidRPr="00AE2768">
        <w:rPr>
          <w:rFonts w:ascii="GHEA Grapalat" w:hAnsi="GHEA Grapalat"/>
          <w:sz w:val="20"/>
          <w:szCs w:val="20"/>
          <w:lang w:val="af-ZA"/>
        </w:rPr>
        <w:t xml:space="preserve">Պահանջի կատարման </w:t>
      </w:r>
      <w:r w:rsidRPr="00AE2768">
        <w:rPr>
          <w:rFonts w:ascii="GHEA Grapalat" w:hAnsi="GHEA Grapalat"/>
          <w:sz w:val="20"/>
          <w:szCs w:val="20"/>
          <w:lang w:val="af-ZA"/>
        </w:rPr>
        <w:lastRenderedPageBreak/>
        <w:t xml:space="preserve">անհնարինության դեպքում պահանջ ներկայացրած անձին անհապաղ տրամադրվում է </w:t>
      </w:r>
      <w:r w:rsidRPr="00AE2768">
        <w:rPr>
          <w:rFonts w:ascii="GHEA Grapalat" w:hAnsi="GHEA Grapalat"/>
          <w:sz w:val="20"/>
          <w:szCs w:val="20"/>
          <w:lang w:val="hy-AM"/>
        </w:rPr>
        <w:t xml:space="preserve">հայտում ներառված </w:t>
      </w:r>
      <w:r w:rsidRPr="00AE2768">
        <w:rPr>
          <w:rFonts w:ascii="GHEA Grapalat" w:hAnsi="GHEA Grapalat"/>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E2768">
        <w:rPr>
          <w:rFonts w:ascii="GHEA Grapalat" w:hAnsi="GHEA Grapalat"/>
          <w:sz w:val="20"/>
          <w:szCs w:val="20"/>
          <w:lang w:val="hy-AM"/>
        </w:rPr>
        <w:t>:</w:t>
      </w:r>
    </w:p>
    <w:p w:rsidR="002462D0" w:rsidRPr="00AE2768" w:rsidRDefault="002462D0" w:rsidP="002462D0">
      <w:pPr>
        <w:pStyle w:val="norm"/>
        <w:spacing w:line="240" w:lineRule="auto"/>
        <w:rPr>
          <w:rFonts w:ascii="GHEA Grapalat" w:hAnsi="GHEA Grapalat" w:cs="Sylfaen"/>
          <w:sz w:val="20"/>
          <w:szCs w:val="24"/>
          <w:lang w:val="af-ZA" w:eastAsia="en-US"/>
        </w:rPr>
      </w:pPr>
      <w:r w:rsidRPr="00AE2768">
        <w:rPr>
          <w:rFonts w:ascii="GHEA Grapalat" w:hAnsi="GHEA Grapalat"/>
          <w:sz w:val="20"/>
          <w:lang w:val="af-ZA"/>
        </w:rPr>
        <w:t>8.8 Եթե հայտերի բացման</w:t>
      </w:r>
      <w:r w:rsidRPr="00AE2768">
        <w:rPr>
          <w:rFonts w:ascii="GHEA Grapalat" w:hAnsi="GHEA Grapalat"/>
          <w:sz w:val="20"/>
          <w:lang w:val="hy-AM"/>
        </w:rPr>
        <w:t xml:space="preserve"> և գնահատման</w:t>
      </w:r>
      <w:r w:rsidRPr="00AE2768">
        <w:rPr>
          <w:rFonts w:ascii="GHEA Grapalat" w:hAnsi="GHEA Grapalat"/>
          <w:sz w:val="20"/>
          <w:lang w:val="af-ZA"/>
        </w:rPr>
        <w:t xml:space="preserve"> նիստի ընթացքում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իրականացված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գնահատման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արդյուն</w:t>
      </w:r>
      <w:r w:rsidRPr="00AE2768">
        <w:rPr>
          <w:rFonts w:ascii="GHEA Grapalat" w:hAnsi="GHEA Grapalat" w:cs="Sylfaen"/>
          <w:sz w:val="20"/>
          <w:szCs w:val="24"/>
          <w:lang w:val="af-ZA" w:eastAsia="en-US"/>
        </w:rPr>
        <w:softHyphen/>
      </w:r>
      <w:r w:rsidRPr="00AE2768">
        <w:rPr>
          <w:rFonts w:ascii="GHEA Grapalat" w:hAnsi="GHEA Grapalat" w:cs="Sylfaen"/>
          <w:sz w:val="20"/>
          <w:szCs w:val="24"/>
          <w:lang w:val="hy-AM" w:eastAsia="en-US"/>
        </w:rPr>
        <w:t>քում</w:t>
      </w:r>
      <w:r w:rsidRPr="00AE2768">
        <w:rPr>
          <w:rFonts w:ascii="GHEA Grapalat" w:hAnsi="GHEA Grapalat" w:cs="Sylfaen"/>
          <w:sz w:val="20"/>
          <w:szCs w:val="24"/>
          <w:lang w:val="af-ZA" w:eastAsia="en-US"/>
        </w:rPr>
        <w:t xml:space="preserve"> մասնակցի </w:t>
      </w:r>
      <w:r w:rsidRPr="00AE2768">
        <w:rPr>
          <w:rFonts w:ascii="GHEA Grapalat" w:hAnsi="GHEA Grapalat" w:cs="Sylfaen"/>
          <w:sz w:val="20"/>
          <w:szCs w:val="24"/>
          <w:lang w:val="hy-AM" w:eastAsia="en-US"/>
        </w:rPr>
        <w:t>հայտում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արձանագրվում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անհամապատասխանություններ՝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հրավերի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պահանջների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նկատմամբ</w:t>
      </w:r>
      <w:r w:rsidRPr="00C710A2">
        <w:rPr>
          <w:rFonts w:ascii="GHEA Grapalat" w:hAnsi="GHEA Grapalat" w:cs="Sylfaen"/>
          <w:sz w:val="20"/>
          <w:szCs w:val="24"/>
          <w:lang w:val="hy-AM" w:eastAsia="en-US"/>
        </w:rPr>
        <w:t>,</w:t>
      </w:r>
      <w:r w:rsidRPr="00AE2768">
        <w:rPr>
          <w:rFonts w:ascii="GHEA Grapalat" w:hAnsi="GHEA Grapalat" w:cs="Sylfaen"/>
          <w:sz w:val="20"/>
          <w:szCs w:val="24"/>
          <w:lang w:val="hy-AM" w:eastAsia="en-US"/>
        </w:rPr>
        <w:t>ապա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հանձնաժողովը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մեկ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աշխատանքային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օրով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կասեցնում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նիստը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իսկ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քարտուղարը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նույն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օրը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դրա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մասին</w:t>
      </w:r>
      <w:r w:rsidRPr="00AE2768">
        <w:rPr>
          <w:rFonts w:ascii="GHEA Grapalat" w:hAnsi="GHEA Grapalat" w:cs="Sylfaen"/>
          <w:sz w:val="20"/>
          <w:szCs w:val="24"/>
          <w:lang w:val="af-ZA" w:eastAsia="en-US"/>
        </w:rPr>
        <w:t xml:space="preserve"> էլեկտրոնային եղանակով </w:t>
      </w:r>
      <w:r w:rsidRPr="00AE2768">
        <w:rPr>
          <w:rFonts w:ascii="GHEA Grapalat" w:hAnsi="GHEA Grapalat" w:cs="Sylfaen"/>
          <w:sz w:val="20"/>
          <w:szCs w:val="24"/>
          <w:lang w:val="hy-AM" w:eastAsia="en-US"/>
        </w:rPr>
        <w:t>տեղեկացնում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է</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hy-AM" w:eastAsia="en-US"/>
        </w:rPr>
        <w:t>ասնակցին՝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առաջարկելով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մինչև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կասեցման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ժամկետի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ավարտը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շտկել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անհամապատասխանությունը</w:t>
      </w:r>
      <w:r w:rsidRPr="00AE2768">
        <w:rPr>
          <w:rFonts w:ascii="GHEA Grapalat" w:hAnsi="GHEA Grapalat" w:cs="Sylfaen"/>
          <w:sz w:val="20"/>
          <w:szCs w:val="24"/>
          <w:lang w:val="af-ZA" w:eastAsia="en-US"/>
        </w:rPr>
        <w:t>:</w:t>
      </w:r>
    </w:p>
    <w:p w:rsidR="002462D0" w:rsidRPr="00AE2768" w:rsidRDefault="002462D0" w:rsidP="002462D0">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AE2768">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AE2768">
        <w:rPr>
          <w:rFonts w:ascii="GHEA Grapalat" w:hAnsi="GHEA Grapalat" w:cs="Sylfaen"/>
          <w:sz w:val="20"/>
          <w:szCs w:val="24"/>
          <w:lang w:eastAsia="en-US"/>
        </w:rPr>
        <w:t>ա</w:t>
      </w:r>
      <w:r w:rsidRPr="00AE2768">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2462D0" w:rsidRPr="00AE2768" w:rsidRDefault="002462D0" w:rsidP="002462D0">
      <w:pPr>
        <w:pStyle w:val="norm"/>
        <w:spacing w:line="240" w:lineRule="auto"/>
        <w:ind w:firstLine="567"/>
        <w:rPr>
          <w:rFonts w:ascii="GHEA Grapalat" w:hAnsi="GHEA Grapalat" w:cs="Sylfaen"/>
          <w:sz w:val="20"/>
          <w:szCs w:val="24"/>
          <w:lang w:val="hy-AM" w:eastAsia="en-US"/>
        </w:rPr>
      </w:pPr>
      <w:r w:rsidRPr="00AE2768">
        <w:rPr>
          <w:rFonts w:ascii="GHEA Grapalat" w:hAnsi="GHEA Grapalat" w:cs="Sylfaen"/>
          <w:sz w:val="20"/>
          <w:szCs w:val="24"/>
          <w:lang w:val="af-ZA" w:eastAsia="en-US"/>
        </w:rPr>
        <w:t xml:space="preserve">8.9 </w:t>
      </w:r>
      <w:r w:rsidRPr="00AE2768">
        <w:rPr>
          <w:rFonts w:ascii="GHEA Grapalat" w:hAnsi="GHEA Grapalat" w:cs="Sylfaen"/>
          <w:sz w:val="20"/>
          <w:szCs w:val="24"/>
          <w:lang w:val="hy-AM"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հրավերի</w:t>
      </w:r>
      <w:r w:rsidRPr="00AE2768">
        <w:rPr>
          <w:rFonts w:ascii="GHEA Grapalat" w:hAnsi="GHEA Grapalat" w:cs="Sylfaen"/>
          <w:sz w:val="20"/>
          <w:szCs w:val="24"/>
          <w:lang w:val="af-ZA" w:eastAsia="en-US"/>
        </w:rPr>
        <w:t xml:space="preserve"> 8.8-</w:t>
      </w:r>
      <w:r w:rsidRPr="00AE2768">
        <w:rPr>
          <w:rFonts w:ascii="GHEA Grapalat" w:hAnsi="GHEA Grapalat" w:cs="Sylfaen"/>
          <w:sz w:val="20"/>
          <w:szCs w:val="24"/>
          <w:lang w:val="hy-AM" w:eastAsia="en-US"/>
        </w:rPr>
        <w:t>րդ</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կետով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սահմանված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ժամկետում</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hy-AM" w:eastAsia="en-US"/>
        </w:rPr>
        <w:t>ասնակիցը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շտկում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արձանագրված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անհամապատասխանությունը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ապա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վերջինիս</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հայտը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գնահատվում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բավարար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Հակառակ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դեպքում տվյալ մասնակցի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հայտը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գնահատվում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անբավարար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մերժվում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է</w:t>
      </w:r>
      <w:r w:rsidRPr="00C710A2">
        <w:rPr>
          <w:rFonts w:ascii="GHEA Grapalat" w:hAnsi="GHEA Grapalat" w:cs="Sylfaen"/>
          <w:sz w:val="20"/>
          <w:szCs w:val="24"/>
          <w:lang w:val="hy-AM" w:eastAsia="en-US"/>
        </w:rPr>
        <w:t>,</w:t>
      </w:r>
      <w:r w:rsidRPr="00AE2768">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2462D0" w:rsidRPr="00AE2768" w:rsidRDefault="002462D0" w:rsidP="002462D0">
      <w:pPr>
        <w:pStyle w:val="norm"/>
        <w:spacing w:line="240" w:lineRule="auto"/>
        <w:ind w:firstLine="567"/>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2462D0" w:rsidRPr="00AE2768" w:rsidRDefault="002462D0" w:rsidP="002462D0">
      <w:pPr>
        <w:pStyle w:val="23"/>
        <w:spacing w:line="240" w:lineRule="auto"/>
        <w:ind w:firstLine="567"/>
        <w:rPr>
          <w:rFonts w:ascii="GHEA Grapalat" w:hAnsi="GHEA Grapalat" w:cs="Sylfaen"/>
          <w:szCs w:val="24"/>
          <w:lang w:val="hy-AM"/>
        </w:rPr>
      </w:pPr>
      <w:r w:rsidRPr="00AE2768">
        <w:rPr>
          <w:rFonts w:ascii="GHEA Grapalat" w:hAnsi="GHEA Grapalat" w:cs="Sylfaen"/>
          <w:szCs w:val="24"/>
        </w:rPr>
        <w:t>8.</w:t>
      </w:r>
      <w:r w:rsidRPr="00AE2768">
        <w:rPr>
          <w:rFonts w:ascii="GHEA Grapalat" w:hAnsi="GHEA Grapalat" w:cs="Sylfaen"/>
          <w:szCs w:val="24"/>
          <w:lang w:val="hy-AM"/>
        </w:rPr>
        <w:t>1</w:t>
      </w:r>
      <w:r w:rsidRPr="00C710A2">
        <w:rPr>
          <w:rFonts w:ascii="GHEA Grapalat" w:hAnsi="GHEA Grapalat" w:cs="Sylfaen"/>
          <w:szCs w:val="24"/>
          <w:lang w:val="hy-AM"/>
        </w:rPr>
        <w:t>0</w:t>
      </w:r>
      <w:r w:rsidRPr="00AE2768">
        <w:rPr>
          <w:rFonts w:ascii="GHEA Grapalat" w:hAnsi="GHEA Grapalat" w:cs="Sylfaen"/>
          <w:szCs w:val="24"/>
        </w:rPr>
        <w:t xml:space="preserve"> </w:t>
      </w:r>
      <w:r w:rsidRPr="00AE2768">
        <w:rPr>
          <w:rFonts w:ascii="GHEA Grapalat" w:hAnsi="GHEA Grapalat" w:cs="Sylfaen"/>
          <w:szCs w:val="24"/>
          <w:lang w:val="hy-AM"/>
        </w:rPr>
        <w:t>Հանձնաժողովի</w:t>
      </w:r>
      <w:r w:rsidRPr="00AE2768">
        <w:rPr>
          <w:rFonts w:ascii="GHEA Grapalat" w:hAnsi="GHEA Grapalat" w:cs="Sylfaen"/>
          <w:szCs w:val="24"/>
        </w:rPr>
        <w:t xml:space="preserve"> </w:t>
      </w:r>
      <w:r w:rsidRPr="00AE2768">
        <w:rPr>
          <w:rFonts w:ascii="GHEA Grapalat" w:hAnsi="GHEA Grapalat" w:cs="Sylfaen"/>
          <w:szCs w:val="24"/>
          <w:lang w:val="hy-AM"/>
        </w:rPr>
        <w:t>անդամը</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քարտուղարը</w:t>
      </w:r>
      <w:r w:rsidRPr="00AE2768">
        <w:rPr>
          <w:rFonts w:ascii="GHEA Grapalat" w:hAnsi="GHEA Grapalat" w:cs="Sylfaen"/>
          <w:szCs w:val="24"/>
        </w:rPr>
        <w:t xml:space="preserve"> </w:t>
      </w:r>
      <w:r w:rsidRPr="00AE2768">
        <w:rPr>
          <w:rFonts w:ascii="GHEA Grapalat" w:hAnsi="GHEA Grapalat" w:cs="Sylfaen"/>
          <w:szCs w:val="24"/>
          <w:lang w:val="hy-AM"/>
        </w:rPr>
        <w:t>չի</w:t>
      </w:r>
      <w:r w:rsidRPr="00AE2768">
        <w:rPr>
          <w:rFonts w:ascii="GHEA Grapalat" w:hAnsi="GHEA Grapalat" w:cs="Sylfaen"/>
          <w:szCs w:val="24"/>
        </w:rPr>
        <w:t xml:space="preserve"> </w:t>
      </w:r>
      <w:r w:rsidRPr="00AE2768">
        <w:rPr>
          <w:rFonts w:ascii="GHEA Grapalat" w:hAnsi="GHEA Grapalat" w:cs="Sylfaen"/>
          <w:szCs w:val="24"/>
          <w:lang w:val="hy-AM"/>
        </w:rPr>
        <w:t>կարող</w:t>
      </w:r>
      <w:r w:rsidRPr="00AE2768">
        <w:rPr>
          <w:rFonts w:ascii="GHEA Grapalat" w:hAnsi="GHEA Grapalat" w:cs="Sylfaen"/>
          <w:szCs w:val="24"/>
        </w:rPr>
        <w:t xml:space="preserve"> </w:t>
      </w:r>
      <w:r w:rsidRPr="00AE2768">
        <w:rPr>
          <w:rFonts w:ascii="GHEA Grapalat" w:hAnsi="GHEA Grapalat" w:cs="Sylfaen"/>
          <w:szCs w:val="24"/>
          <w:lang w:val="hy-AM"/>
        </w:rPr>
        <w:t>մասնակցել</w:t>
      </w:r>
      <w:r w:rsidRPr="00AE2768">
        <w:rPr>
          <w:rFonts w:ascii="GHEA Grapalat" w:hAnsi="GHEA Grapalat" w:cs="Sylfaen"/>
          <w:szCs w:val="24"/>
        </w:rPr>
        <w:t xml:space="preserve"> </w:t>
      </w:r>
      <w:r w:rsidRPr="00AE2768">
        <w:rPr>
          <w:rFonts w:ascii="GHEA Grapalat" w:hAnsi="GHEA Grapalat" w:cs="Sylfaen"/>
          <w:szCs w:val="24"/>
          <w:lang w:val="hy-AM"/>
        </w:rPr>
        <w:t>հանձնաժողովի</w:t>
      </w:r>
      <w:r w:rsidRPr="00AE2768">
        <w:rPr>
          <w:rFonts w:ascii="GHEA Grapalat" w:hAnsi="GHEA Grapalat" w:cs="Sylfaen"/>
          <w:szCs w:val="24"/>
        </w:rPr>
        <w:t xml:space="preserve"> </w:t>
      </w:r>
      <w:r w:rsidRPr="00AE2768">
        <w:rPr>
          <w:rFonts w:ascii="GHEA Grapalat" w:hAnsi="GHEA Grapalat" w:cs="Sylfaen"/>
          <w:szCs w:val="24"/>
          <w:lang w:val="hy-AM"/>
        </w:rPr>
        <w:t>աշխատանքներին</w:t>
      </w:r>
      <w:r w:rsidRPr="00AE2768">
        <w:rPr>
          <w:rFonts w:ascii="GHEA Grapalat" w:hAnsi="GHEA Grapalat" w:cs="Sylfaen"/>
          <w:szCs w:val="24"/>
        </w:rPr>
        <w:t xml:space="preserve">, </w:t>
      </w:r>
      <w:r w:rsidRPr="00AE2768">
        <w:rPr>
          <w:rFonts w:ascii="GHEA Grapalat" w:hAnsi="GHEA Grapalat" w:cs="Sylfaen"/>
          <w:szCs w:val="24"/>
          <w:lang w:val="hy-AM"/>
        </w:rPr>
        <w:t>եթե</w:t>
      </w:r>
      <w:r w:rsidRPr="00AE2768">
        <w:rPr>
          <w:rFonts w:ascii="GHEA Grapalat" w:hAnsi="GHEA Grapalat" w:cs="Sylfaen"/>
          <w:szCs w:val="24"/>
        </w:rPr>
        <w:t xml:space="preserve"> </w:t>
      </w:r>
      <w:r w:rsidRPr="00AE2768">
        <w:rPr>
          <w:rFonts w:ascii="GHEA Grapalat" w:hAnsi="GHEA Grapalat" w:cs="Sylfaen"/>
          <w:szCs w:val="24"/>
          <w:lang w:val="hy-AM"/>
        </w:rPr>
        <w:t>հայտերի</w:t>
      </w:r>
      <w:r w:rsidRPr="00AE2768">
        <w:rPr>
          <w:rFonts w:ascii="GHEA Grapalat" w:hAnsi="GHEA Grapalat" w:cs="Sylfaen"/>
          <w:szCs w:val="24"/>
        </w:rPr>
        <w:t xml:space="preserve"> </w:t>
      </w:r>
      <w:r w:rsidRPr="00AE2768">
        <w:rPr>
          <w:rFonts w:ascii="GHEA Grapalat" w:hAnsi="GHEA Grapalat" w:cs="Sylfaen"/>
          <w:szCs w:val="24"/>
          <w:lang w:val="hy-AM"/>
        </w:rPr>
        <w:t>բացման</w:t>
      </w:r>
      <w:r w:rsidRPr="00AE2768">
        <w:rPr>
          <w:rFonts w:ascii="GHEA Grapalat" w:hAnsi="GHEA Grapalat" w:cs="Sylfaen"/>
          <w:szCs w:val="24"/>
        </w:rPr>
        <w:t xml:space="preserve"> </w:t>
      </w:r>
      <w:r w:rsidRPr="00AE2768">
        <w:rPr>
          <w:rFonts w:ascii="GHEA Grapalat" w:hAnsi="GHEA Grapalat" w:cs="Sylfaen"/>
          <w:szCs w:val="24"/>
          <w:lang w:val="hy-AM"/>
        </w:rPr>
        <w:t>նիստում</w:t>
      </w:r>
      <w:r w:rsidRPr="00AE2768">
        <w:rPr>
          <w:rFonts w:ascii="GHEA Grapalat" w:hAnsi="GHEA Grapalat" w:cs="Sylfaen"/>
          <w:szCs w:val="24"/>
        </w:rPr>
        <w:t xml:space="preserve"> </w:t>
      </w:r>
      <w:r w:rsidRPr="00AE2768">
        <w:rPr>
          <w:rFonts w:ascii="GHEA Grapalat" w:hAnsi="GHEA Grapalat" w:cs="Sylfaen"/>
          <w:szCs w:val="24"/>
          <w:lang w:val="hy-AM"/>
        </w:rPr>
        <w:t>պարզվում</w:t>
      </w:r>
      <w:r w:rsidRPr="00AE2768">
        <w:rPr>
          <w:rFonts w:ascii="GHEA Grapalat" w:hAnsi="GHEA Grapalat" w:cs="Sylfaen"/>
          <w:szCs w:val="24"/>
        </w:rPr>
        <w:t xml:space="preserve"> </w:t>
      </w:r>
      <w:r w:rsidRPr="00AE2768">
        <w:rPr>
          <w:rFonts w:ascii="GHEA Grapalat" w:hAnsi="GHEA Grapalat" w:cs="Sylfaen"/>
          <w:szCs w:val="24"/>
          <w:lang w:val="hy-AM"/>
        </w:rPr>
        <w:t>է</w:t>
      </w:r>
      <w:r w:rsidRPr="00AE2768">
        <w:rPr>
          <w:rFonts w:ascii="GHEA Grapalat" w:hAnsi="GHEA Grapalat" w:cs="Sylfaen"/>
          <w:szCs w:val="24"/>
        </w:rPr>
        <w:t xml:space="preserve">, </w:t>
      </w:r>
      <w:r w:rsidRPr="00AE2768">
        <w:rPr>
          <w:rFonts w:ascii="GHEA Grapalat" w:hAnsi="GHEA Grapalat" w:cs="Sylfaen"/>
          <w:szCs w:val="24"/>
          <w:lang w:val="hy-AM"/>
        </w:rPr>
        <w:t>որ</w:t>
      </w:r>
      <w:r w:rsidRPr="00AE2768">
        <w:rPr>
          <w:rFonts w:ascii="GHEA Grapalat" w:hAnsi="GHEA Grapalat" w:cs="Sylfaen"/>
          <w:szCs w:val="24"/>
        </w:rPr>
        <w:t xml:space="preserve"> </w:t>
      </w:r>
      <w:r w:rsidRPr="00AE2768">
        <w:rPr>
          <w:rFonts w:ascii="GHEA Grapalat" w:hAnsi="GHEA Grapalat" w:cs="Sylfaen"/>
          <w:szCs w:val="24"/>
          <w:lang w:val="hy-AM"/>
        </w:rPr>
        <w:t>վերջիններիս</w:t>
      </w:r>
      <w:r w:rsidRPr="00AE2768">
        <w:rPr>
          <w:rFonts w:ascii="GHEA Grapalat" w:hAnsi="GHEA Grapalat" w:cs="Sylfaen"/>
          <w:szCs w:val="24"/>
        </w:rPr>
        <w:t xml:space="preserve"> </w:t>
      </w:r>
      <w:r w:rsidRPr="00AE2768">
        <w:rPr>
          <w:rFonts w:ascii="GHEA Grapalat" w:hAnsi="GHEA Grapalat" w:cs="Sylfaen"/>
          <w:szCs w:val="24"/>
          <w:lang w:val="hy-AM"/>
        </w:rPr>
        <w:t>կողմից</w:t>
      </w:r>
      <w:r w:rsidRPr="00AE2768">
        <w:rPr>
          <w:rFonts w:ascii="GHEA Grapalat" w:hAnsi="GHEA Grapalat" w:cs="Sylfaen"/>
          <w:szCs w:val="24"/>
        </w:rPr>
        <w:t xml:space="preserve"> </w:t>
      </w:r>
      <w:r w:rsidRPr="00AE2768">
        <w:rPr>
          <w:rFonts w:ascii="GHEA Grapalat" w:hAnsi="GHEA Grapalat" w:cs="Sylfaen"/>
          <w:szCs w:val="24"/>
          <w:lang w:val="hy-AM"/>
        </w:rPr>
        <w:t>հիմնադրված</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բաժնեմաս</w:t>
      </w:r>
      <w:r w:rsidRPr="00AE2768">
        <w:rPr>
          <w:rFonts w:ascii="GHEA Grapalat" w:hAnsi="GHEA Grapalat" w:cs="Sylfaen"/>
          <w:szCs w:val="24"/>
        </w:rPr>
        <w:t xml:space="preserve"> (</w:t>
      </w:r>
      <w:r w:rsidRPr="00AE2768">
        <w:rPr>
          <w:rFonts w:ascii="GHEA Grapalat" w:hAnsi="GHEA Grapalat" w:cs="Sylfaen"/>
          <w:szCs w:val="24"/>
          <w:lang w:val="hy-AM"/>
        </w:rPr>
        <w:t>փայաբաժին</w:t>
      </w:r>
      <w:r w:rsidRPr="00AE2768">
        <w:rPr>
          <w:rFonts w:ascii="GHEA Grapalat" w:hAnsi="GHEA Grapalat" w:cs="Sylfaen"/>
          <w:szCs w:val="24"/>
        </w:rPr>
        <w:t xml:space="preserve">) </w:t>
      </w:r>
      <w:r w:rsidRPr="00AE2768">
        <w:rPr>
          <w:rFonts w:ascii="GHEA Grapalat" w:hAnsi="GHEA Grapalat" w:cs="Sylfaen"/>
          <w:szCs w:val="24"/>
          <w:lang w:val="hy-AM"/>
        </w:rPr>
        <w:t>ունեցող</w:t>
      </w:r>
      <w:r w:rsidRPr="00AE2768">
        <w:rPr>
          <w:rFonts w:ascii="GHEA Grapalat" w:hAnsi="GHEA Grapalat" w:cs="Sylfaen"/>
          <w:szCs w:val="24"/>
        </w:rPr>
        <w:t xml:space="preserve"> </w:t>
      </w:r>
      <w:r w:rsidRPr="00AE2768">
        <w:rPr>
          <w:rFonts w:ascii="GHEA Grapalat" w:hAnsi="GHEA Grapalat" w:cs="Sylfaen"/>
          <w:szCs w:val="24"/>
          <w:lang w:val="hy-AM"/>
        </w:rPr>
        <w:t>կազմակերպությունը</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իրենց</w:t>
      </w:r>
      <w:r w:rsidRPr="00AE2768">
        <w:rPr>
          <w:rFonts w:ascii="GHEA Grapalat" w:hAnsi="GHEA Grapalat" w:cs="Sylfaen"/>
          <w:szCs w:val="24"/>
        </w:rPr>
        <w:t xml:space="preserve"> </w:t>
      </w:r>
      <w:r w:rsidRPr="00AE2768">
        <w:rPr>
          <w:rFonts w:ascii="GHEA Grapalat" w:hAnsi="GHEA Grapalat" w:cs="Sylfaen"/>
          <w:szCs w:val="24"/>
          <w:lang w:val="hy-AM"/>
        </w:rPr>
        <w:t>մերձավոր</w:t>
      </w:r>
      <w:r w:rsidRPr="00AE2768">
        <w:rPr>
          <w:rFonts w:ascii="GHEA Grapalat" w:hAnsi="GHEA Grapalat" w:cs="Sylfaen"/>
          <w:szCs w:val="24"/>
        </w:rPr>
        <w:t xml:space="preserve"> </w:t>
      </w:r>
      <w:r w:rsidRPr="00AE2768">
        <w:rPr>
          <w:rFonts w:ascii="GHEA Grapalat" w:hAnsi="GHEA Grapalat" w:cs="Sylfaen"/>
          <w:szCs w:val="24"/>
          <w:lang w:val="hy-AM"/>
        </w:rPr>
        <w:t>ազգակցությամբ</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խնամիությամբ</w:t>
      </w:r>
      <w:r w:rsidRPr="00AE2768">
        <w:rPr>
          <w:rFonts w:ascii="GHEA Grapalat" w:hAnsi="GHEA Grapalat" w:cs="Sylfaen"/>
          <w:szCs w:val="24"/>
        </w:rPr>
        <w:t xml:space="preserve"> </w:t>
      </w:r>
      <w:r w:rsidRPr="00AE2768">
        <w:rPr>
          <w:rFonts w:ascii="GHEA Grapalat" w:hAnsi="GHEA Grapalat" w:cs="Sylfaen"/>
          <w:szCs w:val="24"/>
          <w:lang w:val="hy-AM"/>
        </w:rPr>
        <w:t>կապված</w:t>
      </w:r>
      <w:r w:rsidRPr="00AE2768">
        <w:rPr>
          <w:rFonts w:ascii="GHEA Grapalat" w:hAnsi="GHEA Grapalat" w:cs="Sylfaen"/>
          <w:szCs w:val="24"/>
        </w:rPr>
        <w:t xml:space="preserve"> </w:t>
      </w:r>
      <w:r w:rsidRPr="00AE2768">
        <w:rPr>
          <w:rFonts w:ascii="GHEA Grapalat" w:hAnsi="GHEA Grapalat" w:cs="Sylfaen"/>
          <w:szCs w:val="24"/>
          <w:lang w:val="hy-AM"/>
        </w:rPr>
        <w:t>անձը</w:t>
      </w:r>
      <w:r w:rsidRPr="00AE2768">
        <w:rPr>
          <w:rFonts w:ascii="GHEA Grapalat" w:hAnsi="GHEA Grapalat" w:cs="Sylfaen"/>
          <w:szCs w:val="24"/>
        </w:rPr>
        <w:t xml:space="preserve"> (</w:t>
      </w:r>
      <w:r w:rsidRPr="00AE2768">
        <w:rPr>
          <w:rFonts w:ascii="GHEA Grapalat" w:hAnsi="GHEA Grapalat" w:cs="Sylfaen"/>
          <w:szCs w:val="24"/>
          <w:lang w:val="hy-AM"/>
        </w:rPr>
        <w:t>ծնող</w:t>
      </w:r>
      <w:r w:rsidRPr="00AE2768">
        <w:rPr>
          <w:rFonts w:ascii="GHEA Grapalat" w:hAnsi="GHEA Grapalat" w:cs="Sylfaen"/>
          <w:szCs w:val="24"/>
        </w:rPr>
        <w:t xml:space="preserve">, </w:t>
      </w:r>
      <w:r w:rsidRPr="00AE2768">
        <w:rPr>
          <w:rFonts w:ascii="GHEA Grapalat" w:hAnsi="GHEA Grapalat" w:cs="Sylfaen"/>
          <w:szCs w:val="24"/>
          <w:lang w:val="hy-AM"/>
        </w:rPr>
        <w:t>ամուսին</w:t>
      </w:r>
      <w:r w:rsidRPr="00AE2768">
        <w:rPr>
          <w:rFonts w:ascii="GHEA Grapalat" w:hAnsi="GHEA Grapalat" w:cs="Sylfaen"/>
          <w:szCs w:val="24"/>
        </w:rPr>
        <w:t xml:space="preserve">, </w:t>
      </w:r>
      <w:r w:rsidRPr="00AE2768">
        <w:rPr>
          <w:rFonts w:ascii="GHEA Grapalat" w:hAnsi="GHEA Grapalat" w:cs="Sylfaen"/>
          <w:szCs w:val="24"/>
          <w:lang w:val="hy-AM"/>
        </w:rPr>
        <w:t>երեխա</w:t>
      </w:r>
      <w:r w:rsidRPr="00AE2768">
        <w:rPr>
          <w:rFonts w:ascii="GHEA Grapalat" w:hAnsi="GHEA Grapalat" w:cs="Sylfaen"/>
          <w:szCs w:val="24"/>
        </w:rPr>
        <w:t xml:space="preserve">, </w:t>
      </w:r>
      <w:r w:rsidRPr="00AE2768">
        <w:rPr>
          <w:rFonts w:ascii="GHEA Grapalat" w:hAnsi="GHEA Grapalat" w:cs="Sylfaen"/>
          <w:szCs w:val="24"/>
          <w:lang w:val="hy-AM"/>
        </w:rPr>
        <w:t>եղբայր</w:t>
      </w:r>
      <w:r w:rsidRPr="00AE2768">
        <w:rPr>
          <w:rFonts w:ascii="GHEA Grapalat" w:hAnsi="GHEA Grapalat" w:cs="Sylfaen"/>
          <w:szCs w:val="24"/>
        </w:rPr>
        <w:t xml:space="preserve">, </w:t>
      </w:r>
      <w:r w:rsidRPr="00AE2768">
        <w:rPr>
          <w:rFonts w:ascii="GHEA Grapalat" w:hAnsi="GHEA Grapalat" w:cs="Sylfaen"/>
          <w:szCs w:val="24"/>
          <w:lang w:val="hy-AM"/>
        </w:rPr>
        <w:t>քույր</w:t>
      </w:r>
      <w:r w:rsidRPr="00AE2768">
        <w:rPr>
          <w:rFonts w:ascii="GHEA Grapalat" w:hAnsi="GHEA Grapalat" w:cs="Sylfaen"/>
          <w:szCs w:val="24"/>
        </w:rPr>
        <w:t xml:space="preserve">, </w:t>
      </w:r>
      <w:r w:rsidRPr="00AE2768">
        <w:rPr>
          <w:rFonts w:ascii="GHEA Grapalat" w:hAnsi="GHEA Grapalat" w:cs="Sylfaen"/>
          <w:szCs w:val="24"/>
          <w:lang w:val="hy-AM"/>
        </w:rPr>
        <w:t>ինչպես</w:t>
      </w:r>
      <w:r w:rsidRPr="00AE2768">
        <w:rPr>
          <w:rFonts w:ascii="GHEA Grapalat" w:hAnsi="GHEA Grapalat" w:cs="Sylfaen"/>
          <w:szCs w:val="24"/>
        </w:rPr>
        <w:t xml:space="preserve"> </w:t>
      </w:r>
      <w:r w:rsidRPr="00AE2768">
        <w:rPr>
          <w:rFonts w:ascii="GHEA Grapalat" w:hAnsi="GHEA Grapalat" w:cs="Sylfaen"/>
          <w:szCs w:val="24"/>
          <w:lang w:val="hy-AM"/>
        </w:rPr>
        <w:t>նաև</w:t>
      </w:r>
      <w:r w:rsidRPr="00AE2768">
        <w:rPr>
          <w:rFonts w:ascii="GHEA Grapalat" w:hAnsi="GHEA Grapalat" w:cs="Sylfaen"/>
          <w:szCs w:val="24"/>
        </w:rPr>
        <w:t xml:space="preserve"> </w:t>
      </w:r>
      <w:r w:rsidRPr="00AE2768">
        <w:rPr>
          <w:rFonts w:ascii="GHEA Grapalat" w:hAnsi="GHEA Grapalat" w:cs="Sylfaen"/>
          <w:szCs w:val="24"/>
          <w:lang w:val="hy-AM"/>
        </w:rPr>
        <w:t>ամուսնու</w:t>
      </w:r>
      <w:r w:rsidRPr="00AE2768">
        <w:rPr>
          <w:rFonts w:ascii="GHEA Grapalat" w:hAnsi="GHEA Grapalat" w:cs="Sylfaen"/>
          <w:szCs w:val="24"/>
        </w:rPr>
        <w:t xml:space="preserve"> </w:t>
      </w:r>
      <w:r w:rsidRPr="00AE2768">
        <w:rPr>
          <w:rFonts w:ascii="GHEA Grapalat" w:hAnsi="GHEA Grapalat" w:cs="Sylfaen"/>
          <w:szCs w:val="24"/>
          <w:lang w:val="hy-AM"/>
        </w:rPr>
        <w:t>ծնող</w:t>
      </w:r>
      <w:r w:rsidRPr="00AE2768">
        <w:rPr>
          <w:rFonts w:ascii="GHEA Grapalat" w:hAnsi="GHEA Grapalat" w:cs="Sylfaen"/>
          <w:szCs w:val="24"/>
        </w:rPr>
        <w:t xml:space="preserve">, </w:t>
      </w:r>
      <w:r w:rsidRPr="00AE2768">
        <w:rPr>
          <w:rFonts w:ascii="GHEA Grapalat" w:hAnsi="GHEA Grapalat" w:cs="Sylfaen"/>
          <w:szCs w:val="24"/>
          <w:lang w:val="hy-AM"/>
        </w:rPr>
        <w:t>երեխա</w:t>
      </w:r>
      <w:r w:rsidRPr="00AE2768">
        <w:rPr>
          <w:rFonts w:ascii="GHEA Grapalat" w:hAnsi="GHEA Grapalat" w:cs="Sylfaen"/>
          <w:szCs w:val="24"/>
        </w:rPr>
        <w:t xml:space="preserve">, </w:t>
      </w:r>
      <w:r w:rsidRPr="00AE2768">
        <w:rPr>
          <w:rFonts w:ascii="GHEA Grapalat" w:hAnsi="GHEA Grapalat" w:cs="Sylfaen"/>
          <w:szCs w:val="24"/>
          <w:lang w:val="hy-AM"/>
        </w:rPr>
        <w:t>եղբայր</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քույր</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այդ</w:t>
      </w:r>
      <w:r w:rsidRPr="00AE2768">
        <w:rPr>
          <w:rFonts w:ascii="GHEA Grapalat" w:hAnsi="GHEA Grapalat" w:cs="Sylfaen"/>
          <w:szCs w:val="24"/>
        </w:rPr>
        <w:t xml:space="preserve"> </w:t>
      </w:r>
      <w:r w:rsidRPr="00AE2768">
        <w:rPr>
          <w:rFonts w:ascii="GHEA Grapalat" w:hAnsi="GHEA Grapalat" w:cs="Sylfaen"/>
          <w:szCs w:val="24"/>
          <w:lang w:val="hy-AM"/>
        </w:rPr>
        <w:t>անձի</w:t>
      </w:r>
      <w:r w:rsidRPr="00AE2768">
        <w:rPr>
          <w:rFonts w:ascii="GHEA Grapalat" w:hAnsi="GHEA Grapalat" w:cs="Sylfaen"/>
          <w:szCs w:val="24"/>
        </w:rPr>
        <w:t xml:space="preserve"> </w:t>
      </w:r>
      <w:r w:rsidRPr="00AE2768">
        <w:rPr>
          <w:rFonts w:ascii="GHEA Grapalat" w:hAnsi="GHEA Grapalat" w:cs="Sylfaen"/>
          <w:szCs w:val="24"/>
          <w:lang w:val="hy-AM"/>
        </w:rPr>
        <w:t>կողմից</w:t>
      </w:r>
      <w:r w:rsidRPr="00AE2768">
        <w:rPr>
          <w:rFonts w:ascii="GHEA Grapalat" w:hAnsi="GHEA Grapalat" w:cs="Sylfaen"/>
          <w:szCs w:val="24"/>
        </w:rPr>
        <w:t xml:space="preserve"> </w:t>
      </w:r>
      <w:r w:rsidRPr="00AE2768">
        <w:rPr>
          <w:rFonts w:ascii="GHEA Grapalat" w:hAnsi="GHEA Grapalat" w:cs="Sylfaen"/>
          <w:szCs w:val="24"/>
          <w:lang w:val="hy-AM"/>
        </w:rPr>
        <w:t>հիմնադրված</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բաժնեմաս</w:t>
      </w:r>
      <w:r w:rsidRPr="00AE2768">
        <w:rPr>
          <w:rFonts w:ascii="GHEA Grapalat" w:hAnsi="GHEA Grapalat" w:cs="Sylfaen"/>
          <w:szCs w:val="24"/>
        </w:rPr>
        <w:t xml:space="preserve"> (</w:t>
      </w:r>
      <w:r w:rsidRPr="00AE2768">
        <w:rPr>
          <w:rFonts w:ascii="GHEA Grapalat" w:hAnsi="GHEA Grapalat" w:cs="Sylfaen"/>
          <w:szCs w:val="24"/>
          <w:lang w:val="hy-AM"/>
        </w:rPr>
        <w:t>փայաբաժին</w:t>
      </w:r>
      <w:r w:rsidRPr="00AE2768">
        <w:rPr>
          <w:rFonts w:ascii="GHEA Grapalat" w:hAnsi="GHEA Grapalat" w:cs="Sylfaen"/>
          <w:szCs w:val="24"/>
        </w:rPr>
        <w:t xml:space="preserve">) </w:t>
      </w:r>
      <w:r w:rsidRPr="00AE2768">
        <w:rPr>
          <w:rFonts w:ascii="GHEA Grapalat" w:hAnsi="GHEA Grapalat" w:cs="Sylfaen"/>
          <w:szCs w:val="24"/>
          <w:lang w:val="hy-AM"/>
        </w:rPr>
        <w:t>ունեցող</w:t>
      </w:r>
      <w:r w:rsidRPr="00AE2768">
        <w:rPr>
          <w:rFonts w:ascii="GHEA Grapalat" w:hAnsi="GHEA Grapalat" w:cs="Sylfaen"/>
          <w:szCs w:val="24"/>
        </w:rPr>
        <w:t xml:space="preserve"> </w:t>
      </w:r>
      <w:r w:rsidRPr="00AE2768">
        <w:rPr>
          <w:rFonts w:ascii="GHEA Grapalat" w:hAnsi="GHEA Grapalat" w:cs="Sylfaen"/>
          <w:szCs w:val="24"/>
          <w:lang w:val="hy-AM"/>
        </w:rPr>
        <w:t>կազմակերպությունը</w:t>
      </w:r>
      <w:r w:rsidRPr="00AE2768">
        <w:rPr>
          <w:rFonts w:ascii="GHEA Grapalat" w:hAnsi="GHEA Grapalat" w:cs="Sylfaen"/>
          <w:szCs w:val="24"/>
        </w:rPr>
        <w:t xml:space="preserve"> </w:t>
      </w:r>
      <w:r w:rsidRPr="00AE2768">
        <w:rPr>
          <w:rFonts w:ascii="GHEA Grapalat" w:hAnsi="GHEA Grapalat" w:cs="Sylfaen"/>
          <w:szCs w:val="24"/>
          <w:lang w:val="hy-AM"/>
        </w:rPr>
        <w:t>տվյալ</w:t>
      </w:r>
      <w:r w:rsidRPr="00AE2768">
        <w:rPr>
          <w:rFonts w:ascii="GHEA Grapalat" w:hAnsi="GHEA Grapalat" w:cs="Sylfaen"/>
          <w:szCs w:val="24"/>
        </w:rPr>
        <w:t xml:space="preserve"> </w:t>
      </w:r>
      <w:r w:rsidRPr="00AE2768">
        <w:rPr>
          <w:rFonts w:ascii="GHEA Grapalat" w:hAnsi="GHEA Grapalat" w:cs="Sylfaen"/>
          <w:szCs w:val="24"/>
          <w:lang w:val="hy-AM"/>
        </w:rPr>
        <w:t>ընթացակարգին</w:t>
      </w:r>
      <w:r w:rsidRPr="00AE2768">
        <w:rPr>
          <w:rFonts w:ascii="GHEA Grapalat" w:hAnsi="GHEA Grapalat" w:cs="Sylfaen"/>
          <w:szCs w:val="24"/>
        </w:rPr>
        <w:t xml:space="preserve"> </w:t>
      </w:r>
      <w:r w:rsidRPr="00AE2768">
        <w:rPr>
          <w:rFonts w:ascii="GHEA Grapalat" w:hAnsi="GHEA Grapalat" w:cs="Sylfaen"/>
          <w:szCs w:val="24"/>
          <w:lang w:val="hy-AM"/>
        </w:rPr>
        <w:t>մասնակցելու</w:t>
      </w:r>
      <w:r w:rsidRPr="00AE2768">
        <w:rPr>
          <w:rFonts w:ascii="GHEA Grapalat" w:hAnsi="GHEA Grapalat" w:cs="Sylfaen"/>
          <w:szCs w:val="24"/>
        </w:rPr>
        <w:t xml:space="preserve"> </w:t>
      </w:r>
      <w:r w:rsidRPr="00AE2768">
        <w:rPr>
          <w:rFonts w:ascii="GHEA Grapalat" w:hAnsi="GHEA Grapalat" w:cs="Sylfaen"/>
          <w:szCs w:val="24"/>
          <w:lang w:val="hy-AM"/>
        </w:rPr>
        <w:t>համար</w:t>
      </w:r>
      <w:r w:rsidRPr="00AE2768">
        <w:rPr>
          <w:rFonts w:ascii="GHEA Grapalat" w:hAnsi="GHEA Grapalat" w:cs="Sylfaen"/>
          <w:szCs w:val="24"/>
        </w:rPr>
        <w:t xml:space="preserve"> </w:t>
      </w:r>
      <w:r w:rsidRPr="00AE2768">
        <w:rPr>
          <w:rFonts w:ascii="GHEA Grapalat" w:hAnsi="GHEA Grapalat" w:cs="Sylfaen"/>
          <w:szCs w:val="24"/>
          <w:lang w:val="hy-AM"/>
        </w:rPr>
        <w:t>ներկայացրել</w:t>
      </w:r>
      <w:r w:rsidRPr="00AE2768">
        <w:rPr>
          <w:rFonts w:ascii="GHEA Grapalat" w:hAnsi="GHEA Grapalat" w:cs="Sylfaen"/>
          <w:szCs w:val="24"/>
        </w:rPr>
        <w:t xml:space="preserve"> </w:t>
      </w:r>
      <w:r w:rsidRPr="00AE2768">
        <w:rPr>
          <w:rFonts w:ascii="GHEA Grapalat" w:hAnsi="GHEA Grapalat" w:cs="Sylfaen"/>
          <w:szCs w:val="24"/>
          <w:lang w:val="hy-AM"/>
        </w:rPr>
        <w:t>է</w:t>
      </w:r>
      <w:r w:rsidRPr="00AE2768">
        <w:rPr>
          <w:rFonts w:ascii="GHEA Grapalat" w:hAnsi="GHEA Grapalat" w:cs="Sylfaen"/>
          <w:szCs w:val="24"/>
        </w:rPr>
        <w:t xml:space="preserve"> </w:t>
      </w:r>
      <w:r w:rsidRPr="00AE2768">
        <w:rPr>
          <w:rFonts w:ascii="GHEA Grapalat" w:hAnsi="GHEA Grapalat" w:cs="Sylfaen"/>
          <w:szCs w:val="24"/>
          <w:lang w:val="hy-AM"/>
        </w:rPr>
        <w:t>հայտ</w:t>
      </w:r>
      <w:r w:rsidRPr="00AE2768">
        <w:rPr>
          <w:rFonts w:ascii="GHEA Grapalat" w:hAnsi="GHEA Grapalat" w:cs="Sylfaen"/>
          <w:szCs w:val="24"/>
        </w:rPr>
        <w:t>:</w:t>
      </w:r>
      <w:r w:rsidRPr="00AE2768">
        <w:rPr>
          <w:rFonts w:ascii="GHEA Grapalat" w:hAnsi="GHEA Grapalat" w:cs="Sylfaen"/>
          <w:szCs w:val="24"/>
          <w:lang w:val="hy-AM"/>
        </w:rPr>
        <w:t xml:space="preserve"> Եթե</w:t>
      </w:r>
      <w:r w:rsidRPr="00AE2768">
        <w:rPr>
          <w:rFonts w:ascii="GHEA Grapalat" w:hAnsi="GHEA Grapalat" w:cs="Sylfaen"/>
          <w:szCs w:val="24"/>
        </w:rPr>
        <w:t xml:space="preserve"> </w:t>
      </w:r>
      <w:r w:rsidRPr="00AE2768">
        <w:rPr>
          <w:rFonts w:ascii="GHEA Grapalat" w:hAnsi="GHEA Grapalat" w:cs="Sylfaen"/>
          <w:szCs w:val="24"/>
          <w:lang w:val="hy-AM"/>
        </w:rPr>
        <w:t>առկա</w:t>
      </w:r>
      <w:r w:rsidRPr="00AE2768">
        <w:rPr>
          <w:rFonts w:ascii="GHEA Grapalat" w:hAnsi="GHEA Grapalat" w:cs="Sylfaen"/>
          <w:szCs w:val="24"/>
        </w:rPr>
        <w:t xml:space="preserve"> </w:t>
      </w:r>
      <w:r w:rsidRPr="00AE2768">
        <w:rPr>
          <w:rFonts w:ascii="GHEA Grapalat" w:hAnsi="GHEA Grapalat" w:cs="Sylfaen"/>
          <w:szCs w:val="24"/>
          <w:lang w:val="hy-AM"/>
        </w:rPr>
        <w:t>է</w:t>
      </w:r>
      <w:r w:rsidRPr="00AE2768">
        <w:rPr>
          <w:rFonts w:ascii="GHEA Grapalat" w:hAnsi="GHEA Grapalat" w:cs="Sylfaen"/>
          <w:szCs w:val="24"/>
        </w:rPr>
        <w:t xml:space="preserve"> </w:t>
      </w:r>
      <w:r w:rsidRPr="00AE2768">
        <w:rPr>
          <w:rFonts w:ascii="GHEA Grapalat" w:hAnsi="GHEA Grapalat" w:cs="Sylfaen"/>
          <w:szCs w:val="24"/>
          <w:lang w:val="hy-AM"/>
        </w:rPr>
        <w:t>սույն</w:t>
      </w:r>
      <w:r w:rsidRPr="00AE2768">
        <w:rPr>
          <w:rFonts w:ascii="GHEA Grapalat" w:hAnsi="GHEA Grapalat" w:cs="Sylfaen"/>
          <w:szCs w:val="24"/>
        </w:rPr>
        <w:t xml:space="preserve"> </w:t>
      </w:r>
      <w:r w:rsidRPr="00AE2768">
        <w:rPr>
          <w:rFonts w:ascii="GHEA Grapalat" w:hAnsi="GHEA Grapalat" w:cs="Sylfaen"/>
          <w:szCs w:val="24"/>
          <w:lang w:val="hy-AM"/>
        </w:rPr>
        <w:t>կետով</w:t>
      </w:r>
      <w:r w:rsidRPr="00AE2768">
        <w:rPr>
          <w:rFonts w:ascii="GHEA Grapalat" w:hAnsi="GHEA Grapalat" w:cs="Sylfaen"/>
          <w:szCs w:val="24"/>
        </w:rPr>
        <w:t xml:space="preserve"> </w:t>
      </w:r>
      <w:r w:rsidRPr="00AE2768">
        <w:rPr>
          <w:rFonts w:ascii="GHEA Grapalat" w:hAnsi="GHEA Grapalat" w:cs="Sylfaen"/>
          <w:szCs w:val="24"/>
          <w:lang w:val="hy-AM"/>
        </w:rPr>
        <w:t>նախատեսված</w:t>
      </w:r>
      <w:r w:rsidRPr="00AE2768">
        <w:rPr>
          <w:rFonts w:ascii="GHEA Grapalat" w:hAnsi="GHEA Grapalat" w:cs="Sylfaen"/>
          <w:szCs w:val="24"/>
        </w:rPr>
        <w:t xml:space="preserve"> </w:t>
      </w:r>
      <w:r w:rsidRPr="00AE2768">
        <w:rPr>
          <w:rFonts w:ascii="GHEA Grapalat" w:hAnsi="GHEA Grapalat" w:cs="Sylfaen"/>
          <w:szCs w:val="24"/>
          <w:lang w:val="hy-AM"/>
        </w:rPr>
        <w:t>պայմանը</w:t>
      </w:r>
      <w:r w:rsidRPr="00AE2768">
        <w:rPr>
          <w:rFonts w:ascii="GHEA Grapalat" w:hAnsi="GHEA Grapalat" w:cs="Sylfaen"/>
          <w:szCs w:val="24"/>
        </w:rPr>
        <w:t xml:space="preserve">, </w:t>
      </w:r>
      <w:r w:rsidRPr="00AE2768">
        <w:rPr>
          <w:rFonts w:ascii="GHEA Grapalat" w:hAnsi="GHEA Grapalat" w:cs="Sylfaen"/>
          <w:szCs w:val="24"/>
          <w:lang w:val="hy-AM"/>
        </w:rPr>
        <w:t>ապա</w:t>
      </w:r>
      <w:r w:rsidRPr="00AE2768">
        <w:rPr>
          <w:rFonts w:ascii="GHEA Grapalat" w:hAnsi="GHEA Grapalat" w:cs="Sylfaen"/>
          <w:szCs w:val="24"/>
        </w:rPr>
        <w:t xml:space="preserve"> </w:t>
      </w:r>
      <w:r w:rsidRPr="00AE2768">
        <w:rPr>
          <w:rFonts w:ascii="GHEA Grapalat" w:hAnsi="GHEA Grapalat" w:cs="Sylfaen"/>
          <w:szCs w:val="24"/>
          <w:lang w:val="hy-AM"/>
        </w:rPr>
        <w:t>հայտերի</w:t>
      </w:r>
      <w:r w:rsidRPr="00AE2768">
        <w:rPr>
          <w:rFonts w:ascii="GHEA Grapalat" w:hAnsi="GHEA Grapalat" w:cs="Sylfaen"/>
          <w:szCs w:val="24"/>
        </w:rPr>
        <w:t xml:space="preserve"> </w:t>
      </w:r>
      <w:r w:rsidRPr="00AE2768">
        <w:rPr>
          <w:rFonts w:ascii="GHEA Grapalat" w:hAnsi="GHEA Grapalat" w:cs="Sylfaen"/>
          <w:szCs w:val="24"/>
          <w:lang w:val="hy-AM"/>
        </w:rPr>
        <w:t>բացման</w:t>
      </w:r>
      <w:r w:rsidRPr="00AE2768">
        <w:rPr>
          <w:rFonts w:ascii="GHEA Grapalat" w:hAnsi="GHEA Grapalat" w:cs="Sylfaen"/>
          <w:szCs w:val="24"/>
        </w:rPr>
        <w:t xml:space="preserve"> </w:t>
      </w:r>
      <w:r w:rsidRPr="00AE2768">
        <w:rPr>
          <w:rFonts w:ascii="GHEA Grapalat" w:hAnsi="GHEA Grapalat" w:cs="Sylfaen"/>
          <w:szCs w:val="24"/>
          <w:lang w:val="hy-AM"/>
        </w:rPr>
        <w:t>նիստից</w:t>
      </w:r>
      <w:r w:rsidRPr="00AE2768">
        <w:rPr>
          <w:rFonts w:ascii="GHEA Grapalat" w:hAnsi="GHEA Grapalat" w:cs="Sylfaen"/>
          <w:szCs w:val="24"/>
        </w:rPr>
        <w:t xml:space="preserve"> </w:t>
      </w:r>
      <w:r w:rsidRPr="00AE2768">
        <w:rPr>
          <w:rFonts w:ascii="GHEA Grapalat" w:hAnsi="GHEA Grapalat" w:cs="Sylfaen"/>
          <w:szCs w:val="24"/>
          <w:lang w:val="hy-AM"/>
        </w:rPr>
        <w:t>անմիջապես</w:t>
      </w:r>
      <w:r w:rsidRPr="00AE2768">
        <w:rPr>
          <w:rFonts w:ascii="GHEA Grapalat" w:hAnsi="GHEA Grapalat" w:cs="Sylfaen"/>
          <w:szCs w:val="24"/>
        </w:rPr>
        <w:t xml:space="preserve"> </w:t>
      </w:r>
      <w:r w:rsidRPr="00AE2768">
        <w:rPr>
          <w:rFonts w:ascii="GHEA Grapalat" w:hAnsi="GHEA Grapalat" w:cs="Sylfaen"/>
          <w:szCs w:val="24"/>
          <w:lang w:val="hy-AM"/>
        </w:rPr>
        <w:t>հետո</w:t>
      </w:r>
      <w:r w:rsidRPr="00AE2768">
        <w:rPr>
          <w:rFonts w:ascii="GHEA Grapalat" w:hAnsi="GHEA Grapalat" w:cs="Sylfaen"/>
          <w:szCs w:val="24"/>
        </w:rPr>
        <w:t xml:space="preserve"> </w:t>
      </w:r>
      <w:r w:rsidRPr="00AE2768">
        <w:rPr>
          <w:rFonts w:ascii="GHEA Grapalat" w:hAnsi="GHEA Grapalat" w:cs="Sylfaen"/>
          <w:szCs w:val="24"/>
          <w:lang w:val="hy-AM"/>
        </w:rPr>
        <w:t>տվյալ</w:t>
      </w:r>
      <w:r w:rsidRPr="00AE2768">
        <w:rPr>
          <w:rFonts w:ascii="GHEA Grapalat" w:hAnsi="GHEA Grapalat" w:cs="Sylfaen"/>
          <w:szCs w:val="24"/>
        </w:rPr>
        <w:t xml:space="preserve"> </w:t>
      </w:r>
      <w:r w:rsidRPr="00AE2768">
        <w:rPr>
          <w:rFonts w:ascii="GHEA Grapalat" w:hAnsi="GHEA Grapalat" w:cs="Sylfaen"/>
          <w:szCs w:val="24"/>
          <w:lang w:val="hy-AM"/>
        </w:rPr>
        <w:t>ընթացակարգի</w:t>
      </w:r>
      <w:r w:rsidRPr="00AE2768">
        <w:rPr>
          <w:rFonts w:ascii="GHEA Grapalat" w:hAnsi="GHEA Grapalat" w:cs="Sylfaen"/>
          <w:szCs w:val="24"/>
        </w:rPr>
        <w:t xml:space="preserve"> </w:t>
      </w:r>
      <w:r w:rsidRPr="00AE2768">
        <w:rPr>
          <w:rFonts w:ascii="GHEA Grapalat" w:hAnsi="GHEA Grapalat" w:cs="Sylfaen"/>
          <w:szCs w:val="24"/>
          <w:lang w:val="hy-AM"/>
        </w:rPr>
        <w:t>առնչությամբ</w:t>
      </w:r>
      <w:r w:rsidRPr="00AE2768">
        <w:rPr>
          <w:rFonts w:ascii="GHEA Grapalat" w:hAnsi="GHEA Grapalat" w:cs="Sylfaen"/>
          <w:szCs w:val="24"/>
        </w:rPr>
        <w:t xml:space="preserve"> </w:t>
      </w:r>
      <w:r w:rsidRPr="00AE2768">
        <w:rPr>
          <w:rFonts w:ascii="GHEA Grapalat" w:hAnsi="GHEA Grapalat" w:cs="Sylfaen"/>
          <w:szCs w:val="24"/>
          <w:lang w:val="hy-AM"/>
        </w:rPr>
        <w:t>շահերի</w:t>
      </w:r>
      <w:r w:rsidRPr="00AE2768">
        <w:rPr>
          <w:rFonts w:ascii="GHEA Grapalat" w:hAnsi="GHEA Grapalat" w:cs="Sylfaen"/>
          <w:szCs w:val="24"/>
        </w:rPr>
        <w:t xml:space="preserve"> </w:t>
      </w:r>
      <w:r w:rsidRPr="00AE2768">
        <w:rPr>
          <w:rFonts w:ascii="GHEA Grapalat" w:hAnsi="GHEA Grapalat" w:cs="Sylfaen"/>
          <w:szCs w:val="24"/>
          <w:lang w:val="hy-AM"/>
        </w:rPr>
        <w:t>բախում</w:t>
      </w:r>
      <w:r w:rsidRPr="00AE2768">
        <w:rPr>
          <w:rFonts w:ascii="GHEA Grapalat" w:hAnsi="GHEA Grapalat" w:cs="Sylfaen"/>
          <w:szCs w:val="24"/>
        </w:rPr>
        <w:t xml:space="preserve"> </w:t>
      </w:r>
      <w:r w:rsidRPr="00AE2768">
        <w:rPr>
          <w:rFonts w:ascii="GHEA Grapalat" w:hAnsi="GHEA Grapalat" w:cs="Sylfaen"/>
          <w:szCs w:val="24"/>
          <w:lang w:val="hy-AM"/>
        </w:rPr>
        <w:t>ունեցող</w:t>
      </w:r>
      <w:r w:rsidRPr="00AE2768">
        <w:rPr>
          <w:rFonts w:ascii="GHEA Grapalat" w:hAnsi="GHEA Grapalat" w:cs="Sylfaen"/>
          <w:szCs w:val="24"/>
        </w:rPr>
        <w:t xml:space="preserve"> </w:t>
      </w:r>
      <w:r w:rsidRPr="00AE2768">
        <w:rPr>
          <w:rFonts w:ascii="GHEA Grapalat" w:hAnsi="GHEA Grapalat" w:cs="Sylfaen"/>
          <w:szCs w:val="24"/>
          <w:lang w:val="hy-AM"/>
        </w:rPr>
        <w:t>հանձնաժողովի</w:t>
      </w:r>
      <w:r w:rsidRPr="00AE2768">
        <w:rPr>
          <w:rFonts w:ascii="GHEA Grapalat" w:hAnsi="GHEA Grapalat" w:cs="Sylfaen"/>
          <w:szCs w:val="24"/>
        </w:rPr>
        <w:t xml:space="preserve"> </w:t>
      </w:r>
      <w:r w:rsidRPr="00AE2768">
        <w:rPr>
          <w:rFonts w:ascii="GHEA Grapalat" w:hAnsi="GHEA Grapalat" w:cs="Sylfaen"/>
          <w:szCs w:val="24"/>
          <w:lang w:val="hy-AM"/>
        </w:rPr>
        <w:t>անդամը</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քարտուղարը</w:t>
      </w:r>
      <w:r w:rsidRPr="00AE2768">
        <w:rPr>
          <w:rFonts w:ascii="GHEA Grapalat" w:hAnsi="GHEA Grapalat" w:cs="Sylfaen"/>
          <w:szCs w:val="24"/>
        </w:rPr>
        <w:t xml:space="preserve"> </w:t>
      </w:r>
      <w:r w:rsidRPr="00AE2768">
        <w:rPr>
          <w:rFonts w:ascii="GHEA Grapalat" w:hAnsi="GHEA Grapalat" w:cs="Sylfaen"/>
          <w:szCs w:val="24"/>
          <w:lang w:val="hy-AM"/>
        </w:rPr>
        <w:t>ինքնաբացարկ</w:t>
      </w:r>
      <w:r w:rsidRPr="00AE2768">
        <w:rPr>
          <w:rFonts w:ascii="GHEA Grapalat" w:hAnsi="GHEA Grapalat" w:cs="Sylfaen"/>
          <w:szCs w:val="24"/>
        </w:rPr>
        <w:t xml:space="preserve"> </w:t>
      </w:r>
      <w:r w:rsidRPr="00AE2768">
        <w:rPr>
          <w:rFonts w:ascii="GHEA Grapalat" w:hAnsi="GHEA Grapalat" w:cs="Sylfaen"/>
          <w:szCs w:val="24"/>
          <w:lang w:val="hy-AM"/>
        </w:rPr>
        <w:t>է</w:t>
      </w:r>
      <w:r w:rsidRPr="00AE2768">
        <w:rPr>
          <w:rFonts w:ascii="GHEA Grapalat" w:hAnsi="GHEA Grapalat" w:cs="Sylfaen"/>
          <w:szCs w:val="24"/>
        </w:rPr>
        <w:t xml:space="preserve"> </w:t>
      </w:r>
      <w:r w:rsidRPr="00AE2768">
        <w:rPr>
          <w:rFonts w:ascii="GHEA Grapalat" w:hAnsi="GHEA Grapalat" w:cs="Sylfaen"/>
          <w:szCs w:val="24"/>
          <w:lang w:val="hy-AM"/>
        </w:rPr>
        <w:t>հայտնում</w:t>
      </w:r>
      <w:r w:rsidRPr="00AE2768">
        <w:rPr>
          <w:rFonts w:ascii="GHEA Grapalat" w:hAnsi="GHEA Grapalat" w:cs="Sylfaen"/>
          <w:szCs w:val="24"/>
        </w:rPr>
        <w:t xml:space="preserve"> </w:t>
      </w:r>
      <w:r w:rsidRPr="00AE2768">
        <w:rPr>
          <w:rFonts w:ascii="GHEA Grapalat" w:hAnsi="GHEA Grapalat" w:cs="Sylfaen"/>
          <w:szCs w:val="24"/>
          <w:lang w:val="hy-AM"/>
        </w:rPr>
        <w:t>տվյալ</w:t>
      </w:r>
      <w:r w:rsidRPr="00AE2768">
        <w:rPr>
          <w:rFonts w:ascii="GHEA Grapalat" w:hAnsi="GHEA Grapalat" w:cs="Sylfaen"/>
          <w:szCs w:val="24"/>
        </w:rPr>
        <w:t xml:space="preserve"> </w:t>
      </w:r>
      <w:r w:rsidRPr="00AE2768">
        <w:rPr>
          <w:rFonts w:ascii="GHEA Grapalat" w:hAnsi="GHEA Grapalat" w:cs="Sylfaen"/>
          <w:szCs w:val="24"/>
          <w:lang w:val="hy-AM"/>
        </w:rPr>
        <w:t>ընթացակարգից</w:t>
      </w:r>
      <w:r w:rsidRPr="00AE2768">
        <w:rPr>
          <w:rFonts w:ascii="GHEA Grapalat" w:hAnsi="GHEA Grapalat" w:cs="Sylfaen"/>
          <w:szCs w:val="24"/>
        </w:rPr>
        <w:t xml:space="preserve">: </w:t>
      </w:r>
    </w:p>
    <w:p w:rsidR="002462D0" w:rsidRPr="00AE2768" w:rsidRDefault="002462D0" w:rsidP="002462D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8.1</w:t>
      </w:r>
      <w:r w:rsidRPr="00C710A2">
        <w:rPr>
          <w:rFonts w:ascii="GHEA Grapalat" w:hAnsi="GHEA Grapalat" w:cs="Sylfaen"/>
          <w:szCs w:val="24"/>
          <w:lang w:val="hy-AM"/>
        </w:rPr>
        <w:t>1</w:t>
      </w:r>
      <w:r w:rsidRPr="00AE2768">
        <w:rPr>
          <w:rFonts w:ascii="GHEA Grapalat" w:hAnsi="GHEA Grapalat" w:cs="Sylfaen"/>
          <w:szCs w:val="24"/>
          <w:lang w:val="hy-AM"/>
        </w:rPr>
        <w:t xml:space="preserve"> </w:t>
      </w:r>
      <w:r w:rsidRPr="00AE2768">
        <w:rPr>
          <w:rFonts w:ascii="GHEA Grapalat" w:hAnsi="GHEA Grapalat" w:cs="Sylfaen"/>
          <w:szCs w:val="24"/>
          <w:lang w:val="es-ES"/>
        </w:rPr>
        <w:t>Հայտերը բացվելուց և գնահատվելուց հետո կազմվում է արձանագրություն`</w:t>
      </w:r>
      <w:r w:rsidRPr="00AE2768">
        <w:rPr>
          <w:rFonts w:ascii="GHEA Grapalat" w:hAnsi="GHEA Grapalat" w:cs="Sylfaen"/>
        </w:rPr>
        <w:t xml:space="preserve"> գնումների մասին ՀՀ օրենսդրությամբ սահմանված կարգով</w:t>
      </w:r>
      <w:r w:rsidRPr="00AE2768">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E2768">
        <w:rPr>
          <w:rFonts w:ascii="GHEA Grapalat" w:hAnsi="GHEA Grapalat" w:cs="Sylfaen"/>
          <w:szCs w:val="24"/>
          <w:lang w:val="hy-AM"/>
        </w:rPr>
        <w:t>Արձանագրությունն</w:t>
      </w:r>
      <w:r w:rsidRPr="00AE2768">
        <w:rPr>
          <w:rFonts w:ascii="GHEA Grapalat" w:hAnsi="GHEA Grapalat" w:cs="Sylfaen"/>
          <w:szCs w:val="24"/>
        </w:rPr>
        <w:t xml:space="preserve"> </w:t>
      </w:r>
      <w:r w:rsidRPr="00AE2768">
        <w:rPr>
          <w:rFonts w:ascii="GHEA Grapalat" w:hAnsi="GHEA Grapalat" w:cs="Sylfaen"/>
          <w:szCs w:val="24"/>
          <w:lang w:val="hy-AM"/>
        </w:rPr>
        <w:t>ստորագրում</w:t>
      </w:r>
      <w:r w:rsidRPr="00AE2768">
        <w:rPr>
          <w:rFonts w:ascii="GHEA Grapalat" w:hAnsi="GHEA Grapalat" w:cs="Sylfaen"/>
          <w:szCs w:val="24"/>
        </w:rPr>
        <w:t xml:space="preserve"> </w:t>
      </w:r>
      <w:r w:rsidRPr="00AE2768">
        <w:rPr>
          <w:rFonts w:ascii="GHEA Grapalat" w:hAnsi="GHEA Grapalat" w:cs="Sylfaen"/>
          <w:szCs w:val="24"/>
          <w:lang w:val="hy-AM"/>
        </w:rPr>
        <w:t>են</w:t>
      </w:r>
      <w:r w:rsidRPr="00AE2768">
        <w:rPr>
          <w:rFonts w:ascii="GHEA Grapalat" w:hAnsi="GHEA Grapalat" w:cs="Sylfaen"/>
          <w:szCs w:val="24"/>
        </w:rPr>
        <w:t xml:space="preserve"> </w:t>
      </w:r>
      <w:r w:rsidRPr="00AE2768">
        <w:rPr>
          <w:rFonts w:ascii="GHEA Grapalat" w:hAnsi="GHEA Grapalat" w:cs="Sylfaen"/>
          <w:szCs w:val="24"/>
          <w:lang w:val="hy-AM"/>
        </w:rPr>
        <w:t>հանձնաժողովի</w:t>
      </w:r>
      <w:r w:rsidRPr="00AE2768">
        <w:rPr>
          <w:rFonts w:ascii="GHEA Grapalat" w:hAnsi="GHEA Grapalat" w:cs="Sylfaen"/>
          <w:szCs w:val="24"/>
        </w:rPr>
        <w:t xml:space="preserve"> </w:t>
      </w:r>
      <w:r w:rsidRPr="00AE2768">
        <w:rPr>
          <w:rFonts w:ascii="GHEA Grapalat" w:hAnsi="GHEA Grapalat" w:cs="Sylfaen"/>
          <w:szCs w:val="24"/>
          <w:lang w:val="hy-AM"/>
        </w:rPr>
        <w:t>նիստին</w:t>
      </w:r>
      <w:r w:rsidRPr="00AE2768">
        <w:rPr>
          <w:rFonts w:ascii="GHEA Grapalat" w:hAnsi="GHEA Grapalat" w:cs="Sylfaen"/>
          <w:szCs w:val="24"/>
        </w:rPr>
        <w:t xml:space="preserve"> </w:t>
      </w:r>
      <w:r w:rsidRPr="00AE2768">
        <w:rPr>
          <w:rFonts w:ascii="GHEA Grapalat" w:hAnsi="GHEA Grapalat" w:cs="Sylfaen"/>
          <w:szCs w:val="24"/>
          <w:lang w:val="hy-AM"/>
        </w:rPr>
        <w:t>ներկա</w:t>
      </w:r>
      <w:r w:rsidRPr="00AE2768">
        <w:rPr>
          <w:rFonts w:ascii="GHEA Grapalat" w:hAnsi="GHEA Grapalat" w:cs="Sylfaen"/>
          <w:szCs w:val="24"/>
        </w:rPr>
        <w:t xml:space="preserve"> </w:t>
      </w:r>
      <w:r w:rsidRPr="00AE2768">
        <w:rPr>
          <w:rFonts w:ascii="GHEA Grapalat" w:hAnsi="GHEA Grapalat" w:cs="Sylfaen"/>
          <w:szCs w:val="24"/>
          <w:lang w:val="hy-AM"/>
        </w:rPr>
        <w:t>անդամները։8.1</w:t>
      </w:r>
      <w:r w:rsidRPr="00C710A2">
        <w:rPr>
          <w:rFonts w:ascii="GHEA Grapalat" w:hAnsi="GHEA Grapalat" w:cs="Sylfaen"/>
          <w:szCs w:val="24"/>
          <w:lang w:val="hy-AM"/>
        </w:rPr>
        <w:t>2</w:t>
      </w:r>
      <w:r w:rsidRPr="00AE2768">
        <w:rPr>
          <w:rFonts w:ascii="GHEA Grapalat" w:hAnsi="GHEA Grapalat" w:cs="Sylfaen"/>
          <w:szCs w:val="24"/>
          <w:lang w:val="hy-AM"/>
        </w:rPr>
        <w:t xml:space="preserve"> </w:t>
      </w:r>
      <w:r w:rsidRPr="00AE2768">
        <w:rPr>
          <w:rFonts w:ascii="GHEA Grapalat" w:hAnsi="GHEA Grapalat" w:cs="Sylfaen"/>
          <w:szCs w:val="24"/>
        </w:rPr>
        <w:t xml:space="preserve"> Հանձնաժողովի քարտուղարը հայտերի բացման</w:t>
      </w:r>
      <w:r w:rsidRPr="00AE2768">
        <w:rPr>
          <w:rFonts w:ascii="GHEA Grapalat" w:hAnsi="GHEA Grapalat" w:cs="Sylfaen"/>
          <w:szCs w:val="24"/>
          <w:lang w:val="hy-AM"/>
        </w:rPr>
        <w:t xml:space="preserve"> և գնահատման</w:t>
      </w:r>
      <w:r w:rsidRPr="00AE2768">
        <w:rPr>
          <w:rFonts w:ascii="GHEA Grapalat" w:hAnsi="GHEA Grapalat" w:cs="Sylfaen"/>
          <w:szCs w:val="24"/>
        </w:rPr>
        <w:t xml:space="preserve"> նիստի ավարտից հետո ոչ ուշ քան</w:t>
      </w:r>
      <w:r w:rsidRPr="00AE2768">
        <w:rPr>
          <w:rFonts w:ascii="GHEA Grapalat" w:hAnsi="GHEA Grapalat" w:cs="Arial"/>
          <w:spacing w:val="-8"/>
          <w:sz w:val="24"/>
          <w:szCs w:val="24"/>
        </w:rPr>
        <w:t xml:space="preserve"> </w:t>
      </w:r>
      <w:r w:rsidRPr="00AE2768">
        <w:rPr>
          <w:rFonts w:ascii="GHEA Grapalat" w:hAnsi="GHEA Grapalat" w:cs="Sylfaen"/>
          <w:szCs w:val="24"/>
        </w:rPr>
        <w:t xml:space="preserve">հաջորդող աշխատանքային օրը` </w:t>
      </w:r>
    </w:p>
    <w:p w:rsidR="002462D0" w:rsidRPr="00AE2768" w:rsidRDefault="002462D0" w:rsidP="002462D0">
      <w:pPr>
        <w:pStyle w:val="23"/>
        <w:spacing w:line="240" w:lineRule="auto"/>
        <w:ind w:firstLine="567"/>
        <w:rPr>
          <w:rFonts w:ascii="GHEA Grapalat" w:hAnsi="GHEA Grapalat" w:cs="Sylfaen"/>
          <w:szCs w:val="24"/>
        </w:rPr>
      </w:pPr>
      <w:r w:rsidRPr="00AE2768">
        <w:rPr>
          <w:rFonts w:ascii="GHEA Grapalat" w:hAnsi="GHEA Grapalat" w:cs="Sylfaen"/>
        </w:rPr>
        <w:t>1)</w:t>
      </w:r>
      <w:r w:rsidRPr="00AE2768">
        <w:rPr>
          <w:rFonts w:ascii="GHEA Grapalat" w:hAnsi="GHEA Grapalat" w:cs="Sylfaen"/>
          <w:lang w:val="hy-AM"/>
        </w:rPr>
        <w:t xml:space="preserve"> հայտերի բացման</w:t>
      </w:r>
      <w:r w:rsidRPr="00AE2768">
        <w:rPr>
          <w:rFonts w:ascii="GHEA Grapalat" w:hAnsi="GHEA Grapalat" w:cs="Sylfaen"/>
        </w:rPr>
        <w:t xml:space="preserve"> և գնահատման</w:t>
      </w:r>
      <w:r w:rsidRPr="00AE2768">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AE2768">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2462D0" w:rsidRPr="00AE2768" w:rsidRDefault="002462D0" w:rsidP="002462D0">
      <w:pPr>
        <w:ind w:firstLine="375"/>
        <w:jc w:val="both"/>
        <w:rPr>
          <w:rFonts w:ascii="GHEA Grapalat" w:hAnsi="GHEA Grapalat" w:cs="Sylfaen"/>
          <w:sz w:val="20"/>
          <w:lang w:val="af-ZA"/>
        </w:rPr>
      </w:pPr>
      <w:r w:rsidRPr="00AE2768">
        <w:rPr>
          <w:rFonts w:ascii="GHEA Grapalat" w:hAnsi="GHEA Grapalat"/>
          <w:lang w:val="af-ZA"/>
        </w:rPr>
        <w:tab/>
      </w:r>
      <w:r w:rsidRPr="00AE2768">
        <w:rPr>
          <w:rFonts w:ascii="GHEA Grapalat" w:hAnsi="GHEA Grapalat" w:cs="Sylfaen"/>
          <w:sz w:val="20"/>
          <w:lang w:val="af-ZA"/>
        </w:rPr>
        <w:t xml:space="preserve">8.13 </w:t>
      </w:r>
      <w:r w:rsidRPr="00AE2768">
        <w:rPr>
          <w:rFonts w:ascii="GHEA Grapalat" w:hAnsi="GHEA Grapalat" w:cs="Sylfaen"/>
          <w:sz w:val="20"/>
        </w:rPr>
        <w:t>Օրենքի</w:t>
      </w:r>
      <w:r w:rsidRPr="00AE2768">
        <w:rPr>
          <w:rFonts w:ascii="GHEA Grapalat" w:hAnsi="GHEA Grapalat" w:cs="Sylfaen"/>
          <w:sz w:val="20"/>
          <w:lang w:val="af-ZA"/>
        </w:rPr>
        <w:t xml:space="preserve"> 6-</w:t>
      </w:r>
      <w:r w:rsidRPr="00AE2768">
        <w:rPr>
          <w:rFonts w:ascii="GHEA Grapalat" w:hAnsi="GHEA Grapalat" w:cs="Sylfaen"/>
          <w:sz w:val="20"/>
        </w:rPr>
        <w:t>րդ</w:t>
      </w:r>
      <w:r w:rsidRPr="00AE2768">
        <w:rPr>
          <w:rFonts w:ascii="GHEA Grapalat" w:hAnsi="GHEA Grapalat" w:cs="Sylfaen"/>
          <w:sz w:val="20"/>
          <w:lang w:val="af-ZA"/>
        </w:rPr>
        <w:t xml:space="preserve"> </w:t>
      </w:r>
      <w:r w:rsidRPr="00AE2768">
        <w:rPr>
          <w:rFonts w:ascii="GHEA Grapalat" w:hAnsi="GHEA Grapalat" w:cs="Sylfaen"/>
          <w:sz w:val="20"/>
        </w:rPr>
        <w:t>հոդվածի</w:t>
      </w:r>
      <w:r w:rsidRPr="00AE2768">
        <w:rPr>
          <w:rFonts w:ascii="GHEA Grapalat" w:hAnsi="GHEA Grapalat" w:cs="Sylfaen"/>
          <w:sz w:val="20"/>
          <w:lang w:val="af-ZA"/>
        </w:rPr>
        <w:t xml:space="preserve"> 1-</w:t>
      </w:r>
      <w:r w:rsidRPr="00AE2768">
        <w:rPr>
          <w:rFonts w:ascii="GHEA Grapalat" w:hAnsi="GHEA Grapalat" w:cs="Sylfaen"/>
          <w:sz w:val="20"/>
        </w:rPr>
        <w:t>ին</w:t>
      </w:r>
      <w:r w:rsidRPr="00AE2768">
        <w:rPr>
          <w:rFonts w:ascii="GHEA Grapalat" w:hAnsi="GHEA Grapalat" w:cs="Sylfaen"/>
          <w:sz w:val="20"/>
          <w:lang w:val="af-ZA"/>
        </w:rPr>
        <w:t xml:space="preserve"> </w:t>
      </w:r>
      <w:r w:rsidRPr="00AE2768">
        <w:rPr>
          <w:rFonts w:ascii="GHEA Grapalat" w:hAnsi="GHEA Grapalat" w:cs="Sylfaen"/>
          <w:sz w:val="20"/>
        </w:rPr>
        <w:t>մասի</w:t>
      </w:r>
      <w:r w:rsidRPr="00AE2768">
        <w:rPr>
          <w:rFonts w:ascii="GHEA Grapalat" w:hAnsi="GHEA Grapalat" w:cs="Sylfaen"/>
          <w:sz w:val="20"/>
          <w:lang w:val="af-ZA"/>
        </w:rPr>
        <w:t xml:space="preserve"> 6-</w:t>
      </w:r>
      <w:r w:rsidRPr="00AE2768">
        <w:rPr>
          <w:rFonts w:ascii="GHEA Grapalat" w:hAnsi="GHEA Grapalat" w:cs="Sylfaen"/>
          <w:sz w:val="20"/>
        </w:rPr>
        <w:t>րդ</w:t>
      </w:r>
      <w:r w:rsidRPr="00AE2768">
        <w:rPr>
          <w:rFonts w:ascii="GHEA Grapalat" w:hAnsi="GHEA Grapalat" w:cs="Sylfaen"/>
          <w:sz w:val="20"/>
          <w:lang w:val="af-ZA"/>
        </w:rPr>
        <w:t xml:space="preserve"> </w:t>
      </w:r>
      <w:r w:rsidRPr="00AE2768">
        <w:rPr>
          <w:rFonts w:ascii="GHEA Grapalat" w:hAnsi="GHEA Grapalat" w:cs="Sylfaen"/>
          <w:sz w:val="20"/>
        </w:rPr>
        <w:t>կետով</w:t>
      </w:r>
      <w:r w:rsidRPr="00AE2768">
        <w:rPr>
          <w:rFonts w:ascii="GHEA Grapalat" w:hAnsi="GHEA Grapalat" w:cs="Sylfaen"/>
          <w:sz w:val="20"/>
          <w:lang w:val="af-ZA"/>
        </w:rPr>
        <w:t xml:space="preserve"> </w:t>
      </w:r>
      <w:r w:rsidRPr="00AE2768">
        <w:rPr>
          <w:rFonts w:ascii="GHEA Grapalat" w:hAnsi="GHEA Grapalat" w:cs="Sylfaen"/>
          <w:sz w:val="20"/>
        </w:rPr>
        <w:t>նախատեսված</w:t>
      </w:r>
      <w:r w:rsidRPr="00AE2768">
        <w:rPr>
          <w:rFonts w:ascii="GHEA Grapalat" w:hAnsi="GHEA Grapalat" w:cs="Sylfaen"/>
          <w:sz w:val="20"/>
          <w:lang w:val="af-ZA"/>
        </w:rPr>
        <w:t xml:space="preserve"> </w:t>
      </w:r>
      <w:r w:rsidRPr="00AE2768">
        <w:rPr>
          <w:rFonts w:ascii="GHEA Grapalat" w:hAnsi="GHEA Grapalat" w:cs="Sylfaen"/>
          <w:sz w:val="20"/>
        </w:rPr>
        <w:t>հիմքերն</w:t>
      </w:r>
      <w:r w:rsidRPr="00AE2768">
        <w:rPr>
          <w:rFonts w:ascii="GHEA Grapalat" w:hAnsi="GHEA Grapalat" w:cs="Sylfaen"/>
          <w:sz w:val="20"/>
          <w:lang w:val="af-ZA"/>
        </w:rPr>
        <w:t xml:space="preserve"> </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rPr>
        <w:t>հայտ</w:t>
      </w:r>
      <w:r w:rsidRPr="00AE2768">
        <w:rPr>
          <w:rFonts w:ascii="GHEA Grapalat" w:hAnsi="GHEA Grapalat" w:cs="Sylfaen"/>
          <w:sz w:val="20"/>
          <w:lang w:val="af-ZA"/>
        </w:rPr>
        <w:t xml:space="preserve"> </w:t>
      </w:r>
      <w:r w:rsidRPr="00AE2768">
        <w:rPr>
          <w:rFonts w:ascii="GHEA Grapalat" w:hAnsi="GHEA Grapalat" w:cs="Sylfaen"/>
          <w:sz w:val="20"/>
        </w:rPr>
        <w:t>գալու</w:t>
      </w:r>
      <w:r w:rsidRPr="00AE2768">
        <w:rPr>
          <w:rFonts w:ascii="GHEA Grapalat" w:hAnsi="GHEA Grapalat" w:cs="Sylfaen"/>
          <w:sz w:val="20"/>
          <w:lang w:val="af-ZA"/>
        </w:rPr>
        <w:t xml:space="preserve"> </w:t>
      </w:r>
      <w:r w:rsidRPr="00AE2768">
        <w:rPr>
          <w:rFonts w:ascii="GHEA Grapalat" w:hAnsi="GHEA Grapalat" w:cs="Sylfaen"/>
          <w:sz w:val="20"/>
        </w:rPr>
        <w:t>օրվան</w:t>
      </w:r>
      <w:r w:rsidRPr="00AE2768">
        <w:rPr>
          <w:rFonts w:ascii="GHEA Grapalat" w:hAnsi="GHEA Grapalat" w:cs="Sylfaen"/>
          <w:sz w:val="20"/>
          <w:lang w:val="af-ZA"/>
        </w:rPr>
        <w:t xml:space="preserve"> </w:t>
      </w:r>
      <w:r w:rsidRPr="00AE2768">
        <w:rPr>
          <w:rFonts w:ascii="GHEA Grapalat" w:hAnsi="GHEA Grapalat" w:cs="Sylfaen"/>
          <w:sz w:val="20"/>
        </w:rPr>
        <w:t>հաջորդող</w:t>
      </w:r>
      <w:r w:rsidRPr="00AE2768">
        <w:rPr>
          <w:rFonts w:ascii="GHEA Grapalat" w:hAnsi="GHEA Grapalat" w:cs="Sylfaen"/>
          <w:sz w:val="20"/>
          <w:lang w:val="af-ZA"/>
        </w:rPr>
        <w:t xml:space="preserve"> </w:t>
      </w:r>
      <w:r w:rsidRPr="00AE2768">
        <w:rPr>
          <w:rFonts w:ascii="GHEA Grapalat" w:hAnsi="GHEA Grapalat" w:cs="Sylfaen"/>
          <w:sz w:val="20"/>
        </w:rPr>
        <w:t>հինգ</w:t>
      </w:r>
      <w:r w:rsidRPr="00AE2768">
        <w:rPr>
          <w:rFonts w:ascii="GHEA Grapalat" w:hAnsi="GHEA Grapalat" w:cs="Sylfaen"/>
          <w:sz w:val="20"/>
          <w:lang w:val="af-ZA"/>
        </w:rPr>
        <w:t xml:space="preserve">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rPr>
        <w:t>օրվա</w:t>
      </w:r>
      <w:r w:rsidRPr="00AE2768">
        <w:rPr>
          <w:rFonts w:ascii="GHEA Grapalat" w:hAnsi="GHEA Grapalat" w:cs="Sylfaen"/>
          <w:sz w:val="20"/>
          <w:lang w:val="af-ZA"/>
        </w:rPr>
        <w:t xml:space="preserve"> </w:t>
      </w:r>
      <w:r w:rsidRPr="00AE2768">
        <w:rPr>
          <w:rFonts w:ascii="GHEA Grapalat" w:hAnsi="GHEA Grapalat" w:cs="Sylfaen"/>
          <w:sz w:val="20"/>
        </w:rPr>
        <w:t>ընթացքում</w:t>
      </w:r>
      <w:r w:rsidRPr="00AE2768">
        <w:rPr>
          <w:rFonts w:ascii="GHEA Grapalat" w:hAnsi="GHEA Grapalat" w:cs="Sylfaen"/>
          <w:sz w:val="20"/>
          <w:lang w:val="af-ZA"/>
        </w:rPr>
        <w:t xml:space="preserve"> </w:t>
      </w:r>
      <w:r w:rsidRPr="00AE2768">
        <w:rPr>
          <w:rFonts w:ascii="GHEA Grapalat" w:hAnsi="GHEA Grapalat" w:cs="Sylfaen"/>
          <w:sz w:val="20"/>
        </w:rPr>
        <w:t>պատվիրատուն</w:t>
      </w:r>
      <w:r w:rsidRPr="00AE2768">
        <w:rPr>
          <w:rFonts w:ascii="GHEA Grapalat" w:hAnsi="GHEA Grapalat" w:cs="Sylfaen"/>
          <w:sz w:val="20"/>
          <w:lang w:val="af-ZA"/>
        </w:rPr>
        <w:t xml:space="preserve"> </w:t>
      </w:r>
      <w:r w:rsidRPr="00AE2768">
        <w:rPr>
          <w:rFonts w:ascii="GHEA Grapalat" w:hAnsi="GHEA Grapalat" w:cs="Sylfaen"/>
          <w:sz w:val="20"/>
        </w:rPr>
        <w:t>տվյալ</w:t>
      </w:r>
      <w:r w:rsidRPr="00AE2768">
        <w:rPr>
          <w:rFonts w:ascii="GHEA Grapalat" w:hAnsi="GHEA Grapalat" w:cs="Sylfaen"/>
          <w:sz w:val="20"/>
          <w:lang w:val="af-ZA"/>
        </w:rPr>
        <w:t xml:space="preserve"> </w:t>
      </w:r>
      <w:r w:rsidRPr="00AE2768">
        <w:rPr>
          <w:rFonts w:ascii="GHEA Grapalat" w:hAnsi="GHEA Grapalat" w:cs="Sylfaen"/>
          <w:sz w:val="20"/>
        </w:rPr>
        <w:t>մասնակցի</w:t>
      </w:r>
      <w:r w:rsidRPr="00AE2768">
        <w:rPr>
          <w:rFonts w:ascii="GHEA Grapalat" w:hAnsi="GHEA Grapalat" w:cs="Sylfaen"/>
          <w:sz w:val="20"/>
          <w:lang w:val="af-ZA"/>
        </w:rPr>
        <w:t xml:space="preserve"> </w:t>
      </w:r>
      <w:r w:rsidRPr="00AE2768">
        <w:rPr>
          <w:rFonts w:ascii="GHEA Grapalat" w:hAnsi="GHEA Grapalat" w:cs="Sylfaen"/>
          <w:sz w:val="20"/>
        </w:rPr>
        <w:t>տվյալները</w:t>
      </w:r>
      <w:r w:rsidRPr="00AE2768">
        <w:rPr>
          <w:rFonts w:ascii="GHEA Grapalat" w:hAnsi="GHEA Grapalat" w:cs="Sylfaen"/>
          <w:sz w:val="20"/>
          <w:lang w:val="af-ZA"/>
        </w:rPr>
        <w:t xml:space="preserve">` </w:t>
      </w:r>
      <w:r w:rsidRPr="00AE2768">
        <w:rPr>
          <w:rFonts w:ascii="GHEA Grapalat" w:hAnsi="GHEA Grapalat" w:cs="Sylfaen"/>
          <w:sz w:val="20"/>
        </w:rPr>
        <w:t>համապատասխան</w:t>
      </w:r>
      <w:r w:rsidRPr="00AE2768">
        <w:rPr>
          <w:rFonts w:ascii="GHEA Grapalat" w:hAnsi="GHEA Grapalat" w:cs="Sylfaen"/>
          <w:sz w:val="20"/>
          <w:lang w:val="af-ZA"/>
        </w:rPr>
        <w:t xml:space="preserve"> </w:t>
      </w:r>
      <w:r w:rsidRPr="00AE2768">
        <w:rPr>
          <w:rFonts w:ascii="GHEA Grapalat" w:hAnsi="GHEA Grapalat" w:cs="Sylfaen"/>
          <w:sz w:val="20"/>
        </w:rPr>
        <w:t>հիմքերով</w:t>
      </w:r>
      <w:r w:rsidRPr="00AE2768">
        <w:rPr>
          <w:rFonts w:ascii="GHEA Grapalat" w:hAnsi="GHEA Grapalat" w:cs="Sylfaen"/>
          <w:sz w:val="20"/>
          <w:lang w:val="af-ZA"/>
        </w:rPr>
        <w:t xml:space="preserve">, </w:t>
      </w:r>
      <w:r w:rsidRPr="00AE2768">
        <w:rPr>
          <w:rFonts w:ascii="GHEA Grapalat" w:hAnsi="GHEA Grapalat" w:cs="Sylfaen"/>
          <w:sz w:val="20"/>
        </w:rPr>
        <w:t>գրավոր</w:t>
      </w:r>
      <w:r w:rsidRPr="00AE2768">
        <w:rPr>
          <w:rFonts w:ascii="GHEA Grapalat" w:hAnsi="GHEA Grapalat" w:cs="Sylfaen"/>
          <w:sz w:val="20"/>
          <w:lang w:val="af-ZA"/>
        </w:rPr>
        <w:t xml:space="preserve"> </w:t>
      </w:r>
      <w:r w:rsidRPr="00AE2768">
        <w:rPr>
          <w:rFonts w:ascii="GHEA Grapalat" w:hAnsi="GHEA Grapalat" w:cs="Sylfaen"/>
          <w:sz w:val="20"/>
        </w:rPr>
        <w:t>ուղարկում</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լիազորված</w:t>
      </w:r>
      <w:r w:rsidRPr="00AE2768">
        <w:rPr>
          <w:rFonts w:ascii="GHEA Grapalat" w:hAnsi="GHEA Grapalat" w:cs="Sylfaen"/>
          <w:sz w:val="20"/>
          <w:lang w:val="af-ZA"/>
        </w:rPr>
        <w:t xml:space="preserve"> </w:t>
      </w:r>
      <w:r w:rsidRPr="00AE2768">
        <w:rPr>
          <w:rFonts w:ascii="GHEA Grapalat" w:hAnsi="GHEA Grapalat" w:cs="Sylfaen"/>
          <w:sz w:val="20"/>
        </w:rPr>
        <w:t>մարմին</w:t>
      </w:r>
      <w:r w:rsidRPr="00AE2768">
        <w:rPr>
          <w:rFonts w:ascii="GHEA Grapalat" w:hAnsi="GHEA Grapalat" w:cs="Sylfaen"/>
          <w:sz w:val="20"/>
          <w:lang w:val="hy-AM"/>
        </w:rPr>
        <w:t xml:space="preserve">, </w:t>
      </w:r>
      <w:r w:rsidRPr="00AE2768">
        <w:rPr>
          <w:rFonts w:ascii="GHEA Grapalat" w:hAnsi="GHEA Grapalat" w:cs="Sylfaen"/>
          <w:sz w:val="20"/>
        </w:rPr>
        <w:t>որը</w:t>
      </w:r>
      <w:r w:rsidRPr="00AE2768">
        <w:rPr>
          <w:rFonts w:ascii="GHEA Grapalat" w:hAnsi="GHEA Grapalat" w:cs="Sylfaen"/>
          <w:sz w:val="20"/>
          <w:lang w:val="af-ZA"/>
        </w:rPr>
        <w:t xml:space="preserve"> </w:t>
      </w:r>
      <w:r w:rsidRPr="00AE2768">
        <w:rPr>
          <w:rFonts w:ascii="GHEA Grapalat" w:hAnsi="GHEA Grapalat" w:cs="Sylfaen"/>
          <w:sz w:val="20"/>
        </w:rPr>
        <w:t>դրանք</w:t>
      </w:r>
      <w:r w:rsidRPr="00AE2768">
        <w:rPr>
          <w:rFonts w:ascii="GHEA Grapalat" w:hAnsi="GHEA Grapalat" w:cs="Sylfaen"/>
          <w:sz w:val="20"/>
          <w:lang w:val="af-ZA"/>
        </w:rPr>
        <w:t xml:space="preserve"> </w:t>
      </w:r>
      <w:r w:rsidRPr="00AE2768">
        <w:rPr>
          <w:rFonts w:ascii="GHEA Grapalat" w:hAnsi="GHEA Grapalat" w:cs="Sylfaen"/>
          <w:sz w:val="20"/>
        </w:rPr>
        <w:t>ստանալուն</w:t>
      </w:r>
      <w:r w:rsidRPr="00AE2768">
        <w:rPr>
          <w:rFonts w:ascii="GHEA Grapalat" w:hAnsi="GHEA Grapalat" w:cs="Sylfaen"/>
          <w:sz w:val="20"/>
          <w:lang w:val="af-ZA"/>
        </w:rPr>
        <w:t xml:space="preserve"> </w:t>
      </w:r>
      <w:r w:rsidRPr="00AE2768">
        <w:rPr>
          <w:rFonts w:ascii="GHEA Grapalat" w:hAnsi="GHEA Grapalat" w:cs="Sylfaen"/>
          <w:sz w:val="20"/>
        </w:rPr>
        <w:t>հաջորդող</w:t>
      </w:r>
      <w:r w:rsidRPr="00AE2768">
        <w:rPr>
          <w:rFonts w:ascii="GHEA Grapalat" w:hAnsi="GHEA Grapalat" w:cs="Sylfaen"/>
          <w:sz w:val="20"/>
          <w:lang w:val="af-ZA"/>
        </w:rPr>
        <w:t xml:space="preserve"> </w:t>
      </w:r>
      <w:r w:rsidRPr="00AE2768">
        <w:rPr>
          <w:rFonts w:ascii="GHEA Grapalat" w:hAnsi="GHEA Grapalat" w:cs="Sylfaen"/>
          <w:sz w:val="20"/>
        </w:rPr>
        <w:lastRenderedPageBreak/>
        <w:t>հինգ</w:t>
      </w:r>
      <w:r w:rsidRPr="00AE2768">
        <w:rPr>
          <w:rFonts w:ascii="GHEA Grapalat" w:hAnsi="GHEA Grapalat" w:cs="Sylfaen"/>
          <w:sz w:val="20"/>
          <w:lang w:val="af-ZA"/>
        </w:rPr>
        <w:t xml:space="preserve">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rPr>
        <w:t>օրվա</w:t>
      </w:r>
      <w:r w:rsidRPr="00AE2768">
        <w:rPr>
          <w:rFonts w:ascii="GHEA Grapalat" w:hAnsi="GHEA Grapalat" w:cs="Sylfaen"/>
          <w:sz w:val="20"/>
          <w:lang w:val="af-ZA"/>
        </w:rPr>
        <w:t xml:space="preserve"> </w:t>
      </w:r>
      <w:r w:rsidRPr="00AE2768">
        <w:rPr>
          <w:rFonts w:ascii="GHEA Grapalat" w:hAnsi="GHEA Grapalat" w:cs="Sylfaen"/>
          <w:sz w:val="20"/>
        </w:rPr>
        <w:t>ընթացքում</w:t>
      </w:r>
      <w:r w:rsidRPr="00AE2768">
        <w:rPr>
          <w:rFonts w:ascii="GHEA Grapalat" w:hAnsi="GHEA Grapalat" w:cs="Sylfaen"/>
          <w:sz w:val="20"/>
          <w:lang w:val="af-ZA"/>
        </w:rPr>
        <w:t xml:space="preserve"> </w:t>
      </w:r>
      <w:bookmarkStart w:id="5" w:name="_Hlk9262748"/>
      <w:r w:rsidRPr="00AE2768">
        <w:rPr>
          <w:rFonts w:ascii="GHEA Grapalat" w:hAnsi="GHEA Grapalat" w:cs="Sylfaen"/>
          <w:sz w:val="20"/>
        </w:rPr>
        <w:t>նախաձեռնում</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տվյալ</w:t>
      </w:r>
      <w:r w:rsidRPr="00AE2768">
        <w:rPr>
          <w:rFonts w:ascii="GHEA Grapalat" w:hAnsi="GHEA Grapalat" w:cs="Sylfaen"/>
          <w:sz w:val="20"/>
          <w:lang w:val="af-ZA"/>
        </w:rPr>
        <w:t xml:space="preserve"> </w:t>
      </w:r>
      <w:r w:rsidRPr="00AE2768">
        <w:rPr>
          <w:rFonts w:ascii="GHEA Grapalat" w:hAnsi="GHEA Grapalat" w:cs="Sylfaen"/>
          <w:sz w:val="20"/>
        </w:rPr>
        <w:t>մասնակցին</w:t>
      </w:r>
      <w:r w:rsidRPr="00AE2768">
        <w:rPr>
          <w:rFonts w:ascii="GHEA Grapalat" w:hAnsi="GHEA Grapalat" w:cs="Sylfaen"/>
          <w:sz w:val="20"/>
          <w:lang w:val="af-ZA"/>
        </w:rPr>
        <w:t xml:space="preserve"> </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գործընթացին</w:t>
      </w:r>
      <w:r w:rsidRPr="00AE2768">
        <w:rPr>
          <w:rFonts w:ascii="GHEA Grapalat" w:hAnsi="GHEA Grapalat" w:cs="Sylfaen"/>
          <w:sz w:val="20"/>
          <w:lang w:val="af-ZA"/>
        </w:rPr>
        <w:t xml:space="preserve"> </w:t>
      </w:r>
      <w:r w:rsidRPr="00AE2768">
        <w:rPr>
          <w:rFonts w:ascii="GHEA Grapalat" w:hAnsi="GHEA Grapalat" w:cs="Sylfaen"/>
          <w:sz w:val="20"/>
        </w:rPr>
        <w:t>մասնակցելու</w:t>
      </w:r>
      <w:r w:rsidRPr="00AE2768">
        <w:rPr>
          <w:rFonts w:ascii="GHEA Grapalat" w:hAnsi="GHEA Grapalat" w:cs="Sylfaen"/>
          <w:sz w:val="20"/>
          <w:lang w:val="af-ZA"/>
        </w:rPr>
        <w:t xml:space="preserve"> </w:t>
      </w:r>
      <w:r w:rsidRPr="00AE2768">
        <w:rPr>
          <w:rFonts w:ascii="GHEA Grapalat" w:hAnsi="GHEA Grapalat" w:cs="Sylfaen"/>
          <w:sz w:val="20"/>
        </w:rPr>
        <w:t>իրավունք</w:t>
      </w:r>
      <w:r w:rsidRPr="00AE2768">
        <w:rPr>
          <w:rFonts w:ascii="GHEA Grapalat" w:hAnsi="GHEA Grapalat" w:cs="Sylfaen"/>
          <w:sz w:val="20"/>
          <w:lang w:val="af-ZA"/>
        </w:rPr>
        <w:t xml:space="preserve"> </w:t>
      </w:r>
      <w:r w:rsidRPr="00AE2768">
        <w:rPr>
          <w:rFonts w:ascii="GHEA Grapalat" w:hAnsi="GHEA Grapalat" w:cs="Sylfaen"/>
          <w:sz w:val="20"/>
        </w:rPr>
        <w:t>չունեցող</w:t>
      </w:r>
      <w:r w:rsidRPr="00AE2768">
        <w:rPr>
          <w:rFonts w:ascii="GHEA Grapalat" w:hAnsi="GHEA Grapalat" w:cs="Sylfaen"/>
          <w:sz w:val="20"/>
          <w:lang w:val="af-ZA"/>
        </w:rPr>
        <w:t xml:space="preserve"> </w:t>
      </w:r>
      <w:r w:rsidRPr="00AE2768">
        <w:rPr>
          <w:rFonts w:ascii="GHEA Grapalat" w:hAnsi="GHEA Grapalat" w:cs="Sylfaen"/>
          <w:sz w:val="20"/>
        </w:rPr>
        <w:t>մասնակիցների</w:t>
      </w:r>
      <w:r w:rsidRPr="00AE2768">
        <w:rPr>
          <w:rFonts w:ascii="GHEA Grapalat" w:hAnsi="GHEA Grapalat" w:cs="Sylfaen"/>
          <w:sz w:val="20"/>
          <w:lang w:val="af-ZA"/>
        </w:rPr>
        <w:t xml:space="preserve"> </w:t>
      </w:r>
      <w:r w:rsidRPr="00AE2768">
        <w:rPr>
          <w:rFonts w:ascii="GHEA Grapalat" w:hAnsi="GHEA Grapalat" w:cs="Sylfaen"/>
          <w:sz w:val="20"/>
        </w:rPr>
        <w:t>ցուցակում</w:t>
      </w:r>
      <w:r w:rsidRPr="00AE2768">
        <w:rPr>
          <w:rFonts w:ascii="GHEA Grapalat" w:hAnsi="GHEA Grapalat" w:cs="Sylfaen"/>
          <w:sz w:val="20"/>
          <w:lang w:val="af-ZA"/>
        </w:rPr>
        <w:t xml:space="preserve"> </w:t>
      </w:r>
      <w:r w:rsidRPr="00AE2768">
        <w:rPr>
          <w:rFonts w:ascii="GHEA Grapalat" w:hAnsi="GHEA Grapalat" w:cs="Sylfaen"/>
          <w:sz w:val="20"/>
        </w:rPr>
        <w:t>ներառելու</w:t>
      </w:r>
      <w:r w:rsidRPr="00AE2768">
        <w:rPr>
          <w:rFonts w:ascii="GHEA Grapalat" w:hAnsi="GHEA Grapalat" w:cs="Sylfaen"/>
          <w:sz w:val="20"/>
          <w:lang w:val="af-ZA"/>
        </w:rPr>
        <w:t xml:space="preserve"> </w:t>
      </w:r>
      <w:r w:rsidRPr="00AE2768">
        <w:rPr>
          <w:rFonts w:ascii="GHEA Grapalat" w:hAnsi="GHEA Grapalat" w:cs="Sylfaen"/>
          <w:sz w:val="20"/>
        </w:rPr>
        <w:t>ընթացակարգ</w:t>
      </w:r>
      <w:bookmarkEnd w:id="5"/>
      <w:r w:rsidRPr="00AE2768">
        <w:rPr>
          <w:rFonts w:ascii="GHEA Grapalat" w:hAnsi="GHEA Grapalat" w:cs="Sylfaen"/>
          <w:sz w:val="20"/>
          <w:lang w:val="af-ZA"/>
        </w:rPr>
        <w:t xml:space="preserve">: </w:t>
      </w:r>
      <w:r w:rsidRPr="00AE2768">
        <w:rPr>
          <w:rFonts w:ascii="GHEA Grapalat" w:hAnsi="GHEA Grapalat" w:cs="Sylfaen"/>
          <w:sz w:val="20"/>
        </w:rPr>
        <w:t>Ընդ</w:t>
      </w:r>
      <w:r w:rsidRPr="00AE2768">
        <w:rPr>
          <w:rFonts w:ascii="GHEA Grapalat" w:hAnsi="GHEA Grapalat" w:cs="Sylfaen"/>
          <w:sz w:val="20"/>
          <w:lang w:val="af-ZA"/>
        </w:rPr>
        <w:t xml:space="preserve"> </w:t>
      </w:r>
      <w:r w:rsidRPr="00AE2768">
        <w:rPr>
          <w:rFonts w:ascii="GHEA Grapalat" w:hAnsi="GHEA Grapalat" w:cs="Sylfaen"/>
          <w:sz w:val="20"/>
        </w:rPr>
        <w:t>որում</w:t>
      </w:r>
      <w:r w:rsidRPr="00AE2768">
        <w:rPr>
          <w:rFonts w:ascii="GHEA Grapalat" w:hAnsi="GHEA Grapalat" w:cs="Sylfaen"/>
          <w:sz w:val="20"/>
          <w:lang w:val="af-ZA"/>
        </w:rPr>
        <w:t xml:space="preserve">, </w:t>
      </w:r>
      <w:r w:rsidRPr="00AE2768">
        <w:rPr>
          <w:rFonts w:ascii="GHEA Grapalat" w:hAnsi="GHEA Grapalat" w:cs="Sylfaen"/>
          <w:sz w:val="20"/>
        </w:rPr>
        <w:t>եթե</w:t>
      </w:r>
      <w:r w:rsidRPr="00AE2768">
        <w:rPr>
          <w:rFonts w:ascii="GHEA Grapalat" w:hAnsi="GHEA Grapalat" w:cs="Sylfaen"/>
          <w:sz w:val="20"/>
          <w:lang w:val="af-ZA"/>
        </w:rPr>
        <w:t xml:space="preserve"> </w:t>
      </w:r>
      <w:r w:rsidRPr="00AE2768">
        <w:rPr>
          <w:rFonts w:ascii="GHEA Grapalat" w:hAnsi="GHEA Grapalat" w:cs="Sylfaen"/>
          <w:sz w:val="20"/>
        </w:rPr>
        <w:t>մասնակցի</w:t>
      </w:r>
      <w:r w:rsidRPr="00AE2768">
        <w:rPr>
          <w:rFonts w:ascii="GHEA Grapalat" w:hAnsi="GHEA Grapalat" w:cs="Sylfaen"/>
          <w:sz w:val="20"/>
          <w:lang w:val="af-ZA"/>
        </w:rPr>
        <w:t xml:space="preserve"> </w:t>
      </w:r>
      <w:r w:rsidRPr="00AE2768">
        <w:rPr>
          <w:rFonts w:ascii="GHEA Grapalat" w:hAnsi="GHEA Grapalat" w:cs="Sylfaen"/>
          <w:sz w:val="20"/>
        </w:rPr>
        <w:t>գնումներին</w:t>
      </w:r>
      <w:r w:rsidRPr="00AE2768">
        <w:rPr>
          <w:rFonts w:ascii="GHEA Grapalat" w:hAnsi="GHEA Grapalat" w:cs="Sylfaen"/>
          <w:sz w:val="20"/>
          <w:lang w:val="af-ZA"/>
        </w:rPr>
        <w:t xml:space="preserve"> </w:t>
      </w:r>
      <w:r w:rsidRPr="00AE2768">
        <w:rPr>
          <w:rFonts w:ascii="GHEA Grapalat" w:hAnsi="GHEA Grapalat" w:cs="Sylfaen"/>
          <w:sz w:val="20"/>
        </w:rPr>
        <w:t>մասնակցելու</w:t>
      </w:r>
      <w:r w:rsidRPr="00AE2768">
        <w:rPr>
          <w:rFonts w:ascii="GHEA Grapalat" w:hAnsi="GHEA Grapalat" w:cs="Sylfaen"/>
          <w:sz w:val="20"/>
          <w:lang w:val="af-ZA"/>
        </w:rPr>
        <w:t xml:space="preserve"> </w:t>
      </w:r>
      <w:r w:rsidRPr="00AE2768">
        <w:rPr>
          <w:rFonts w:ascii="GHEA Grapalat" w:hAnsi="GHEA Grapalat" w:cs="Sylfaen"/>
          <w:sz w:val="20"/>
        </w:rPr>
        <w:t>իրավունք</w:t>
      </w:r>
      <w:r w:rsidRPr="00AE2768">
        <w:rPr>
          <w:rFonts w:ascii="GHEA Grapalat" w:hAnsi="GHEA Grapalat" w:cs="Sylfaen"/>
          <w:sz w:val="20"/>
          <w:lang w:val="af-ZA"/>
        </w:rPr>
        <w:t xml:space="preserve"> </w:t>
      </w:r>
      <w:r w:rsidRPr="00AE2768">
        <w:rPr>
          <w:rFonts w:ascii="GHEA Grapalat" w:hAnsi="GHEA Grapalat" w:cs="Sylfaen"/>
          <w:sz w:val="20"/>
        </w:rPr>
        <w:t>ունենալու</w:t>
      </w:r>
      <w:r w:rsidRPr="00AE2768">
        <w:rPr>
          <w:rFonts w:ascii="GHEA Grapalat" w:hAnsi="GHEA Grapalat" w:cs="Sylfaen"/>
          <w:sz w:val="20"/>
          <w:lang w:val="hy-AM"/>
        </w:rPr>
        <w:t xml:space="preserve"> մասին հավաստումը</w:t>
      </w:r>
      <w:r w:rsidRPr="00AE2768">
        <w:rPr>
          <w:rFonts w:ascii="GHEA Grapalat" w:hAnsi="GHEA Grapalat" w:cs="Sylfaen"/>
          <w:sz w:val="20"/>
          <w:lang w:val="af-ZA"/>
        </w:rPr>
        <w:t xml:space="preserve"> </w:t>
      </w:r>
      <w:r w:rsidRPr="00AE2768">
        <w:rPr>
          <w:rFonts w:ascii="GHEA Grapalat" w:hAnsi="GHEA Grapalat" w:cs="Sylfaen"/>
          <w:sz w:val="20"/>
        </w:rPr>
        <w:t>որակվում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rPr>
        <w:t>որպես</w:t>
      </w:r>
      <w:r w:rsidRPr="00AE2768">
        <w:rPr>
          <w:rFonts w:ascii="GHEA Grapalat" w:hAnsi="GHEA Grapalat" w:cs="Sylfaen"/>
          <w:sz w:val="20"/>
          <w:lang w:val="af-ZA"/>
        </w:rPr>
        <w:t xml:space="preserve"> </w:t>
      </w:r>
      <w:r w:rsidRPr="00AE2768">
        <w:rPr>
          <w:rFonts w:ascii="GHEA Grapalat" w:hAnsi="GHEA Grapalat" w:cs="Sylfaen"/>
          <w:sz w:val="20"/>
        </w:rPr>
        <w:t>իրականությանը</w:t>
      </w:r>
      <w:r w:rsidRPr="00AE2768">
        <w:rPr>
          <w:rFonts w:ascii="GHEA Grapalat" w:hAnsi="GHEA Grapalat" w:cs="Sylfaen"/>
          <w:sz w:val="20"/>
          <w:lang w:val="af-ZA"/>
        </w:rPr>
        <w:t xml:space="preserve"> </w:t>
      </w:r>
      <w:r w:rsidRPr="00AE2768">
        <w:rPr>
          <w:rFonts w:ascii="GHEA Grapalat" w:hAnsi="GHEA Grapalat" w:cs="Sylfaen"/>
          <w:sz w:val="20"/>
        </w:rPr>
        <w:t>չհամապատասխանող</w:t>
      </w:r>
      <w:r w:rsidRPr="00AE2768">
        <w:rPr>
          <w:rFonts w:ascii="GHEA Grapalat" w:hAnsi="GHEA Grapalat" w:cs="Sylfaen"/>
          <w:sz w:val="20"/>
          <w:lang w:val="af-ZA"/>
        </w:rPr>
        <w:t xml:space="preserve"> </w:t>
      </w:r>
      <w:r w:rsidRPr="00AE2768">
        <w:rPr>
          <w:rFonts w:ascii="GHEA Grapalat" w:hAnsi="GHEA Grapalat" w:cs="Sylfaen"/>
          <w:sz w:val="20"/>
        </w:rPr>
        <w:t>կամ</w:t>
      </w:r>
      <w:r w:rsidRPr="00AE2768">
        <w:rPr>
          <w:rFonts w:ascii="GHEA Grapalat" w:hAnsi="GHEA Grapalat" w:cs="Sylfaen"/>
          <w:sz w:val="20"/>
          <w:lang w:val="af-ZA"/>
        </w:rPr>
        <w:t xml:space="preserve"> </w:t>
      </w:r>
      <w:r w:rsidRPr="00AE2768">
        <w:rPr>
          <w:rFonts w:ascii="GHEA Grapalat" w:hAnsi="GHEA Grapalat" w:cs="Sylfaen"/>
          <w:sz w:val="20"/>
        </w:rPr>
        <w:t>մասնակիցը</w:t>
      </w:r>
      <w:r w:rsidRPr="00AE2768">
        <w:rPr>
          <w:rFonts w:ascii="GHEA Grapalat" w:hAnsi="GHEA Grapalat" w:cs="Sylfaen"/>
          <w:sz w:val="20"/>
          <w:lang w:val="af-ZA"/>
        </w:rPr>
        <w:t xml:space="preserve"> սույն </w:t>
      </w:r>
      <w:r w:rsidRPr="00AE2768">
        <w:rPr>
          <w:rFonts w:ascii="GHEA Grapalat" w:hAnsi="GHEA Grapalat" w:cs="Sylfaen"/>
          <w:sz w:val="20"/>
        </w:rPr>
        <w:t>հրավերով</w:t>
      </w:r>
      <w:r w:rsidRPr="00AE2768">
        <w:rPr>
          <w:rFonts w:ascii="GHEA Grapalat" w:hAnsi="GHEA Grapalat" w:cs="Sylfaen"/>
          <w:sz w:val="20"/>
          <w:lang w:val="af-ZA"/>
        </w:rPr>
        <w:t xml:space="preserve"> </w:t>
      </w:r>
      <w:r w:rsidRPr="00AE2768">
        <w:rPr>
          <w:rFonts w:ascii="GHEA Grapalat" w:hAnsi="GHEA Grapalat" w:cs="Sylfaen"/>
          <w:sz w:val="20"/>
        </w:rPr>
        <w:t>սահմանված</w:t>
      </w:r>
      <w:r w:rsidRPr="00AE2768">
        <w:rPr>
          <w:rFonts w:ascii="GHEA Grapalat" w:hAnsi="GHEA Grapalat" w:cs="Sylfaen"/>
          <w:sz w:val="20"/>
          <w:lang w:val="af-ZA"/>
        </w:rPr>
        <w:t xml:space="preserve"> </w:t>
      </w:r>
      <w:r w:rsidRPr="00AE2768">
        <w:rPr>
          <w:rFonts w:ascii="GHEA Grapalat" w:hAnsi="GHEA Grapalat" w:cs="Sylfaen"/>
          <w:sz w:val="20"/>
        </w:rPr>
        <w:t>կարգով</w:t>
      </w:r>
      <w:r w:rsidRPr="00AE2768">
        <w:rPr>
          <w:rFonts w:ascii="GHEA Grapalat" w:hAnsi="GHEA Grapalat" w:cs="Sylfaen"/>
          <w:sz w:val="20"/>
          <w:lang w:val="af-ZA"/>
        </w:rPr>
        <w:t xml:space="preserve"> </w:t>
      </w:r>
      <w:r w:rsidRPr="00AE2768">
        <w:rPr>
          <w:rFonts w:ascii="GHEA Grapalat" w:hAnsi="GHEA Grapalat" w:cs="Sylfaen"/>
          <w:sz w:val="20"/>
        </w:rPr>
        <w:t>և</w:t>
      </w:r>
      <w:r w:rsidRPr="00AE2768">
        <w:rPr>
          <w:rFonts w:ascii="GHEA Grapalat" w:hAnsi="GHEA Grapalat" w:cs="Sylfaen"/>
          <w:sz w:val="20"/>
          <w:lang w:val="af-ZA"/>
        </w:rPr>
        <w:t xml:space="preserve"> </w:t>
      </w:r>
      <w:r w:rsidRPr="00AE2768">
        <w:rPr>
          <w:rFonts w:ascii="GHEA Grapalat" w:hAnsi="GHEA Grapalat" w:cs="Sylfaen"/>
          <w:sz w:val="20"/>
        </w:rPr>
        <w:t>ժամկետներում</w:t>
      </w:r>
      <w:r w:rsidRPr="00AE2768">
        <w:rPr>
          <w:rFonts w:ascii="GHEA Grapalat" w:hAnsi="GHEA Grapalat" w:cs="Sylfaen"/>
          <w:sz w:val="20"/>
          <w:lang w:val="af-ZA"/>
        </w:rPr>
        <w:t xml:space="preserve"> </w:t>
      </w:r>
      <w:r w:rsidRPr="00AE2768">
        <w:rPr>
          <w:rFonts w:ascii="GHEA Grapalat" w:hAnsi="GHEA Grapalat" w:cs="Sylfaen"/>
          <w:sz w:val="20"/>
        </w:rPr>
        <w:t>չի</w:t>
      </w:r>
      <w:r w:rsidRPr="00AE2768">
        <w:rPr>
          <w:rFonts w:ascii="GHEA Grapalat" w:hAnsi="GHEA Grapalat" w:cs="Sylfaen"/>
          <w:sz w:val="20"/>
          <w:lang w:val="af-ZA"/>
        </w:rPr>
        <w:t xml:space="preserve"> </w:t>
      </w:r>
      <w:r w:rsidRPr="00AE2768">
        <w:rPr>
          <w:rFonts w:ascii="GHEA Grapalat" w:hAnsi="GHEA Grapalat" w:cs="Sylfaen"/>
          <w:sz w:val="20"/>
        </w:rPr>
        <w:t>ներկայացնում</w:t>
      </w:r>
      <w:r w:rsidRPr="00AE2768">
        <w:rPr>
          <w:rFonts w:ascii="GHEA Grapalat" w:hAnsi="GHEA Grapalat" w:cs="Sylfaen"/>
          <w:sz w:val="20"/>
          <w:lang w:val="af-ZA"/>
        </w:rPr>
        <w:t xml:space="preserve"> </w:t>
      </w:r>
      <w:r w:rsidRPr="00AE2768">
        <w:rPr>
          <w:rFonts w:ascii="GHEA Grapalat" w:hAnsi="GHEA Grapalat" w:cs="Sylfaen"/>
          <w:sz w:val="20"/>
        </w:rPr>
        <w:t>հրավերով</w:t>
      </w:r>
      <w:r w:rsidRPr="00AE2768">
        <w:rPr>
          <w:rFonts w:ascii="GHEA Grapalat" w:hAnsi="GHEA Grapalat" w:cs="Sylfaen"/>
          <w:sz w:val="20"/>
          <w:lang w:val="af-ZA"/>
        </w:rPr>
        <w:t xml:space="preserve"> </w:t>
      </w:r>
      <w:r w:rsidRPr="00AE2768">
        <w:rPr>
          <w:rFonts w:ascii="GHEA Grapalat" w:hAnsi="GHEA Grapalat" w:cs="Sylfaen"/>
          <w:sz w:val="20"/>
        </w:rPr>
        <w:t>նախատեսված</w:t>
      </w:r>
      <w:r w:rsidRPr="00AE2768">
        <w:rPr>
          <w:rFonts w:ascii="GHEA Grapalat" w:hAnsi="GHEA Grapalat" w:cs="Sylfaen"/>
          <w:sz w:val="20"/>
          <w:lang w:val="af-ZA"/>
        </w:rPr>
        <w:t xml:space="preserve"> </w:t>
      </w:r>
      <w:r w:rsidRPr="00AE2768">
        <w:rPr>
          <w:rFonts w:ascii="GHEA Grapalat" w:hAnsi="GHEA Grapalat" w:cs="Sylfaen"/>
          <w:sz w:val="20"/>
        </w:rPr>
        <w:t>փաստաթղթերը</w:t>
      </w:r>
      <w:r w:rsidRPr="00AE2768">
        <w:rPr>
          <w:rFonts w:ascii="GHEA Grapalat" w:hAnsi="GHEA Grapalat" w:cs="Sylfaen"/>
          <w:sz w:val="20"/>
          <w:lang w:val="af-ZA"/>
        </w:rPr>
        <w:t xml:space="preserve">, </w:t>
      </w:r>
      <w:r w:rsidRPr="00AE2768">
        <w:rPr>
          <w:rFonts w:ascii="GHEA Grapalat" w:hAnsi="GHEA Grapalat" w:cs="Sylfaen"/>
          <w:sz w:val="20"/>
        </w:rPr>
        <w:t>կամ</w:t>
      </w:r>
      <w:r w:rsidRPr="00AE2768">
        <w:rPr>
          <w:rFonts w:ascii="GHEA Grapalat" w:hAnsi="GHEA Grapalat" w:cs="Sylfaen"/>
          <w:sz w:val="20"/>
          <w:lang w:val="af-ZA"/>
        </w:rPr>
        <w:t xml:space="preserve"> </w:t>
      </w:r>
      <w:r w:rsidRPr="00AE2768">
        <w:rPr>
          <w:rFonts w:ascii="GHEA Grapalat" w:hAnsi="GHEA Grapalat" w:cs="Sylfaen"/>
          <w:sz w:val="20"/>
        </w:rPr>
        <w:t>ընտրված</w:t>
      </w:r>
      <w:r w:rsidRPr="00AE2768">
        <w:rPr>
          <w:rFonts w:ascii="GHEA Grapalat" w:hAnsi="GHEA Grapalat" w:cs="Sylfaen"/>
          <w:sz w:val="20"/>
          <w:lang w:val="af-ZA"/>
        </w:rPr>
        <w:t xml:space="preserve"> </w:t>
      </w:r>
      <w:r w:rsidRPr="00AE2768">
        <w:rPr>
          <w:rFonts w:ascii="GHEA Grapalat" w:hAnsi="GHEA Grapalat" w:cs="Sylfaen"/>
          <w:sz w:val="20"/>
        </w:rPr>
        <w:t>մասնակիցը</w:t>
      </w:r>
      <w:r w:rsidRPr="00AE2768">
        <w:rPr>
          <w:rFonts w:ascii="GHEA Grapalat" w:hAnsi="GHEA Grapalat" w:cs="Sylfaen"/>
          <w:sz w:val="20"/>
          <w:lang w:val="af-ZA"/>
        </w:rPr>
        <w:t xml:space="preserve"> </w:t>
      </w:r>
      <w:r w:rsidRPr="00AE2768">
        <w:rPr>
          <w:rFonts w:ascii="GHEA Grapalat" w:hAnsi="GHEA Grapalat" w:cs="Sylfaen"/>
          <w:sz w:val="20"/>
        </w:rPr>
        <w:t>չի</w:t>
      </w:r>
      <w:r w:rsidRPr="00AE2768">
        <w:rPr>
          <w:rFonts w:ascii="GHEA Grapalat" w:hAnsi="GHEA Grapalat" w:cs="Sylfaen"/>
          <w:sz w:val="20"/>
          <w:lang w:val="af-ZA"/>
        </w:rPr>
        <w:t xml:space="preserve"> </w:t>
      </w:r>
      <w:r w:rsidRPr="00AE2768">
        <w:rPr>
          <w:rFonts w:ascii="GHEA Grapalat" w:hAnsi="GHEA Grapalat" w:cs="Sylfaen"/>
          <w:sz w:val="20"/>
        </w:rPr>
        <w:t>ներկայացնում</w:t>
      </w:r>
      <w:r w:rsidRPr="00AE2768">
        <w:rPr>
          <w:rFonts w:ascii="GHEA Grapalat" w:hAnsi="GHEA Grapalat" w:cs="Sylfaen"/>
          <w:sz w:val="20"/>
          <w:lang w:val="af-ZA"/>
        </w:rPr>
        <w:t xml:space="preserve"> </w:t>
      </w:r>
      <w:r w:rsidRPr="00AE2768">
        <w:rPr>
          <w:rFonts w:ascii="GHEA Grapalat" w:hAnsi="GHEA Grapalat" w:cs="Sylfaen"/>
          <w:sz w:val="20"/>
        </w:rPr>
        <w:t>որակավորման</w:t>
      </w:r>
      <w:r w:rsidRPr="00AE2768">
        <w:rPr>
          <w:rFonts w:ascii="GHEA Grapalat" w:hAnsi="GHEA Grapalat" w:cs="Sylfaen"/>
          <w:sz w:val="20"/>
          <w:lang w:val="af-ZA"/>
        </w:rPr>
        <w:t xml:space="preserve"> </w:t>
      </w:r>
      <w:r w:rsidRPr="00AE2768">
        <w:rPr>
          <w:rFonts w:ascii="GHEA Grapalat" w:hAnsi="GHEA Grapalat" w:cs="Sylfaen"/>
          <w:sz w:val="20"/>
        </w:rPr>
        <w:t>ապահովումը</w:t>
      </w:r>
      <w:r w:rsidRPr="00AE2768">
        <w:rPr>
          <w:rFonts w:ascii="GHEA Grapalat" w:hAnsi="GHEA Grapalat" w:cs="Sylfaen"/>
          <w:sz w:val="20"/>
          <w:lang w:val="af-ZA"/>
        </w:rPr>
        <w:t xml:space="preserve">, </w:t>
      </w:r>
      <w:r w:rsidRPr="00AE2768">
        <w:rPr>
          <w:rFonts w:ascii="GHEA Grapalat" w:hAnsi="GHEA Grapalat" w:cs="Sylfaen"/>
          <w:sz w:val="20"/>
        </w:rPr>
        <w:t>ապա</w:t>
      </w:r>
      <w:r w:rsidRPr="00AE2768">
        <w:rPr>
          <w:rFonts w:ascii="GHEA Grapalat" w:hAnsi="GHEA Grapalat" w:cs="Sylfaen"/>
          <w:sz w:val="20"/>
          <w:lang w:val="af-ZA"/>
        </w:rPr>
        <w:t xml:space="preserve"> </w:t>
      </w:r>
      <w:r w:rsidRPr="00AE2768">
        <w:rPr>
          <w:rFonts w:ascii="GHEA Grapalat" w:hAnsi="GHEA Grapalat" w:cs="Sylfaen"/>
          <w:sz w:val="20"/>
        </w:rPr>
        <w:t>այդ</w:t>
      </w:r>
      <w:r w:rsidRPr="00AE2768">
        <w:rPr>
          <w:rFonts w:ascii="GHEA Grapalat" w:hAnsi="GHEA Grapalat" w:cs="Sylfaen"/>
          <w:sz w:val="20"/>
          <w:lang w:val="af-ZA"/>
        </w:rPr>
        <w:t xml:space="preserve"> </w:t>
      </w:r>
      <w:r w:rsidRPr="00AE2768">
        <w:rPr>
          <w:rFonts w:ascii="GHEA Grapalat" w:hAnsi="GHEA Grapalat" w:cs="Sylfaen"/>
          <w:sz w:val="20"/>
        </w:rPr>
        <w:t>հանգամանքը</w:t>
      </w:r>
      <w:r w:rsidRPr="00AE2768">
        <w:rPr>
          <w:rFonts w:ascii="GHEA Grapalat" w:hAnsi="GHEA Grapalat" w:cs="Sylfaen"/>
          <w:sz w:val="20"/>
          <w:lang w:val="af-ZA"/>
        </w:rPr>
        <w:t xml:space="preserve"> </w:t>
      </w:r>
      <w:r w:rsidRPr="00AE2768">
        <w:rPr>
          <w:rFonts w:ascii="GHEA Grapalat" w:hAnsi="GHEA Grapalat" w:cs="Sylfaen"/>
          <w:sz w:val="20"/>
        </w:rPr>
        <w:t>համարվում</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որպես</w:t>
      </w:r>
      <w:r w:rsidRPr="00AE2768">
        <w:rPr>
          <w:rFonts w:ascii="GHEA Grapalat" w:hAnsi="GHEA Grapalat" w:cs="Sylfaen"/>
          <w:sz w:val="20"/>
          <w:lang w:val="af-ZA"/>
        </w:rPr>
        <w:t xml:space="preserve"> </w:t>
      </w:r>
      <w:r w:rsidRPr="00AE2768">
        <w:rPr>
          <w:rFonts w:ascii="GHEA Grapalat" w:hAnsi="GHEA Grapalat" w:cs="Sylfaen"/>
          <w:sz w:val="20"/>
        </w:rPr>
        <w:t>գնման</w:t>
      </w:r>
      <w:r w:rsidRPr="00AE2768">
        <w:rPr>
          <w:rFonts w:ascii="GHEA Grapalat" w:hAnsi="GHEA Grapalat" w:cs="Sylfaen"/>
          <w:sz w:val="20"/>
          <w:lang w:val="af-ZA"/>
        </w:rPr>
        <w:t xml:space="preserve"> </w:t>
      </w:r>
      <w:r w:rsidRPr="00AE2768">
        <w:rPr>
          <w:rFonts w:ascii="GHEA Grapalat" w:hAnsi="GHEA Grapalat" w:cs="Sylfaen"/>
          <w:sz w:val="20"/>
        </w:rPr>
        <w:t>գործընթացի</w:t>
      </w:r>
      <w:r w:rsidRPr="00AE2768">
        <w:rPr>
          <w:rFonts w:ascii="GHEA Grapalat" w:hAnsi="GHEA Grapalat" w:cs="Sylfaen"/>
          <w:sz w:val="20"/>
          <w:lang w:val="af-ZA"/>
        </w:rPr>
        <w:t xml:space="preserve"> </w:t>
      </w:r>
      <w:r w:rsidRPr="00AE2768">
        <w:rPr>
          <w:rFonts w:ascii="GHEA Grapalat" w:hAnsi="GHEA Grapalat" w:cs="Sylfaen"/>
          <w:sz w:val="20"/>
        </w:rPr>
        <w:t>շրջանակում</w:t>
      </w:r>
      <w:r w:rsidRPr="00AE2768">
        <w:rPr>
          <w:rFonts w:ascii="GHEA Grapalat" w:hAnsi="GHEA Grapalat" w:cs="Sylfaen"/>
          <w:sz w:val="20"/>
          <w:lang w:val="af-ZA"/>
        </w:rPr>
        <w:t xml:space="preserve"> </w:t>
      </w:r>
      <w:r w:rsidRPr="00AE2768">
        <w:rPr>
          <w:rFonts w:ascii="GHEA Grapalat" w:hAnsi="GHEA Grapalat" w:cs="Sylfaen"/>
          <w:sz w:val="20"/>
        </w:rPr>
        <w:t>ստանձնված</w:t>
      </w:r>
      <w:r w:rsidRPr="00AE2768">
        <w:rPr>
          <w:rFonts w:ascii="GHEA Grapalat" w:hAnsi="GHEA Grapalat" w:cs="Sylfaen"/>
          <w:sz w:val="20"/>
          <w:lang w:val="af-ZA"/>
        </w:rPr>
        <w:t xml:space="preserve"> </w:t>
      </w:r>
      <w:r w:rsidRPr="00AE2768">
        <w:rPr>
          <w:rFonts w:ascii="GHEA Grapalat" w:hAnsi="GHEA Grapalat" w:cs="Sylfaen"/>
          <w:sz w:val="20"/>
        </w:rPr>
        <w:t>պարտավորության</w:t>
      </w:r>
      <w:r w:rsidRPr="00AE2768">
        <w:rPr>
          <w:rFonts w:ascii="GHEA Grapalat" w:hAnsi="GHEA Grapalat" w:cs="Sylfaen"/>
          <w:sz w:val="20"/>
          <w:lang w:val="af-ZA"/>
        </w:rPr>
        <w:t xml:space="preserve"> խախտում: </w:t>
      </w:r>
    </w:p>
    <w:p w:rsidR="002462D0" w:rsidRPr="00AE2768" w:rsidRDefault="002462D0" w:rsidP="002462D0">
      <w:pPr>
        <w:ind w:firstLine="375"/>
        <w:jc w:val="both"/>
        <w:rPr>
          <w:rFonts w:ascii="GHEA Grapalat" w:hAnsi="GHEA Grapalat"/>
          <w:sz w:val="20"/>
          <w:szCs w:val="20"/>
          <w:lang w:val="af-ZA"/>
        </w:rPr>
      </w:pPr>
      <w:r w:rsidRPr="00AE2768">
        <w:rPr>
          <w:rFonts w:ascii="GHEA Grapalat" w:hAnsi="GHEA Grapalat"/>
          <w:color w:val="000000"/>
          <w:sz w:val="20"/>
          <w:szCs w:val="20"/>
          <w:lang w:val="af-ZA"/>
        </w:rPr>
        <w:t xml:space="preserve">      8.14 </w:t>
      </w:r>
      <w:r w:rsidRPr="00AE2768">
        <w:rPr>
          <w:rFonts w:ascii="GHEA Grapalat" w:hAnsi="GHEA Grapalat"/>
          <w:color w:val="000000"/>
          <w:sz w:val="20"/>
          <w:szCs w:val="20"/>
        </w:rPr>
        <w:t>Ե</w:t>
      </w:r>
      <w:r w:rsidRPr="00AE2768">
        <w:rPr>
          <w:rFonts w:ascii="GHEA Grapalat" w:hAnsi="GHEA Grapalat"/>
          <w:color w:val="000000"/>
          <w:sz w:val="20"/>
          <w:szCs w:val="20"/>
          <w:lang w:val="hy-AM"/>
        </w:rPr>
        <w:t>թե մասնակից</w:t>
      </w:r>
      <w:r w:rsidRPr="00AE2768">
        <w:rPr>
          <w:rFonts w:ascii="GHEA Grapalat" w:hAnsi="GHEA Grapalat"/>
          <w:color w:val="000000"/>
          <w:sz w:val="20"/>
          <w:szCs w:val="20"/>
        </w:rPr>
        <w:t>ն</w:t>
      </w:r>
      <w:r w:rsidRPr="00AE2768">
        <w:rPr>
          <w:rFonts w:ascii="GHEA Grapalat" w:hAnsi="GHEA Grapalat"/>
          <w:color w:val="000000"/>
          <w:sz w:val="20"/>
          <w:szCs w:val="20"/>
          <w:lang w:val="hy-AM"/>
        </w:rPr>
        <w:t xml:space="preserve"> </w:t>
      </w:r>
      <w:r w:rsidRPr="00AE2768">
        <w:rPr>
          <w:rFonts w:ascii="GHEA Grapalat" w:hAnsi="GHEA Grapalat"/>
          <w:color w:val="000000"/>
          <w:sz w:val="20"/>
          <w:szCs w:val="20"/>
        </w:rPr>
        <w:t>Օ</w:t>
      </w:r>
      <w:r w:rsidRPr="00AE2768">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E2768">
        <w:rPr>
          <w:rFonts w:ascii="GHEA Grapalat" w:hAnsi="GHEA Grapalat" w:cs="Sylfaen"/>
          <w:sz w:val="20"/>
          <w:szCs w:val="20"/>
          <w:lang w:val="af-ZA"/>
        </w:rPr>
        <w:t>:</w:t>
      </w:r>
    </w:p>
    <w:p w:rsidR="002462D0" w:rsidRPr="00AE2768" w:rsidRDefault="002462D0" w:rsidP="002462D0">
      <w:pPr>
        <w:pStyle w:val="norm"/>
        <w:spacing w:line="240" w:lineRule="auto"/>
        <w:ind w:firstLine="706"/>
        <w:rPr>
          <w:rFonts w:ascii="GHEA Grapalat" w:hAnsi="GHEA Grapalat" w:cs="Sylfaen"/>
          <w:sz w:val="20"/>
          <w:szCs w:val="24"/>
          <w:lang w:val="af-ZA" w:eastAsia="en-US"/>
        </w:rPr>
      </w:pPr>
      <w:r w:rsidRPr="00AE2768">
        <w:rPr>
          <w:rFonts w:ascii="GHEA Grapalat" w:hAnsi="GHEA Grapalat" w:cs="Sylfaen"/>
          <w:sz w:val="20"/>
          <w:szCs w:val="24"/>
          <w:lang w:val="af-ZA" w:eastAsia="en-US"/>
        </w:rPr>
        <w:t xml:space="preserve">8.15 </w:t>
      </w:r>
      <w:r w:rsidRPr="00AE2768">
        <w:rPr>
          <w:rFonts w:ascii="GHEA Grapalat" w:hAnsi="GHEA Grapalat" w:cs="Sylfaen"/>
          <w:sz w:val="20"/>
          <w:szCs w:val="24"/>
          <w:lang w:val="ru-RU"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հրավերի</w:t>
      </w:r>
      <w:r w:rsidRPr="00AE2768">
        <w:rPr>
          <w:rFonts w:ascii="GHEA Grapalat" w:hAnsi="GHEA Grapalat" w:cs="Sylfaen"/>
          <w:sz w:val="20"/>
          <w:szCs w:val="24"/>
          <w:lang w:val="af-ZA" w:eastAsia="en-US"/>
        </w:rPr>
        <w:t xml:space="preserve"> 1-</w:t>
      </w:r>
      <w:r w:rsidRPr="00AE2768">
        <w:rPr>
          <w:rFonts w:ascii="GHEA Grapalat" w:hAnsi="GHEA Grapalat" w:cs="Sylfaen"/>
          <w:sz w:val="20"/>
          <w:szCs w:val="24"/>
          <w:lang w:val="ru-RU" w:eastAsia="en-US"/>
        </w:rPr>
        <w:t>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մասի</w:t>
      </w:r>
      <w:r w:rsidRPr="00AE2768">
        <w:rPr>
          <w:rFonts w:ascii="GHEA Grapalat" w:hAnsi="GHEA Grapalat" w:cs="Sylfaen"/>
          <w:sz w:val="20"/>
          <w:szCs w:val="24"/>
          <w:lang w:val="af-ZA" w:eastAsia="en-US"/>
        </w:rPr>
        <w:t xml:space="preserve"> 8.8 և 8.9 </w:t>
      </w:r>
      <w:r w:rsidRPr="00AE2768">
        <w:rPr>
          <w:rFonts w:ascii="GHEA Grapalat" w:hAnsi="GHEA Grapalat" w:cs="Sylfaen"/>
          <w:sz w:val="20"/>
          <w:szCs w:val="24"/>
          <w:lang w:val="ru-RU" w:eastAsia="en-US"/>
        </w:rPr>
        <w:t>կետ</w:t>
      </w:r>
      <w:r w:rsidRPr="00AE2768">
        <w:rPr>
          <w:rFonts w:ascii="GHEA Grapalat" w:hAnsi="GHEA Grapalat" w:cs="Sylfaen"/>
          <w:sz w:val="20"/>
          <w:szCs w:val="24"/>
          <w:lang w:eastAsia="en-US"/>
        </w:rPr>
        <w:t>եր</w:t>
      </w:r>
      <w:r w:rsidRPr="00AE2768">
        <w:rPr>
          <w:rFonts w:ascii="GHEA Grapalat" w:hAnsi="GHEA Grapalat" w:cs="Sylfaen"/>
          <w:sz w:val="20"/>
          <w:szCs w:val="24"/>
          <w:lang w:val="ru-RU" w:eastAsia="en-US"/>
        </w:rPr>
        <w:t>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նշված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փաստաթղթերը</w:t>
      </w:r>
      <w:r w:rsidRPr="00AE2768">
        <w:rPr>
          <w:rFonts w:ascii="GHEA Grapalat" w:hAnsi="GHEA Grapalat" w:cs="Sylfaen"/>
          <w:sz w:val="20"/>
          <w:szCs w:val="24"/>
          <w:lang w:val="af-ZA" w:eastAsia="en-US"/>
        </w:rPr>
        <w:t xml:space="preserve"> մասնակիցը </w:t>
      </w:r>
      <w:r w:rsidRPr="00AE2768">
        <w:rPr>
          <w:rFonts w:ascii="GHEA Grapalat" w:hAnsi="GHEA Grapalat" w:cs="Sylfaen"/>
          <w:sz w:val="20"/>
          <w:szCs w:val="24"/>
          <w:lang w:eastAsia="en-US"/>
        </w:rPr>
        <w:t>սահմանված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ժամկետում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w:t>
      </w:r>
      <w:r w:rsidRPr="00AE2768">
        <w:rPr>
          <w:rFonts w:ascii="GHEA Grapalat" w:hAnsi="GHEA Grapalat" w:cs="Sylfaen"/>
          <w:sz w:val="20"/>
          <w:szCs w:val="24"/>
          <w:lang w:val="af-ZA" w:eastAsia="en-US"/>
        </w:rPr>
        <w:softHyphen/>
      </w:r>
      <w:r w:rsidRPr="00AE2768">
        <w:rPr>
          <w:rFonts w:ascii="GHEA Grapalat" w:hAnsi="GHEA Grapalat" w:cs="Sylfaen"/>
          <w:sz w:val="20"/>
          <w:szCs w:val="24"/>
          <w:lang w:val="ru-RU" w:eastAsia="en-US"/>
        </w:rPr>
        <w:t>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քարտուղարին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w:t>
      </w:r>
      <w:r w:rsidRPr="00AE2768">
        <w:rPr>
          <w:rFonts w:ascii="GHEA Grapalat" w:hAnsi="GHEA Grapalat" w:cs="Sylfaen"/>
          <w:sz w:val="20"/>
          <w:szCs w:val="24"/>
          <w:lang w:eastAsia="en-US"/>
        </w:rPr>
        <w:t>ն</w:t>
      </w:r>
      <w:r w:rsidRPr="00AE2768">
        <w:rPr>
          <w:rFonts w:ascii="GHEA Grapalat" w:hAnsi="GHEA Grapalat" w:cs="Sylfaen"/>
          <w:sz w:val="20"/>
          <w:szCs w:val="24"/>
          <w:lang w:val="ru-RU" w:eastAsia="en-US"/>
        </w:rPr>
        <w:t>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է</w:t>
      </w:r>
      <w:r w:rsidRPr="00AE2768">
        <w:rPr>
          <w:rFonts w:ascii="GHEA Grapalat" w:hAnsi="GHEA Grapalat" w:cs="Sylfaen"/>
          <w:sz w:val="20"/>
          <w:szCs w:val="24"/>
          <w:lang w:val="af-ZA" w:eastAsia="en-US"/>
        </w:rPr>
        <w:t xml:space="preserve"> վերջինիս՝ </w:t>
      </w:r>
      <w:r w:rsidRPr="00AE2768">
        <w:rPr>
          <w:rFonts w:ascii="GHEA Grapalat" w:hAnsi="GHEA Grapalat" w:cs="Sylfaen"/>
          <w:sz w:val="20"/>
          <w:szCs w:val="24"/>
          <w:lang w:val="ru-RU"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հրավերով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նախատեսված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էլեկտրոնային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փոստին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ուղարկելու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միջոցով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Քարտուղարը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պարտավոր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փաստաթղթերն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ստանալու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հաստատել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դրանց</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ստանալու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հանգամանքը՝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սույն</w:t>
      </w:r>
      <w:r w:rsidRPr="00AE2768">
        <w:rPr>
          <w:rFonts w:ascii="GHEA Grapalat" w:hAnsi="GHEA Grapalat" w:cs="Sylfaen"/>
          <w:sz w:val="20"/>
          <w:szCs w:val="24"/>
          <w:lang w:val="hy-AM" w:eastAsia="en-US"/>
        </w:rPr>
        <w:t xml:space="preserve"> </w:t>
      </w:r>
      <w:r w:rsidRPr="00AE2768">
        <w:rPr>
          <w:rFonts w:ascii="GHEA Grapalat" w:hAnsi="GHEA Grapalat" w:cs="Sylfaen"/>
          <w:sz w:val="20"/>
          <w:szCs w:val="24"/>
          <w:lang w:val="ru-RU" w:eastAsia="en-US"/>
        </w:rPr>
        <w:t>հրավերում</w:t>
      </w:r>
      <w:r w:rsidRPr="00AE2768">
        <w:rPr>
          <w:rFonts w:ascii="GHEA Grapalat" w:hAnsi="GHEA Grapalat" w:cs="Sylfaen"/>
          <w:sz w:val="20"/>
          <w:szCs w:val="24"/>
          <w:lang w:val="hy-AM" w:eastAsia="en-US"/>
        </w:rPr>
        <w:t xml:space="preserve"> </w:t>
      </w:r>
      <w:r w:rsidRPr="00AE2768">
        <w:rPr>
          <w:rFonts w:ascii="GHEA Grapalat" w:hAnsi="GHEA Grapalat" w:cs="Sylfaen"/>
          <w:sz w:val="20"/>
          <w:szCs w:val="24"/>
          <w:lang w:val="ru-RU" w:eastAsia="en-US"/>
        </w:rPr>
        <w:t>նշված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իր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էլեկտրոնային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փոստից</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մասնակցի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էլեկտրոնային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փոստին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հավաստում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ուղարկելու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միջոցով</w:t>
      </w:r>
      <w:r w:rsidRPr="00AE2768">
        <w:rPr>
          <w:rFonts w:ascii="GHEA Grapalat" w:hAnsi="GHEA Grapalat" w:cs="Sylfaen"/>
          <w:sz w:val="20"/>
          <w:szCs w:val="24"/>
          <w:lang w:val="af-ZA" w:eastAsia="en-US"/>
        </w:rPr>
        <w:t>:</w:t>
      </w:r>
    </w:p>
    <w:p w:rsidR="002462D0" w:rsidRPr="00AE2768" w:rsidRDefault="002462D0" w:rsidP="002462D0">
      <w:pPr>
        <w:pStyle w:val="23"/>
        <w:spacing w:line="240" w:lineRule="auto"/>
        <w:ind w:firstLine="567"/>
        <w:rPr>
          <w:rFonts w:ascii="GHEA Grapalat" w:hAnsi="GHEA Grapalat" w:cs="Sylfaen"/>
          <w:szCs w:val="24"/>
        </w:rPr>
      </w:pPr>
      <w:r w:rsidRPr="00AE2768">
        <w:rPr>
          <w:rFonts w:ascii="GHEA Grapalat" w:hAnsi="GHEA Grapalat" w:cs="Sylfaen"/>
          <w:szCs w:val="24"/>
        </w:rPr>
        <w:t xml:space="preserve">8.16 </w:t>
      </w:r>
      <w:r w:rsidRPr="00AE2768">
        <w:rPr>
          <w:rFonts w:ascii="GHEA Grapalat" w:hAnsi="GHEA Grapalat" w:cs="Sylfaen"/>
          <w:szCs w:val="24"/>
          <w:lang w:val="ru-RU"/>
        </w:rPr>
        <w:t>Մասնակիցները</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նրանց</w:t>
      </w:r>
      <w:r w:rsidRPr="00AE2768">
        <w:rPr>
          <w:rFonts w:ascii="GHEA Grapalat" w:hAnsi="GHEA Grapalat" w:cs="Sylfaen"/>
          <w:szCs w:val="24"/>
        </w:rPr>
        <w:t xml:space="preserve"> </w:t>
      </w:r>
      <w:r w:rsidRPr="00AE2768">
        <w:rPr>
          <w:rFonts w:ascii="GHEA Grapalat" w:hAnsi="GHEA Grapalat" w:cs="Sylfaen"/>
          <w:szCs w:val="24"/>
          <w:lang w:val="ru-RU"/>
        </w:rPr>
        <w:t>ներկայացուցիչները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ներկա</w:t>
      </w:r>
      <w:r w:rsidRPr="00AE2768">
        <w:rPr>
          <w:rFonts w:ascii="GHEA Grapalat" w:hAnsi="GHEA Grapalat" w:cs="Sylfaen"/>
          <w:szCs w:val="24"/>
        </w:rPr>
        <w:t xml:space="preserve"> լինել  </w:t>
      </w:r>
      <w:r w:rsidRPr="00AE2768">
        <w:rPr>
          <w:rFonts w:ascii="GHEA Grapalat" w:hAnsi="GHEA Grapalat" w:cs="Sylfaen"/>
          <w:szCs w:val="24"/>
          <w:lang w:val="ru-RU"/>
        </w:rPr>
        <w:t>հանձնաժողովի</w:t>
      </w:r>
      <w:r w:rsidRPr="00AE2768">
        <w:rPr>
          <w:rFonts w:ascii="GHEA Grapalat" w:hAnsi="GHEA Grapalat" w:cs="Sylfaen"/>
          <w:szCs w:val="24"/>
        </w:rPr>
        <w:t xml:space="preserve"> </w:t>
      </w:r>
      <w:r w:rsidRPr="00AE2768">
        <w:rPr>
          <w:rFonts w:ascii="GHEA Grapalat" w:hAnsi="GHEA Grapalat" w:cs="Sylfaen"/>
          <w:szCs w:val="24"/>
          <w:lang w:val="ru-RU"/>
        </w:rPr>
        <w:t>նիստերին։</w:t>
      </w:r>
      <w:r w:rsidRPr="00AE2768">
        <w:rPr>
          <w:rFonts w:ascii="GHEA Grapalat" w:hAnsi="GHEA Grapalat" w:cs="Sylfaen"/>
          <w:szCs w:val="24"/>
        </w:rPr>
        <w:t xml:space="preserve"> </w:t>
      </w:r>
      <w:r w:rsidRPr="00AE2768">
        <w:rPr>
          <w:rFonts w:ascii="GHEA Grapalat" w:hAnsi="GHEA Grapalat" w:cs="Sylfaen"/>
          <w:szCs w:val="24"/>
          <w:lang w:val="ru-RU"/>
        </w:rPr>
        <w:t>Մասնակիցները</w:t>
      </w:r>
      <w:r w:rsidRPr="00AE2768">
        <w:rPr>
          <w:rFonts w:ascii="GHEA Grapalat" w:hAnsi="GHEA Grapalat" w:cs="Sylfaen"/>
          <w:szCs w:val="24"/>
        </w:rPr>
        <w:t xml:space="preserve"> կամ </w:t>
      </w:r>
      <w:r w:rsidRPr="00AE2768">
        <w:rPr>
          <w:rFonts w:ascii="GHEA Grapalat" w:hAnsi="GHEA Grapalat" w:cs="Sylfaen"/>
          <w:szCs w:val="24"/>
          <w:lang w:val="ru-RU"/>
        </w:rPr>
        <w:t>նրանց</w:t>
      </w:r>
      <w:r w:rsidRPr="00AE2768">
        <w:rPr>
          <w:rFonts w:ascii="GHEA Grapalat" w:hAnsi="GHEA Grapalat" w:cs="Sylfaen"/>
          <w:szCs w:val="24"/>
        </w:rPr>
        <w:t xml:space="preserve"> </w:t>
      </w:r>
      <w:r w:rsidRPr="00AE2768">
        <w:rPr>
          <w:rFonts w:ascii="GHEA Grapalat" w:hAnsi="GHEA Grapalat" w:cs="Sylfaen"/>
          <w:szCs w:val="24"/>
          <w:lang w:val="ru-RU"/>
        </w:rPr>
        <w:t>ներկայացուցիչները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պահանջել</w:t>
      </w:r>
      <w:r w:rsidRPr="00AE2768">
        <w:rPr>
          <w:rFonts w:ascii="GHEA Grapalat" w:hAnsi="GHEA Grapalat" w:cs="Sylfaen"/>
          <w:szCs w:val="24"/>
        </w:rPr>
        <w:t xml:space="preserve"> </w:t>
      </w:r>
      <w:r w:rsidRPr="00AE2768">
        <w:rPr>
          <w:rFonts w:ascii="GHEA Grapalat" w:hAnsi="GHEA Grapalat" w:cs="Sylfaen"/>
          <w:szCs w:val="24"/>
          <w:lang w:val="ru-RU"/>
        </w:rPr>
        <w:t>հանձնաժողովի</w:t>
      </w:r>
      <w:r w:rsidRPr="00AE2768">
        <w:rPr>
          <w:rFonts w:ascii="GHEA Grapalat" w:hAnsi="GHEA Grapalat" w:cs="Sylfaen"/>
          <w:szCs w:val="24"/>
        </w:rPr>
        <w:t xml:space="preserve"> </w:t>
      </w:r>
      <w:r w:rsidRPr="00AE2768">
        <w:rPr>
          <w:rFonts w:ascii="GHEA Grapalat" w:hAnsi="GHEA Grapalat" w:cs="Sylfaen"/>
          <w:szCs w:val="24"/>
          <w:lang w:val="ru-RU"/>
        </w:rPr>
        <w:t>նիստերի</w:t>
      </w:r>
      <w:r w:rsidRPr="00AE2768">
        <w:rPr>
          <w:rFonts w:ascii="GHEA Grapalat" w:hAnsi="GHEA Grapalat" w:cs="Sylfaen"/>
          <w:szCs w:val="24"/>
        </w:rPr>
        <w:t xml:space="preserve"> </w:t>
      </w:r>
      <w:r w:rsidRPr="00AE2768">
        <w:rPr>
          <w:rFonts w:ascii="GHEA Grapalat" w:hAnsi="GHEA Grapalat" w:cs="Sylfaen"/>
          <w:szCs w:val="24"/>
          <w:lang w:val="ru-RU"/>
        </w:rPr>
        <w:t>արձանագրությունների</w:t>
      </w:r>
      <w:r w:rsidRPr="00AE2768">
        <w:rPr>
          <w:rFonts w:ascii="GHEA Grapalat" w:hAnsi="GHEA Grapalat" w:cs="Sylfaen"/>
          <w:szCs w:val="24"/>
        </w:rPr>
        <w:t xml:space="preserve"> </w:t>
      </w:r>
      <w:r w:rsidRPr="00AE2768">
        <w:rPr>
          <w:rFonts w:ascii="GHEA Grapalat" w:hAnsi="GHEA Grapalat" w:cs="Sylfaen"/>
          <w:szCs w:val="24"/>
          <w:lang w:val="ru-RU"/>
        </w:rPr>
        <w:t>պատճենները</w:t>
      </w:r>
      <w:r w:rsidRPr="00AE2768">
        <w:rPr>
          <w:rFonts w:ascii="GHEA Grapalat" w:hAnsi="GHEA Grapalat" w:cs="Sylfaen"/>
          <w:szCs w:val="24"/>
        </w:rPr>
        <w:t xml:space="preserve">, </w:t>
      </w:r>
      <w:r w:rsidRPr="00AE2768">
        <w:rPr>
          <w:rFonts w:ascii="GHEA Grapalat" w:hAnsi="GHEA Grapalat" w:cs="Sylfaen"/>
          <w:szCs w:val="24"/>
          <w:lang w:val="ru-RU"/>
        </w:rPr>
        <w:t>որոնք</w:t>
      </w:r>
      <w:r w:rsidRPr="00AE2768">
        <w:rPr>
          <w:rFonts w:ascii="GHEA Grapalat" w:hAnsi="GHEA Grapalat" w:cs="Sylfaen"/>
          <w:szCs w:val="24"/>
        </w:rPr>
        <w:t xml:space="preserve"> </w:t>
      </w:r>
      <w:r w:rsidRPr="00AE2768">
        <w:rPr>
          <w:rFonts w:ascii="GHEA Grapalat" w:hAnsi="GHEA Grapalat" w:cs="Sylfaen"/>
          <w:szCs w:val="24"/>
          <w:lang w:val="ru-RU"/>
        </w:rPr>
        <w:t>տրամադրվում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մեկ</w:t>
      </w:r>
      <w:r w:rsidRPr="00AE2768">
        <w:rPr>
          <w:rFonts w:ascii="GHEA Grapalat" w:hAnsi="GHEA Grapalat" w:cs="Sylfaen"/>
          <w:szCs w:val="24"/>
        </w:rPr>
        <w:t xml:space="preserve"> </w:t>
      </w:r>
      <w:r w:rsidRPr="00AE2768">
        <w:rPr>
          <w:rFonts w:ascii="GHEA Grapalat" w:hAnsi="GHEA Grapalat" w:cs="Sylfaen"/>
          <w:szCs w:val="24"/>
          <w:lang w:val="ru-RU"/>
        </w:rPr>
        <w:t>օրացուցային</w:t>
      </w:r>
      <w:r w:rsidRPr="00AE2768">
        <w:rPr>
          <w:rFonts w:ascii="GHEA Grapalat" w:hAnsi="GHEA Grapalat" w:cs="Sylfaen"/>
          <w:szCs w:val="24"/>
        </w:rPr>
        <w:t xml:space="preserve"> </w:t>
      </w:r>
      <w:r w:rsidRPr="00AE2768">
        <w:rPr>
          <w:rFonts w:ascii="GHEA Grapalat" w:hAnsi="GHEA Grapalat" w:cs="Sylfaen"/>
          <w:szCs w:val="24"/>
          <w:lang w:val="ru-RU"/>
        </w:rPr>
        <w:t>օրվա</w:t>
      </w:r>
      <w:r w:rsidRPr="00AE2768">
        <w:rPr>
          <w:rFonts w:ascii="GHEA Grapalat" w:hAnsi="GHEA Grapalat" w:cs="Sylfaen"/>
          <w:szCs w:val="24"/>
        </w:rPr>
        <w:t xml:space="preserve"> </w:t>
      </w:r>
      <w:r w:rsidRPr="00AE2768">
        <w:rPr>
          <w:rFonts w:ascii="GHEA Grapalat" w:hAnsi="GHEA Grapalat" w:cs="Sylfaen"/>
          <w:szCs w:val="24"/>
          <w:lang w:val="ru-RU"/>
        </w:rPr>
        <w:t>ընթացքում։</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af-ZA"/>
        </w:rPr>
        <w:t xml:space="preserve">8.17 </w:t>
      </w:r>
      <w:r w:rsidRPr="00AE2768">
        <w:rPr>
          <w:rFonts w:ascii="GHEA Grapalat" w:hAnsi="GHEA Grapalat" w:cs="Sylfaen"/>
          <w:sz w:val="20"/>
          <w:lang w:val="ru-RU"/>
        </w:rPr>
        <w:t>Հանձնաժողովի</w:t>
      </w:r>
      <w:r w:rsidRPr="00AE2768">
        <w:rPr>
          <w:rFonts w:ascii="GHEA Grapalat" w:hAnsi="GHEA Grapalat" w:cs="Sylfaen"/>
          <w:sz w:val="20"/>
          <w:lang w:val="af-ZA"/>
        </w:rPr>
        <w:t xml:space="preserve"> </w:t>
      </w:r>
      <w:r w:rsidRPr="00AE2768">
        <w:rPr>
          <w:rFonts w:ascii="GHEA Grapalat" w:hAnsi="GHEA Grapalat" w:cs="Sylfaen"/>
          <w:sz w:val="20"/>
          <w:lang w:val="ru-RU"/>
        </w:rPr>
        <w:t>և</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պատվիրատուի</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էլեկտրոնային</w:t>
      </w:r>
      <w:r w:rsidRPr="00AE2768">
        <w:rPr>
          <w:rFonts w:ascii="GHEA Grapalat" w:hAnsi="GHEA Grapalat" w:cs="Sylfaen"/>
          <w:sz w:val="20"/>
          <w:lang w:val="af-ZA"/>
        </w:rPr>
        <w:t xml:space="preserve"> </w:t>
      </w:r>
      <w:r w:rsidRPr="00AE2768">
        <w:rPr>
          <w:rFonts w:ascii="GHEA Grapalat" w:hAnsi="GHEA Grapalat" w:cs="Sylfaen"/>
          <w:sz w:val="20"/>
          <w:lang w:val="ru-RU"/>
        </w:rPr>
        <w:t>ծանուցումներն</w:t>
      </w:r>
      <w:r w:rsidRPr="00AE2768">
        <w:rPr>
          <w:rFonts w:ascii="GHEA Grapalat" w:hAnsi="GHEA Grapalat" w:cs="Sylfaen"/>
          <w:sz w:val="20"/>
          <w:lang w:val="af-ZA"/>
        </w:rPr>
        <w:t xml:space="preserve"> </w:t>
      </w:r>
      <w:r w:rsidRPr="00AE2768">
        <w:rPr>
          <w:rFonts w:ascii="GHEA Grapalat" w:hAnsi="GHEA Grapalat" w:cs="Sylfaen"/>
          <w:sz w:val="20"/>
          <w:lang w:val="ru-RU"/>
        </w:rPr>
        <w:t>ուղարկվում</w:t>
      </w:r>
      <w:r w:rsidRPr="00AE2768">
        <w:rPr>
          <w:rFonts w:ascii="GHEA Grapalat" w:hAnsi="GHEA Grapalat" w:cs="Sylfaen"/>
          <w:sz w:val="20"/>
          <w:lang w:val="af-ZA"/>
        </w:rPr>
        <w:t xml:space="preserve"> </w:t>
      </w:r>
      <w:r w:rsidRPr="00AE2768">
        <w:rPr>
          <w:rFonts w:ascii="GHEA Grapalat" w:hAnsi="GHEA Grapalat" w:cs="Sylfaen"/>
          <w:sz w:val="20"/>
          <w:lang w:val="ru-RU"/>
        </w:rPr>
        <w:t>են</w:t>
      </w:r>
      <w:r w:rsidRPr="00AE2768">
        <w:rPr>
          <w:rFonts w:ascii="GHEA Grapalat" w:hAnsi="GHEA Grapalat" w:cs="Sylfaen"/>
          <w:sz w:val="20"/>
          <w:lang w:val="af-ZA"/>
        </w:rPr>
        <w:t xml:space="preserve"> </w:t>
      </w:r>
      <w:r w:rsidRPr="00AE2768">
        <w:rPr>
          <w:rFonts w:ascii="GHEA Grapalat" w:hAnsi="GHEA Grapalat" w:cs="Sylfaen"/>
          <w:sz w:val="20"/>
          <w:lang w:val="ru-RU"/>
        </w:rPr>
        <w:t>մասնակցի</w:t>
      </w:r>
      <w:r w:rsidRPr="00AE2768">
        <w:rPr>
          <w:rFonts w:ascii="GHEA Grapalat" w:hAnsi="GHEA Grapalat" w:cs="Sylfaen"/>
          <w:sz w:val="20"/>
          <w:lang w:val="af-ZA"/>
        </w:rPr>
        <w:t xml:space="preserve"> հայտում նշված էլեկտրոնային փոստին ուղարկելու միջոցով, </w:t>
      </w:r>
      <w:r w:rsidRPr="00AE2768">
        <w:rPr>
          <w:rFonts w:ascii="GHEA Grapalat" w:hAnsi="GHEA Grapalat" w:cs="Sylfaen"/>
          <w:sz w:val="20"/>
          <w:lang w:val="ru-RU"/>
        </w:rPr>
        <w:t>իսկ</w:t>
      </w:r>
      <w:r w:rsidRPr="00AE2768">
        <w:rPr>
          <w:rFonts w:ascii="GHEA Grapalat" w:hAnsi="GHEA Grapalat" w:cs="Sylfaen"/>
          <w:sz w:val="20"/>
          <w:lang w:val="af-ZA"/>
        </w:rPr>
        <w:t xml:space="preserve"> </w:t>
      </w:r>
      <w:r w:rsidRPr="00AE2768">
        <w:rPr>
          <w:rFonts w:ascii="GHEA Grapalat" w:hAnsi="GHEA Grapalat" w:cs="Sylfaen"/>
          <w:sz w:val="20"/>
          <w:lang w:val="ru-RU"/>
        </w:rPr>
        <w:t>մասնակցի</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իր</w:t>
      </w:r>
      <w:r w:rsidRPr="00AE2768">
        <w:rPr>
          <w:rFonts w:ascii="GHEA Grapalat" w:hAnsi="GHEA Grapalat" w:cs="Sylfaen"/>
          <w:sz w:val="20"/>
          <w:lang w:val="af-ZA"/>
        </w:rPr>
        <w:t xml:space="preserve"> </w:t>
      </w:r>
      <w:r w:rsidRPr="00AE2768">
        <w:rPr>
          <w:rFonts w:ascii="GHEA Grapalat" w:hAnsi="GHEA Grapalat" w:cs="Sylfaen"/>
          <w:sz w:val="20"/>
          <w:lang w:val="ru-RU"/>
        </w:rPr>
        <w:t>հայտում</w:t>
      </w:r>
      <w:r w:rsidRPr="00AE2768">
        <w:rPr>
          <w:rFonts w:ascii="GHEA Grapalat" w:hAnsi="GHEA Grapalat" w:cs="Sylfaen"/>
          <w:sz w:val="20"/>
          <w:lang w:val="af-ZA"/>
        </w:rPr>
        <w:t xml:space="preserve"> </w:t>
      </w:r>
      <w:r w:rsidRPr="00AE2768">
        <w:rPr>
          <w:rFonts w:ascii="GHEA Grapalat" w:hAnsi="GHEA Grapalat" w:cs="Sylfaen"/>
          <w:sz w:val="20"/>
          <w:lang w:val="ru-RU"/>
        </w:rPr>
        <w:t>նշված</w:t>
      </w:r>
      <w:r w:rsidRPr="00AE2768">
        <w:rPr>
          <w:rFonts w:ascii="GHEA Grapalat" w:hAnsi="GHEA Grapalat" w:cs="Sylfaen"/>
          <w:sz w:val="20"/>
          <w:lang w:val="af-ZA"/>
        </w:rPr>
        <w:t xml:space="preserve"> </w:t>
      </w:r>
      <w:r w:rsidRPr="00AE2768">
        <w:rPr>
          <w:rFonts w:ascii="GHEA Grapalat" w:hAnsi="GHEA Grapalat" w:cs="Sylfaen"/>
          <w:sz w:val="20"/>
          <w:lang w:val="ru-RU"/>
        </w:rPr>
        <w:t>էլեկտրոնային</w:t>
      </w:r>
      <w:r w:rsidRPr="00AE2768">
        <w:rPr>
          <w:rFonts w:ascii="GHEA Grapalat" w:hAnsi="GHEA Grapalat" w:cs="Sylfaen"/>
          <w:sz w:val="20"/>
          <w:lang w:val="af-ZA"/>
        </w:rPr>
        <w:t xml:space="preserve"> </w:t>
      </w:r>
      <w:r w:rsidRPr="00AE2768">
        <w:rPr>
          <w:rFonts w:ascii="GHEA Grapalat" w:hAnsi="GHEA Grapalat" w:cs="Sylfaen"/>
          <w:sz w:val="20"/>
          <w:lang w:val="ru-RU"/>
        </w:rPr>
        <w:t>փոստից</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հրավերում</w:t>
      </w:r>
      <w:r w:rsidRPr="00AE2768">
        <w:rPr>
          <w:rFonts w:ascii="GHEA Grapalat" w:hAnsi="GHEA Grapalat" w:cs="Sylfaen"/>
          <w:sz w:val="20"/>
          <w:lang w:val="af-ZA"/>
        </w:rPr>
        <w:t xml:space="preserve"> </w:t>
      </w:r>
      <w:r w:rsidRPr="00AE2768">
        <w:rPr>
          <w:rFonts w:ascii="GHEA Grapalat" w:hAnsi="GHEA Grapalat" w:cs="Sylfaen"/>
          <w:sz w:val="20"/>
          <w:lang w:val="ru-RU"/>
        </w:rPr>
        <w:t>նշված</w:t>
      </w:r>
      <w:r w:rsidRPr="00AE2768">
        <w:rPr>
          <w:rFonts w:ascii="GHEA Grapalat" w:hAnsi="GHEA Grapalat" w:cs="Sylfaen"/>
          <w:sz w:val="20"/>
          <w:lang w:val="af-ZA"/>
        </w:rPr>
        <w:t xml:space="preserve">` </w:t>
      </w:r>
      <w:r w:rsidRPr="00AE2768">
        <w:rPr>
          <w:rFonts w:ascii="GHEA Grapalat" w:hAnsi="GHEA Grapalat" w:cs="Sylfaen"/>
          <w:sz w:val="20"/>
          <w:lang w:val="ru-RU"/>
        </w:rPr>
        <w:t>հանձնաժողովի</w:t>
      </w:r>
      <w:r w:rsidRPr="00AE2768">
        <w:rPr>
          <w:rFonts w:ascii="GHEA Grapalat" w:hAnsi="GHEA Grapalat" w:cs="Sylfaen"/>
          <w:sz w:val="20"/>
          <w:lang w:val="af-ZA"/>
        </w:rPr>
        <w:t xml:space="preserve"> </w:t>
      </w:r>
      <w:r w:rsidRPr="00AE2768">
        <w:rPr>
          <w:rFonts w:ascii="GHEA Grapalat" w:hAnsi="GHEA Grapalat" w:cs="Sylfaen"/>
          <w:sz w:val="20"/>
          <w:lang w:val="ru-RU"/>
        </w:rPr>
        <w:t>քարտուղարի</w:t>
      </w:r>
      <w:r w:rsidRPr="00AE2768">
        <w:rPr>
          <w:rFonts w:ascii="GHEA Grapalat" w:hAnsi="GHEA Grapalat" w:cs="Sylfaen"/>
          <w:sz w:val="20"/>
          <w:lang w:val="af-ZA"/>
        </w:rPr>
        <w:t xml:space="preserve"> </w:t>
      </w:r>
      <w:r w:rsidRPr="00AE2768">
        <w:rPr>
          <w:rFonts w:ascii="GHEA Grapalat" w:hAnsi="GHEA Grapalat" w:cs="Sylfaen"/>
          <w:sz w:val="20"/>
          <w:lang w:val="ru-RU"/>
        </w:rPr>
        <w:t>էլեկտրոնային</w:t>
      </w:r>
      <w:r w:rsidRPr="00AE2768">
        <w:rPr>
          <w:rFonts w:ascii="GHEA Grapalat" w:hAnsi="GHEA Grapalat" w:cs="Sylfaen"/>
          <w:sz w:val="20"/>
          <w:lang w:val="af-ZA"/>
        </w:rPr>
        <w:t xml:space="preserve"> </w:t>
      </w:r>
      <w:r w:rsidRPr="00AE2768">
        <w:rPr>
          <w:rFonts w:ascii="GHEA Grapalat" w:hAnsi="GHEA Grapalat" w:cs="Sylfaen"/>
          <w:sz w:val="20"/>
          <w:lang w:val="ru-RU"/>
        </w:rPr>
        <w:t>փոստին</w:t>
      </w:r>
      <w:r w:rsidRPr="00AE2768">
        <w:rPr>
          <w:rFonts w:ascii="GHEA Grapalat" w:hAnsi="GHEA Grapalat" w:cs="Sylfaen"/>
          <w:sz w:val="20"/>
          <w:lang w:val="af-ZA"/>
        </w:rPr>
        <w:t xml:space="preserve"> </w:t>
      </w:r>
      <w:r w:rsidRPr="00AE2768">
        <w:rPr>
          <w:rFonts w:ascii="GHEA Grapalat" w:hAnsi="GHEA Grapalat"/>
          <w:sz w:val="20"/>
          <w:szCs w:val="20"/>
          <w:lang w:val="af-ZA"/>
        </w:rPr>
        <w:t>ուղարկվելու միջոցով:</w:t>
      </w:r>
    </w:p>
    <w:p w:rsidR="002462D0" w:rsidRPr="00AE2768" w:rsidRDefault="002462D0" w:rsidP="002462D0">
      <w:pPr>
        <w:ind w:firstLine="567"/>
        <w:jc w:val="both"/>
        <w:rPr>
          <w:rFonts w:ascii="GHEA Grapalat" w:hAnsi="GHEA Grapalat"/>
          <w:sz w:val="20"/>
          <w:szCs w:val="20"/>
          <w:lang w:val="af-ZA"/>
        </w:rPr>
      </w:pPr>
      <w:r w:rsidRPr="00AE2768">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462D0" w:rsidRPr="00AE2768" w:rsidRDefault="002462D0" w:rsidP="002462D0">
      <w:pPr>
        <w:pStyle w:val="23"/>
        <w:spacing w:line="240" w:lineRule="auto"/>
        <w:ind w:firstLine="567"/>
        <w:rPr>
          <w:rFonts w:ascii="GHEA Grapalat" w:hAnsi="GHEA Grapalat"/>
          <w:lang w:val="hy-AM"/>
        </w:rPr>
      </w:pPr>
      <w:r w:rsidRPr="00AE2768">
        <w:rPr>
          <w:rFonts w:ascii="GHEA Grapalat" w:hAnsi="GHEA Grapalat"/>
        </w:rPr>
        <w:t>8</w:t>
      </w:r>
      <w:r w:rsidRPr="00AE2768">
        <w:rPr>
          <w:rFonts w:ascii="GHEA Grapalat" w:hAnsi="GHEA Grapalat"/>
          <w:lang w:val="hy-AM"/>
        </w:rPr>
        <w:t>.</w:t>
      </w:r>
      <w:r w:rsidRPr="00C710A2">
        <w:rPr>
          <w:rFonts w:ascii="GHEA Grapalat" w:hAnsi="GHEA Grapalat"/>
        </w:rPr>
        <w:t xml:space="preserve">18 </w:t>
      </w:r>
      <w:r w:rsidRPr="00AE2768">
        <w:rPr>
          <w:rFonts w:ascii="GHEA Grapalat" w:hAnsi="GHEA Grapalat" w:cs="Sylfaen"/>
        </w:rPr>
        <w:t>Հայտերի</w:t>
      </w:r>
      <w:r w:rsidRPr="00AE2768">
        <w:rPr>
          <w:rFonts w:ascii="GHEA Grapalat" w:hAnsi="GHEA Grapalat" w:cs="Arial"/>
        </w:rPr>
        <w:t xml:space="preserve"> </w:t>
      </w:r>
      <w:r w:rsidRPr="00AE2768">
        <w:rPr>
          <w:rFonts w:ascii="GHEA Grapalat" w:hAnsi="GHEA Grapalat" w:cs="Sylfaen"/>
        </w:rPr>
        <w:t>գնահատումը</w:t>
      </w:r>
      <w:r w:rsidRPr="00AE2768">
        <w:rPr>
          <w:rFonts w:ascii="GHEA Grapalat" w:hAnsi="GHEA Grapalat" w:cs="Arial"/>
        </w:rPr>
        <w:t xml:space="preserve"> </w:t>
      </w:r>
      <w:r w:rsidRPr="00AE2768">
        <w:rPr>
          <w:rFonts w:ascii="GHEA Grapalat" w:hAnsi="GHEA Grapalat" w:cs="Sylfaen"/>
        </w:rPr>
        <w:t>և</w:t>
      </w:r>
      <w:r w:rsidRPr="00AE2768">
        <w:rPr>
          <w:rFonts w:ascii="GHEA Grapalat" w:hAnsi="GHEA Grapalat" w:cs="Arial"/>
        </w:rPr>
        <w:t xml:space="preserve"> </w:t>
      </w:r>
      <w:r w:rsidRPr="00AE2768">
        <w:rPr>
          <w:rFonts w:ascii="GHEA Grapalat" w:hAnsi="GHEA Grapalat" w:cs="Sylfaen"/>
        </w:rPr>
        <w:t>ընտրված մասնակցի որոշումն</w:t>
      </w:r>
      <w:r w:rsidRPr="00AE2768">
        <w:rPr>
          <w:rFonts w:ascii="GHEA Grapalat" w:hAnsi="GHEA Grapalat" w:cs="Arial"/>
        </w:rPr>
        <w:t xml:space="preserve"> </w:t>
      </w:r>
      <w:r w:rsidRPr="00AE2768">
        <w:rPr>
          <w:rFonts w:ascii="GHEA Grapalat" w:hAnsi="GHEA Grapalat" w:cs="Sylfaen"/>
        </w:rPr>
        <w:t>իրականացվում</w:t>
      </w:r>
      <w:r w:rsidRPr="00AE2768">
        <w:rPr>
          <w:rFonts w:ascii="GHEA Grapalat" w:hAnsi="GHEA Grapalat" w:cs="Arial"/>
        </w:rPr>
        <w:t xml:space="preserve"> </w:t>
      </w:r>
      <w:r w:rsidRPr="00AE2768">
        <w:rPr>
          <w:rFonts w:ascii="GHEA Grapalat" w:hAnsi="GHEA Grapalat" w:cs="Sylfaen"/>
        </w:rPr>
        <w:t>է</w:t>
      </w:r>
      <w:r w:rsidRPr="00AE2768">
        <w:rPr>
          <w:rFonts w:ascii="GHEA Grapalat" w:hAnsi="GHEA Grapalat" w:cs="Arial"/>
        </w:rPr>
        <w:t xml:space="preserve"> </w:t>
      </w:r>
      <w:r w:rsidRPr="00AE2768">
        <w:rPr>
          <w:rFonts w:ascii="GHEA Grapalat" w:hAnsi="GHEA Grapalat" w:cs="Sylfaen"/>
        </w:rPr>
        <w:t>ըստ</w:t>
      </w:r>
      <w:r w:rsidRPr="00AE2768">
        <w:rPr>
          <w:rFonts w:ascii="GHEA Grapalat" w:hAnsi="GHEA Grapalat" w:cs="Arial"/>
        </w:rPr>
        <w:t xml:space="preserve"> </w:t>
      </w:r>
      <w:r w:rsidRPr="00AE2768">
        <w:rPr>
          <w:rFonts w:ascii="GHEA Grapalat" w:hAnsi="GHEA Grapalat" w:cs="Sylfaen"/>
        </w:rPr>
        <w:t>առանձին</w:t>
      </w:r>
      <w:r w:rsidRPr="00AE2768">
        <w:rPr>
          <w:rFonts w:ascii="GHEA Grapalat" w:hAnsi="GHEA Grapalat" w:cs="Arial"/>
        </w:rPr>
        <w:t xml:space="preserve"> </w:t>
      </w:r>
      <w:r w:rsidRPr="00AE2768">
        <w:rPr>
          <w:rFonts w:ascii="GHEA Grapalat" w:hAnsi="GHEA Grapalat" w:cs="Sylfaen"/>
        </w:rPr>
        <w:t>չափաբաժինների</w:t>
      </w:r>
      <w:r>
        <w:rPr>
          <w:rFonts w:ascii="GHEA Grapalat" w:hAnsi="GHEA Grapalat" w:cs="Sylfaen"/>
        </w:rPr>
        <w:t>:</w:t>
      </w:r>
      <w:r w:rsidRPr="00AE2768">
        <w:rPr>
          <w:rFonts w:ascii="GHEA Grapalat" w:hAnsi="GHEA Grapalat" w:cs="Tahoma"/>
          <w:lang w:val="hy-AM"/>
        </w:rPr>
        <w:t xml:space="preserve"> </w:t>
      </w:r>
    </w:p>
    <w:p w:rsidR="002462D0" w:rsidRPr="00AE2768" w:rsidRDefault="002462D0" w:rsidP="002462D0">
      <w:pPr>
        <w:ind w:firstLine="567"/>
        <w:jc w:val="both"/>
        <w:rPr>
          <w:rFonts w:ascii="GHEA Grapalat" w:hAnsi="GHEA Grapalat"/>
          <w:sz w:val="20"/>
          <w:szCs w:val="20"/>
          <w:lang w:val="af-ZA"/>
        </w:rPr>
      </w:pPr>
      <w:r w:rsidRPr="00AE2768">
        <w:rPr>
          <w:rFonts w:ascii="GHEA Grapalat" w:hAnsi="GHEA Grapalat"/>
          <w:sz w:val="20"/>
          <w:szCs w:val="20"/>
          <w:lang w:val="af-ZA"/>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E2768">
        <w:rPr>
          <w:rFonts w:ascii="GHEA Grapalat" w:hAnsi="GHEA Grapalat"/>
          <w:sz w:val="20"/>
          <w:szCs w:val="20"/>
          <w:lang w:val="hy-AM"/>
        </w:rPr>
        <w:t>հրավերի 1-ին մասի 8.1</w:t>
      </w:r>
      <w:r w:rsidRPr="00C710A2">
        <w:rPr>
          <w:rFonts w:ascii="GHEA Grapalat" w:hAnsi="GHEA Grapalat"/>
          <w:sz w:val="20"/>
          <w:szCs w:val="20"/>
          <w:lang w:val="hy-AM"/>
        </w:rPr>
        <w:t>2</w:t>
      </w:r>
      <w:r w:rsidRPr="00AE2768">
        <w:rPr>
          <w:rFonts w:ascii="GHEA Grapalat" w:hAnsi="GHEA Grapalat"/>
          <w:sz w:val="20"/>
          <w:szCs w:val="20"/>
          <w:lang w:val="hy-AM"/>
        </w:rPr>
        <w:t>-ից 8.</w:t>
      </w:r>
      <w:r w:rsidRPr="00C710A2">
        <w:rPr>
          <w:rFonts w:ascii="GHEA Grapalat" w:hAnsi="GHEA Grapalat"/>
          <w:sz w:val="20"/>
          <w:szCs w:val="20"/>
          <w:lang w:val="hy-AM"/>
        </w:rPr>
        <w:t>18</w:t>
      </w:r>
      <w:r w:rsidRPr="00AE2768">
        <w:rPr>
          <w:rFonts w:ascii="GHEA Grapalat" w:hAnsi="GHEA Grapalat"/>
          <w:sz w:val="20"/>
          <w:szCs w:val="20"/>
          <w:lang w:val="hy-AM"/>
        </w:rPr>
        <w:t>-րդ կետերով սահմանված ընթացակարգ</w:t>
      </w:r>
      <w:r w:rsidRPr="00C710A2">
        <w:rPr>
          <w:rFonts w:ascii="GHEA Grapalat" w:hAnsi="GHEA Grapalat"/>
          <w:sz w:val="20"/>
          <w:szCs w:val="20"/>
          <w:lang w:val="hy-AM"/>
        </w:rPr>
        <w:t>ի կիրառմամբ</w:t>
      </w:r>
      <w:r w:rsidRPr="00AE2768">
        <w:rPr>
          <w:rFonts w:ascii="GHEA Grapalat" w:hAnsi="GHEA Grapalat"/>
          <w:sz w:val="20"/>
          <w:szCs w:val="20"/>
          <w:lang w:val="af-ZA"/>
        </w:rPr>
        <w:t>:</w:t>
      </w:r>
    </w:p>
    <w:p w:rsidR="002462D0" w:rsidRPr="00AE2768" w:rsidRDefault="002462D0" w:rsidP="002462D0">
      <w:pPr>
        <w:pStyle w:val="23"/>
        <w:spacing w:line="240" w:lineRule="auto"/>
        <w:ind w:firstLine="567"/>
        <w:rPr>
          <w:rFonts w:ascii="GHEA Grapalat" w:hAnsi="GHEA Grapalat" w:cs="Sylfaen"/>
          <w:szCs w:val="24"/>
        </w:rPr>
      </w:pPr>
      <w:r w:rsidRPr="00AE2768">
        <w:rPr>
          <w:rFonts w:ascii="GHEA Grapalat" w:hAnsi="GHEA Grapalat" w:cs="Sylfaen"/>
          <w:szCs w:val="24"/>
        </w:rPr>
        <w:t>8</w:t>
      </w:r>
      <w:r w:rsidRPr="00AE2768">
        <w:rPr>
          <w:rFonts w:ascii="GHEA Grapalat" w:hAnsi="GHEA Grapalat" w:cs="Sylfaen"/>
          <w:szCs w:val="24"/>
          <w:lang w:val="hy-AM"/>
        </w:rPr>
        <w:t>.</w:t>
      </w:r>
      <w:r w:rsidRPr="00C710A2">
        <w:rPr>
          <w:rFonts w:ascii="GHEA Grapalat" w:hAnsi="GHEA Grapalat" w:cs="Sylfaen"/>
          <w:szCs w:val="24"/>
        </w:rPr>
        <w:t xml:space="preserve">20 </w:t>
      </w:r>
      <w:r w:rsidRPr="00AE2768">
        <w:rPr>
          <w:rFonts w:ascii="GHEA Grapalat" w:hAnsi="GHEA Grapalat" w:cs="Sylfaen"/>
          <w:szCs w:val="24"/>
          <w:lang w:val="ru-RU"/>
        </w:rPr>
        <w:t>Մասնակից</w:t>
      </w:r>
      <w:r w:rsidRPr="00AE2768">
        <w:rPr>
          <w:rFonts w:ascii="GHEA Grapalat" w:hAnsi="GHEA Grapalat" w:cs="Sylfaen"/>
          <w:szCs w:val="24"/>
          <w:lang w:val="en-US"/>
        </w:rPr>
        <w:t>ն</w:t>
      </w:r>
      <w:r w:rsidRPr="00AE2768">
        <w:rPr>
          <w:rFonts w:ascii="GHEA Grapalat" w:hAnsi="GHEA Grapalat" w:cs="Sylfaen"/>
          <w:szCs w:val="24"/>
        </w:rPr>
        <w:t xml:space="preserve"> </w:t>
      </w:r>
      <w:r w:rsidRPr="00AE2768">
        <w:rPr>
          <w:rFonts w:ascii="GHEA Grapalat" w:hAnsi="GHEA Grapalat" w:cs="Sylfaen"/>
          <w:szCs w:val="24"/>
          <w:lang w:val="ru-RU"/>
        </w:rPr>
        <w:t>իրեն</w:t>
      </w:r>
      <w:r w:rsidRPr="00AE2768">
        <w:rPr>
          <w:rFonts w:ascii="GHEA Grapalat" w:hAnsi="GHEA Grapalat" w:cs="Sylfaen"/>
          <w:szCs w:val="24"/>
        </w:rPr>
        <w:t xml:space="preserve"> </w:t>
      </w:r>
      <w:r w:rsidRPr="00AE2768">
        <w:rPr>
          <w:rFonts w:ascii="GHEA Grapalat" w:hAnsi="GHEA Grapalat" w:cs="Sylfaen"/>
          <w:szCs w:val="24"/>
          <w:lang w:val="ru-RU"/>
        </w:rPr>
        <w:t>ներկայացված</w:t>
      </w:r>
      <w:r w:rsidRPr="00AE2768">
        <w:rPr>
          <w:rFonts w:ascii="GHEA Grapalat" w:hAnsi="GHEA Grapalat" w:cs="Sylfaen"/>
          <w:szCs w:val="24"/>
        </w:rPr>
        <w:t xml:space="preserve"> </w:t>
      </w:r>
      <w:r w:rsidRPr="00AE2768">
        <w:rPr>
          <w:rFonts w:ascii="GHEA Grapalat" w:hAnsi="GHEA Grapalat" w:cs="Sylfaen"/>
          <w:szCs w:val="24"/>
          <w:lang w:val="ru-RU"/>
        </w:rPr>
        <w:t>պահանջների</w:t>
      </w:r>
      <w:r w:rsidRPr="00AE2768">
        <w:rPr>
          <w:rFonts w:ascii="GHEA Grapalat" w:hAnsi="GHEA Grapalat" w:cs="Sylfaen"/>
          <w:szCs w:val="24"/>
        </w:rPr>
        <w:t xml:space="preserve"> </w:t>
      </w:r>
      <w:r w:rsidRPr="00AE2768">
        <w:rPr>
          <w:rFonts w:ascii="GHEA Grapalat" w:hAnsi="GHEA Grapalat" w:cs="Sylfaen"/>
          <w:szCs w:val="24"/>
          <w:lang w:val="ru-RU"/>
        </w:rPr>
        <w:t>համապատասխանության</w:t>
      </w:r>
      <w:r w:rsidRPr="00AE2768">
        <w:rPr>
          <w:rFonts w:ascii="GHEA Grapalat" w:hAnsi="GHEA Grapalat" w:cs="Sylfaen"/>
          <w:szCs w:val="24"/>
        </w:rPr>
        <w:t xml:space="preserve"> </w:t>
      </w:r>
      <w:r w:rsidRPr="00AE2768">
        <w:rPr>
          <w:rFonts w:ascii="GHEA Grapalat" w:hAnsi="GHEA Grapalat" w:cs="Sylfaen"/>
          <w:szCs w:val="24"/>
          <w:lang w:val="ru-RU"/>
        </w:rPr>
        <w:t>հիմնավորման</w:t>
      </w:r>
      <w:r w:rsidRPr="00AE2768">
        <w:rPr>
          <w:rFonts w:ascii="GHEA Grapalat" w:hAnsi="GHEA Grapalat" w:cs="Sylfaen"/>
          <w:szCs w:val="24"/>
        </w:rPr>
        <w:t xml:space="preserve"> </w:t>
      </w:r>
      <w:r w:rsidRPr="00AE2768">
        <w:rPr>
          <w:rFonts w:ascii="GHEA Grapalat" w:hAnsi="GHEA Grapalat" w:cs="Sylfaen"/>
          <w:szCs w:val="24"/>
          <w:lang w:val="ru-RU"/>
        </w:rPr>
        <w:t>նպատակով</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է</w:t>
      </w:r>
      <w:r w:rsidRPr="00AE2768">
        <w:rPr>
          <w:rFonts w:ascii="GHEA Grapalat" w:hAnsi="GHEA Grapalat" w:cs="Sylfaen"/>
          <w:szCs w:val="24"/>
        </w:rPr>
        <w:t xml:space="preserve"> </w:t>
      </w:r>
      <w:r w:rsidRPr="00AE2768">
        <w:rPr>
          <w:rFonts w:ascii="GHEA Grapalat" w:hAnsi="GHEA Grapalat" w:cs="Sylfaen"/>
          <w:szCs w:val="24"/>
          <w:lang w:val="ru-RU"/>
        </w:rPr>
        <w:t>ներկայացնել</w:t>
      </w:r>
      <w:r w:rsidRPr="00AE2768">
        <w:rPr>
          <w:rFonts w:ascii="GHEA Grapalat" w:hAnsi="GHEA Grapalat" w:cs="Sylfaen"/>
          <w:szCs w:val="24"/>
        </w:rPr>
        <w:t xml:space="preserve"> </w:t>
      </w:r>
      <w:r w:rsidRPr="00AE2768">
        <w:rPr>
          <w:rFonts w:ascii="GHEA Grapalat" w:hAnsi="GHEA Grapalat" w:cs="Sylfaen"/>
          <w:szCs w:val="24"/>
          <w:lang w:val="ru-RU"/>
        </w:rPr>
        <w:t>լրացուցիչ</w:t>
      </w:r>
      <w:r w:rsidRPr="00AE2768">
        <w:rPr>
          <w:rFonts w:ascii="GHEA Grapalat" w:hAnsi="GHEA Grapalat" w:cs="Sylfaen"/>
          <w:szCs w:val="24"/>
        </w:rPr>
        <w:t xml:space="preserve"> </w:t>
      </w:r>
      <w:r w:rsidRPr="00AE2768">
        <w:rPr>
          <w:rFonts w:ascii="GHEA Grapalat" w:hAnsi="GHEA Grapalat" w:cs="Sylfaen"/>
          <w:szCs w:val="24"/>
          <w:lang w:val="ru-RU"/>
        </w:rPr>
        <w:t>այլ</w:t>
      </w:r>
      <w:r w:rsidRPr="00AE2768">
        <w:rPr>
          <w:rFonts w:ascii="GHEA Grapalat" w:hAnsi="GHEA Grapalat" w:cs="Sylfaen"/>
          <w:szCs w:val="24"/>
        </w:rPr>
        <w:t xml:space="preserve"> </w:t>
      </w:r>
      <w:r w:rsidRPr="00AE2768">
        <w:rPr>
          <w:rFonts w:ascii="GHEA Grapalat" w:hAnsi="GHEA Grapalat" w:cs="Sylfaen"/>
          <w:szCs w:val="24"/>
          <w:lang w:val="ru-RU"/>
        </w:rPr>
        <w:t>փաստաթղթեր</w:t>
      </w:r>
      <w:r w:rsidRPr="00AE2768">
        <w:rPr>
          <w:rFonts w:ascii="GHEA Grapalat" w:hAnsi="GHEA Grapalat" w:cs="Sylfaen"/>
          <w:szCs w:val="24"/>
        </w:rPr>
        <w:t xml:space="preserve">, </w:t>
      </w:r>
      <w:r w:rsidRPr="00AE2768">
        <w:rPr>
          <w:rFonts w:ascii="GHEA Grapalat" w:hAnsi="GHEA Grapalat" w:cs="Sylfaen"/>
          <w:szCs w:val="24"/>
          <w:lang w:val="ru-RU"/>
        </w:rPr>
        <w:t>տեղեկություններ</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նյութեր։</w:t>
      </w:r>
    </w:p>
    <w:p w:rsidR="002462D0" w:rsidRPr="00AE2768" w:rsidRDefault="002462D0" w:rsidP="002462D0">
      <w:pPr>
        <w:pStyle w:val="23"/>
        <w:spacing w:line="240" w:lineRule="auto"/>
        <w:ind w:firstLine="567"/>
        <w:rPr>
          <w:rFonts w:ascii="GHEA Grapalat" w:hAnsi="GHEA Grapalat" w:cs="Sylfaen"/>
          <w:szCs w:val="24"/>
        </w:rPr>
      </w:pPr>
      <w:r w:rsidRPr="00AE2768">
        <w:rPr>
          <w:rFonts w:ascii="GHEA Grapalat" w:hAnsi="GHEA Grapalat" w:cs="Sylfaen"/>
          <w:szCs w:val="24"/>
          <w:lang w:val="en-US"/>
        </w:rPr>
        <w:t>Հ</w:t>
      </w:r>
      <w:r w:rsidRPr="00AE2768">
        <w:rPr>
          <w:rFonts w:ascii="GHEA Grapalat" w:hAnsi="GHEA Grapalat" w:cs="Sylfaen"/>
          <w:szCs w:val="24"/>
          <w:lang w:val="ru-RU"/>
        </w:rPr>
        <w:t>անձնաժողովը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է</w:t>
      </w:r>
      <w:r w:rsidRPr="00AE2768">
        <w:rPr>
          <w:rFonts w:ascii="GHEA Grapalat" w:hAnsi="GHEA Grapalat" w:cs="Sylfaen"/>
          <w:szCs w:val="24"/>
        </w:rPr>
        <w:t xml:space="preserve"> </w:t>
      </w:r>
      <w:r w:rsidRPr="00AE2768">
        <w:rPr>
          <w:rFonts w:ascii="GHEA Grapalat" w:hAnsi="GHEA Grapalat" w:cs="Sylfaen"/>
          <w:szCs w:val="24"/>
          <w:lang w:val="ru-RU"/>
        </w:rPr>
        <w:t>ստուգել</w:t>
      </w:r>
      <w:r w:rsidRPr="00AE2768">
        <w:rPr>
          <w:rFonts w:ascii="GHEA Grapalat" w:hAnsi="GHEA Grapalat" w:cs="Sylfaen"/>
          <w:szCs w:val="24"/>
        </w:rPr>
        <w:t xml:space="preserve"> </w:t>
      </w:r>
      <w:r w:rsidRPr="00AE2768">
        <w:rPr>
          <w:rFonts w:ascii="GHEA Grapalat" w:hAnsi="GHEA Grapalat" w:cs="Sylfaen"/>
          <w:szCs w:val="24"/>
          <w:lang w:val="en-US"/>
        </w:rPr>
        <w:t>մ</w:t>
      </w:r>
      <w:r w:rsidRPr="00AE2768">
        <w:rPr>
          <w:rFonts w:ascii="GHEA Grapalat" w:hAnsi="GHEA Grapalat" w:cs="Sylfaen"/>
          <w:szCs w:val="24"/>
          <w:lang w:val="ru-RU"/>
        </w:rPr>
        <w:t>ասնակցի</w:t>
      </w:r>
      <w:r w:rsidRPr="00AE2768">
        <w:rPr>
          <w:rFonts w:ascii="GHEA Grapalat" w:hAnsi="GHEA Grapalat" w:cs="Sylfaen"/>
          <w:szCs w:val="24"/>
        </w:rPr>
        <w:t xml:space="preserve"> </w:t>
      </w:r>
      <w:r w:rsidRPr="00AE2768">
        <w:rPr>
          <w:rFonts w:ascii="GHEA Grapalat" w:hAnsi="GHEA Grapalat" w:cs="Sylfaen"/>
          <w:szCs w:val="24"/>
          <w:lang w:val="ru-RU"/>
        </w:rPr>
        <w:t>ներկայացրած</w:t>
      </w:r>
      <w:r w:rsidRPr="00AE2768">
        <w:rPr>
          <w:rFonts w:ascii="GHEA Grapalat" w:hAnsi="GHEA Grapalat" w:cs="Sylfaen"/>
          <w:szCs w:val="24"/>
        </w:rPr>
        <w:t xml:space="preserve"> </w:t>
      </w:r>
      <w:r w:rsidRPr="00AE2768">
        <w:rPr>
          <w:rFonts w:ascii="GHEA Grapalat" w:hAnsi="GHEA Grapalat" w:cs="Sylfaen"/>
          <w:szCs w:val="24"/>
          <w:lang w:val="ru-RU"/>
        </w:rPr>
        <w:t>տվյալների</w:t>
      </w:r>
      <w:r w:rsidRPr="00AE2768">
        <w:rPr>
          <w:rFonts w:ascii="GHEA Grapalat" w:hAnsi="GHEA Grapalat" w:cs="Sylfaen"/>
          <w:szCs w:val="24"/>
        </w:rPr>
        <w:t xml:space="preserve"> </w:t>
      </w:r>
      <w:r w:rsidRPr="00AE2768">
        <w:rPr>
          <w:rFonts w:ascii="GHEA Grapalat" w:hAnsi="GHEA Grapalat" w:cs="Sylfaen"/>
          <w:szCs w:val="24"/>
          <w:lang w:val="ru-RU"/>
        </w:rPr>
        <w:t>իսկությունը</w:t>
      </w:r>
      <w:r w:rsidRPr="00AE2768">
        <w:rPr>
          <w:rFonts w:ascii="GHEA Grapalat" w:hAnsi="GHEA Grapalat" w:cs="Sylfaen"/>
          <w:szCs w:val="24"/>
        </w:rPr>
        <w:t xml:space="preserve">` </w:t>
      </w:r>
      <w:r w:rsidRPr="00AE2768">
        <w:rPr>
          <w:rFonts w:ascii="GHEA Grapalat" w:hAnsi="GHEA Grapalat" w:cs="Sylfaen"/>
          <w:szCs w:val="24"/>
          <w:lang w:val="ru-RU"/>
        </w:rPr>
        <w:t>օգտագործելով</w:t>
      </w:r>
      <w:r w:rsidRPr="00AE2768">
        <w:rPr>
          <w:rFonts w:ascii="GHEA Grapalat" w:hAnsi="GHEA Grapalat" w:cs="Sylfaen"/>
          <w:szCs w:val="24"/>
        </w:rPr>
        <w:t xml:space="preserve"> </w:t>
      </w:r>
      <w:r w:rsidRPr="00AE2768">
        <w:rPr>
          <w:rFonts w:ascii="GHEA Grapalat" w:hAnsi="GHEA Grapalat" w:cs="Sylfaen"/>
          <w:szCs w:val="24"/>
          <w:lang w:val="ru-RU"/>
        </w:rPr>
        <w:t>պաշտոնական</w:t>
      </w:r>
      <w:r w:rsidRPr="00AE2768">
        <w:rPr>
          <w:rFonts w:ascii="GHEA Grapalat" w:hAnsi="GHEA Grapalat" w:cs="Sylfaen"/>
          <w:szCs w:val="24"/>
        </w:rPr>
        <w:t xml:space="preserve"> </w:t>
      </w:r>
      <w:r w:rsidRPr="00AE2768">
        <w:rPr>
          <w:rFonts w:ascii="GHEA Grapalat" w:hAnsi="GHEA Grapalat" w:cs="Sylfaen"/>
          <w:szCs w:val="24"/>
          <w:lang w:val="ru-RU"/>
        </w:rPr>
        <w:t>աղբյուրներից</w:t>
      </w:r>
      <w:r w:rsidRPr="00AE2768">
        <w:rPr>
          <w:rFonts w:ascii="GHEA Grapalat" w:hAnsi="GHEA Grapalat" w:cs="Sylfaen"/>
          <w:szCs w:val="24"/>
        </w:rPr>
        <w:t xml:space="preserve"> </w:t>
      </w:r>
      <w:r w:rsidRPr="00AE2768">
        <w:rPr>
          <w:rFonts w:ascii="GHEA Grapalat" w:hAnsi="GHEA Grapalat" w:cs="Sylfaen"/>
          <w:szCs w:val="24"/>
          <w:lang w:val="ru-RU"/>
        </w:rPr>
        <w:t>ստացված</w:t>
      </w:r>
      <w:r w:rsidRPr="00AE2768">
        <w:rPr>
          <w:rFonts w:ascii="GHEA Grapalat" w:hAnsi="GHEA Grapalat" w:cs="Sylfaen"/>
          <w:szCs w:val="24"/>
        </w:rPr>
        <w:t xml:space="preserve"> </w:t>
      </w:r>
      <w:r w:rsidRPr="00AE2768">
        <w:rPr>
          <w:rFonts w:ascii="GHEA Grapalat" w:hAnsi="GHEA Grapalat" w:cs="Sylfaen"/>
          <w:szCs w:val="24"/>
          <w:lang w:val="ru-RU"/>
        </w:rPr>
        <w:t>տվյալներ</w:t>
      </w:r>
      <w:r w:rsidRPr="00AE2768">
        <w:rPr>
          <w:rFonts w:ascii="GHEA Grapalat" w:hAnsi="GHEA Grapalat" w:cs="Sylfaen"/>
          <w:szCs w:val="24"/>
        </w:rPr>
        <w:t xml:space="preserve"> </w:t>
      </w:r>
      <w:r w:rsidRPr="00AE2768">
        <w:rPr>
          <w:rFonts w:ascii="GHEA Grapalat" w:hAnsi="GHEA Grapalat" w:cs="Sylfaen"/>
          <w:szCs w:val="24"/>
          <w:lang w:val="ru-RU"/>
        </w:rPr>
        <w:t>կամ</w:t>
      </w:r>
      <w:r w:rsidRPr="00AE2768">
        <w:rPr>
          <w:rFonts w:ascii="GHEA Grapalat" w:hAnsi="GHEA Grapalat" w:cs="Sylfaen"/>
          <w:szCs w:val="24"/>
        </w:rPr>
        <w:t xml:space="preserve"> </w:t>
      </w:r>
      <w:r w:rsidRPr="00AE2768">
        <w:rPr>
          <w:rFonts w:ascii="GHEA Grapalat" w:hAnsi="GHEA Grapalat" w:cs="Sylfaen"/>
          <w:szCs w:val="24"/>
          <w:lang w:val="ru-RU"/>
        </w:rPr>
        <w:t>դրա</w:t>
      </w:r>
      <w:r w:rsidRPr="00AE2768">
        <w:rPr>
          <w:rFonts w:ascii="GHEA Grapalat" w:hAnsi="GHEA Grapalat" w:cs="Sylfaen"/>
          <w:szCs w:val="24"/>
        </w:rPr>
        <w:t xml:space="preserve"> </w:t>
      </w:r>
      <w:r w:rsidRPr="00AE2768">
        <w:rPr>
          <w:rFonts w:ascii="GHEA Grapalat" w:hAnsi="GHEA Grapalat" w:cs="Sylfaen"/>
          <w:szCs w:val="24"/>
          <w:lang w:val="ru-RU"/>
        </w:rPr>
        <w:t>մասին</w:t>
      </w:r>
      <w:r w:rsidRPr="00AE2768">
        <w:rPr>
          <w:rFonts w:ascii="GHEA Grapalat" w:hAnsi="GHEA Grapalat" w:cs="Sylfaen"/>
          <w:szCs w:val="24"/>
        </w:rPr>
        <w:t xml:space="preserve"> </w:t>
      </w:r>
      <w:r w:rsidRPr="00AE2768">
        <w:rPr>
          <w:rFonts w:ascii="GHEA Grapalat" w:hAnsi="GHEA Grapalat" w:cs="Sylfaen"/>
          <w:szCs w:val="24"/>
          <w:lang w:val="ru-RU"/>
        </w:rPr>
        <w:t>ստանալով</w:t>
      </w:r>
      <w:r w:rsidRPr="00AE2768">
        <w:rPr>
          <w:rFonts w:ascii="GHEA Grapalat" w:hAnsi="GHEA Grapalat" w:cs="Sylfaen"/>
          <w:szCs w:val="24"/>
        </w:rPr>
        <w:t xml:space="preserve"> </w:t>
      </w:r>
      <w:r w:rsidRPr="00AE2768">
        <w:rPr>
          <w:rFonts w:ascii="GHEA Grapalat" w:hAnsi="GHEA Grapalat" w:cs="Sylfaen"/>
          <w:szCs w:val="24"/>
          <w:lang w:val="ru-RU"/>
        </w:rPr>
        <w:t>իրավասու</w:t>
      </w:r>
      <w:r w:rsidRPr="00AE2768">
        <w:rPr>
          <w:rFonts w:ascii="GHEA Grapalat" w:hAnsi="GHEA Grapalat" w:cs="Sylfaen"/>
          <w:szCs w:val="24"/>
        </w:rPr>
        <w:t xml:space="preserve"> </w:t>
      </w:r>
      <w:r w:rsidRPr="00AE2768">
        <w:rPr>
          <w:rFonts w:ascii="GHEA Grapalat" w:hAnsi="GHEA Grapalat" w:cs="Sylfaen"/>
          <w:szCs w:val="24"/>
          <w:lang w:val="ru-RU"/>
        </w:rPr>
        <w:t>մարմինների</w:t>
      </w:r>
      <w:r w:rsidRPr="00AE2768">
        <w:rPr>
          <w:rFonts w:ascii="GHEA Grapalat" w:hAnsi="GHEA Grapalat" w:cs="Sylfaen"/>
          <w:szCs w:val="24"/>
        </w:rPr>
        <w:t xml:space="preserve"> </w:t>
      </w:r>
      <w:r w:rsidRPr="00AE2768">
        <w:rPr>
          <w:rFonts w:ascii="GHEA Grapalat" w:hAnsi="GHEA Grapalat" w:cs="Sylfaen"/>
          <w:szCs w:val="24"/>
          <w:lang w:val="ru-RU"/>
        </w:rPr>
        <w:t>գրավոր</w:t>
      </w:r>
      <w:r w:rsidRPr="00AE2768">
        <w:rPr>
          <w:rFonts w:ascii="GHEA Grapalat" w:hAnsi="GHEA Grapalat" w:cs="Sylfaen"/>
          <w:szCs w:val="24"/>
        </w:rPr>
        <w:t xml:space="preserve"> </w:t>
      </w:r>
      <w:r w:rsidRPr="00AE2768">
        <w:rPr>
          <w:rFonts w:ascii="GHEA Grapalat" w:hAnsi="GHEA Grapalat" w:cs="Sylfaen"/>
          <w:szCs w:val="24"/>
          <w:lang w:val="ru-RU"/>
        </w:rPr>
        <w:t>եզրակացությունը</w:t>
      </w:r>
      <w:r w:rsidRPr="00AE2768">
        <w:rPr>
          <w:rFonts w:ascii="GHEA Grapalat" w:hAnsi="GHEA Grapalat" w:cs="Sylfaen"/>
          <w:szCs w:val="24"/>
        </w:rPr>
        <w:t xml:space="preserve">: </w:t>
      </w:r>
      <w:r w:rsidRPr="00AE2768">
        <w:rPr>
          <w:rFonts w:ascii="GHEA Grapalat" w:hAnsi="GHEA Grapalat" w:cs="Sylfaen"/>
          <w:szCs w:val="24"/>
          <w:lang w:val="ru-RU"/>
        </w:rPr>
        <w:t>Նման</w:t>
      </w:r>
      <w:r w:rsidRPr="00AE2768">
        <w:rPr>
          <w:rFonts w:ascii="GHEA Grapalat" w:hAnsi="GHEA Grapalat" w:cs="Sylfaen"/>
          <w:szCs w:val="24"/>
        </w:rPr>
        <w:t xml:space="preserve"> </w:t>
      </w:r>
      <w:r w:rsidRPr="00AE2768">
        <w:rPr>
          <w:rFonts w:ascii="GHEA Grapalat" w:hAnsi="GHEA Grapalat" w:cs="Sylfaen"/>
          <w:szCs w:val="24"/>
          <w:lang w:val="ru-RU"/>
        </w:rPr>
        <w:t>հարցում</w:t>
      </w:r>
      <w:r w:rsidRPr="00AE2768">
        <w:rPr>
          <w:rFonts w:ascii="GHEA Grapalat" w:hAnsi="GHEA Grapalat" w:cs="Sylfaen"/>
          <w:szCs w:val="24"/>
        </w:rPr>
        <w:t xml:space="preserve"> </w:t>
      </w:r>
      <w:r w:rsidRPr="00AE2768">
        <w:rPr>
          <w:rFonts w:ascii="GHEA Grapalat" w:hAnsi="GHEA Grapalat" w:cs="Sylfaen"/>
          <w:szCs w:val="24"/>
          <w:lang w:val="ru-RU"/>
        </w:rPr>
        <w:t>ուղարկվելու</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 xml:space="preserve"> </w:t>
      </w:r>
      <w:r w:rsidRPr="00AE2768">
        <w:rPr>
          <w:rFonts w:ascii="GHEA Grapalat" w:hAnsi="GHEA Grapalat" w:cs="Sylfaen"/>
          <w:szCs w:val="24"/>
          <w:lang w:val="ru-RU"/>
        </w:rPr>
        <w:t>համապատասխան</w:t>
      </w:r>
      <w:r w:rsidRPr="00AE2768">
        <w:rPr>
          <w:rFonts w:ascii="GHEA Grapalat" w:hAnsi="GHEA Grapalat" w:cs="Sylfaen"/>
          <w:szCs w:val="24"/>
        </w:rPr>
        <w:t xml:space="preserve"> </w:t>
      </w:r>
      <w:r w:rsidRPr="00AE2768">
        <w:rPr>
          <w:rFonts w:ascii="GHEA Grapalat" w:hAnsi="GHEA Grapalat" w:cs="Sylfaen"/>
          <w:szCs w:val="24"/>
          <w:lang w:val="ru-RU"/>
        </w:rPr>
        <w:t>պետական</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տեղական</w:t>
      </w:r>
      <w:r w:rsidRPr="00AE2768">
        <w:rPr>
          <w:rFonts w:ascii="GHEA Grapalat" w:hAnsi="GHEA Grapalat" w:cs="Sylfaen"/>
          <w:szCs w:val="24"/>
        </w:rPr>
        <w:t xml:space="preserve"> </w:t>
      </w:r>
      <w:r w:rsidRPr="00AE2768">
        <w:rPr>
          <w:rFonts w:ascii="GHEA Grapalat" w:hAnsi="GHEA Grapalat" w:cs="Sylfaen"/>
          <w:szCs w:val="24"/>
          <w:lang w:val="ru-RU"/>
        </w:rPr>
        <w:t>ինքնակառավարման</w:t>
      </w:r>
      <w:r w:rsidRPr="00AE2768">
        <w:rPr>
          <w:rFonts w:ascii="GHEA Grapalat" w:hAnsi="GHEA Grapalat" w:cs="Sylfaen"/>
          <w:szCs w:val="24"/>
        </w:rPr>
        <w:t xml:space="preserve"> </w:t>
      </w:r>
      <w:r w:rsidRPr="00AE2768">
        <w:rPr>
          <w:rFonts w:ascii="GHEA Grapalat" w:hAnsi="GHEA Grapalat" w:cs="Sylfaen"/>
          <w:szCs w:val="24"/>
          <w:lang w:val="ru-RU"/>
        </w:rPr>
        <w:t>մարմինները</w:t>
      </w:r>
      <w:r w:rsidRPr="00AE2768">
        <w:rPr>
          <w:rFonts w:ascii="GHEA Grapalat" w:hAnsi="GHEA Grapalat" w:cs="Sylfaen"/>
          <w:szCs w:val="24"/>
        </w:rPr>
        <w:t xml:space="preserve"> </w:t>
      </w:r>
      <w:r w:rsidRPr="00AE2768">
        <w:rPr>
          <w:rFonts w:ascii="GHEA Grapalat" w:hAnsi="GHEA Grapalat" w:cs="Sylfaen"/>
          <w:szCs w:val="24"/>
          <w:lang w:val="ru-RU"/>
        </w:rPr>
        <w:t>հարցումն</w:t>
      </w:r>
      <w:r w:rsidRPr="00AE2768">
        <w:rPr>
          <w:rFonts w:ascii="GHEA Grapalat" w:hAnsi="GHEA Grapalat" w:cs="Sylfaen"/>
          <w:szCs w:val="24"/>
        </w:rPr>
        <w:t xml:space="preserve"> </w:t>
      </w:r>
      <w:r w:rsidRPr="00AE2768">
        <w:rPr>
          <w:rFonts w:ascii="GHEA Grapalat" w:hAnsi="GHEA Grapalat" w:cs="Sylfaen"/>
          <w:szCs w:val="24"/>
          <w:lang w:val="ru-RU"/>
        </w:rPr>
        <w:t>ստանալու</w:t>
      </w:r>
      <w:r w:rsidRPr="00AE2768">
        <w:rPr>
          <w:rFonts w:ascii="GHEA Grapalat" w:hAnsi="GHEA Grapalat" w:cs="Sylfaen"/>
          <w:szCs w:val="24"/>
        </w:rPr>
        <w:t xml:space="preserve"> </w:t>
      </w:r>
      <w:r w:rsidRPr="00AE2768">
        <w:rPr>
          <w:rFonts w:ascii="GHEA Grapalat" w:hAnsi="GHEA Grapalat" w:cs="Sylfaen"/>
          <w:szCs w:val="24"/>
          <w:lang w:val="ru-RU"/>
        </w:rPr>
        <w:t>օրվան</w:t>
      </w:r>
      <w:r w:rsidRPr="00AE2768">
        <w:rPr>
          <w:rFonts w:ascii="GHEA Grapalat" w:hAnsi="GHEA Grapalat" w:cs="Sylfaen"/>
          <w:szCs w:val="24"/>
        </w:rPr>
        <w:t xml:space="preserve"> </w:t>
      </w:r>
      <w:r w:rsidRPr="00AE2768">
        <w:rPr>
          <w:rFonts w:ascii="GHEA Grapalat" w:hAnsi="GHEA Grapalat" w:cs="Sylfaen"/>
          <w:szCs w:val="24"/>
          <w:lang w:val="ru-RU"/>
        </w:rPr>
        <w:t>հաջորդող</w:t>
      </w:r>
      <w:r w:rsidRPr="00AE2768">
        <w:rPr>
          <w:rFonts w:ascii="GHEA Grapalat" w:hAnsi="GHEA Grapalat" w:cs="Sylfaen"/>
          <w:szCs w:val="24"/>
        </w:rPr>
        <w:t xml:space="preserve"> </w:t>
      </w:r>
      <w:r w:rsidRPr="00AE2768">
        <w:rPr>
          <w:rFonts w:ascii="GHEA Grapalat" w:hAnsi="GHEA Grapalat" w:cs="Sylfaen"/>
          <w:szCs w:val="24"/>
          <w:lang w:val="ru-RU"/>
        </w:rPr>
        <w:t>երկու</w:t>
      </w:r>
      <w:r w:rsidRPr="00AE2768">
        <w:rPr>
          <w:rFonts w:ascii="GHEA Grapalat" w:hAnsi="GHEA Grapalat" w:cs="Sylfaen"/>
          <w:szCs w:val="24"/>
        </w:rPr>
        <w:t xml:space="preserve"> </w:t>
      </w:r>
      <w:r w:rsidRPr="00AE2768">
        <w:rPr>
          <w:rFonts w:ascii="GHEA Grapalat" w:hAnsi="GHEA Grapalat" w:cs="Sylfaen"/>
          <w:szCs w:val="24"/>
          <w:lang w:val="ru-RU"/>
        </w:rPr>
        <w:t>աշխատանքային</w:t>
      </w:r>
      <w:r w:rsidRPr="00AE2768">
        <w:rPr>
          <w:rFonts w:ascii="GHEA Grapalat" w:hAnsi="GHEA Grapalat" w:cs="Sylfaen"/>
          <w:szCs w:val="24"/>
        </w:rPr>
        <w:t xml:space="preserve"> </w:t>
      </w:r>
      <w:r w:rsidRPr="00AE2768">
        <w:rPr>
          <w:rFonts w:ascii="GHEA Grapalat" w:hAnsi="GHEA Grapalat" w:cs="Sylfaen"/>
          <w:szCs w:val="24"/>
          <w:lang w:val="ru-RU"/>
        </w:rPr>
        <w:t>օրվա</w:t>
      </w:r>
      <w:r w:rsidRPr="00AE2768">
        <w:rPr>
          <w:rFonts w:ascii="GHEA Grapalat" w:hAnsi="GHEA Grapalat" w:cs="Sylfaen"/>
          <w:szCs w:val="24"/>
        </w:rPr>
        <w:t xml:space="preserve"> </w:t>
      </w:r>
      <w:r w:rsidRPr="00AE2768">
        <w:rPr>
          <w:rFonts w:ascii="GHEA Grapalat" w:hAnsi="GHEA Grapalat" w:cs="Sylfaen"/>
          <w:szCs w:val="24"/>
          <w:lang w:val="ru-RU"/>
        </w:rPr>
        <w:t>ընթացքում</w:t>
      </w:r>
      <w:r w:rsidRPr="00AE2768">
        <w:rPr>
          <w:rFonts w:ascii="GHEA Grapalat" w:hAnsi="GHEA Grapalat" w:cs="Sylfaen"/>
          <w:szCs w:val="24"/>
        </w:rPr>
        <w:t xml:space="preserve"> </w:t>
      </w:r>
      <w:r w:rsidRPr="00AE2768">
        <w:rPr>
          <w:rFonts w:ascii="GHEA Grapalat" w:hAnsi="GHEA Grapalat" w:cs="Sylfaen"/>
          <w:szCs w:val="24"/>
          <w:lang w:val="ru-RU"/>
        </w:rPr>
        <w:t>տրամադրում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գրավոր</w:t>
      </w:r>
      <w:r w:rsidRPr="00AE2768">
        <w:rPr>
          <w:rFonts w:ascii="GHEA Grapalat" w:hAnsi="GHEA Grapalat" w:cs="Sylfaen"/>
          <w:szCs w:val="24"/>
        </w:rPr>
        <w:t xml:space="preserve"> </w:t>
      </w:r>
      <w:r w:rsidRPr="00AE2768">
        <w:rPr>
          <w:rFonts w:ascii="GHEA Grapalat" w:hAnsi="GHEA Grapalat" w:cs="Sylfaen"/>
          <w:szCs w:val="24"/>
          <w:lang w:val="ru-RU"/>
        </w:rPr>
        <w:t>եզրակացություն</w:t>
      </w:r>
      <w:r w:rsidRPr="00AE2768">
        <w:rPr>
          <w:rFonts w:ascii="GHEA Grapalat" w:hAnsi="GHEA Grapalat" w:cs="Sylfaen"/>
          <w:szCs w:val="24"/>
        </w:rPr>
        <w:t xml:space="preserve">: </w:t>
      </w:r>
      <w:r w:rsidRPr="00AE2768">
        <w:rPr>
          <w:rFonts w:ascii="GHEA Grapalat" w:hAnsi="GHEA Grapalat" w:cs="Sylfaen"/>
          <w:szCs w:val="24"/>
          <w:lang w:val="ru-RU"/>
        </w:rPr>
        <w:t>Եթե</w:t>
      </w:r>
      <w:r w:rsidRPr="00AE2768">
        <w:rPr>
          <w:rFonts w:ascii="GHEA Grapalat" w:hAnsi="GHEA Grapalat" w:cs="Sylfaen"/>
          <w:szCs w:val="24"/>
        </w:rPr>
        <w:t xml:space="preserve"> </w:t>
      </w:r>
      <w:r w:rsidRPr="00AE2768">
        <w:rPr>
          <w:rFonts w:ascii="GHEA Grapalat" w:hAnsi="GHEA Grapalat" w:cs="Sylfaen"/>
          <w:szCs w:val="24"/>
          <w:lang w:val="en-US"/>
        </w:rPr>
        <w:t>մ</w:t>
      </w:r>
      <w:r w:rsidRPr="00AE2768">
        <w:rPr>
          <w:rFonts w:ascii="GHEA Grapalat" w:hAnsi="GHEA Grapalat" w:cs="Sylfaen"/>
          <w:szCs w:val="24"/>
          <w:lang w:val="ru-RU"/>
        </w:rPr>
        <w:t>ասնակցի</w:t>
      </w:r>
      <w:r w:rsidRPr="00AE2768">
        <w:rPr>
          <w:rFonts w:ascii="GHEA Grapalat" w:hAnsi="GHEA Grapalat" w:cs="Sylfaen"/>
          <w:szCs w:val="24"/>
        </w:rPr>
        <w:t xml:space="preserve"> </w:t>
      </w:r>
      <w:r w:rsidRPr="00AE2768">
        <w:rPr>
          <w:rFonts w:ascii="GHEA Grapalat" w:hAnsi="GHEA Grapalat" w:cs="Sylfaen"/>
          <w:szCs w:val="24"/>
          <w:lang w:val="ru-RU"/>
        </w:rPr>
        <w:t>ներկայացրած</w:t>
      </w:r>
      <w:r w:rsidRPr="00AE2768">
        <w:rPr>
          <w:rFonts w:ascii="GHEA Grapalat" w:hAnsi="GHEA Grapalat" w:cs="Sylfaen"/>
          <w:szCs w:val="24"/>
        </w:rPr>
        <w:t xml:space="preserve"> </w:t>
      </w:r>
      <w:r w:rsidRPr="00AE2768">
        <w:rPr>
          <w:rFonts w:ascii="GHEA Grapalat" w:hAnsi="GHEA Grapalat" w:cs="Sylfaen"/>
          <w:szCs w:val="24"/>
          <w:lang w:val="ru-RU"/>
        </w:rPr>
        <w:t>տվյալների</w:t>
      </w:r>
      <w:r w:rsidRPr="00AE2768">
        <w:rPr>
          <w:rFonts w:ascii="GHEA Grapalat" w:hAnsi="GHEA Grapalat" w:cs="Sylfaen"/>
          <w:szCs w:val="24"/>
        </w:rPr>
        <w:t xml:space="preserve"> </w:t>
      </w:r>
      <w:r w:rsidRPr="00AE2768">
        <w:rPr>
          <w:rFonts w:ascii="GHEA Grapalat" w:hAnsi="GHEA Grapalat" w:cs="Sylfaen"/>
          <w:szCs w:val="24"/>
          <w:lang w:val="ru-RU"/>
        </w:rPr>
        <w:t>իսկության</w:t>
      </w:r>
      <w:r w:rsidRPr="00AE2768">
        <w:rPr>
          <w:rFonts w:ascii="GHEA Grapalat" w:hAnsi="GHEA Grapalat" w:cs="Sylfaen"/>
          <w:szCs w:val="24"/>
        </w:rPr>
        <w:t xml:space="preserve"> </w:t>
      </w:r>
      <w:r w:rsidRPr="00AE2768">
        <w:rPr>
          <w:rFonts w:ascii="GHEA Grapalat" w:hAnsi="GHEA Grapalat" w:cs="Sylfaen"/>
          <w:szCs w:val="24"/>
          <w:lang w:val="ru-RU"/>
        </w:rPr>
        <w:t>ստուգման</w:t>
      </w:r>
      <w:r w:rsidRPr="00AE2768">
        <w:rPr>
          <w:rFonts w:ascii="GHEA Grapalat" w:hAnsi="GHEA Grapalat" w:cs="Sylfaen"/>
          <w:szCs w:val="24"/>
        </w:rPr>
        <w:t xml:space="preserve"> </w:t>
      </w:r>
      <w:r w:rsidRPr="00AE2768">
        <w:rPr>
          <w:rFonts w:ascii="GHEA Grapalat" w:hAnsi="GHEA Grapalat" w:cs="Sylfaen"/>
          <w:szCs w:val="24"/>
          <w:lang w:val="ru-RU"/>
        </w:rPr>
        <w:t>արդյունքում</w:t>
      </w:r>
      <w:r w:rsidRPr="00AE2768">
        <w:rPr>
          <w:rFonts w:ascii="GHEA Grapalat" w:hAnsi="GHEA Grapalat" w:cs="Sylfaen"/>
          <w:szCs w:val="24"/>
        </w:rPr>
        <w:t xml:space="preserve"> </w:t>
      </w:r>
      <w:r w:rsidRPr="00AE2768">
        <w:rPr>
          <w:rFonts w:ascii="GHEA Grapalat" w:hAnsi="GHEA Grapalat" w:cs="Sylfaen"/>
          <w:szCs w:val="24"/>
          <w:lang w:val="ru-RU"/>
        </w:rPr>
        <w:t>տվյալները</w:t>
      </w:r>
      <w:r w:rsidRPr="00AE2768">
        <w:rPr>
          <w:rFonts w:ascii="GHEA Grapalat" w:hAnsi="GHEA Grapalat" w:cs="Sylfaen"/>
          <w:szCs w:val="24"/>
        </w:rPr>
        <w:t xml:space="preserve"> </w:t>
      </w:r>
      <w:r w:rsidRPr="00AE2768">
        <w:rPr>
          <w:rFonts w:ascii="GHEA Grapalat" w:hAnsi="GHEA Grapalat" w:cs="Sylfaen"/>
          <w:szCs w:val="24"/>
          <w:lang w:val="ru-RU"/>
        </w:rPr>
        <w:t>որակվում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իրականությանը</w:t>
      </w:r>
      <w:r w:rsidRPr="00AE2768">
        <w:rPr>
          <w:rFonts w:ascii="GHEA Grapalat" w:hAnsi="GHEA Grapalat" w:cs="Sylfaen"/>
          <w:szCs w:val="24"/>
        </w:rPr>
        <w:t xml:space="preserve"> </w:t>
      </w:r>
      <w:r w:rsidRPr="00AE2768">
        <w:rPr>
          <w:rFonts w:ascii="GHEA Grapalat" w:hAnsi="GHEA Grapalat" w:cs="Sylfaen"/>
          <w:szCs w:val="24"/>
          <w:lang w:val="ru-RU"/>
        </w:rPr>
        <w:t>չհամապա</w:t>
      </w:r>
      <w:r w:rsidRPr="00AE2768">
        <w:rPr>
          <w:rFonts w:ascii="GHEA Grapalat" w:hAnsi="GHEA Grapalat" w:cs="Sylfaen"/>
          <w:szCs w:val="24"/>
        </w:rPr>
        <w:softHyphen/>
      </w:r>
      <w:r w:rsidRPr="00AE2768">
        <w:rPr>
          <w:rFonts w:ascii="GHEA Grapalat" w:hAnsi="GHEA Grapalat" w:cs="Sylfaen"/>
          <w:szCs w:val="24"/>
          <w:lang w:val="ru-RU"/>
        </w:rPr>
        <w:t>տասխանող</w:t>
      </w:r>
      <w:r w:rsidRPr="00AE2768">
        <w:rPr>
          <w:rFonts w:ascii="GHEA Grapalat" w:hAnsi="GHEA Grapalat" w:cs="Sylfaen"/>
          <w:szCs w:val="24"/>
        </w:rPr>
        <w:t xml:space="preserve">, </w:t>
      </w:r>
      <w:r w:rsidRPr="00AE2768">
        <w:rPr>
          <w:rFonts w:ascii="GHEA Grapalat" w:hAnsi="GHEA Grapalat" w:cs="Sylfaen"/>
          <w:szCs w:val="24"/>
          <w:lang w:val="ru-RU"/>
        </w:rPr>
        <w:t>ապա</w:t>
      </w:r>
      <w:r w:rsidRPr="00AE2768">
        <w:rPr>
          <w:rFonts w:ascii="GHEA Grapalat" w:hAnsi="GHEA Grapalat" w:cs="Sylfaen"/>
          <w:szCs w:val="24"/>
        </w:rPr>
        <w:t xml:space="preserve"> տվյալ մասնակցի հայտը մերժվում է:</w:t>
      </w:r>
    </w:p>
    <w:p w:rsidR="002462D0" w:rsidRPr="00AE2768" w:rsidRDefault="002462D0" w:rsidP="002462D0">
      <w:pPr>
        <w:pStyle w:val="23"/>
        <w:spacing w:line="240" w:lineRule="auto"/>
        <w:ind w:firstLine="567"/>
        <w:rPr>
          <w:rFonts w:ascii="GHEA Grapalat" w:hAnsi="GHEA Grapalat" w:cs="Sylfaen"/>
          <w:szCs w:val="24"/>
        </w:rPr>
      </w:pPr>
      <w:r w:rsidRPr="00AE2768">
        <w:rPr>
          <w:rFonts w:ascii="GHEA Grapalat" w:hAnsi="GHEA Grapalat" w:cs="Sylfaen"/>
          <w:szCs w:val="24"/>
        </w:rPr>
        <w:t>8</w:t>
      </w:r>
      <w:r w:rsidRPr="00AE2768">
        <w:rPr>
          <w:rFonts w:ascii="GHEA Grapalat" w:hAnsi="GHEA Grapalat" w:cs="Sylfaen"/>
          <w:szCs w:val="24"/>
          <w:lang w:val="hy-AM"/>
        </w:rPr>
        <w:t>.</w:t>
      </w:r>
      <w:r w:rsidRPr="00C710A2">
        <w:rPr>
          <w:rFonts w:ascii="GHEA Grapalat" w:hAnsi="GHEA Grapalat" w:cs="Sylfaen"/>
          <w:szCs w:val="24"/>
        </w:rPr>
        <w:t xml:space="preserve">21 </w:t>
      </w:r>
      <w:r w:rsidRPr="00AE2768">
        <w:rPr>
          <w:rFonts w:ascii="GHEA Grapalat" w:hAnsi="GHEA Grapalat" w:cs="Sylfaen"/>
          <w:szCs w:val="24"/>
          <w:lang w:val="hy-AM"/>
        </w:rPr>
        <w:t>Սույն</w:t>
      </w:r>
      <w:r w:rsidRPr="00AE2768">
        <w:rPr>
          <w:rFonts w:ascii="GHEA Grapalat" w:hAnsi="GHEA Grapalat" w:cs="Sylfaen"/>
          <w:szCs w:val="24"/>
        </w:rPr>
        <w:t xml:space="preserve"> </w:t>
      </w:r>
      <w:r w:rsidRPr="00AE2768">
        <w:rPr>
          <w:rFonts w:ascii="GHEA Grapalat" w:hAnsi="GHEA Grapalat" w:cs="Sylfaen"/>
          <w:szCs w:val="24"/>
          <w:lang w:val="hy-AM"/>
        </w:rPr>
        <w:t>հրավերի</w:t>
      </w:r>
      <w:r w:rsidRPr="00AE2768">
        <w:rPr>
          <w:rFonts w:ascii="GHEA Grapalat" w:hAnsi="GHEA Grapalat" w:cs="Sylfaen"/>
          <w:szCs w:val="24"/>
        </w:rPr>
        <w:t xml:space="preserve"> 1-</w:t>
      </w:r>
      <w:r w:rsidRPr="00AE2768">
        <w:rPr>
          <w:rFonts w:ascii="GHEA Grapalat" w:hAnsi="GHEA Grapalat" w:cs="Sylfaen"/>
          <w:szCs w:val="24"/>
          <w:lang w:val="hy-AM"/>
        </w:rPr>
        <w:t>ին</w:t>
      </w:r>
      <w:r w:rsidRPr="00AE2768">
        <w:rPr>
          <w:rFonts w:ascii="GHEA Grapalat" w:hAnsi="GHEA Grapalat" w:cs="Sylfaen"/>
          <w:szCs w:val="24"/>
        </w:rPr>
        <w:t xml:space="preserve"> </w:t>
      </w:r>
      <w:r w:rsidRPr="00AE2768">
        <w:rPr>
          <w:rFonts w:ascii="GHEA Grapalat" w:hAnsi="GHEA Grapalat" w:cs="Sylfaen"/>
          <w:szCs w:val="24"/>
          <w:lang w:val="hy-AM"/>
        </w:rPr>
        <w:t>մասի</w:t>
      </w:r>
      <w:r w:rsidRPr="00AE2768">
        <w:rPr>
          <w:rFonts w:ascii="GHEA Grapalat" w:hAnsi="GHEA Grapalat" w:cs="Sylfaen"/>
          <w:szCs w:val="24"/>
        </w:rPr>
        <w:t xml:space="preserve"> 8.20 </w:t>
      </w:r>
      <w:r w:rsidRPr="00AE2768">
        <w:rPr>
          <w:rFonts w:ascii="GHEA Grapalat" w:hAnsi="GHEA Grapalat" w:cs="Sylfaen"/>
          <w:szCs w:val="24"/>
          <w:lang w:val="hy-AM"/>
        </w:rPr>
        <w:t>կետի</w:t>
      </w:r>
      <w:r w:rsidRPr="00AE2768">
        <w:rPr>
          <w:rFonts w:ascii="GHEA Grapalat" w:hAnsi="GHEA Grapalat" w:cs="Sylfaen"/>
          <w:szCs w:val="24"/>
        </w:rPr>
        <w:t xml:space="preserve"> </w:t>
      </w:r>
      <w:r w:rsidRPr="00AE2768">
        <w:rPr>
          <w:rFonts w:ascii="GHEA Grapalat" w:hAnsi="GHEA Grapalat" w:cs="Sylfaen"/>
          <w:szCs w:val="24"/>
          <w:lang w:val="hy-AM"/>
        </w:rPr>
        <w:t>կիրառման</w:t>
      </w:r>
      <w:r w:rsidRPr="00AE2768">
        <w:rPr>
          <w:rFonts w:ascii="GHEA Grapalat" w:hAnsi="GHEA Grapalat" w:cs="Sylfaen"/>
          <w:szCs w:val="24"/>
        </w:rPr>
        <w:t xml:space="preserve"> </w:t>
      </w:r>
      <w:r w:rsidRPr="00AE2768">
        <w:rPr>
          <w:rFonts w:ascii="GHEA Grapalat" w:hAnsi="GHEA Grapalat" w:cs="Sylfaen"/>
          <w:szCs w:val="24"/>
          <w:lang w:val="hy-AM"/>
        </w:rPr>
        <w:t>նպատակով</w:t>
      </w:r>
      <w:r w:rsidRPr="00AE2768">
        <w:rPr>
          <w:rFonts w:ascii="GHEA Grapalat" w:hAnsi="GHEA Grapalat" w:cs="Sylfaen"/>
          <w:szCs w:val="24"/>
        </w:rPr>
        <w:t xml:space="preserve"> կարող է </w:t>
      </w:r>
      <w:r w:rsidRPr="00AE2768">
        <w:rPr>
          <w:rFonts w:ascii="GHEA Grapalat" w:hAnsi="GHEA Grapalat" w:cs="Sylfaen"/>
          <w:szCs w:val="24"/>
          <w:lang w:val="hy-AM"/>
        </w:rPr>
        <w:t>հրավիրվել հանձնաժողովի</w:t>
      </w:r>
      <w:r w:rsidRPr="00AE2768">
        <w:rPr>
          <w:rFonts w:ascii="GHEA Grapalat" w:hAnsi="GHEA Grapalat" w:cs="Sylfaen"/>
          <w:szCs w:val="24"/>
        </w:rPr>
        <w:t xml:space="preserve"> </w:t>
      </w:r>
      <w:r w:rsidRPr="00AE2768">
        <w:rPr>
          <w:rFonts w:ascii="GHEA Grapalat" w:hAnsi="GHEA Grapalat" w:cs="Sylfaen"/>
          <w:szCs w:val="24"/>
          <w:lang w:val="hy-AM"/>
        </w:rPr>
        <w:t>արտահերթ</w:t>
      </w:r>
      <w:r w:rsidRPr="00AE2768">
        <w:rPr>
          <w:rFonts w:ascii="GHEA Grapalat" w:hAnsi="GHEA Grapalat" w:cs="Sylfaen"/>
          <w:szCs w:val="24"/>
        </w:rPr>
        <w:t xml:space="preserve"> </w:t>
      </w:r>
      <w:r w:rsidRPr="00AE2768">
        <w:rPr>
          <w:rFonts w:ascii="GHEA Grapalat" w:hAnsi="GHEA Grapalat" w:cs="Sylfaen"/>
          <w:szCs w:val="24"/>
          <w:lang w:val="hy-AM"/>
        </w:rPr>
        <w:t>նիստ։</w:t>
      </w:r>
    </w:p>
    <w:p w:rsidR="002462D0" w:rsidRPr="00AE2768" w:rsidRDefault="002462D0" w:rsidP="002462D0">
      <w:pPr>
        <w:pStyle w:val="norm"/>
        <w:spacing w:line="240" w:lineRule="auto"/>
        <w:ind w:firstLine="567"/>
        <w:rPr>
          <w:rFonts w:ascii="GHEA Grapalat" w:hAnsi="GHEA Grapalat" w:cs="Tahoma"/>
          <w:sz w:val="20"/>
          <w:lang w:val="hy-AM"/>
        </w:rPr>
      </w:pPr>
      <w:r w:rsidRPr="00AE2768">
        <w:rPr>
          <w:rFonts w:ascii="GHEA Grapalat" w:hAnsi="GHEA Grapalat"/>
          <w:spacing w:val="-6"/>
          <w:sz w:val="20"/>
          <w:lang w:val="hy-AM"/>
        </w:rPr>
        <w:t>8.</w:t>
      </w:r>
      <w:r w:rsidRPr="00C710A2">
        <w:rPr>
          <w:rFonts w:ascii="GHEA Grapalat" w:hAnsi="GHEA Grapalat"/>
          <w:spacing w:val="-6"/>
          <w:sz w:val="20"/>
          <w:lang w:val="af-ZA"/>
        </w:rPr>
        <w:t xml:space="preserve">22 </w:t>
      </w:r>
      <w:r w:rsidRPr="00AE2768">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E2768">
        <w:rPr>
          <w:rFonts w:ascii="GHEA Grapalat" w:hAnsi="GHEA Grapalat" w:cs="Sylfaen"/>
          <w:lang w:val="hy-AM"/>
        </w:rPr>
        <w:t xml:space="preserve"> </w:t>
      </w:r>
      <w:r w:rsidRPr="00AE276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462D0" w:rsidRPr="00AE2768" w:rsidRDefault="002462D0" w:rsidP="002462D0">
      <w:pPr>
        <w:pStyle w:val="23"/>
        <w:spacing w:line="240" w:lineRule="auto"/>
        <w:ind w:firstLine="567"/>
        <w:rPr>
          <w:rFonts w:ascii="GHEA Grapalat" w:hAnsi="GHEA Grapalat" w:cs="Sylfaen"/>
          <w:szCs w:val="24"/>
        </w:rPr>
      </w:pPr>
      <w:r w:rsidRPr="00AE2768">
        <w:rPr>
          <w:rFonts w:ascii="GHEA Grapalat" w:hAnsi="GHEA Grapalat" w:cs="Sylfaen"/>
          <w:szCs w:val="24"/>
          <w:lang w:val="hy-AM"/>
        </w:rPr>
        <w:t>8.</w:t>
      </w:r>
      <w:r w:rsidRPr="00C710A2">
        <w:rPr>
          <w:rFonts w:ascii="GHEA Grapalat" w:hAnsi="GHEA Grapalat" w:cs="Sylfaen"/>
          <w:szCs w:val="24"/>
          <w:lang w:val="hy-AM"/>
        </w:rPr>
        <w:t xml:space="preserve">23 </w:t>
      </w:r>
      <w:r w:rsidRPr="00AE2768">
        <w:rPr>
          <w:rFonts w:ascii="GHEA Grapalat" w:hAnsi="GHEA Grapalat" w:cs="Sylfaen"/>
          <w:szCs w:val="24"/>
          <w:lang w:val="hy-AM"/>
        </w:rPr>
        <w:t>Անգործության</w:t>
      </w:r>
      <w:r w:rsidRPr="00AE2768">
        <w:rPr>
          <w:rFonts w:ascii="GHEA Grapalat" w:hAnsi="GHEA Grapalat" w:cs="Sylfaen"/>
          <w:szCs w:val="24"/>
        </w:rPr>
        <w:t xml:space="preserve"> </w:t>
      </w:r>
      <w:r w:rsidRPr="00AE2768">
        <w:rPr>
          <w:rFonts w:ascii="GHEA Grapalat" w:hAnsi="GHEA Grapalat" w:cs="Sylfaen"/>
          <w:szCs w:val="24"/>
          <w:lang w:val="hy-AM"/>
        </w:rPr>
        <w:t>ժամկետը</w:t>
      </w:r>
      <w:r w:rsidRPr="00AE2768">
        <w:rPr>
          <w:rFonts w:ascii="GHEA Grapalat" w:hAnsi="GHEA Grapalat" w:cs="Sylfaen"/>
          <w:szCs w:val="24"/>
        </w:rPr>
        <w:t xml:space="preserve"> </w:t>
      </w:r>
      <w:r w:rsidRPr="00AE2768">
        <w:rPr>
          <w:rFonts w:ascii="GHEA Grapalat" w:hAnsi="GHEA Grapalat" w:cs="Sylfaen"/>
          <w:szCs w:val="24"/>
          <w:lang w:val="hy-AM"/>
        </w:rPr>
        <w:t>պայմանագիր</w:t>
      </w:r>
      <w:r w:rsidRPr="00AE2768">
        <w:rPr>
          <w:rFonts w:ascii="GHEA Grapalat" w:hAnsi="GHEA Grapalat" w:cs="Sylfaen"/>
          <w:szCs w:val="24"/>
        </w:rPr>
        <w:t xml:space="preserve"> </w:t>
      </w:r>
      <w:r w:rsidRPr="00AE2768">
        <w:rPr>
          <w:rFonts w:ascii="GHEA Grapalat" w:hAnsi="GHEA Grapalat" w:cs="Sylfaen"/>
          <w:szCs w:val="24"/>
          <w:lang w:val="hy-AM"/>
        </w:rPr>
        <w:t>կնքելու</w:t>
      </w:r>
      <w:r w:rsidRPr="00AE2768">
        <w:rPr>
          <w:rFonts w:ascii="GHEA Grapalat" w:hAnsi="GHEA Grapalat" w:cs="Sylfaen"/>
          <w:szCs w:val="24"/>
        </w:rPr>
        <w:t xml:space="preserve"> </w:t>
      </w:r>
      <w:r w:rsidRPr="00AE2768">
        <w:rPr>
          <w:rFonts w:ascii="GHEA Grapalat" w:hAnsi="GHEA Grapalat" w:cs="Sylfaen"/>
          <w:szCs w:val="24"/>
          <w:lang w:val="hy-AM"/>
        </w:rPr>
        <w:t>մասին</w:t>
      </w:r>
      <w:r w:rsidRPr="00AE2768">
        <w:rPr>
          <w:rFonts w:ascii="GHEA Grapalat" w:hAnsi="GHEA Grapalat" w:cs="Sylfaen"/>
          <w:szCs w:val="24"/>
        </w:rPr>
        <w:t xml:space="preserve"> </w:t>
      </w:r>
      <w:r w:rsidRPr="00AE2768">
        <w:rPr>
          <w:rFonts w:ascii="GHEA Grapalat" w:hAnsi="GHEA Grapalat" w:cs="Sylfaen"/>
          <w:szCs w:val="24"/>
          <w:lang w:val="hy-AM"/>
        </w:rPr>
        <w:t>որոշման</w:t>
      </w:r>
      <w:r w:rsidRPr="00AE2768">
        <w:rPr>
          <w:rFonts w:ascii="GHEA Grapalat" w:hAnsi="GHEA Grapalat" w:cs="Sylfaen"/>
          <w:szCs w:val="24"/>
        </w:rPr>
        <w:t xml:space="preserve"> </w:t>
      </w:r>
      <w:r w:rsidRPr="00AE2768">
        <w:rPr>
          <w:rFonts w:ascii="GHEA Grapalat" w:hAnsi="GHEA Grapalat" w:cs="Sylfaen"/>
          <w:szCs w:val="24"/>
          <w:lang w:val="hy-AM"/>
        </w:rPr>
        <w:t>հայտարարության</w:t>
      </w:r>
      <w:r w:rsidRPr="00AE2768">
        <w:rPr>
          <w:rFonts w:ascii="GHEA Grapalat" w:hAnsi="GHEA Grapalat" w:cs="Sylfaen"/>
          <w:szCs w:val="24"/>
        </w:rPr>
        <w:t xml:space="preserve"> </w:t>
      </w:r>
      <w:r w:rsidRPr="00AE2768">
        <w:rPr>
          <w:rFonts w:ascii="GHEA Grapalat" w:hAnsi="GHEA Grapalat" w:cs="Sylfaen"/>
          <w:szCs w:val="24"/>
          <w:lang w:val="hy-AM"/>
        </w:rPr>
        <w:t>հրապարակման</w:t>
      </w:r>
      <w:r w:rsidRPr="00AE2768">
        <w:rPr>
          <w:rFonts w:ascii="GHEA Grapalat" w:hAnsi="GHEA Grapalat" w:cs="Sylfaen"/>
          <w:szCs w:val="24"/>
        </w:rPr>
        <w:t xml:space="preserve"> </w:t>
      </w:r>
      <w:r w:rsidRPr="00AE2768">
        <w:rPr>
          <w:rFonts w:ascii="GHEA Grapalat" w:hAnsi="GHEA Grapalat" w:cs="Sylfaen"/>
          <w:szCs w:val="24"/>
          <w:lang w:val="hy-AM"/>
        </w:rPr>
        <w:t>օրվան</w:t>
      </w:r>
      <w:r w:rsidRPr="00AE2768">
        <w:rPr>
          <w:rFonts w:ascii="GHEA Grapalat" w:hAnsi="GHEA Grapalat" w:cs="Sylfaen"/>
          <w:szCs w:val="24"/>
        </w:rPr>
        <w:t xml:space="preserve"> </w:t>
      </w:r>
      <w:r w:rsidRPr="00AE2768">
        <w:rPr>
          <w:rFonts w:ascii="GHEA Grapalat" w:hAnsi="GHEA Grapalat" w:cs="Sylfaen"/>
          <w:szCs w:val="24"/>
          <w:lang w:val="hy-AM"/>
        </w:rPr>
        <w:t>հաջորդող</w:t>
      </w:r>
      <w:r w:rsidRPr="00AE2768">
        <w:rPr>
          <w:rFonts w:ascii="GHEA Grapalat" w:hAnsi="GHEA Grapalat" w:cs="Sylfaen"/>
          <w:szCs w:val="24"/>
        </w:rPr>
        <w:t xml:space="preserve"> </w:t>
      </w:r>
      <w:r w:rsidRPr="00AE2768">
        <w:rPr>
          <w:rFonts w:ascii="GHEA Grapalat" w:hAnsi="GHEA Grapalat" w:cs="Sylfaen"/>
          <w:szCs w:val="24"/>
          <w:lang w:val="hy-AM"/>
        </w:rPr>
        <w:t>օրվա</w:t>
      </w:r>
      <w:r w:rsidRPr="00AE2768">
        <w:rPr>
          <w:rFonts w:ascii="GHEA Grapalat" w:hAnsi="GHEA Grapalat" w:cs="Sylfaen"/>
          <w:szCs w:val="24"/>
        </w:rPr>
        <w:t xml:space="preserve"> </w:t>
      </w:r>
      <w:r w:rsidRPr="00AE2768">
        <w:rPr>
          <w:rFonts w:ascii="GHEA Grapalat" w:hAnsi="GHEA Grapalat" w:cs="Sylfaen"/>
          <w:szCs w:val="24"/>
          <w:lang w:val="hy-AM"/>
        </w:rPr>
        <w:t>և</w:t>
      </w:r>
      <w:r w:rsidRPr="00AE2768">
        <w:rPr>
          <w:rFonts w:ascii="GHEA Grapalat" w:hAnsi="GHEA Grapalat" w:cs="Sylfaen"/>
          <w:szCs w:val="24"/>
        </w:rPr>
        <w:t xml:space="preserve"> պ</w:t>
      </w:r>
      <w:r w:rsidRPr="00AE2768">
        <w:rPr>
          <w:rFonts w:ascii="GHEA Grapalat" w:hAnsi="GHEA Grapalat" w:cs="Sylfaen"/>
          <w:szCs w:val="24"/>
          <w:lang w:val="hy-AM"/>
        </w:rPr>
        <w:t>ատվիրատուի</w:t>
      </w:r>
      <w:r w:rsidRPr="00AE2768">
        <w:rPr>
          <w:rFonts w:ascii="GHEA Grapalat" w:hAnsi="GHEA Grapalat" w:cs="Sylfaen"/>
          <w:szCs w:val="24"/>
        </w:rPr>
        <w:t xml:space="preserve"> </w:t>
      </w:r>
      <w:r w:rsidRPr="00AE2768">
        <w:rPr>
          <w:rFonts w:ascii="GHEA Grapalat" w:hAnsi="GHEA Grapalat" w:cs="Sylfaen"/>
          <w:szCs w:val="24"/>
          <w:lang w:val="hy-AM"/>
        </w:rPr>
        <w:t>կողմից</w:t>
      </w:r>
      <w:r w:rsidRPr="00AE2768">
        <w:rPr>
          <w:rFonts w:ascii="GHEA Grapalat" w:hAnsi="GHEA Grapalat" w:cs="Sylfaen"/>
          <w:szCs w:val="24"/>
        </w:rPr>
        <w:t xml:space="preserve"> </w:t>
      </w:r>
      <w:r w:rsidRPr="00AE2768">
        <w:rPr>
          <w:rFonts w:ascii="GHEA Grapalat" w:hAnsi="GHEA Grapalat" w:cs="Sylfaen"/>
          <w:szCs w:val="24"/>
          <w:lang w:val="hy-AM"/>
        </w:rPr>
        <w:t>պայմանագիրը</w:t>
      </w:r>
      <w:r w:rsidRPr="00AE2768">
        <w:rPr>
          <w:rFonts w:ascii="GHEA Grapalat" w:hAnsi="GHEA Grapalat" w:cs="Sylfaen"/>
          <w:szCs w:val="24"/>
        </w:rPr>
        <w:t xml:space="preserve"> </w:t>
      </w:r>
      <w:r w:rsidRPr="00AE2768">
        <w:rPr>
          <w:rFonts w:ascii="GHEA Grapalat" w:hAnsi="GHEA Grapalat" w:cs="Sylfaen"/>
          <w:szCs w:val="24"/>
          <w:lang w:val="hy-AM"/>
        </w:rPr>
        <w:t>կնքելու</w:t>
      </w:r>
      <w:r w:rsidRPr="00AE2768">
        <w:rPr>
          <w:rFonts w:ascii="GHEA Grapalat" w:hAnsi="GHEA Grapalat" w:cs="Sylfaen"/>
          <w:szCs w:val="24"/>
        </w:rPr>
        <w:t xml:space="preserve"> </w:t>
      </w:r>
      <w:r w:rsidRPr="00AE2768">
        <w:rPr>
          <w:rFonts w:ascii="GHEA Grapalat" w:hAnsi="GHEA Grapalat" w:cs="Sylfaen"/>
          <w:szCs w:val="24"/>
          <w:lang w:val="hy-AM"/>
        </w:rPr>
        <w:t>իրավասության</w:t>
      </w:r>
      <w:r w:rsidRPr="00AE2768">
        <w:rPr>
          <w:rFonts w:ascii="GHEA Grapalat" w:hAnsi="GHEA Grapalat" w:cs="Sylfaen"/>
          <w:szCs w:val="24"/>
        </w:rPr>
        <w:t xml:space="preserve"> </w:t>
      </w:r>
      <w:r w:rsidRPr="00AE2768">
        <w:rPr>
          <w:rFonts w:ascii="GHEA Grapalat" w:hAnsi="GHEA Grapalat" w:cs="Sylfaen"/>
          <w:szCs w:val="24"/>
          <w:lang w:val="hy-AM"/>
        </w:rPr>
        <w:t>առաջացման</w:t>
      </w:r>
      <w:r w:rsidRPr="00AE2768">
        <w:rPr>
          <w:rFonts w:ascii="GHEA Grapalat" w:hAnsi="GHEA Grapalat" w:cs="Sylfaen"/>
          <w:szCs w:val="24"/>
        </w:rPr>
        <w:t xml:space="preserve"> </w:t>
      </w:r>
      <w:r w:rsidRPr="00AE2768">
        <w:rPr>
          <w:rFonts w:ascii="GHEA Grapalat" w:hAnsi="GHEA Grapalat" w:cs="Sylfaen"/>
          <w:szCs w:val="24"/>
          <w:lang w:val="hy-AM"/>
        </w:rPr>
        <w:t>օրվա</w:t>
      </w:r>
      <w:r w:rsidRPr="00AE2768">
        <w:rPr>
          <w:rFonts w:ascii="GHEA Grapalat" w:hAnsi="GHEA Grapalat" w:cs="Sylfaen"/>
          <w:szCs w:val="24"/>
        </w:rPr>
        <w:t xml:space="preserve"> </w:t>
      </w:r>
      <w:r w:rsidRPr="00AE2768">
        <w:rPr>
          <w:rFonts w:ascii="GHEA Grapalat" w:hAnsi="GHEA Grapalat" w:cs="Sylfaen"/>
          <w:szCs w:val="24"/>
          <w:lang w:val="hy-AM"/>
        </w:rPr>
        <w:t>միջև</w:t>
      </w:r>
      <w:r w:rsidRPr="00AE2768">
        <w:rPr>
          <w:rFonts w:ascii="GHEA Grapalat" w:hAnsi="GHEA Grapalat" w:cs="Sylfaen"/>
          <w:szCs w:val="24"/>
        </w:rPr>
        <w:t xml:space="preserve"> </w:t>
      </w:r>
      <w:r w:rsidRPr="00AE2768">
        <w:rPr>
          <w:rFonts w:ascii="GHEA Grapalat" w:hAnsi="GHEA Grapalat" w:cs="Sylfaen"/>
          <w:szCs w:val="24"/>
          <w:lang w:val="hy-AM"/>
        </w:rPr>
        <w:t>ընկած</w:t>
      </w:r>
      <w:r w:rsidRPr="00AE2768">
        <w:rPr>
          <w:rFonts w:ascii="GHEA Grapalat" w:hAnsi="GHEA Grapalat" w:cs="Sylfaen"/>
          <w:szCs w:val="24"/>
        </w:rPr>
        <w:t xml:space="preserve"> </w:t>
      </w:r>
      <w:r w:rsidRPr="00AE2768">
        <w:rPr>
          <w:rFonts w:ascii="GHEA Grapalat" w:hAnsi="GHEA Grapalat" w:cs="Sylfaen"/>
          <w:szCs w:val="24"/>
          <w:lang w:val="hy-AM"/>
        </w:rPr>
        <w:t>ժամանակահատվածն</w:t>
      </w:r>
      <w:r w:rsidRPr="00AE2768">
        <w:rPr>
          <w:rFonts w:ascii="GHEA Grapalat" w:hAnsi="GHEA Grapalat" w:cs="Sylfaen"/>
          <w:szCs w:val="24"/>
        </w:rPr>
        <w:t xml:space="preserve"> </w:t>
      </w:r>
      <w:r w:rsidRPr="00AE2768">
        <w:rPr>
          <w:rFonts w:ascii="GHEA Grapalat" w:hAnsi="GHEA Grapalat" w:cs="Sylfaen"/>
          <w:szCs w:val="24"/>
          <w:lang w:val="hy-AM"/>
        </w:rPr>
        <w:t>է։</w:t>
      </w:r>
    </w:p>
    <w:p w:rsidR="002462D0" w:rsidRPr="00AE2768" w:rsidRDefault="002462D0" w:rsidP="002462D0">
      <w:pPr>
        <w:pStyle w:val="23"/>
        <w:spacing w:line="240" w:lineRule="auto"/>
        <w:ind w:firstLine="567"/>
        <w:rPr>
          <w:rFonts w:ascii="GHEA Grapalat" w:hAnsi="GHEA Grapalat"/>
          <w:i/>
          <w:lang w:val="es-ES"/>
        </w:rPr>
      </w:pPr>
      <w:r w:rsidRPr="00AE2768">
        <w:rPr>
          <w:rFonts w:ascii="GHEA Grapalat" w:hAnsi="GHEA Grapalat" w:cs="Sylfaen"/>
          <w:lang w:val="es-ES"/>
        </w:rPr>
        <w:t>Անգործության</w:t>
      </w:r>
      <w:r w:rsidRPr="00AE2768">
        <w:rPr>
          <w:rFonts w:ascii="GHEA Grapalat" w:hAnsi="GHEA Grapalat" w:cs="Arial"/>
          <w:lang w:val="es-ES"/>
        </w:rPr>
        <w:t xml:space="preserve"> </w:t>
      </w:r>
      <w:r w:rsidRPr="00AE2768">
        <w:rPr>
          <w:rFonts w:ascii="GHEA Grapalat" w:hAnsi="GHEA Grapalat" w:cs="Sylfaen"/>
          <w:lang w:val="es-ES"/>
        </w:rPr>
        <w:t>ժամկետը</w:t>
      </w:r>
      <w:r w:rsidRPr="00AE2768">
        <w:rPr>
          <w:rFonts w:ascii="GHEA Grapalat" w:hAnsi="GHEA Grapalat" w:cs="Arial"/>
          <w:lang w:val="es-ES"/>
        </w:rPr>
        <w:t xml:space="preserve"> </w:t>
      </w:r>
      <w:r w:rsidRPr="00AE2768">
        <w:rPr>
          <w:rFonts w:ascii="GHEA Grapalat" w:hAnsi="GHEA Grapalat" w:cs="Sylfaen"/>
          <w:lang w:val="es-ES"/>
        </w:rPr>
        <w:t>սույն</w:t>
      </w:r>
      <w:r w:rsidRPr="00AE2768">
        <w:rPr>
          <w:rFonts w:ascii="GHEA Grapalat" w:hAnsi="GHEA Grapalat" w:cs="Arial"/>
          <w:lang w:val="es-ES"/>
        </w:rPr>
        <w:t xml:space="preserve"> </w:t>
      </w:r>
      <w:r w:rsidRPr="00AE2768">
        <w:rPr>
          <w:rFonts w:ascii="GHEA Grapalat" w:hAnsi="GHEA Grapalat" w:cs="Sylfaen"/>
          <w:lang w:val="es-ES"/>
        </w:rPr>
        <w:t>ընթացակարգի</w:t>
      </w:r>
      <w:r w:rsidRPr="00AE2768">
        <w:rPr>
          <w:rFonts w:ascii="GHEA Grapalat" w:hAnsi="GHEA Grapalat" w:cs="Arial"/>
          <w:lang w:val="es-ES"/>
        </w:rPr>
        <w:t xml:space="preserve"> </w:t>
      </w:r>
      <w:r w:rsidRPr="00AE2768">
        <w:rPr>
          <w:rFonts w:ascii="GHEA Grapalat" w:hAnsi="GHEA Grapalat" w:cs="Sylfaen"/>
          <w:lang w:val="es-ES"/>
        </w:rPr>
        <w:t>դեպքում «</w:t>
      </w:r>
      <w:r>
        <w:rPr>
          <w:rFonts w:ascii="GHEA Grapalat" w:hAnsi="GHEA Grapalat" w:cs="Sylfaen"/>
          <w:lang w:val="es-ES"/>
        </w:rPr>
        <w:t>5</w:t>
      </w:r>
      <w:r w:rsidRPr="00AE2768">
        <w:rPr>
          <w:rFonts w:ascii="GHEA Grapalat" w:hAnsi="GHEA Grapalat" w:cs="Sylfaen"/>
          <w:lang w:val="es-ES"/>
        </w:rPr>
        <w:t>» օրացուցային</w:t>
      </w:r>
      <w:r w:rsidRPr="00AE2768">
        <w:rPr>
          <w:rFonts w:ascii="GHEA Grapalat" w:hAnsi="GHEA Grapalat" w:cs="Arial"/>
          <w:lang w:val="es-ES"/>
        </w:rPr>
        <w:t xml:space="preserve"> </w:t>
      </w:r>
      <w:r w:rsidRPr="00AE2768">
        <w:rPr>
          <w:rFonts w:ascii="GHEA Grapalat" w:hAnsi="GHEA Grapalat" w:cs="Sylfaen"/>
          <w:lang w:val="es-ES"/>
        </w:rPr>
        <w:t>օր</w:t>
      </w:r>
      <w:r w:rsidRPr="00AE2768">
        <w:rPr>
          <w:rFonts w:ascii="GHEA Grapalat" w:hAnsi="GHEA Grapalat" w:cs="Arial"/>
          <w:lang w:val="es-ES"/>
        </w:rPr>
        <w:t xml:space="preserve"> </w:t>
      </w:r>
      <w:r w:rsidRPr="00AE2768">
        <w:rPr>
          <w:rFonts w:ascii="GHEA Grapalat" w:hAnsi="GHEA Grapalat" w:cs="Sylfaen"/>
          <w:lang w:val="es-ES"/>
        </w:rPr>
        <w:t>է</w:t>
      </w:r>
      <w:r w:rsidRPr="00AE2768">
        <w:rPr>
          <w:rFonts w:ascii="GHEA Grapalat" w:hAnsi="GHEA Grapalat" w:cs="Tahoma"/>
          <w:lang w:val="es-ES"/>
        </w:rPr>
        <w:t>։</w:t>
      </w:r>
      <w:r w:rsidRPr="00AE2768">
        <w:rPr>
          <w:rFonts w:ascii="GHEA Grapalat" w:hAnsi="GHEA Grapalat"/>
          <w:lang w:val="es-ES"/>
        </w:rPr>
        <w:t xml:space="preserve"> </w:t>
      </w:r>
      <w:r w:rsidRPr="00AE2768">
        <w:rPr>
          <w:rFonts w:ascii="GHEA Grapalat" w:hAnsi="GHEA Grapalat" w:cs="Sylfaen"/>
          <w:lang w:val="es-ES"/>
        </w:rPr>
        <w:t>Անգործության</w:t>
      </w:r>
      <w:r w:rsidRPr="00AE2768">
        <w:rPr>
          <w:rFonts w:ascii="GHEA Grapalat" w:hAnsi="GHEA Grapalat" w:cs="Arial"/>
          <w:lang w:val="es-ES"/>
        </w:rPr>
        <w:t xml:space="preserve"> </w:t>
      </w:r>
      <w:r w:rsidRPr="00AE2768">
        <w:rPr>
          <w:rFonts w:ascii="GHEA Grapalat" w:hAnsi="GHEA Grapalat" w:cs="Sylfaen"/>
          <w:lang w:val="es-ES"/>
        </w:rPr>
        <w:t>ժամկետը</w:t>
      </w:r>
      <w:r w:rsidRPr="00AE2768">
        <w:rPr>
          <w:rFonts w:ascii="GHEA Grapalat" w:hAnsi="GHEA Grapalat" w:cs="Arial"/>
          <w:lang w:val="es-ES"/>
        </w:rPr>
        <w:t xml:space="preserve"> </w:t>
      </w:r>
      <w:r w:rsidRPr="00AE2768">
        <w:rPr>
          <w:rFonts w:ascii="GHEA Grapalat" w:hAnsi="GHEA Grapalat" w:cs="Sylfaen"/>
          <w:lang w:val="es-ES"/>
        </w:rPr>
        <w:t>կիրառելի</w:t>
      </w:r>
      <w:r w:rsidRPr="00AE2768">
        <w:rPr>
          <w:rFonts w:ascii="GHEA Grapalat" w:hAnsi="GHEA Grapalat" w:cs="Arial"/>
          <w:lang w:val="es-ES"/>
        </w:rPr>
        <w:t xml:space="preserve"> </w:t>
      </w:r>
      <w:r w:rsidRPr="00AE2768">
        <w:rPr>
          <w:rFonts w:ascii="GHEA Grapalat" w:hAnsi="GHEA Grapalat" w:cs="Sylfaen"/>
          <w:lang w:val="es-ES"/>
        </w:rPr>
        <w:t>չէ</w:t>
      </w:r>
      <w:r w:rsidRPr="00AE2768">
        <w:rPr>
          <w:rFonts w:ascii="GHEA Grapalat" w:hAnsi="GHEA Grapalat" w:cs="Arial"/>
          <w:lang w:val="es-ES"/>
        </w:rPr>
        <w:t xml:space="preserve">, </w:t>
      </w:r>
      <w:r w:rsidRPr="00AE2768">
        <w:rPr>
          <w:rFonts w:ascii="GHEA Grapalat" w:hAnsi="GHEA Grapalat" w:cs="Sylfaen"/>
          <w:lang w:val="es-ES"/>
        </w:rPr>
        <w:t>եթե</w:t>
      </w:r>
      <w:r w:rsidRPr="00AE2768">
        <w:rPr>
          <w:rFonts w:ascii="GHEA Grapalat" w:hAnsi="GHEA Grapalat" w:cs="Arial"/>
          <w:lang w:val="es-ES"/>
        </w:rPr>
        <w:t xml:space="preserve"> </w:t>
      </w:r>
      <w:r w:rsidRPr="00AE2768">
        <w:rPr>
          <w:rFonts w:ascii="GHEA Grapalat" w:hAnsi="GHEA Grapalat" w:cs="Sylfaen"/>
          <w:lang w:val="es-ES"/>
        </w:rPr>
        <w:t>միայն</w:t>
      </w:r>
      <w:r w:rsidRPr="00AE2768">
        <w:rPr>
          <w:rFonts w:ascii="GHEA Grapalat" w:hAnsi="GHEA Grapalat" w:cs="Arial"/>
          <w:lang w:val="es-ES"/>
        </w:rPr>
        <w:t xml:space="preserve"> </w:t>
      </w:r>
      <w:r w:rsidRPr="00AE2768">
        <w:rPr>
          <w:rFonts w:ascii="GHEA Grapalat" w:hAnsi="GHEA Grapalat" w:cs="Sylfaen"/>
          <w:lang w:val="es-ES"/>
        </w:rPr>
        <w:t>մեկ</w:t>
      </w:r>
      <w:r w:rsidRPr="00AE2768">
        <w:rPr>
          <w:rFonts w:ascii="GHEA Grapalat" w:hAnsi="GHEA Grapalat" w:cs="Arial"/>
          <w:lang w:val="es-ES"/>
        </w:rPr>
        <w:t xml:space="preserve"> մ</w:t>
      </w:r>
      <w:r w:rsidRPr="00AE2768">
        <w:rPr>
          <w:rFonts w:ascii="GHEA Grapalat" w:hAnsi="GHEA Grapalat" w:cs="Sylfaen"/>
          <w:lang w:val="es-ES"/>
        </w:rPr>
        <w:t>ասնակից է հայտ ներկայացրել</w:t>
      </w:r>
      <w:r w:rsidRPr="00AE2768">
        <w:rPr>
          <w:rFonts w:ascii="GHEA Grapalat" w:hAnsi="GHEA Grapalat"/>
          <w:i/>
          <w:lang w:val="es-ES"/>
        </w:rPr>
        <w:t>,</w:t>
      </w:r>
      <w:r w:rsidRPr="00AE2768">
        <w:rPr>
          <w:rFonts w:ascii="GHEA Grapalat" w:hAnsi="GHEA Grapalat"/>
          <w:lang w:val="es-ES"/>
        </w:rPr>
        <w:t xml:space="preserve"> </w:t>
      </w:r>
      <w:r w:rsidRPr="00AE2768">
        <w:rPr>
          <w:rFonts w:ascii="GHEA Grapalat" w:hAnsi="GHEA Grapalat" w:cs="Sylfaen"/>
          <w:lang w:val="es-ES"/>
        </w:rPr>
        <w:t>որի</w:t>
      </w:r>
      <w:r w:rsidRPr="00AE2768">
        <w:rPr>
          <w:rFonts w:ascii="GHEA Grapalat" w:hAnsi="GHEA Grapalat" w:cs="Arial"/>
          <w:lang w:val="es-ES"/>
        </w:rPr>
        <w:t xml:space="preserve"> </w:t>
      </w:r>
      <w:r w:rsidRPr="00AE2768">
        <w:rPr>
          <w:rFonts w:ascii="GHEA Grapalat" w:hAnsi="GHEA Grapalat" w:cs="Sylfaen"/>
          <w:lang w:val="es-ES"/>
        </w:rPr>
        <w:t>հետ</w:t>
      </w:r>
      <w:r w:rsidRPr="00AE2768">
        <w:rPr>
          <w:rFonts w:ascii="GHEA Grapalat" w:hAnsi="GHEA Grapalat" w:cs="Arial"/>
          <w:lang w:val="es-ES"/>
        </w:rPr>
        <w:t xml:space="preserve"> </w:t>
      </w:r>
      <w:r w:rsidRPr="00AE2768">
        <w:rPr>
          <w:rFonts w:ascii="GHEA Grapalat" w:hAnsi="GHEA Grapalat" w:cs="Sylfaen"/>
          <w:lang w:val="es-ES"/>
        </w:rPr>
        <w:t>կնքվում</w:t>
      </w:r>
      <w:r w:rsidRPr="00AE2768">
        <w:rPr>
          <w:rFonts w:ascii="GHEA Grapalat" w:hAnsi="GHEA Grapalat" w:cs="Arial"/>
          <w:lang w:val="es-ES"/>
        </w:rPr>
        <w:t xml:space="preserve"> </w:t>
      </w:r>
      <w:r w:rsidRPr="00AE2768">
        <w:rPr>
          <w:rFonts w:ascii="GHEA Grapalat" w:hAnsi="GHEA Grapalat" w:cs="Sylfaen"/>
          <w:lang w:val="es-ES"/>
        </w:rPr>
        <w:t>է</w:t>
      </w:r>
      <w:r w:rsidRPr="00AE2768">
        <w:rPr>
          <w:rFonts w:ascii="GHEA Grapalat" w:hAnsi="GHEA Grapalat" w:cs="Arial"/>
          <w:lang w:val="es-ES"/>
        </w:rPr>
        <w:t xml:space="preserve"> </w:t>
      </w:r>
      <w:r w:rsidRPr="00AE2768">
        <w:rPr>
          <w:rFonts w:ascii="GHEA Grapalat" w:hAnsi="GHEA Grapalat" w:cs="Sylfaen"/>
          <w:lang w:val="es-ES"/>
        </w:rPr>
        <w:t>պայմանագիր</w:t>
      </w:r>
      <w:r w:rsidRPr="00AE2768">
        <w:rPr>
          <w:rFonts w:ascii="GHEA Grapalat" w:hAnsi="GHEA Grapalat" w:cs="Arial"/>
          <w:lang w:val="es-ES"/>
        </w:rPr>
        <w:t>:</w:t>
      </w:r>
    </w:p>
    <w:p w:rsidR="002462D0" w:rsidRPr="00AE2768" w:rsidRDefault="002462D0" w:rsidP="002462D0">
      <w:pPr>
        <w:pStyle w:val="23"/>
        <w:spacing w:line="240" w:lineRule="auto"/>
        <w:ind w:firstLine="567"/>
        <w:rPr>
          <w:rFonts w:ascii="GHEA Grapalat" w:hAnsi="GHEA Grapalat" w:cs="Sylfaen"/>
          <w:szCs w:val="24"/>
          <w:lang w:val="es-ES"/>
        </w:rPr>
      </w:pPr>
      <w:r w:rsidRPr="00AE2768">
        <w:rPr>
          <w:rFonts w:ascii="GHEA Grapalat" w:hAnsi="GHEA Grapalat" w:cs="Sylfaen"/>
          <w:szCs w:val="24"/>
          <w:lang w:val="ru-RU"/>
        </w:rPr>
        <w:t>Պատվիրատուն</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պայմանագիրը</w:t>
      </w:r>
      <w:r w:rsidRPr="00AE2768">
        <w:rPr>
          <w:rFonts w:ascii="GHEA Grapalat" w:hAnsi="GHEA Grapalat" w:cs="Sylfaen"/>
          <w:szCs w:val="24"/>
          <w:lang w:val="es-ES"/>
        </w:rPr>
        <w:t xml:space="preserve"> </w:t>
      </w:r>
      <w:r w:rsidRPr="00AE2768">
        <w:rPr>
          <w:rFonts w:ascii="GHEA Grapalat" w:hAnsi="GHEA Grapalat" w:cs="Sylfaen"/>
          <w:szCs w:val="24"/>
          <w:lang w:val="ru-RU"/>
        </w:rPr>
        <w:t>կնքում</w:t>
      </w:r>
      <w:r w:rsidRPr="00AE2768">
        <w:rPr>
          <w:rFonts w:ascii="GHEA Grapalat" w:hAnsi="GHEA Grapalat" w:cs="Sylfaen"/>
          <w:szCs w:val="24"/>
          <w:lang w:val="es-ES"/>
        </w:rPr>
        <w:t xml:space="preserve"> </w:t>
      </w:r>
      <w:r w:rsidRPr="00AE2768">
        <w:rPr>
          <w:rFonts w:ascii="GHEA Grapalat" w:hAnsi="GHEA Grapalat" w:cs="Sylfaen"/>
          <w:szCs w:val="24"/>
          <w:lang w:val="ru-RU"/>
        </w:rPr>
        <w:t>է</w:t>
      </w:r>
      <w:r w:rsidRPr="00AE2768">
        <w:rPr>
          <w:rFonts w:ascii="GHEA Grapalat" w:hAnsi="GHEA Grapalat" w:cs="Sylfaen"/>
          <w:szCs w:val="24"/>
          <w:lang w:val="es-ES"/>
        </w:rPr>
        <w:t xml:space="preserve">, </w:t>
      </w:r>
      <w:r w:rsidRPr="00AE2768">
        <w:rPr>
          <w:rFonts w:ascii="GHEA Grapalat" w:hAnsi="GHEA Grapalat" w:cs="Sylfaen"/>
          <w:szCs w:val="24"/>
          <w:lang w:val="ru-RU"/>
        </w:rPr>
        <w:t>եթե</w:t>
      </w:r>
      <w:r w:rsidRPr="00AE2768">
        <w:rPr>
          <w:rFonts w:ascii="GHEA Grapalat" w:hAnsi="GHEA Grapalat" w:cs="Sylfaen"/>
          <w:szCs w:val="24"/>
          <w:lang w:val="es-ES"/>
        </w:rPr>
        <w:t xml:space="preserve"> </w:t>
      </w:r>
      <w:r w:rsidRPr="00AE2768">
        <w:rPr>
          <w:rFonts w:ascii="GHEA Grapalat" w:hAnsi="GHEA Grapalat" w:cs="Sylfaen"/>
          <w:szCs w:val="24"/>
          <w:lang w:val="ru-RU"/>
        </w:rPr>
        <w:t>սույն</w:t>
      </w:r>
      <w:r w:rsidRPr="00AE2768">
        <w:rPr>
          <w:rFonts w:ascii="GHEA Grapalat" w:hAnsi="GHEA Grapalat" w:cs="Sylfaen"/>
          <w:szCs w:val="24"/>
          <w:lang w:val="es-ES"/>
        </w:rPr>
        <w:t xml:space="preserve"> </w:t>
      </w:r>
      <w:r w:rsidRPr="00AE2768">
        <w:rPr>
          <w:rFonts w:ascii="GHEA Grapalat" w:hAnsi="GHEA Grapalat" w:cs="Sylfaen"/>
          <w:szCs w:val="24"/>
          <w:lang w:val="ru-RU"/>
        </w:rPr>
        <w:t>կետով</w:t>
      </w:r>
      <w:r w:rsidRPr="00AE2768">
        <w:rPr>
          <w:rFonts w:ascii="GHEA Grapalat" w:hAnsi="GHEA Grapalat" w:cs="Sylfaen"/>
          <w:szCs w:val="24"/>
          <w:lang w:val="es-ES"/>
        </w:rPr>
        <w:t xml:space="preserve"> </w:t>
      </w:r>
      <w:r w:rsidRPr="00AE2768">
        <w:rPr>
          <w:rFonts w:ascii="GHEA Grapalat" w:hAnsi="GHEA Grapalat" w:cs="Sylfaen"/>
          <w:szCs w:val="24"/>
          <w:lang w:val="ru-RU"/>
        </w:rPr>
        <w:t>նախատեսված</w:t>
      </w:r>
      <w:r w:rsidRPr="00AE2768">
        <w:rPr>
          <w:rFonts w:ascii="GHEA Grapalat" w:hAnsi="GHEA Grapalat" w:cs="Sylfaen"/>
          <w:szCs w:val="24"/>
          <w:lang w:val="es-ES"/>
        </w:rPr>
        <w:t xml:space="preserve"> </w:t>
      </w:r>
      <w:r w:rsidRPr="00AE2768">
        <w:rPr>
          <w:rFonts w:ascii="GHEA Grapalat" w:hAnsi="GHEA Grapalat" w:cs="Sylfaen"/>
          <w:szCs w:val="24"/>
          <w:lang w:val="ru-RU"/>
        </w:rPr>
        <w:t>անգործության</w:t>
      </w:r>
      <w:r w:rsidRPr="00AE2768">
        <w:rPr>
          <w:rFonts w:ascii="GHEA Grapalat" w:hAnsi="GHEA Grapalat" w:cs="Sylfaen"/>
          <w:szCs w:val="24"/>
          <w:lang w:val="es-ES"/>
        </w:rPr>
        <w:t xml:space="preserve"> </w:t>
      </w:r>
      <w:r w:rsidRPr="00AE2768">
        <w:rPr>
          <w:rFonts w:ascii="GHEA Grapalat" w:hAnsi="GHEA Grapalat" w:cs="Sylfaen"/>
          <w:szCs w:val="24"/>
          <w:lang w:val="ru-RU"/>
        </w:rPr>
        <w:t>ժամկետում</w:t>
      </w:r>
      <w:r w:rsidRPr="00AE2768">
        <w:rPr>
          <w:rFonts w:ascii="GHEA Grapalat" w:hAnsi="GHEA Grapalat" w:cs="Sylfaen"/>
          <w:szCs w:val="24"/>
          <w:lang w:val="es-ES"/>
        </w:rPr>
        <w:t xml:space="preserve"> </w:t>
      </w:r>
      <w:r w:rsidRPr="00AE2768">
        <w:rPr>
          <w:rFonts w:ascii="GHEA Grapalat" w:hAnsi="GHEA Grapalat" w:cs="Sylfaen"/>
          <w:szCs w:val="24"/>
          <w:lang w:val="ru-RU"/>
        </w:rPr>
        <w:t>որևէ</w:t>
      </w:r>
      <w:r w:rsidRPr="00AE2768">
        <w:rPr>
          <w:rFonts w:ascii="GHEA Grapalat" w:hAnsi="GHEA Grapalat" w:cs="Sylfaen"/>
          <w:szCs w:val="24"/>
          <w:lang w:val="es-ES"/>
        </w:rPr>
        <w:t xml:space="preserve"> մ</w:t>
      </w:r>
      <w:r w:rsidRPr="00AE2768">
        <w:rPr>
          <w:rFonts w:ascii="GHEA Grapalat" w:hAnsi="GHEA Grapalat" w:cs="Sylfaen"/>
          <w:szCs w:val="24"/>
          <w:lang w:val="ru-RU"/>
        </w:rPr>
        <w:t>ասնակից</w:t>
      </w:r>
      <w:r w:rsidRPr="00AE2768">
        <w:rPr>
          <w:rFonts w:ascii="GHEA Grapalat" w:hAnsi="GHEA Grapalat" w:cs="Sylfaen"/>
          <w:szCs w:val="24"/>
          <w:lang w:val="es-ES"/>
        </w:rPr>
        <w:t xml:space="preserve"> </w:t>
      </w:r>
      <w:r w:rsidRPr="00AE2768">
        <w:rPr>
          <w:rFonts w:ascii="GHEA Grapalat" w:hAnsi="GHEA Grapalat" w:cs="Sylfaen"/>
        </w:rPr>
        <w:t>գնումների հետ կապված բողոքներ քննող անձին</w:t>
      </w:r>
      <w:r w:rsidRPr="00AE2768">
        <w:rPr>
          <w:rFonts w:ascii="GHEA Grapalat" w:hAnsi="GHEA Grapalat" w:cs="Sylfaen"/>
          <w:szCs w:val="24"/>
          <w:lang w:val="es-ES"/>
        </w:rPr>
        <w:t xml:space="preserve"> </w:t>
      </w:r>
      <w:r w:rsidRPr="00AE2768">
        <w:rPr>
          <w:rFonts w:ascii="GHEA Grapalat" w:hAnsi="GHEA Grapalat" w:cs="Sylfaen"/>
          <w:szCs w:val="24"/>
          <w:lang w:val="ru-RU"/>
        </w:rPr>
        <w:t>չի</w:t>
      </w:r>
      <w:r w:rsidRPr="00AE2768">
        <w:rPr>
          <w:rFonts w:ascii="GHEA Grapalat" w:hAnsi="GHEA Grapalat" w:cs="Sylfaen"/>
          <w:szCs w:val="24"/>
          <w:lang w:val="es-ES"/>
        </w:rPr>
        <w:t xml:space="preserve"> </w:t>
      </w:r>
      <w:r w:rsidRPr="00AE2768">
        <w:rPr>
          <w:rFonts w:ascii="GHEA Grapalat" w:hAnsi="GHEA Grapalat" w:cs="Sylfaen"/>
          <w:szCs w:val="24"/>
          <w:lang w:val="ru-RU"/>
        </w:rPr>
        <w:t>բողոքարկում</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w:t>
      </w:r>
      <w:r w:rsidRPr="00AE2768">
        <w:rPr>
          <w:rFonts w:ascii="GHEA Grapalat" w:hAnsi="GHEA Grapalat" w:cs="Sylfaen"/>
          <w:szCs w:val="24"/>
          <w:lang w:val="es-ES"/>
        </w:rPr>
        <w:t xml:space="preserve"> </w:t>
      </w:r>
      <w:r w:rsidRPr="00AE2768">
        <w:rPr>
          <w:rFonts w:ascii="GHEA Grapalat" w:hAnsi="GHEA Grapalat" w:cs="Sylfaen"/>
          <w:szCs w:val="24"/>
          <w:lang w:val="ru-RU"/>
        </w:rPr>
        <w:t>կնքելու</w:t>
      </w:r>
      <w:r w:rsidRPr="00AE2768">
        <w:rPr>
          <w:rFonts w:ascii="GHEA Grapalat" w:hAnsi="GHEA Grapalat" w:cs="Sylfaen"/>
          <w:szCs w:val="24"/>
          <w:lang w:val="es-ES"/>
        </w:rPr>
        <w:t xml:space="preserve"> </w:t>
      </w:r>
      <w:r w:rsidRPr="00AE2768">
        <w:rPr>
          <w:rFonts w:ascii="GHEA Grapalat" w:hAnsi="GHEA Grapalat" w:cs="Sylfaen"/>
          <w:szCs w:val="24"/>
          <w:lang w:val="ru-RU"/>
        </w:rPr>
        <w:t>մասին</w:t>
      </w:r>
      <w:r w:rsidRPr="00AE2768">
        <w:rPr>
          <w:rFonts w:ascii="GHEA Grapalat" w:hAnsi="GHEA Grapalat" w:cs="Sylfaen"/>
          <w:szCs w:val="24"/>
          <w:lang w:val="es-ES"/>
        </w:rPr>
        <w:t xml:space="preserve"> </w:t>
      </w:r>
      <w:r w:rsidRPr="00AE2768">
        <w:rPr>
          <w:rFonts w:ascii="GHEA Grapalat" w:hAnsi="GHEA Grapalat" w:cs="Sylfaen"/>
          <w:szCs w:val="24"/>
          <w:lang w:val="ru-RU"/>
        </w:rPr>
        <w:t>որոշումը։</w:t>
      </w:r>
      <w:r w:rsidRPr="00AE2768">
        <w:rPr>
          <w:rFonts w:ascii="GHEA Grapalat" w:hAnsi="GHEA Grapalat" w:cs="Sylfaen"/>
          <w:szCs w:val="24"/>
          <w:lang w:val="es-ES"/>
        </w:rPr>
        <w:t xml:space="preserve"> </w:t>
      </w:r>
      <w:r w:rsidRPr="00AE2768">
        <w:rPr>
          <w:rFonts w:ascii="GHEA Grapalat" w:hAnsi="GHEA Grapalat" w:cs="Sylfaen"/>
          <w:szCs w:val="24"/>
          <w:lang w:val="ru-RU"/>
        </w:rPr>
        <w:t>Մինչև</w:t>
      </w:r>
      <w:r w:rsidRPr="00AE2768">
        <w:rPr>
          <w:rFonts w:ascii="GHEA Grapalat" w:hAnsi="GHEA Grapalat" w:cs="Sylfaen"/>
          <w:szCs w:val="24"/>
          <w:lang w:val="es-ES"/>
        </w:rPr>
        <w:t xml:space="preserve"> </w:t>
      </w:r>
      <w:r w:rsidRPr="00AE2768">
        <w:rPr>
          <w:rFonts w:ascii="GHEA Grapalat" w:hAnsi="GHEA Grapalat" w:cs="Sylfaen"/>
          <w:szCs w:val="24"/>
          <w:lang w:val="ru-RU"/>
        </w:rPr>
        <w:t>անգործության</w:t>
      </w:r>
      <w:r w:rsidRPr="00AE2768">
        <w:rPr>
          <w:rFonts w:ascii="GHEA Grapalat" w:hAnsi="GHEA Grapalat" w:cs="Sylfaen"/>
          <w:szCs w:val="24"/>
          <w:lang w:val="es-ES"/>
        </w:rPr>
        <w:t xml:space="preserve"> </w:t>
      </w:r>
      <w:r w:rsidRPr="00AE2768">
        <w:rPr>
          <w:rFonts w:ascii="GHEA Grapalat" w:hAnsi="GHEA Grapalat" w:cs="Sylfaen"/>
          <w:szCs w:val="24"/>
          <w:lang w:val="ru-RU"/>
        </w:rPr>
        <w:t>ժամկետը</w:t>
      </w:r>
      <w:r w:rsidRPr="00AE2768">
        <w:rPr>
          <w:rFonts w:ascii="GHEA Grapalat" w:hAnsi="GHEA Grapalat" w:cs="Sylfaen"/>
          <w:szCs w:val="24"/>
          <w:lang w:val="es-ES"/>
        </w:rPr>
        <w:t xml:space="preserve"> </w:t>
      </w:r>
      <w:r w:rsidRPr="00AE2768">
        <w:rPr>
          <w:rFonts w:ascii="GHEA Grapalat" w:hAnsi="GHEA Grapalat" w:cs="Sylfaen"/>
          <w:szCs w:val="24"/>
          <w:lang w:val="ru-RU"/>
        </w:rPr>
        <w:t>լրանալը</w:t>
      </w:r>
      <w:r w:rsidRPr="00AE2768">
        <w:rPr>
          <w:rFonts w:ascii="GHEA Grapalat" w:hAnsi="GHEA Grapalat" w:cs="Sylfaen"/>
          <w:szCs w:val="24"/>
          <w:lang w:val="es-ES"/>
        </w:rPr>
        <w:t xml:space="preserve"> </w:t>
      </w:r>
      <w:r w:rsidRPr="00AE2768">
        <w:rPr>
          <w:rFonts w:ascii="GHEA Grapalat" w:hAnsi="GHEA Grapalat" w:cs="Sylfaen"/>
          <w:szCs w:val="24"/>
          <w:lang w:val="ru-RU"/>
        </w:rPr>
        <w:t>կամ</w:t>
      </w:r>
      <w:r w:rsidRPr="00AE2768">
        <w:rPr>
          <w:rFonts w:ascii="GHEA Grapalat" w:hAnsi="GHEA Grapalat" w:cs="Sylfaen"/>
          <w:szCs w:val="24"/>
          <w:lang w:val="es-ES"/>
        </w:rPr>
        <w:t xml:space="preserve"> </w:t>
      </w:r>
      <w:r w:rsidRPr="00AE2768">
        <w:rPr>
          <w:rFonts w:ascii="GHEA Grapalat" w:hAnsi="GHEA Grapalat" w:cs="Sylfaen"/>
          <w:szCs w:val="24"/>
          <w:lang w:val="ru-RU"/>
        </w:rPr>
        <w:t>առանց</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w:t>
      </w:r>
      <w:r w:rsidRPr="00AE2768">
        <w:rPr>
          <w:rFonts w:ascii="GHEA Grapalat" w:hAnsi="GHEA Grapalat" w:cs="Sylfaen"/>
          <w:szCs w:val="24"/>
          <w:lang w:val="es-ES"/>
        </w:rPr>
        <w:t xml:space="preserve"> </w:t>
      </w:r>
      <w:r w:rsidRPr="00AE2768">
        <w:rPr>
          <w:rFonts w:ascii="GHEA Grapalat" w:hAnsi="GHEA Grapalat" w:cs="Sylfaen"/>
          <w:szCs w:val="24"/>
          <w:lang w:val="ru-RU"/>
        </w:rPr>
        <w:t>կնքելու</w:t>
      </w:r>
      <w:r w:rsidRPr="00AE2768">
        <w:rPr>
          <w:rFonts w:ascii="GHEA Grapalat" w:hAnsi="GHEA Grapalat" w:cs="Sylfaen"/>
          <w:szCs w:val="24"/>
          <w:lang w:val="es-ES"/>
        </w:rPr>
        <w:t xml:space="preserve"> </w:t>
      </w:r>
      <w:r w:rsidRPr="00AE2768">
        <w:rPr>
          <w:rFonts w:ascii="GHEA Grapalat" w:hAnsi="GHEA Grapalat" w:cs="Sylfaen"/>
          <w:szCs w:val="24"/>
          <w:lang w:val="ru-RU"/>
        </w:rPr>
        <w:t>մասին</w:t>
      </w:r>
      <w:r w:rsidRPr="00AE2768">
        <w:rPr>
          <w:rFonts w:ascii="GHEA Grapalat" w:hAnsi="GHEA Grapalat" w:cs="Sylfaen"/>
          <w:szCs w:val="24"/>
          <w:lang w:val="es-ES"/>
        </w:rPr>
        <w:t xml:space="preserve"> </w:t>
      </w:r>
      <w:r w:rsidRPr="00AE2768">
        <w:rPr>
          <w:rFonts w:ascii="GHEA Grapalat" w:hAnsi="GHEA Grapalat" w:cs="Sylfaen"/>
          <w:szCs w:val="24"/>
          <w:lang w:val="ru-RU"/>
        </w:rPr>
        <w:t>հայտարարության</w:t>
      </w:r>
      <w:r w:rsidRPr="00AE2768">
        <w:rPr>
          <w:rFonts w:ascii="GHEA Grapalat" w:hAnsi="GHEA Grapalat" w:cs="Sylfaen"/>
          <w:szCs w:val="24"/>
          <w:lang w:val="es-ES"/>
        </w:rPr>
        <w:t xml:space="preserve"> </w:t>
      </w:r>
      <w:r w:rsidRPr="00AE2768">
        <w:rPr>
          <w:rFonts w:ascii="GHEA Grapalat" w:hAnsi="GHEA Grapalat" w:cs="Sylfaen"/>
          <w:szCs w:val="24"/>
          <w:lang w:val="ru-RU"/>
        </w:rPr>
        <w:t>հրապարակման</w:t>
      </w:r>
      <w:r w:rsidRPr="00AE2768">
        <w:rPr>
          <w:rFonts w:ascii="GHEA Grapalat" w:hAnsi="GHEA Grapalat" w:cs="Sylfaen"/>
          <w:szCs w:val="24"/>
          <w:lang w:val="es-ES"/>
        </w:rPr>
        <w:t xml:space="preserve"> </w:t>
      </w:r>
      <w:r w:rsidRPr="00AE2768">
        <w:rPr>
          <w:rFonts w:ascii="GHEA Grapalat" w:hAnsi="GHEA Grapalat" w:cs="Sylfaen"/>
          <w:szCs w:val="24"/>
          <w:lang w:val="ru-RU"/>
        </w:rPr>
        <w:t>կնք</w:t>
      </w:r>
      <w:r w:rsidRPr="00AE2768">
        <w:rPr>
          <w:rFonts w:ascii="GHEA Grapalat" w:hAnsi="GHEA Grapalat" w:cs="Sylfaen"/>
          <w:szCs w:val="24"/>
          <w:lang w:val="en-US"/>
        </w:rPr>
        <w:t>վ</w:t>
      </w:r>
      <w:r w:rsidRPr="00AE2768">
        <w:rPr>
          <w:rFonts w:ascii="GHEA Grapalat" w:hAnsi="GHEA Grapalat" w:cs="Sylfaen"/>
          <w:szCs w:val="24"/>
          <w:lang w:val="ru-RU"/>
        </w:rPr>
        <w:t>ած</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պայմանագիրն</w:t>
      </w:r>
      <w:r w:rsidRPr="00AE2768">
        <w:rPr>
          <w:rFonts w:ascii="GHEA Grapalat" w:hAnsi="GHEA Grapalat" w:cs="Sylfaen"/>
          <w:szCs w:val="24"/>
          <w:lang w:val="es-ES"/>
        </w:rPr>
        <w:t xml:space="preserve"> </w:t>
      </w:r>
      <w:r w:rsidRPr="00AE2768">
        <w:rPr>
          <w:rFonts w:ascii="GHEA Grapalat" w:hAnsi="GHEA Grapalat" w:cs="Sylfaen"/>
          <w:szCs w:val="24"/>
          <w:lang w:val="ru-RU"/>
        </w:rPr>
        <w:t>առ</w:t>
      </w:r>
      <w:r w:rsidRPr="00AE2768">
        <w:rPr>
          <w:rFonts w:ascii="GHEA Grapalat" w:hAnsi="GHEA Grapalat" w:cs="Sylfaen"/>
          <w:szCs w:val="24"/>
          <w:lang w:val="es-ES"/>
        </w:rPr>
        <w:t xml:space="preserve"> </w:t>
      </w:r>
      <w:r w:rsidRPr="00AE2768">
        <w:rPr>
          <w:rFonts w:ascii="GHEA Grapalat" w:hAnsi="GHEA Grapalat" w:cs="Sylfaen"/>
          <w:szCs w:val="24"/>
          <w:lang w:val="ru-RU"/>
        </w:rPr>
        <w:t>ոչինչ</w:t>
      </w:r>
      <w:r w:rsidRPr="00AE2768">
        <w:rPr>
          <w:rFonts w:ascii="GHEA Grapalat" w:hAnsi="GHEA Grapalat" w:cs="Sylfaen"/>
          <w:szCs w:val="24"/>
          <w:lang w:val="es-ES"/>
        </w:rPr>
        <w:t xml:space="preserve"> </w:t>
      </w:r>
      <w:r w:rsidRPr="00AE2768">
        <w:rPr>
          <w:rFonts w:ascii="GHEA Grapalat" w:hAnsi="GHEA Grapalat" w:cs="Sylfaen"/>
          <w:szCs w:val="24"/>
          <w:lang w:val="ru-RU"/>
        </w:rPr>
        <w:t>է։</w:t>
      </w:r>
    </w:p>
    <w:p w:rsidR="002462D0" w:rsidRPr="00AE2768" w:rsidRDefault="002462D0" w:rsidP="002462D0">
      <w:pPr>
        <w:ind w:firstLine="567"/>
        <w:jc w:val="center"/>
        <w:rPr>
          <w:rFonts w:ascii="GHEA Grapalat" w:hAnsi="GHEA Grapalat"/>
          <w:b/>
          <w:sz w:val="20"/>
          <w:lang w:val="es-ES"/>
        </w:rPr>
      </w:pPr>
    </w:p>
    <w:p w:rsidR="002462D0" w:rsidRPr="00AE2768" w:rsidRDefault="002462D0" w:rsidP="002462D0">
      <w:pPr>
        <w:ind w:firstLine="567"/>
        <w:jc w:val="center"/>
        <w:rPr>
          <w:rFonts w:ascii="GHEA Grapalat" w:hAnsi="GHEA Grapalat"/>
          <w:b/>
          <w:sz w:val="20"/>
          <w:lang w:val="es-ES"/>
        </w:rPr>
      </w:pPr>
    </w:p>
    <w:p w:rsidR="002462D0" w:rsidRPr="00AE2768" w:rsidRDefault="002462D0" w:rsidP="002462D0">
      <w:pPr>
        <w:jc w:val="center"/>
        <w:rPr>
          <w:rFonts w:ascii="GHEA Grapalat" w:hAnsi="GHEA Grapalat" w:cs="Arial"/>
          <w:b/>
          <w:iCs/>
          <w:sz w:val="20"/>
          <w:lang w:val="af-ZA"/>
        </w:rPr>
      </w:pPr>
      <w:r w:rsidRPr="00AE2768">
        <w:rPr>
          <w:rFonts w:ascii="GHEA Grapalat" w:hAnsi="GHEA Grapalat"/>
          <w:b/>
          <w:iCs/>
          <w:sz w:val="20"/>
          <w:lang w:val="es-ES"/>
        </w:rPr>
        <w:lastRenderedPageBreak/>
        <w:t>9</w:t>
      </w:r>
      <w:r w:rsidRPr="00AE2768">
        <w:rPr>
          <w:rFonts w:ascii="GHEA Grapalat" w:hAnsi="GHEA Grapalat"/>
          <w:b/>
          <w:iCs/>
          <w:sz w:val="20"/>
          <w:lang w:val="af-ZA"/>
        </w:rPr>
        <w:t xml:space="preserve">. </w:t>
      </w:r>
      <w:r w:rsidRPr="00AE2768">
        <w:rPr>
          <w:rFonts w:ascii="GHEA Grapalat" w:hAnsi="GHEA Grapalat" w:cs="Sylfaen"/>
          <w:b/>
          <w:iCs/>
          <w:sz w:val="20"/>
          <w:lang w:val="af-ZA"/>
        </w:rPr>
        <w:t>ՊԱՅՄԱՆԱԳՐԻ</w:t>
      </w:r>
      <w:r w:rsidRPr="00AE2768">
        <w:rPr>
          <w:rFonts w:ascii="GHEA Grapalat" w:hAnsi="GHEA Grapalat" w:cs="Arial"/>
          <w:b/>
          <w:iCs/>
          <w:sz w:val="20"/>
          <w:lang w:val="af-ZA"/>
        </w:rPr>
        <w:t xml:space="preserve"> </w:t>
      </w:r>
      <w:r w:rsidRPr="00AE2768">
        <w:rPr>
          <w:rFonts w:ascii="GHEA Grapalat" w:hAnsi="GHEA Grapalat" w:cs="Sylfaen"/>
          <w:b/>
          <w:iCs/>
          <w:sz w:val="20"/>
          <w:lang w:val="af-ZA"/>
        </w:rPr>
        <w:t>ԿՆՔՈՒՄԸ</w:t>
      </w:r>
      <w:r w:rsidRPr="00AE2768">
        <w:rPr>
          <w:rFonts w:ascii="GHEA Grapalat" w:hAnsi="GHEA Grapalat" w:cs="Arial"/>
          <w:b/>
          <w:iCs/>
          <w:sz w:val="20"/>
          <w:lang w:val="af-ZA"/>
        </w:rPr>
        <w:t xml:space="preserve"> </w:t>
      </w:r>
    </w:p>
    <w:p w:rsidR="002462D0" w:rsidRPr="00AE2768" w:rsidRDefault="002462D0" w:rsidP="002462D0">
      <w:pPr>
        <w:jc w:val="center"/>
        <w:rPr>
          <w:rFonts w:ascii="GHEA Grapalat" w:hAnsi="GHEA Grapalat"/>
          <w:b/>
          <w:iCs/>
          <w:sz w:val="20"/>
          <w:lang w:val="af-ZA"/>
        </w:rPr>
      </w:pP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iCs/>
          <w:sz w:val="20"/>
          <w:lang w:val="es-ES"/>
        </w:rPr>
        <w:t>9</w:t>
      </w:r>
      <w:r w:rsidRPr="00AE2768">
        <w:rPr>
          <w:rFonts w:ascii="GHEA Grapalat" w:hAnsi="GHEA Grapalat"/>
          <w:iCs/>
          <w:sz w:val="20"/>
          <w:lang w:val="af-ZA"/>
        </w:rPr>
        <w:t xml:space="preserve">.1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կնքվում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հանձնաժողովի</w:t>
      </w:r>
      <w:r w:rsidRPr="00AE2768">
        <w:rPr>
          <w:rFonts w:ascii="GHEA Grapalat" w:hAnsi="GHEA Grapalat" w:cs="Sylfaen"/>
          <w:sz w:val="20"/>
          <w:lang w:val="af-ZA"/>
        </w:rPr>
        <w:t xml:space="preserve"> </w:t>
      </w:r>
      <w:r w:rsidRPr="00AE2768">
        <w:rPr>
          <w:rFonts w:ascii="GHEA Grapalat" w:hAnsi="GHEA Grapalat" w:cs="Sylfaen"/>
          <w:sz w:val="20"/>
          <w:lang w:val="ru-RU"/>
        </w:rPr>
        <w:t>որոշման</w:t>
      </w:r>
      <w:r w:rsidRPr="00AE2768">
        <w:rPr>
          <w:rFonts w:ascii="GHEA Grapalat" w:hAnsi="GHEA Grapalat" w:cs="Sylfaen"/>
          <w:sz w:val="20"/>
          <w:lang w:val="af-ZA"/>
        </w:rPr>
        <w:t xml:space="preserve"> </w:t>
      </w:r>
      <w:r w:rsidRPr="00AE2768">
        <w:rPr>
          <w:rFonts w:ascii="GHEA Grapalat" w:hAnsi="GHEA Grapalat" w:cs="Sylfaen"/>
          <w:sz w:val="20"/>
          <w:lang w:val="ru-RU"/>
        </w:rPr>
        <w:t>հիման</w:t>
      </w:r>
      <w:r w:rsidRPr="00AE2768">
        <w:rPr>
          <w:rFonts w:ascii="GHEA Grapalat" w:hAnsi="GHEA Grapalat" w:cs="Sylfaen"/>
          <w:sz w:val="20"/>
          <w:lang w:val="af-ZA"/>
        </w:rPr>
        <w:t xml:space="preserve"> </w:t>
      </w:r>
      <w:r w:rsidRPr="00AE2768">
        <w:rPr>
          <w:rFonts w:ascii="GHEA Grapalat" w:hAnsi="GHEA Grapalat" w:cs="Sylfaen"/>
          <w:sz w:val="20"/>
          <w:lang w:val="ru-RU"/>
        </w:rPr>
        <w:t>վրա</w:t>
      </w:r>
      <w:r w:rsidRPr="00AE2768">
        <w:rPr>
          <w:rFonts w:ascii="GHEA Grapalat" w:hAnsi="GHEA Grapalat" w:cs="Sylfaen"/>
          <w:sz w:val="20"/>
          <w:lang w:val="af-ZA"/>
        </w:rPr>
        <w:t xml:space="preserve">` </w:t>
      </w:r>
      <w:r w:rsidRPr="00AE2768">
        <w:rPr>
          <w:rFonts w:ascii="GHEA Grapalat" w:hAnsi="GHEA Grapalat" w:cs="Sylfaen"/>
          <w:sz w:val="20"/>
        </w:rPr>
        <w:t>պ</w:t>
      </w:r>
      <w:r w:rsidRPr="00AE2768">
        <w:rPr>
          <w:rFonts w:ascii="GHEA Grapalat" w:hAnsi="GHEA Grapalat" w:cs="Sylfaen"/>
          <w:sz w:val="20"/>
          <w:lang w:val="ru-RU"/>
        </w:rPr>
        <w:t>ատվիրատուի</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Պայմանագիրը</w:t>
      </w:r>
      <w:r w:rsidRPr="00AE2768">
        <w:rPr>
          <w:rFonts w:ascii="GHEA Grapalat" w:hAnsi="GHEA Grapalat" w:cs="Sylfaen"/>
          <w:sz w:val="20"/>
          <w:lang w:val="af-ZA"/>
        </w:rPr>
        <w:t xml:space="preserve"> </w:t>
      </w:r>
      <w:r w:rsidRPr="00AE2768">
        <w:rPr>
          <w:rFonts w:ascii="GHEA Grapalat" w:hAnsi="GHEA Grapalat" w:cs="Sylfaen"/>
          <w:sz w:val="20"/>
          <w:lang w:val="ru-RU"/>
        </w:rPr>
        <w:t>կնքվում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գրավոր</w:t>
      </w:r>
      <w:r w:rsidRPr="00AE2768">
        <w:rPr>
          <w:rFonts w:ascii="GHEA Grapalat" w:hAnsi="GHEA Grapalat" w:cs="Sylfaen"/>
          <w:sz w:val="20"/>
          <w:lang w:val="af-ZA"/>
        </w:rPr>
        <w:t xml:space="preserve">` </w:t>
      </w:r>
      <w:r w:rsidRPr="00AE2768">
        <w:rPr>
          <w:rFonts w:ascii="GHEA Grapalat" w:hAnsi="GHEA Grapalat" w:cs="Sylfaen"/>
          <w:sz w:val="20"/>
          <w:lang w:val="ru-RU"/>
        </w:rPr>
        <w:t>մեկ</w:t>
      </w:r>
      <w:r w:rsidRPr="00AE2768">
        <w:rPr>
          <w:rFonts w:ascii="GHEA Grapalat" w:hAnsi="GHEA Grapalat" w:cs="Sylfaen"/>
          <w:sz w:val="20"/>
          <w:lang w:val="af-ZA"/>
        </w:rPr>
        <w:t xml:space="preserve"> </w:t>
      </w:r>
      <w:r w:rsidRPr="00AE2768">
        <w:rPr>
          <w:rFonts w:ascii="GHEA Grapalat" w:hAnsi="GHEA Grapalat" w:cs="Sylfaen"/>
          <w:sz w:val="20"/>
          <w:lang w:val="ru-RU"/>
        </w:rPr>
        <w:t>փաստաթուղթ</w:t>
      </w:r>
      <w:r w:rsidRPr="00AE2768">
        <w:rPr>
          <w:rFonts w:ascii="GHEA Grapalat" w:hAnsi="GHEA Grapalat" w:cs="Sylfaen"/>
          <w:sz w:val="20"/>
          <w:lang w:val="af-ZA"/>
        </w:rPr>
        <w:t xml:space="preserve"> </w:t>
      </w:r>
      <w:r w:rsidRPr="00AE2768">
        <w:rPr>
          <w:rFonts w:ascii="GHEA Grapalat" w:hAnsi="GHEA Grapalat" w:cs="Sylfaen"/>
          <w:sz w:val="20"/>
          <w:lang w:val="ru-RU"/>
        </w:rPr>
        <w:t>կազմելու</w:t>
      </w:r>
      <w:r w:rsidRPr="00AE2768">
        <w:rPr>
          <w:rFonts w:ascii="GHEA Grapalat" w:hAnsi="GHEA Grapalat" w:cs="Sylfaen"/>
          <w:sz w:val="20"/>
          <w:lang w:val="af-ZA"/>
        </w:rPr>
        <w:t xml:space="preserve"> </w:t>
      </w:r>
      <w:r w:rsidRPr="00AE2768">
        <w:rPr>
          <w:rFonts w:ascii="GHEA Grapalat" w:hAnsi="GHEA Grapalat" w:cs="Sylfaen"/>
          <w:sz w:val="20"/>
          <w:lang w:val="ru-RU"/>
        </w:rPr>
        <w:t>միջոցով։</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af-ZA"/>
        </w:rPr>
        <w:t xml:space="preserve">9.2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հրավերի</w:t>
      </w:r>
      <w:r w:rsidRPr="00AE2768">
        <w:rPr>
          <w:rFonts w:ascii="GHEA Grapalat" w:hAnsi="GHEA Grapalat" w:cs="Sylfaen"/>
          <w:sz w:val="20"/>
          <w:lang w:val="af-ZA"/>
        </w:rPr>
        <w:t xml:space="preserve"> 1-</w:t>
      </w:r>
      <w:r w:rsidRPr="00AE2768">
        <w:rPr>
          <w:rFonts w:ascii="GHEA Grapalat" w:hAnsi="GHEA Grapalat" w:cs="Sylfaen"/>
          <w:sz w:val="20"/>
        </w:rPr>
        <w:t>ին</w:t>
      </w:r>
      <w:r w:rsidRPr="00AE2768">
        <w:rPr>
          <w:rFonts w:ascii="GHEA Grapalat" w:hAnsi="GHEA Grapalat" w:cs="Sylfaen"/>
          <w:sz w:val="20"/>
          <w:lang w:val="af-ZA"/>
        </w:rPr>
        <w:t xml:space="preserve"> </w:t>
      </w:r>
      <w:r w:rsidRPr="00AE2768">
        <w:rPr>
          <w:rFonts w:ascii="GHEA Grapalat" w:hAnsi="GHEA Grapalat" w:cs="Sylfaen"/>
          <w:sz w:val="20"/>
        </w:rPr>
        <w:t>մասի</w:t>
      </w:r>
      <w:r w:rsidRPr="00AE2768">
        <w:rPr>
          <w:rFonts w:ascii="GHEA Grapalat" w:hAnsi="GHEA Grapalat" w:cs="Sylfaen"/>
          <w:sz w:val="20"/>
          <w:lang w:val="af-ZA"/>
        </w:rPr>
        <w:t xml:space="preserve"> 8</w:t>
      </w:r>
      <w:r w:rsidRPr="00AE2768">
        <w:rPr>
          <w:rFonts w:ascii="GHEA Grapalat" w:hAnsi="GHEA Grapalat" w:cs="Sylfaen"/>
          <w:sz w:val="20"/>
          <w:lang w:val="hy-AM"/>
        </w:rPr>
        <w:t>.</w:t>
      </w:r>
      <w:r w:rsidRPr="00AE2768">
        <w:rPr>
          <w:rFonts w:ascii="GHEA Grapalat" w:hAnsi="GHEA Grapalat" w:cs="Sylfaen"/>
          <w:sz w:val="20"/>
          <w:lang w:val="af-ZA"/>
        </w:rPr>
        <w:t xml:space="preserve">23 </w:t>
      </w:r>
      <w:r w:rsidRPr="00AE2768">
        <w:rPr>
          <w:rFonts w:ascii="GHEA Grapalat" w:hAnsi="GHEA Grapalat" w:cs="Sylfaen"/>
          <w:sz w:val="20"/>
          <w:lang w:val="ru-RU"/>
        </w:rPr>
        <w:t>կետով</w:t>
      </w:r>
      <w:r w:rsidRPr="00AE2768">
        <w:rPr>
          <w:rFonts w:ascii="GHEA Grapalat" w:hAnsi="GHEA Grapalat" w:cs="Sylfaen"/>
          <w:sz w:val="20"/>
          <w:lang w:val="af-ZA"/>
        </w:rPr>
        <w:t xml:space="preserve"> </w:t>
      </w:r>
      <w:r w:rsidRPr="00AE2768">
        <w:rPr>
          <w:rFonts w:ascii="GHEA Grapalat" w:hAnsi="GHEA Grapalat" w:cs="Sylfaen"/>
          <w:sz w:val="20"/>
          <w:lang w:val="ru-RU"/>
        </w:rPr>
        <w:t>սահմանված</w:t>
      </w:r>
      <w:r w:rsidRPr="00AE2768">
        <w:rPr>
          <w:rFonts w:ascii="GHEA Grapalat" w:hAnsi="GHEA Grapalat" w:cs="Sylfaen"/>
          <w:sz w:val="20"/>
          <w:lang w:val="af-ZA"/>
        </w:rPr>
        <w:t xml:space="preserve"> </w:t>
      </w:r>
      <w:r w:rsidRPr="00AE2768">
        <w:rPr>
          <w:rFonts w:ascii="GHEA Grapalat" w:hAnsi="GHEA Grapalat" w:cs="Sylfaen"/>
          <w:sz w:val="20"/>
          <w:lang w:val="ru-RU"/>
        </w:rPr>
        <w:t>անգործության</w:t>
      </w:r>
      <w:r w:rsidRPr="00AE2768">
        <w:rPr>
          <w:rFonts w:ascii="GHEA Grapalat" w:hAnsi="GHEA Grapalat" w:cs="Sylfaen"/>
          <w:sz w:val="20"/>
          <w:lang w:val="af-ZA"/>
        </w:rPr>
        <w:t xml:space="preserve"> </w:t>
      </w:r>
      <w:r w:rsidRPr="00AE2768">
        <w:rPr>
          <w:rFonts w:ascii="GHEA Grapalat" w:hAnsi="GHEA Grapalat" w:cs="Sylfaen"/>
          <w:sz w:val="20"/>
          <w:lang w:val="ru-RU"/>
        </w:rPr>
        <w:t>ժամկետը</w:t>
      </w:r>
      <w:r w:rsidRPr="00AE2768">
        <w:rPr>
          <w:rFonts w:ascii="GHEA Grapalat" w:hAnsi="GHEA Grapalat" w:cs="Sylfaen"/>
          <w:sz w:val="20"/>
          <w:lang w:val="af-ZA"/>
        </w:rPr>
        <w:t xml:space="preserve"> </w:t>
      </w:r>
      <w:r w:rsidRPr="00AE2768">
        <w:rPr>
          <w:rFonts w:ascii="GHEA Grapalat" w:hAnsi="GHEA Grapalat" w:cs="Sylfaen"/>
          <w:sz w:val="20"/>
          <w:lang w:val="ru-RU"/>
        </w:rPr>
        <w:t>լրանալուն</w:t>
      </w:r>
      <w:r w:rsidRPr="00AE2768">
        <w:rPr>
          <w:rFonts w:ascii="GHEA Grapalat" w:hAnsi="GHEA Grapalat" w:cs="Sylfaen"/>
          <w:sz w:val="20"/>
          <w:lang w:val="af-ZA"/>
        </w:rPr>
        <w:t xml:space="preserve"> </w:t>
      </w:r>
      <w:r w:rsidRPr="00AE2768">
        <w:rPr>
          <w:rFonts w:ascii="GHEA Grapalat" w:hAnsi="GHEA Grapalat" w:cs="Sylfaen"/>
          <w:sz w:val="20"/>
          <w:lang w:val="ru-RU"/>
        </w:rPr>
        <w:t>հաջորդող</w:t>
      </w:r>
      <w:r w:rsidRPr="00AE2768">
        <w:rPr>
          <w:rFonts w:ascii="GHEA Grapalat" w:hAnsi="GHEA Grapalat" w:cs="Sylfaen"/>
          <w:sz w:val="20"/>
          <w:lang w:val="af-ZA"/>
        </w:rPr>
        <w:t xml:space="preserve"> </w:t>
      </w:r>
      <w:r w:rsidRPr="00AE2768">
        <w:rPr>
          <w:rFonts w:ascii="GHEA Grapalat" w:hAnsi="GHEA Grapalat" w:cs="Sylfaen"/>
          <w:sz w:val="20"/>
          <w:lang w:val="ru-RU"/>
        </w:rPr>
        <w:t>չորս</w:t>
      </w:r>
      <w:r w:rsidRPr="00AE2768">
        <w:rPr>
          <w:rFonts w:ascii="GHEA Grapalat" w:hAnsi="GHEA Grapalat" w:cs="Sylfaen"/>
          <w:sz w:val="20"/>
          <w:lang w:val="af-ZA"/>
        </w:rPr>
        <w:t xml:space="preserve"> </w:t>
      </w:r>
      <w:r w:rsidRPr="00AE2768">
        <w:rPr>
          <w:rFonts w:ascii="GHEA Grapalat" w:hAnsi="GHEA Grapalat" w:cs="Sylfaen"/>
          <w:sz w:val="20"/>
          <w:lang w:val="ru-RU"/>
        </w:rPr>
        <w:t>աշխատանքային</w:t>
      </w:r>
      <w:r w:rsidRPr="00AE2768">
        <w:rPr>
          <w:rFonts w:ascii="GHEA Grapalat" w:hAnsi="GHEA Grapalat" w:cs="Sylfaen"/>
          <w:sz w:val="20"/>
          <w:lang w:val="af-ZA"/>
        </w:rPr>
        <w:t xml:space="preserve"> </w:t>
      </w:r>
      <w:r w:rsidRPr="00AE2768">
        <w:rPr>
          <w:rFonts w:ascii="GHEA Grapalat" w:hAnsi="GHEA Grapalat" w:cs="Sylfaen"/>
          <w:sz w:val="20"/>
          <w:lang w:val="ru-RU"/>
        </w:rPr>
        <w:t>օրվա</w:t>
      </w:r>
      <w:r w:rsidRPr="00AE2768">
        <w:rPr>
          <w:rFonts w:ascii="GHEA Grapalat" w:hAnsi="GHEA Grapalat" w:cs="Sylfaen"/>
          <w:sz w:val="20"/>
          <w:lang w:val="af-ZA"/>
        </w:rPr>
        <w:t xml:space="preserve"> </w:t>
      </w:r>
      <w:r w:rsidRPr="00AE2768">
        <w:rPr>
          <w:rFonts w:ascii="GHEA Grapalat" w:hAnsi="GHEA Grapalat" w:cs="Sylfaen"/>
          <w:sz w:val="20"/>
          <w:lang w:val="ru-RU"/>
        </w:rPr>
        <w:t>ընթացքում</w:t>
      </w:r>
      <w:r w:rsidRPr="00AE2768">
        <w:rPr>
          <w:rFonts w:ascii="GHEA Grapalat" w:hAnsi="GHEA Grapalat" w:cs="Sylfaen"/>
          <w:sz w:val="20"/>
          <w:lang w:val="af-ZA"/>
        </w:rPr>
        <w:t xml:space="preserve"> </w:t>
      </w:r>
      <w:r w:rsidRPr="00AE2768">
        <w:rPr>
          <w:rFonts w:ascii="GHEA Grapalat" w:hAnsi="GHEA Grapalat" w:cs="Sylfaen"/>
          <w:sz w:val="20"/>
        </w:rPr>
        <w:t>պ</w:t>
      </w:r>
      <w:r w:rsidRPr="00AE2768">
        <w:rPr>
          <w:rFonts w:ascii="GHEA Grapalat" w:hAnsi="GHEA Grapalat" w:cs="Sylfaen"/>
          <w:sz w:val="20"/>
          <w:lang w:val="ru-RU"/>
        </w:rPr>
        <w:t>ատվիրատուն</w:t>
      </w:r>
      <w:r w:rsidRPr="00AE2768">
        <w:rPr>
          <w:rFonts w:ascii="GHEA Grapalat" w:hAnsi="GHEA Grapalat" w:cs="Sylfaen"/>
          <w:sz w:val="20"/>
          <w:lang w:val="af-ZA"/>
        </w:rPr>
        <w:t xml:space="preserve"> </w:t>
      </w:r>
      <w:r w:rsidRPr="00AE2768">
        <w:rPr>
          <w:rFonts w:ascii="GHEA Grapalat" w:hAnsi="GHEA Grapalat" w:cs="Sylfaen"/>
          <w:sz w:val="20"/>
          <w:lang w:val="ru-RU"/>
        </w:rPr>
        <w:t>ծանուցում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rPr>
        <w:t>մ</w:t>
      </w:r>
      <w:r w:rsidRPr="00AE2768">
        <w:rPr>
          <w:rFonts w:ascii="GHEA Grapalat" w:hAnsi="GHEA Grapalat" w:cs="Sylfaen"/>
          <w:sz w:val="20"/>
          <w:lang w:val="ru-RU"/>
        </w:rPr>
        <w:t>ասնակցին</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ներկայացնելով</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կնքելու</w:t>
      </w:r>
      <w:r w:rsidRPr="00AE2768">
        <w:rPr>
          <w:rFonts w:ascii="GHEA Grapalat" w:hAnsi="GHEA Grapalat" w:cs="Sylfaen"/>
          <w:sz w:val="20"/>
          <w:lang w:val="af-ZA"/>
        </w:rPr>
        <w:t xml:space="preserve"> </w:t>
      </w:r>
      <w:r w:rsidRPr="00AE2768">
        <w:rPr>
          <w:rFonts w:ascii="GHEA Grapalat" w:hAnsi="GHEA Grapalat" w:cs="Sylfaen"/>
          <w:sz w:val="20"/>
          <w:lang w:val="ru-RU"/>
        </w:rPr>
        <w:t>առաջարկը</w:t>
      </w:r>
      <w:r w:rsidRPr="00AE2768">
        <w:rPr>
          <w:rFonts w:ascii="GHEA Grapalat" w:hAnsi="GHEA Grapalat" w:cs="Sylfaen"/>
          <w:sz w:val="20"/>
          <w:lang w:val="af-ZA"/>
        </w:rPr>
        <w:t xml:space="preserve"> </w:t>
      </w:r>
      <w:r w:rsidRPr="00AE2768">
        <w:rPr>
          <w:rFonts w:ascii="GHEA Grapalat" w:hAnsi="GHEA Grapalat" w:cs="Sylfaen"/>
          <w:sz w:val="20"/>
          <w:lang w:val="ru-RU"/>
        </w:rPr>
        <w:t>և</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ru-RU"/>
        </w:rPr>
        <w:t>նախագիծը</w:t>
      </w:r>
      <w:r w:rsidRPr="00AE2768">
        <w:rPr>
          <w:rFonts w:ascii="GHEA Grapalat" w:hAnsi="GHEA Grapalat" w:cs="Sylfaen"/>
          <w:sz w:val="20"/>
          <w:lang w:val="af-ZA"/>
        </w:rPr>
        <w:t xml:space="preserve">: </w:t>
      </w:r>
      <w:r w:rsidRPr="00AE2768">
        <w:rPr>
          <w:rFonts w:ascii="GHEA Grapalat" w:hAnsi="GHEA Grapalat" w:cs="Sylfaen"/>
          <w:sz w:val="20"/>
          <w:lang w:val="ru-RU"/>
        </w:rPr>
        <w:t>Ընդ</w:t>
      </w:r>
      <w:r w:rsidRPr="00AE2768">
        <w:rPr>
          <w:rFonts w:ascii="GHEA Grapalat" w:hAnsi="GHEA Grapalat" w:cs="Sylfaen"/>
          <w:sz w:val="20"/>
          <w:lang w:val="af-ZA"/>
        </w:rPr>
        <w:t xml:space="preserve"> </w:t>
      </w:r>
      <w:r w:rsidRPr="00AE2768">
        <w:rPr>
          <w:rFonts w:ascii="GHEA Grapalat" w:hAnsi="GHEA Grapalat" w:cs="Sylfaen"/>
          <w:sz w:val="20"/>
          <w:lang w:val="ru-RU"/>
        </w:rPr>
        <w:t>որում</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կնքվել</w:t>
      </w:r>
      <w:r w:rsidRPr="00AE2768">
        <w:rPr>
          <w:rFonts w:ascii="GHEA Grapalat" w:hAnsi="GHEA Grapalat" w:cs="Sylfaen"/>
          <w:sz w:val="20"/>
          <w:lang w:val="af-ZA"/>
        </w:rPr>
        <w:t xml:space="preserve"> </w:t>
      </w:r>
      <w:r w:rsidRPr="00AE2768">
        <w:rPr>
          <w:rFonts w:ascii="GHEA Grapalat" w:hAnsi="GHEA Grapalat" w:cs="Sylfaen"/>
          <w:sz w:val="20"/>
          <w:lang w:val="ru-RU"/>
        </w:rPr>
        <w:t>ոչ</w:t>
      </w:r>
      <w:r w:rsidRPr="00AE2768">
        <w:rPr>
          <w:rFonts w:ascii="GHEA Grapalat" w:hAnsi="GHEA Grapalat" w:cs="Sylfaen"/>
          <w:sz w:val="20"/>
          <w:lang w:val="af-ZA"/>
        </w:rPr>
        <w:t xml:space="preserve"> </w:t>
      </w:r>
      <w:r w:rsidRPr="00AE2768">
        <w:rPr>
          <w:rFonts w:ascii="GHEA Grapalat" w:hAnsi="GHEA Grapalat" w:cs="Sylfaen"/>
          <w:sz w:val="20"/>
          <w:lang w:val="ru-RU"/>
        </w:rPr>
        <w:t>շուտ</w:t>
      </w:r>
      <w:r w:rsidRPr="00AE2768">
        <w:rPr>
          <w:rFonts w:ascii="GHEA Grapalat" w:hAnsi="GHEA Grapalat" w:cs="Sylfaen"/>
          <w:sz w:val="20"/>
          <w:lang w:val="af-ZA"/>
        </w:rPr>
        <w:t xml:space="preserve">, </w:t>
      </w:r>
      <w:r w:rsidRPr="00AE2768">
        <w:rPr>
          <w:rFonts w:ascii="GHEA Grapalat" w:hAnsi="GHEA Grapalat" w:cs="Sylfaen"/>
          <w:sz w:val="20"/>
          <w:lang w:val="ru-RU"/>
        </w:rPr>
        <w:t>քան</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հրավերի</w:t>
      </w:r>
      <w:r w:rsidRPr="00AE2768">
        <w:rPr>
          <w:rFonts w:ascii="GHEA Grapalat" w:hAnsi="GHEA Grapalat" w:cs="Sylfaen"/>
          <w:sz w:val="20"/>
          <w:lang w:val="af-ZA"/>
        </w:rPr>
        <w:t xml:space="preserve"> 1-</w:t>
      </w:r>
      <w:r w:rsidRPr="00AE2768">
        <w:rPr>
          <w:rFonts w:ascii="GHEA Grapalat" w:hAnsi="GHEA Grapalat" w:cs="Sylfaen"/>
          <w:sz w:val="20"/>
        </w:rPr>
        <w:t>ին</w:t>
      </w:r>
      <w:r w:rsidRPr="00AE2768">
        <w:rPr>
          <w:rFonts w:ascii="GHEA Grapalat" w:hAnsi="GHEA Grapalat" w:cs="Sylfaen"/>
          <w:sz w:val="20"/>
          <w:lang w:val="af-ZA"/>
        </w:rPr>
        <w:t xml:space="preserve"> </w:t>
      </w:r>
      <w:r w:rsidRPr="00AE2768">
        <w:rPr>
          <w:rFonts w:ascii="GHEA Grapalat" w:hAnsi="GHEA Grapalat" w:cs="Sylfaen"/>
          <w:sz w:val="20"/>
        </w:rPr>
        <w:t>մասի</w:t>
      </w:r>
      <w:r w:rsidRPr="00AE2768">
        <w:rPr>
          <w:rFonts w:ascii="GHEA Grapalat" w:hAnsi="GHEA Grapalat" w:cs="Sylfaen"/>
          <w:sz w:val="20"/>
          <w:lang w:val="af-ZA"/>
        </w:rPr>
        <w:t xml:space="preserve"> 8</w:t>
      </w:r>
      <w:r w:rsidRPr="00AE2768">
        <w:rPr>
          <w:rFonts w:ascii="GHEA Grapalat" w:hAnsi="GHEA Grapalat" w:cs="Sylfaen"/>
          <w:sz w:val="20"/>
          <w:lang w:val="hy-AM"/>
        </w:rPr>
        <w:t>.</w:t>
      </w:r>
      <w:r w:rsidRPr="00AE2768">
        <w:rPr>
          <w:rFonts w:ascii="GHEA Grapalat" w:hAnsi="GHEA Grapalat" w:cs="Sylfaen"/>
          <w:sz w:val="20"/>
          <w:lang w:val="af-ZA"/>
        </w:rPr>
        <w:t xml:space="preserve">23 </w:t>
      </w:r>
      <w:r w:rsidRPr="00AE2768">
        <w:rPr>
          <w:rFonts w:ascii="GHEA Grapalat" w:hAnsi="GHEA Grapalat" w:cs="Sylfaen"/>
          <w:sz w:val="20"/>
          <w:lang w:val="ru-RU"/>
        </w:rPr>
        <w:t>կետով</w:t>
      </w:r>
      <w:r w:rsidRPr="00AE2768">
        <w:rPr>
          <w:rFonts w:ascii="GHEA Grapalat" w:hAnsi="GHEA Grapalat" w:cs="Sylfaen"/>
          <w:sz w:val="20"/>
          <w:lang w:val="af-ZA"/>
        </w:rPr>
        <w:t xml:space="preserve"> </w:t>
      </w:r>
      <w:r w:rsidRPr="00AE2768">
        <w:rPr>
          <w:rFonts w:ascii="GHEA Grapalat" w:hAnsi="GHEA Grapalat" w:cs="Sylfaen"/>
          <w:sz w:val="20"/>
          <w:lang w:val="ru-RU"/>
        </w:rPr>
        <w:t>սահմանված</w:t>
      </w:r>
      <w:r w:rsidRPr="00AE2768">
        <w:rPr>
          <w:rFonts w:ascii="GHEA Grapalat" w:hAnsi="GHEA Grapalat" w:cs="Sylfaen"/>
          <w:sz w:val="20"/>
          <w:lang w:val="af-ZA"/>
        </w:rPr>
        <w:t xml:space="preserve"> </w:t>
      </w:r>
      <w:r w:rsidRPr="00AE2768">
        <w:rPr>
          <w:rFonts w:ascii="GHEA Grapalat" w:hAnsi="GHEA Grapalat" w:cs="Sylfaen"/>
          <w:sz w:val="20"/>
          <w:lang w:val="ru-RU"/>
        </w:rPr>
        <w:t>անգործության</w:t>
      </w:r>
      <w:r w:rsidRPr="00AE2768">
        <w:rPr>
          <w:rFonts w:ascii="GHEA Grapalat" w:hAnsi="GHEA Grapalat" w:cs="Sylfaen"/>
          <w:sz w:val="20"/>
          <w:lang w:val="af-ZA"/>
        </w:rPr>
        <w:t xml:space="preserve"> </w:t>
      </w:r>
      <w:r w:rsidRPr="00AE2768">
        <w:rPr>
          <w:rFonts w:ascii="GHEA Grapalat" w:hAnsi="GHEA Grapalat" w:cs="Sylfaen"/>
          <w:sz w:val="20"/>
          <w:lang w:val="ru-RU"/>
        </w:rPr>
        <w:t>ժամկետը</w:t>
      </w:r>
      <w:r w:rsidRPr="00AE2768">
        <w:rPr>
          <w:rFonts w:ascii="GHEA Grapalat" w:hAnsi="GHEA Grapalat" w:cs="Sylfaen"/>
          <w:sz w:val="20"/>
          <w:lang w:val="af-ZA"/>
        </w:rPr>
        <w:t xml:space="preserve"> </w:t>
      </w:r>
      <w:r w:rsidRPr="00AE2768">
        <w:rPr>
          <w:rFonts w:ascii="GHEA Grapalat" w:hAnsi="GHEA Grapalat" w:cs="Sylfaen"/>
          <w:sz w:val="20"/>
          <w:lang w:val="ru-RU"/>
        </w:rPr>
        <w:t>լրանալու</w:t>
      </w:r>
      <w:r w:rsidRPr="00AE2768">
        <w:rPr>
          <w:rFonts w:ascii="GHEA Grapalat" w:hAnsi="GHEA Grapalat" w:cs="Sylfaen"/>
          <w:sz w:val="20"/>
          <w:lang w:val="af-ZA"/>
        </w:rPr>
        <w:t xml:space="preserve"> </w:t>
      </w:r>
      <w:r w:rsidRPr="00AE2768">
        <w:rPr>
          <w:rFonts w:ascii="GHEA Grapalat" w:hAnsi="GHEA Grapalat" w:cs="Sylfaen"/>
          <w:sz w:val="20"/>
          <w:lang w:val="ru-RU"/>
        </w:rPr>
        <w:t>օրվան</w:t>
      </w:r>
      <w:r w:rsidRPr="00AE2768">
        <w:rPr>
          <w:rFonts w:ascii="GHEA Grapalat" w:hAnsi="GHEA Grapalat" w:cs="Sylfaen"/>
          <w:sz w:val="20"/>
          <w:lang w:val="af-ZA"/>
        </w:rPr>
        <w:t xml:space="preserve"> </w:t>
      </w:r>
      <w:r w:rsidRPr="00AE2768">
        <w:rPr>
          <w:rFonts w:ascii="GHEA Grapalat" w:hAnsi="GHEA Grapalat" w:cs="Sylfaen"/>
          <w:sz w:val="20"/>
          <w:lang w:val="ru-RU"/>
        </w:rPr>
        <w:t>հաջորդող</w:t>
      </w:r>
      <w:r w:rsidRPr="00AE2768">
        <w:rPr>
          <w:rFonts w:ascii="GHEA Grapalat" w:hAnsi="GHEA Grapalat" w:cs="Sylfaen"/>
          <w:sz w:val="20"/>
          <w:lang w:val="af-ZA"/>
        </w:rPr>
        <w:t xml:space="preserve"> </w:t>
      </w:r>
      <w:r w:rsidRPr="00AE2768">
        <w:rPr>
          <w:rFonts w:ascii="GHEA Grapalat" w:hAnsi="GHEA Grapalat" w:cs="Sylfaen"/>
          <w:sz w:val="20"/>
          <w:lang w:val="ru-RU"/>
        </w:rPr>
        <w:t>երկրորդ</w:t>
      </w:r>
      <w:r w:rsidRPr="00AE2768">
        <w:rPr>
          <w:rFonts w:ascii="GHEA Grapalat" w:hAnsi="GHEA Grapalat" w:cs="Sylfaen"/>
          <w:sz w:val="20"/>
          <w:lang w:val="af-ZA"/>
        </w:rPr>
        <w:t xml:space="preserve"> </w:t>
      </w:r>
      <w:r w:rsidRPr="00AE2768">
        <w:rPr>
          <w:rFonts w:ascii="GHEA Grapalat" w:hAnsi="GHEA Grapalat" w:cs="Sylfaen"/>
          <w:sz w:val="20"/>
          <w:lang w:val="ru-RU"/>
        </w:rPr>
        <w:t>աշխատանքային</w:t>
      </w:r>
      <w:r w:rsidRPr="00AE2768">
        <w:rPr>
          <w:rFonts w:ascii="GHEA Grapalat" w:hAnsi="GHEA Grapalat" w:cs="Sylfaen"/>
          <w:sz w:val="20"/>
          <w:lang w:val="af-ZA"/>
        </w:rPr>
        <w:t xml:space="preserve"> </w:t>
      </w:r>
      <w:r w:rsidRPr="00AE2768">
        <w:rPr>
          <w:rFonts w:ascii="GHEA Grapalat" w:hAnsi="GHEA Grapalat" w:cs="Sylfaen"/>
          <w:sz w:val="20"/>
          <w:lang w:val="ru-RU"/>
        </w:rPr>
        <w:t>օրը</w:t>
      </w:r>
      <w:r w:rsidRPr="00AE2768">
        <w:rPr>
          <w:rFonts w:ascii="GHEA Grapalat" w:hAnsi="GHEA Grapalat" w:cs="Sylfaen"/>
          <w:sz w:val="20"/>
          <w:lang w:val="af-ZA"/>
        </w:rPr>
        <w:t>:</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af-ZA"/>
        </w:rPr>
        <w:t>9</w:t>
      </w:r>
      <w:r w:rsidRPr="00AE2768">
        <w:rPr>
          <w:rFonts w:ascii="GHEA Grapalat" w:hAnsi="GHEA Grapalat" w:cs="Sylfaen"/>
          <w:sz w:val="20"/>
          <w:lang w:val="hy-AM"/>
        </w:rPr>
        <w:t>.3</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rPr>
        <w:t>մ</w:t>
      </w:r>
      <w:r w:rsidRPr="00AE2768">
        <w:rPr>
          <w:rFonts w:ascii="GHEA Grapalat" w:hAnsi="GHEA Grapalat" w:cs="Sylfaen"/>
          <w:sz w:val="20"/>
          <w:lang w:val="ru-RU"/>
        </w:rPr>
        <w:t>ասնակցին</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կնքելու</w:t>
      </w:r>
      <w:r w:rsidRPr="00AE2768">
        <w:rPr>
          <w:rFonts w:ascii="GHEA Grapalat" w:hAnsi="GHEA Grapalat" w:cs="Sylfaen"/>
          <w:sz w:val="20"/>
          <w:lang w:val="af-ZA"/>
        </w:rPr>
        <w:t xml:space="preserve"> </w:t>
      </w:r>
      <w:r w:rsidRPr="00AE2768">
        <w:rPr>
          <w:rFonts w:ascii="GHEA Grapalat" w:hAnsi="GHEA Grapalat" w:cs="Sylfaen"/>
          <w:sz w:val="20"/>
          <w:lang w:val="ru-RU"/>
        </w:rPr>
        <w:t>առաջարկը</w:t>
      </w:r>
      <w:r w:rsidRPr="00AE2768">
        <w:rPr>
          <w:rFonts w:ascii="GHEA Grapalat" w:hAnsi="GHEA Grapalat" w:cs="Sylfaen"/>
          <w:sz w:val="20"/>
          <w:lang w:val="af-ZA"/>
        </w:rPr>
        <w:t xml:space="preserve"> </w:t>
      </w:r>
      <w:r w:rsidRPr="00AE2768">
        <w:rPr>
          <w:rFonts w:ascii="GHEA Grapalat" w:hAnsi="GHEA Grapalat" w:cs="Sylfaen"/>
          <w:sz w:val="20"/>
          <w:lang w:val="ru-RU"/>
        </w:rPr>
        <w:t>և</w:t>
      </w:r>
      <w:r w:rsidRPr="00AE2768">
        <w:rPr>
          <w:rFonts w:ascii="GHEA Grapalat" w:hAnsi="GHEA Grapalat" w:cs="Sylfaen"/>
          <w:sz w:val="20"/>
          <w:lang w:val="af-ZA"/>
        </w:rPr>
        <w:t xml:space="preserve"> </w:t>
      </w:r>
      <w:r w:rsidRPr="00AE2768">
        <w:rPr>
          <w:rFonts w:ascii="GHEA Grapalat" w:hAnsi="GHEA Grapalat" w:cs="Sylfaen"/>
          <w:sz w:val="20"/>
          <w:lang w:val="ru-RU"/>
        </w:rPr>
        <w:t>կնքվելիք</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ru-RU"/>
        </w:rPr>
        <w:t>նախագիծը</w:t>
      </w:r>
      <w:r w:rsidRPr="00AE2768">
        <w:rPr>
          <w:rFonts w:ascii="GHEA Grapalat" w:hAnsi="GHEA Grapalat" w:cs="Sylfaen"/>
          <w:sz w:val="20"/>
          <w:lang w:val="af-ZA"/>
        </w:rPr>
        <w:t xml:space="preserve"> </w:t>
      </w:r>
      <w:r w:rsidRPr="00AE2768">
        <w:rPr>
          <w:rFonts w:ascii="GHEA Grapalat" w:hAnsi="GHEA Grapalat" w:cs="Sylfaen"/>
          <w:sz w:val="20"/>
          <w:lang w:val="ru-RU"/>
        </w:rPr>
        <w:t>հանձնաժողովի</w:t>
      </w:r>
      <w:r w:rsidRPr="00AE2768">
        <w:rPr>
          <w:rFonts w:ascii="GHEA Grapalat" w:hAnsi="GHEA Grapalat" w:cs="Sylfaen"/>
          <w:sz w:val="20"/>
          <w:lang w:val="af-ZA"/>
        </w:rPr>
        <w:t xml:space="preserve"> </w:t>
      </w:r>
      <w:r w:rsidRPr="00AE2768">
        <w:rPr>
          <w:rFonts w:ascii="GHEA Grapalat" w:hAnsi="GHEA Grapalat" w:cs="Sylfaen"/>
          <w:sz w:val="20"/>
          <w:lang w:val="ru-RU"/>
        </w:rPr>
        <w:t>քարտուղարը</w:t>
      </w:r>
      <w:r w:rsidRPr="00AE2768">
        <w:rPr>
          <w:rFonts w:ascii="GHEA Grapalat" w:hAnsi="GHEA Grapalat" w:cs="Sylfaen"/>
          <w:sz w:val="20"/>
          <w:lang w:val="af-ZA"/>
        </w:rPr>
        <w:t xml:space="preserve"> </w:t>
      </w:r>
      <w:r w:rsidRPr="00AE2768">
        <w:rPr>
          <w:rFonts w:ascii="GHEA Grapalat" w:hAnsi="GHEA Grapalat" w:cs="Sylfaen"/>
          <w:sz w:val="20"/>
          <w:lang w:val="ru-RU"/>
        </w:rPr>
        <w:t>տրամադրում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էլեկտրոնային</w:t>
      </w:r>
      <w:r w:rsidRPr="00AE2768">
        <w:rPr>
          <w:rFonts w:ascii="GHEA Grapalat" w:hAnsi="GHEA Grapalat" w:cs="Sylfaen"/>
          <w:sz w:val="20"/>
          <w:lang w:val="af-ZA"/>
        </w:rPr>
        <w:t xml:space="preserve"> </w:t>
      </w:r>
      <w:r w:rsidRPr="00AE2768">
        <w:rPr>
          <w:rFonts w:ascii="GHEA Grapalat" w:hAnsi="GHEA Grapalat" w:cs="Sylfaen"/>
          <w:sz w:val="20"/>
          <w:lang w:val="ru-RU"/>
        </w:rPr>
        <w:t>եղանակով</w:t>
      </w:r>
      <w:r w:rsidRPr="00AE2768">
        <w:rPr>
          <w:rFonts w:ascii="GHEA Grapalat" w:hAnsi="GHEA Grapalat" w:cs="Sylfaen"/>
          <w:sz w:val="20"/>
          <w:lang w:val="af-ZA"/>
        </w:rPr>
        <w:t xml:space="preserve">: </w:t>
      </w:r>
      <w:r w:rsidRPr="00AE2768">
        <w:rPr>
          <w:rFonts w:ascii="GHEA Grapalat" w:hAnsi="GHEA Grapalat" w:cs="Sylfaen"/>
          <w:sz w:val="20"/>
          <w:lang w:val="ru-RU"/>
        </w:rPr>
        <w:t>Ընդ</w:t>
      </w:r>
      <w:r w:rsidRPr="00AE2768">
        <w:rPr>
          <w:rFonts w:ascii="GHEA Grapalat" w:hAnsi="GHEA Grapalat" w:cs="Sylfaen"/>
          <w:sz w:val="20"/>
          <w:lang w:val="af-ZA"/>
        </w:rPr>
        <w:t xml:space="preserve"> </w:t>
      </w:r>
      <w:r w:rsidRPr="00AE2768">
        <w:rPr>
          <w:rFonts w:ascii="GHEA Grapalat" w:hAnsi="GHEA Grapalat" w:cs="Sylfaen"/>
          <w:sz w:val="20"/>
          <w:lang w:val="ru-RU"/>
        </w:rPr>
        <w:t>որում</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պայմանագրում</w:t>
      </w:r>
      <w:r w:rsidRPr="00AE2768">
        <w:rPr>
          <w:rFonts w:ascii="GHEA Grapalat" w:hAnsi="GHEA Grapalat" w:cs="Sylfaen"/>
          <w:sz w:val="20"/>
          <w:lang w:val="af-ZA"/>
        </w:rPr>
        <w:t xml:space="preserve"> </w:t>
      </w:r>
      <w:r w:rsidRPr="00AE2768">
        <w:rPr>
          <w:rFonts w:ascii="GHEA Grapalat" w:hAnsi="GHEA Grapalat" w:cs="Sylfaen"/>
          <w:sz w:val="20"/>
          <w:lang w:val="ru-RU"/>
        </w:rPr>
        <w:t>ներառվում</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lang w:val="ru-RU"/>
        </w:rPr>
        <w:t>մասնակցի</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հայտով</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ներկայացված</w:t>
      </w:r>
      <w:r w:rsidRPr="00AE2768">
        <w:rPr>
          <w:rFonts w:ascii="GHEA Grapalat" w:hAnsi="GHEA Grapalat" w:cs="Sylfaen"/>
          <w:sz w:val="20"/>
          <w:lang w:val="af-ZA"/>
        </w:rPr>
        <w:t xml:space="preserve"> </w:t>
      </w:r>
      <w:r w:rsidRPr="00AE2768">
        <w:rPr>
          <w:rFonts w:ascii="GHEA Grapalat" w:hAnsi="GHEA Grapalat" w:cs="Sylfaen"/>
          <w:sz w:val="20"/>
          <w:lang w:val="ru-RU"/>
        </w:rPr>
        <w:t>ապրանքի</w:t>
      </w:r>
      <w:r w:rsidRPr="00AE2768">
        <w:rPr>
          <w:rFonts w:ascii="GHEA Grapalat" w:hAnsi="GHEA Grapalat" w:cs="Sylfaen"/>
          <w:sz w:val="20"/>
          <w:lang w:val="af-ZA"/>
        </w:rPr>
        <w:t xml:space="preserve"> </w:t>
      </w:r>
      <w:r w:rsidRPr="00AE2768">
        <w:rPr>
          <w:rFonts w:ascii="GHEA Grapalat" w:hAnsi="GHEA Grapalat"/>
          <w:sz w:val="20"/>
          <w:szCs w:val="20"/>
          <w:lang w:val="hy-AM"/>
        </w:rPr>
        <w:t>ամբողջական նկարագիրը</w:t>
      </w:r>
      <w:r w:rsidRPr="00AE2768">
        <w:rPr>
          <w:rFonts w:ascii="GHEA Grapalat" w:hAnsi="GHEA Grapalat" w:cs="Sylfaen"/>
          <w:sz w:val="20"/>
          <w:lang w:val="af-ZA"/>
        </w:rPr>
        <w:t xml:space="preserve">: </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af-ZA"/>
        </w:rPr>
        <w:t>9</w:t>
      </w:r>
      <w:r w:rsidRPr="00AE2768">
        <w:rPr>
          <w:rFonts w:ascii="GHEA Grapalat" w:hAnsi="GHEA Grapalat" w:cs="Sylfaen"/>
          <w:sz w:val="20"/>
          <w:lang w:val="hy-AM"/>
        </w:rPr>
        <w:t>.</w:t>
      </w:r>
      <w:r w:rsidRPr="00C710A2">
        <w:rPr>
          <w:rFonts w:ascii="GHEA Grapalat" w:hAnsi="GHEA Grapalat" w:cs="Sylfaen"/>
          <w:sz w:val="20"/>
          <w:lang w:val="af-ZA"/>
        </w:rPr>
        <w:t>4</w:t>
      </w:r>
      <w:r w:rsidRPr="00AE2768">
        <w:rPr>
          <w:rFonts w:ascii="GHEA Grapalat" w:hAnsi="GHEA Grapalat" w:cs="Sylfaen"/>
          <w:sz w:val="20"/>
          <w:lang w:val="af-ZA"/>
        </w:rPr>
        <w:t xml:space="preserve"> </w:t>
      </w:r>
      <w:r w:rsidRPr="00AE2768">
        <w:rPr>
          <w:rFonts w:ascii="GHEA Grapalat" w:hAnsi="GHEA Grapalat" w:cs="Sylfaen"/>
          <w:sz w:val="20"/>
          <w:lang w:val="hy-AM"/>
        </w:rPr>
        <w:t>Եթե</w:t>
      </w:r>
      <w:r w:rsidRPr="00AE2768">
        <w:rPr>
          <w:rFonts w:ascii="GHEA Grapalat" w:hAnsi="GHEA Grapalat" w:cs="Sylfaen"/>
          <w:sz w:val="20"/>
          <w:lang w:val="af-ZA"/>
        </w:rPr>
        <w:t xml:space="preserve"> </w:t>
      </w:r>
      <w:r w:rsidRPr="00AE2768">
        <w:rPr>
          <w:rFonts w:ascii="GHEA Grapalat" w:hAnsi="GHEA Grapalat" w:cs="Sylfaen"/>
          <w:sz w:val="20"/>
          <w:lang w:val="hy-AM"/>
        </w:rPr>
        <w:t>ընտրված</w:t>
      </w:r>
      <w:r w:rsidRPr="00AE2768">
        <w:rPr>
          <w:rFonts w:ascii="GHEA Grapalat" w:hAnsi="GHEA Grapalat" w:cs="Sylfaen"/>
          <w:sz w:val="20"/>
          <w:lang w:val="af-ZA"/>
        </w:rPr>
        <w:t xml:space="preserve"> </w:t>
      </w:r>
      <w:r w:rsidRPr="00AE2768">
        <w:rPr>
          <w:rFonts w:ascii="GHEA Grapalat" w:hAnsi="GHEA Grapalat" w:cs="Sylfaen"/>
          <w:sz w:val="20"/>
          <w:lang w:val="hy-AM"/>
        </w:rPr>
        <w:t>մասնակիցը</w:t>
      </w:r>
      <w:r w:rsidRPr="00AE2768">
        <w:rPr>
          <w:rFonts w:ascii="GHEA Grapalat" w:hAnsi="GHEA Grapalat" w:cs="Sylfaen"/>
          <w:sz w:val="20"/>
          <w:lang w:val="af-ZA"/>
        </w:rPr>
        <w:t xml:space="preserve"> </w:t>
      </w:r>
      <w:r w:rsidRPr="00AE2768">
        <w:rPr>
          <w:rFonts w:ascii="GHEA Grapalat" w:hAnsi="GHEA Grapalat" w:cs="Sylfaen"/>
          <w:sz w:val="20"/>
          <w:lang w:val="hy-AM"/>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hy-AM"/>
        </w:rPr>
        <w:t>կնքելու</w:t>
      </w:r>
      <w:r w:rsidRPr="00AE2768">
        <w:rPr>
          <w:rFonts w:ascii="GHEA Grapalat" w:hAnsi="GHEA Grapalat" w:cs="Sylfaen"/>
          <w:sz w:val="20"/>
          <w:lang w:val="af-ZA"/>
        </w:rPr>
        <w:t xml:space="preserve"> </w:t>
      </w:r>
      <w:r w:rsidRPr="00AE2768">
        <w:rPr>
          <w:rFonts w:ascii="GHEA Grapalat" w:hAnsi="GHEA Grapalat" w:cs="Sylfaen"/>
          <w:sz w:val="20"/>
          <w:lang w:val="hy-AM"/>
        </w:rPr>
        <w:t>մասին</w:t>
      </w:r>
      <w:r w:rsidRPr="00AE2768">
        <w:rPr>
          <w:rFonts w:ascii="GHEA Grapalat" w:hAnsi="GHEA Grapalat" w:cs="Sylfaen"/>
          <w:sz w:val="20"/>
          <w:lang w:val="af-ZA"/>
        </w:rPr>
        <w:t xml:space="preserve"> </w:t>
      </w:r>
      <w:r w:rsidRPr="00AE2768">
        <w:rPr>
          <w:rFonts w:ascii="GHEA Grapalat" w:hAnsi="GHEA Grapalat" w:cs="Sylfaen"/>
          <w:sz w:val="20"/>
          <w:lang w:val="hy-AM"/>
        </w:rPr>
        <w:t>ծանուցումը</w:t>
      </w:r>
      <w:r w:rsidRPr="00AE2768">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hy-AM"/>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նախագիծ</w:t>
      </w:r>
      <w:r w:rsidRPr="00AE2768">
        <w:rPr>
          <w:rFonts w:ascii="GHEA Grapalat" w:hAnsi="GHEA Grapalat" w:cs="Sylfaen"/>
          <w:sz w:val="20"/>
        </w:rPr>
        <w:t>ն</w:t>
      </w:r>
      <w:r w:rsidRPr="00AE2768">
        <w:rPr>
          <w:rFonts w:ascii="GHEA Grapalat" w:hAnsi="GHEA Grapalat" w:cs="Sylfaen"/>
          <w:sz w:val="20"/>
          <w:lang w:val="af-ZA"/>
        </w:rPr>
        <w:t xml:space="preserve"> </w:t>
      </w:r>
      <w:r w:rsidRPr="00AE2768">
        <w:rPr>
          <w:rFonts w:ascii="GHEA Grapalat" w:hAnsi="GHEA Grapalat" w:cs="Sylfaen"/>
          <w:sz w:val="20"/>
          <w:lang w:val="hy-AM"/>
        </w:rPr>
        <w:t>ստանալուց</w:t>
      </w:r>
      <w:r w:rsidRPr="00AE2768">
        <w:rPr>
          <w:rFonts w:ascii="GHEA Grapalat" w:hAnsi="GHEA Grapalat" w:cs="Sylfaen"/>
          <w:sz w:val="20"/>
          <w:lang w:val="af-ZA"/>
        </w:rPr>
        <w:t xml:space="preserve"> </w:t>
      </w:r>
      <w:r w:rsidRPr="00AE2768">
        <w:rPr>
          <w:rFonts w:ascii="GHEA Grapalat" w:hAnsi="GHEA Grapalat" w:cs="Sylfaen"/>
          <w:sz w:val="20"/>
          <w:lang w:val="hy-AM"/>
        </w:rPr>
        <w:t>հետո</w:t>
      </w:r>
      <w:r w:rsidRPr="00AE2768">
        <w:rPr>
          <w:rFonts w:ascii="GHEA Grapalat" w:hAnsi="GHEA Grapalat" w:cs="Sylfaen"/>
          <w:sz w:val="20"/>
          <w:lang w:val="af-ZA"/>
        </w:rPr>
        <w:t xml:space="preserve">` 10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lang w:val="hy-AM"/>
        </w:rPr>
        <w:t>օրվա</w:t>
      </w:r>
      <w:r w:rsidRPr="00AE2768">
        <w:rPr>
          <w:rFonts w:ascii="GHEA Grapalat" w:hAnsi="GHEA Grapalat" w:cs="Sylfaen"/>
          <w:sz w:val="20"/>
          <w:lang w:val="af-ZA"/>
        </w:rPr>
        <w:t xml:space="preserve"> </w:t>
      </w:r>
      <w:r w:rsidRPr="00AE2768">
        <w:rPr>
          <w:rFonts w:ascii="GHEA Grapalat" w:hAnsi="GHEA Grapalat" w:cs="Sylfaen"/>
          <w:sz w:val="20"/>
          <w:lang w:val="hy-AM"/>
        </w:rPr>
        <w:t>ընթացքում</w:t>
      </w:r>
      <w:r w:rsidRPr="00AE2768">
        <w:rPr>
          <w:rFonts w:ascii="GHEA Grapalat" w:hAnsi="GHEA Grapalat" w:cs="Sylfaen"/>
          <w:sz w:val="20"/>
          <w:lang w:val="af-ZA"/>
        </w:rPr>
        <w:t xml:space="preserve"> </w:t>
      </w:r>
      <w:r w:rsidRPr="00AE2768">
        <w:rPr>
          <w:rFonts w:ascii="GHEA Grapalat" w:hAnsi="GHEA Grapalat" w:cs="Sylfaen"/>
          <w:sz w:val="20"/>
          <w:lang w:val="hy-AM"/>
        </w:rPr>
        <w:t>չի</w:t>
      </w:r>
      <w:r w:rsidRPr="00AE2768">
        <w:rPr>
          <w:rFonts w:ascii="GHEA Grapalat" w:hAnsi="GHEA Grapalat" w:cs="Sylfaen"/>
          <w:sz w:val="20"/>
          <w:lang w:val="af-ZA"/>
        </w:rPr>
        <w:t xml:space="preserve"> </w:t>
      </w:r>
      <w:r w:rsidRPr="00AE2768">
        <w:rPr>
          <w:rFonts w:ascii="GHEA Grapalat" w:hAnsi="GHEA Grapalat" w:cs="Sylfaen"/>
          <w:sz w:val="20"/>
          <w:lang w:val="hy-AM"/>
        </w:rPr>
        <w:t>ստորագրում</w:t>
      </w:r>
      <w:r w:rsidRPr="00AE2768">
        <w:rPr>
          <w:rFonts w:ascii="GHEA Grapalat" w:hAnsi="GHEA Grapalat" w:cs="Sylfaen"/>
          <w:sz w:val="20"/>
          <w:lang w:val="af-ZA"/>
        </w:rPr>
        <w:t xml:space="preserve"> </w:t>
      </w:r>
      <w:r w:rsidRPr="00AE2768">
        <w:rPr>
          <w:rFonts w:ascii="GHEA Grapalat" w:hAnsi="GHEA Grapalat" w:cs="Sylfaen"/>
          <w:sz w:val="20"/>
          <w:lang w:val="hy-AM"/>
        </w:rPr>
        <w:t>պայմանագիրը</w:t>
      </w:r>
      <w:r w:rsidRPr="00AE2768">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պ</w:t>
      </w:r>
      <w:r w:rsidRPr="00AE2768">
        <w:rPr>
          <w:rFonts w:ascii="GHEA Grapalat" w:hAnsi="GHEA Grapalat" w:cs="Sylfaen"/>
          <w:sz w:val="20"/>
          <w:lang w:val="ru-RU"/>
        </w:rPr>
        <w:t>ատվիրատուին</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ներկայացնում</w:t>
      </w:r>
      <w:r w:rsidRPr="00AE2768">
        <w:rPr>
          <w:rFonts w:ascii="GHEA Grapalat" w:hAnsi="GHEA Grapalat" w:cs="Sylfaen"/>
          <w:sz w:val="20"/>
          <w:lang w:val="af-ZA"/>
        </w:rPr>
        <w:t xml:space="preserve"> որակավորման և </w:t>
      </w:r>
      <w:r w:rsidRPr="00AE2768">
        <w:rPr>
          <w:rFonts w:ascii="GHEA Grapalat" w:hAnsi="GHEA Grapalat" w:cs="Sylfaen"/>
          <w:sz w:val="20"/>
          <w:lang w:val="ru-RU"/>
        </w:rPr>
        <w:t>պայմանագրի</w:t>
      </w:r>
      <w:r w:rsidRPr="00AE2768">
        <w:rPr>
          <w:rFonts w:ascii="GHEA Grapalat" w:hAnsi="GHEA Grapalat" w:cs="Sylfaen"/>
          <w:sz w:val="20"/>
          <w:lang w:val="af-ZA"/>
        </w:rPr>
        <w:t xml:space="preserve"> </w:t>
      </w:r>
      <w:r w:rsidRPr="00AE2768">
        <w:rPr>
          <w:rFonts w:ascii="GHEA Grapalat" w:hAnsi="GHEA Grapalat" w:cs="Sylfaen"/>
          <w:sz w:val="20"/>
        </w:rPr>
        <w:t>ապահովումը</w:t>
      </w:r>
      <w:r w:rsidRPr="00AE2768">
        <w:rPr>
          <w:rFonts w:ascii="GHEA Grapalat" w:hAnsi="GHEA Grapalat" w:cs="Sylfaen"/>
          <w:sz w:val="20"/>
          <w:lang w:val="af-ZA"/>
        </w:rPr>
        <w:t>,</w:t>
      </w:r>
      <w:r w:rsidRPr="00AE2768">
        <w:rPr>
          <w:rFonts w:ascii="GHEA Grapalat" w:hAnsi="GHEA Grapalat" w:cs="Sylfaen"/>
          <w:i/>
          <w:sz w:val="20"/>
          <w:lang w:val="af-ZA"/>
        </w:rPr>
        <w:t xml:space="preserve"> </w:t>
      </w:r>
      <w:r w:rsidRPr="00AE2768">
        <w:rPr>
          <w:rFonts w:ascii="GHEA Grapalat" w:hAnsi="GHEA Grapalat" w:cs="Sylfaen"/>
          <w:sz w:val="20"/>
          <w:lang w:val="hy-AM"/>
        </w:rPr>
        <w:t>ապա նա զրկվում է պայմանագիրը ստորագրելու իրավունքից։</w:t>
      </w:r>
      <w:r w:rsidRPr="00AE2768">
        <w:rPr>
          <w:rFonts w:ascii="GHEA Grapalat" w:hAnsi="GHEA Grapalat" w:cs="Sylfaen"/>
          <w:sz w:val="20"/>
          <w:lang w:val="af-ZA"/>
        </w:rPr>
        <w:t xml:space="preserve"> </w:t>
      </w:r>
      <w:r w:rsidRPr="00AE2768">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hy-AM"/>
        </w:rPr>
        <w:t>Ընդ</w:t>
      </w:r>
      <w:r w:rsidRPr="00AE2768">
        <w:rPr>
          <w:rFonts w:ascii="GHEA Grapalat" w:hAnsi="GHEA Grapalat" w:cs="Sylfaen"/>
          <w:sz w:val="20"/>
          <w:lang w:val="af-ZA"/>
        </w:rPr>
        <w:t xml:space="preserve"> </w:t>
      </w:r>
      <w:r w:rsidRPr="00AE2768">
        <w:rPr>
          <w:rFonts w:ascii="GHEA Grapalat" w:hAnsi="GHEA Grapalat" w:cs="Sylfaen"/>
          <w:sz w:val="20"/>
          <w:lang w:val="hy-AM"/>
        </w:rPr>
        <w:t>որում</w:t>
      </w:r>
      <w:r w:rsidRPr="00AE2768">
        <w:rPr>
          <w:rFonts w:ascii="GHEA Grapalat" w:hAnsi="GHEA Grapalat" w:cs="Sylfaen"/>
          <w:sz w:val="20"/>
          <w:lang w:val="af-ZA"/>
        </w:rPr>
        <w:t xml:space="preserve"> </w:t>
      </w:r>
      <w:r w:rsidRPr="00AE2768">
        <w:rPr>
          <w:rFonts w:ascii="GHEA Grapalat" w:hAnsi="GHEA Grapalat" w:cs="Sylfaen"/>
          <w:sz w:val="20"/>
          <w:lang w:val="hy-AM"/>
        </w:rPr>
        <w:t xml:space="preserve">ընտրված մասնակցի կողմից հաստատված պայմանագրի նախագիծը </w:t>
      </w:r>
      <w:r w:rsidRPr="00AE2768">
        <w:rPr>
          <w:rFonts w:ascii="GHEA Grapalat" w:hAnsi="GHEA Grapalat" w:cs="Sylfaen"/>
          <w:sz w:val="20"/>
        </w:rPr>
        <w:t>պ</w:t>
      </w:r>
      <w:r w:rsidRPr="00AE2768">
        <w:rPr>
          <w:rFonts w:ascii="GHEA Grapalat" w:hAnsi="GHEA Grapalat" w:cs="Sylfaen"/>
          <w:sz w:val="20"/>
          <w:lang w:val="hy-AM"/>
        </w:rPr>
        <w:t xml:space="preserve">ատվիրատուին ներկայացվում է գրավոր և դրա ներկայացման գրությունը հաշվառվում է </w:t>
      </w:r>
      <w:r w:rsidRPr="00AE2768">
        <w:rPr>
          <w:rFonts w:ascii="GHEA Grapalat" w:hAnsi="GHEA Grapalat" w:cs="Sylfaen"/>
          <w:sz w:val="20"/>
        </w:rPr>
        <w:t>պ</w:t>
      </w:r>
      <w:r w:rsidRPr="00AE2768">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AE2768">
        <w:rPr>
          <w:rFonts w:ascii="GHEA Grapalat" w:hAnsi="GHEA Grapalat" w:cs="Sylfaen"/>
          <w:sz w:val="20"/>
          <w:lang w:val="af-ZA"/>
        </w:rPr>
        <w:t xml:space="preserve"> </w:t>
      </w:r>
      <w:r w:rsidRPr="00AE2768">
        <w:rPr>
          <w:rFonts w:ascii="GHEA Grapalat" w:hAnsi="GHEA Grapalat" w:cs="Sylfaen"/>
          <w:sz w:val="20"/>
        </w:rPr>
        <w:t>և</w:t>
      </w:r>
      <w:r w:rsidRPr="00AE2768">
        <w:rPr>
          <w:rFonts w:ascii="GHEA Grapalat" w:hAnsi="GHEA Grapalat" w:cs="Sylfaen"/>
          <w:sz w:val="20"/>
          <w:lang w:val="af-ZA"/>
        </w:rPr>
        <w:t xml:space="preserve"> </w:t>
      </w:r>
      <w:r w:rsidRPr="00AE2768">
        <w:rPr>
          <w:rFonts w:ascii="GHEA Grapalat" w:hAnsi="GHEA Grapalat" w:cs="Sylfaen"/>
          <w:sz w:val="20"/>
        </w:rPr>
        <w:t>հաստատմանը</w:t>
      </w:r>
      <w:r w:rsidRPr="00AE2768">
        <w:rPr>
          <w:rFonts w:ascii="GHEA Grapalat" w:hAnsi="GHEA Grapalat" w:cs="Sylfaen"/>
          <w:sz w:val="20"/>
          <w:lang w:val="af-ZA"/>
        </w:rPr>
        <w:t xml:space="preserve"> </w:t>
      </w:r>
      <w:r w:rsidRPr="00AE2768">
        <w:rPr>
          <w:rFonts w:ascii="GHEA Grapalat" w:hAnsi="GHEA Grapalat" w:cs="Sylfaen"/>
          <w:sz w:val="20"/>
        </w:rPr>
        <w:t>հաջորդող</w:t>
      </w:r>
      <w:r w:rsidRPr="00AE2768">
        <w:rPr>
          <w:rFonts w:ascii="GHEA Grapalat" w:hAnsi="GHEA Grapalat" w:cs="Sylfaen"/>
          <w:sz w:val="20"/>
          <w:lang w:val="af-ZA"/>
        </w:rPr>
        <w:t xml:space="preserve">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rPr>
        <w:t>օրը</w:t>
      </w:r>
      <w:r w:rsidRPr="00AE2768">
        <w:rPr>
          <w:rFonts w:ascii="GHEA Grapalat" w:hAnsi="GHEA Grapalat" w:cs="Sylfaen"/>
          <w:sz w:val="20"/>
          <w:lang w:val="af-ZA"/>
        </w:rPr>
        <w:t xml:space="preserve"> </w:t>
      </w:r>
      <w:r w:rsidRPr="00AE2768">
        <w:rPr>
          <w:rFonts w:ascii="GHEA Grapalat" w:hAnsi="GHEA Grapalat" w:cs="Sylfaen"/>
          <w:sz w:val="20"/>
        </w:rPr>
        <w:t>ուղեկցող</w:t>
      </w:r>
      <w:r w:rsidRPr="00AE2768">
        <w:rPr>
          <w:rFonts w:ascii="GHEA Grapalat" w:hAnsi="GHEA Grapalat" w:cs="Sylfaen"/>
          <w:sz w:val="20"/>
          <w:lang w:val="af-ZA"/>
        </w:rPr>
        <w:t xml:space="preserve"> </w:t>
      </w:r>
      <w:r w:rsidRPr="00AE2768">
        <w:rPr>
          <w:rFonts w:ascii="GHEA Grapalat" w:hAnsi="GHEA Grapalat" w:cs="Sylfaen"/>
          <w:sz w:val="20"/>
        </w:rPr>
        <w:t>գրությամբ</w:t>
      </w:r>
      <w:r w:rsidRPr="00AE2768">
        <w:rPr>
          <w:rFonts w:ascii="GHEA Grapalat" w:hAnsi="GHEA Grapalat" w:cs="Sylfaen"/>
          <w:sz w:val="20"/>
          <w:lang w:val="af-ZA"/>
        </w:rPr>
        <w:t xml:space="preserve"> </w:t>
      </w:r>
      <w:r w:rsidRPr="00AE2768">
        <w:rPr>
          <w:rFonts w:ascii="GHEA Grapalat" w:hAnsi="GHEA Grapalat" w:cs="Sylfaen"/>
          <w:sz w:val="20"/>
        </w:rPr>
        <w:t>տրամադրվում</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ընտրված</w:t>
      </w:r>
      <w:r w:rsidRPr="00AE2768">
        <w:rPr>
          <w:rFonts w:ascii="GHEA Grapalat" w:hAnsi="GHEA Grapalat" w:cs="Sylfaen"/>
          <w:sz w:val="20"/>
          <w:lang w:val="af-ZA"/>
        </w:rPr>
        <w:t xml:space="preserve"> </w:t>
      </w:r>
      <w:r w:rsidRPr="00AE2768">
        <w:rPr>
          <w:rFonts w:ascii="GHEA Grapalat" w:hAnsi="GHEA Grapalat" w:cs="Sylfaen"/>
          <w:sz w:val="20"/>
        </w:rPr>
        <w:t>մասնակցին</w:t>
      </w:r>
      <w:r w:rsidRPr="00AE2768">
        <w:rPr>
          <w:rFonts w:ascii="GHEA Grapalat" w:hAnsi="GHEA Grapalat" w:cs="Sylfaen"/>
          <w:sz w:val="20"/>
          <w:lang w:val="hy-AM"/>
        </w:rPr>
        <w:t>:</w:t>
      </w:r>
    </w:p>
    <w:p w:rsidR="002462D0" w:rsidRPr="00AE2768" w:rsidRDefault="002462D0" w:rsidP="002462D0">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 xml:space="preserve">9.5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1-ին մասի 9</w:t>
      </w:r>
      <w:r w:rsidRPr="00AE2768">
        <w:rPr>
          <w:rFonts w:ascii="GHEA Grapalat" w:hAnsi="GHEA Grapalat" w:cs="Sylfaen"/>
          <w:i w:val="0"/>
          <w:szCs w:val="24"/>
          <w:lang w:val="hy-AM"/>
        </w:rPr>
        <w:t>.</w:t>
      </w:r>
      <w:r w:rsidRPr="00C710A2">
        <w:rPr>
          <w:rFonts w:ascii="GHEA Grapalat" w:hAnsi="GHEA Grapalat" w:cs="Sylfaen"/>
          <w:i w:val="0"/>
          <w:szCs w:val="24"/>
          <w:lang w:val="af-ZA"/>
        </w:rPr>
        <w:t>4</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կետով</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նախատեսված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ժամկետի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ավարտը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կողմերի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համաձայնությամբ</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պայմանագրի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նախագծում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կատարվել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փոփոխություններ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սակայն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դրանք</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չեն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հանգեցնել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առարկայի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բնութագրերի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փոփոխմանը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ներառյալ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ընտրված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մասնակցի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ավելացմանը։</w:t>
      </w:r>
      <w:r w:rsidRPr="00AE2768">
        <w:rPr>
          <w:rFonts w:ascii="GHEA Mariam" w:hAnsi="GHEA Mariam"/>
          <w:spacing w:val="-8"/>
          <w:lang w:val="af-ZA"/>
        </w:rPr>
        <w:t xml:space="preserve"> </w:t>
      </w:r>
    </w:p>
    <w:p w:rsidR="002462D0" w:rsidRPr="00AE2768" w:rsidRDefault="002462D0" w:rsidP="002462D0">
      <w:pPr>
        <w:jc w:val="center"/>
        <w:rPr>
          <w:rFonts w:ascii="GHEA Grapalat" w:hAnsi="GHEA Grapalat"/>
          <w:b/>
          <w:iCs/>
          <w:sz w:val="20"/>
          <w:lang w:val="af-ZA"/>
        </w:rPr>
      </w:pPr>
    </w:p>
    <w:p w:rsidR="002462D0" w:rsidRPr="00AE2768" w:rsidRDefault="002462D0" w:rsidP="002462D0">
      <w:pPr>
        <w:jc w:val="center"/>
        <w:rPr>
          <w:rFonts w:ascii="GHEA Grapalat" w:hAnsi="GHEA Grapalat" w:cs="Arial"/>
          <w:b/>
          <w:iCs/>
          <w:sz w:val="20"/>
          <w:lang w:val="af-ZA"/>
        </w:rPr>
      </w:pPr>
      <w:r w:rsidRPr="00AE2768">
        <w:rPr>
          <w:rFonts w:ascii="GHEA Grapalat" w:hAnsi="GHEA Grapalat"/>
          <w:b/>
          <w:iCs/>
          <w:sz w:val="20"/>
          <w:lang w:val="af-ZA"/>
        </w:rPr>
        <w:t xml:space="preserve">10. </w:t>
      </w:r>
      <w:r w:rsidRPr="00AE2768">
        <w:rPr>
          <w:rFonts w:ascii="GHEA Grapalat" w:hAnsi="GHEA Grapalat" w:cs="Sylfaen"/>
          <w:b/>
          <w:iCs/>
          <w:sz w:val="20"/>
          <w:lang w:val="hy-AM"/>
        </w:rPr>
        <w:t>ՈՐԱԿԱՎՈՐՄԱՆ</w:t>
      </w:r>
      <w:r w:rsidRPr="00AE2768">
        <w:rPr>
          <w:rFonts w:ascii="GHEA Grapalat" w:hAnsi="GHEA Grapalat" w:cs="Arial"/>
          <w:b/>
          <w:iCs/>
          <w:sz w:val="20"/>
          <w:lang w:val="af-ZA"/>
        </w:rPr>
        <w:t xml:space="preserve"> </w:t>
      </w:r>
      <w:r w:rsidRPr="00AE2768">
        <w:rPr>
          <w:rFonts w:ascii="GHEA Grapalat" w:hAnsi="GHEA Grapalat" w:cs="Sylfaen"/>
          <w:b/>
          <w:iCs/>
          <w:sz w:val="20"/>
          <w:lang w:val="hy-AM"/>
        </w:rPr>
        <w:t>ԵՎ</w:t>
      </w:r>
      <w:r w:rsidRPr="00AE2768">
        <w:rPr>
          <w:rFonts w:ascii="GHEA Grapalat" w:hAnsi="GHEA Grapalat" w:cs="Sylfaen"/>
          <w:b/>
          <w:iCs/>
          <w:sz w:val="20"/>
          <w:lang w:val="af-ZA"/>
        </w:rPr>
        <w:t xml:space="preserve"> ՊԱՅՄԱՆԱԳՐԻ</w:t>
      </w:r>
      <w:r w:rsidRPr="00AE2768">
        <w:rPr>
          <w:rFonts w:ascii="GHEA Grapalat" w:hAnsi="GHEA Grapalat" w:cs="Sylfaen"/>
          <w:b/>
          <w:iCs/>
          <w:sz w:val="20"/>
          <w:lang w:val="hy-AM"/>
        </w:rPr>
        <w:t xml:space="preserve"> </w:t>
      </w:r>
      <w:r w:rsidRPr="00AE2768">
        <w:rPr>
          <w:rFonts w:ascii="GHEA Grapalat" w:hAnsi="GHEA Grapalat" w:cs="Sylfaen"/>
          <w:b/>
          <w:iCs/>
          <w:sz w:val="20"/>
          <w:lang w:val="af-ZA"/>
        </w:rPr>
        <w:t>ԱՊԱՀՈՎՈՒՄ</w:t>
      </w:r>
      <w:r w:rsidRPr="00AE2768">
        <w:rPr>
          <w:rFonts w:ascii="GHEA Grapalat" w:hAnsi="GHEA Grapalat" w:cs="Sylfaen"/>
          <w:b/>
          <w:iCs/>
          <w:sz w:val="20"/>
          <w:lang w:val="hy-AM"/>
        </w:rPr>
        <w:t>ՆԵՐ</w:t>
      </w:r>
      <w:r w:rsidRPr="00AE2768">
        <w:rPr>
          <w:rFonts w:ascii="GHEA Grapalat" w:hAnsi="GHEA Grapalat" w:cs="Sylfaen"/>
          <w:b/>
          <w:iCs/>
          <w:sz w:val="20"/>
          <w:lang w:val="af-ZA"/>
        </w:rPr>
        <w:t>Ը</w:t>
      </w:r>
      <w:r w:rsidRPr="00AE2768">
        <w:rPr>
          <w:rFonts w:ascii="GHEA Grapalat" w:hAnsi="GHEA Grapalat" w:cs="Arial"/>
          <w:b/>
          <w:iCs/>
          <w:sz w:val="20"/>
          <w:lang w:val="af-ZA"/>
        </w:rPr>
        <w:t xml:space="preserve"> </w:t>
      </w:r>
    </w:p>
    <w:p w:rsidR="002462D0" w:rsidRPr="00AE2768" w:rsidRDefault="002462D0" w:rsidP="002462D0">
      <w:pPr>
        <w:jc w:val="center"/>
        <w:rPr>
          <w:rFonts w:ascii="GHEA Grapalat" w:hAnsi="GHEA Grapalat"/>
          <w:b/>
          <w:iCs/>
          <w:sz w:val="20"/>
          <w:lang w:val="af-ZA"/>
        </w:rPr>
      </w:pP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iCs/>
          <w:sz w:val="20"/>
          <w:lang w:val="af-ZA"/>
        </w:rPr>
        <w:t>10.</w:t>
      </w:r>
      <w:r w:rsidRPr="00AE2768">
        <w:rPr>
          <w:rFonts w:ascii="GHEA Grapalat" w:hAnsi="GHEA Grapalat" w:cs="Sylfaen"/>
          <w:sz w:val="20"/>
          <w:lang w:val="af-ZA"/>
        </w:rPr>
        <w:t xml:space="preserve">1 </w:t>
      </w:r>
      <w:r w:rsidRPr="00AE2768">
        <w:rPr>
          <w:rFonts w:ascii="GHEA Grapalat" w:hAnsi="GHEA Grapalat" w:cs="Sylfaen"/>
          <w:sz w:val="20"/>
          <w:lang w:val="hy-AM"/>
        </w:rPr>
        <w:t>Որակավորման</w:t>
      </w:r>
      <w:r w:rsidRPr="00AE2768">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hy-AM"/>
        </w:rPr>
        <w:t>պ</w:t>
      </w:r>
      <w:r w:rsidRPr="00AE2768">
        <w:rPr>
          <w:rFonts w:ascii="GHEA Grapalat" w:hAnsi="GHEA Grapalat" w:cs="Sylfaen"/>
          <w:sz w:val="20"/>
          <w:lang w:val="ru-RU"/>
        </w:rPr>
        <w:t>այմանագրի</w:t>
      </w:r>
      <w:r w:rsidRPr="00AE2768">
        <w:rPr>
          <w:rFonts w:ascii="GHEA Grapalat" w:hAnsi="GHEA Grapalat" w:cs="Sylfaen"/>
          <w:sz w:val="20"/>
          <w:lang w:val="hy-AM"/>
        </w:rPr>
        <w:t xml:space="preserve"> </w:t>
      </w:r>
      <w:r w:rsidRPr="00AE2768">
        <w:rPr>
          <w:rFonts w:ascii="GHEA Grapalat" w:hAnsi="GHEA Grapalat" w:cs="Sylfaen"/>
          <w:sz w:val="20"/>
          <w:lang w:val="ru-RU"/>
        </w:rPr>
        <w:t>ապահովում</w:t>
      </w:r>
      <w:r w:rsidRPr="00AE2768">
        <w:rPr>
          <w:rFonts w:ascii="GHEA Grapalat" w:hAnsi="GHEA Grapalat" w:cs="Sylfaen"/>
          <w:sz w:val="20"/>
          <w:lang w:val="hy-AM"/>
        </w:rPr>
        <w:t>ները</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ներկայացնելու</w:t>
      </w:r>
      <w:r w:rsidRPr="00AE2768">
        <w:rPr>
          <w:rFonts w:ascii="GHEA Grapalat" w:hAnsi="GHEA Grapalat" w:cs="Sylfaen"/>
          <w:sz w:val="20"/>
          <w:lang w:val="af-ZA"/>
        </w:rPr>
        <w:t xml:space="preserve"> </w:t>
      </w:r>
      <w:r w:rsidRPr="00AE2768">
        <w:rPr>
          <w:rFonts w:ascii="GHEA Grapalat" w:hAnsi="GHEA Grapalat" w:cs="Sylfaen"/>
          <w:sz w:val="20"/>
          <w:lang w:val="ru-RU"/>
        </w:rPr>
        <w:t>պահանջի</w:t>
      </w:r>
      <w:r w:rsidRPr="00AE2768">
        <w:rPr>
          <w:rFonts w:ascii="GHEA Grapalat" w:hAnsi="GHEA Grapalat" w:cs="Sylfaen"/>
          <w:sz w:val="20"/>
          <w:lang w:val="af-ZA"/>
        </w:rPr>
        <w:t xml:space="preserve"> </w:t>
      </w:r>
      <w:r w:rsidRPr="00AE2768">
        <w:rPr>
          <w:rFonts w:ascii="GHEA Grapalat" w:hAnsi="GHEA Grapalat" w:cs="Sylfaen"/>
          <w:sz w:val="20"/>
          <w:lang w:val="ru-RU"/>
        </w:rPr>
        <w:t>հիման</w:t>
      </w:r>
      <w:r w:rsidRPr="00AE2768">
        <w:rPr>
          <w:rFonts w:ascii="GHEA Grapalat" w:hAnsi="GHEA Grapalat" w:cs="Sylfaen"/>
          <w:sz w:val="20"/>
          <w:lang w:val="af-ZA"/>
        </w:rPr>
        <w:t xml:space="preserve"> </w:t>
      </w:r>
      <w:r w:rsidRPr="00AE2768">
        <w:rPr>
          <w:rFonts w:ascii="GHEA Grapalat" w:hAnsi="GHEA Grapalat" w:cs="Sylfaen"/>
          <w:sz w:val="20"/>
          <w:lang w:val="ru-RU"/>
        </w:rPr>
        <w:t>վրա</w:t>
      </w:r>
      <w:r w:rsidRPr="00AE2768">
        <w:rPr>
          <w:rFonts w:ascii="GHEA Grapalat" w:hAnsi="GHEA Grapalat" w:cs="Sylfaen"/>
          <w:sz w:val="20"/>
          <w:lang w:val="af-ZA"/>
        </w:rPr>
        <w:t xml:space="preserve">, </w:t>
      </w:r>
      <w:r w:rsidRPr="00AE2768">
        <w:rPr>
          <w:rFonts w:ascii="GHEA Grapalat" w:hAnsi="GHEA Grapalat" w:cs="Sylfaen"/>
          <w:sz w:val="20"/>
          <w:lang w:val="ru-RU"/>
        </w:rPr>
        <w:t>այն</w:t>
      </w:r>
      <w:r w:rsidRPr="00AE2768">
        <w:rPr>
          <w:rFonts w:ascii="GHEA Grapalat" w:hAnsi="GHEA Grapalat" w:cs="Sylfaen"/>
          <w:sz w:val="20"/>
          <w:lang w:val="af-ZA"/>
        </w:rPr>
        <w:t xml:space="preserve"> </w:t>
      </w:r>
      <w:r w:rsidRPr="00AE2768">
        <w:rPr>
          <w:rFonts w:ascii="GHEA Grapalat" w:hAnsi="GHEA Grapalat" w:cs="Sylfaen"/>
          <w:sz w:val="20"/>
          <w:lang w:val="ru-RU"/>
        </w:rPr>
        <w:t>ստանալու</w:t>
      </w:r>
      <w:r w:rsidRPr="00AE2768">
        <w:rPr>
          <w:rFonts w:ascii="GHEA Grapalat" w:hAnsi="GHEA Grapalat" w:cs="Sylfaen"/>
          <w:sz w:val="20"/>
          <w:lang w:val="af-ZA"/>
        </w:rPr>
        <w:t xml:space="preserve"> </w:t>
      </w:r>
      <w:r w:rsidRPr="00AE2768">
        <w:rPr>
          <w:rFonts w:ascii="GHEA Grapalat" w:hAnsi="GHEA Grapalat" w:cs="Sylfaen"/>
          <w:sz w:val="20"/>
          <w:lang w:val="ru-RU"/>
        </w:rPr>
        <w:t>օրվանից</w:t>
      </w:r>
      <w:r w:rsidRPr="00AE2768">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AE2768">
        <w:rPr>
          <w:rFonts w:ascii="GHEA Grapalat" w:hAnsi="GHEA Grapalat" w:cs="Sylfaen"/>
          <w:sz w:val="20"/>
          <w:lang w:val="ru-RU"/>
        </w:rPr>
        <w:t>օրվա</w:t>
      </w:r>
      <w:r w:rsidRPr="00AE2768">
        <w:rPr>
          <w:rFonts w:ascii="GHEA Grapalat" w:hAnsi="GHEA Grapalat" w:cs="Sylfaen"/>
          <w:sz w:val="20"/>
          <w:lang w:val="af-ZA"/>
        </w:rPr>
        <w:t xml:space="preserve"> </w:t>
      </w:r>
      <w:r w:rsidRPr="00AE2768">
        <w:rPr>
          <w:rFonts w:ascii="GHEA Grapalat" w:hAnsi="GHEA Grapalat" w:cs="Sylfaen"/>
          <w:sz w:val="20"/>
          <w:lang w:val="ru-RU"/>
        </w:rPr>
        <w:t>ընթացքում</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lang w:val="ru-RU"/>
        </w:rPr>
        <w:t>մասնակիցը</w:t>
      </w:r>
      <w:r w:rsidRPr="00AE2768">
        <w:rPr>
          <w:rFonts w:ascii="GHEA Grapalat" w:hAnsi="GHEA Grapalat" w:cs="Sylfaen"/>
          <w:sz w:val="20"/>
          <w:lang w:val="af-ZA"/>
        </w:rPr>
        <w:t xml:space="preserve"> </w:t>
      </w:r>
      <w:r w:rsidRPr="00AE2768">
        <w:rPr>
          <w:rFonts w:ascii="GHEA Grapalat" w:hAnsi="GHEA Grapalat" w:cs="Sylfaen"/>
          <w:sz w:val="20"/>
          <w:lang w:val="ru-RU"/>
        </w:rPr>
        <w:t>պարտավոր</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ներկայացնել</w:t>
      </w:r>
      <w:r w:rsidRPr="00AE2768">
        <w:rPr>
          <w:rFonts w:ascii="GHEA Grapalat" w:hAnsi="GHEA Grapalat" w:cs="Sylfaen"/>
          <w:sz w:val="20"/>
          <w:lang w:val="af-ZA"/>
        </w:rPr>
        <w:t xml:space="preserve"> </w:t>
      </w:r>
      <w:r w:rsidRPr="00AE2768">
        <w:rPr>
          <w:rFonts w:ascii="GHEA Grapalat" w:hAnsi="GHEA Grapalat" w:cs="Sylfaen"/>
          <w:sz w:val="20"/>
          <w:lang w:val="hy-AM"/>
        </w:rPr>
        <w:t>որակավորման</w:t>
      </w:r>
      <w:r w:rsidRPr="00C710A2">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պայմանագրի</w:t>
      </w:r>
      <w:r w:rsidRPr="00AE2768">
        <w:rPr>
          <w:rFonts w:ascii="GHEA Grapalat" w:hAnsi="GHEA Grapalat" w:cs="Sylfaen"/>
          <w:sz w:val="20"/>
          <w:lang w:val="hy-AM"/>
        </w:rPr>
        <w:t xml:space="preserve"> </w:t>
      </w:r>
      <w:r w:rsidRPr="00AE2768">
        <w:rPr>
          <w:rFonts w:ascii="GHEA Grapalat" w:hAnsi="GHEA Grapalat" w:cs="Sylfaen"/>
          <w:sz w:val="20"/>
          <w:lang w:val="ru-RU"/>
        </w:rPr>
        <w:t>ապահովում</w:t>
      </w:r>
      <w:r w:rsidRPr="00AE2768">
        <w:rPr>
          <w:rFonts w:ascii="GHEA Grapalat" w:hAnsi="GHEA Grapalat" w:cs="Sylfaen"/>
          <w:sz w:val="20"/>
          <w:lang w:val="hy-AM"/>
        </w:rPr>
        <w:t>ներ</w:t>
      </w:r>
      <w:r w:rsidRPr="00AE2768">
        <w:rPr>
          <w:rFonts w:ascii="GHEA Grapalat" w:hAnsi="GHEA Grapalat" w:cs="Sylfaen"/>
          <w:sz w:val="20"/>
          <w:lang w:val="ru-RU"/>
        </w:rPr>
        <w:t>։</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lang w:val="ru-RU"/>
        </w:rPr>
        <w:t>մասնակցի</w:t>
      </w:r>
      <w:r w:rsidRPr="00AE2768">
        <w:rPr>
          <w:rFonts w:ascii="GHEA Grapalat" w:hAnsi="GHEA Grapalat" w:cs="Sylfaen"/>
          <w:sz w:val="20"/>
          <w:lang w:val="af-ZA"/>
        </w:rPr>
        <w:t xml:space="preserve"> </w:t>
      </w:r>
      <w:r w:rsidRPr="00AE2768">
        <w:rPr>
          <w:rFonts w:ascii="GHEA Grapalat" w:hAnsi="GHEA Grapalat" w:cs="Sylfaen"/>
          <w:sz w:val="20"/>
          <w:lang w:val="ru-RU"/>
        </w:rPr>
        <w:t>հետ</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կնքվում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վերջինս</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hy-AM"/>
        </w:rPr>
        <w:t>որակավորման և</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պայմանագրի</w:t>
      </w:r>
      <w:r w:rsidRPr="00AE2768">
        <w:rPr>
          <w:rFonts w:ascii="GHEA Grapalat" w:hAnsi="GHEA Grapalat" w:cs="Sylfaen"/>
          <w:sz w:val="20"/>
          <w:lang w:val="hy-AM"/>
        </w:rPr>
        <w:t xml:space="preserve"> </w:t>
      </w:r>
      <w:r w:rsidRPr="00AE2768">
        <w:rPr>
          <w:rFonts w:ascii="GHEA Grapalat" w:hAnsi="GHEA Grapalat" w:cs="Sylfaen"/>
          <w:sz w:val="20"/>
          <w:lang w:val="ru-RU"/>
        </w:rPr>
        <w:t>ապահովում</w:t>
      </w:r>
      <w:r w:rsidRPr="00AE2768">
        <w:rPr>
          <w:rFonts w:ascii="GHEA Grapalat" w:hAnsi="GHEA Grapalat" w:cs="Sylfaen"/>
          <w:sz w:val="20"/>
          <w:lang w:val="hy-AM"/>
        </w:rPr>
        <w:t>ներ</w:t>
      </w:r>
      <w:r w:rsidRPr="00AE2768">
        <w:rPr>
          <w:rFonts w:ascii="GHEA Grapalat" w:hAnsi="GHEA Grapalat" w:cs="Sylfaen"/>
          <w:sz w:val="20"/>
        </w:rPr>
        <w:t>ը</w:t>
      </w:r>
      <w:r w:rsidRPr="00AE2768">
        <w:rPr>
          <w:rFonts w:ascii="GHEA Grapalat" w:hAnsi="GHEA Grapalat" w:cs="Sylfaen"/>
          <w:sz w:val="20"/>
          <w:lang w:val="ru-RU"/>
        </w:rPr>
        <w:t>։</w:t>
      </w:r>
    </w:p>
    <w:p w:rsidR="002462D0" w:rsidRPr="00AE2768" w:rsidRDefault="002462D0" w:rsidP="002462D0">
      <w:pPr>
        <w:ind w:firstLine="567"/>
        <w:jc w:val="both"/>
        <w:rPr>
          <w:rFonts w:ascii="GHEA Grapalat" w:hAnsi="GHEA Grapalat" w:cs="Arial"/>
          <w:color w:val="FFFFFF"/>
          <w:sz w:val="20"/>
          <w:lang w:val="af-ZA"/>
        </w:rPr>
      </w:pPr>
      <w:r w:rsidRPr="00AE2768">
        <w:rPr>
          <w:rFonts w:ascii="GHEA Grapalat" w:hAnsi="GHEA Grapalat" w:cs="Sylfaen"/>
          <w:sz w:val="20"/>
          <w:lang w:val="hy-AM"/>
        </w:rPr>
        <w:t>10.2</w:t>
      </w:r>
      <w:r w:rsidRPr="00AE2768">
        <w:rPr>
          <w:rFonts w:ascii="GHEA Grapalat" w:hAnsi="GHEA Grapalat" w:cs="Sylfaen"/>
          <w:sz w:val="20"/>
          <w:lang w:val="af-ZA"/>
        </w:rPr>
        <w:t xml:space="preserve"> </w:t>
      </w:r>
      <w:r w:rsidRPr="00AE2768">
        <w:rPr>
          <w:rFonts w:ascii="GHEA Grapalat" w:hAnsi="GHEA Grapalat" w:cs="Sylfaen"/>
          <w:sz w:val="20"/>
        </w:rPr>
        <w:t>Որակավորման</w:t>
      </w:r>
      <w:r w:rsidRPr="00AE2768">
        <w:rPr>
          <w:rFonts w:ascii="GHEA Grapalat" w:hAnsi="GHEA Grapalat" w:cs="Sylfaen"/>
          <w:sz w:val="20"/>
          <w:lang w:val="af-ZA"/>
        </w:rPr>
        <w:t xml:space="preserve"> </w:t>
      </w:r>
      <w:r w:rsidRPr="00AE2768">
        <w:rPr>
          <w:rFonts w:ascii="GHEA Grapalat" w:hAnsi="GHEA Grapalat" w:cs="Sylfaen"/>
          <w:sz w:val="20"/>
        </w:rPr>
        <w:t>ապահովման</w:t>
      </w:r>
      <w:r w:rsidRPr="00AE2768">
        <w:rPr>
          <w:rFonts w:ascii="GHEA Grapalat" w:hAnsi="GHEA Grapalat" w:cs="Sylfaen"/>
          <w:sz w:val="20"/>
          <w:lang w:val="af-ZA"/>
        </w:rPr>
        <w:t xml:space="preserve"> </w:t>
      </w:r>
      <w:r w:rsidRPr="00AE2768">
        <w:rPr>
          <w:rFonts w:ascii="GHEA Grapalat" w:hAnsi="GHEA Grapalat" w:cs="Sylfaen"/>
          <w:sz w:val="20"/>
        </w:rPr>
        <w:t>չափը</w:t>
      </w:r>
      <w:r w:rsidRPr="00AE2768">
        <w:rPr>
          <w:rFonts w:ascii="GHEA Grapalat" w:hAnsi="GHEA Grapalat" w:cs="Sylfaen"/>
          <w:sz w:val="20"/>
          <w:lang w:val="af-ZA"/>
        </w:rPr>
        <w:t xml:space="preserve"> </w:t>
      </w:r>
      <w:r w:rsidRPr="00AE2768">
        <w:rPr>
          <w:rFonts w:ascii="GHEA Grapalat" w:hAnsi="GHEA Grapalat" w:cs="Sylfaen"/>
          <w:sz w:val="20"/>
        </w:rPr>
        <w:t>հավասար</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ընտրված</w:t>
      </w:r>
      <w:r w:rsidRPr="00AE2768">
        <w:rPr>
          <w:rFonts w:ascii="GHEA Grapalat" w:hAnsi="GHEA Grapalat" w:cs="Sylfaen"/>
          <w:sz w:val="20"/>
          <w:lang w:val="af-ZA"/>
        </w:rPr>
        <w:t xml:space="preserve"> </w:t>
      </w:r>
      <w:r w:rsidRPr="00AE2768">
        <w:rPr>
          <w:rFonts w:ascii="GHEA Grapalat" w:hAnsi="GHEA Grapalat" w:cs="Sylfaen"/>
          <w:sz w:val="20"/>
        </w:rPr>
        <w:t>մասնակցի</w:t>
      </w:r>
      <w:r w:rsidRPr="00AE2768">
        <w:rPr>
          <w:rFonts w:ascii="GHEA Grapalat" w:hAnsi="GHEA Grapalat" w:cs="Sylfaen"/>
          <w:sz w:val="20"/>
          <w:lang w:val="af-ZA"/>
        </w:rPr>
        <w:t xml:space="preserve"> </w:t>
      </w:r>
      <w:r w:rsidRPr="00AE2768">
        <w:rPr>
          <w:rFonts w:ascii="GHEA Grapalat" w:hAnsi="GHEA Grapalat" w:cs="Sylfaen"/>
          <w:sz w:val="20"/>
        </w:rPr>
        <w:t>գնային</w:t>
      </w:r>
      <w:r w:rsidRPr="00AE2768">
        <w:rPr>
          <w:rFonts w:ascii="GHEA Grapalat" w:hAnsi="GHEA Grapalat" w:cs="Sylfaen"/>
          <w:sz w:val="20"/>
          <w:lang w:val="af-ZA"/>
        </w:rPr>
        <w:t xml:space="preserve"> </w:t>
      </w:r>
      <w:r w:rsidRPr="00AE2768">
        <w:rPr>
          <w:rFonts w:ascii="GHEA Grapalat" w:hAnsi="GHEA Grapalat" w:cs="Sylfaen"/>
          <w:sz w:val="20"/>
        </w:rPr>
        <w:t>առաջարկի</w:t>
      </w:r>
      <w:r w:rsidRPr="00AE2768">
        <w:rPr>
          <w:rFonts w:ascii="GHEA Grapalat" w:hAnsi="GHEA Grapalat" w:cs="Sylfaen"/>
          <w:sz w:val="20"/>
          <w:lang w:val="af-ZA"/>
        </w:rPr>
        <w:t xml:space="preserve"> </w:t>
      </w:r>
      <w:r w:rsidRPr="00AE2768">
        <w:rPr>
          <w:rFonts w:ascii="GHEA Grapalat" w:hAnsi="GHEA Grapalat" w:cs="Sylfaen"/>
          <w:sz w:val="20"/>
        </w:rPr>
        <w:t>չափին</w:t>
      </w:r>
      <w:r w:rsidRPr="00AE2768">
        <w:rPr>
          <w:rFonts w:ascii="GHEA Grapalat" w:hAnsi="GHEA Grapalat" w:cs="Sylfaen"/>
          <w:sz w:val="20"/>
          <w:lang w:val="af-ZA"/>
        </w:rPr>
        <w:t xml:space="preserve">: </w:t>
      </w:r>
      <w:r w:rsidRPr="00AE2768">
        <w:rPr>
          <w:rFonts w:ascii="GHEA Grapalat" w:hAnsi="GHEA Grapalat" w:cs="Sylfaen"/>
          <w:sz w:val="20"/>
        </w:rPr>
        <w:t>Որակավորման</w:t>
      </w:r>
      <w:r w:rsidRPr="00AE2768">
        <w:rPr>
          <w:rFonts w:ascii="GHEA Grapalat" w:hAnsi="GHEA Grapalat" w:cs="Sylfaen"/>
          <w:sz w:val="20"/>
          <w:lang w:val="af-ZA"/>
        </w:rPr>
        <w:t xml:space="preserve"> </w:t>
      </w:r>
      <w:r w:rsidRPr="00AE2768">
        <w:rPr>
          <w:rFonts w:ascii="GHEA Grapalat" w:hAnsi="GHEA Grapalat" w:cs="Sylfaen"/>
          <w:sz w:val="20"/>
        </w:rPr>
        <w:t>ապահովումը</w:t>
      </w:r>
      <w:r w:rsidRPr="00AE2768">
        <w:rPr>
          <w:rFonts w:ascii="GHEA Grapalat" w:hAnsi="GHEA Grapalat" w:cs="Sylfaen"/>
          <w:sz w:val="20"/>
          <w:lang w:val="af-ZA"/>
        </w:rPr>
        <w:t xml:space="preserve"> </w:t>
      </w:r>
      <w:r w:rsidRPr="00AE2768">
        <w:rPr>
          <w:rFonts w:ascii="GHEA Grapalat" w:hAnsi="GHEA Grapalat" w:cs="Sylfaen"/>
          <w:sz w:val="20"/>
        </w:rPr>
        <w:t>ներկայացվում</w:t>
      </w:r>
      <w:r w:rsidRPr="00AE2768">
        <w:rPr>
          <w:rFonts w:ascii="GHEA Grapalat" w:hAnsi="GHEA Grapalat" w:cs="Sylfaen"/>
          <w:sz w:val="20"/>
          <w:lang w:val="af-ZA"/>
        </w:rPr>
        <w:t xml:space="preserve"> </w:t>
      </w:r>
      <w:r w:rsidRPr="00AE2768">
        <w:rPr>
          <w:rFonts w:ascii="GHEA Grapalat" w:hAnsi="GHEA Grapalat" w:cs="Sylfaen"/>
          <w:sz w:val="20"/>
        </w:rPr>
        <w:t>է</w:t>
      </w:r>
      <w:r w:rsidRPr="00CE37B8">
        <w:rPr>
          <w:rFonts w:ascii="GHEA Grapalat" w:hAnsi="GHEA Grapalat" w:cs="Sylfaen"/>
          <w:sz w:val="20"/>
          <w:lang w:val="af-ZA"/>
        </w:rPr>
        <w:t xml:space="preserve"> </w:t>
      </w:r>
      <w:r w:rsidRPr="00764700">
        <w:rPr>
          <w:rFonts w:ascii="GHEA Grapalat" w:hAnsi="GHEA Grapalat" w:cs="Sylfaen"/>
          <w:sz w:val="20"/>
        </w:rPr>
        <w:t>միակողմանի</w:t>
      </w:r>
      <w:r w:rsidRPr="00CE37B8">
        <w:rPr>
          <w:rFonts w:ascii="GHEA Grapalat" w:hAnsi="GHEA Grapalat" w:cs="Sylfaen"/>
          <w:sz w:val="20"/>
          <w:lang w:val="af-ZA"/>
        </w:rPr>
        <w:t xml:space="preserve"> </w:t>
      </w:r>
      <w:r w:rsidRPr="00764700">
        <w:rPr>
          <w:rFonts w:ascii="GHEA Grapalat" w:hAnsi="GHEA Grapalat" w:cs="Sylfaen"/>
          <w:sz w:val="20"/>
        </w:rPr>
        <w:t>հաստատված</w:t>
      </w:r>
      <w:r w:rsidRPr="00CE37B8">
        <w:rPr>
          <w:rFonts w:ascii="GHEA Grapalat" w:hAnsi="GHEA Grapalat" w:cs="Sylfaen"/>
          <w:sz w:val="20"/>
          <w:lang w:val="af-ZA"/>
        </w:rPr>
        <w:t xml:space="preserve"> </w:t>
      </w:r>
      <w:r w:rsidRPr="00764700">
        <w:rPr>
          <w:rFonts w:ascii="GHEA Grapalat" w:hAnsi="GHEA Grapalat" w:cs="Sylfaen"/>
          <w:sz w:val="20"/>
        </w:rPr>
        <w:t>հայտարարության՝</w:t>
      </w:r>
      <w:r w:rsidRPr="00CE37B8">
        <w:rPr>
          <w:rFonts w:ascii="GHEA Grapalat" w:hAnsi="GHEA Grapalat" w:cs="Sylfaen"/>
          <w:sz w:val="20"/>
          <w:lang w:val="af-ZA"/>
        </w:rPr>
        <w:t xml:space="preserve"> </w:t>
      </w:r>
      <w:r w:rsidRPr="00764700">
        <w:rPr>
          <w:rFonts w:ascii="GHEA Grapalat" w:hAnsi="GHEA Grapalat" w:cs="Sylfaen"/>
          <w:sz w:val="20"/>
        </w:rPr>
        <w:t>տուժանքի</w:t>
      </w:r>
      <w:r w:rsidRPr="00CE37B8">
        <w:rPr>
          <w:rFonts w:ascii="GHEA Grapalat" w:hAnsi="GHEA Grapalat" w:cs="Sylfaen"/>
          <w:sz w:val="20"/>
          <w:lang w:val="af-ZA"/>
        </w:rPr>
        <w:t xml:space="preserve"> (</w:t>
      </w:r>
      <w:r w:rsidRPr="00764700">
        <w:rPr>
          <w:rFonts w:ascii="GHEA Grapalat" w:hAnsi="GHEA Grapalat" w:cs="Sylfaen"/>
          <w:sz w:val="20"/>
        </w:rPr>
        <w:t>հավելված</w:t>
      </w:r>
      <w:r w:rsidRPr="00CE37B8">
        <w:rPr>
          <w:rFonts w:ascii="GHEA Grapalat" w:hAnsi="GHEA Grapalat" w:cs="Sylfaen"/>
          <w:sz w:val="20"/>
          <w:lang w:val="af-ZA"/>
        </w:rPr>
        <w:t xml:space="preserve"> 4.1) </w:t>
      </w:r>
      <w:r w:rsidRPr="00764700">
        <w:rPr>
          <w:rFonts w:ascii="GHEA Grapalat" w:hAnsi="GHEA Grapalat" w:cs="Sylfaen"/>
          <w:sz w:val="20"/>
        </w:rPr>
        <w:t>կամ</w:t>
      </w:r>
      <w:r w:rsidRPr="00CE37B8">
        <w:rPr>
          <w:rFonts w:ascii="GHEA Grapalat" w:hAnsi="GHEA Grapalat" w:cs="Sylfaen"/>
          <w:sz w:val="20"/>
          <w:lang w:val="af-ZA"/>
        </w:rPr>
        <w:t xml:space="preserve"> </w:t>
      </w:r>
      <w:r w:rsidRPr="00764700">
        <w:rPr>
          <w:rFonts w:ascii="GHEA Grapalat" w:hAnsi="GHEA Grapalat" w:cs="Sylfaen"/>
          <w:sz w:val="20"/>
        </w:rPr>
        <w:t>կանխիկ</w:t>
      </w:r>
      <w:r w:rsidRPr="00CE37B8">
        <w:rPr>
          <w:rFonts w:ascii="GHEA Grapalat" w:hAnsi="GHEA Grapalat" w:cs="Sylfaen"/>
          <w:sz w:val="20"/>
          <w:lang w:val="af-ZA"/>
        </w:rPr>
        <w:t xml:space="preserve"> </w:t>
      </w:r>
      <w:r w:rsidRPr="00764700">
        <w:rPr>
          <w:rFonts w:ascii="GHEA Grapalat" w:hAnsi="GHEA Grapalat" w:cs="Sylfaen"/>
          <w:sz w:val="20"/>
        </w:rPr>
        <w:t>փողի</w:t>
      </w:r>
      <w:r w:rsidRPr="00CE37B8">
        <w:rPr>
          <w:rFonts w:ascii="GHEA Grapalat" w:hAnsi="GHEA Grapalat" w:cs="Sylfaen"/>
          <w:sz w:val="20"/>
          <w:lang w:val="af-ZA"/>
        </w:rPr>
        <w:t xml:space="preserve"> </w:t>
      </w:r>
      <w:r w:rsidRPr="00764700">
        <w:rPr>
          <w:rFonts w:ascii="GHEA Grapalat" w:hAnsi="GHEA Grapalat" w:cs="Sylfaen"/>
          <w:sz w:val="20"/>
        </w:rPr>
        <w:t>ձևով</w:t>
      </w:r>
      <w:r w:rsidRPr="00CE37B8">
        <w:rPr>
          <w:rFonts w:ascii="GHEA Grapalat" w:hAnsi="GHEA Grapalat" w:cs="Sylfaen"/>
          <w:sz w:val="20"/>
          <w:lang w:val="af-ZA"/>
        </w:rPr>
        <w:t xml:space="preserve">”, </w:t>
      </w:r>
      <w:r w:rsidRPr="00AE2768">
        <w:rPr>
          <w:rFonts w:ascii="GHEA Grapalat" w:hAnsi="GHEA Grapalat" w:cs="Sylfaen"/>
          <w:sz w:val="20"/>
        </w:rPr>
        <w:t>որը</w:t>
      </w:r>
      <w:r w:rsidRPr="00CE37B8">
        <w:rPr>
          <w:rFonts w:ascii="GHEA Grapalat" w:hAnsi="GHEA Grapalat" w:cs="Sylfaen"/>
          <w:sz w:val="20"/>
          <w:lang w:val="af-ZA"/>
        </w:rPr>
        <w:t xml:space="preserve"> </w:t>
      </w:r>
      <w:r w:rsidRPr="00AE2768">
        <w:rPr>
          <w:rFonts w:ascii="GHEA Grapalat" w:hAnsi="GHEA Grapalat" w:cs="Sylfaen"/>
          <w:sz w:val="20"/>
        </w:rPr>
        <w:t>պետք</w:t>
      </w:r>
      <w:r w:rsidRPr="00CE37B8">
        <w:rPr>
          <w:rFonts w:ascii="GHEA Grapalat" w:hAnsi="GHEA Grapalat" w:cs="Sylfaen"/>
          <w:sz w:val="20"/>
          <w:lang w:val="af-ZA"/>
        </w:rPr>
        <w:t xml:space="preserve"> </w:t>
      </w:r>
      <w:r w:rsidRPr="00AE2768">
        <w:rPr>
          <w:rFonts w:ascii="GHEA Grapalat" w:hAnsi="GHEA Grapalat" w:cs="Sylfaen"/>
          <w:sz w:val="20"/>
        </w:rPr>
        <w:t>է</w:t>
      </w:r>
      <w:r w:rsidRPr="00CE37B8">
        <w:rPr>
          <w:rFonts w:ascii="GHEA Grapalat" w:hAnsi="GHEA Grapalat" w:cs="Sylfaen"/>
          <w:sz w:val="20"/>
          <w:lang w:val="af-ZA"/>
        </w:rPr>
        <w:t xml:space="preserve"> </w:t>
      </w:r>
      <w:r w:rsidRPr="00AE2768">
        <w:rPr>
          <w:rFonts w:ascii="GHEA Grapalat" w:hAnsi="GHEA Grapalat" w:cs="Sylfaen"/>
          <w:sz w:val="20"/>
        </w:rPr>
        <w:t>վավեր</w:t>
      </w:r>
      <w:r w:rsidRPr="00CE37B8">
        <w:rPr>
          <w:rFonts w:ascii="GHEA Grapalat" w:hAnsi="GHEA Grapalat" w:cs="Sylfaen"/>
          <w:sz w:val="20"/>
          <w:lang w:val="af-ZA"/>
        </w:rPr>
        <w:t xml:space="preserve"> </w:t>
      </w:r>
      <w:r w:rsidRPr="00AE2768">
        <w:rPr>
          <w:rFonts w:ascii="GHEA Grapalat" w:hAnsi="GHEA Grapalat" w:cs="Sylfaen"/>
          <w:sz w:val="20"/>
        </w:rPr>
        <w:t>լինի</w:t>
      </w:r>
      <w:r w:rsidRPr="00CE37B8">
        <w:rPr>
          <w:rFonts w:ascii="GHEA Grapalat" w:hAnsi="GHEA Grapalat" w:cs="Sylfaen"/>
          <w:sz w:val="20"/>
          <w:lang w:val="af-ZA"/>
        </w:rPr>
        <w:t xml:space="preserve"> </w:t>
      </w:r>
      <w:r w:rsidRPr="00AE2768">
        <w:rPr>
          <w:rFonts w:ascii="GHEA Grapalat" w:hAnsi="GHEA Grapalat" w:cs="Sylfaen"/>
          <w:sz w:val="20"/>
        </w:rPr>
        <w:t>առնվազն</w:t>
      </w:r>
      <w:r w:rsidRPr="00CE37B8">
        <w:rPr>
          <w:rFonts w:ascii="GHEA Grapalat" w:hAnsi="GHEA Grapalat" w:cs="Sylfaen"/>
          <w:sz w:val="20"/>
          <w:lang w:val="af-ZA"/>
        </w:rPr>
        <w:t xml:space="preserve"> </w:t>
      </w:r>
      <w:r w:rsidRPr="00AE2768">
        <w:rPr>
          <w:rFonts w:ascii="GHEA Grapalat" w:hAnsi="GHEA Grapalat" w:cs="Sylfaen"/>
          <w:sz w:val="20"/>
        </w:rPr>
        <w:t>մինչև</w:t>
      </w:r>
      <w:r w:rsidRPr="00CE37B8">
        <w:rPr>
          <w:rFonts w:ascii="GHEA Grapalat" w:hAnsi="GHEA Grapalat" w:cs="Sylfaen"/>
          <w:sz w:val="20"/>
          <w:lang w:val="af-ZA"/>
        </w:rPr>
        <w:t xml:space="preserve"> </w:t>
      </w:r>
      <w:r w:rsidRPr="00AE2768">
        <w:rPr>
          <w:rFonts w:ascii="GHEA Grapalat" w:hAnsi="GHEA Grapalat" w:cs="Sylfaen"/>
          <w:sz w:val="20"/>
        </w:rPr>
        <w:t>պայմանագրի</w:t>
      </w:r>
      <w:r w:rsidRPr="00CE37B8">
        <w:rPr>
          <w:rFonts w:ascii="GHEA Grapalat" w:hAnsi="GHEA Grapalat" w:cs="Sylfaen"/>
          <w:sz w:val="20"/>
          <w:lang w:val="af-ZA"/>
        </w:rPr>
        <w:t xml:space="preserve"> </w:t>
      </w:r>
      <w:r w:rsidRPr="00AE2768">
        <w:rPr>
          <w:rFonts w:ascii="GHEA Grapalat" w:hAnsi="GHEA Grapalat" w:cs="Sylfaen"/>
          <w:sz w:val="20"/>
        </w:rPr>
        <w:t>կատարման</w:t>
      </w:r>
      <w:r w:rsidRPr="00AE2768">
        <w:rPr>
          <w:rFonts w:ascii="GHEA Grapalat" w:hAnsi="GHEA Grapalat" w:cs="Sylfaen"/>
          <w:sz w:val="20"/>
          <w:lang w:val="af-ZA"/>
        </w:rPr>
        <w:t xml:space="preserve"> </w:t>
      </w:r>
      <w:r w:rsidRPr="00AE2768">
        <w:rPr>
          <w:rFonts w:ascii="GHEA Grapalat" w:hAnsi="GHEA Grapalat" w:cs="Sylfaen"/>
          <w:sz w:val="20"/>
        </w:rPr>
        <w:t>արդյունքը</w:t>
      </w:r>
      <w:r w:rsidRPr="00AE2768">
        <w:rPr>
          <w:rFonts w:ascii="GHEA Grapalat" w:hAnsi="GHEA Grapalat" w:cs="Sylfaen"/>
          <w:sz w:val="20"/>
          <w:lang w:val="af-ZA"/>
        </w:rPr>
        <w:t xml:space="preserve"> </w:t>
      </w:r>
      <w:r w:rsidRPr="00AE2768">
        <w:rPr>
          <w:rFonts w:ascii="GHEA Grapalat" w:hAnsi="GHEA Grapalat" w:cs="Sylfaen"/>
          <w:sz w:val="20"/>
        </w:rPr>
        <w:t>պատվիրատուից</w:t>
      </w:r>
      <w:r w:rsidRPr="00AE2768">
        <w:rPr>
          <w:rFonts w:ascii="GHEA Grapalat" w:hAnsi="GHEA Grapalat" w:cs="Sylfaen"/>
          <w:sz w:val="20"/>
          <w:lang w:val="af-ZA"/>
        </w:rPr>
        <w:t xml:space="preserve"> </w:t>
      </w:r>
      <w:r w:rsidRPr="00AE2768">
        <w:rPr>
          <w:rFonts w:ascii="GHEA Grapalat" w:hAnsi="GHEA Grapalat" w:cs="Sylfaen"/>
          <w:sz w:val="20"/>
        </w:rPr>
        <w:t>կողմից</w:t>
      </w:r>
      <w:r w:rsidRPr="00AE2768">
        <w:rPr>
          <w:rFonts w:ascii="GHEA Grapalat" w:hAnsi="GHEA Grapalat" w:cs="Sylfaen"/>
          <w:sz w:val="20"/>
          <w:lang w:val="af-ZA"/>
        </w:rPr>
        <w:t xml:space="preserve"> </w:t>
      </w:r>
      <w:r w:rsidRPr="00AE2768">
        <w:rPr>
          <w:rFonts w:ascii="GHEA Grapalat" w:hAnsi="GHEA Grapalat" w:cs="Sylfaen"/>
          <w:sz w:val="20"/>
        </w:rPr>
        <w:t>ամբողջական</w:t>
      </w:r>
      <w:r w:rsidRPr="00AE2768">
        <w:rPr>
          <w:rFonts w:ascii="GHEA Grapalat" w:hAnsi="GHEA Grapalat" w:cs="Sylfaen"/>
          <w:sz w:val="20"/>
          <w:lang w:val="af-ZA"/>
        </w:rPr>
        <w:t xml:space="preserve"> </w:t>
      </w:r>
      <w:r w:rsidRPr="00AE2768">
        <w:rPr>
          <w:rFonts w:ascii="GHEA Grapalat" w:hAnsi="GHEA Grapalat" w:cs="Sylfaen"/>
          <w:sz w:val="20"/>
        </w:rPr>
        <w:t>ընդունվելու</w:t>
      </w:r>
      <w:r w:rsidRPr="00AE2768">
        <w:rPr>
          <w:rFonts w:ascii="GHEA Grapalat" w:hAnsi="GHEA Grapalat" w:cs="Sylfaen"/>
          <w:sz w:val="20"/>
          <w:lang w:val="af-ZA"/>
        </w:rPr>
        <w:t xml:space="preserve"> </w:t>
      </w:r>
      <w:r w:rsidRPr="00AE2768">
        <w:rPr>
          <w:rFonts w:ascii="GHEA Grapalat" w:hAnsi="GHEA Grapalat" w:cs="Sylfaen"/>
          <w:sz w:val="20"/>
        </w:rPr>
        <w:t>օրվան</w:t>
      </w:r>
      <w:r w:rsidRPr="00AE2768">
        <w:rPr>
          <w:rFonts w:ascii="GHEA Grapalat" w:hAnsi="GHEA Grapalat" w:cs="Sylfaen"/>
          <w:sz w:val="20"/>
          <w:lang w:val="af-ZA"/>
        </w:rPr>
        <w:t xml:space="preserve"> </w:t>
      </w:r>
      <w:r w:rsidRPr="00AE2768">
        <w:rPr>
          <w:rFonts w:ascii="GHEA Grapalat" w:hAnsi="GHEA Grapalat" w:cs="Sylfaen"/>
          <w:sz w:val="20"/>
        </w:rPr>
        <w:t>հաջորդող</w:t>
      </w:r>
      <w:r w:rsidRPr="00AE2768">
        <w:rPr>
          <w:rFonts w:ascii="GHEA Grapalat" w:hAnsi="GHEA Grapalat" w:cs="Sylfaen"/>
          <w:sz w:val="20"/>
          <w:lang w:val="af-ZA"/>
        </w:rPr>
        <w:t xml:space="preserve"> 20-</w:t>
      </w:r>
      <w:r w:rsidRPr="00AE2768">
        <w:rPr>
          <w:rFonts w:ascii="GHEA Grapalat" w:hAnsi="GHEA Grapalat" w:cs="Sylfaen"/>
          <w:sz w:val="20"/>
        </w:rPr>
        <w:t>րդ</w:t>
      </w:r>
      <w:r w:rsidRPr="00AE2768">
        <w:rPr>
          <w:rFonts w:ascii="GHEA Grapalat" w:hAnsi="GHEA Grapalat" w:cs="Sylfaen"/>
          <w:sz w:val="20"/>
          <w:lang w:val="af-ZA"/>
        </w:rPr>
        <w:t xml:space="preserve">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rPr>
        <w:t>օրը</w:t>
      </w:r>
      <w:r w:rsidRPr="00AE2768">
        <w:rPr>
          <w:rFonts w:ascii="GHEA Grapalat" w:hAnsi="GHEA Grapalat" w:cs="Sylfaen"/>
          <w:sz w:val="20"/>
          <w:lang w:val="af-ZA"/>
        </w:rPr>
        <w:t xml:space="preserve"> </w:t>
      </w:r>
      <w:r w:rsidRPr="00AE2768">
        <w:rPr>
          <w:rFonts w:ascii="GHEA Grapalat" w:hAnsi="GHEA Grapalat" w:cs="Arial"/>
          <w:sz w:val="20"/>
        </w:rPr>
        <w:t>ներառյալ</w:t>
      </w:r>
      <w:r w:rsidRPr="00AE2768">
        <w:rPr>
          <w:rFonts w:ascii="GHEA Grapalat" w:hAnsi="GHEA Grapalat" w:cs="Arial"/>
          <w:sz w:val="20"/>
          <w:lang w:val="af-ZA"/>
        </w:rPr>
        <w:t>:</w:t>
      </w:r>
    </w:p>
    <w:p w:rsidR="002462D0" w:rsidRPr="00AE2768" w:rsidRDefault="002462D0" w:rsidP="002462D0">
      <w:pPr>
        <w:ind w:firstLine="567"/>
        <w:jc w:val="both"/>
        <w:rPr>
          <w:rFonts w:ascii="GHEA Grapalat" w:hAnsi="GHEA Grapalat" w:cs="Arial"/>
          <w:sz w:val="20"/>
          <w:lang w:val="hy-AM"/>
        </w:rPr>
      </w:pPr>
      <w:r w:rsidRPr="00AE2768">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462D0" w:rsidRPr="00AE2768" w:rsidRDefault="002462D0" w:rsidP="002462D0">
      <w:pPr>
        <w:ind w:firstLine="567"/>
        <w:jc w:val="both"/>
        <w:rPr>
          <w:rFonts w:ascii="GHEA Grapalat" w:hAnsi="GHEA Grapalat" w:cs="Sylfaen"/>
          <w:sz w:val="20"/>
          <w:vertAlign w:val="superscript"/>
          <w:lang w:val="hy-AM"/>
        </w:rPr>
      </w:pPr>
      <w:r w:rsidRPr="00AE2768">
        <w:rPr>
          <w:rFonts w:ascii="GHEA Grapalat" w:hAnsi="GHEA Grapalat" w:cs="Sylfaen"/>
          <w:sz w:val="20"/>
          <w:lang w:val="hy-AM"/>
        </w:rPr>
        <w:t>10.3. 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ապահովման</w:t>
      </w:r>
      <w:r w:rsidRPr="00AE2768">
        <w:rPr>
          <w:rFonts w:ascii="GHEA Grapalat" w:hAnsi="GHEA Grapalat" w:cs="Sylfaen"/>
          <w:sz w:val="20"/>
          <w:lang w:val="af-ZA"/>
        </w:rPr>
        <w:t xml:space="preserve"> </w:t>
      </w:r>
      <w:r w:rsidRPr="00AE2768">
        <w:rPr>
          <w:rFonts w:ascii="GHEA Grapalat" w:hAnsi="GHEA Grapalat" w:cs="Sylfaen"/>
          <w:sz w:val="20"/>
          <w:lang w:val="hy-AM"/>
        </w:rPr>
        <w:t>չափը</w:t>
      </w:r>
      <w:r w:rsidRPr="00AE2768">
        <w:rPr>
          <w:rFonts w:ascii="GHEA Grapalat" w:hAnsi="GHEA Grapalat" w:cs="Sylfaen"/>
          <w:sz w:val="20"/>
          <w:lang w:val="af-ZA"/>
        </w:rPr>
        <w:t xml:space="preserve"> </w:t>
      </w:r>
      <w:r w:rsidRPr="00AE2768">
        <w:rPr>
          <w:rFonts w:ascii="GHEA Grapalat" w:hAnsi="GHEA Grapalat" w:cs="Sylfaen"/>
          <w:sz w:val="20"/>
          <w:lang w:val="hy-AM"/>
        </w:rPr>
        <w:t>կազմում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կնքվելիք </w:t>
      </w:r>
      <w:r w:rsidRPr="00AE2768">
        <w:rPr>
          <w:rFonts w:ascii="GHEA Grapalat" w:hAnsi="GHEA Grapalat" w:cs="Sylfaen"/>
          <w:sz w:val="20"/>
          <w:lang w:val="hy-AM"/>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գնի</w:t>
      </w:r>
      <w:r w:rsidRPr="00AE2768">
        <w:rPr>
          <w:rFonts w:ascii="GHEA Grapalat" w:hAnsi="GHEA Grapalat" w:cs="Sylfaen"/>
          <w:sz w:val="20"/>
          <w:lang w:val="af-ZA"/>
        </w:rPr>
        <w:t xml:space="preserve"> 10  </w:t>
      </w:r>
      <w:r w:rsidRPr="00AE2768">
        <w:rPr>
          <w:rFonts w:ascii="GHEA Grapalat" w:hAnsi="GHEA Grapalat" w:cs="Sylfaen"/>
          <w:sz w:val="20"/>
          <w:lang w:val="hy-AM"/>
        </w:rPr>
        <w:t xml:space="preserve">տոկոսը: Պայմանագրի ապահովումը ներկայացվում է բանկային երախիքի </w:t>
      </w:r>
      <w:r w:rsidRPr="00C710A2">
        <w:rPr>
          <w:rFonts w:ascii="GHEA Grapalat" w:hAnsi="GHEA Grapalat" w:cs="Sylfaen"/>
          <w:sz w:val="20"/>
          <w:lang w:val="hy-AM"/>
        </w:rPr>
        <w:t xml:space="preserve">(հավելված 5) </w:t>
      </w:r>
      <w:r w:rsidRPr="00AE2768">
        <w:rPr>
          <w:rFonts w:ascii="GHEA Grapalat" w:hAnsi="GHEA Grapalat" w:cs="Sylfaen"/>
          <w:sz w:val="20"/>
          <w:lang w:val="hy-AM"/>
        </w:rPr>
        <w:t>կամ կան</w:t>
      </w:r>
      <w:r w:rsidRPr="00C710A2">
        <w:rPr>
          <w:rFonts w:ascii="GHEA Grapalat" w:hAnsi="GHEA Grapalat" w:cs="Sylfaen"/>
          <w:sz w:val="20"/>
          <w:lang w:val="hy-AM"/>
        </w:rPr>
        <w:t>խ</w:t>
      </w:r>
      <w:r w:rsidRPr="00AE2768">
        <w:rPr>
          <w:rFonts w:ascii="GHEA Grapalat" w:hAnsi="GHEA Grapalat" w:cs="Sylfaen"/>
          <w:sz w:val="20"/>
          <w:lang w:val="hy-AM"/>
        </w:rPr>
        <w:t>իխ փողի ձևով:</w:t>
      </w:r>
    </w:p>
    <w:p w:rsidR="002462D0" w:rsidRPr="00AE2768" w:rsidRDefault="002462D0" w:rsidP="002462D0">
      <w:pPr>
        <w:ind w:firstLine="567"/>
        <w:jc w:val="both"/>
        <w:rPr>
          <w:rFonts w:ascii="GHEA Grapalat" w:hAnsi="GHEA Grapalat"/>
          <w:sz w:val="20"/>
          <w:szCs w:val="20"/>
          <w:lang w:val="hy-AM"/>
        </w:rPr>
      </w:pPr>
      <w:r w:rsidRPr="00AE2768">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C710A2">
        <w:rPr>
          <w:rFonts w:ascii="GHEA Grapalat" w:hAnsi="GHEA Grapalat" w:cs="Sylfaen"/>
          <w:sz w:val="20"/>
          <w:lang w:val="hy-AM"/>
        </w:rPr>
        <w:t xml:space="preserve">ամբողջական կատարման վերջին օրվան հաջորդող </w:t>
      </w:r>
      <w:r w:rsidRPr="00AE2768">
        <w:rPr>
          <w:rFonts w:ascii="GHEA Grapalat" w:hAnsi="GHEA Grapalat" w:cs="Sylfaen"/>
          <w:sz w:val="20"/>
          <w:lang w:val="hy-AM"/>
        </w:rPr>
        <w:t xml:space="preserve">20-րդ </w:t>
      </w:r>
      <w:r w:rsidRPr="00C710A2">
        <w:rPr>
          <w:rFonts w:ascii="GHEA Grapalat" w:hAnsi="GHEA Grapalat" w:cs="Sylfaen"/>
          <w:sz w:val="20"/>
          <w:lang w:val="hy-AM"/>
        </w:rPr>
        <w:t>աշխատանքային</w:t>
      </w:r>
      <w:r w:rsidRPr="00AE2768">
        <w:rPr>
          <w:rFonts w:ascii="GHEA Grapalat" w:hAnsi="GHEA Grapalat" w:cs="Sylfaen"/>
          <w:sz w:val="20"/>
          <w:lang w:val="hy-AM"/>
        </w:rPr>
        <w:t xml:space="preserve"> օրը ներառյալ:</w:t>
      </w:r>
      <w:r w:rsidRPr="00AE276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462D0" w:rsidRPr="00AE2768" w:rsidRDefault="002462D0" w:rsidP="002462D0">
      <w:pPr>
        <w:ind w:firstLine="567"/>
        <w:jc w:val="both"/>
        <w:rPr>
          <w:rFonts w:ascii="GHEA Grapalat" w:hAnsi="GHEA Grapalat" w:cs="Arial"/>
          <w:sz w:val="20"/>
          <w:lang w:val="hy-AM"/>
        </w:rPr>
      </w:pPr>
      <w:r w:rsidRPr="00AE2768">
        <w:rPr>
          <w:rFonts w:ascii="GHEA Grapalat" w:hAnsi="GHEA Grapalat"/>
          <w:sz w:val="20"/>
          <w:szCs w:val="20"/>
          <w:lang w:val="hy-AM"/>
        </w:rPr>
        <w:t>Կանխիկ</w:t>
      </w:r>
      <w:r w:rsidRPr="00AE2768">
        <w:rPr>
          <w:rFonts w:ascii="GHEA Grapalat" w:hAnsi="GHEA Grapalat"/>
          <w:sz w:val="20"/>
          <w:szCs w:val="20"/>
          <w:lang w:val="af-ZA"/>
        </w:rPr>
        <w:t xml:space="preserve"> </w:t>
      </w:r>
      <w:r w:rsidRPr="00AE2768">
        <w:rPr>
          <w:rFonts w:ascii="GHEA Grapalat" w:hAnsi="GHEA Grapalat"/>
          <w:sz w:val="20"/>
          <w:szCs w:val="20"/>
          <w:lang w:val="hy-AM"/>
        </w:rPr>
        <w:t>փողի</w:t>
      </w:r>
      <w:r w:rsidRPr="00AE2768">
        <w:rPr>
          <w:rFonts w:ascii="GHEA Grapalat" w:hAnsi="GHEA Grapalat"/>
          <w:sz w:val="20"/>
          <w:szCs w:val="20"/>
          <w:lang w:val="af-ZA"/>
        </w:rPr>
        <w:t xml:space="preserve"> </w:t>
      </w:r>
      <w:r w:rsidRPr="00AE2768">
        <w:rPr>
          <w:rFonts w:ascii="GHEA Grapalat" w:hAnsi="GHEA Grapalat"/>
          <w:sz w:val="20"/>
          <w:szCs w:val="20"/>
          <w:lang w:val="hy-AM"/>
        </w:rPr>
        <w:t>ձևով</w:t>
      </w:r>
      <w:r w:rsidRPr="00AE2768">
        <w:rPr>
          <w:rFonts w:ascii="GHEA Grapalat" w:hAnsi="GHEA Grapalat"/>
          <w:sz w:val="20"/>
          <w:szCs w:val="20"/>
          <w:lang w:val="af-ZA"/>
        </w:rPr>
        <w:t xml:space="preserve"> </w:t>
      </w:r>
      <w:r w:rsidRPr="00AE2768">
        <w:rPr>
          <w:rFonts w:ascii="GHEA Grapalat" w:hAnsi="GHEA Grapalat"/>
          <w:sz w:val="20"/>
          <w:szCs w:val="20"/>
          <w:lang w:val="hy-AM"/>
        </w:rPr>
        <w:t>ներկայացված</w:t>
      </w:r>
      <w:r w:rsidRPr="00AE2768">
        <w:rPr>
          <w:rFonts w:ascii="GHEA Grapalat" w:hAnsi="GHEA Grapalat"/>
          <w:sz w:val="20"/>
          <w:szCs w:val="20"/>
          <w:lang w:val="af-ZA"/>
        </w:rPr>
        <w:t xml:space="preserve"> </w:t>
      </w:r>
      <w:r w:rsidRPr="00AE276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462D0" w:rsidRPr="00C27455" w:rsidRDefault="002462D0" w:rsidP="002462D0">
      <w:pPr>
        <w:ind w:firstLine="567"/>
        <w:jc w:val="both"/>
        <w:rPr>
          <w:rFonts w:ascii="GHEA Grapalat" w:hAnsi="GHEA Grapalat" w:cs="Arial"/>
          <w:sz w:val="20"/>
          <w:lang w:val="hy-AM"/>
        </w:rPr>
      </w:pPr>
      <w:r w:rsidRPr="00C27455">
        <w:rPr>
          <w:rFonts w:ascii="GHEA Grapalat" w:hAnsi="GHEA Grapalat" w:cs="Sylfaen"/>
          <w:sz w:val="20"/>
          <w:lang w:val="hy-AM"/>
        </w:rPr>
        <w:t xml:space="preserve">10.4 </w:t>
      </w:r>
      <w:r w:rsidRPr="00C27455">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462D0" w:rsidRPr="00C27455" w:rsidRDefault="002462D0" w:rsidP="002462D0">
      <w:pPr>
        <w:ind w:firstLine="567"/>
        <w:jc w:val="both"/>
        <w:rPr>
          <w:rFonts w:ascii="GHEA Grapalat" w:hAnsi="GHEA Grapalat" w:cs="Arial"/>
          <w:sz w:val="20"/>
          <w:lang w:val="hy-AM"/>
        </w:rPr>
      </w:pPr>
      <w:r w:rsidRPr="00C27455">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w:t>
      </w:r>
      <w:r w:rsidRPr="00C27455">
        <w:rPr>
          <w:rFonts w:ascii="GHEA Grapalat" w:hAnsi="GHEA Grapalat" w:cs="Arial"/>
          <w:sz w:val="20"/>
          <w:lang w:val="hy-AM"/>
        </w:rPr>
        <w:lastRenderedPageBreak/>
        <w:t xml:space="preserve">ֆինանսական միջոցների մասով՝ միակողմանի հաստատված հայտարարության` տուժանքի կամ կանխիկ փողի ձևով: </w:t>
      </w:r>
    </w:p>
    <w:p w:rsidR="002462D0" w:rsidRPr="00AE2768" w:rsidRDefault="002462D0" w:rsidP="002462D0">
      <w:pPr>
        <w:ind w:firstLine="567"/>
        <w:jc w:val="both"/>
        <w:rPr>
          <w:rFonts w:ascii="GHEA Grapalat" w:hAnsi="GHEA Grapalat" w:cs="Arial"/>
          <w:sz w:val="20"/>
          <w:lang w:val="hy-AM"/>
        </w:rPr>
      </w:pPr>
      <w:r w:rsidRPr="00C27455">
        <w:rPr>
          <w:rFonts w:ascii="GHEA Grapalat" w:hAnsi="GHEA Grapalat"/>
          <w:sz w:val="20"/>
          <w:szCs w:val="20"/>
          <w:lang w:val="hy-AM"/>
        </w:rPr>
        <w:t>Կանխիկ</w:t>
      </w:r>
      <w:r w:rsidRPr="00AE2768">
        <w:rPr>
          <w:rFonts w:ascii="GHEA Grapalat" w:hAnsi="GHEA Grapalat"/>
          <w:sz w:val="20"/>
          <w:szCs w:val="20"/>
          <w:lang w:val="af-ZA"/>
        </w:rPr>
        <w:t xml:space="preserve"> </w:t>
      </w:r>
      <w:r w:rsidRPr="00AE2768">
        <w:rPr>
          <w:rFonts w:ascii="GHEA Grapalat" w:hAnsi="GHEA Grapalat"/>
          <w:sz w:val="20"/>
          <w:szCs w:val="20"/>
          <w:lang w:val="hy-AM"/>
        </w:rPr>
        <w:t>փողի</w:t>
      </w:r>
      <w:r w:rsidRPr="00AE2768">
        <w:rPr>
          <w:rFonts w:ascii="GHEA Grapalat" w:hAnsi="GHEA Grapalat"/>
          <w:sz w:val="20"/>
          <w:szCs w:val="20"/>
          <w:lang w:val="af-ZA"/>
        </w:rPr>
        <w:t xml:space="preserve"> </w:t>
      </w:r>
      <w:r w:rsidRPr="00AE2768">
        <w:rPr>
          <w:rFonts w:ascii="GHEA Grapalat" w:hAnsi="GHEA Grapalat"/>
          <w:sz w:val="20"/>
          <w:szCs w:val="20"/>
          <w:lang w:val="hy-AM"/>
        </w:rPr>
        <w:t>ձևով</w:t>
      </w:r>
      <w:r w:rsidRPr="00AE2768">
        <w:rPr>
          <w:rFonts w:ascii="GHEA Grapalat" w:hAnsi="GHEA Grapalat"/>
          <w:sz w:val="20"/>
          <w:szCs w:val="20"/>
          <w:lang w:val="af-ZA"/>
        </w:rPr>
        <w:t xml:space="preserve"> </w:t>
      </w:r>
      <w:r w:rsidRPr="00AE2768">
        <w:rPr>
          <w:rFonts w:ascii="GHEA Grapalat" w:hAnsi="GHEA Grapalat"/>
          <w:sz w:val="20"/>
          <w:szCs w:val="20"/>
          <w:lang w:val="hy-AM"/>
        </w:rPr>
        <w:t>ներկայացված</w:t>
      </w:r>
      <w:r w:rsidRPr="00AE2768">
        <w:rPr>
          <w:rFonts w:ascii="GHEA Grapalat" w:hAnsi="GHEA Grapalat"/>
          <w:sz w:val="20"/>
          <w:szCs w:val="20"/>
          <w:lang w:val="af-ZA"/>
        </w:rPr>
        <w:t xml:space="preserve"> </w:t>
      </w:r>
      <w:r w:rsidRPr="00AE2768">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2462D0" w:rsidRPr="00AE2768" w:rsidRDefault="002462D0" w:rsidP="002462D0">
      <w:pPr>
        <w:ind w:firstLine="567"/>
        <w:jc w:val="both"/>
        <w:rPr>
          <w:rFonts w:ascii="GHEA Grapalat" w:hAnsi="GHEA Grapalat" w:cs="Sylfaen"/>
          <w:i/>
          <w:sz w:val="20"/>
          <w:lang w:val="af-ZA"/>
        </w:rPr>
      </w:pPr>
      <w:r w:rsidRPr="00AE2768">
        <w:rPr>
          <w:rFonts w:ascii="GHEA Grapalat" w:hAnsi="GHEA Grapalat" w:cs="Arial"/>
          <w:sz w:val="20"/>
          <w:lang w:val="hy-AM"/>
        </w:rPr>
        <w:t xml:space="preserve">- </w:t>
      </w:r>
      <w:r w:rsidRPr="004B7C30">
        <w:rPr>
          <w:rFonts w:ascii="GHEA Grapalat" w:hAnsi="GHEA Grapalat" w:cs="Arial"/>
          <w:sz w:val="20"/>
          <w:lang w:val="hy-AM"/>
        </w:rPr>
        <w:t xml:space="preserve">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AE2768">
        <w:rPr>
          <w:rFonts w:ascii="GHEA Grapalat" w:hAnsi="GHEA Grapalat" w:cs="Sylfaen"/>
          <w:sz w:val="20"/>
          <w:lang w:val="hy-AM"/>
        </w:rPr>
        <w:t>10</w:t>
      </w:r>
      <w:r w:rsidRPr="00AE2768">
        <w:rPr>
          <w:rFonts w:ascii="GHEA Grapalat" w:hAnsi="GHEA Grapalat" w:cs="Sylfaen"/>
          <w:sz w:val="20"/>
          <w:lang w:val="af-ZA"/>
        </w:rPr>
        <w:t xml:space="preserve">.5 </w:t>
      </w:r>
      <w:r w:rsidRPr="00AE2768">
        <w:rPr>
          <w:rFonts w:ascii="GHEA Grapalat" w:hAnsi="GHEA Grapalat" w:cs="Sylfaen"/>
          <w:sz w:val="20"/>
          <w:lang w:val="hy-AM"/>
        </w:rPr>
        <w:t>Պայմանագրով</w:t>
      </w:r>
      <w:r w:rsidRPr="00AE2768">
        <w:rPr>
          <w:rFonts w:ascii="GHEA Grapalat" w:hAnsi="GHEA Grapalat" w:cs="Sylfaen"/>
          <w:sz w:val="20"/>
          <w:lang w:val="af-ZA"/>
        </w:rPr>
        <w:t xml:space="preserve"> պ</w:t>
      </w:r>
      <w:r w:rsidRPr="00AE2768">
        <w:rPr>
          <w:rFonts w:ascii="GHEA Grapalat" w:hAnsi="GHEA Grapalat" w:cs="Sylfaen"/>
          <w:sz w:val="20"/>
          <w:lang w:val="hy-AM"/>
        </w:rPr>
        <w:t>ատվիրատուի</w:t>
      </w:r>
      <w:r w:rsidRPr="00AE2768">
        <w:rPr>
          <w:rFonts w:ascii="GHEA Grapalat" w:hAnsi="GHEA Grapalat" w:cs="Sylfaen"/>
          <w:sz w:val="20"/>
          <w:lang w:val="af-ZA"/>
        </w:rPr>
        <w:t xml:space="preserve"> </w:t>
      </w:r>
      <w:r w:rsidRPr="00AE2768">
        <w:rPr>
          <w:rFonts w:ascii="GHEA Grapalat" w:hAnsi="GHEA Grapalat" w:cs="Sylfaen"/>
          <w:sz w:val="20"/>
          <w:lang w:val="hy-AM"/>
        </w:rPr>
        <w:t>կողմից</w:t>
      </w:r>
      <w:r w:rsidRPr="00AE2768">
        <w:rPr>
          <w:rFonts w:ascii="GHEA Grapalat" w:hAnsi="GHEA Grapalat" w:cs="Sylfaen"/>
          <w:sz w:val="20"/>
          <w:lang w:val="af-ZA"/>
        </w:rPr>
        <w:t xml:space="preserve"> </w:t>
      </w:r>
      <w:r w:rsidRPr="00AE2768">
        <w:rPr>
          <w:rFonts w:ascii="GHEA Grapalat" w:hAnsi="GHEA Grapalat" w:cs="Sylfaen"/>
          <w:sz w:val="20"/>
          <w:lang w:val="hy-AM"/>
        </w:rPr>
        <w:t>կանխավճար</w:t>
      </w:r>
      <w:r w:rsidRPr="00AE2768">
        <w:rPr>
          <w:rFonts w:ascii="GHEA Grapalat" w:hAnsi="GHEA Grapalat" w:cs="Sylfaen"/>
          <w:sz w:val="20"/>
          <w:lang w:val="af-ZA"/>
        </w:rPr>
        <w:t xml:space="preserve"> </w:t>
      </w:r>
      <w:r w:rsidRPr="00AE2768">
        <w:rPr>
          <w:rFonts w:ascii="GHEA Grapalat" w:hAnsi="GHEA Grapalat" w:cs="Sylfaen"/>
          <w:sz w:val="20"/>
          <w:lang w:val="hy-AM"/>
        </w:rPr>
        <w:t>հատկացվելու</w:t>
      </w:r>
      <w:r w:rsidRPr="00AE2768">
        <w:rPr>
          <w:rFonts w:ascii="GHEA Grapalat" w:hAnsi="GHEA Grapalat" w:cs="Sylfaen"/>
          <w:sz w:val="20"/>
          <w:lang w:val="af-ZA"/>
        </w:rPr>
        <w:t xml:space="preserve"> </w:t>
      </w:r>
      <w:r w:rsidRPr="00AE2768">
        <w:rPr>
          <w:rFonts w:ascii="GHEA Grapalat" w:hAnsi="GHEA Grapalat" w:cs="Sylfaen"/>
          <w:sz w:val="20"/>
          <w:lang w:val="hy-AM"/>
        </w:rPr>
        <w:t>պայման</w:t>
      </w:r>
      <w:r w:rsidRPr="00AE2768">
        <w:rPr>
          <w:rFonts w:ascii="GHEA Grapalat" w:hAnsi="GHEA Grapalat" w:cs="Sylfaen"/>
          <w:sz w:val="20"/>
          <w:lang w:val="af-ZA"/>
        </w:rPr>
        <w:t xml:space="preserve"> </w:t>
      </w:r>
      <w:r w:rsidRPr="00AE2768">
        <w:rPr>
          <w:rFonts w:ascii="GHEA Grapalat" w:hAnsi="GHEA Grapalat" w:cs="Sylfaen"/>
          <w:sz w:val="20"/>
          <w:lang w:val="hy-AM"/>
        </w:rPr>
        <w:t>նախատեսվելու</w:t>
      </w:r>
      <w:r w:rsidRPr="00AE2768">
        <w:rPr>
          <w:rFonts w:ascii="GHEA Grapalat" w:hAnsi="GHEA Grapalat" w:cs="Sylfaen"/>
          <w:sz w:val="20"/>
          <w:lang w:val="af-ZA"/>
        </w:rPr>
        <w:t xml:space="preserve"> </w:t>
      </w:r>
      <w:r w:rsidRPr="00AE2768">
        <w:rPr>
          <w:rFonts w:ascii="GHEA Grapalat" w:hAnsi="GHEA Grapalat" w:cs="Sylfaen"/>
          <w:sz w:val="20"/>
          <w:lang w:val="hy-AM"/>
        </w:rPr>
        <w:t>դեպքում</w:t>
      </w:r>
      <w:r w:rsidRPr="00AE2768">
        <w:rPr>
          <w:rFonts w:ascii="GHEA Grapalat" w:hAnsi="GHEA Grapalat" w:cs="Sylfaen"/>
          <w:sz w:val="20"/>
          <w:lang w:val="af-ZA"/>
        </w:rPr>
        <w:t xml:space="preserve"> </w:t>
      </w:r>
      <w:r w:rsidRPr="00AE2768">
        <w:rPr>
          <w:rFonts w:ascii="GHEA Grapalat" w:hAnsi="GHEA Grapalat" w:cs="Sylfaen"/>
          <w:sz w:val="20"/>
          <w:lang w:val="hy-AM"/>
        </w:rPr>
        <w:t>ընտրված</w:t>
      </w:r>
      <w:r w:rsidRPr="00AE2768">
        <w:rPr>
          <w:rFonts w:ascii="GHEA Grapalat" w:hAnsi="GHEA Grapalat" w:cs="Sylfaen"/>
          <w:sz w:val="20"/>
          <w:lang w:val="af-ZA"/>
        </w:rPr>
        <w:t xml:space="preserve"> </w:t>
      </w:r>
      <w:r w:rsidRPr="00AE2768">
        <w:rPr>
          <w:rFonts w:ascii="GHEA Grapalat" w:hAnsi="GHEA Grapalat" w:cs="Sylfaen"/>
          <w:sz w:val="20"/>
          <w:lang w:val="hy-AM"/>
        </w:rPr>
        <w:t>մասնակիցը</w:t>
      </w:r>
      <w:r w:rsidRPr="00AE2768">
        <w:rPr>
          <w:rFonts w:ascii="GHEA Grapalat" w:hAnsi="GHEA Grapalat" w:cs="Sylfaen"/>
          <w:sz w:val="20"/>
          <w:lang w:val="af-ZA"/>
        </w:rPr>
        <w:t xml:space="preserve"> պ</w:t>
      </w:r>
      <w:r w:rsidRPr="00AE2768">
        <w:rPr>
          <w:rFonts w:ascii="GHEA Grapalat" w:hAnsi="GHEA Grapalat" w:cs="Sylfaen"/>
          <w:sz w:val="20"/>
          <w:lang w:val="hy-AM"/>
        </w:rPr>
        <w:t>ատվիրատուին</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lang w:val="hy-AM"/>
        </w:rPr>
        <w:t>ներկայացնում</w:t>
      </w:r>
      <w:r w:rsidRPr="00AE2768">
        <w:rPr>
          <w:rFonts w:ascii="GHEA Grapalat" w:hAnsi="GHEA Grapalat" w:cs="Sylfaen"/>
          <w:sz w:val="20"/>
          <w:lang w:val="af-ZA"/>
        </w:rPr>
        <w:t xml:space="preserve"> նաև </w:t>
      </w:r>
      <w:r w:rsidRPr="00AE2768">
        <w:rPr>
          <w:rFonts w:ascii="GHEA Grapalat" w:hAnsi="GHEA Grapalat" w:cs="Sylfaen"/>
          <w:sz w:val="20"/>
          <w:lang w:val="hy-AM"/>
        </w:rPr>
        <w:t>կանխավճարի</w:t>
      </w:r>
      <w:r w:rsidRPr="00AE2768">
        <w:rPr>
          <w:rFonts w:ascii="GHEA Grapalat" w:hAnsi="GHEA Grapalat" w:cs="Sylfaen"/>
          <w:sz w:val="20"/>
          <w:lang w:val="af-ZA"/>
        </w:rPr>
        <w:t xml:space="preserve"> </w:t>
      </w:r>
      <w:r w:rsidRPr="00AE2768">
        <w:rPr>
          <w:rFonts w:ascii="GHEA Grapalat" w:hAnsi="GHEA Grapalat" w:cs="Sylfaen"/>
          <w:sz w:val="20"/>
          <w:lang w:val="hy-AM"/>
        </w:rPr>
        <w:t>ապահովում</w:t>
      </w:r>
      <w:r w:rsidRPr="00AE2768">
        <w:rPr>
          <w:rFonts w:ascii="GHEA Grapalat" w:hAnsi="GHEA Grapalat" w:cs="Sylfaen"/>
          <w:sz w:val="20"/>
          <w:lang w:val="af-ZA"/>
        </w:rPr>
        <w:t xml:space="preserve">` </w:t>
      </w:r>
      <w:r w:rsidRPr="00AE2768">
        <w:rPr>
          <w:rFonts w:ascii="GHEA Grapalat" w:hAnsi="GHEA Grapalat" w:cs="Sylfaen"/>
          <w:sz w:val="20"/>
          <w:lang w:val="hy-AM"/>
        </w:rPr>
        <w:t>կանխավճարի</w:t>
      </w:r>
      <w:r w:rsidRPr="00AE2768">
        <w:rPr>
          <w:rFonts w:ascii="GHEA Grapalat" w:hAnsi="GHEA Grapalat" w:cs="Sylfaen"/>
          <w:sz w:val="20"/>
          <w:lang w:val="af-ZA"/>
        </w:rPr>
        <w:t xml:space="preserve"> </w:t>
      </w:r>
      <w:r w:rsidRPr="00AE2768">
        <w:rPr>
          <w:rFonts w:ascii="GHEA Grapalat" w:hAnsi="GHEA Grapalat" w:cs="Sylfaen"/>
          <w:sz w:val="20"/>
          <w:lang w:val="hy-AM"/>
        </w:rPr>
        <w:t>չափով</w:t>
      </w:r>
      <w:r w:rsidRPr="00AE2768">
        <w:rPr>
          <w:rFonts w:ascii="GHEA Grapalat" w:hAnsi="GHEA Grapalat" w:cs="Sylfaen"/>
          <w:sz w:val="20"/>
          <w:lang w:val="af-ZA"/>
        </w:rPr>
        <w:t xml:space="preserve">, բանկային </w:t>
      </w:r>
      <w:r w:rsidRPr="00AE2768">
        <w:rPr>
          <w:rFonts w:ascii="GHEA Grapalat" w:hAnsi="GHEA Grapalat" w:cs="Sylfaen"/>
          <w:sz w:val="20"/>
          <w:lang w:val="hy-AM"/>
        </w:rPr>
        <w:t>երաշխիքի</w:t>
      </w:r>
      <w:r w:rsidRPr="00AE2768">
        <w:rPr>
          <w:rFonts w:ascii="GHEA Grapalat" w:hAnsi="GHEA Grapalat" w:cs="Sylfaen"/>
          <w:sz w:val="20"/>
          <w:lang w:val="af-ZA"/>
        </w:rPr>
        <w:t xml:space="preserve"> </w:t>
      </w:r>
      <w:r w:rsidRPr="00AE2768">
        <w:rPr>
          <w:rFonts w:ascii="GHEA Grapalat" w:hAnsi="GHEA Grapalat" w:cs="Sylfaen"/>
          <w:sz w:val="20"/>
          <w:lang w:val="hy-AM"/>
        </w:rPr>
        <w:t>ձևով:</w:t>
      </w:r>
      <w:r w:rsidRPr="00AE2768">
        <w:rPr>
          <w:rFonts w:ascii="GHEA Grapalat" w:hAnsi="GHEA Grapalat" w:cs="Sylfaen"/>
          <w:i/>
          <w:sz w:val="20"/>
          <w:lang w:val="af-ZA"/>
        </w:rPr>
        <w:t xml:space="preserve"> </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2462D0" w:rsidRPr="00AE2768" w:rsidRDefault="002462D0" w:rsidP="002462D0">
      <w:pPr>
        <w:jc w:val="center"/>
        <w:rPr>
          <w:rFonts w:ascii="GHEA Grapalat" w:hAnsi="GHEA Grapalat"/>
          <w:b/>
          <w:szCs w:val="22"/>
          <w:lang w:val="af-ZA"/>
        </w:rPr>
      </w:pPr>
    </w:p>
    <w:p w:rsidR="002462D0" w:rsidRPr="00AE2768" w:rsidRDefault="002462D0" w:rsidP="002462D0">
      <w:pPr>
        <w:jc w:val="center"/>
        <w:rPr>
          <w:rFonts w:ascii="GHEA Grapalat" w:hAnsi="GHEA Grapalat" w:cs="Arial"/>
          <w:b/>
          <w:sz w:val="20"/>
          <w:lang w:val="af-ZA"/>
        </w:rPr>
      </w:pPr>
      <w:r w:rsidRPr="00AE2768">
        <w:rPr>
          <w:rFonts w:ascii="GHEA Grapalat" w:hAnsi="GHEA Grapalat"/>
          <w:b/>
          <w:sz w:val="20"/>
          <w:lang w:val="af-ZA"/>
        </w:rPr>
        <w:t xml:space="preserve">11. </w:t>
      </w:r>
      <w:r w:rsidRPr="00AE2768">
        <w:rPr>
          <w:rFonts w:ascii="GHEA Grapalat" w:hAnsi="GHEA Grapalat" w:cs="Sylfaen"/>
          <w:b/>
          <w:sz w:val="20"/>
          <w:lang w:val="af-ZA"/>
        </w:rPr>
        <w:t>ԸՆԹԱՑԱԿԱՐԳԸ</w:t>
      </w:r>
      <w:r w:rsidRPr="00AE2768">
        <w:rPr>
          <w:rFonts w:ascii="GHEA Grapalat" w:hAnsi="GHEA Grapalat" w:cs="Arial"/>
          <w:b/>
          <w:sz w:val="20"/>
          <w:lang w:val="af-ZA"/>
        </w:rPr>
        <w:t xml:space="preserve"> </w:t>
      </w:r>
      <w:r w:rsidRPr="00AE2768">
        <w:rPr>
          <w:rFonts w:ascii="GHEA Grapalat" w:hAnsi="GHEA Grapalat" w:cs="Sylfaen"/>
          <w:b/>
          <w:sz w:val="20"/>
          <w:lang w:val="af-ZA"/>
        </w:rPr>
        <w:t>ՉԿԱՅԱՑԱԾ</w:t>
      </w:r>
      <w:r w:rsidRPr="00AE2768">
        <w:rPr>
          <w:rFonts w:ascii="GHEA Grapalat" w:hAnsi="GHEA Grapalat" w:cs="Arial"/>
          <w:b/>
          <w:sz w:val="20"/>
          <w:lang w:val="af-ZA"/>
        </w:rPr>
        <w:t xml:space="preserve"> </w:t>
      </w:r>
      <w:r w:rsidRPr="00AE2768">
        <w:rPr>
          <w:rFonts w:ascii="GHEA Grapalat" w:hAnsi="GHEA Grapalat" w:cs="Sylfaen"/>
          <w:b/>
          <w:sz w:val="20"/>
          <w:lang w:val="af-ZA"/>
        </w:rPr>
        <w:t>ՀԱՅՏԱՐԱՐԵԼԸ</w:t>
      </w:r>
    </w:p>
    <w:p w:rsidR="002462D0" w:rsidRPr="00AE2768" w:rsidRDefault="002462D0" w:rsidP="002462D0">
      <w:pPr>
        <w:jc w:val="center"/>
        <w:rPr>
          <w:rFonts w:ascii="GHEA Grapalat" w:hAnsi="GHEA Grapalat"/>
          <w:b/>
          <w:sz w:val="20"/>
          <w:lang w:val="af-ZA"/>
        </w:rPr>
      </w:pP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sz w:val="20"/>
          <w:lang w:val="af-ZA"/>
        </w:rPr>
        <w:t>11.</w:t>
      </w:r>
      <w:r w:rsidRPr="00AE2768">
        <w:rPr>
          <w:rFonts w:ascii="GHEA Grapalat" w:hAnsi="GHEA Grapalat" w:cs="Sylfaen"/>
          <w:sz w:val="20"/>
          <w:lang w:val="af-ZA"/>
        </w:rPr>
        <w:t xml:space="preserve">1 </w:t>
      </w:r>
      <w:r w:rsidRPr="00AE2768">
        <w:rPr>
          <w:rFonts w:ascii="GHEA Grapalat" w:hAnsi="GHEA Grapalat" w:cs="Sylfaen"/>
          <w:sz w:val="20"/>
          <w:lang w:val="ru-RU"/>
        </w:rPr>
        <w:t>Օրենքի</w:t>
      </w:r>
      <w:r w:rsidRPr="00AE2768">
        <w:rPr>
          <w:rFonts w:ascii="GHEA Grapalat" w:hAnsi="GHEA Grapalat" w:cs="Sylfaen"/>
          <w:sz w:val="20"/>
          <w:lang w:val="af-ZA"/>
        </w:rPr>
        <w:t xml:space="preserve"> 37-</w:t>
      </w:r>
      <w:r w:rsidRPr="00AE2768">
        <w:rPr>
          <w:rFonts w:ascii="GHEA Grapalat" w:hAnsi="GHEA Grapalat" w:cs="Sylfaen"/>
          <w:sz w:val="20"/>
          <w:lang w:val="ru-RU"/>
        </w:rPr>
        <w:t>րդ</w:t>
      </w:r>
      <w:r w:rsidRPr="00AE2768">
        <w:rPr>
          <w:rFonts w:ascii="GHEA Grapalat" w:hAnsi="GHEA Grapalat" w:cs="Sylfaen"/>
          <w:sz w:val="20"/>
          <w:lang w:val="af-ZA"/>
        </w:rPr>
        <w:t xml:space="preserve"> </w:t>
      </w:r>
      <w:r w:rsidRPr="00AE2768">
        <w:rPr>
          <w:rFonts w:ascii="GHEA Grapalat" w:hAnsi="GHEA Grapalat" w:cs="Sylfaen"/>
          <w:sz w:val="20"/>
          <w:lang w:val="ru-RU"/>
        </w:rPr>
        <w:t>հոդվածի</w:t>
      </w:r>
      <w:r w:rsidRPr="00AE2768">
        <w:rPr>
          <w:rFonts w:ascii="GHEA Grapalat" w:hAnsi="GHEA Grapalat" w:cs="Sylfaen"/>
          <w:sz w:val="20"/>
          <w:lang w:val="af-ZA"/>
        </w:rPr>
        <w:t xml:space="preserve"> </w:t>
      </w:r>
      <w:r w:rsidRPr="00AE2768">
        <w:rPr>
          <w:rFonts w:ascii="GHEA Grapalat" w:hAnsi="GHEA Grapalat" w:cs="Sylfaen"/>
          <w:sz w:val="20"/>
          <w:lang w:val="ru-RU"/>
        </w:rPr>
        <w:t>համաձայն</w:t>
      </w:r>
      <w:r w:rsidRPr="00AE2768">
        <w:rPr>
          <w:rFonts w:ascii="GHEA Grapalat" w:hAnsi="GHEA Grapalat" w:cs="Sylfaen"/>
          <w:sz w:val="20"/>
          <w:lang w:val="af-ZA"/>
        </w:rPr>
        <w:t xml:space="preserve">` </w:t>
      </w:r>
      <w:r w:rsidRPr="00AE2768">
        <w:rPr>
          <w:rFonts w:ascii="GHEA Grapalat" w:hAnsi="GHEA Grapalat" w:cs="Sylfaen"/>
          <w:sz w:val="20"/>
          <w:lang w:val="ru-RU"/>
        </w:rPr>
        <w:t>հանձնաժողովը</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հայտարարում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af-ZA"/>
        </w:rPr>
        <w:t xml:space="preserve">1) </w:t>
      </w:r>
      <w:r w:rsidRPr="00AE2768">
        <w:rPr>
          <w:rFonts w:ascii="GHEA Grapalat" w:hAnsi="GHEA Grapalat" w:cs="Sylfaen"/>
          <w:sz w:val="20"/>
          <w:lang w:val="ru-RU"/>
        </w:rPr>
        <w:t>հայտերից</w:t>
      </w:r>
      <w:r w:rsidRPr="00AE2768">
        <w:rPr>
          <w:rFonts w:ascii="GHEA Grapalat" w:hAnsi="GHEA Grapalat" w:cs="Sylfaen"/>
          <w:sz w:val="20"/>
          <w:lang w:val="af-ZA"/>
        </w:rPr>
        <w:t xml:space="preserve"> </w:t>
      </w:r>
      <w:r w:rsidRPr="00AE2768">
        <w:rPr>
          <w:rFonts w:ascii="GHEA Grapalat" w:hAnsi="GHEA Grapalat" w:cs="Sylfaen"/>
          <w:sz w:val="20"/>
          <w:lang w:val="ru-RU"/>
        </w:rPr>
        <w:t>ոչ</w:t>
      </w:r>
      <w:r w:rsidRPr="00AE2768">
        <w:rPr>
          <w:rFonts w:ascii="GHEA Grapalat" w:hAnsi="GHEA Grapalat" w:cs="Sylfaen"/>
          <w:sz w:val="20"/>
          <w:lang w:val="af-ZA"/>
        </w:rPr>
        <w:t xml:space="preserve"> </w:t>
      </w:r>
      <w:r w:rsidRPr="00AE2768">
        <w:rPr>
          <w:rFonts w:ascii="GHEA Grapalat" w:hAnsi="GHEA Grapalat" w:cs="Sylfaen"/>
          <w:sz w:val="20"/>
          <w:lang w:val="ru-RU"/>
        </w:rPr>
        <w:t>մեկը</w:t>
      </w:r>
      <w:r w:rsidRPr="00AE2768">
        <w:rPr>
          <w:rFonts w:ascii="GHEA Grapalat" w:hAnsi="GHEA Grapalat" w:cs="Sylfaen"/>
          <w:sz w:val="20"/>
          <w:lang w:val="af-ZA"/>
        </w:rPr>
        <w:t xml:space="preserve"> </w:t>
      </w:r>
      <w:r w:rsidRPr="00AE2768">
        <w:rPr>
          <w:rFonts w:ascii="GHEA Grapalat" w:hAnsi="GHEA Grapalat" w:cs="Sylfaen"/>
          <w:sz w:val="20"/>
          <w:lang w:val="ru-RU"/>
        </w:rPr>
        <w:t>չի</w:t>
      </w:r>
      <w:r w:rsidRPr="00AE2768">
        <w:rPr>
          <w:rFonts w:ascii="GHEA Grapalat" w:hAnsi="GHEA Grapalat" w:cs="Sylfaen"/>
          <w:sz w:val="20"/>
          <w:lang w:val="af-ZA"/>
        </w:rPr>
        <w:t xml:space="preserve"> </w:t>
      </w:r>
      <w:r w:rsidRPr="00AE2768">
        <w:rPr>
          <w:rFonts w:ascii="GHEA Grapalat" w:hAnsi="GHEA Grapalat" w:cs="Sylfaen"/>
          <w:sz w:val="20"/>
          <w:lang w:val="ru-RU"/>
        </w:rPr>
        <w:t>համապատասխանում</w:t>
      </w:r>
      <w:r w:rsidRPr="00AE2768">
        <w:rPr>
          <w:rFonts w:ascii="GHEA Grapalat" w:hAnsi="GHEA Grapalat" w:cs="Sylfaen"/>
          <w:sz w:val="20"/>
          <w:lang w:val="af-ZA"/>
        </w:rPr>
        <w:t xml:space="preserve"> </w:t>
      </w:r>
      <w:r w:rsidRPr="00AE2768">
        <w:rPr>
          <w:rFonts w:ascii="GHEA Grapalat" w:hAnsi="GHEA Grapalat" w:cs="Sylfaen"/>
          <w:sz w:val="20"/>
          <w:lang w:val="ru-RU"/>
        </w:rPr>
        <w:t>հրավերի</w:t>
      </w:r>
      <w:r w:rsidRPr="00AE2768">
        <w:rPr>
          <w:rFonts w:ascii="GHEA Grapalat" w:hAnsi="GHEA Grapalat" w:cs="Sylfaen"/>
          <w:sz w:val="20"/>
          <w:lang w:val="af-ZA"/>
        </w:rPr>
        <w:t xml:space="preserve"> </w:t>
      </w:r>
      <w:r w:rsidRPr="00AE2768">
        <w:rPr>
          <w:rFonts w:ascii="GHEA Grapalat" w:hAnsi="GHEA Grapalat" w:cs="Sylfaen"/>
          <w:sz w:val="20"/>
          <w:lang w:val="ru-RU"/>
        </w:rPr>
        <w:t>պայմաններին</w:t>
      </w:r>
      <w:r w:rsidRPr="00AE2768">
        <w:rPr>
          <w:rFonts w:ascii="GHEA Grapalat" w:hAnsi="GHEA Grapalat" w:cs="Sylfaen"/>
          <w:sz w:val="20"/>
          <w:lang w:val="af-ZA"/>
        </w:rPr>
        <w:t>.</w:t>
      </w:r>
    </w:p>
    <w:p w:rsidR="002462D0" w:rsidRPr="00220B71" w:rsidRDefault="002462D0" w:rsidP="002462D0">
      <w:pPr>
        <w:ind w:firstLine="567"/>
        <w:jc w:val="both"/>
        <w:rPr>
          <w:rFonts w:ascii="GHEA Grapalat" w:hAnsi="GHEA Grapalat" w:cs="Sylfaen"/>
          <w:sz w:val="20"/>
          <w:vertAlign w:val="superscript"/>
          <w:lang w:val="af-ZA"/>
        </w:rPr>
      </w:pPr>
      <w:r w:rsidRPr="00AE2768">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Ընդ որում պ</w:t>
      </w:r>
      <w:r w:rsidRPr="00AE2768">
        <w:rPr>
          <w:rFonts w:ascii="GHEA Grapalat" w:hAnsi="GHEA Grapalat" w:cs="Sylfaen"/>
          <w:sz w:val="20"/>
          <w:lang w:val="ru-RU"/>
        </w:rPr>
        <w:t>ետության</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համայնքների</w:t>
      </w:r>
      <w:r w:rsidRPr="00AE2768">
        <w:rPr>
          <w:rFonts w:ascii="GHEA Grapalat" w:hAnsi="GHEA Grapalat" w:cs="Sylfaen"/>
          <w:sz w:val="20"/>
          <w:lang w:val="af-ZA"/>
        </w:rPr>
        <w:t xml:space="preserve"> </w:t>
      </w:r>
      <w:r w:rsidRPr="00AE2768">
        <w:rPr>
          <w:rFonts w:ascii="GHEA Grapalat" w:hAnsi="GHEA Grapalat" w:cs="Sylfaen"/>
          <w:sz w:val="20"/>
          <w:lang w:val="ru-RU"/>
        </w:rPr>
        <w:t>կարիքների</w:t>
      </w:r>
      <w:r w:rsidRPr="00AE2768">
        <w:rPr>
          <w:rFonts w:ascii="GHEA Grapalat" w:hAnsi="GHEA Grapalat" w:cs="Sylfaen"/>
          <w:sz w:val="20"/>
          <w:lang w:val="af-ZA"/>
        </w:rPr>
        <w:t xml:space="preserve"> </w:t>
      </w:r>
      <w:r w:rsidRPr="00AE2768">
        <w:rPr>
          <w:rFonts w:ascii="GHEA Grapalat" w:hAnsi="GHEA Grapalat" w:cs="Sylfaen"/>
          <w:sz w:val="20"/>
          <w:lang w:val="ru-RU"/>
        </w:rPr>
        <w:t>համար</w:t>
      </w:r>
      <w:r w:rsidRPr="00AE2768">
        <w:rPr>
          <w:rFonts w:ascii="GHEA Grapalat" w:hAnsi="GHEA Grapalat" w:cs="Sylfaen"/>
          <w:sz w:val="20"/>
          <w:lang w:val="af-ZA"/>
        </w:rPr>
        <w:t xml:space="preserve">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համապատասխանաբար</w:t>
      </w:r>
      <w:r w:rsidRPr="00AE2768">
        <w:rPr>
          <w:rFonts w:ascii="GHEA Grapalat" w:hAnsi="GHEA Grapalat" w:cs="Sylfaen"/>
          <w:sz w:val="20"/>
          <w:lang w:val="af-ZA"/>
        </w:rPr>
        <w:t xml:space="preserve"> </w:t>
      </w:r>
      <w:r w:rsidRPr="00AE2768">
        <w:rPr>
          <w:rFonts w:ascii="GHEA Grapalat" w:hAnsi="GHEA Grapalat" w:cs="Sylfaen"/>
          <w:sz w:val="20"/>
          <w:lang w:val="ru-RU"/>
        </w:rPr>
        <w:t>Հայաստանի</w:t>
      </w:r>
      <w:r w:rsidRPr="00AE2768">
        <w:rPr>
          <w:rFonts w:ascii="GHEA Grapalat" w:hAnsi="GHEA Grapalat" w:cs="Sylfaen"/>
          <w:sz w:val="20"/>
          <w:lang w:val="af-ZA"/>
        </w:rPr>
        <w:t xml:space="preserve"> </w:t>
      </w:r>
      <w:r w:rsidRPr="00AE2768">
        <w:rPr>
          <w:rFonts w:ascii="GHEA Grapalat" w:hAnsi="GHEA Grapalat" w:cs="Sylfaen"/>
          <w:sz w:val="20"/>
          <w:lang w:val="ru-RU"/>
        </w:rPr>
        <w:t>Հանրապետության</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կառավարության</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համայնքի</w:t>
      </w:r>
      <w:r w:rsidRPr="00AE2768">
        <w:rPr>
          <w:rFonts w:ascii="GHEA Grapalat" w:hAnsi="GHEA Grapalat" w:cs="Sylfaen"/>
          <w:sz w:val="20"/>
          <w:lang w:val="af-ZA"/>
        </w:rPr>
        <w:t xml:space="preserve"> </w:t>
      </w:r>
      <w:r w:rsidRPr="00AE2768">
        <w:rPr>
          <w:rFonts w:ascii="GHEA Grapalat" w:hAnsi="GHEA Grapalat" w:cs="Sylfaen"/>
          <w:sz w:val="20"/>
          <w:lang w:val="ru-RU"/>
        </w:rPr>
        <w:t>ավագանու</w:t>
      </w:r>
      <w:r w:rsidRPr="00AE2768">
        <w:rPr>
          <w:rFonts w:ascii="GHEA Grapalat" w:hAnsi="GHEA Grapalat" w:cs="Sylfaen"/>
          <w:sz w:val="20"/>
          <w:lang w:val="af-ZA"/>
        </w:rPr>
        <w:t xml:space="preserve">, </w:t>
      </w:r>
      <w:r w:rsidRPr="00AE2768">
        <w:rPr>
          <w:rFonts w:ascii="GHEA Grapalat" w:hAnsi="GHEA Grapalat" w:cs="Sylfaen"/>
          <w:sz w:val="20"/>
          <w:lang w:val="ru-RU"/>
        </w:rPr>
        <w:t>այլ</w:t>
      </w:r>
      <w:r w:rsidRPr="00AE2768">
        <w:rPr>
          <w:rFonts w:ascii="GHEA Grapalat" w:hAnsi="GHEA Grapalat" w:cs="Sylfaen"/>
          <w:sz w:val="20"/>
          <w:lang w:val="af-ZA"/>
        </w:rPr>
        <w:t xml:space="preserve"> </w:t>
      </w:r>
      <w:r w:rsidRPr="00AE2768">
        <w:rPr>
          <w:rFonts w:ascii="GHEA Grapalat" w:hAnsi="GHEA Grapalat" w:cs="Sylfaen"/>
          <w:sz w:val="20"/>
          <w:lang w:val="ru-RU"/>
        </w:rPr>
        <w:t>պատվիրատուների</w:t>
      </w:r>
      <w:r w:rsidRPr="00AE2768">
        <w:rPr>
          <w:rFonts w:ascii="GHEA Grapalat" w:hAnsi="GHEA Grapalat" w:cs="Sylfaen"/>
          <w:sz w:val="20"/>
          <w:lang w:val="af-ZA"/>
        </w:rPr>
        <w:t xml:space="preserve"> </w:t>
      </w:r>
      <w:r w:rsidRPr="00AE2768">
        <w:rPr>
          <w:rFonts w:ascii="GHEA Grapalat" w:hAnsi="GHEA Grapalat" w:cs="Sylfaen"/>
          <w:sz w:val="20"/>
          <w:lang w:val="ru-RU"/>
        </w:rPr>
        <w:t>դեպքում</w:t>
      </w:r>
      <w:r w:rsidRPr="00AE2768">
        <w:rPr>
          <w:rFonts w:ascii="GHEA Grapalat" w:hAnsi="GHEA Grapalat" w:cs="Sylfaen"/>
          <w:sz w:val="20"/>
          <w:lang w:val="af-ZA"/>
        </w:rPr>
        <w:t xml:space="preserve">` </w:t>
      </w:r>
      <w:r w:rsidRPr="00AE2768">
        <w:rPr>
          <w:rFonts w:ascii="GHEA Grapalat" w:hAnsi="GHEA Grapalat" w:cs="Sylfaen"/>
          <w:sz w:val="20"/>
          <w:lang w:val="ru-RU"/>
        </w:rPr>
        <w:t>ընդհանուր</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կառավարումն</w:t>
      </w:r>
      <w:r w:rsidRPr="00AE2768">
        <w:rPr>
          <w:rFonts w:ascii="GHEA Grapalat" w:hAnsi="GHEA Grapalat" w:cs="Sylfaen"/>
          <w:sz w:val="20"/>
          <w:lang w:val="af-ZA"/>
        </w:rPr>
        <w:t xml:space="preserve"> </w:t>
      </w:r>
      <w:r w:rsidRPr="00AE2768">
        <w:rPr>
          <w:rFonts w:ascii="GHEA Grapalat" w:hAnsi="GHEA Grapalat" w:cs="Sylfaen"/>
          <w:sz w:val="20"/>
          <w:lang w:val="ru-RU"/>
        </w:rPr>
        <w:t>իրականացնող</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sidRPr="00AE2768">
        <w:rPr>
          <w:rFonts w:ascii="GHEA Grapalat" w:hAnsi="GHEA Grapalat" w:cs="Sylfaen"/>
          <w:sz w:val="20"/>
          <w:lang w:val="af-ZA"/>
        </w:rPr>
        <w:t xml:space="preserve">, </w:t>
      </w:r>
      <w:r w:rsidRPr="00AE2768">
        <w:rPr>
          <w:rFonts w:ascii="GHEA Grapalat" w:hAnsi="GHEA Grapalat" w:cs="Sylfaen"/>
          <w:sz w:val="20"/>
        </w:rPr>
        <w:t>իսկ</w:t>
      </w:r>
      <w:r w:rsidRPr="00AE2768">
        <w:rPr>
          <w:rFonts w:ascii="GHEA Grapalat" w:hAnsi="GHEA Grapalat" w:cs="Sylfaen"/>
          <w:sz w:val="20"/>
          <w:lang w:val="af-ZA"/>
        </w:rPr>
        <w:t xml:space="preserve"> </w:t>
      </w:r>
      <w:r w:rsidRPr="00AE2768">
        <w:rPr>
          <w:rFonts w:ascii="GHEA Grapalat" w:hAnsi="GHEA Grapalat" w:cs="Sylfaen"/>
          <w:sz w:val="20"/>
        </w:rPr>
        <w:t>հիմնադրամների</w:t>
      </w:r>
      <w:r w:rsidRPr="00AE2768">
        <w:rPr>
          <w:rFonts w:ascii="GHEA Grapalat" w:hAnsi="GHEA Grapalat" w:cs="Sylfaen"/>
          <w:sz w:val="20"/>
          <w:lang w:val="af-ZA"/>
        </w:rPr>
        <w:t xml:space="preserve"> </w:t>
      </w:r>
      <w:r w:rsidRPr="00AE2768">
        <w:rPr>
          <w:rFonts w:ascii="GHEA Grapalat" w:hAnsi="GHEA Grapalat" w:cs="Sylfaen"/>
          <w:sz w:val="20"/>
        </w:rPr>
        <w:t>դեպքում</w:t>
      </w:r>
      <w:r w:rsidRPr="00AE2768">
        <w:rPr>
          <w:rFonts w:ascii="GHEA Grapalat" w:hAnsi="GHEA Grapalat" w:cs="Sylfaen"/>
          <w:sz w:val="20"/>
          <w:lang w:val="af-ZA"/>
        </w:rPr>
        <w:t xml:space="preserve"> </w:t>
      </w:r>
      <w:r w:rsidRPr="00AE2768">
        <w:rPr>
          <w:rFonts w:ascii="GHEA Grapalat" w:hAnsi="GHEA Grapalat" w:cs="Sylfaen"/>
          <w:sz w:val="20"/>
        </w:rPr>
        <w:t>հոգաբարձուների</w:t>
      </w:r>
      <w:r w:rsidRPr="00AE2768">
        <w:rPr>
          <w:rFonts w:ascii="GHEA Grapalat" w:hAnsi="GHEA Grapalat" w:cs="Sylfaen"/>
          <w:sz w:val="20"/>
          <w:lang w:val="af-ZA"/>
        </w:rPr>
        <w:t xml:space="preserve"> </w:t>
      </w:r>
      <w:r w:rsidRPr="00AE2768">
        <w:rPr>
          <w:rFonts w:ascii="GHEA Grapalat" w:hAnsi="GHEA Grapalat" w:cs="Sylfaen"/>
          <w:sz w:val="20"/>
        </w:rPr>
        <w:t>խորհրդի</w:t>
      </w:r>
      <w:r w:rsidRPr="00AE2768">
        <w:rPr>
          <w:rFonts w:ascii="GHEA Grapalat" w:hAnsi="GHEA Grapalat" w:cs="Sylfaen"/>
          <w:sz w:val="20"/>
          <w:lang w:val="af-ZA"/>
        </w:rPr>
        <w:t xml:space="preserve"> </w:t>
      </w:r>
      <w:r w:rsidRPr="00AE2768">
        <w:rPr>
          <w:rFonts w:ascii="GHEA Grapalat" w:hAnsi="GHEA Grapalat" w:cs="Sylfaen"/>
          <w:sz w:val="20"/>
        </w:rPr>
        <w:t>որոշման</w:t>
      </w:r>
      <w:r w:rsidRPr="00AE2768">
        <w:rPr>
          <w:rFonts w:ascii="GHEA Grapalat" w:hAnsi="GHEA Grapalat" w:cs="Sylfaen"/>
          <w:sz w:val="20"/>
          <w:lang w:val="af-ZA"/>
        </w:rPr>
        <w:t xml:space="preserve"> </w:t>
      </w:r>
      <w:r w:rsidRPr="00AE2768">
        <w:rPr>
          <w:rFonts w:ascii="GHEA Grapalat" w:hAnsi="GHEA Grapalat" w:cs="Sylfaen"/>
          <w:sz w:val="20"/>
        </w:rPr>
        <w:t>հիման</w:t>
      </w:r>
      <w:r w:rsidRPr="00AE2768">
        <w:rPr>
          <w:rFonts w:ascii="GHEA Grapalat" w:hAnsi="GHEA Grapalat" w:cs="Sylfaen"/>
          <w:sz w:val="20"/>
          <w:lang w:val="af-ZA"/>
        </w:rPr>
        <w:t xml:space="preserve"> </w:t>
      </w:r>
      <w:r w:rsidRPr="00AE2768">
        <w:rPr>
          <w:rFonts w:ascii="GHEA Grapalat" w:hAnsi="GHEA Grapalat" w:cs="Sylfaen"/>
          <w:sz w:val="20"/>
        </w:rPr>
        <w:t>վրա</w:t>
      </w:r>
      <w:r w:rsidRPr="00220B71">
        <w:rPr>
          <w:rFonts w:ascii="GHEA Grapalat" w:hAnsi="GHEA Grapalat" w:cs="Sylfaen"/>
          <w:color w:val="FFFFFF"/>
          <w:sz w:val="20"/>
          <w:lang w:val="af-ZA"/>
        </w:rPr>
        <w:t>:::</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af-ZA"/>
        </w:rPr>
        <w:t xml:space="preserve">3) </w:t>
      </w:r>
      <w:r w:rsidRPr="00AE2768">
        <w:rPr>
          <w:rFonts w:ascii="GHEA Grapalat" w:hAnsi="GHEA Grapalat" w:cs="Sylfaen"/>
          <w:sz w:val="20"/>
          <w:lang w:val="hy-AM"/>
        </w:rPr>
        <w:t>ոչ</w:t>
      </w:r>
      <w:r w:rsidRPr="00AE2768">
        <w:rPr>
          <w:rFonts w:ascii="GHEA Grapalat" w:hAnsi="GHEA Grapalat" w:cs="Sylfaen"/>
          <w:sz w:val="20"/>
          <w:lang w:val="af-ZA"/>
        </w:rPr>
        <w:t xml:space="preserve"> </w:t>
      </w:r>
      <w:r w:rsidRPr="00AE2768">
        <w:rPr>
          <w:rFonts w:ascii="GHEA Grapalat" w:hAnsi="GHEA Grapalat" w:cs="Sylfaen"/>
          <w:sz w:val="20"/>
          <w:lang w:val="hy-AM"/>
        </w:rPr>
        <w:t>մի</w:t>
      </w:r>
      <w:r w:rsidRPr="00AE2768">
        <w:rPr>
          <w:rFonts w:ascii="GHEA Grapalat" w:hAnsi="GHEA Grapalat" w:cs="Sylfaen"/>
          <w:sz w:val="20"/>
          <w:lang w:val="af-ZA"/>
        </w:rPr>
        <w:t xml:space="preserve"> </w:t>
      </w:r>
      <w:r w:rsidRPr="00AE2768">
        <w:rPr>
          <w:rFonts w:ascii="GHEA Grapalat" w:hAnsi="GHEA Grapalat" w:cs="Sylfaen"/>
          <w:sz w:val="20"/>
          <w:lang w:val="hy-AM"/>
        </w:rPr>
        <w:t>հայտ</w:t>
      </w:r>
      <w:r w:rsidRPr="00AE2768">
        <w:rPr>
          <w:rFonts w:ascii="GHEA Grapalat" w:hAnsi="GHEA Grapalat" w:cs="Sylfaen"/>
          <w:sz w:val="20"/>
          <w:lang w:val="af-ZA"/>
        </w:rPr>
        <w:t xml:space="preserve"> </w:t>
      </w:r>
      <w:r w:rsidRPr="00AE2768">
        <w:rPr>
          <w:rFonts w:ascii="GHEA Grapalat" w:hAnsi="GHEA Grapalat" w:cs="Sylfaen"/>
          <w:sz w:val="20"/>
          <w:lang w:val="hy-AM"/>
        </w:rPr>
        <w:t>չի</w:t>
      </w:r>
      <w:r w:rsidRPr="00AE2768">
        <w:rPr>
          <w:rFonts w:ascii="GHEA Grapalat" w:hAnsi="GHEA Grapalat" w:cs="Sylfaen"/>
          <w:sz w:val="20"/>
          <w:lang w:val="af-ZA"/>
        </w:rPr>
        <w:t xml:space="preserve"> </w:t>
      </w:r>
      <w:r w:rsidRPr="00AE2768">
        <w:rPr>
          <w:rFonts w:ascii="GHEA Grapalat" w:hAnsi="GHEA Grapalat" w:cs="Sylfaen"/>
          <w:sz w:val="20"/>
          <w:lang w:val="hy-AM"/>
        </w:rPr>
        <w:t>ներկայացվել</w:t>
      </w:r>
      <w:r w:rsidRPr="00AE2768">
        <w:rPr>
          <w:rFonts w:ascii="GHEA Grapalat" w:hAnsi="GHEA Grapalat" w:cs="Sylfaen"/>
          <w:sz w:val="20"/>
          <w:lang w:val="af-ZA"/>
        </w:rPr>
        <w:t>.</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af-ZA"/>
        </w:rPr>
        <w:t xml:space="preserve">4)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չի</w:t>
      </w:r>
      <w:r w:rsidRPr="00AE2768">
        <w:rPr>
          <w:rFonts w:ascii="GHEA Grapalat" w:hAnsi="GHEA Grapalat" w:cs="Sylfaen"/>
          <w:sz w:val="20"/>
          <w:lang w:val="af-ZA"/>
        </w:rPr>
        <w:t xml:space="preserve"> </w:t>
      </w:r>
      <w:r w:rsidRPr="00AE2768">
        <w:rPr>
          <w:rFonts w:ascii="GHEA Grapalat" w:hAnsi="GHEA Grapalat" w:cs="Sylfaen"/>
          <w:sz w:val="20"/>
          <w:lang w:val="ru-RU"/>
        </w:rPr>
        <w:t>կնքվում։</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af-ZA"/>
        </w:rPr>
        <w:t>11.2 Գ</w:t>
      </w:r>
      <w:r w:rsidRPr="00AE2768">
        <w:rPr>
          <w:rFonts w:ascii="GHEA Grapalat" w:hAnsi="GHEA Grapalat" w:cs="Sylfaen"/>
          <w:sz w:val="20"/>
          <w:lang w:val="ru-RU"/>
        </w:rPr>
        <w:t>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հայտարարվելու</w:t>
      </w:r>
      <w:r w:rsidRPr="00AE2768">
        <w:rPr>
          <w:rFonts w:ascii="GHEA Grapalat" w:hAnsi="GHEA Grapalat" w:cs="Sylfaen"/>
          <w:sz w:val="20"/>
        </w:rPr>
        <w:t>ն</w:t>
      </w:r>
      <w:r w:rsidRPr="00AE2768">
        <w:rPr>
          <w:rFonts w:ascii="GHEA Grapalat" w:hAnsi="GHEA Grapalat" w:cs="Sylfaen"/>
          <w:sz w:val="20"/>
          <w:lang w:val="af-ZA"/>
        </w:rPr>
        <w:t xml:space="preserve"> </w:t>
      </w:r>
      <w:r w:rsidRPr="00AE2768">
        <w:rPr>
          <w:rFonts w:ascii="GHEA Grapalat" w:hAnsi="GHEA Grapalat" w:cs="Sylfaen"/>
          <w:sz w:val="20"/>
        </w:rPr>
        <w:t>հաջորդող</w:t>
      </w:r>
      <w:r w:rsidRPr="00AE2768">
        <w:rPr>
          <w:rFonts w:ascii="GHEA Grapalat" w:hAnsi="GHEA Grapalat" w:cs="Sylfaen"/>
          <w:sz w:val="20"/>
          <w:lang w:val="af-ZA"/>
        </w:rPr>
        <w:t xml:space="preserve">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lang w:val="ru-RU"/>
        </w:rPr>
        <w:t>օրվա</w:t>
      </w:r>
      <w:r w:rsidRPr="00AE2768">
        <w:rPr>
          <w:rFonts w:ascii="GHEA Grapalat" w:hAnsi="GHEA Grapalat" w:cs="Sylfaen"/>
          <w:sz w:val="20"/>
          <w:lang w:val="af-ZA"/>
        </w:rPr>
        <w:t xml:space="preserve"> </w:t>
      </w:r>
      <w:r w:rsidRPr="00AE2768">
        <w:rPr>
          <w:rFonts w:ascii="GHEA Grapalat" w:hAnsi="GHEA Grapalat" w:cs="Sylfaen"/>
          <w:sz w:val="20"/>
          <w:lang w:val="ru-RU"/>
        </w:rPr>
        <w:t>ընթացքում</w:t>
      </w:r>
      <w:r w:rsidRPr="00AE2768">
        <w:rPr>
          <w:rFonts w:ascii="GHEA Grapalat" w:hAnsi="GHEA Grapalat" w:cs="Sylfaen"/>
          <w:sz w:val="20"/>
          <w:lang w:val="af-ZA"/>
        </w:rPr>
        <w:t>, պ</w:t>
      </w:r>
      <w:r w:rsidRPr="00AE2768">
        <w:rPr>
          <w:rFonts w:ascii="GHEA Grapalat" w:hAnsi="GHEA Grapalat" w:cs="Sylfaen"/>
          <w:sz w:val="20"/>
          <w:lang w:val="ru-RU"/>
        </w:rPr>
        <w:t>ատվիրատուն</w:t>
      </w:r>
      <w:r w:rsidRPr="00AE2768">
        <w:rPr>
          <w:rFonts w:ascii="GHEA Grapalat" w:hAnsi="GHEA Grapalat" w:cs="Sylfaen"/>
          <w:sz w:val="20"/>
          <w:lang w:val="af-ZA"/>
        </w:rPr>
        <w:t xml:space="preserve"> տեղեկագրում հրապարակում է </w:t>
      </w:r>
      <w:r w:rsidRPr="00AE2768">
        <w:rPr>
          <w:rFonts w:ascii="GHEA Grapalat" w:hAnsi="GHEA Grapalat" w:cs="Sylfaen"/>
          <w:sz w:val="20"/>
          <w:lang w:val="ru-RU"/>
        </w:rPr>
        <w:t>հայտարարություն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որում</w:t>
      </w:r>
      <w:r w:rsidRPr="00AE2768">
        <w:rPr>
          <w:rFonts w:ascii="GHEA Grapalat" w:hAnsi="GHEA Grapalat" w:cs="Sylfaen"/>
          <w:sz w:val="20"/>
          <w:lang w:val="af-ZA"/>
        </w:rPr>
        <w:t xml:space="preserve"> </w:t>
      </w:r>
      <w:r w:rsidRPr="00AE2768">
        <w:rPr>
          <w:rFonts w:ascii="GHEA Grapalat" w:hAnsi="GHEA Grapalat" w:cs="Sylfaen"/>
          <w:sz w:val="20"/>
          <w:lang w:val="ru-RU"/>
        </w:rPr>
        <w:t>նշվում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հայտարարվելու</w:t>
      </w:r>
      <w:r w:rsidRPr="00AE2768">
        <w:rPr>
          <w:rFonts w:ascii="GHEA Grapalat" w:hAnsi="GHEA Grapalat" w:cs="Sylfaen"/>
          <w:sz w:val="20"/>
          <w:lang w:val="af-ZA"/>
        </w:rPr>
        <w:t xml:space="preserve"> </w:t>
      </w:r>
      <w:r w:rsidRPr="00AE2768">
        <w:rPr>
          <w:rFonts w:ascii="GHEA Grapalat" w:hAnsi="GHEA Grapalat" w:cs="Sylfaen"/>
          <w:sz w:val="20"/>
          <w:lang w:val="ru-RU"/>
        </w:rPr>
        <w:t>հիմնավորումը։</w:t>
      </w:r>
      <w:r w:rsidRPr="00AE2768">
        <w:rPr>
          <w:rFonts w:ascii="GHEA Grapalat" w:hAnsi="GHEA Grapalat" w:cs="Sylfaen"/>
          <w:sz w:val="20"/>
          <w:lang w:val="af-ZA"/>
        </w:rPr>
        <w:t xml:space="preserve"> </w:t>
      </w:r>
    </w:p>
    <w:p w:rsidR="002462D0" w:rsidRPr="00AE2768" w:rsidRDefault="002462D0" w:rsidP="002462D0">
      <w:pPr>
        <w:ind w:firstLine="567"/>
        <w:jc w:val="both"/>
        <w:rPr>
          <w:rFonts w:ascii="GHEA Grapalat" w:hAnsi="GHEA Grapalat" w:cs="Sylfaen"/>
          <w:sz w:val="20"/>
          <w:lang w:val="af-ZA"/>
        </w:rPr>
      </w:pPr>
    </w:p>
    <w:p w:rsidR="002462D0" w:rsidRPr="00AE2768" w:rsidRDefault="002462D0" w:rsidP="002462D0">
      <w:pPr>
        <w:pStyle w:val="a3"/>
        <w:spacing w:line="240" w:lineRule="auto"/>
        <w:rPr>
          <w:rFonts w:ascii="GHEA Grapalat" w:hAnsi="GHEA Grapalat"/>
          <w:i w:val="0"/>
          <w:sz w:val="18"/>
          <w:szCs w:val="18"/>
          <w:u w:val="single"/>
          <w:lang w:val="af-ZA"/>
        </w:rPr>
      </w:pPr>
    </w:p>
    <w:p w:rsidR="002462D0" w:rsidRPr="00AE2768" w:rsidRDefault="002462D0" w:rsidP="002462D0">
      <w:pPr>
        <w:jc w:val="center"/>
        <w:rPr>
          <w:rFonts w:ascii="GHEA Grapalat" w:hAnsi="GHEA Grapalat"/>
          <w:b/>
          <w:sz w:val="20"/>
          <w:lang w:val="af-ZA"/>
        </w:rPr>
      </w:pPr>
      <w:r w:rsidRPr="00AE2768">
        <w:rPr>
          <w:rFonts w:ascii="GHEA Grapalat" w:hAnsi="GHEA Grapalat"/>
          <w:b/>
          <w:sz w:val="20"/>
          <w:lang w:val="af-ZA"/>
        </w:rPr>
        <w:t xml:space="preserve">12. ԳՆՄԱՆ ԳՈՐԾԸՆԹԱՑԻ ՀԵՏ ԿԱՊՎԱԾ ԳՈՐԾՈՂՈՒԹՅՈՒՆՆԵՐԸ ԵՎ (ԿԱՄ) </w:t>
      </w:r>
    </w:p>
    <w:p w:rsidR="002462D0" w:rsidRPr="00AE2768" w:rsidRDefault="002462D0" w:rsidP="002462D0">
      <w:pPr>
        <w:jc w:val="center"/>
        <w:rPr>
          <w:rFonts w:ascii="GHEA Grapalat" w:hAnsi="GHEA Grapalat"/>
          <w:b/>
          <w:sz w:val="20"/>
          <w:lang w:val="af-ZA"/>
        </w:rPr>
      </w:pPr>
      <w:r w:rsidRPr="00AE2768">
        <w:rPr>
          <w:rFonts w:ascii="GHEA Grapalat" w:hAnsi="GHEA Grapalat"/>
          <w:b/>
          <w:sz w:val="20"/>
          <w:lang w:val="af-ZA"/>
        </w:rPr>
        <w:t xml:space="preserve">ԸՆԴՈՒՆՎԱԾ ՈՐՈՇՈՒՄՆԵՐԸ ԲՈՂՈՔԱՐԿԵԼՈՒ ՄԱՍՆԱԿՑԻ </w:t>
      </w:r>
    </w:p>
    <w:p w:rsidR="002462D0" w:rsidRPr="00AE2768" w:rsidRDefault="002462D0" w:rsidP="002462D0">
      <w:pPr>
        <w:jc w:val="center"/>
        <w:rPr>
          <w:rFonts w:ascii="GHEA Grapalat" w:hAnsi="GHEA Grapalat"/>
          <w:b/>
          <w:sz w:val="20"/>
          <w:lang w:val="af-ZA"/>
        </w:rPr>
      </w:pPr>
      <w:r w:rsidRPr="00AE2768">
        <w:rPr>
          <w:rFonts w:ascii="GHEA Grapalat" w:hAnsi="GHEA Grapalat"/>
          <w:b/>
          <w:sz w:val="20"/>
          <w:lang w:val="af-ZA"/>
        </w:rPr>
        <w:t>ԻՐԱՎՈՒՆՔԸ ԵՎ ԿԱՐԳԸ</w:t>
      </w:r>
    </w:p>
    <w:p w:rsidR="002462D0" w:rsidRPr="00AE2768" w:rsidRDefault="002462D0" w:rsidP="002462D0">
      <w:pPr>
        <w:jc w:val="center"/>
        <w:rPr>
          <w:rFonts w:ascii="GHEA Grapalat" w:hAnsi="GHEA Grapalat"/>
          <w:b/>
          <w:sz w:val="20"/>
          <w:lang w:val="af-ZA"/>
        </w:rPr>
      </w:pP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Pr="00AE2768">
        <w:rPr>
          <w:rFonts w:ascii="GHEA Grapalat" w:hAnsi="GHEA Grapalat"/>
          <w:sz w:val="20"/>
          <w:szCs w:val="20"/>
          <w:lang w:val="af-ZA"/>
        </w:rPr>
        <w:t xml:space="preserve">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Mariam" w:hAnsi="GHEA Mariam" w:cs="Sylfaen"/>
          <w:sz w:val="20"/>
          <w:szCs w:val="20"/>
          <w:lang w:val="af-ZA"/>
        </w:rPr>
        <w:t xml:space="preserve"> </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որոշումները։</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12.2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վարչական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կարգավորվում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Հայաստանի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Հանարապետության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քաղաքացիաիրավական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կարգավորող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օրենսդրությամբ։</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12.3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նախքան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պայմանագրի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և </w:t>
      </w:r>
      <w:r w:rsidRPr="00AE2768">
        <w:rPr>
          <w:rFonts w:ascii="GHEA Grapalat" w:hAnsi="GHEA Grapalat" w:cs="Sylfaen"/>
          <w:sz w:val="20"/>
          <w:szCs w:val="20"/>
          <w:lang w:val="ru-RU"/>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bookmarkStart w:id="6" w:name="_Hlk9264573"/>
      <w:r w:rsidRPr="00AE2768">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lang w:val="ru-RU"/>
        </w:rPr>
        <w:t>դատական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և </w:t>
      </w:r>
      <w:r w:rsidRPr="00AE2768">
        <w:rPr>
          <w:rFonts w:ascii="GHEA Grapalat" w:hAnsi="GHEA Grapalat" w:cs="Sylfaen"/>
          <w:sz w:val="20"/>
          <w:szCs w:val="20"/>
          <w:lang w:val="ru-RU"/>
        </w:rPr>
        <w:t>որոշումները։</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12.4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պայմանագիր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w:t>
      </w:r>
      <w:r w:rsidRPr="00AE2768">
        <w:rPr>
          <w:rFonts w:ascii="GHEA Grapalat" w:hAnsi="GHEA Grapalat" w:cs="Sylfaen"/>
          <w:sz w:val="20"/>
          <w:szCs w:val="20"/>
        </w:rPr>
        <w:t>ն</w:t>
      </w:r>
      <w:r w:rsidRPr="00AE2768">
        <w:rPr>
          <w:rFonts w:ascii="GHEA Grapalat" w:hAnsi="GHEA Grapalat" w:cs="Sylfaen"/>
          <w:sz w:val="20"/>
          <w:szCs w:val="20"/>
          <w:lang w:val="ru-RU"/>
        </w:rPr>
        <w:t>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w:t>
      </w:r>
      <w:r w:rsidRPr="00AE2768">
        <w:rPr>
          <w:rFonts w:ascii="GHEA Grapalat" w:hAnsi="GHEA Grapalat" w:cs="Sylfaen"/>
          <w:sz w:val="20"/>
          <w:szCs w:val="20"/>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w:t>
      </w:r>
      <w:r w:rsidRPr="00AE2768">
        <w:rPr>
          <w:rFonts w:ascii="GHEA Grapalat" w:hAnsi="GHEA Grapalat" w:cs="Sylfaen"/>
          <w:sz w:val="20"/>
          <w:szCs w:val="20"/>
          <w:lang w:val="af-ZA"/>
        </w:rPr>
        <w:t xml:space="preserve"> 8.28-</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ժամանակահատվածում</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առարկայի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բնութագրերը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w:t>
      </w:r>
      <w:r w:rsidRPr="00AE2768">
        <w:rPr>
          <w:rFonts w:ascii="GHEA Grapalat" w:hAnsi="GHEA Grapalat" w:cs="Sylfaen"/>
          <w:sz w:val="20"/>
          <w:szCs w:val="20"/>
        </w:rPr>
        <w:t>ն</w:t>
      </w:r>
      <w:r w:rsidRPr="00AE2768">
        <w:rPr>
          <w:rFonts w:ascii="GHEA Grapalat" w:hAnsi="GHEA Grapalat" w:cs="Sylfaen"/>
          <w:sz w:val="20"/>
          <w:szCs w:val="20"/>
          <w:lang w:val="ru-RU"/>
        </w:rPr>
        <w:t>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վերջնաժամկետը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rPr>
        <w:t>լրանալը</w:t>
      </w:r>
      <w:r w:rsidRPr="00AE2768">
        <w:rPr>
          <w:rFonts w:ascii="GHEA Grapalat" w:hAnsi="GHEA Grapalat" w:cs="Sylfaen"/>
          <w:sz w:val="20"/>
          <w:szCs w:val="20"/>
          <w:lang w:val="af-ZA"/>
        </w:rPr>
        <w:t xml:space="preserve">:  </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12.5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ստորագրված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ներառելով</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lastRenderedPageBreak/>
        <w:t xml:space="preserve">1)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ազգանունը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հաստատող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հասցեն</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2)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հասցեն</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3) </w:t>
      </w:r>
      <w:r w:rsidRPr="00AE2768">
        <w:rPr>
          <w:rFonts w:ascii="GHEA Grapalat" w:hAnsi="GHEA Grapalat" w:cs="Sylfaen"/>
          <w:sz w:val="20"/>
          <w:szCs w:val="20"/>
          <w:lang w:val="ru-RU"/>
        </w:rPr>
        <w:t>բողոքարկվող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ծածկագիրը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առարկան</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4) </w:t>
      </w:r>
      <w:r w:rsidRPr="00AE2768">
        <w:rPr>
          <w:rFonts w:ascii="GHEA Grapalat" w:hAnsi="GHEA Grapalat" w:cs="Sylfaen"/>
          <w:sz w:val="20"/>
          <w:szCs w:val="20"/>
          <w:lang w:val="ru-RU"/>
        </w:rPr>
        <w:t>վեճի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պահանջը</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5)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փաստացի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հիմքերը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ապացույցները</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eastAsia="ru-RU"/>
        </w:rPr>
      </w:pPr>
      <w:r w:rsidRPr="00AE2768">
        <w:rPr>
          <w:rFonts w:ascii="GHEA Grapalat" w:hAnsi="GHEA Grapalat" w:cs="Sylfaen"/>
          <w:sz w:val="20"/>
          <w:szCs w:val="20"/>
          <w:lang w:val="af-ZA"/>
        </w:rPr>
        <w:t xml:space="preserve">6)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լինելը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rPr>
        <w:t>Ը</w:t>
      </w:r>
      <w:r w:rsidRPr="00AE2768">
        <w:rPr>
          <w:rFonts w:ascii="GHEA Grapalat" w:hAnsi="GHEA Grapalat" w:cs="Sylfaen"/>
          <w:sz w:val="20"/>
          <w:szCs w:val="20"/>
          <w:lang w:val="ru-RU"/>
        </w:rPr>
        <w:t>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չափը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կազմում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30 </w:t>
      </w:r>
      <w:r w:rsidRPr="00AE2768">
        <w:rPr>
          <w:rFonts w:ascii="GHEA Grapalat" w:hAnsi="GHEA Grapalat" w:cs="Sylfaen"/>
          <w:sz w:val="20"/>
          <w:szCs w:val="20"/>
          <w:lang w:val="ru-RU"/>
        </w:rPr>
        <w:t>հազար</w:t>
      </w:r>
      <w:r w:rsidRPr="00AE2768">
        <w:rPr>
          <w:rFonts w:ascii="GHEA Grapalat" w:hAnsi="GHEA Grapalat" w:cs="Sylfaen"/>
          <w:sz w:val="20"/>
          <w:szCs w:val="20"/>
          <w:lang w:val="af-ZA"/>
        </w:rPr>
        <w:t xml:space="preserve"> ՀՀ </w:t>
      </w:r>
      <w:r w:rsidRPr="00AE2768">
        <w:rPr>
          <w:rFonts w:ascii="GHEA Grapalat" w:hAnsi="GHEA Grapalat" w:cs="Sylfaen"/>
          <w:sz w:val="20"/>
          <w:szCs w:val="20"/>
          <w:lang w:val="ru-RU"/>
        </w:rPr>
        <w:t>դրամ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ՀՀ</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բյուջե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լիազորված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բացված</w:t>
      </w:r>
      <w:r w:rsidRPr="00AE2768">
        <w:rPr>
          <w:rFonts w:ascii="GHEA Grapalat" w:hAnsi="GHEA Grapalat" w:cs="Sylfaen"/>
          <w:sz w:val="20"/>
          <w:szCs w:val="20"/>
          <w:lang w:val="af-ZA"/>
        </w:rPr>
        <w:t xml:space="preserve"> </w:t>
      </w:r>
      <w:r w:rsidRPr="00AE2768">
        <w:rPr>
          <w:rFonts w:ascii="GHEA Grapalat" w:hAnsi="GHEA Grapalat"/>
          <w:sz w:val="20"/>
          <w:szCs w:val="20"/>
          <w:lang w:val="af-ZA"/>
        </w:rPr>
        <w:t>«</w:t>
      </w:r>
      <w:r w:rsidRPr="00AE2768">
        <w:rPr>
          <w:rFonts w:ascii="GHEA Grapalat" w:hAnsi="GHEA Grapalat" w:cs="Sylfaen"/>
          <w:sz w:val="20"/>
          <w:szCs w:val="20"/>
          <w:lang w:val="af-ZA"/>
        </w:rPr>
        <w:t>900008000482</w:t>
      </w:r>
      <w:r w:rsidRPr="00AE2768">
        <w:rPr>
          <w:rFonts w:ascii="GHEA Grapalat" w:hAnsi="GHEA Grapalat"/>
          <w:sz w:val="20"/>
          <w:szCs w:val="20"/>
          <w:lang w:val="af-ZA"/>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գանձապետական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հաշվին</w:t>
      </w:r>
      <w:r w:rsidRPr="00AE2768">
        <w:rPr>
          <w:rFonts w:ascii="GHEA Grapalat" w:hAnsi="GHEA Grapalat" w:cs="Sylfaen"/>
          <w:sz w:val="20"/>
          <w:szCs w:val="20"/>
          <w:lang w:val="af-ZA"/>
        </w:rPr>
        <w:t>:</w:t>
      </w:r>
      <w:r w:rsidRPr="00AE2768">
        <w:rPr>
          <w:rFonts w:ascii="GHEA Grapalat" w:hAnsi="GHEA Grapalat" w:cs="Sylfaen"/>
          <w:sz w:val="20"/>
          <w:szCs w:val="20"/>
          <w:lang w:val="af-ZA" w:eastAsia="ru-RU"/>
        </w:rPr>
        <w:t xml:space="preserve"> </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7)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բանկի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հաշվեհամարը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rPr>
        <w:t>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8) </w:t>
      </w:r>
      <w:r w:rsidRPr="00AE2768">
        <w:rPr>
          <w:rFonts w:ascii="GHEA Grapalat" w:hAnsi="GHEA Grapalat" w:cs="Sylfaen"/>
          <w:sz w:val="20"/>
          <w:szCs w:val="20"/>
          <w:lang w:val="ru-RU"/>
        </w:rPr>
        <w:t>այլ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տեղեկություններ։</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AE2768">
        <w:rPr>
          <w:rFonts w:ascii="Calibri" w:hAnsi="Calibri" w:cs="Calibri"/>
          <w:sz w:val="20"/>
          <w:szCs w:val="20"/>
          <w:lang w:val="af-ZA"/>
        </w:rPr>
        <w:t> </w:t>
      </w:r>
      <w:r w:rsidRPr="00AE2768">
        <w:rPr>
          <w:rFonts w:ascii="GHEA Grapalat" w:hAnsi="GHEA Grapalat" w:cs="Sylfaen"/>
          <w:sz w:val="20"/>
          <w:szCs w:val="20"/>
          <w:lang w:val="af-ZA"/>
        </w:rPr>
        <w:t xml:space="preserve">  12.7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մասնակի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հրապարակվելուն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տվյալ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լիազորված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տրամադրում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լինելը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հավաստող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բանկի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հաշվեհամարը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վերադարձվող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գումարը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Լ</w:t>
      </w:r>
      <w:r w:rsidRPr="00AE2768">
        <w:rPr>
          <w:rFonts w:ascii="GHEA Grapalat" w:hAnsi="GHEA Grapalat" w:cs="Sylfaen"/>
          <w:sz w:val="20"/>
          <w:szCs w:val="20"/>
          <w:lang w:val="ru-RU"/>
        </w:rPr>
        <w:t>իազորված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մարմինը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հինգ</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բանկային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միջոցով</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12.8 </w:t>
      </w:r>
      <w:bookmarkStart w:id="7" w:name="_Hlk9264773"/>
      <w:r w:rsidRPr="00AE2768">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w:t>
      </w:r>
      <w:r w:rsidRPr="00AE2768">
        <w:rPr>
          <w:rFonts w:ascii="GHEA Grapalat" w:hAnsi="GHEA Grapalat" w:cs="Sylfaen"/>
          <w:sz w:val="20"/>
          <w:szCs w:val="20"/>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w:t>
      </w:r>
      <w:r w:rsidRPr="00AE2768">
        <w:rPr>
          <w:rFonts w:ascii="GHEA Grapalat" w:hAnsi="GHEA Grapalat" w:cs="Sylfaen"/>
          <w:sz w:val="20"/>
          <w:szCs w:val="20"/>
          <w:lang w:val="af-ZA"/>
        </w:rPr>
        <w:t xml:space="preserve"> 12.4 </w:t>
      </w:r>
      <w:r w:rsidRPr="00AE2768">
        <w:rPr>
          <w:rFonts w:ascii="GHEA Grapalat" w:hAnsi="GHEA Grapalat" w:cs="Sylfaen"/>
          <w:sz w:val="20"/>
          <w:szCs w:val="20"/>
          <w:lang w:val="ru-RU"/>
        </w:rPr>
        <w:t>կետի</w:t>
      </w:r>
      <w:r w:rsidRPr="00AE2768">
        <w:rPr>
          <w:rFonts w:ascii="GHEA Grapalat" w:hAnsi="GHEA Grapalat" w:cs="Sylfaen"/>
          <w:sz w:val="20"/>
          <w:szCs w:val="20"/>
          <w:lang w:val="af-ZA"/>
        </w:rPr>
        <w:t xml:space="preserve"> 2-</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ենթակետով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շտկված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12.9</w:t>
      </w:r>
      <w:bookmarkStart w:id="8" w:name="_Hlk9264833"/>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հրավիրվող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առցանց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հետևելու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համացանցային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հղումը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արձանագրված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թերությունների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12.8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լրանալու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իսկ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տրամադրվելու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12.10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դիմում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պատվիրատուին՝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դիրքորոշում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ինչպես</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կցելով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առկայության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դիրքորոշումը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w:t>
      </w:r>
      <w:r w:rsidRPr="00AE2768">
        <w:rPr>
          <w:rFonts w:ascii="GHEA Grapalat" w:hAnsi="GHEA Grapalat" w:cs="Sylfaen"/>
          <w:sz w:val="20"/>
          <w:szCs w:val="20"/>
        </w:rPr>
        <w:t>ը</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բնօրինակից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արտատպված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սկանավորված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ձևով</w:t>
      </w:r>
      <w:r w:rsidRPr="00AE2768">
        <w:rPr>
          <w:rFonts w:ascii="GHEA Grapalat" w:hAnsi="GHEA Grapalat" w:cs="Sylfaen"/>
          <w:sz w:val="20"/>
          <w:szCs w:val="20"/>
        </w:rPr>
        <w:t>՝</w:t>
      </w:r>
      <w:r w:rsidRPr="00AE2768">
        <w:rPr>
          <w:rFonts w:ascii="GHEA Grapalat" w:hAnsi="GHEA Grapalat" w:cs="Sylfaen"/>
          <w:sz w:val="20"/>
          <w:szCs w:val="20"/>
          <w:lang w:val="af-ZA"/>
        </w:rPr>
        <w:t xml:space="preserve"> </w:t>
      </w:r>
      <w:r w:rsidRPr="00AE2768">
        <w:rPr>
          <w:rFonts w:ascii="GHEA Grapalat" w:hAnsi="GHEA Grapalat" w:cs="Sylfaen"/>
          <w:sz w:val="20"/>
          <w:szCs w:val="20"/>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հրավերի</w:t>
      </w:r>
      <w:r w:rsidRPr="00AE2768">
        <w:rPr>
          <w:rFonts w:ascii="GHEA Grapalat" w:hAnsi="GHEA Grapalat" w:cs="Sylfaen"/>
          <w:sz w:val="20"/>
          <w:szCs w:val="20"/>
          <w:lang w:val="af-ZA"/>
        </w:rPr>
        <w:t xml:space="preserve"> 12.5 </w:t>
      </w:r>
      <w:r w:rsidRPr="00AE2768">
        <w:rPr>
          <w:rFonts w:ascii="GHEA Grapalat" w:hAnsi="GHEA Grapalat" w:cs="Sylfaen"/>
          <w:sz w:val="20"/>
          <w:szCs w:val="20"/>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էլեկտրոնային</w:t>
      </w:r>
      <w:r w:rsidRPr="00AE2768">
        <w:rPr>
          <w:rFonts w:ascii="GHEA Grapalat" w:hAnsi="GHEA Grapalat" w:cs="Sylfaen"/>
          <w:sz w:val="20"/>
          <w:szCs w:val="20"/>
          <w:lang w:val="af-ZA"/>
        </w:rPr>
        <w:t xml:space="preserve"> </w:t>
      </w:r>
      <w:r w:rsidRPr="00AE2768">
        <w:rPr>
          <w:rFonts w:ascii="GHEA Grapalat" w:hAnsi="GHEA Grapalat" w:cs="Sylfaen"/>
          <w:sz w:val="20"/>
          <w:szCs w:val="20"/>
        </w:rPr>
        <w:t>փոստին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ուղարկվելու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միջոցով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w:t>
      </w:r>
    </w:p>
    <w:bookmarkEnd w:id="8"/>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12.11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այնպիսի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ներգրավված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բոլոր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կողմերն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ունենան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w:t>
      </w:r>
      <w:r w:rsidRPr="00AE2768">
        <w:rPr>
          <w:rFonts w:ascii="GHEA Grapalat" w:hAnsi="GHEA Grapalat" w:cs="Sylfaen"/>
          <w:sz w:val="20"/>
          <w:szCs w:val="20"/>
          <w:lang w:val="af-ZA"/>
        </w:rPr>
        <w:t xml:space="preserve"> լինելու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հրավիրված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իրենց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տեսակետները։</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12.12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քննությունն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իրականացվում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ոչ</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ուշ</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քսան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օրացուցային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երկարաձգվել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տասն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w:t>
      </w:r>
      <w:r w:rsidRPr="00AE2768">
        <w:rPr>
          <w:rFonts w:ascii="GHEA Grapalat" w:hAnsi="GHEA Grapalat" w:cs="Sylfaen"/>
          <w:sz w:val="20"/>
          <w:szCs w:val="20"/>
        </w:rPr>
        <w:t>ա</w:t>
      </w:r>
      <w:r w:rsidRPr="00AE2768">
        <w:rPr>
          <w:rFonts w:ascii="GHEA Grapalat" w:hAnsi="GHEA Grapalat" w:cs="Sylfaen"/>
          <w:sz w:val="20"/>
          <w:szCs w:val="20"/>
          <w:lang w:val="ru-RU"/>
        </w:rPr>
        <w:t>ցուցային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օրով՝</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պատճառաբանված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միջանկյալ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միջանկյալ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ապահովում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համապատասխան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իրավապարտադիր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փոփոխվել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մասնակի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դատարանի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12.13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w:t>
      </w:r>
    </w:p>
    <w:p w:rsidR="002462D0" w:rsidRPr="00AE2768" w:rsidRDefault="002462D0" w:rsidP="002462D0">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lastRenderedPageBreak/>
        <w:t xml:space="preserve">1) </w:t>
      </w:r>
      <w:r w:rsidRPr="00AE2768">
        <w:rPr>
          <w:rFonts w:ascii="GHEA Grapalat" w:hAnsi="GHEA Grapalat" w:cs="Sylfaen"/>
          <w:sz w:val="20"/>
          <w:szCs w:val="20"/>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rPr>
        <w:t>ունի</w:t>
      </w:r>
      <w:r w:rsidRPr="00AE2768" w:rsidDel="00B90C4B">
        <w:rPr>
          <w:rFonts w:ascii="GHEA Grapalat" w:hAnsi="GHEA Grapalat" w:cs="Sylfaen"/>
          <w:sz w:val="20"/>
          <w:szCs w:val="20"/>
          <w:lang w:val="af-ZA"/>
        </w:rPr>
        <w:t xml:space="preserve"> </w:t>
      </w:r>
      <w:r w:rsidRPr="00AE2768">
        <w:rPr>
          <w:rFonts w:ascii="GHEA Grapalat" w:hAnsi="GHEA Grapalat" w:cs="Sylfaen"/>
          <w:sz w:val="20"/>
          <w:szCs w:val="20"/>
        </w:rPr>
        <w:t>պատվիրատուի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գործողությունների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հետևյալ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որոշումները</w:t>
      </w:r>
      <w:r w:rsidRPr="00AE2768">
        <w:rPr>
          <w:rFonts w:ascii="GHEA Grapalat" w:hAnsi="GHEA Grapalat" w:cs="Sylfaen"/>
          <w:sz w:val="20"/>
          <w:szCs w:val="20"/>
          <w:lang w:val="af-ZA"/>
        </w:rPr>
        <w:t>.</w:t>
      </w:r>
    </w:p>
    <w:p w:rsidR="002462D0" w:rsidRPr="00AE2768" w:rsidRDefault="002462D0" w:rsidP="002462D0">
      <w:pPr>
        <w:ind w:firstLine="720"/>
        <w:jc w:val="both"/>
        <w:rPr>
          <w:rFonts w:ascii="GHEA Grapalat" w:hAnsi="GHEA Grapalat" w:cs="Sylfaen"/>
          <w:sz w:val="20"/>
          <w:szCs w:val="20"/>
          <w:lang w:val="af-ZA"/>
        </w:rPr>
      </w:pPr>
      <w:r w:rsidRPr="00AE2768">
        <w:rPr>
          <w:rFonts w:ascii="GHEA Grapalat" w:hAnsi="GHEA Grapalat" w:cs="Sylfaen"/>
          <w:sz w:val="20"/>
          <w:szCs w:val="20"/>
        </w:rPr>
        <w:t>ա</w:t>
      </w:r>
      <w:r w:rsidRPr="00AE2768">
        <w:rPr>
          <w:rFonts w:ascii="GHEA Grapalat" w:hAnsi="GHEA Grapalat" w:cs="Sylfaen"/>
          <w:sz w:val="20"/>
          <w:szCs w:val="20"/>
          <w:lang w:val="af-ZA"/>
        </w:rPr>
        <w:t xml:space="preserve">. </w:t>
      </w:r>
      <w:proofErr w:type="gramStart"/>
      <w:r w:rsidRPr="00AE2768">
        <w:rPr>
          <w:rFonts w:ascii="GHEA Grapalat" w:hAnsi="GHEA Grapalat" w:cs="Sylfaen"/>
          <w:sz w:val="20"/>
          <w:szCs w:val="20"/>
        </w:rPr>
        <w:t>արգելելու</w:t>
      </w:r>
      <w:proofErr w:type="gramEnd"/>
      <w:r w:rsidRPr="00AE2768">
        <w:rPr>
          <w:rFonts w:ascii="GHEA Grapalat" w:hAnsi="GHEA Grapalat" w:cs="Sylfaen"/>
          <w:sz w:val="20"/>
          <w:szCs w:val="20"/>
          <w:lang w:val="af-ZA"/>
        </w:rPr>
        <w:t xml:space="preserve"> </w:t>
      </w:r>
      <w:r w:rsidRPr="00AE2768">
        <w:rPr>
          <w:rFonts w:ascii="GHEA Grapalat" w:hAnsi="GHEA Grapalat" w:cs="Sylfaen"/>
          <w:sz w:val="20"/>
          <w:szCs w:val="20"/>
        </w:rPr>
        <w:t>կատարել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որոշակի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գործողություններ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w:t>
      </w:r>
      <w:r w:rsidRPr="00AE2768">
        <w:rPr>
          <w:rFonts w:ascii="GHEA Grapalat" w:hAnsi="GHEA Grapalat" w:cs="Sylfaen"/>
          <w:sz w:val="20"/>
          <w:szCs w:val="20"/>
          <w:lang w:val="af-ZA"/>
        </w:rPr>
        <w:t>,</w:t>
      </w:r>
    </w:p>
    <w:p w:rsidR="002462D0" w:rsidRPr="00AE2768" w:rsidRDefault="002462D0" w:rsidP="002462D0">
      <w:pPr>
        <w:ind w:firstLine="720"/>
        <w:jc w:val="both"/>
        <w:rPr>
          <w:rFonts w:ascii="GHEA Grapalat" w:hAnsi="GHEA Grapalat" w:cs="Sylfaen"/>
          <w:sz w:val="20"/>
          <w:szCs w:val="20"/>
          <w:lang w:val="af-ZA"/>
        </w:rPr>
      </w:pPr>
      <w:r w:rsidRPr="00AE2768">
        <w:rPr>
          <w:rFonts w:ascii="GHEA Grapalat" w:hAnsi="GHEA Grapalat" w:cs="Sylfaen"/>
          <w:sz w:val="20"/>
          <w:szCs w:val="20"/>
        </w:rPr>
        <w:t>բ</w:t>
      </w:r>
      <w:r w:rsidRPr="00AE2768">
        <w:rPr>
          <w:rFonts w:ascii="GHEA Grapalat" w:hAnsi="GHEA Grapalat" w:cs="Sylfaen"/>
          <w:sz w:val="20"/>
          <w:szCs w:val="20"/>
          <w:lang w:val="af-ZA"/>
        </w:rPr>
        <w:t xml:space="preserve">. </w:t>
      </w:r>
      <w:proofErr w:type="gramStart"/>
      <w:r w:rsidRPr="00AE2768">
        <w:rPr>
          <w:rFonts w:ascii="GHEA Grapalat" w:hAnsi="GHEA Grapalat" w:cs="Sylfaen"/>
          <w:sz w:val="20"/>
          <w:szCs w:val="20"/>
        </w:rPr>
        <w:t>պարտավորեցնելու</w:t>
      </w:r>
      <w:proofErr w:type="gramEnd"/>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համապատասխան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ներառյալ՝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չկայացած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հայտարարելու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ընթացակարգը</w:t>
      </w:r>
      <w:r w:rsidRPr="00AE2768">
        <w:rPr>
          <w:rFonts w:ascii="GHEA Grapalat" w:hAnsi="GHEA Grapalat" w:cs="Sylfaen"/>
          <w:sz w:val="20"/>
          <w:szCs w:val="20"/>
          <w:lang w:val="af-ZA"/>
        </w:rPr>
        <w:t xml:space="preserve">, </w:t>
      </w:r>
      <w:r w:rsidRPr="00AE2768">
        <w:rPr>
          <w:rFonts w:ascii="GHEA Grapalat" w:hAnsi="GHEA Grapalat" w:cs="Sylfaen"/>
          <w:sz w:val="20"/>
          <w:szCs w:val="20"/>
        </w:rPr>
        <w:t>բացառությամբ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պայմանագիրը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անվավեր</w:t>
      </w:r>
      <w:r w:rsidRPr="00AE2768">
        <w:rPr>
          <w:rFonts w:ascii="GHEA Grapalat" w:hAnsi="GHEA Grapalat" w:cs="Sylfaen"/>
          <w:sz w:val="20"/>
          <w:szCs w:val="20"/>
          <w:lang w:val="af-ZA"/>
        </w:rPr>
        <w:t xml:space="preserve"> </w:t>
      </w:r>
      <w:r w:rsidRPr="00AE2768">
        <w:rPr>
          <w:rFonts w:ascii="GHEA Grapalat" w:hAnsi="GHEA Grapalat" w:cs="Sylfaen"/>
          <w:sz w:val="20"/>
          <w:szCs w:val="20"/>
        </w:rPr>
        <w:t>ճանաչելու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որոշման</w:t>
      </w:r>
      <w:r w:rsidRPr="00AE2768">
        <w:rPr>
          <w:rFonts w:ascii="GHEA Grapalat" w:hAnsi="GHEA Grapalat" w:cs="Sylfaen"/>
          <w:sz w:val="20"/>
          <w:szCs w:val="20"/>
          <w:lang w:val="af-ZA"/>
        </w:rPr>
        <w:t>.</w:t>
      </w:r>
    </w:p>
    <w:p w:rsidR="002462D0" w:rsidRPr="00AE2768" w:rsidRDefault="002462D0" w:rsidP="002462D0">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մասնակցին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գործընթացին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rPr>
        <w:t>չունեցող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մասնակիցների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ներառելու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w:t>
      </w:r>
    </w:p>
    <w:p w:rsidR="002462D0" w:rsidRPr="00AE2768" w:rsidRDefault="002462D0" w:rsidP="002462D0">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3) </w:t>
      </w:r>
      <w:r w:rsidRPr="00AE2768">
        <w:rPr>
          <w:rFonts w:ascii="GHEA Grapalat" w:hAnsi="GHEA Grapalat" w:cs="Sylfaen"/>
          <w:sz w:val="20"/>
          <w:szCs w:val="20"/>
        </w:rPr>
        <w:t>հաշվառում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դրանց</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կատարման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նկատմամբ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իրականացնում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հսկողություն</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12.14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պատասխանատվություն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պատճառված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հատուցման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p>
    <w:p w:rsidR="002462D0" w:rsidRPr="00AE2768" w:rsidRDefault="002462D0" w:rsidP="002462D0">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AE2768">
        <w:rPr>
          <w:rFonts w:ascii="GHEA Grapalat" w:hAnsi="GHEA Grapalat" w:cs="Sylfaen"/>
          <w:sz w:val="20"/>
          <w:szCs w:val="20"/>
          <w:lang w:val="af-ZA"/>
        </w:rPr>
        <w:t xml:space="preserve">12.15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r w:rsidRPr="00AE2768">
        <w:rPr>
          <w:rFonts w:ascii="GHEA Grapalat" w:hAnsi="GHEA Grapalat" w:cs="Sylfaen"/>
          <w:sz w:val="20"/>
          <w:szCs w:val="20"/>
          <w:lang w:val="af-ZA"/>
        </w:rPr>
        <w:t xml:space="preserve">: </w:t>
      </w:r>
      <w:bookmarkStart w:id="9" w:name="_Hlk9265079"/>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քննությունն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իրականացվում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միջոցով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ձայնագրվում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մեկտեղ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Ձայնագրման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անհնարինության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սղագրվում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առցանց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հեռարձակվում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համացանցում</w:t>
      </w:r>
      <w:r w:rsidRPr="00AE2768">
        <w:rPr>
          <w:rFonts w:ascii="GHEA Grapalat" w:hAnsi="GHEA Grapalat" w:cs="Sylfaen"/>
          <w:sz w:val="20"/>
          <w:szCs w:val="20"/>
          <w:lang w:val="af-ZA"/>
        </w:rPr>
        <w:t>:</w:t>
      </w:r>
    </w:p>
    <w:bookmarkEnd w:id="9"/>
    <w:p w:rsidR="002462D0" w:rsidRPr="00AE2768" w:rsidRDefault="002462D0" w:rsidP="002462D0">
      <w:pPr>
        <w:ind w:firstLine="567"/>
        <w:jc w:val="both"/>
        <w:rPr>
          <w:rFonts w:ascii="GHEA Grapalat" w:hAnsi="GHEA Grapalat" w:cs="Sylfaen"/>
          <w:sz w:val="20"/>
          <w:szCs w:val="20"/>
          <w:lang w:val="af-ZA"/>
        </w:rPr>
      </w:pPr>
      <w:r w:rsidRPr="00AE2768" w:rsidDel="00714C96">
        <w:rPr>
          <w:rFonts w:ascii="GHEA Grapalat" w:hAnsi="GHEA Grapalat" w:cs="Sylfaen"/>
          <w:sz w:val="20"/>
          <w:szCs w:val="20"/>
          <w:lang w:val="af-ZA"/>
        </w:rPr>
        <w:t xml:space="preserve"> </w:t>
      </w:r>
      <w:r w:rsidRPr="00AE2768">
        <w:rPr>
          <w:rFonts w:ascii="GHEA Grapalat" w:hAnsi="GHEA Grapalat" w:cs="Sylfaen"/>
          <w:sz w:val="20"/>
          <w:szCs w:val="20"/>
          <w:lang w:val="af-ZA"/>
        </w:rPr>
        <w:t xml:space="preserve">12.16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խախտվել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խախտվել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ծառայած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արդյունքում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մասնակցելու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չմասնակցած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զրկվում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իրավունքից։</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12.17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տեղեկագրում` նշելով հրապարակման ամսաթիվը</w:t>
      </w:r>
      <w:r w:rsidRPr="00AE2768">
        <w:rPr>
          <w:rFonts w:ascii="GHEA Grapalat" w:hAnsi="GHEA Grapalat" w:cs="Sylfaen"/>
          <w:sz w:val="20"/>
          <w:szCs w:val="20"/>
          <w:lang w:val="ru-RU"/>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ուժի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մտնում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w:t>
      </w:r>
      <w:r w:rsidRPr="00AE2768">
        <w:rPr>
          <w:rFonts w:ascii="GHEA Grapalat" w:hAnsi="GHEA Grapalat" w:cs="Sylfaen"/>
          <w:sz w:val="20"/>
          <w:szCs w:val="20"/>
        </w:rPr>
        <w:t>կ</w:t>
      </w:r>
      <w:r w:rsidRPr="00AE2768">
        <w:rPr>
          <w:rFonts w:ascii="GHEA Grapalat" w:hAnsi="GHEA Grapalat" w:cs="Sylfaen"/>
          <w:sz w:val="20"/>
          <w:szCs w:val="20"/>
          <w:lang w:val="ru-RU"/>
        </w:rPr>
        <w:t>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հրապարակելուն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12.18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շահագրգռված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կոնկրետ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գործարքի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հարցում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կրել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հետևանքով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դատական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փոխհատուցում։</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12.19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Mariam" w:hAnsi="GHEA Mariam"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ինքնաբերաբար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 xml:space="preserve">` </w:t>
      </w:r>
      <w:r w:rsidRPr="00AE2768">
        <w:rPr>
          <w:rFonts w:ascii="GHEA Grapalat" w:hAnsi="GHEA Grapalat" w:cs="Sylfaen"/>
          <w:sz w:val="20"/>
          <w:szCs w:val="20"/>
        </w:rPr>
        <w:t>Օ</w:t>
      </w:r>
      <w:r w:rsidRPr="00AE2768">
        <w:rPr>
          <w:rFonts w:ascii="GHEA Grapalat" w:hAnsi="GHEA Grapalat" w:cs="Sylfaen"/>
          <w:sz w:val="20"/>
          <w:szCs w:val="20"/>
          <w:lang w:val="ru-RU"/>
        </w:rPr>
        <w:t>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9-</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արդյունքներով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ուժի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մտնելու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p>
    <w:p w:rsidR="002462D0" w:rsidRPr="00AE2768" w:rsidRDefault="002462D0" w:rsidP="002462D0">
      <w:pPr>
        <w:ind w:firstLine="567"/>
        <w:jc w:val="both"/>
        <w:rPr>
          <w:rFonts w:ascii="GHEA Grapalat" w:hAnsi="GHEA Grapalat" w:cs="Sylfaen"/>
          <w:sz w:val="20"/>
          <w:szCs w:val="20"/>
          <w:lang w:val="af-ZA"/>
        </w:rPr>
      </w:pP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51-</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օրենքի</w:t>
      </w:r>
      <w:r w:rsidRPr="00AE2768">
        <w:rPr>
          <w:rFonts w:ascii="GHEA Grapalat" w:hAnsi="GHEA Grapalat" w:cs="Sylfaen"/>
          <w:sz w:val="20"/>
          <w:szCs w:val="20"/>
          <w:lang w:val="af-ZA"/>
        </w:rPr>
        <w:t xml:space="preserve"> 2-</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1-</w:t>
      </w:r>
      <w:r w:rsidRPr="00AE2768">
        <w:rPr>
          <w:rFonts w:ascii="GHEA Grapalat" w:hAnsi="GHEA Grapalat" w:cs="Sylfaen"/>
          <w:sz w:val="20"/>
          <w:szCs w:val="20"/>
          <w:lang w:val="ru-RU"/>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մարմինների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ղեկավարները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իսկ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իրավաբանական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գործադիր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ղեկավարը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պաշտպանության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անվտանգության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ելնելով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շարունակել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w:t>
      </w:r>
    </w:p>
    <w:p w:rsidR="002462D0" w:rsidRPr="00AE2768" w:rsidRDefault="002462D0" w:rsidP="002462D0">
      <w:pPr>
        <w:ind w:firstLine="567"/>
        <w:jc w:val="both"/>
        <w:rPr>
          <w:rFonts w:ascii="GHEA Grapalat" w:hAnsi="GHEA Grapalat" w:cs="Sylfaen"/>
          <w:b/>
          <w:sz w:val="20"/>
          <w:szCs w:val="20"/>
          <w:lang w:val="es-ES"/>
        </w:rPr>
      </w:pP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պաշտպանության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անվտանգության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ելնելով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շարունակել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կետ</w:t>
      </w:r>
      <w:r w:rsidRPr="00AE2768">
        <w:rPr>
          <w:rFonts w:ascii="GHEA Grapalat" w:hAnsi="GHEA Grapalat" w:cs="Sylfaen"/>
          <w:sz w:val="20"/>
          <w:szCs w:val="20"/>
          <w:lang w:val="ru-RU"/>
        </w:rPr>
        <w:t>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w:t>
      </w:r>
    </w:p>
    <w:p w:rsidR="002462D0" w:rsidRPr="00AE2768" w:rsidRDefault="002462D0" w:rsidP="002462D0">
      <w:pPr>
        <w:ind w:firstLine="567"/>
        <w:jc w:val="center"/>
        <w:rPr>
          <w:rFonts w:ascii="GHEA Grapalat" w:hAnsi="GHEA Grapalat" w:cs="Sylfaen"/>
          <w:b/>
          <w:szCs w:val="22"/>
          <w:lang w:val="es-ES"/>
        </w:rPr>
      </w:pPr>
    </w:p>
    <w:p w:rsidR="002462D0" w:rsidRPr="00AE2768" w:rsidRDefault="002462D0" w:rsidP="002462D0">
      <w:pPr>
        <w:ind w:firstLine="567"/>
        <w:jc w:val="center"/>
        <w:rPr>
          <w:rFonts w:ascii="GHEA Grapalat" w:hAnsi="GHEA Grapalat" w:cs="Sylfaen"/>
          <w:b/>
          <w:szCs w:val="22"/>
          <w:lang w:val="es-ES"/>
        </w:rPr>
      </w:pPr>
    </w:p>
    <w:p w:rsidR="002462D0" w:rsidRPr="00AE2768" w:rsidRDefault="002462D0" w:rsidP="002462D0">
      <w:pPr>
        <w:ind w:firstLine="567"/>
        <w:jc w:val="center"/>
        <w:rPr>
          <w:rFonts w:ascii="GHEA Grapalat" w:hAnsi="GHEA Grapalat"/>
          <w:b/>
          <w:szCs w:val="22"/>
          <w:lang w:val="af-ZA"/>
        </w:rPr>
      </w:pPr>
      <w:r w:rsidRPr="00AE2768">
        <w:rPr>
          <w:rFonts w:ascii="GHEA Grapalat" w:hAnsi="GHEA Grapalat" w:cs="Sylfaen"/>
          <w:b/>
          <w:szCs w:val="22"/>
          <w:lang w:val="es-ES"/>
        </w:rPr>
        <w:br w:type="page"/>
      </w:r>
      <w:r w:rsidRPr="00AE2768">
        <w:rPr>
          <w:rFonts w:ascii="GHEA Grapalat" w:hAnsi="GHEA Grapalat" w:cs="Sylfaen"/>
          <w:b/>
          <w:szCs w:val="22"/>
          <w:lang w:val="es-ES"/>
        </w:rPr>
        <w:lastRenderedPageBreak/>
        <w:t>ՄԱՍ</w:t>
      </w:r>
      <w:r w:rsidRPr="00AE2768">
        <w:rPr>
          <w:rFonts w:ascii="GHEA Grapalat" w:hAnsi="GHEA Grapalat"/>
          <w:b/>
          <w:szCs w:val="22"/>
          <w:lang w:val="af-ZA"/>
        </w:rPr>
        <w:t xml:space="preserve">  II</w:t>
      </w:r>
    </w:p>
    <w:p w:rsidR="002462D0" w:rsidRPr="00AE2768" w:rsidRDefault="002462D0" w:rsidP="002462D0">
      <w:pPr>
        <w:pStyle w:val="aa"/>
        <w:ind w:right="-7"/>
        <w:jc w:val="center"/>
        <w:rPr>
          <w:rFonts w:ascii="GHEA Grapalat" w:hAnsi="GHEA Grapalat"/>
          <w:b/>
          <w:szCs w:val="22"/>
          <w:lang w:val="af-ZA"/>
        </w:rPr>
      </w:pPr>
      <w:r w:rsidRPr="00AE2768">
        <w:rPr>
          <w:rFonts w:ascii="GHEA Grapalat" w:hAnsi="GHEA Grapalat" w:cs="Sylfaen"/>
          <w:b/>
          <w:szCs w:val="22"/>
          <w:lang w:val="es-ES"/>
        </w:rPr>
        <w:t>Հ</w:t>
      </w:r>
      <w:r w:rsidRPr="00AE2768">
        <w:rPr>
          <w:rFonts w:ascii="GHEA Grapalat" w:hAnsi="GHEA Grapalat"/>
          <w:b/>
          <w:szCs w:val="22"/>
          <w:lang w:val="af-ZA"/>
        </w:rPr>
        <w:t xml:space="preserve"> </w:t>
      </w:r>
      <w:r w:rsidRPr="00AE2768">
        <w:rPr>
          <w:rFonts w:ascii="GHEA Grapalat" w:hAnsi="GHEA Grapalat" w:cs="Sylfaen"/>
          <w:b/>
          <w:szCs w:val="22"/>
          <w:lang w:val="es-ES"/>
        </w:rPr>
        <w:t>Ր</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Հ</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Ն</w:t>
      </w:r>
      <w:r w:rsidRPr="00AE2768">
        <w:rPr>
          <w:rFonts w:ascii="GHEA Grapalat" w:hAnsi="GHEA Grapalat"/>
          <w:b/>
          <w:szCs w:val="22"/>
          <w:lang w:val="af-ZA"/>
        </w:rPr>
        <w:t xml:space="preserve"> </w:t>
      </w:r>
      <w:r w:rsidRPr="00AE2768">
        <w:rPr>
          <w:rFonts w:ascii="GHEA Grapalat" w:hAnsi="GHEA Grapalat" w:cs="Sylfaen"/>
          <w:b/>
          <w:szCs w:val="22"/>
          <w:lang w:val="es-ES"/>
        </w:rPr>
        <w:t>Գ</w:t>
      </w:r>
    </w:p>
    <w:p w:rsidR="002462D0" w:rsidRPr="00AE2768" w:rsidRDefault="002462D0" w:rsidP="002462D0">
      <w:pPr>
        <w:pStyle w:val="aa"/>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Pr="00AE2768">
        <w:rPr>
          <w:rFonts w:ascii="GHEA Grapalat" w:hAnsi="GHEA Grapalat"/>
          <w:b/>
          <w:szCs w:val="22"/>
          <w:lang w:val="af-ZA"/>
        </w:rPr>
        <w:t xml:space="preserve">  </w:t>
      </w:r>
      <w:r w:rsidRPr="00AE2768">
        <w:rPr>
          <w:rFonts w:ascii="GHEA Grapalat" w:hAnsi="GHEA Grapalat" w:cs="Sylfaen"/>
          <w:b/>
          <w:szCs w:val="22"/>
          <w:lang w:val="es-ES"/>
        </w:rPr>
        <w:t>Հ</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Յ</w:t>
      </w:r>
      <w:r w:rsidRPr="00AE2768">
        <w:rPr>
          <w:rFonts w:ascii="GHEA Grapalat" w:hAnsi="GHEA Grapalat"/>
          <w:b/>
          <w:szCs w:val="22"/>
          <w:lang w:val="af-ZA"/>
        </w:rPr>
        <w:t xml:space="preserve"> </w:t>
      </w:r>
      <w:r w:rsidRPr="00AE2768">
        <w:rPr>
          <w:rFonts w:ascii="GHEA Grapalat" w:hAnsi="GHEA Grapalat" w:cs="Sylfaen"/>
          <w:b/>
          <w:szCs w:val="22"/>
          <w:lang w:val="es-ES"/>
        </w:rPr>
        <w:t>Տ</w:t>
      </w:r>
      <w:r w:rsidRPr="00AE2768">
        <w:rPr>
          <w:rFonts w:ascii="GHEA Grapalat" w:hAnsi="GHEA Grapalat"/>
          <w:b/>
          <w:szCs w:val="22"/>
          <w:lang w:val="af-ZA"/>
        </w:rPr>
        <w:t xml:space="preserve"> </w:t>
      </w:r>
      <w:r w:rsidRPr="00AE2768">
        <w:rPr>
          <w:rFonts w:ascii="GHEA Grapalat" w:hAnsi="GHEA Grapalat" w:cs="Sylfaen"/>
          <w:b/>
          <w:szCs w:val="22"/>
          <w:lang w:val="es-ES"/>
        </w:rPr>
        <w:t>Ը</w:t>
      </w:r>
      <w:r w:rsidRPr="00AE2768">
        <w:rPr>
          <w:rFonts w:ascii="GHEA Grapalat" w:hAnsi="GHEA Grapalat"/>
          <w:b/>
          <w:szCs w:val="22"/>
          <w:lang w:val="af-ZA"/>
        </w:rPr>
        <w:t xml:space="preserve">   </w:t>
      </w:r>
      <w:r w:rsidRPr="00AE2768">
        <w:rPr>
          <w:rFonts w:ascii="GHEA Grapalat" w:hAnsi="GHEA Grapalat" w:cs="Sylfaen"/>
          <w:b/>
          <w:szCs w:val="22"/>
          <w:lang w:val="es-ES"/>
        </w:rPr>
        <w:t>Պ</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Տ</w:t>
      </w:r>
      <w:r w:rsidRPr="00AE2768">
        <w:rPr>
          <w:rFonts w:ascii="GHEA Grapalat" w:hAnsi="GHEA Grapalat"/>
          <w:b/>
          <w:szCs w:val="22"/>
          <w:lang w:val="af-ZA"/>
        </w:rPr>
        <w:t xml:space="preserve"> </w:t>
      </w:r>
      <w:r w:rsidRPr="00AE2768">
        <w:rPr>
          <w:rFonts w:ascii="GHEA Grapalat" w:hAnsi="GHEA Grapalat" w:cs="Sylfaen"/>
          <w:b/>
          <w:szCs w:val="22"/>
          <w:lang w:val="es-ES"/>
        </w:rPr>
        <w:t>Ր</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Ս</w:t>
      </w:r>
      <w:r w:rsidRPr="00AE2768">
        <w:rPr>
          <w:rFonts w:ascii="GHEA Grapalat" w:hAnsi="GHEA Grapalat"/>
          <w:b/>
          <w:szCs w:val="22"/>
          <w:lang w:val="af-ZA"/>
        </w:rPr>
        <w:t xml:space="preserve"> </w:t>
      </w:r>
      <w:r w:rsidRPr="00AE2768">
        <w:rPr>
          <w:rFonts w:ascii="GHEA Grapalat" w:hAnsi="GHEA Grapalat" w:cs="Sylfaen"/>
          <w:b/>
          <w:szCs w:val="22"/>
          <w:lang w:val="es-ES"/>
        </w:rPr>
        <w:t>Տ</w:t>
      </w:r>
      <w:r w:rsidRPr="00AE2768">
        <w:rPr>
          <w:rFonts w:ascii="GHEA Grapalat" w:hAnsi="GHEA Grapalat"/>
          <w:b/>
          <w:szCs w:val="22"/>
          <w:lang w:val="af-ZA"/>
        </w:rPr>
        <w:t xml:space="preserve"> </w:t>
      </w:r>
      <w:r w:rsidRPr="00AE2768">
        <w:rPr>
          <w:rFonts w:ascii="GHEA Grapalat" w:hAnsi="GHEA Grapalat" w:cs="Sylfaen"/>
          <w:b/>
          <w:szCs w:val="22"/>
          <w:lang w:val="es-ES"/>
        </w:rPr>
        <w:t>Ե</w:t>
      </w:r>
      <w:r w:rsidRPr="00AE2768">
        <w:rPr>
          <w:rFonts w:ascii="GHEA Grapalat" w:hAnsi="GHEA Grapalat"/>
          <w:b/>
          <w:szCs w:val="22"/>
          <w:lang w:val="af-ZA"/>
        </w:rPr>
        <w:t xml:space="preserve"> </w:t>
      </w:r>
      <w:r w:rsidRPr="00AE2768">
        <w:rPr>
          <w:rFonts w:ascii="GHEA Grapalat" w:hAnsi="GHEA Grapalat" w:cs="Sylfaen"/>
          <w:b/>
          <w:szCs w:val="22"/>
          <w:lang w:val="es-ES"/>
        </w:rPr>
        <w:t>Լ</w:t>
      </w:r>
      <w:r w:rsidRPr="00AE2768">
        <w:rPr>
          <w:rFonts w:ascii="GHEA Grapalat" w:hAnsi="GHEA Grapalat"/>
          <w:b/>
          <w:szCs w:val="22"/>
          <w:lang w:val="af-ZA"/>
        </w:rPr>
        <w:t xml:space="preserve"> </w:t>
      </w:r>
      <w:r w:rsidRPr="00AE2768">
        <w:rPr>
          <w:rFonts w:ascii="GHEA Grapalat" w:hAnsi="GHEA Grapalat" w:cs="Sylfaen"/>
          <w:b/>
          <w:szCs w:val="22"/>
          <w:lang w:val="es-ES"/>
        </w:rPr>
        <w:t>ՈՒ</w:t>
      </w:r>
    </w:p>
    <w:p w:rsidR="002462D0" w:rsidRPr="00AE2768" w:rsidRDefault="002462D0" w:rsidP="002462D0">
      <w:pPr>
        <w:jc w:val="center"/>
        <w:rPr>
          <w:rFonts w:ascii="GHEA Grapalat" w:hAnsi="GHEA Grapalat"/>
          <w:b/>
          <w:sz w:val="20"/>
          <w:lang w:val="af-ZA"/>
        </w:rPr>
      </w:pPr>
      <w:r w:rsidRPr="00AE2768">
        <w:rPr>
          <w:rFonts w:ascii="GHEA Grapalat" w:hAnsi="GHEA Grapalat"/>
          <w:b/>
          <w:sz w:val="20"/>
          <w:lang w:val="af-ZA"/>
        </w:rPr>
        <w:t xml:space="preserve">1. </w:t>
      </w:r>
      <w:r w:rsidRPr="00AE2768">
        <w:rPr>
          <w:rFonts w:ascii="GHEA Grapalat" w:hAnsi="GHEA Grapalat" w:cs="Sylfaen"/>
          <w:b/>
          <w:sz w:val="20"/>
          <w:lang w:val="es-ES"/>
        </w:rPr>
        <w:t>ԸՆԴՀԱՆՈՒՐ</w:t>
      </w:r>
      <w:r w:rsidRPr="00AE2768">
        <w:rPr>
          <w:rFonts w:ascii="GHEA Grapalat" w:hAnsi="GHEA Grapalat"/>
          <w:b/>
          <w:sz w:val="20"/>
          <w:lang w:val="af-ZA"/>
        </w:rPr>
        <w:t xml:space="preserve"> </w:t>
      </w:r>
      <w:r w:rsidRPr="00AE2768">
        <w:rPr>
          <w:rFonts w:ascii="GHEA Grapalat" w:hAnsi="GHEA Grapalat" w:cs="Sylfaen"/>
          <w:b/>
          <w:sz w:val="20"/>
          <w:lang w:val="es-ES"/>
        </w:rPr>
        <w:t>ԴՐՈՒՅԹՆԵՐ</w:t>
      </w:r>
    </w:p>
    <w:p w:rsidR="002462D0" w:rsidRPr="00AE2768" w:rsidRDefault="002462D0" w:rsidP="002462D0">
      <w:pPr>
        <w:ind w:firstLine="567"/>
        <w:jc w:val="both"/>
        <w:rPr>
          <w:rFonts w:ascii="GHEA Grapalat" w:hAnsi="GHEA Grapalat"/>
          <w:szCs w:val="22"/>
          <w:lang w:val="af-ZA"/>
        </w:rPr>
      </w:pPr>
      <w:r w:rsidRPr="00AE2768">
        <w:rPr>
          <w:rFonts w:ascii="GHEA Grapalat" w:hAnsi="GHEA Grapalat"/>
          <w:szCs w:val="22"/>
          <w:lang w:val="af-ZA"/>
        </w:rPr>
        <w:t xml:space="preserve"> </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af-ZA"/>
        </w:rPr>
        <w:t xml:space="preserve">1.1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հրահանգը</w:t>
      </w:r>
      <w:r w:rsidRPr="00AE2768">
        <w:rPr>
          <w:rFonts w:ascii="GHEA Grapalat" w:hAnsi="GHEA Grapalat" w:cs="Sylfaen"/>
          <w:sz w:val="20"/>
          <w:lang w:val="af-ZA"/>
        </w:rPr>
        <w:t xml:space="preserve"> </w:t>
      </w:r>
      <w:r w:rsidRPr="00AE2768">
        <w:rPr>
          <w:rFonts w:ascii="GHEA Grapalat" w:hAnsi="GHEA Grapalat" w:cs="Sylfaen"/>
          <w:sz w:val="20"/>
          <w:lang w:val="ru-RU"/>
        </w:rPr>
        <w:t>նպատակ</w:t>
      </w:r>
      <w:r w:rsidRPr="00AE2768">
        <w:rPr>
          <w:rFonts w:ascii="GHEA Grapalat" w:hAnsi="GHEA Grapalat" w:cs="Sylfaen"/>
          <w:sz w:val="20"/>
          <w:lang w:val="af-ZA"/>
        </w:rPr>
        <w:t xml:space="preserve"> </w:t>
      </w:r>
      <w:r w:rsidRPr="00AE2768">
        <w:rPr>
          <w:rFonts w:ascii="GHEA Grapalat" w:hAnsi="GHEA Grapalat" w:cs="Sylfaen"/>
          <w:sz w:val="20"/>
          <w:lang w:val="ru-RU"/>
        </w:rPr>
        <w:t>ունի</w:t>
      </w:r>
      <w:r w:rsidRPr="00AE2768">
        <w:rPr>
          <w:rFonts w:ascii="GHEA Grapalat" w:hAnsi="GHEA Grapalat" w:cs="Sylfaen"/>
          <w:sz w:val="20"/>
          <w:lang w:val="af-ZA"/>
        </w:rPr>
        <w:t xml:space="preserve"> </w:t>
      </w:r>
      <w:r w:rsidRPr="00AE2768">
        <w:rPr>
          <w:rFonts w:ascii="GHEA Grapalat" w:hAnsi="GHEA Grapalat" w:cs="Sylfaen"/>
          <w:sz w:val="20"/>
          <w:lang w:val="ru-RU"/>
        </w:rPr>
        <w:t>օժանդակել</w:t>
      </w:r>
      <w:r w:rsidRPr="00AE2768">
        <w:rPr>
          <w:rFonts w:ascii="GHEA Grapalat" w:hAnsi="GHEA Grapalat" w:cs="Sylfaen"/>
          <w:sz w:val="20"/>
          <w:lang w:val="af-ZA"/>
        </w:rPr>
        <w:t xml:space="preserve"> մ</w:t>
      </w:r>
      <w:r w:rsidRPr="00AE2768">
        <w:rPr>
          <w:rFonts w:ascii="GHEA Grapalat" w:hAnsi="GHEA Grapalat" w:cs="Sylfaen"/>
          <w:sz w:val="20"/>
          <w:lang w:val="ru-RU"/>
        </w:rPr>
        <w:t>ասնակիցներին</w:t>
      </w:r>
      <w:r w:rsidRPr="00AE2768">
        <w:rPr>
          <w:rFonts w:ascii="GHEA Grapalat" w:hAnsi="GHEA Grapalat" w:cs="Sylfaen"/>
          <w:sz w:val="20"/>
          <w:lang w:val="af-ZA"/>
        </w:rPr>
        <w:t xml:space="preserve"> </w:t>
      </w:r>
      <w:r w:rsidRPr="00AE2768">
        <w:rPr>
          <w:rFonts w:ascii="GHEA Grapalat" w:hAnsi="GHEA Grapalat" w:cs="Sylfaen"/>
          <w:sz w:val="20"/>
          <w:lang w:val="ru-RU"/>
        </w:rPr>
        <w:t>հայտը</w:t>
      </w:r>
      <w:r w:rsidRPr="00AE2768">
        <w:rPr>
          <w:rFonts w:ascii="GHEA Grapalat" w:hAnsi="GHEA Grapalat" w:cs="Sylfaen"/>
          <w:sz w:val="20"/>
          <w:lang w:val="af-ZA"/>
        </w:rPr>
        <w:t xml:space="preserve"> </w:t>
      </w:r>
      <w:r w:rsidRPr="00AE2768">
        <w:rPr>
          <w:rFonts w:ascii="GHEA Grapalat" w:hAnsi="GHEA Grapalat" w:cs="Sylfaen"/>
          <w:sz w:val="20"/>
          <w:lang w:val="ru-RU"/>
        </w:rPr>
        <w:t>պատրաստելիս։</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af-ZA"/>
        </w:rPr>
        <w:t xml:space="preserve">1.2 </w:t>
      </w:r>
      <w:r w:rsidRPr="00AE2768">
        <w:rPr>
          <w:rFonts w:ascii="GHEA Grapalat" w:hAnsi="GHEA Grapalat" w:cs="Sylfaen"/>
          <w:sz w:val="20"/>
          <w:lang w:val="ru-RU"/>
        </w:rPr>
        <w:t>Նպատակահարմարության</w:t>
      </w:r>
      <w:r w:rsidRPr="00AE2768">
        <w:rPr>
          <w:rFonts w:ascii="GHEA Grapalat" w:hAnsi="GHEA Grapalat" w:cs="Sylfaen"/>
          <w:sz w:val="20"/>
          <w:lang w:val="af-ZA"/>
        </w:rPr>
        <w:t xml:space="preserve"> </w:t>
      </w:r>
      <w:r w:rsidRPr="00AE2768">
        <w:rPr>
          <w:rFonts w:ascii="GHEA Grapalat" w:hAnsi="GHEA Grapalat" w:cs="Sylfaen"/>
          <w:sz w:val="20"/>
          <w:lang w:val="ru-RU"/>
        </w:rPr>
        <w:t>դեպքում</w:t>
      </w:r>
      <w:r w:rsidRPr="00AE2768">
        <w:rPr>
          <w:rFonts w:ascii="GHEA Grapalat" w:hAnsi="GHEA Grapalat" w:cs="Sylfaen"/>
          <w:sz w:val="20"/>
          <w:lang w:val="af-ZA"/>
        </w:rPr>
        <w:t xml:space="preserve"> մ</w:t>
      </w:r>
      <w:r w:rsidRPr="00AE2768">
        <w:rPr>
          <w:rFonts w:ascii="GHEA Grapalat" w:hAnsi="GHEA Grapalat" w:cs="Sylfaen"/>
          <w:sz w:val="20"/>
          <w:lang w:val="ru-RU"/>
        </w:rPr>
        <w:t>ասնակիցը</w:t>
      </w:r>
      <w:r w:rsidRPr="00AE2768">
        <w:rPr>
          <w:rFonts w:ascii="GHEA Grapalat" w:hAnsi="GHEA Grapalat" w:cs="Sylfaen"/>
          <w:sz w:val="20"/>
          <w:lang w:val="af-ZA"/>
        </w:rPr>
        <w:t xml:space="preserve"> </w:t>
      </w:r>
      <w:r w:rsidRPr="00AE2768">
        <w:rPr>
          <w:rFonts w:ascii="GHEA Grapalat" w:hAnsi="GHEA Grapalat" w:cs="Sylfaen"/>
          <w:sz w:val="20"/>
          <w:lang w:val="ru-RU"/>
        </w:rPr>
        <w:t>պահանջվող</w:t>
      </w:r>
      <w:r w:rsidRPr="00AE2768">
        <w:rPr>
          <w:rFonts w:ascii="GHEA Grapalat" w:hAnsi="GHEA Grapalat" w:cs="Sylfaen"/>
          <w:sz w:val="20"/>
          <w:lang w:val="af-ZA"/>
        </w:rPr>
        <w:t xml:space="preserve"> </w:t>
      </w:r>
      <w:r w:rsidRPr="00AE2768">
        <w:rPr>
          <w:rFonts w:ascii="GHEA Grapalat" w:hAnsi="GHEA Grapalat" w:cs="Sylfaen"/>
          <w:sz w:val="20"/>
          <w:lang w:val="ru-RU"/>
        </w:rPr>
        <w:t>տեղեկությունները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ներկայացնել</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հրահանգով</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առաջարկվող</w:t>
      </w:r>
      <w:r w:rsidRPr="00AE2768">
        <w:rPr>
          <w:rFonts w:ascii="GHEA Grapalat" w:hAnsi="GHEA Grapalat" w:cs="Sylfaen"/>
          <w:sz w:val="20"/>
          <w:lang w:val="af-ZA"/>
        </w:rPr>
        <w:t xml:space="preserve"> </w:t>
      </w:r>
      <w:r w:rsidRPr="00AE2768">
        <w:rPr>
          <w:rFonts w:ascii="GHEA Grapalat" w:hAnsi="GHEA Grapalat" w:cs="Sylfaen"/>
          <w:sz w:val="20"/>
          <w:lang w:val="ru-RU"/>
        </w:rPr>
        <w:t>ձևերից</w:t>
      </w:r>
      <w:r w:rsidRPr="00AE2768">
        <w:rPr>
          <w:rFonts w:ascii="GHEA Grapalat" w:hAnsi="GHEA Grapalat" w:cs="Sylfaen"/>
          <w:sz w:val="20"/>
          <w:lang w:val="af-ZA"/>
        </w:rPr>
        <w:t xml:space="preserve"> </w:t>
      </w:r>
      <w:r w:rsidRPr="00AE2768">
        <w:rPr>
          <w:rFonts w:ascii="GHEA Grapalat" w:hAnsi="GHEA Grapalat" w:cs="Sylfaen"/>
          <w:sz w:val="20"/>
          <w:lang w:val="ru-RU"/>
        </w:rPr>
        <w:t>տարբերվող</w:t>
      </w:r>
      <w:r w:rsidRPr="00AE2768">
        <w:rPr>
          <w:rFonts w:ascii="GHEA Grapalat" w:hAnsi="GHEA Grapalat" w:cs="Sylfaen"/>
          <w:sz w:val="20"/>
          <w:lang w:val="af-ZA"/>
        </w:rPr>
        <w:t xml:space="preserve">` </w:t>
      </w:r>
      <w:r w:rsidRPr="00AE2768">
        <w:rPr>
          <w:rFonts w:ascii="GHEA Grapalat" w:hAnsi="GHEA Grapalat" w:cs="Sylfaen"/>
          <w:sz w:val="20"/>
          <w:lang w:val="ru-RU"/>
        </w:rPr>
        <w:t>այլ</w:t>
      </w:r>
      <w:r w:rsidRPr="00AE2768">
        <w:rPr>
          <w:rFonts w:ascii="GHEA Grapalat" w:hAnsi="GHEA Grapalat" w:cs="Sylfaen"/>
          <w:sz w:val="20"/>
          <w:lang w:val="af-ZA"/>
        </w:rPr>
        <w:t xml:space="preserve"> </w:t>
      </w:r>
      <w:r w:rsidRPr="00AE2768">
        <w:rPr>
          <w:rFonts w:ascii="GHEA Grapalat" w:hAnsi="GHEA Grapalat" w:cs="Sylfaen"/>
          <w:sz w:val="20"/>
          <w:lang w:val="ru-RU"/>
        </w:rPr>
        <w:t>ձևերով</w:t>
      </w:r>
      <w:r w:rsidRPr="00AE2768">
        <w:rPr>
          <w:rFonts w:ascii="GHEA Grapalat" w:hAnsi="GHEA Grapalat" w:cs="Sylfaen"/>
          <w:sz w:val="20"/>
          <w:lang w:val="af-ZA"/>
        </w:rPr>
        <w:t xml:space="preserve">` </w:t>
      </w:r>
      <w:r w:rsidRPr="00AE2768">
        <w:rPr>
          <w:rFonts w:ascii="GHEA Grapalat" w:hAnsi="GHEA Grapalat" w:cs="Sylfaen"/>
          <w:sz w:val="20"/>
          <w:lang w:val="ru-RU"/>
        </w:rPr>
        <w:t>պահպանելով</w:t>
      </w:r>
      <w:r w:rsidRPr="00AE2768">
        <w:rPr>
          <w:rFonts w:ascii="GHEA Grapalat" w:hAnsi="GHEA Grapalat" w:cs="Sylfaen"/>
          <w:sz w:val="20"/>
          <w:lang w:val="af-ZA"/>
        </w:rPr>
        <w:t xml:space="preserve"> </w:t>
      </w:r>
      <w:r w:rsidRPr="00AE2768">
        <w:rPr>
          <w:rFonts w:ascii="GHEA Grapalat" w:hAnsi="GHEA Grapalat" w:cs="Sylfaen"/>
          <w:sz w:val="20"/>
          <w:lang w:val="ru-RU"/>
        </w:rPr>
        <w:t>պահանջվող</w:t>
      </w:r>
      <w:r w:rsidRPr="00AE2768">
        <w:rPr>
          <w:rFonts w:ascii="GHEA Grapalat" w:hAnsi="GHEA Grapalat" w:cs="Sylfaen"/>
          <w:sz w:val="20"/>
          <w:lang w:val="af-ZA"/>
        </w:rPr>
        <w:t xml:space="preserve"> </w:t>
      </w:r>
      <w:r w:rsidRPr="00AE2768">
        <w:rPr>
          <w:rFonts w:ascii="GHEA Grapalat" w:hAnsi="GHEA Grapalat" w:cs="Sylfaen"/>
          <w:sz w:val="20"/>
          <w:lang w:val="ru-RU"/>
        </w:rPr>
        <w:t>վավերապայմանները։</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af-ZA"/>
        </w:rPr>
        <w:t xml:space="preserve">1.3 </w:t>
      </w:r>
      <w:r w:rsidRPr="00AE2768">
        <w:rPr>
          <w:rFonts w:ascii="GHEA Grapalat" w:hAnsi="GHEA Grapalat" w:cs="Sylfaen"/>
          <w:sz w:val="20"/>
          <w:lang w:val="ru-RU"/>
        </w:rPr>
        <w:t>Հայտերը</w:t>
      </w:r>
      <w:r w:rsidRPr="00AE2768">
        <w:rPr>
          <w:rFonts w:ascii="GHEA Grapalat" w:hAnsi="GHEA Grapalat" w:cs="Sylfaen"/>
          <w:sz w:val="20"/>
          <w:lang w:val="af-ZA"/>
        </w:rPr>
        <w:t xml:space="preserve">, </w:t>
      </w:r>
      <w:r w:rsidRPr="00AE2768">
        <w:rPr>
          <w:rFonts w:ascii="GHEA Grapalat" w:hAnsi="GHEA Grapalat" w:cs="Sylfaen"/>
          <w:sz w:val="20"/>
          <w:lang w:val="ru-RU"/>
        </w:rPr>
        <w:t>հայերենից</w:t>
      </w:r>
      <w:r w:rsidRPr="00AE2768">
        <w:rPr>
          <w:rFonts w:ascii="GHEA Grapalat" w:hAnsi="GHEA Grapalat" w:cs="Sylfaen"/>
          <w:sz w:val="20"/>
          <w:lang w:val="af-ZA"/>
        </w:rPr>
        <w:t xml:space="preserve"> </w:t>
      </w:r>
      <w:r w:rsidRPr="00AE2768">
        <w:rPr>
          <w:rFonts w:ascii="GHEA Grapalat" w:hAnsi="GHEA Grapalat" w:cs="Sylfaen"/>
          <w:sz w:val="20"/>
          <w:lang w:val="ru-RU"/>
        </w:rPr>
        <w:t>բացի</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են</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ներկայացվել</w:t>
      </w:r>
      <w:r w:rsidRPr="00AE2768">
        <w:rPr>
          <w:rFonts w:ascii="GHEA Grapalat" w:hAnsi="GHEA Grapalat" w:cs="Sylfaen"/>
          <w:sz w:val="20"/>
          <w:lang w:val="af-ZA"/>
        </w:rPr>
        <w:t xml:space="preserve"> </w:t>
      </w:r>
      <w:r w:rsidRPr="00AE2768">
        <w:rPr>
          <w:rFonts w:ascii="GHEA Grapalat" w:hAnsi="GHEA Grapalat" w:cs="Sylfaen"/>
          <w:sz w:val="20"/>
          <w:lang w:val="ru-RU"/>
        </w:rPr>
        <w:t>նաև</w:t>
      </w:r>
      <w:r w:rsidRPr="00AE2768">
        <w:rPr>
          <w:rFonts w:ascii="GHEA Grapalat" w:hAnsi="GHEA Grapalat" w:cs="Sylfaen"/>
          <w:sz w:val="20"/>
          <w:lang w:val="af-ZA"/>
        </w:rPr>
        <w:t xml:space="preserve"> </w:t>
      </w:r>
      <w:r w:rsidRPr="00AE2768">
        <w:rPr>
          <w:rFonts w:ascii="GHEA Grapalat" w:hAnsi="GHEA Grapalat" w:cs="Sylfaen"/>
          <w:sz w:val="20"/>
          <w:lang w:val="ru-RU"/>
        </w:rPr>
        <w:t>անգլերեն</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ռուսերեն։</w:t>
      </w:r>
      <w:r w:rsidRPr="00AE2768">
        <w:rPr>
          <w:rFonts w:ascii="GHEA Grapalat" w:hAnsi="GHEA Grapalat" w:cs="Sylfaen"/>
          <w:sz w:val="20"/>
          <w:lang w:val="af-ZA"/>
        </w:rPr>
        <w:t xml:space="preserve"> </w:t>
      </w:r>
    </w:p>
    <w:p w:rsidR="002462D0" w:rsidRPr="00AE2768" w:rsidRDefault="002462D0" w:rsidP="002462D0">
      <w:pPr>
        <w:jc w:val="center"/>
        <w:rPr>
          <w:rFonts w:ascii="GHEA Grapalat" w:hAnsi="GHEA Grapalat"/>
          <w:b/>
          <w:szCs w:val="22"/>
          <w:lang w:val="af-ZA"/>
        </w:rPr>
      </w:pPr>
    </w:p>
    <w:p w:rsidR="002462D0" w:rsidRPr="00AE2768" w:rsidRDefault="002462D0" w:rsidP="002462D0">
      <w:pPr>
        <w:jc w:val="center"/>
        <w:rPr>
          <w:rFonts w:ascii="GHEA Grapalat" w:hAnsi="GHEA Grapalat"/>
          <w:b/>
          <w:sz w:val="20"/>
          <w:lang w:val="af-ZA"/>
        </w:rPr>
      </w:pPr>
      <w:r w:rsidRPr="00AE2768">
        <w:rPr>
          <w:rFonts w:ascii="GHEA Grapalat" w:hAnsi="GHEA Grapalat"/>
          <w:b/>
          <w:sz w:val="20"/>
          <w:lang w:val="af-ZA"/>
        </w:rPr>
        <w:t xml:space="preserve">2. </w:t>
      </w:r>
      <w:r w:rsidRPr="00AE2768">
        <w:rPr>
          <w:rFonts w:ascii="GHEA Grapalat" w:hAnsi="GHEA Grapalat" w:cs="Sylfaen"/>
          <w:b/>
          <w:sz w:val="20"/>
          <w:lang w:val="es-ES"/>
        </w:rPr>
        <w:t>ԸՆԹԱՑԱԿԱՐԳԻ</w:t>
      </w:r>
      <w:r w:rsidRPr="00AE2768">
        <w:rPr>
          <w:rFonts w:ascii="GHEA Grapalat" w:hAnsi="GHEA Grapalat"/>
          <w:b/>
          <w:sz w:val="20"/>
          <w:lang w:val="af-ZA"/>
        </w:rPr>
        <w:t xml:space="preserve"> </w:t>
      </w:r>
      <w:r w:rsidRPr="00AE2768">
        <w:rPr>
          <w:rFonts w:ascii="GHEA Grapalat" w:hAnsi="GHEA Grapalat" w:cs="Sylfaen"/>
          <w:b/>
          <w:sz w:val="20"/>
          <w:lang w:val="es-ES"/>
        </w:rPr>
        <w:t>ՀԱՅՏԸ</w:t>
      </w:r>
    </w:p>
    <w:p w:rsidR="002462D0" w:rsidRPr="00AE2768" w:rsidRDefault="002462D0" w:rsidP="002462D0">
      <w:pPr>
        <w:ind w:firstLine="720"/>
        <w:jc w:val="center"/>
        <w:rPr>
          <w:rFonts w:ascii="GHEA Grapalat" w:hAnsi="GHEA Grapalat"/>
          <w:szCs w:val="22"/>
          <w:lang w:val="af-ZA"/>
        </w:rPr>
      </w:pPr>
    </w:p>
    <w:p w:rsidR="002462D0" w:rsidRPr="00AE2768" w:rsidRDefault="002462D0" w:rsidP="002462D0">
      <w:pPr>
        <w:ind w:firstLine="567"/>
        <w:jc w:val="both"/>
        <w:rPr>
          <w:rFonts w:ascii="GHEA Grapalat" w:hAnsi="GHEA Grapalat"/>
          <w:sz w:val="20"/>
          <w:szCs w:val="20"/>
          <w:lang w:val="es-ES"/>
        </w:rPr>
      </w:pPr>
      <w:r w:rsidRPr="00AE2768">
        <w:rPr>
          <w:rFonts w:ascii="GHEA Grapalat" w:hAnsi="GHEA Grapalat"/>
          <w:sz w:val="20"/>
          <w:szCs w:val="20"/>
          <w:lang w:val="hy-AM"/>
        </w:rPr>
        <w:t xml:space="preserve">Ընթացակարգին մասնակցելու համար </w:t>
      </w:r>
      <w:r w:rsidRPr="00AE2768">
        <w:rPr>
          <w:rFonts w:ascii="GHEA Grapalat" w:hAnsi="GHEA Grapalat"/>
          <w:sz w:val="20"/>
          <w:szCs w:val="20"/>
        </w:rPr>
        <w:t>մ</w:t>
      </w:r>
      <w:r w:rsidRPr="00AE2768">
        <w:rPr>
          <w:rFonts w:ascii="GHEA Grapalat" w:hAnsi="GHEA Grapalat"/>
          <w:sz w:val="20"/>
          <w:szCs w:val="20"/>
          <w:lang w:val="hy-AM"/>
        </w:rPr>
        <w:t xml:space="preserve">ասնակիցը </w:t>
      </w:r>
      <w:r w:rsidRPr="00AE2768">
        <w:rPr>
          <w:rFonts w:ascii="GHEA Grapalat" w:hAnsi="GHEA Grapalat"/>
          <w:sz w:val="20"/>
          <w:szCs w:val="20"/>
        </w:rPr>
        <w:t>սույն</w:t>
      </w:r>
      <w:r w:rsidRPr="00AE2768">
        <w:rPr>
          <w:rFonts w:ascii="GHEA Grapalat" w:hAnsi="GHEA Grapalat"/>
          <w:sz w:val="20"/>
          <w:szCs w:val="20"/>
          <w:lang w:val="af-ZA"/>
        </w:rPr>
        <w:t xml:space="preserve"> </w:t>
      </w:r>
      <w:r w:rsidRPr="00AE2768">
        <w:rPr>
          <w:rFonts w:ascii="GHEA Grapalat" w:hAnsi="GHEA Grapalat"/>
          <w:sz w:val="20"/>
          <w:szCs w:val="20"/>
        </w:rPr>
        <w:t>հրավերի</w:t>
      </w:r>
      <w:r w:rsidRPr="00AE2768">
        <w:rPr>
          <w:rFonts w:ascii="GHEA Grapalat" w:hAnsi="GHEA Grapalat"/>
          <w:sz w:val="20"/>
          <w:szCs w:val="20"/>
          <w:lang w:val="af-ZA"/>
        </w:rPr>
        <w:t xml:space="preserve"> 2-</w:t>
      </w:r>
      <w:r w:rsidRPr="00AE2768">
        <w:rPr>
          <w:rFonts w:ascii="GHEA Grapalat" w:hAnsi="GHEA Grapalat"/>
          <w:sz w:val="20"/>
          <w:szCs w:val="20"/>
        </w:rPr>
        <w:t>րդ</w:t>
      </w:r>
      <w:r w:rsidRPr="00AE2768">
        <w:rPr>
          <w:rFonts w:ascii="GHEA Grapalat" w:hAnsi="GHEA Grapalat"/>
          <w:sz w:val="20"/>
          <w:szCs w:val="20"/>
          <w:lang w:val="af-ZA"/>
        </w:rPr>
        <w:t xml:space="preserve"> </w:t>
      </w:r>
      <w:r w:rsidRPr="00AE2768">
        <w:rPr>
          <w:rFonts w:ascii="GHEA Grapalat" w:hAnsi="GHEA Grapalat"/>
          <w:sz w:val="20"/>
          <w:szCs w:val="20"/>
        </w:rPr>
        <w:t>մասի</w:t>
      </w:r>
      <w:r w:rsidRPr="00AE2768">
        <w:rPr>
          <w:rFonts w:ascii="GHEA Grapalat" w:hAnsi="GHEA Grapalat"/>
          <w:sz w:val="20"/>
          <w:szCs w:val="20"/>
          <w:lang w:val="af-ZA"/>
        </w:rPr>
        <w:t xml:space="preserve"> 3-</w:t>
      </w:r>
      <w:r w:rsidRPr="00AE2768">
        <w:rPr>
          <w:rFonts w:ascii="GHEA Grapalat" w:hAnsi="GHEA Grapalat"/>
          <w:sz w:val="20"/>
          <w:szCs w:val="20"/>
        </w:rPr>
        <w:t>րդ</w:t>
      </w:r>
      <w:r w:rsidRPr="00AE2768">
        <w:rPr>
          <w:rFonts w:ascii="GHEA Grapalat" w:hAnsi="GHEA Grapalat"/>
          <w:sz w:val="20"/>
          <w:szCs w:val="20"/>
          <w:lang w:val="af-ZA"/>
        </w:rPr>
        <w:t xml:space="preserve"> </w:t>
      </w:r>
      <w:r w:rsidRPr="00AE2768">
        <w:rPr>
          <w:rFonts w:ascii="GHEA Grapalat" w:hAnsi="GHEA Grapalat"/>
          <w:sz w:val="20"/>
          <w:szCs w:val="20"/>
        </w:rPr>
        <w:t>բաժնով</w:t>
      </w:r>
      <w:r w:rsidRPr="00AE2768">
        <w:rPr>
          <w:rFonts w:ascii="GHEA Grapalat" w:hAnsi="GHEA Grapalat"/>
          <w:sz w:val="20"/>
          <w:szCs w:val="20"/>
          <w:lang w:val="af-ZA"/>
        </w:rPr>
        <w:t xml:space="preserve"> </w:t>
      </w:r>
      <w:r w:rsidRPr="00AE2768">
        <w:rPr>
          <w:rFonts w:ascii="GHEA Grapalat" w:hAnsi="GHEA Grapalat"/>
          <w:sz w:val="20"/>
          <w:szCs w:val="20"/>
        </w:rPr>
        <w:t>սահմանված</w:t>
      </w:r>
      <w:r w:rsidRPr="00AE2768">
        <w:rPr>
          <w:rFonts w:ascii="GHEA Grapalat" w:hAnsi="GHEA Grapalat"/>
          <w:sz w:val="20"/>
          <w:szCs w:val="20"/>
          <w:lang w:val="af-ZA"/>
        </w:rPr>
        <w:t xml:space="preserve"> </w:t>
      </w:r>
      <w:r w:rsidRPr="00AE2768">
        <w:rPr>
          <w:rFonts w:ascii="GHEA Grapalat" w:hAnsi="GHEA Grapalat"/>
          <w:sz w:val="20"/>
          <w:szCs w:val="20"/>
        </w:rPr>
        <w:t>կարգով</w:t>
      </w:r>
      <w:r w:rsidRPr="00AE276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E2768">
        <w:rPr>
          <w:rFonts w:ascii="GHEA Grapalat" w:hAnsi="GHEA Grapalat"/>
          <w:sz w:val="20"/>
          <w:szCs w:val="20"/>
          <w:lang w:val="es-ES"/>
        </w:rPr>
        <w:t>ը:</w:t>
      </w:r>
    </w:p>
    <w:p w:rsidR="002462D0" w:rsidRPr="00AE2768" w:rsidRDefault="002462D0" w:rsidP="002462D0">
      <w:pPr>
        <w:ind w:firstLine="567"/>
        <w:jc w:val="both"/>
        <w:rPr>
          <w:rFonts w:ascii="GHEA Grapalat" w:hAnsi="GHEA Grapalat" w:cs="Sylfaen"/>
          <w:sz w:val="20"/>
          <w:lang w:val="es-ES"/>
        </w:rPr>
      </w:pPr>
      <w:r w:rsidRPr="00AE2768">
        <w:rPr>
          <w:rFonts w:ascii="GHEA Grapalat" w:hAnsi="GHEA Grapalat" w:cs="Sylfaen"/>
          <w:sz w:val="20"/>
        </w:rPr>
        <w:t>Մասնակիցը</w:t>
      </w:r>
      <w:r w:rsidRPr="00AE2768">
        <w:rPr>
          <w:rFonts w:ascii="GHEA Grapalat" w:hAnsi="GHEA Grapalat" w:cs="Sylfaen"/>
          <w:sz w:val="20"/>
          <w:lang w:val="es-ES"/>
        </w:rPr>
        <w:t xml:space="preserve"> </w:t>
      </w:r>
      <w:r w:rsidRPr="00AE2768">
        <w:rPr>
          <w:rFonts w:ascii="GHEA Grapalat" w:hAnsi="GHEA Grapalat" w:cs="Sylfaen"/>
          <w:sz w:val="20"/>
        </w:rPr>
        <w:t>հայտով</w:t>
      </w:r>
      <w:r w:rsidRPr="00AE2768">
        <w:rPr>
          <w:rFonts w:ascii="GHEA Grapalat" w:hAnsi="GHEA Grapalat" w:cs="Sylfaen"/>
          <w:sz w:val="20"/>
          <w:lang w:val="es-ES"/>
        </w:rPr>
        <w:t xml:space="preserve"> </w:t>
      </w:r>
      <w:r w:rsidRPr="00AE2768">
        <w:rPr>
          <w:rFonts w:ascii="GHEA Grapalat" w:hAnsi="GHEA Grapalat" w:cs="Sylfaen"/>
          <w:sz w:val="20"/>
        </w:rPr>
        <w:t>ներկայացնում</w:t>
      </w:r>
      <w:r w:rsidRPr="00AE2768">
        <w:rPr>
          <w:rFonts w:ascii="GHEA Grapalat" w:hAnsi="GHEA Grapalat" w:cs="Sylfaen"/>
          <w:sz w:val="20"/>
          <w:lang w:val="es-ES"/>
        </w:rPr>
        <w:t xml:space="preserve"> </w:t>
      </w:r>
      <w:r w:rsidRPr="00AE2768">
        <w:rPr>
          <w:rFonts w:ascii="GHEA Grapalat" w:hAnsi="GHEA Grapalat" w:cs="Sylfaen"/>
          <w:sz w:val="20"/>
        </w:rPr>
        <w:t>է</w:t>
      </w:r>
      <w:r w:rsidRPr="00AE2768">
        <w:rPr>
          <w:rFonts w:ascii="GHEA Grapalat" w:hAnsi="GHEA Grapalat" w:cs="Sylfaen"/>
          <w:sz w:val="20"/>
          <w:lang w:val="es-ES"/>
        </w:rPr>
        <w:t xml:space="preserve"> </w:t>
      </w:r>
      <w:r w:rsidRPr="00AE2768">
        <w:rPr>
          <w:rFonts w:ascii="GHEA Grapalat" w:hAnsi="GHEA Grapalat" w:cs="Sylfaen"/>
          <w:sz w:val="20"/>
        </w:rPr>
        <w:t>իր</w:t>
      </w:r>
      <w:r w:rsidRPr="00AE2768">
        <w:rPr>
          <w:rFonts w:ascii="GHEA Grapalat" w:hAnsi="GHEA Grapalat" w:cs="Sylfaen"/>
          <w:sz w:val="20"/>
          <w:lang w:val="es-ES"/>
        </w:rPr>
        <w:t xml:space="preserve"> </w:t>
      </w:r>
      <w:r w:rsidRPr="00AE2768">
        <w:rPr>
          <w:rFonts w:ascii="GHEA Grapalat" w:hAnsi="GHEA Grapalat" w:cs="Sylfaen"/>
          <w:sz w:val="20"/>
        </w:rPr>
        <w:t>կողմից</w:t>
      </w:r>
      <w:r w:rsidRPr="00AE2768">
        <w:rPr>
          <w:rFonts w:ascii="GHEA Grapalat" w:hAnsi="GHEA Grapalat" w:cs="Sylfaen"/>
          <w:sz w:val="20"/>
          <w:lang w:val="es-ES"/>
        </w:rPr>
        <w:t xml:space="preserve"> </w:t>
      </w:r>
      <w:r w:rsidRPr="00AE2768">
        <w:rPr>
          <w:rFonts w:ascii="GHEA Grapalat" w:hAnsi="GHEA Grapalat" w:cs="Sylfaen"/>
          <w:sz w:val="20"/>
        </w:rPr>
        <w:t>հաստատված</w:t>
      </w:r>
      <w:r w:rsidRPr="00AE2768">
        <w:rPr>
          <w:rFonts w:ascii="GHEA Grapalat" w:hAnsi="GHEA Grapalat" w:cs="Sylfaen"/>
          <w:sz w:val="20"/>
          <w:lang w:val="es-ES"/>
        </w:rPr>
        <w:t>`</w:t>
      </w:r>
    </w:p>
    <w:p w:rsidR="002462D0" w:rsidRPr="00AE2768" w:rsidRDefault="002462D0" w:rsidP="002462D0">
      <w:pPr>
        <w:ind w:firstLine="567"/>
        <w:jc w:val="both"/>
        <w:rPr>
          <w:rFonts w:ascii="GHEA Grapalat" w:hAnsi="GHEA Grapalat" w:cs="Sylfaen"/>
          <w:sz w:val="20"/>
          <w:lang w:val="es-ES"/>
        </w:rPr>
      </w:pPr>
      <w:r w:rsidRPr="00AE2768">
        <w:rPr>
          <w:rFonts w:ascii="GHEA Grapalat" w:hAnsi="GHEA Grapalat" w:cs="Sylfaen"/>
          <w:sz w:val="20"/>
          <w:lang w:val="es-ES"/>
        </w:rPr>
        <w:t xml:space="preserve">2.1 </w:t>
      </w:r>
      <w:r w:rsidRPr="00AE2768">
        <w:rPr>
          <w:rFonts w:ascii="GHEA Grapalat" w:hAnsi="GHEA Grapalat" w:cs="Sylfaen"/>
          <w:sz w:val="20"/>
          <w:lang w:val="ru-RU"/>
        </w:rPr>
        <w:t>ընթացակարգին</w:t>
      </w:r>
      <w:r w:rsidRPr="00AE2768">
        <w:rPr>
          <w:rFonts w:ascii="GHEA Grapalat" w:hAnsi="GHEA Grapalat" w:cs="Sylfaen"/>
          <w:sz w:val="20"/>
          <w:lang w:val="af-ZA"/>
        </w:rPr>
        <w:t xml:space="preserve"> </w:t>
      </w:r>
      <w:r w:rsidRPr="00AE2768">
        <w:rPr>
          <w:rFonts w:ascii="GHEA Grapalat" w:hAnsi="GHEA Grapalat" w:cs="Sylfaen"/>
          <w:sz w:val="20"/>
          <w:lang w:val="ru-RU"/>
        </w:rPr>
        <w:t>մասնակցելու</w:t>
      </w:r>
      <w:r w:rsidRPr="00AE2768">
        <w:rPr>
          <w:rFonts w:ascii="GHEA Grapalat" w:hAnsi="GHEA Grapalat" w:cs="Sylfaen"/>
          <w:sz w:val="20"/>
          <w:lang w:val="af-ZA"/>
        </w:rPr>
        <w:t xml:space="preserve"> </w:t>
      </w:r>
      <w:r w:rsidRPr="00AE2768">
        <w:rPr>
          <w:rFonts w:ascii="GHEA Grapalat" w:hAnsi="GHEA Grapalat" w:cs="Sylfaen"/>
          <w:sz w:val="20"/>
          <w:lang w:val="ru-RU"/>
        </w:rPr>
        <w:t>դիմում</w:t>
      </w:r>
      <w:r w:rsidRPr="00AE2768">
        <w:rPr>
          <w:rFonts w:ascii="GHEA Grapalat" w:hAnsi="GHEA Grapalat" w:cs="Sylfaen"/>
          <w:sz w:val="20"/>
          <w:lang w:val="es-ES"/>
        </w:rPr>
        <w:t>-</w:t>
      </w:r>
      <w:r w:rsidRPr="00AE2768">
        <w:rPr>
          <w:rFonts w:ascii="GHEA Grapalat" w:hAnsi="GHEA Grapalat" w:cs="Sylfaen"/>
          <w:sz w:val="20"/>
        </w:rPr>
        <w:t>հայտարարություն</w:t>
      </w:r>
      <w:r w:rsidRPr="00AE2768">
        <w:rPr>
          <w:rFonts w:ascii="GHEA Grapalat" w:hAnsi="GHEA Grapalat" w:cs="Sylfaen"/>
          <w:sz w:val="20"/>
          <w:lang w:val="af-ZA"/>
        </w:rPr>
        <w:t>` համաձայն հ</w:t>
      </w:r>
      <w:r w:rsidRPr="00AE2768">
        <w:rPr>
          <w:rFonts w:ascii="GHEA Grapalat" w:hAnsi="GHEA Grapalat" w:cs="Sylfaen"/>
          <w:sz w:val="20"/>
          <w:lang w:val="ru-RU"/>
        </w:rPr>
        <w:t>ավելված</w:t>
      </w:r>
      <w:r w:rsidRPr="00AE2768">
        <w:rPr>
          <w:rFonts w:ascii="GHEA Grapalat" w:hAnsi="GHEA Grapalat" w:cs="Sylfaen"/>
          <w:sz w:val="20"/>
          <w:lang w:val="af-ZA"/>
        </w:rPr>
        <w:t xml:space="preserve"> N 1-ի</w:t>
      </w:r>
      <w:r w:rsidRPr="00AE2768">
        <w:rPr>
          <w:rFonts w:ascii="GHEA Grapalat" w:hAnsi="GHEA Grapalat" w:cs="Sylfaen"/>
          <w:sz w:val="20"/>
          <w:lang w:val="es-ES"/>
        </w:rPr>
        <w:t>.</w:t>
      </w:r>
    </w:p>
    <w:p w:rsidR="002462D0" w:rsidRPr="00AE2768" w:rsidRDefault="002462D0" w:rsidP="002462D0">
      <w:pPr>
        <w:ind w:firstLine="567"/>
        <w:jc w:val="both"/>
        <w:rPr>
          <w:rFonts w:ascii="GHEA Grapalat" w:hAnsi="GHEA Grapalat" w:cs="Sylfaen"/>
          <w:sz w:val="20"/>
          <w:lang w:val="es-ES"/>
        </w:rPr>
      </w:pPr>
      <w:r w:rsidRPr="00C710A2">
        <w:rPr>
          <w:rFonts w:ascii="GHEA Grapalat" w:hAnsi="GHEA Grapalat"/>
          <w:sz w:val="20"/>
          <w:lang w:val="es-ES"/>
        </w:rPr>
        <w:t xml:space="preserve">2.2 </w:t>
      </w:r>
      <w:r w:rsidRPr="00AE2768">
        <w:rPr>
          <w:rFonts w:ascii="GHEA Grapalat" w:hAnsi="GHEA Grapalat" w:cs="Sylfaen"/>
          <w:sz w:val="20"/>
          <w:lang w:val="es-ES"/>
        </w:rPr>
        <w:t xml:space="preserve">իր կողմից հաստատված` </w:t>
      </w:r>
      <w:r w:rsidRPr="00AE2768">
        <w:rPr>
          <w:rFonts w:ascii="GHEA Grapalat" w:hAnsi="GHEA Grapalat" w:cs="Sylfaen"/>
          <w:sz w:val="20"/>
        </w:rPr>
        <w:t>առաջարկվող</w:t>
      </w:r>
      <w:r w:rsidRPr="00AE2768">
        <w:rPr>
          <w:rFonts w:ascii="GHEA Grapalat" w:hAnsi="GHEA Grapalat" w:cs="Sylfaen"/>
          <w:sz w:val="20"/>
          <w:lang w:val="es-ES"/>
        </w:rPr>
        <w:t xml:space="preserve"> </w:t>
      </w:r>
      <w:r w:rsidRPr="00AE2768">
        <w:rPr>
          <w:rFonts w:ascii="GHEA Grapalat" w:hAnsi="GHEA Grapalat" w:cs="Sylfaen"/>
          <w:sz w:val="20"/>
        </w:rPr>
        <w:t>ապրանքի</w:t>
      </w:r>
      <w:r w:rsidRPr="00AE2768">
        <w:rPr>
          <w:rFonts w:ascii="GHEA Grapalat" w:hAnsi="GHEA Grapalat" w:cs="Sylfaen"/>
          <w:sz w:val="20"/>
          <w:lang w:val="es-ES"/>
        </w:rPr>
        <w:t xml:space="preserve"> </w:t>
      </w:r>
      <w:r w:rsidRPr="00AE2768">
        <w:rPr>
          <w:rFonts w:ascii="GHEA Grapalat" w:hAnsi="GHEA Grapalat"/>
          <w:sz w:val="20"/>
          <w:szCs w:val="20"/>
          <w:lang w:val="hy-AM"/>
        </w:rPr>
        <w:t>ամբողջական նկարագիրը</w:t>
      </w:r>
      <w:r w:rsidRPr="00AE2768">
        <w:rPr>
          <w:rFonts w:ascii="GHEA Grapalat" w:hAnsi="GHEA Grapalat"/>
          <w:sz w:val="20"/>
          <w:szCs w:val="20"/>
          <w:lang w:val="es-ES"/>
        </w:rPr>
        <w:t xml:space="preserve">` </w:t>
      </w:r>
      <w:r w:rsidRPr="00AE2768">
        <w:rPr>
          <w:rFonts w:ascii="GHEA Grapalat" w:hAnsi="GHEA Grapalat"/>
          <w:sz w:val="20"/>
          <w:szCs w:val="20"/>
        </w:rPr>
        <w:t>համաձայն</w:t>
      </w:r>
      <w:r w:rsidRPr="00AE2768">
        <w:rPr>
          <w:rFonts w:ascii="GHEA Grapalat" w:hAnsi="GHEA Grapalat"/>
          <w:sz w:val="20"/>
          <w:szCs w:val="20"/>
          <w:lang w:val="es-ES"/>
        </w:rPr>
        <w:t xml:space="preserve"> </w:t>
      </w:r>
      <w:r w:rsidRPr="00AE2768">
        <w:rPr>
          <w:rFonts w:ascii="GHEA Grapalat" w:hAnsi="GHEA Grapalat"/>
          <w:sz w:val="20"/>
          <w:szCs w:val="20"/>
        </w:rPr>
        <w:t>հավելված</w:t>
      </w:r>
      <w:r w:rsidRPr="00AE2768">
        <w:rPr>
          <w:rFonts w:ascii="GHEA Grapalat" w:hAnsi="GHEA Grapalat"/>
          <w:sz w:val="20"/>
          <w:szCs w:val="20"/>
          <w:lang w:val="es-ES"/>
        </w:rPr>
        <w:t xml:space="preserve"> N 1.1-</w:t>
      </w:r>
      <w:r w:rsidRPr="00AE2768">
        <w:rPr>
          <w:rFonts w:ascii="GHEA Grapalat" w:hAnsi="GHEA Grapalat"/>
          <w:sz w:val="20"/>
          <w:szCs w:val="20"/>
        </w:rPr>
        <w:t>ի</w:t>
      </w:r>
      <w:r w:rsidRPr="00AE2768">
        <w:rPr>
          <w:rFonts w:ascii="GHEA Grapalat" w:hAnsi="GHEA Grapalat" w:cs="Sylfaen"/>
          <w:sz w:val="20"/>
          <w:lang w:val="es-ES"/>
        </w:rPr>
        <w:t>.</w:t>
      </w:r>
    </w:p>
    <w:p w:rsidR="002462D0" w:rsidRPr="00AE2768" w:rsidRDefault="002462D0" w:rsidP="002462D0">
      <w:pPr>
        <w:pStyle w:val="norm"/>
        <w:spacing w:line="276" w:lineRule="auto"/>
        <w:ind w:firstLine="567"/>
        <w:rPr>
          <w:rFonts w:ascii="GHEA Grapalat" w:hAnsi="GHEA Grapalat" w:cs="Sylfaen"/>
          <w:sz w:val="20"/>
          <w:szCs w:val="24"/>
          <w:lang w:val="af-ZA" w:eastAsia="en-US"/>
        </w:rPr>
      </w:pPr>
      <w:r w:rsidRPr="00AE2768">
        <w:rPr>
          <w:rFonts w:ascii="GHEA Grapalat" w:hAnsi="GHEA Grapalat" w:cs="Sylfaen"/>
          <w:sz w:val="20"/>
          <w:lang w:val="af-ZA"/>
        </w:rPr>
        <w:t xml:space="preserve">2.3 </w:t>
      </w:r>
      <w:r w:rsidRPr="00AE2768">
        <w:rPr>
          <w:rFonts w:ascii="GHEA Grapalat" w:hAnsi="GHEA Grapalat" w:cs="Sylfaen"/>
          <w:sz w:val="20"/>
          <w:szCs w:val="24"/>
          <w:lang w:eastAsia="en-US"/>
        </w:rPr>
        <w:t>գործակալության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պայմանագրի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պատճենը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դրա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կողմ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հանդիսացող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անձի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տվյալները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պայմանագիրն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իրականացվելու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գործակալության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միջոցով</w:t>
      </w:r>
      <w:r w:rsidRPr="00AE2768">
        <w:rPr>
          <w:rFonts w:ascii="GHEA Grapalat" w:hAnsi="GHEA Grapalat" w:cs="Sylfaen"/>
          <w:sz w:val="20"/>
          <w:szCs w:val="24"/>
          <w:lang w:val="af-ZA" w:eastAsia="en-US"/>
        </w:rPr>
        <w:t>.</w:t>
      </w:r>
    </w:p>
    <w:p w:rsidR="002462D0" w:rsidRPr="00B14CEE" w:rsidRDefault="002462D0" w:rsidP="002462D0">
      <w:pPr>
        <w:pStyle w:val="norm"/>
        <w:spacing w:line="240" w:lineRule="auto"/>
        <w:ind w:firstLine="567"/>
        <w:rPr>
          <w:rFonts w:ascii="GHEA Grapalat" w:hAnsi="GHEA Grapalat" w:cs="Sylfaen"/>
          <w:color w:val="FFFFFF"/>
          <w:sz w:val="20"/>
          <w:szCs w:val="24"/>
          <w:lang w:val="af-ZA" w:eastAsia="en-US"/>
        </w:rPr>
      </w:pPr>
      <w:r w:rsidRPr="00AE2768">
        <w:rPr>
          <w:rFonts w:ascii="GHEA Grapalat" w:hAnsi="GHEA Grapalat" w:cs="Sylfaen"/>
          <w:sz w:val="20"/>
          <w:szCs w:val="24"/>
          <w:lang w:val="af-ZA" w:eastAsia="en-US"/>
        </w:rPr>
        <w:t xml:space="preserve">2.4 </w:t>
      </w:r>
      <w:r w:rsidRPr="00AE2768">
        <w:rPr>
          <w:rFonts w:ascii="GHEA Grapalat" w:hAnsi="GHEA Grapalat" w:cs="Sylfaen"/>
          <w:sz w:val="20"/>
          <w:szCs w:val="24"/>
          <w:lang w:eastAsia="en-US"/>
        </w:rPr>
        <w:t>համատեղ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գործունեության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պայմանագիրը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մասնակիցները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գնման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ընթացակարգին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մասնակցում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համատեղ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գործունեության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կարգով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կոնսորցիումով</w:t>
      </w:r>
      <w:r w:rsidRPr="00AE2768">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 xml:space="preserve">15 </w:t>
      </w:r>
      <w:r w:rsidRPr="00B14CEE">
        <w:rPr>
          <w:rStyle w:val="af6"/>
          <w:rFonts w:ascii="GHEA Grapalat" w:hAnsi="GHEA Grapalat" w:cs="Sylfaen"/>
          <w:color w:val="FFFFFF"/>
          <w:sz w:val="20"/>
          <w:szCs w:val="24"/>
          <w:lang w:val="af-ZA" w:eastAsia="en-US"/>
        </w:rPr>
        <w:footnoteReference w:id="1"/>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cs="Sylfaen"/>
          <w:sz w:val="20"/>
          <w:lang w:val="af-ZA"/>
        </w:rPr>
        <w:t>2.</w:t>
      </w:r>
      <w:r>
        <w:rPr>
          <w:rFonts w:ascii="GHEA Grapalat" w:hAnsi="GHEA Grapalat" w:cs="Sylfaen"/>
          <w:sz w:val="20"/>
          <w:lang w:val="hy-AM"/>
        </w:rPr>
        <w:t>5</w:t>
      </w:r>
      <w:r>
        <w:rPr>
          <w:rFonts w:ascii="GHEA Grapalat" w:hAnsi="GHEA Grapalat" w:cs="Sylfaen"/>
          <w:sz w:val="20"/>
          <w:lang w:val="af-ZA"/>
        </w:rPr>
        <w:t xml:space="preserve"> </w:t>
      </w:r>
      <w:r w:rsidRPr="00AE2768">
        <w:rPr>
          <w:rFonts w:ascii="GHEA Grapalat" w:hAnsi="GHEA Grapalat" w:cs="Sylfaen"/>
          <w:sz w:val="20"/>
          <w:lang w:val="hy-AM"/>
        </w:rPr>
        <w:t>գնային</w:t>
      </w:r>
      <w:r w:rsidRPr="00AE2768">
        <w:rPr>
          <w:rFonts w:ascii="GHEA Grapalat" w:hAnsi="GHEA Grapalat" w:cs="Sylfaen"/>
          <w:sz w:val="20"/>
          <w:lang w:val="af-ZA"/>
        </w:rPr>
        <w:t xml:space="preserve"> </w:t>
      </w:r>
      <w:r w:rsidRPr="00AE2768">
        <w:rPr>
          <w:rFonts w:ascii="GHEA Grapalat" w:hAnsi="GHEA Grapalat" w:cs="Sylfaen"/>
          <w:sz w:val="20"/>
          <w:lang w:val="hy-AM"/>
        </w:rPr>
        <w:t>առաջարկ</w:t>
      </w:r>
      <w:r w:rsidRPr="00AE2768">
        <w:rPr>
          <w:rFonts w:ascii="GHEA Grapalat" w:hAnsi="GHEA Grapalat" w:cs="Sylfaen"/>
          <w:sz w:val="20"/>
          <w:lang w:val="af-ZA"/>
        </w:rPr>
        <w:t xml:space="preserve">` </w:t>
      </w:r>
      <w:r w:rsidRPr="00AE2768">
        <w:rPr>
          <w:rFonts w:ascii="GHEA Grapalat" w:hAnsi="GHEA Grapalat" w:cs="Sylfaen"/>
          <w:sz w:val="20"/>
          <w:lang w:val="hy-AM"/>
        </w:rPr>
        <w:t>համաձայն</w:t>
      </w:r>
      <w:r w:rsidRPr="00AE2768">
        <w:rPr>
          <w:rFonts w:ascii="GHEA Grapalat" w:hAnsi="GHEA Grapalat" w:cs="Sylfaen"/>
          <w:sz w:val="20"/>
          <w:lang w:val="af-ZA"/>
        </w:rPr>
        <w:t xml:space="preserve"> </w:t>
      </w:r>
      <w:r w:rsidRPr="00AE2768">
        <w:rPr>
          <w:rFonts w:ascii="GHEA Grapalat" w:hAnsi="GHEA Grapalat" w:cs="Sylfaen"/>
          <w:sz w:val="20"/>
          <w:lang w:val="hy-AM"/>
        </w:rPr>
        <w:t>հավելված</w:t>
      </w:r>
      <w:r w:rsidRPr="00AE2768">
        <w:rPr>
          <w:rFonts w:ascii="GHEA Grapalat" w:hAnsi="GHEA Grapalat" w:cs="Sylfaen"/>
          <w:sz w:val="20"/>
          <w:lang w:val="af-ZA"/>
        </w:rPr>
        <w:t xml:space="preserve"> N 2-</w:t>
      </w:r>
      <w:r w:rsidRPr="00AE2768">
        <w:rPr>
          <w:rFonts w:ascii="GHEA Grapalat" w:hAnsi="GHEA Grapalat" w:cs="Sylfaen"/>
          <w:sz w:val="20"/>
          <w:lang w:val="hy-AM"/>
        </w:rPr>
        <w:t>ի</w:t>
      </w:r>
      <w:r w:rsidRPr="00AE2768">
        <w:rPr>
          <w:rFonts w:ascii="GHEA Grapalat" w:hAnsi="GHEA Grapalat" w:cs="Sylfaen"/>
          <w:sz w:val="20"/>
          <w:lang w:val="af-ZA"/>
        </w:rPr>
        <w:t xml:space="preserve">: Գնային առաջարկը </w:t>
      </w:r>
      <w:r w:rsidRPr="00AE2768">
        <w:rPr>
          <w:rFonts w:ascii="GHEA Grapalat" w:hAnsi="GHEA Grapalat" w:cs="Sylfaen"/>
          <w:sz w:val="20"/>
          <w:lang w:val="hy-AM"/>
        </w:rPr>
        <w:t>ներկայացվում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szCs w:val="20"/>
          <w:lang w:val="hy-AM"/>
        </w:rPr>
        <w:t>ինքնարժեք, շահույթ</w:t>
      </w:r>
      <w:r w:rsidRPr="00AE2768">
        <w:rPr>
          <w:rFonts w:ascii="GHEA Grapalat" w:hAnsi="GHEA Grapalat" w:cs="Sylfaen"/>
          <w:sz w:val="22"/>
          <w:szCs w:val="22"/>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hy-AM"/>
        </w:rPr>
        <w:t>ավելացված</w:t>
      </w:r>
      <w:r w:rsidRPr="00AE2768">
        <w:rPr>
          <w:rFonts w:ascii="GHEA Grapalat" w:hAnsi="GHEA Grapalat" w:cs="Sylfaen"/>
          <w:sz w:val="20"/>
          <w:lang w:val="af-ZA"/>
        </w:rPr>
        <w:t xml:space="preserve"> </w:t>
      </w:r>
      <w:r w:rsidRPr="00AE2768">
        <w:rPr>
          <w:rFonts w:ascii="GHEA Grapalat" w:hAnsi="GHEA Grapalat" w:cs="Sylfaen"/>
          <w:sz w:val="20"/>
          <w:lang w:val="hy-AM"/>
        </w:rPr>
        <w:t>արժեքի</w:t>
      </w:r>
      <w:r w:rsidRPr="00AE2768">
        <w:rPr>
          <w:rFonts w:ascii="GHEA Grapalat" w:hAnsi="GHEA Grapalat" w:cs="Sylfaen"/>
          <w:sz w:val="20"/>
          <w:lang w:val="af-ZA"/>
        </w:rPr>
        <w:t xml:space="preserve"> </w:t>
      </w:r>
      <w:r w:rsidRPr="00AE2768">
        <w:rPr>
          <w:rFonts w:ascii="GHEA Grapalat" w:hAnsi="GHEA Grapalat" w:cs="Sylfaen"/>
          <w:sz w:val="20"/>
          <w:lang w:val="hy-AM"/>
        </w:rPr>
        <w:t>հարկ</w:t>
      </w:r>
      <w:r w:rsidRPr="00AE2768" w:rsidDel="001A1F55">
        <w:rPr>
          <w:rFonts w:ascii="GHEA Grapalat" w:hAnsi="GHEA Grapalat" w:cs="Sylfaen"/>
          <w:sz w:val="20"/>
          <w:lang w:val="af-ZA"/>
        </w:rPr>
        <w:t xml:space="preserve"> </w:t>
      </w:r>
      <w:r w:rsidRPr="00AE2768">
        <w:rPr>
          <w:rFonts w:ascii="GHEA Grapalat" w:hAnsi="GHEA Grapalat" w:cs="Sylfaen"/>
          <w:sz w:val="20"/>
          <w:lang w:val="hy-AM"/>
        </w:rPr>
        <w:t>ընդհանրական</w:t>
      </w:r>
      <w:r w:rsidRPr="00AE2768">
        <w:rPr>
          <w:rFonts w:ascii="GHEA Grapalat" w:hAnsi="GHEA Grapalat" w:cs="Sylfaen"/>
          <w:sz w:val="20"/>
          <w:lang w:val="af-ZA"/>
        </w:rPr>
        <w:t xml:space="preserve"> </w:t>
      </w:r>
      <w:r w:rsidRPr="00AE2768">
        <w:rPr>
          <w:rFonts w:ascii="GHEA Grapalat" w:hAnsi="GHEA Grapalat" w:cs="Sylfaen"/>
          <w:sz w:val="20"/>
          <w:lang w:val="hy-AM"/>
        </w:rPr>
        <w:t>բաղադրիչներից</w:t>
      </w:r>
      <w:r w:rsidRPr="00AE2768">
        <w:rPr>
          <w:rFonts w:ascii="GHEA Grapalat" w:hAnsi="GHEA Grapalat" w:cs="Sylfaen"/>
          <w:sz w:val="20"/>
          <w:lang w:val="af-ZA"/>
        </w:rPr>
        <w:t xml:space="preserve"> </w:t>
      </w:r>
      <w:r w:rsidRPr="00AE2768">
        <w:rPr>
          <w:rFonts w:ascii="GHEA Grapalat" w:hAnsi="GHEA Grapalat" w:cs="Sylfaen"/>
          <w:sz w:val="20"/>
          <w:lang w:val="hy-AM"/>
        </w:rPr>
        <w:t>բաղկացած</w:t>
      </w:r>
      <w:r w:rsidRPr="00AE2768">
        <w:rPr>
          <w:rFonts w:ascii="GHEA Grapalat" w:hAnsi="GHEA Grapalat" w:cs="Sylfaen"/>
          <w:sz w:val="20"/>
          <w:lang w:val="af-ZA"/>
        </w:rPr>
        <w:t xml:space="preserve"> </w:t>
      </w:r>
      <w:r w:rsidRPr="00AE2768">
        <w:rPr>
          <w:rFonts w:ascii="GHEA Grapalat" w:hAnsi="GHEA Grapalat" w:cs="Sylfaen"/>
          <w:sz w:val="20"/>
          <w:lang w:val="hy-AM"/>
        </w:rPr>
        <w:t>հաշվարկի</w:t>
      </w:r>
      <w:r w:rsidRPr="00AE2768">
        <w:rPr>
          <w:rFonts w:ascii="GHEA Grapalat" w:hAnsi="GHEA Grapalat" w:cs="Sylfaen"/>
          <w:sz w:val="20"/>
          <w:lang w:val="af-ZA"/>
        </w:rPr>
        <w:t xml:space="preserve"> </w:t>
      </w:r>
      <w:r w:rsidRPr="00AE2768">
        <w:rPr>
          <w:rFonts w:ascii="GHEA Grapalat" w:hAnsi="GHEA Grapalat" w:cs="Sylfaen"/>
          <w:sz w:val="20"/>
          <w:lang w:val="hy-AM"/>
        </w:rPr>
        <w:t>ձևով։</w:t>
      </w:r>
      <w:r w:rsidRPr="00AE2768">
        <w:rPr>
          <w:rFonts w:ascii="GHEA Grapalat" w:hAnsi="GHEA Grapalat" w:cs="Sylfaen"/>
          <w:sz w:val="20"/>
          <w:lang w:val="af-ZA"/>
        </w:rPr>
        <w:t xml:space="preserve"> </w:t>
      </w:r>
      <w:r w:rsidRPr="00AE2768">
        <w:rPr>
          <w:rFonts w:ascii="GHEA Grapalat" w:hAnsi="GHEA Grapalat" w:cs="Sylfaen"/>
          <w:sz w:val="20"/>
          <w:lang w:val="hy-AM"/>
        </w:rPr>
        <w:t>Ինքնարժեքի</w:t>
      </w:r>
      <w:r w:rsidRPr="00AE2768">
        <w:rPr>
          <w:rFonts w:ascii="GHEA Grapalat" w:hAnsi="GHEA Grapalat" w:cs="Sylfaen"/>
          <w:sz w:val="20"/>
          <w:lang w:val="af-ZA"/>
        </w:rPr>
        <w:t xml:space="preserve"> </w:t>
      </w:r>
      <w:r w:rsidRPr="00AE2768">
        <w:rPr>
          <w:rFonts w:ascii="GHEA Grapalat" w:hAnsi="GHEA Grapalat" w:cs="Sylfaen"/>
          <w:sz w:val="20"/>
          <w:lang w:val="ru-RU"/>
        </w:rPr>
        <w:t>բաղադրիչների</w:t>
      </w:r>
      <w:r w:rsidRPr="00AE2768">
        <w:rPr>
          <w:rFonts w:ascii="GHEA Grapalat" w:hAnsi="GHEA Grapalat" w:cs="Sylfaen"/>
          <w:sz w:val="20"/>
          <w:lang w:val="af-ZA"/>
        </w:rPr>
        <w:t xml:space="preserve"> </w:t>
      </w:r>
      <w:r w:rsidRPr="00AE2768">
        <w:rPr>
          <w:rFonts w:ascii="GHEA Grapalat" w:hAnsi="GHEA Grapalat" w:cs="Sylfaen"/>
          <w:sz w:val="20"/>
          <w:lang w:val="ru-RU"/>
        </w:rPr>
        <w:t>հաշվարկ</w:t>
      </w:r>
      <w:r w:rsidRPr="00AE2768">
        <w:rPr>
          <w:rFonts w:ascii="GHEA Grapalat" w:hAnsi="GHEA Grapalat" w:cs="Sylfaen"/>
          <w:sz w:val="20"/>
          <w:lang w:val="af-ZA"/>
        </w:rPr>
        <w:t xml:space="preserve">` </w:t>
      </w:r>
      <w:r w:rsidRPr="00AE2768">
        <w:rPr>
          <w:rFonts w:ascii="GHEA Grapalat" w:hAnsi="GHEA Grapalat" w:cs="Sylfaen"/>
          <w:sz w:val="20"/>
          <w:lang w:val="ru-RU"/>
        </w:rPr>
        <w:t>բացվածք</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այլ</w:t>
      </w:r>
      <w:r w:rsidRPr="00AE2768">
        <w:rPr>
          <w:rFonts w:ascii="GHEA Grapalat" w:hAnsi="GHEA Grapalat" w:cs="Sylfaen"/>
          <w:sz w:val="20"/>
          <w:lang w:val="af-ZA"/>
        </w:rPr>
        <w:t xml:space="preserve"> </w:t>
      </w:r>
      <w:r w:rsidRPr="00AE2768">
        <w:rPr>
          <w:rFonts w:ascii="GHEA Grapalat" w:hAnsi="GHEA Grapalat" w:cs="Sylfaen"/>
          <w:sz w:val="20"/>
          <w:lang w:val="ru-RU"/>
        </w:rPr>
        <w:t>մանրամասներ</w:t>
      </w:r>
      <w:r w:rsidRPr="00AE2768">
        <w:rPr>
          <w:rFonts w:ascii="GHEA Grapalat" w:hAnsi="GHEA Grapalat" w:cs="Sylfaen"/>
          <w:sz w:val="20"/>
          <w:lang w:val="af-ZA"/>
        </w:rPr>
        <w:t xml:space="preserve"> </w:t>
      </w:r>
      <w:r w:rsidRPr="00AE2768">
        <w:rPr>
          <w:rFonts w:ascii="GHEA Grapalat" w:hAnsi="GHEA Grapalat" w:cs="Sylfaen"/>
          <w:sz w:val="20"/>
          <w:lang w:val="ru-RU"/>
        </w:rPr>
        <w:t>չեն</w:t>
      </w:r>
      <w:r w:rsidRPr="00AE2768">
        <w:rPr>
          <w:rFonts w:ascii="GHEA Grapalat" w:hAnsi="GHEA Grapalat" w:cs="Sylfaen"/>
          <w:sz w:val="20"/>
          <w:lang w:val="af-ZA"/>
        </w:rPr>
        <w:t xml:space="preserve"> </w:t>
      </w:r>
      <w:r w:rsidRPr="00AE2768">
        <w:rPr>
          <w:rFonts w:ascii="GHEA Grapalat" w:hAnsi="GHEA Grapalat" w:cs="Sylfaen"/>
          <w:sz w:val="20"/>
          <w:lang w:val="ru-RU"/>
        </w:rPr>
        <w:t>պահանջվում</w:t>
      </w:r>
      <w:r w:rsidRPr="00AE2768">
        <w:rPr>
          <w:rFonts w:ascii="GHEA Grapalat" w:hAnsi="GHEA Grapalat" w:cs="Sylfaen"/>
          <w:sz w:val="20"/>
          <w:lang w:val="af-ZA"/>
        </w:rPr>
        <w:t xml:space="preserve"> </w:t>
      </w:r>
      <w:r w:rsidRPr="00AE2768">
        <w:rPr>
          <w:rFonts w:ascii="GHEA Grapalat" w:hAnsi="GHEA Grapalat" w:cs="Sylfaen"/>
          <w:sz w:val="20"/>
          <w:lang w:val="ru-RU"/>
        </w:rPr>
        <w:t>և</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ներկայացվում</w:t>
      </w:r>
      <w:r w:rsidRPr="00AE2768">
        <w:rPr>
          <w:rFonts w:ascii="GHEA Grapalat" w:hAnsi="GHEA Grapalat" w:cs="Sylfaen"/>
          <w:sz w:val="20"/>
          <w:lang w:val="af-ZA"/>
        </w:rPr>
        <w:t xml:space="preserve">: </w:t>
      </w:r>
    </w:p>
    <w:p w:rsidR="002462D0" w:rsidRPr="00AE2768" w:rsidRDefault="002462D0" w:rsidP="002462D0">
      <w:pPr>
        <w:ind w:firstLine="567"/>
        <w:jc w:val="both"/>
        <w:rPr>
          <w:rFonts w:ascii="GHEA Grapalat" w:hAnsi="GHEA Grapalat" w:cs="Sylfaen"/>
          <w:sz w:val="20"/>
          <w:lang w:val="af-ZA"/>
        </w:rPr>
      </w:pPr>
    </w:p>
    <w:p w:rsidR="002462D0" w:rsidRPr="00AE2768" w:rsidRDefault="002462D0" w:rsidP="002462D0">
      <w:pPr>
        <w:jc w:val="center"/>
        <w:rPr>
          <w:rFonts w:ascii="GHEA Grapalat" w:hAnsi="GHEA Grapalat" w:cs="Sylfaen"/>
          <w:b/>
          <w:sz w:val="20"/>
          <w:lang w:val="es-ES"/>
        </w:rPr>
      </w:pPr>
      <w:r w:rsidRPr="00AE2768">
        <w:rPr>
          <w:rFonts w:ascii="GHEA Grapalat" w:hAnsi="GHEA Grapalat"/>
          <w:b/>
          <w:sz w:val="20"/>
          <w:lang w:val="es-ES"/>
        </w:rPr>
        <w:t xml:space="preserve">3. </w:t>
      </w:r>
      <w:r w:rsidRPr="00AE2768">
        <w:rPr>
          <w:rFonts w:ascii="GHEA Grapalat" w:hAnsi="GHEA Grapalat" w:cs="Sylfaen"/>
          <w:b/>
          <w:sz w:val="20"/>
          <w:lang w:val="es-ES"/>
        </w:rPr>
        <w:t>ՀԱՅՏԸ</w:t>
      </w:r>
      <w:r w:rsidRPr="00AE2768">
        <w:rPr>
          <w:rFonts w:ascii="GHEA Grapalat" w:hAnsi="GHEA Grapalat" w:cs="Arial"/>
          <w:b/>
          <w:sz w:val="20"/>
          <w:lang w:val="es-ES"/>
        </w:rPr>
        <w:t xml:space="preserve">  </w:t>
      </w:r>
      <w:r w:rsidRPr="00AE2768">
        <w:rPr>
          <w:rFonts w:ascii="GHEA Grapalat" w:hAnsi="GHEA Grapalat" w:cs="Sylfaen"/>
          <w:b/>
          <w:sz w:val="20"/>
          <w:lang w:val="es-ES"/>
        </w:rPr>
        <w:t>ՊԱՏՐԱՍՏԵԼՈՒ</w:t>
      </w:r>
      <w:r w:rsidRPr="00AE2768">
        <w:rPr>
          <w:rFonts w:ascii="GHEA Grapalat" w:hAnsi="GHEA Grapalat" w:cs="Arial"/>
          <w:b/>
          <w:sz w:val="20"/>
          <w:lang w:val="es-ES"/>
        </w:rPr>
        <w:t xml:space="preserve">  </w:t>
      </w:r>
      <w:r w:rsidRPr="00AE2768">
        <w:rPr>
          <w:rFonts w:ascii="GHEA Grapalat" w:hAnsi="GHEA Grapalat" w:cs="Sylfaen"/>
          <w:b/>
          <w:sz w:val="20"/>
          <w:lang w:val="es-ES"/>
        </w:rPr>
        <w:t>ԿԱՐԳԸ</w:t>
      </w:r>
    </w:p>
    <w:p w:rsidR="002462D0" w:rsidRPr="00AE2768" w:rsidRDefault="002462D0" w:rsidP="002462D0">
      <w:pPr>
        <w:jc w:val="center"/>
        <w:rPr>
          <w:rFonts w:ascii="GHEA Grapalat" w:hAnsi="GHEA Grapalat" w:cs="Sylfaen"/>
          <w:b/>
          <w:sz w:val="20"/>
          <w:lang w:val="es-ES"/>
        </w:rPr>
      </w:pPr>
    </w:p>
    <w:p w:rsidR="002462D0" w:rsidRPr="00AE2768" w:rsidRDefault="002462D0" w:rsidP="002462D0">
      <w:pPr>
        <w:ind w:firstLine="567"/>
        <w:jc w:val="both"/>
        <w:rPr>
          <w:rFonts w:ascii="GHEA Grapalat" w:hAnsi="GHEA Grapalat" w:cs="Sylfaen"/>
          <w:sz w:val="20"/>
          <w:szCs w:val="20"/>
          <w:lang w:val="es-ES"/>
        </w:rPr>
      </w:pPr>
      <w:r w:rsidRPr="00AE2768">
        <w:rPr>
          <w:rFonts w:ascii="GHEA Grapalat" w:hAnsi="GHEA Grapalat"/>
          <w:sz w:val="20"/>
          <w:szCs w:val="20"/>
          <w:lang w:val="es-ES"/>
        </w:rPr>
        <w:t xml:space="preserve">3.1 </w:t>
      </w:r>
      <w:r w:rsidRPr="00AE2768">
        <w:rPr>
          <w:rFonts w:ascii="GHEA Grapalat" w:hAnsi="GHEA Grapalat" w:cs="Sylfaen"/>
          <w:sz w:val="20"/>
          <w:szCs w:val="20"/>
          <w:lang w:val="ru-RU"/>
        </w:rPr>
        <w:t>Մասնակիցը</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ներկայացնում</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հրավերով</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es-ES"/>
        </w:rPr>
        <w:t xml:space="preserve"> </w:t>
      </w:r>
    </w:p>
    <w:p w:rsidR="002462D0" w:rsidRPr="00AE2768" w:rsidRDefault="002462D0" w:rsidP="002462D0">
      <w:pPr>
        <w:ind w:firstLine="567"/>
        <w:jc w:val="both"/>
        <w:rPr>
          <w:rFonts w:ascii="GHEA Grapalat" w:hAnsi="GHEA Grapalat" w:cs="Sylfaen"/>
          <w:sz w:val="20"/>
          <w:lang w:val="af-ZA"/>
        </w:rPr>
      </w:pP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es-ES"/>
        </w:rPr>
        <w:t xml:space="preserve"> </w:t>
      </w:r>
      <w:r w:rsidRPr="00AE2768">
        <w:rPr>
          <w:rFonts w:ascii="GHEA Grapalat" w:hAnsi="GHEA Grapalat" w:cs="Sylfaen"/>
          <w:sz w:val="20"/>
          <w:szCs w:val="20"/>
        </w:rPr>
        <w:t>առաջարկները</w:t>
      </w:r>
      <w:r w:rsidRPr="00AE2768">
        <w:rPr>
          <w:rFonts w:ascii="GHEA Grapalat" w:hAnsi="GHEA Grapalat"/>
          <w:sz w:val="20"/>
          <w:szCs w:val="20"/>
          <w:lang w:val="es-ES"/>
        </w:rPr>
        <w:t xml:space="preserve">, </w:t>
      </w:r>
      <w:r w:rsidRPr="00AE2768">
        <w:rPr>
          <w:rFonts w:ascii="GHEA Grapalat" w:hAnsi="GHEA Grapalat" w:cs="Sylfaen"/>
          <w:sz w:val="20"/>
          <w:szCs w:val="20"/>
        </w:rPr>
        <w:t>դրանց</w:t>
      </w:r>
      <w:r w:rsidRPr="00AE2768">
        <w:rPr>
          <w:rFonts w:ascii="GHEA Grapalat" w:hAnsi="GHEA Grapalat"/>
          <w:sz w:val="20"/>
          <w:szCs w:val="20"/>
          <w:lang w:val="es-ES"/>
        </w:rPr>
        <w:t xml:space="preserve"> </w:t>
      </w:r>
      <w:r w:rsidRPr="00AE2768">
        <w:rPr>
          <w:rFonts w:ascii="GHEA Grapalat" w:hAnsi="GHEA Grapalat" w:cs="Sylfaen"/>
          <w:sz w:val="20"/>
          <w:szCs w:val="20"/>
        </w:rPr>
        <w:t>վերաբերող</w:t>
      </w:r>
      <w:r w:rsidRPr="00AE2768">
        <w:rPr>
          <w:rFonts w:ascii="GHEA Grapalat" w:hAnsi="GHEA Grapalat"/>
          <w:sz w:val="20"/>
          <w:szCs w:val="20"/>
          <w:lang w:val="es-ES"/>
        </w:rPr>
        <w:t xml:space="preserve"> </w:t>
      </w:r>
      <w:r w:rsidRPr="00AE2768">
        <w:rPr>
          <w:rFonts w:ascii="GHEA Grapalat" w:hAnsi="GHEA Grapalat" w:cs="Sylfaen"/>
          <w:sz w:val="20"/>
          <w:szCs w:val="20"/>
        </w:rPr>
        <w:t>փաստաթղթերը</w:t>
      </w:r>
      <w:r w:rsidRPr="00AE2768">
        <w:rPr>
          <w:rFonts w:ascii="GHEA Grapalat" w:hAnsi="GHEA Grapalat"/>
          <w:sz w:val="20"/>
          <w:szCs w:val="20"/>
          <w:lang w:val="es-ES"/>
        </w:rPr>
        <w:t xml:space="preserve"> </w:t>
      </w:r>
      <w:r w:rsidRPr="00AE2768">
        <w:rPr>
          <w:rFonts w:ascii="GHEA Grapalat" w:hAnsi="GHEA Grapalat" w:cs="Sylfaen"/>
          <w:sz w:val="20"/>
          <w:szCs w:val="20"/>
        </w:rPr>
        <w:t>դրվում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ծրարի</w:t>
      </w:r>
      <w:r w:rsidRPr="00AE2768">
        <w:rPr>
          <w:rFonts w:ascii="GHEA Grapalat" w:hAnsi="GHEA Grapalat"/>
          <w:sz w:val="20"/>
          <w:szCs w:val="20"/>
          <w:lang w:val="es-ES"/>
        </w:rPr>
        <w:t xml:space="preserve"> </w:t>
      </w:r>
      <w:r w:rsidRPr="00AE2768">
        <w:rPr>
          <w:rFonts w:ascii="GHEA Grapalat" w:hAnsi="GHEA Grapalat" w:cs="Sylfaen"/>
          <w:sz w:val="20"/>
          <w:szCs w:val="20"/>
        </w:rPr>
        <w:t>մեջ</w:t>
      </w:r>
      <w:r w:rsidRPr="00AE2768">
        <w:rPr>
          <w:rFonts w:ascii="GHEA Grapalat" w:hAnsi="GHEA Grapalat"/>
          <w:sz w:val="20"/>
          <w:szCs w:val="20"/>
          <w:lang w:val="es-ES"/>
        </w:rPr>
        <w:t xml:space="preserve">, </w:t>
      </w:r>
      <w:r w:rsidRPr="00AE2768">
        <w:rPr>
          <w:rFonts w:ascii="GHEA Grapalat" w:hAnsi="GHEA Grapalat" w:cs="Sylfaen"/>
          <w:sz w:val="20"/>
          <w:szCs w:val="20"/>
        </w:rPr>
        <w:t>որը</w:t>
      </w:r>
      <w:r w:rsidRPr="00AE2768">
        <w:rPr>
          <w:rFonts w:ascii="GHEA Grapalat" w:hAnsi="GHEA Grapalat"/>
          <w:sz w:val="20"/>
          <w:szCs w:val="20"/>
          <w:lang w:val="es-ES"/>
        </w:rPr>
        <w:t xml:space="preserve"> </w:t>
      </w:r>
      <w:r w:rsidRPr="00AE2768">
        <w:rPr>
          <w:rFonts w:ascii="GHEA Grapalat" w:hAnsi="GHEA Grapalat" w:cs="Sylfaen"/>
          <w:sz w:val="20"/>
          <w:szCs w:val="20"/>
        </w:rPr>
        <w:t>սոսնձում</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cs="Sylfaen"/>
          <w:sz w:val="20"/>
          <w:szCs w:val="20"/>
        </w:rPr>
        <w:t>այն</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ներկայացնողը</w:t>
      </w:r>
      <w:r w:rsidRPr="00AE2768">
        <w:rPr>
          <w:rFonts w:ascii="GHEA Grapalat" w:hAnsi="GHEA Grapalat"/>
          <w:sz w:val="20"/>
          <w:szCs w:val="20"/>
          <w:lang w:val="es-ES"/>
        </w:rPr>
        <w:t xml:space="preserve">: </w:t>
      </w:r>
      <w:r w:rsidRPr="00AE2768">
        <w:rPr>
          <w:rFonts w:ascii="GHEA Grapalat" w:hAnsi="GHEA Grapalat" w:cs="Sylfaen"/>
          <w:sz w:val="20"/>
          <w:szCs w:val="20"/>
        </w:rPr>
        <w:t>Ծրարում</w:t>
      </w:r>
      <w:r w:rsidRPr="00AE2768">
        <w:rPr>
          <w:rFonts w:ascii="GHEA Grapalat" w:hAnsi="GHEA Grapalat"/>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sz w:val="20"/>
          <w:szCs w:val="20"/>
          <w:lang w:val="es-ES"/>
        </w:rPr>
        <w:t xml:space="preserve"> </w:t>
      </w:r>
      <w:r w:rsidRPr="00AE2768">
        <w:rPr>
          <w:rFonts w:ascii="GHEA Grapalat" w:hAnsi="GHEA Grapalat" w:cs="Sylfaen"/>
          <w:sz w:val="20"/>
          <w:szCs w:val="20"/>
        </w:rPr>
        <w:t>փաստաթղթերը</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կազմվում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բնօրինակից</w:t>
      </w:r>
      <w:r w:rsidRPr="00AE2768">
        <w:rPr>
          <w:rFonts w:ascii="GHEA Grapalat" w:hAnsi="GHEA Grapalat"/>
          <w:sz w:val="20"/>
          <w:szCs w:val="20"/>
          <w:lang w:val="es-ES"/>
        </w:rPr>
        <w:t xml:space="preserve"> </w:t>
      </w:r>
      <w:r w:rsidRPr="00AE2768">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E2768">
        <w:rPr>
          <w:rFonts w:ascii="GHEA Grapalat" w:hAnsi="GHEA Grapalat" w:cs="Sylfaen"/>
          <w:sz w:val="20"/>
          <w:szCs w:val="20"/>
        </w:rPr>
        <w:t>և</w:t>
      </w:r>
      <w:r w:rsidRPr="00AE2768">
        <w:rPr>
          <w:rFonts w:ascii="GHEA Grapalat" w:hAnsi="GHEA Grapalat"/>
          <w:sz w:val="20"/>
          <w:szCs w:val="20"/>
          <w:lang w:val="es-ES"/>
        </w:rPr>
        <w:t xml:space="preserve"> </w:t>
      </w:r>
      <w:r>
        <w:rPr>
          <w:rFonts w:ascii="GHEA Grapalat" w:hAnsi="GHEA Grapalat"/>
          <w:sz w:val="20"/>
          <w:szCs w:val="20"/>
          <w:lang w:val="hy-AM"/>
        </w:rPr>
        <w:t xml:space="preserve">1/մեկ/ </w:t>
      </w:r>
      <w:r w:rsidRPr="00AE2768">
        <w:rPr>
          <w:rFonts w:ascii="GHEA Grapalat" w:hAnsi="GHEA Grapalat"/>
          <w:sz w:val="20"/>
          <w:szCs w:val="20"/>
        </w:rPr>
        <w:t>օրինակ</w:t>
      </w:r>
      <w:r w:rsidRPr="00AE2768">
        <w:rPr>
          <w:rFonts w:ascii="GHEA Grapalat" w:hAnsi="GHEA Grapalat"/>
          <w:sz w:val="20"/>
          <w:szCs w:val="20"/>
          <w:lang w:val="es-ES"/>
        </w:rPr>
        <w:t xml:space="preserve"> </w:t>
      </w:r>
      <w:r w:rsidRPr="00AE2768">
        <w:rPr>
          <w:rFonts w:ascii="GHEA Grapalat" w:hAnsi="GHEA Grapalat" w:cs="Sylfaen"/>
          <w:sz w:val="20"/>
          <w:szCs w:val="20"/>
        </w:rPr>
        <w:t>պատճեններից</w:t>
      </w:r>
      <w:r w:rsidRPr="00AE2768">
        <w:rPr>
          <w:rFonts w:ascii="GHEA Grapalat" w:hAnsi="GHEA Grapalat"/>
          <w:sz w:val="20"/>
          <w:szCs w:val="20"/>
          <w:lang w:val="es-ES"/>
        </w:rPr>
        <w:t xml:space="preserve">: </w:t>
      </w:r>
      <w:r w:rsidRPr="00AE2768">
        <w:rPr>
          <w:rFonts w:ascii="GHEA Grapalat" w:hAnsi="GHEA Grapalat" w:cs="Sylfaen"/>
          <w:sz w:val="20"/>
          <w:szCs w:val="20"/>
        </w:rPr>
        <w:t>Փաստաթղթերի</w:t>
      </w:r>
      <w:r w:rsidRPr="00AE2768">
        <w:rPr>
          <w:rFonts w:ascii="GHEA Grapalat" w:hAnsi="GHEA Grapalat"/>
          <w:sz w:val="20"/>
          <w:szCs w:val="20"/>
          <w:lang w:val="es-ES"/>
        </w:rPr>
        <w:t xml:space="preserve"> </w:t>
      </w:r>
      <w:r w:rsidRPr="00AE2768">
        <w:rPr>
          <w:rFonts w:ascii="GHEA Grapalat" w:hAnsi="GHEA Grapalat" w:cs="Sylfaen"/>
          <w:sz w:val="20"/>
          <w:szCs w:val="20"/>
        </w:rPr>
        <w:t>փաթեթների</w:t>
      </w:r>
      <w:r w:rsidRPr="00AE2768">
        <w:rPr>
          <w:rFonts w:ascii="GHEA Grapalat" w:hAnsi="GHEA Grapalat"/>
          <w:sz w:val="20"/>
          <w:szCs w:val="20"/>
          <w:lang w:val="es-ES"/>
        </w:rPr>
        <w:t xml:space="preserve"> </w:t>
      </w:r>
      <w:r w:rsidRPr="00AE2768">
        <w:rPr>
          <w:rFonts w:ascii="GHEA Grapalat" w:hAnsi="GHEA Grapalat" w:cs="Sylfaen"/>
          <w:sz w:val="20"/>
          <w:szCs w:val="20"/>
        </w:rPr>
        <w:t>վրա</w:t>
      </w:r>
      <w:r w:rsidRPr="00AE2768">
        <w:rPr>
          <w:rFonts w:ascii="GHEA Grapalat" w:hAnsi="GHEA Grapalat"/>
          <w:sz w:val="20"/>
          <w:szCs w:val="20"/>
          <w:lang w:val="es-ES"/>
        </w:rPr>
        <w:t xml:space="preserve"> </w:t>
      </w:r>
      <w:r w:rsidRPr="00AE2768">
        <w:rPr>
          <w:rFonts w:ascii="GHEA Grapalat" w:hAnsi="GHEA Grapalat" w:cs="Sylfaen"/>
          <w:sz w:val="20"/>
          <w:szCs w:val="20"/>
        </w:rPr>
        <w:t>համապատասխանաբար</w:t>
      </w:r>
      <w:r w:rsidRPr="00AE2768">
        <w:rPr>
          <w:rFonts w:ascii="GHEA Grapalat" w:hAnsi="GHEA Grapalat"/>
          <w:sz w:val="20"/>
          <w:szCs w:val="20"/>
          <w:lang w:val="es-ES"/>
        </w:rPr>
        <w:t xml:space="preserve"> </w:t>
      </w:r>
      <w:r w:rsidRPr="00AE2768">
        <w:rPr>
          <w:rFonts w:ascii="GHEA Grapalat" w:hAnsi="GHEA Grapalat" w:cs="Sylfaen"/>
          <w:sz w:val="20"/>
          <w:szCs w:val="20"/>
        </w:rPr>
        <w:t>գրվում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բնօրինակ</w:t>
      </w:r>
      <w:r w:rsidRPr="00AE2768">
        <w:rPr>
          <w:rFonts w:ascii="GHEA Grapalat" w:hAnsi="GHEA Grapalat"/>
          <w:sz w:val="20"/>
          <w:szCs w:val="20"/>
          <w:lang w:val="es-ES"/>
        </w:rPr>
        <w:t xml:space="preserve">» </w:t>
      </w:r>
      <w:r w:rsidRPr="00AE2768">
        <w:rPr>
          <w:rFonts w:ascii="GHEA Grapalat" w:hAnsi="GHEA Grapalat" w:cs="Sylfaen"/>
          <w:sz w:val="20"/>
          <w:szCs w:val="20"/>
        </w:rPr>
        <w:t>և</w:t>
      </w:r>
      <w:r w:rsidRPr="00AE2768">
        <w:rPr>
          <w:rFonts w:ascii="GHEA Grapalat" w:hAnsi="GHEA Grapalat"/>
          <w:sz w:val="20"/>
          <w:szCs w:val="20"/>
          <w:lang w:val="es-ES"/>
        </w:rPr>
        <w:t xml:space="preserve"> «</w:t>
      </w:r>
      <w:r w:rsidRPr="00AE2768">
        <w:rPr>
          <w:rFonts w:ascii="GHEA Grapalat" w:hAnsi="GHEA Grapalat" w:cs="Sylfaen"/>
          <w:sz w:val="20"/>
          <w:szCs w:val="20"/>
        </w:rPr>
        <w:t>պատճեն</w:t>
      </w:r>
      <w:r w:rsidRPr="00AE2768">
        <w:rPr>
          <w:rFonts w:ascii="GHEA Grapalat" w:hAnsi="GHEA Grapalat"/>
          <w:sz w:val="20"/>
          <w:szCs w:val="20"/>
          <w:lang w:val="es-ES"/>
        </w:rPr>
        <w:t xml:space="preserve">» </w:t>
      </w:r>
      <w:r w:rsidRPr="00AE2768">
        <w:rPr>
          <w:rFonts w:ascii="GHEA Grapalat" w:hAnsi="GHEA Grapalat" w:cs="Sylfaen"/>
          <w:sz w:val="20"/>
          <w:szCs w:val="20"/>
        </w:rPr>
        <w:t>բառերը</w:t>
      </w:r>
      <w:r w:rsidRPr="00AE2768">
        <w:rPr>
          <w:rFonts w:ascii="GHEA Grapalat" w:hAnsi="GHEA Grapalat"/>
          <w:sz w:val="20"/>
          <w:szCs w:val="20"/>
          <w:lang w:val="es-ES"/>
        </w:rPr>
        <w:t xml:space="preserve">: </w:t>
      </w:r>
      <w:r w:rsidRPr="00AE2768">
        <w:rPr>
          <w:rFonts w:ascii="GHEA Grapalat" w:hAnsi="GHEA Grapalat" w:cs="Sylfaen"/>
          <w:sz w:val="20"/>
          <w:lang w:val="ru-RU"/>
        </w:rPr>
        <w:t>Հայտում</w:t>
      </w:r>
      <w:r w:rsidRPr="00AE2768">
        <w:rPr>
          <w:rFonts w:ascii="GHEA Grapalat" w:hAnsi="GHEA Grapalat" w:cs="Sylfaen"/>
          <w:sz w:val="20"/>
          <w:lang w:val="af-ZA"/>
        </w:rPr>
        <w:t xml:space="preserve"> </w:t>
      </w:r>
      <w:r w:rsidRPr="00AE2768">
        <w:rPr>
          <w:rFonts w:ascii="GHEA Grapalat" w:hAnsi="GHEA Grapalat" w:cs="Sylfaen"/>
          <w:sz w:val="20"/>
          <w:lang w:val="ru-RU"/>
        </w:rPr>
        <w:t>ներառվող</w:t>
      </w:r>
      <w:r w:rsidRPr="00AE2768">
        <w:rPr>
          <w:rFonts w:ascii="GHEA Grapalat" w:hAnsi="GHEA Grapalat" w:cs="Sylfaen"/>
          <w:sz w:val="20"/>
          <w:lang w:val="af-ZA"/>
        </w:rPr>
        <w:t xml:space="preserve"> </w:t>
      </w:r>
      <w:r w:rsidRPr="00AE2768">
        <w:rPr>
          <w:rFonts w:ascii="GHEA Grapalat" w:hAnsi="GHEA Grapalat" w:cs="Sylfaen"/>
          <w:sz w:val="20"/>
          <w:lang w:val="ru-RU"/>
        </w:rPr>
        <w:t>բնօրինակ</w:t>
      </w:r>
      <w:r w:rsidRPr="00AE2768">
        <w:rPr>
          <w:rFonts w:ascii="GHEA Grapalat" w:hAnsi="GHEA Grapalat" w:cs="Sylfaen"/>
          <w:sz w:val="20"/>
          <w:lang w:val="af-ZA"/>
        </w:rPr>
        <w:t xml:space="preserve"> </w:t>
      </w:r>
      <w:r w:rsidRPr="00AE2768">
        <w:rPr>
          <w:rFonts w:ascii="GHEA Grapalat" w:hAnsi="GHEA Grapalat" w:cs="Sylfaen"/>
          <w:sz w:val="20"/>
          <w:lang w:val="ru-RU"/>
        </w:rPr>
        <w:t>փաստաթղթերի</w:t>
      </w:r>
      <w:r w:rsidRPr="00AE2768">
        <w:rPr>
          <w:rFonts w:ascii="GHEA Grapalat" w:hAnsi="GHEA Grapalat" w:cs="Sylfaen"/>
          <w:sz w:val="20"/>
          <w:lang w:val="af-ZA"/>
        </w:rPr>
        <w:t xml:space="preserve"> </w:t>
      </w:r>
      <w:r w:rsidRPr="00AE2768">
        <w:rPr>
          <w:rFonts w:ascii="GHEA Grapalat" w:hAnsi="GHEA Grapalat" w:cs="Sylfaen"/>
          <w:sz w:val="20"/>
          <w:lang w:val="ru-RU"/>
        </w:rPr>
        <w:t>փոխարեն</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են</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ներկայացվել</w:t>
      </w:r>
      <w:r w:rsidRPr="00AE2768">
        <w:rPr>
          <w:rFonts w:ascii="GHEA Grapalat" w:hAnsi="GHEA Grapalat" w:cs="Sylfaen"/>
          <w:sz w:val="20"/>
          <w:lang w:val="af-ZA"/>
        </w:rPr>
        <w:t xml:space="preserve"> </w:t>
      </w:r>
      <w:r w:rsidRPr="00AE2768">
        <w:rPr>
          <w:rFonts w:ascii="GHEA Grapalat" w:hAnsi="GHEA Grapalat" w:cs="Sylfaen"/>
          <w:sz w:val="20"/>
          <w:lang w:val="ru-RU"/>
        </w:rPr>
        <w:t>դրանց</w:t>
      </w:r>
      <w:r w:rsidRPr="00AE2768">
        <w:rPr>
          <w:rFonts w:ascii="GHEA Grapalat" w:hAnsi="GHEA Grapalat" w:cs="Sylfaen"/>
          <w:sz w:val="20"/>
          <w:lang w:val="af-ZA"/>
        </w:rPr>
        <w:t xml:space="preserve"> </w:t>
      </w:r>
      <w:r w:rsidRPr="00AE2768">
        <w:rPr>
          <w:rFonts w:ascii="GHEA Grapalat" w:hAnsi="GHEA Grapalat" w:cs="Sylfaen"/>
          <w:sz w:val="20"/>
          <w:lang w:val="ru-RU"/>
        </w:rPr>
        <w:t>նոտարական</w:t>
      </w:r>
      <w:r w:rsidRPr="00AE2768">
        <w:rPr>
          <w:rFonts w:ascii="GHEA Grapalat" w:hAnsi="GHEA Grapalat" w:cs="Sylfaen"/>
          <w:sz w:val="20"/>
          <w:lang w:val="af-ZA"/>
        </w:rPr>
        <w:t xml:space="preserve"> </w:t>
      </w:r>
      <w:r w:rsidRPr="00AE2768">
        <w:rPr>
          <w:rFonts w:ascii="GHEA Grapalat" w:hAnsi="GHEA Grapalat" w:cs="Sylfaen"/>
          <w:sz w:val="20"/>
          <w:lang w:val="ru-RU"/>
        </w:rPr>
        <w:t>կարգով</w:t>
      </w:r>
      <w:r w:rsidRPr="00AE2768">
        <w:rPr>
          <w:rFonts w:ascii="GHEA Grapalat" w:hAnsi="GHEA Grapalat" w:cs="Sylfaen"/>
          <w:sz w:val="20"/>
          <w:lang w:val="af-ZA"/>
        </w:rPr>
        <w:t xml:space="preserve"> </w:t>
      </w:r>
      <w:r w:rsidRPr="00AE2768">
        <w:rPr>
          <w:rFonts w:ascii="GHEA Grapalat" w:hAnsi="GHEA Grapalat" w:cs="Sylfaen"/>
          <w:sz w:val="20"/>
          <w:lang w:val="ru-RU"/>
        </w:rPr>
        <w:t>վավերացված</w:t>
      </w:r>
      <w:r w:rsidRPr="00AE2768">
        <w:rPr>
          <w:rFonts w:ascii="GHEA Grapalat" w:hAnsi="GHEA Grapalat" w:cs="Sylfaen"/>
          <w:sz w:val="20"/>
          <w:lang w:val="af-ZA"/>
        </w:rPr>
        <w:t xml:space="preserve"> </w:t>
      </w:r>
      <w:r w:rsidRPr="00AE2768">
        <w:rPr>
          <w:rFonts w:ascii="GHEA Grapalat" w:hAnsi="GHEA Grapalat" w:cs="Sylfaen"/>
          <w:sz w:val="20"/>
          <w:lang w:val="ru-RU"/>
        </w:rPr>
        <w:t>օրինակները։</w:t>
      </w:r>
    </w:p>
    <w:p w:rsidR="002462D0" w:rsidRPr="00AE2768" w:rsidRDefault="002462D0" w:rsidP="002462D0">
      <w:pPr>
        <w:ind w:firstLine="720"/>
        <w:jc w:val="both"/>
        <w:rPr>
          <w:rFonts w:ascii="GHEA Grapalat" w:hAnsi="GHEA Grapalat"/>
          <w:sz w:val="20"/>
          <w:szCs w:val="20"/>
          <w:lang w:val="af-ZA"/>
        </w:rPr>
      </w:pPr>
      <w:r w:rsidRPr="00AE2768">
        <w:rPr>
          <w:rFonts w:ascii="GHEA Grapalat" w:hAnsi="GHEA Grapalat" w:cs="Sylfaen"/>
          <w:sz w:val="20"/>
          <w:szCs w:val="20"/>
        </w:rPr>
        <w:t>Ծրարը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sz w:val="20"/>
          <w:szCs w:val="20"/>
        </w:rPr>
        <w:t>սույն</w:t>
      </w:r>
      <w:r w:rsidRPr="00AE2768">
        <w:rPr>
          <w:rFonts w:ascii="GHEA Grapalat" w:hAnsi="GHEA Grapalat"/>
          <w:sz w:val="20"/>
          <w:szCs w:val="20"/>
          <w:lang w:val="af-ZA"/>
        </w:rPr>
        <w:t xml:space="preserve"> </w:t>
      </w:r>
      <w:r w:rsidRPr="00AE2768">
        <w:rPr>
          <w:rFonts w:ascii="GHEA Grapalat" w:hAnsi="GHEA Grapalat" w:cs="Sylfaen"/>
          <w:sz w:val="20"/>
          <w:szCs w:val="20"/>
        </w:rPr>
        <w:t>հրավերով</w:t>
      </w:r>
      <w:r w:rsidRPr="00AE2768">
        <w:rPr>
          <w:rFonts w:ascii="GHEA Grapalat" w:hAnsi="GHEA Grapalat"/>
          <w:sz w:val="20"/>
          <w:szCs w:val="20"/>
          <w:lang w:val="af-ZA"/>
        </w:rPr>
        <w:t xml:space="preserve"> </w:t>
      </w:r>
      <w:r w:rsidRPr="00AE2768">
        <w:rPr>
          <w:rFonts w:ascii="GHEA Grapalat" w:hAnsi="GHEA Grapalat" w:cs="Sylfaen"/>
          <w:sz w:val="20"/>
          <w:szCs w:val="20"/>
        </w:rPr>
        <w:t>նախատեսված</w:t>
      </w:r>
      <w:r w:rsidRPr="00AE2768">
        <w:rPr>
          <w:rFonts w:ascii="GHEA Grapalat" w:hAnsi="GHEA Grapalat"/>
          <w:sz w:val="20"/>
          <w:szCs w:val="20"/>
          <w:lang w:val="af-ZA"/>
        </w:rPr>
        <w:t xml:space="preserve">` </w:t>
      </w: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af-ZA"/>
        </w:rPr>
        <w:t xml:space="preserve"> </w:t>
      </w:r>
      <w:r w:rsidRPr="00AE2768">
        <w:rPr>
          <w:rFonts w:ascii="GHEA Grapalat" w:hAnsi="GHEA Grapalat" w:cs="Sylfaen"/>
          <w:sz w:val="20"/>
          <w:szCs w:val="20"/>
        </w:rPr>
        <w:t>կազմած</w:t>
      </w:r>
      <w:r w:rsidRPr="00AE2768">
        <w:rPr>
          <w:rFonts w:ascii="GHEA Grapalat" w:hAnsi="GHEA Grapalat"/>
          <w:sz w:val="20"/>
          <w:szCs w:val="20"/>
          <w:lang w:val="af-ZA"/>
        </w:rPr>
        <w:t xml:space="preserve"> </w:t>
      </w:r>
      <w:r w:rsidRPr="00AE2768">
        <w:rPr>
          <w:rFonts w:ascii="GHEA Grapalat" w:hAnsi="GHEA Grapalat" w:cs="Sylfaen"/>
          <w:sz w:val="20"/>
          <w:szCs w:val="20"/>
        </w:rPr>
        <w:t>փաստաթղթերն</w:t>
      </w:r>
      <w:r w:rsidRPr="00AE2768">
        <w:rPr>
          <w:rFonts w:ascii="GHEA Grapalat" w:hAnsi="GHEA Grapalat"/>
          <w:sz w:val="20"/>
          <w:szCs w:val="20"/>
          <w:lang w:val="af-ZA"/>
        </w:rPr>
        <w:t xml:space="preserve"> </w:t>
      </w:r>
      <w:r w:rsidRPr="00AE2768">
        <w:rPr>
          <w:rFonts w:ascii="GHEA Grapalat" w:hAnsi="GHEA Grapalat" w:cs="Sylfaen"/>
          <w:sz w:val="20"/>
          <w:szCs w:val="20"/>
        </w:rPr>
        <w:t>ստորագրում</w:t>
      </w:r>
      <w:r w:rsidRPr="00AE2768">
        <w:rPr>
          <w:rFonts w:ascii="GHEA Grapalat" w:hAnsi="GHEA Grapalat"/>
          <w:sz w:val="20"/>
          <w:szCs w:val="20"/>
          <w:lang w:val="af-ZA"/>
        </w:rPr>
        <w:t xml:space="preserve"> </w:t>
      </w:r>
      <w:r w:rsidRPr="00AE2768">
        <w:rPr>
          <w:rFonts w:ascii="GHEA Grapalat" w:hAnsi="GHEA Grapalat" w:cs="Sylfaen"/>
          <w:sz w:val="20"/>
          <w:szCs w:val="20"/>
        </w:rPr>
        <w:t>է</w:t>
      </w:r>
      <w:r w:rsidRPr="00AE2768">
        <w:rPr>
          <w:rFonts w:ascii="GHEA Grapalat" w:hAnsi="GHEA Grapalat"/>
          <w:sz w:val="20"/>
          <w:szCs w:val="20"/>
          <w:lang w:val="af-ZA"/>
        </w:rPr>
        <w:t xml:space="preserve"> </w:t>
      </w:r>
      <w:r w:rsidRPr="00AE2768">
        <w:rPr>
          <w:rFonts w:ascii="GHEA Grapalat" w:hAnsi="GHEA Grapalat" w:cs="Sylfaen"/>
          <w:sz w:val="20"/>
          <w:szCs w:val="20"/>
        </w:rPr>
        <w:t>դրանք</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ներկայացնող</w:t>
      </w:r>
      <w:r w:rsidRPr="00AE2768">
        <w:rPr>
          <w:rFonts w:ascii="GHEA Grapalat" w:hAnsi="GHEA Grapalat"/>
          <w:sz w:val="20"/>
          <w:szCs w:val="20"/>
          <w:lang w:val="af-ZA"/>
        </w:rPr>
        <w:t xml:space="preserve"> </w:t>
      </w:r>
      <w:r w:rsidRPr="00AE2768">
        <w:rPr>
          <w:rFonts w:ascii="GHEA Grapalat" w:hAnsi="GHEA Grapalat" w:cs="Sylfaen"/>
          <w:sz w:val="20"/>
          <w:szCs w:val="20"/>
        </w:rPr>
        <w:t>անձը</w:t>
      </w:r>
      <w:r w:rsidRPr="00AE2768">
        <w:rPr>
          <w:rFonts w:ascii="GHEA Grapalat" w:hAnsi="GHEA Grapalat"/>
          <w:sz w:val="20"/>
          <w:szCs w:val="20"/>
          <w:lang w:val="af-ZA"/>
        </w:rPr>
        <w:t xml:space="preserve"> </w:t>
      </w:r>
      <w:r w:rsidRPr="00AE2768">
        <w:rPr>
          <w:rFonts w:ascii="GHEA Grapalat" w:hAnsi="GHEA Grapalat" w:cs="Sylfaen"/>
          <w:sz w:val="20"/>
          <w:szCs w:val="20"/>
        </w:rPr>
        <w:t>կամ</w:t>
      </w:r>
      <w:r w:rsidRPr="00AE2768">
        <w:rPr>
          <w:rFonts w:ascii="GHEA Grapalat" w:hAnsi="GHEA Grapalat"/>
          <w:sz w:val="20"/>
          <w:szCs w:val="20"/>
          <w:lang w:val="af-ZA"/>
        </w:rPr>
        <w:t xml:space="preserve"> </w:t>
      </w:r>
      <w:r w:rsidRPr="00AE2768">
        <w:rPr>
          <w:rFonts w:ascii="GHEA Grapalat" w:hAnsi="GHEA Grapalat" w:cs="Sylfaen"/>
          <w:sz w:val="20"/>
          <w:szCs w:val="20"/>
        </w:rPr>
        <w:t>վերջինիս</w:t>
      </w:r>
      <w:r w:rsidRPr="00AE2768">
        <w:rPr>
          <w:rFonts w:ascii="GHEA Grapalat" w:hAnsi="GHEA Grapalat"/>
          <w:sz w:val="20"/>
          <w:szCs w:val="20"/>
          <w:lang w:val="af-ZA"/>
        </w:rPr>
        <w:t xml:space="preserve"> </w:t>
      </w:r>
      <w:r w:rsidRPr="00AE2768">
        <w:rPr>
          <w:rFonts w:ascii="GHEA Grapalat" w:hAnsi="GHEA Grapalat" w:cs="Sylfaen"/>
          <w:sz w:val="20"/>
          <w:szCs w:val="20"/>
        </w:rPr>
        <w:t>լիազորված</w:t>
      </w:r>
      <w:r w:rsidRPr="00AE2768">
        <w:rPr>
          <w:rFonts w:ascii="GHEA Grapalat" w:hAnsi="GHEA Grapalat"/>
          <w:sz w:val="20"/>
          <w:szCs w:val="20"/>
          <w:lang w:val="af-ZA"/>
        </w:rPr>
        <w:t xml:space="preserve"> </w:t>
      </w:r>
      <w:r w:rsidRPr="00AE2768">
        <w:rPr>
          <w:rFonts w:ascii="GHEA Grapalat" w:hAnsi="GHEA Grapalat" w:cs="Sylfaen"/>
          <w:sz w:val="20"/>
          <w:szCs w:val="20"/>
        </w:rPr>
        <w:t>անձը</w:t>
      </w:r>
      <w:r w:rsidRPr="00AE2768">
        <w:rPr>
          <w:rFonts w:ascii="GHEA Grapalat" w:hAnsi="GHEA Grapalat"/>
          <w:sz w:val="20"/>
          <w:szCs w:val="20"/>
          <w:lang w:val="af-ZA"/>
        </w:rPr>
        <w:t xml:space="preserve"> (</w:t>
      </w:r>
      <w:r w:rsidRPr="00AE2768">
        <w:rPr>
          <w:rFonts w:ascii="GHEA Grapalat" w:hAnsi="GHEA Grapalat" w:cs="Sylfaen"/>
          <w:sz w:val="20"/>
          <w:szCs w:val="20"/>
        </w:rPr>
        <w:t>այսուհետ</w:t>
      </w:r>
      <w:r w:rsidRPr="00AE2768">
        <w:rPr>
          <w:rFonts w:ascii="GHEA Grapalat" w:hAnsi="GHEA Grapalat"/>
          <w:sz w:val="20"/>
          <w:szCs w:val="20"/>
          <w:lang w:val="af-ZA"/>
        </w:rPr>
        <w:t xml:space="preserve">` </w:t>
      </w:r>
      <w:r w:rsidRPr="00AE2768">
        <w:rPr>
          <w:rFonts w:ascii="GHEA Grapalat" w:hAnsi="GHEA Grapalat" w:cs="Sylfaen"/>
          <w:sz w:val="20"/>
          <w:szCs w:val="20"/>
        </w:rPr>
        <w:t>գործակալ</w:t>
      </w:r>
      <w:r w:rsidRPr="00AE2768">
        <w:rPr>
          <w:rFonts w:ascii="GHEA Grapalat" w:hAnsi="GHEA Grapalat"/>
          <w:sz w:val="20"/>
          <w:szCs w:val="20"/>
          <w:lang w:val="af-ZA"/>
        </w:rPr>
        <w:t xml:space="preserve">): </w:t>
      </w:r>
      <w:r w:rsidRPr="00AE2768">
        <w:rPr>
          <w:rFonts w:ascii="GHEA Grapalat" w:hAnsi="GHEA Grapalat" w:cs="Sylfaen"/>
          <w:sz w:val="20"/>
          <w:szCs w:val="20"/>
        </w:rPr>
        <w:t>Եթե</w:t>
      </w:r>
      <w:r w:rsidRPr="00AE2768">
        <w:rPr>
          <w:rFonts w:ascii="GHEA Grapalat" w:hAnsi="GHEA Grapalat"/>
          <w:sz w:val="20"/>
          <w:szCs w:val="20"/>
          <w:lang w:val="af-ZA"/>
        </w:rPr>
        <w:t xml:space="preserve"> </w:t>
      </w:r>
      <w:r w:rsidRPr="00AE2768">
        <w:rPr>
          <w:rFonts w:ascii="GHEA Grapalat" w:hAnsi="GHEA Grapalat" w:cs="Sylfaen"/>
          <w:sz w:val="20"/>
          <w:szCs w:val="20"/>
        </w:rPr>
        <w:t>հայտը</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ներկայացնում</w:t>
      </w:r>
      <w:r w:rsidRPr="00AE2768">
        <w:rPr>
          <w:rFonts w:ascii="GHEA Grapalat" w:hAnsi="GHEA Grapalat"/>
          <w:sz w:val="20"/>
          <w:szCs w:val="20"/>
          <w:lang w:val="af-ZA"/>
        </w:rPr>
        <w:t xml:space="preserve"> </w:t>
      </w:r>
      <w:r w:rsidRPr="00AE2768">
        <w:rPr>
          <w:rFonts w:ascii="GHEA Grapalat" w:hAnsi="GHEA Grapalat" w:cs="Sylfaen"/>
          <w:sz w:val="20"/>
          <w:szCs w:val="20"/>
        </w:rPr>
        <w:t>է</w:t>
      </w:r>
      <w:r w:rsidRPr="00AE2768">
        <w:rPr>
          <w:rFonts w:ascii="GHEA Grapalat" w:hAnsi="GHEA Grapalat"/>
          <w:sz w:val="20"/>
          <w:szCs w:val="20"/>
          <w:lang w:val="af-ZA"/>
        </w:rPr>
        <w:t xml:space="preserve"> </w:t>
      </w:r>
      <w:r w:rsidRPr="00AE2768">
        <w:rPr>
          <w:rFonts w:ascii="GHEA Grapalat" w:hAnsi="GHEA Grapalat" w:cs="Sylfaen"/>
          <w:sz w:val="20"/>
          <w:szCs w:val="20"/>
        </w:rPr>
        <w:t>գործակալը</w:t>
      </w:r>
      <w:r w:rsidRPr="00AE2768">
        <w:rPr>
          <w:rFonts w:ascii="GHEA Grapalat" w:hAnsi="GHEA Grapalat"/>
          <w:sz w:val="20"/>
          <w:szCs w:val="20"/>
          <w:lang w:val="af-ZA"/>
        </w:rPr>
        <w:t xml:space="preserve">, </w:t>
      </w:r>
      <w:r w:rsidRPr="00AE2768">
        <w:rPr>
          <w:rFonts w:ascii="GHEA Grapalat" w:hAnsi="GHEA Grapalat" w:cs="Sylfaen"/>
          <w:sz w:val="20"/>
          <w:szCs w:val="20"/>
        </w:rPr>
        <w:t>ապա</w:t>
      </w:r>
      <w:r w:rsidRPr="00AE2768">
        <w:rPr>
          <w:rFonts w:ascii="GHEA Grapalat" w:hAnsi="GHEA Grapalat"/>
          <w:sz w:val="20"/>
          <w:szCs w:val="20"/>
          <w:lang w:val="af-ZA"/>
        </w:rPr>
        <w:t xml:space="preserve"> </w:t>
      </w:r>
      <w:r w:rsidRPr="00AE2768">
        <w:rPr>
          <w:rFonts w:ascii="GHEA Grapalat" w:hAnsi="GHEA Grapalat" w:cs="Sylfaen"/>
          <w:sz w:val="20"/>
          <w:szCs w:val="20"/>
        </w:rPr>
        <w:t>հայտով</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ներկայացվում</w:t>
      </w:r>
      <w:r w:rsidRPr="00AE2768">
        <w:rPr>
          <w:rFonts w:ascii="GHEA Grapalat" w:hAnsi="GHEA Grapalat"/>
          <w:sz w:val="20"/>
          <w:szCs w:val="20"/>
          <w:lang w:val="af-ZA"/>
        </w:rPr>
        <w:t xml:space="preserve"> </w:t>
      </w:r>
      <w:r w:rsidRPr="00AE2768">
        <w:rPr>
          <w:rFonts w:ascii="GHEA Grapalat" w:hAnsi="GHEA Grapalat" w:cs="Sylfaen"/>
          <w:sz w:val="20"/>
          <w:szCs w:val="20"/>
        </w:rPr>
        <w:t>է</w:t>
      </w:r>
      <w:r w:rsidRPr="00AE2768">
        <w:rPr>
          <w:rFonts w:ascii="GHEA Grapalat" w:hAnsi="GHEA Grapalat"/>
          <w:sz w:val="20"/>
          <w:szCs w:val="20"/>
          <w:lang w:val="af-ZA"/>
        </w:rPr>
        <w:t xml:space="preserve"> </w:t>
      </w:r>
      <w:r w:rsidRPr="00AE2768">
        <w:rPr>
          <w:rFonts w:ascii="GHEA Grapalat" w:hAnsi="GHEA Grapalat" w:cs="Sylfaen"/>
          <w:sz w:val="20"/>
          <w:szCs w:val="20"/>
        </w:rPr>
        <w:t>վերջինիս</w:t>
      </w:r>
      <w:r w:rsidRPr="00AE2768">
        <w:rPr>
          <w:rFonts w:ascii="GHEA Grapalat" w:hAnsi="GHEA Grapalat"/>
          <w:sz w:val="20"/>
          <w:szCs w:val="20"/>
          <w:lang w:val="af-ZA"/>
        </w:rPr>
        <w:t xml:space="preserve"> </w:t>
      </w:r>
      <w:r w:rsidRPr="00AE2768">
        <w:rPr>
          <w:rFonts w:ascii="GHEA Grapalat" w:hAnsi="GHEA Grapalat" w:cs="Sylfaen"/>
          <w:sz w:val="20"/>
          <w:szCs w:val="20"/>
        </w:rPr>
        <w:t>այդ</w:t>
      </w:r>
      <w:r w:rsidRPr="00AE2768">
        <w:rPr>
          <w:rFonts w:ascii="GHEA Grapalat" w:hAnsi="GHEA Grapalat"/>
          <w:sz w:val="20"/>
          <w:szCs w:val="20"/>
          <w:lang w:val="af-ZA"/>
        </w:rPr>
        <w:t xml:space="preserve"> </w:t>
      </w:r>
      <w:r w:rsidRPr="00AE2768">
        <w:rPr>
          <w:rFonts w:ascii="GHEA Grapalat" w:hAnsi="GHEA Grapalat" w:cs="Sylfaen"/>
          <w:sz w:val="20"/>
          <w:szCs w:val="20"/>
        </w:rPr>
        <w:t>լիազորությունը</w:t>
      </w:r>
      <w:r w:rsidRPr="00AE2768">
        <w:rPr>
          <w:rFonts w:ascii="GHEA Grapalat" w:hAnsi="GHEA Grapalat"/>
          <w:sz w:val="20"/>
          <w:szCs w:val="20"/>
          <w:lang w:val="af-ZA"/>
        </w:rPr>
        <w:t xml:space="preserve"> </w:t>
      </w:r>
      <w:r w:rsidRPr="00AE2768">
        <w:rPr>
          <w:rFonts w:ascii="GHEA Grapalat" w:hAnsi="GHEA Grapalat" w:cs="Sylfaen"/>
          <w:sz w:val="20"/>
          <w:szCs w:val="20"/>
        </w:rPr>
        <w:t>վերապահված</w:t>
      </w:r>
      <w:r w:rsidRPr="00AE2768">
        <w:rPr>
          <w:rFonts w:ascii="GHEA Grapalat" w:hAnsi="GHEA Grapalat"/>
          <w:sz w:val="20"/>
          <w:szCs w:val="20"/>
          <w:lang w:val="af-ZA"/>
        </w:rPr>
        <w:t xml:space="preserve"> </w:t>
      </w:r>
      <w:r w:rsidRPr="00AE2768">
        <w:rPr>
          <w:rFonts w:ascii="GHEA Grapalat" w:hAnsi="GHEA Grapalat" w:cs="Sylfaen"/>
          <w:sz w:val="20"/>
          <w:szCs w:val="20"/>
        </w:rPr>
        <w:t>լինելու</w:t>
      </w:r>
      <w:r w:rsidRPr="00AE2768">
        <w:rPr>
          <w:rFonts w:ascii="GHEA Grapalat" w:hAnsi="GHEA Grapalat"/>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rPr>
        <w:t>փաստաթուղթ</w:t>
      </w:r>
      <w:r w:rsidRPr="00AE2768">
        <w:rPr>
          <w:rFonts w:ascii="GHEA Grapalat" w:hAnsi="GHEA Grapalat" w:cs="Sylfaen"/>
          <w:sz w:val="20"/>
          <w:szCs w:val="20"/>
          <w:lang w:val="af-ZA"/>
        </w:rPr>
        <w:t>:</w:t>
      </w:r>
    </w:p>
    <w:p w:rsidR="002462D0" w:rsidRPr="00AE2768" w:rsidRDefault="002462D0" w:rsidP="002462D0">
      <w:pPr>
        <w:ind w:firstLine="720"/>
        <w:jc w:val="both"/>
        <w:rPr>
          <w:rFonts w:ascii="GHEA Grapalat" w:hAnsi="GHEA Grapalat"/>
          <w:sz w:val="20"/>
          <w:szCs w:val="20"/>
          <w:lang w:val="af-ZA"/>
        </w:rPr>
      </w:pPr>
      <w:r w:rsidRPr="00AE2768">
        <w:rPr>
          <w:rFonts w:ascii="GHEA Grapalat" w:hAnsi="GHEA Grapalat"/>
          <w:sz w:val="20"/>
          <w:szCs w:val="20"/>
          <w:lang w:val="af-ZA"/>
        </w:rPr>
        <w:t xml:space="preserve">3.2 </w:t>
      </w:r>
      <w:r w:rsidRPr="00AE2768">
        <w:rPr>
          <w:rFonts w:ascii="GHEA Grapalat" w:hAnsi="GHEA Grapalat" w:cs="Sylfaen"/>
          <w:sz w:val="20"/>
          <w:szCs w:val="20"/>
        </w:rPr>
        <w:t>Սույն</w:t>
      </w:r>
      <w:r w:rsidRPr="00AE2768">
        <w:rPr>
          <w:rFonts w:ascii="GHEA Grapalat" w:hAnsi="GHEA Grapalat"/>
          <w:sz w:val="20"/>
          <w:szCs w:val="20"/>
          <w:lang w:val="af-ZA"/>
        </w:rPr>
        <w:t xml:space="preserve"> </w:t>
      </w:r>
      <w:r w:rsidRPr="00AE2768">
        <w:rPr>
          <w:rFonts w:ascii="GHEA Grapalat" w:hAnsi="GHEA Grapalat"/>
          <w:sz w:val="20"/>
          <w:szCs w:val="20"/>
        </w:rPr>
        <w:t>հրահանգի</w:t>
      </w:r>
      <w:r w:rsidRPr="00AE2768">
        <w:rPr>
          <w:rFonts w:ascii="GHEA Grapalat" w:hAnsi="GHEA Grapalat"/>
          <w:sz w:val="20"/>
          <w:szCs w:val="20"/>
          <w:lang w:val="af-ZA"/>
        </w:rPr>
        <w:t xml:space="preserve"> 3.1 </w:t>
      </w:r>
      <w:r w:rsidRPr="00AE2768">
        <w:rPr>
          <w:rFonts w:ascii="GHEA Grapalat" w:hAnsi="GHEA Grapalat"/>
          <w:sz w:val="20"/>
          <w:szCs w:val="20"/>
        </w:rPr>
        <w:t>կետում</w:t>
      </w:r>
      <w:r w:rsidRPr="00AE2768">
        <w:rPr>
          <w:rFonts w:ascii="GHEA Grapalat" w:hAnsi="GHEA Grapalat"/>
          <w:sz w:val="20"/>
          <w:szCs w:val="20"/>
          <w:lang w:val="af-ZA"/>
        </w:rPr>
        <w:t xml:space="preserve"> </w:t>
      </w:r>
      <w:r w:rsidRPr="00AE2768">
        <w:rPr>
          <w:rFonts w:ascii="GHEA Grapalat" w:hAnsi="GHEA Grapalat" w:cs="Sylfaen"/>
          <w:sz w:val="20"/>
          <w:szCs w:val="20"/>
        </w:rPr>
        <w:t>նշված</w:t>
      </w:r>
      <w:r w:rsidRPr="00AE2768">
        <w:rPr>
          <w:rFonts w:ascii="GHEA Grapalat" w:hAnsi="GHEA Grapalat"/>
          <w:sz w:val="20"/>
          <w:szCs w:val="20"/>
          <w:lang w:val="af-ZA"/>
        </w:rPr>
        <w:t xml:space="preserve"> </w:t>
      </w:r>
      <w:r w:rsidRPr="00AE2768">
        <w:rPr>
          <w:rFonts w:ascii="GHEA Grapalat" w:hAnsi="GHEA Grapalat" w:cs="Sylfaen"/>
          <w:sz w:val="20"/>
          <w:szCs w:val="20"/>
        </w:rPr>
        <w:t>ծրարի</w:t>
      </w:r>
      <w:r w:rsidRPr="00AE2768">
        <w:rPr>
          <w:rFonts w:ascii="GHEA Grapalat" w:hAnsi="GHEA Grapalat"/>
          <w:sz w:val="20"/>
          <w:szCs w:val="20"/>
          <w:lang w:val="af-ZA"/>
        </w:rPr>
        <w:t xml:space="preserve"> </w:t>
      </w:r>
      <w:r w:rsidRPr="00AE2768">
        <w:rPr>
          <w:rFonts w:ascii="GHEA Grapalat" w:hAnsi="GHEA Grapalat" w:cs="Sylfaen"/>
          <w:sz w:val="20"/>
          <w:szCs w:val="20"/>
        </w:rPr>
        <w:t>վրա</w:t>
      </w:r>
      <w:r w:rsidRPr="00AE2768">
        <w:rPr>
          <w:rFonts w:ascii="GHEA Grapalat" w:hAnsi="GHEA Grapalat"/>
          <w:sz w:val="20"/>
          <w:szCs w:val="20"/>
          <w:lang w:val="af-ZA"/>
        </w:rPr>
        <w:t xml:space="preserve"> </w:t>
      </w:r>
      <w:r w:rsidRPr="00AE2768">
        <w:rPr>
          <w:rFonts w:ascii="GHEA Grapalat" w:hAnsi="GHEA Grapalat" w:cs="Sylfaen"/>
          <w:sz w:val="20"/>
          <w:szCs w:val="20"/>
        </w:rPr>
        <w:t>հայտը</w:t>
      </w:r>
      <w:r w:rsidRPr="00AE2768">
        <w:rPr>
          <w:rFonts w:ascii="GHEA Grapalat" w:hAnsi="GHEA Grapalat"/>
          <w:sz w:val="20"/>
          <w:szCs w:val="20"/>
          <w:lang w:val="af-ZA"/>
        </w:rPr>
        <w:t xml:space="preserve"> </w:t>
      </w:r>
      <w:r w:rsidRPr="00AE2768">
        <w:rPr>
          <w:rFonts w:ascii="GHEA Grapalat" w:hAnsi="GHEA Grapalat" w:cs="Sylfaen"/>
          <w:sz w:val="20"/>
          <w:szCs w:val="20"/>
        </w:rPr>
        <w:t>կազմելու</w:t>
      </w:r>
      <w:r w:rsidRPr="00AE2768">
        <w:rPr>
          <w:rFonts w:ascii="GHEA Grapalat" w:hAnsi="GHEA Grapalat"/>
          <w:sz w:val="20"/>
          <w:szCs w:val="20"/>
          <w:lang w:val="af-ZA"/>
        </w:rPr>
        <w:t xml:space="preserve"> </w:t>
      </w:r>
      <w:r w:rsidRPr="00AE2768">
        <w:rPr>
          <w:rFonts w:ascii="GHEA Grapalat" w:hAnsi="GHEA Grapalat" w:cs="Sylfaen"/>
          <w:sz w:val="20"/>
          <w:szCs w:val="20"/>
        </w:rPr>
        <w:t>լեզվով</w:t>
      </w:r>
      <w:r w:rsidRPr="00AE2768">
        <w:rPr>
          <w:rFonts w:ascii="GHEA Grapalat" w:hAnsi="GHEA Grapalat"/>
          <w:sz w:val="20"/>
          <w:szCs w:val="20"/>
          <w:lang w:val="af-ZA"/>
        </w:rPr>
        <w:t xml:space="preserve"> </w:t>
      </w:r>
      <w:r w:rsidRPr="00AE2768">
        <w:rPr>
          <w:rFonts w:ascii="GHEA Grapalat" w:hAnsi="GHEA Grapalat" w:cs="Sylfaen"/>
          <w:sz w:val="20"/>
          <w:szCs w:val="20"/>
        </w:rPr>
        <w:t>նշվում</w:t>
      </w:r>
      <w:r w:rsidRPr="00AE2768">
        <w:rPr>
          <w:rFonts w:ascii="GHEA Grapalat" w:hAnsi="GHEA Grapalat"/>
          <w:sz w:val="20"/>
          <w:szCs w:val="20"/>
          <w:lang w:val="af-ZA"/>
        </w:rPr>
        <w:t xml:space="preserve"> </w:t>
      </w:r>
      <w:r w:rsidRPr="00AE2768">
        <w:rPr>
          <w:rFonts w:ascii="GHEA Grapalat" w:hAnsi="GHEA Grapalat" w:cs="Sylfaen"/>
          <w:sz w:val="20"/>
          <w:szCs w:val="20"/>
        </w:rPr>
        <w:t>են</w:t>
      </w:r>
      <w:r w:rsidRPr="00AE2768">
        <w:rPr>
          <w:rFonts w:ascii="GHEA Grapalat" w:hAnsi="GHEA Grapalat"/>
          <w:sz w:val="20"/>
          <w:szCs w:val="20"/>
          <w:lang w:val="af-ZA"/>
        </w:rPr>
        <w:t xml:space="preserve">` </w:t>
      </w:r>
    </w:p>
    <w:p w:rsidR="002462D0" w:rsidRPr="00AE2768" w:rsidRDefault="002462D0" w:rsidP="002462D0">
      <w:pPr>
        <w:ind w:firstLine="720"/>
        <w:rPr>
          <w:rFonts w:ascii="GHEA Grapalat" w:hAnsi="GHEA Grapalat"/>
          <w:sz w:val="20"/>
          <w:szCs w:val="20"/>
          <w:lang w:val="af-ZA"/>
        </w:rPr>
      </w:pPr>
      <w:r w:rsidRPr="00AE2768">
        <w:rPr>
          <w:rFonts w:ascii="GHEA Grapalat" w:hAnsi="GHEA Grapalat"/>
          <w:sz w:val="20"/>
          <w:szCs w:val="20"/>
          <w:lang w:val="af-ZA"/>
        </w:rPr>
        <w:t xml:space="preserve">1) </w:t>
      </w:r>
      <w:r w:rsidRPr="00AE2768">
        <w:rPr>
          <w:rFonts w:ascii="GHEA Grapalat" w:hAnsi="GHEA Grapalat"/>
          <w:sz w:val="20"/>
          <w:szCs w:val="20"/>
        </w:rPr>
        <w:t>պ</w:t>
      </w:r>
      <w:r w:rsidRPr="00AE2768">
        <w:rPr>
          <w:rFonts w:ascii="GHEA Grapalat" w:hAnsi="GHEA Grapalat" w:cs="Sylfaen"/>
          <w:sz w:val="20"/>
          <w:szCs w:val="20"/>
        </w:rPr>
        <w:t>ատվիրատուի</w:t>
      </w:r>
      <w:r w:rsidRPr="00AE2768">
        <w:rPr>
          <w:rFonts w:ascii="GHEA Grapalat" w:hAnsi="GHEA Grapalat"/>
          <w:sz w:val="20"/>
          <w:szCs w:val="20"/>
          <w:lang w:val="af-ZA"/>
        </w:rPr>
        <w:t xml:space="preserve"> </w:t>
      </w:r>
      <w:r w:rsidRPr="00AE2768">
        <w:rPr>
          <w:rFonts w:ascii="GHEA Grapalat" w:hAnsi="GHEA Grapalat" w:cs="Sylfaen"/>
          <w:sz w:val="20"/>
          <w:szCs w:val="20"/>
        </w:rPr>
        <w:t>անվանումը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cs="Sylfaen"/>
          <w:sz w:val="20"/>
          <w:szCs w:val="20"/>
        </w:rPr>
        <w:t>հայտի</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ներկայացման</w:t>
      </w:r>
      <w:r w:rsidRPr="00AE2768">
        <w:rPr>
          <w:rFonts w:ascii="GHEA Grapalat" w:hAnsi="GHEA Grapalat"/>
          <w:sz w:val="20"/>
          <w:szCs w:val="20"/>
          <w:lang w:val="af-ZA"/>
        </w:rPr>
        <w:t xml:space="preserve"> </w:t>
      </w:r>
      <w:r w:rsidRPr="00AE2768">
        <w:rPr>
          <w:rFonts w:ascii="GHEA Grapalat" w:hAnsi="GHEA Grapalat" w:cs="Sylfaen"/>
          <w:sz w:val="20"/>
          <w:szCs w:val="20"/>
        </w:rPr>
        <w:t>վայրը</w:t>
      </w:r>
      <w:r w:rsidRPr="00AE2768">
        <w:rPr>
          <w:rFonts w:ascii="GHEA Grapalat" w:hAnsi="GHEA Grapalat"/>
          <w:sz w:val="20"/>
          <w:szCs w:val="20"/>
          <w:lang w:val="af-ZA"/>
        </w:rPr>
        <w:t xml:space="preserve"> (</w:t>
      </w:r>
      <w:r w:rsidRPr="00AE2768">
        <w:rPr>
          <w:rFonts w:ascii="GHEA Grapalat" w:hAnsi="GHEA Grapalat" w:cs="Sylfaen"/>
          <w:sz w:val="20"/>
          <w:szCs w:val="20"/>
        </w:rPr>
        <w:t>հասցեն</w:t>
      </w:r>
      <w:r w:rsidRPr="00AE2768">
        <w:rPr>
          <w:rFonts w:ascii="GHEA Grapalat" w:hAnsi="GHEA Grapalat"/>
          <w:sz w:val="20"/>
          <w:szCs w:val="20"/>
          <w:lang w:val="af-ZA"/>
        </w:rPr>
        <w:t>).</w:t>
      </w:r>
    </w:p>
    <w:p w:rsidR="002462D0" w:rsidRPr="00AE2768" w:rsidRDefault="002462D0" w:rsidP="002462D0">
      <w:pPr>
        <w:ind w:firstLine="720"/>
        <w:rPr>
          <w:rFonts w:ascii="GHEA Grapalat" w:hAnsi="GHEA Grapalat"/>
          <w:sz w:val="20"/>
          <w:szCs w:val="20"/>
          <w:lang w:val="af-ZA"/>
        </w:rPr>
      </w:pPr>
      <w:r w:rsidRPr="00AE2768">
        <w:rPr>
          <w:rFonts w:ascii="GHEA Grapalat" w:hAnsi="GHEA Grapalat"/>
          <w:sz w:val="20"/>
          <w:szCs w:val="20"/>
          <w:lang w:val="af-ZA"/>
        </w:rPr>
        <w:t xml:space="preserve">2) </w:t>
      </w:r>
      <w:r w:rsidRPr="00AE2768">
        <w:rPr>
          <w:rFonts w:ascii="GHEA Grapalat" w:hAnsi="GHEA Grapalat"/>
          <w:sz w:val="20"/>
          <w:szCs w:val="20"/>
        </w:rPr>
        <w:t>գնանշման</w:t>
      </w:r>
      <w:r w:rsidRPr="00AE2768">
        <w:rPr>
          <w:rFonts w:ascii="GHEA Grapalat" w:hAnsi="GHEA Grapalat"/>
          <w:sz w:val="20"/>
          <w:szCs w:val="20"/>
          <w:lang w:val="af-ZA"/>
        </w:rPr>
        <w:t xml:space="preserve"> </w:t>
      </w:r>
      <w:r w:rsidRPr="00AE2768">
        <w:rPr>
          <w:rFonts w:ascii="GHEA Grapalat" w:hAnsi="GHEA Grapalat"/>
          <w:sz w:val="20"/>
          <w:szCs w:val="20"/>
        </w:rPr>
        <w:t>հարցման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ծածկագիրը</w:t>
      </w:r>
      <w:r w:rsidRPr="00AE2768">
        <w:rPr>
          <w:rFonts w:ascii="GHEA Grapalat" w:hAnsi="GHEA Grapalat"/>
          <w:sz w:val="20"/>
          <w:szCs w:val="20"/>
          <w:lang w:val="af-ZA"/>
        </w:rPr>
        <w:t>.</w:t>
      </w:r>
    </w:p>
    <w:p w:rsidR="002462D0" w:rsidRPr="00AE2768" w:rsidRDefault="002462D0" w:rsidP="002462D0">
      <w:pPr>
        <w:ind w:firstLine="720"/>
        <w:rPr>
          <w:rFonts w:ascii="GHEA Grapalat" w:hAnsi="GHEA Grapalat"/>
          <w:sz w:val="20"/>
          <w:szCs w:val="20"/>
          <w:lang w:val="af-ZA"/>
        </w:rPr>
      </w:pPr>
      <w:r w:rsidRPr="00AE2768">
        <w:rPr>
          <w:rFonts w:ascii="GHEA Grapalat" w:hAnsi="GHEA Grapalat"/>
          <w:sz w:val="20"/>
          <w:szCs w:val="20"/>
          <w:lang w:val="af-ZA"/>
        </w:rPr>
        <w:t>3) «</w:t>
      </w:r>
      <w:r w:rsidRPr="00AE2768">
        <w:rPr>
          <w:rFonts w:ascii="GHEA Grapalat" w:hAnsi="GHEA Grapalat" w:cs="Sylfaen"/>
          <w:sz w:val="20"/>
          <w:szCs w:val="20"/>
        </w:rPr>
        <w:t>չբացել</w:t>
      </w:r>
      <w:r w:rsidRPr="00AE2768">
        <w:rPr>
          <w:rFonts w:ascii="GHEA Grapalat" w:hAnsi="GHEA Grapalat"/>
          <w:sz w:val="20"/>
          <w:szCs w:val="20"/>
          <w:lang w:val="af-ZA"/>
        </w:rPr>
        <w:t xml:space="preserve"> </w:t>
      </w:r>
      <w:r w:rsidRPr="00AE2768">
        <w:rPr>
          <w:rFonts w:ascii="GHEA Grapalat" w:hAnsi="GHEA Grapalat" w:cs="Sylfaen"/>
          <w:sz w:val="20"/>
          <w:szCs w:val="20"/>
        </w:rPr>
        <w:t>մինչև</w:t>
      </w:r>
      <w:r w:rsidRPr="00AE2768">
        <w:rPr>
          <w:rFonts w:ascii="GHEA Grapalat" w:hAnsi="GHEA Grapalat"/>
          <w:sz w:val="20"/>
          <w:szCs w:val="20"/>
          <w:lang w:val="af-ZA"/>
        </w:rPr>
        <w:t xml:space="preserve"> </w:t>
      </w:r>
      <w:r w:rsidRPr="00AE2768">
        <w:rPr>
          <w:rFonts w:ascii="GHEA Grapalat" w:hAnsi="GHEA Grapalat" w:cs="Sylfaen"/>
          <w:sz w:val="20"/>
          <w:szCs w:val="20"/>
        </w:rPr>
        <w:t>հայտերի</w:t>
      </w:r>
      <w:r w:rsidRPr="00AE2768">
        <w:rPr>
          <w:rFonts w:ascii="GHEA Grapalat" w:hAnsi="GHEA Grapalat"/>
          <w:sz w:val="20"/>
          <w:szCs w:val="20"/>
          <w:lang w:val="af-ZA"/>
        </w:rPr>
        <w:t xml:space="preserve"> </w:t>
      </w:r>
      <w:r w:rsidRPr="00AE2768">
        <w:rPr>
          <w:rFonts w:ascii="GHEA Grapalat" w:hAnsi="GHEA Grapalat" w:cs="Sylfaen"/>
          <w:sz w:val="20"/>
          <w:szCs w:val="20"/>
        </w:rPr>
        <w:t>բացման</w:t>
      </w:r>
      <w:r w:rsidRPr="00AE2768">
        <w:rPr>
          <w:rFonts w:ascii="GHEA Grapalat" w:hAnsi="GHEA Grapalat"/>
          <w:sz w:val="20"/>
          <w:szCs w:val="20"/>
          <w:lang w:val="af-ZA"/>
        </w:rPr>
        <w:t xml:space="preserve"> </w:t>
      </w:r>
      <w:r w:rsidRPr="00AE2768">
        <w:rPr>
          <w:rFonts w:ascii="GHEA Grapalat" w:hAnsi="GHEA Grapalat" w:cs="Sylfaen"/>
          <w:sz w:val="20"/>
          <w:szCs w:val="20"/>
        </w:rPr>
        <w:t>նիստը</w:t>
      </w:r>
      <w:r w:rsidRPr="00AE2768">
        <w:rPr>
          <w:rFonts w:ascii="GHEA Grapalat" w:hAnsi="GHEA Grapalat"/>
          <w:sz w:val="20"/>
          <w:szCs w:val="20"/>
          <w:lang w:val="af-ZA"/>
        </w:rPr>
        <w:t xml:space="preserve">» </w:t>
      </w:r>
      <w:r w:rsidRPr="00AE2768">
        <w:rPr>
          <w:rFonts w:ascii="GHEA Grapalat" w:hAnsi="GHEA Grapalat" w:cs="Sylfaen"/>
          <w:sz w:val="20"/>
          <w:szCs w:val="20"/>
        </w:rPr>
        <w:t>բառերը</w:t>
      </w:r>
      <w:r w:rsidRPr="00AE2768">
        <w:rPr>
          <w:rFonts w:ascii="GHEA Grapalat" w:hAnsi="GHEA Grapalat"/>
          <w:sz w:val="20"/>
          <w:szCs w:val="20"/>
          <w:lang w:val="af-ZA"/>
        </w:rPr>
        <w:t>.</w:t>
      </w:r>
    </w:p>
    <w:p w:rsidR="002462D0" w:rsidRPr="00AE2768" w:rsidRDefault="002462D0" w:rsidP="002462D0">
      <w:pPr>
        <w:ind w:firstLine="720"/>
        <w:rPr>
          <w:rFonts w:ascii="GHEA Grapalat" w:hAnsi="GHEA Grapalat"/>
          <w:sz w:val="20"/>
          <w:szCs w:val="20"/>
          <w:lang w:val="af-ZA"/>
        </w:rPr>
      </w:pPr>
      <w:r w:rsidRPr="00AE2768">
        <w:rPr>
          <w:rFonts w:ascii="GHEA Grapalat" w:hAnsi="GHEA Grapalat"/>
          <w:sz w:val="20"/>
          <w:szCs w:val="20"/>
          <w:lang w:val="af-ZA"/>
        </w:rPr>
        <w:t xml:space="preserve">4) </w:t>
      </w: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af-ZA"/>
        </w:rPr>
        <w:t xml:space="preserve"> </w:t>
      </w:r>
      <w:r w:rsidRPr="00AE2768">
        <w:rPr>
          <w:rFonts w:ascii="GHEA Grapalat" w:hAnsi="GHEA Grapalat" w:cs="Sylfaen"/>
          <w:sz w:val="20"/>
          <w:szCs w:val="20"/>
        </w:rPr>
        <w:t>անվանումը</w:t>
      </w:r>
      <w:r w:rsidRPr="00AE2768">
        <w:rPr>
          <w:rFonts w:ascii="GHEA Grapalat" w:hAnsi="GHEA Grapalat"/>
          <w:sz w:val="20"/>
          <w:szCs w:val="20"/>
          <w:lang w:val="af-ZA"/>
        </w:rPr>
        <w:t xml:space="preserve"> (</w:t>
      </w:r>
      <w:r w:rsidRPr="00AE2768">
        <w:rPr>
          <w:rFonts w:ascii="GHEA Grapalat" w:hAnsi="GHEA Grapalat" w:cs="Sylfaen"/>
          <w:sz w:val="20"/>
          <w:szCs w:val="20"/>
        </w:rPr>
        <w:t>անունը</w:t>
      </w:r>
      <w:r w:rsidRPr="00AE2768">
        <w:rPr>
          <w:rFonts w:ascii="GHEA Grapalat" w:hAnsi="GHEA Grapalat"/>
          <w:sz w:val="20"/>
          <w:szCs w:val="20"/>
          <w:lang w:val="af-ZA"/>
        </w:rPr>
        <w:t xml:space="preserve">), </w:t>
      </w:r>
      <w:r w:rsidRPr="00AE2768">
        <w:rPr>
          <w:rFonts w:ascii="GHEA Grapalat" w:hAnsi="GHEA Grapalat" w:cs="Sylfaen"/>
          <w:sz w:val="20"/>
          <w:szCs w:val="20"/>
        </w:rPr>
        <w:t>գտնվելու</w:t>
      </w:r>
      <w:r w:rsidRPr="00AE2768">
        <w:rPr>
          <w:rFonts w:ascii="GHEA Grapalat" w:hAnsi="GHEA Grapalat"/>
          <w:sz w:val="20"/>
          <w:szCs w:val="20"/>
          <w:lang w:val="af-ZA"/>
        </w:rPr>
        <w:t xml:space="preserve"> </w:t>
      </w:r>
      <w:r w:rsidRPr="00AE2768">
        <w:rPr>
          <w:rFonts w:ascii="GHEA Grapalat" w:hAnsi="GHEA Grapalat" w:cs="Sylfaen"/>
          <w:sz w:val="20"/>
          <w:szCs w:val="20"/>
        </w:rPr>
        <w:t>վայրը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cs="Sylfaen"/>
          <w:sz w:val="20"/>
          <w:szCs w:val="20"/>
        </w:rPr>
        <w:t>հեռախոսահամարը</w:t>
      </w:r>
      <w:r w:rsidRPr="00AE2768">
        <w:rPr>
          <w:rFonts w:ascii="GHEA Grapalat" w:hAnsi="GHEA Grapalat"/>
          <w:sz w:val="20"/>
          <w:szCs w:val="20"/>
          <w:lang w:val="af-ZA"/>
        </w:rPr>
        <w:t>:</w:t>
      </w:r>
    </w:p>
    <w:p w:rsidR="002462D0" w:rsidRPr="00AE2768" w:rsidRDefault="002462D0" w:rsidP="002462D0">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3.3 </w:t>
      </w:r>
      <w:r w:rsidRPr="00AE2768">
        <w:rPr>
          <w:rFonts w:ascii="GHEA Grapalat" w:hAnsi="GHEA Grapalat" w:cs="Sylfaen"/>
          <w:sz w:val="20"/>
          <w:szCs w:val="20"/>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հրահանգի</w:t>
      </w:r>
      <w:r w:rsidRPr="00AE2768">
        <w:rPr>
          <w:rFonts w:ascii="GHEA Grapalat" w:hAnsi="GHEA Grapalat" w:cs="Sylfaen"/>
          <w:sz w:val="20"/>
          <w:szCs w:val="20"/>
          <w:lang w:val="af-ZA"/>
        </w:rPr>
        <w:t xml:space="preserve"> 3.1 </w:t>
      </w:r>
      <w:r w:rsidRPr="00AE2768">
        <w:rPr>
          <w:rFonts w:ascii="GHEA Grapalat" w:hAnsi="GHEA Grapalat" w:cs="Sylfaen"/>
          <w:sz w:val="20"/>
          <w:szCs w:val="20"/>
        </w:rPr>
        <w:t>և</w:t>
      </w:r>
      <w:r w:rsidRPr="00AE2768">
        <w:rPr>
          <w:rFonts w:ascii="GHEA Grapalat" w:hAnsi="GHEA Grapalat" w:cs="Sylfaen"/>
          <w:sz w:val="20"/>
          <w:szCs w:val="20"/>
          <w:lang w:val="af-ZA"/>
        </w:rPr>
        <w:t xml:space="preserve"> 3.2 </w:t>
      </w:r>
      <w:r w:rsidRPr="00AE2768">
        <w:rPr>
          <w:rFonts w:ascii="GHEA Grapalat" w:hAnsi="GHEA Grapalat" w:cs="Sylfaen"/>
          <w:sz w:val="20"/>
          <w:szCs w:val="20"/>
        </w:rPr>
        <w:t>կետերի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պահանջներին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չհամապատասխանող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հանձնաժողովը</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բացման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նիստում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մերժում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նույնությամբ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վերադարձնում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ներկայացնողին</w:t>
      </w:r>
      <w:r w:rsidRPr="00AE2768">
        <w:rPr>
          <w:rFonts w:ascii="GHEA Grapalat" w:hAnsi="GHEA Grapalat" w:cs="Sylfaen"/>
          <w:sz w:val="20"/>
          <w:szCs w:val="20"/>
          <w:lang w:val="af-ZA"/>
        </w:rPr>
        <w:t>:</w:t>
      </w:r>
    </w:p>
    <w:p w:rsidR="002462D0" w:rsidRPr="00AE2768" w:rsidRDefault="002462D0" w:rsidP="002462D0">
      <w:pPr>
        <w:pStyle w:val="norm"/>
        <w:spacing w:line="240" w:lineRule="auto"/>
        <w:ind w:firstLine="284"/>
        <w:jc w:val="right"/>
        <w:rPr>
          <w:rFonts w:ascii="GHEA Grapalat" w:hAnsi="GHEA Grapalat" w:cs="Sylfaen"/>
          <w:b/>
          <w:sz w:val="20"/>
          <w:lang w:val="es-ES"/>
        </w:rPr>
      </w:pPr>
    </w:p>
    <w:p w:rsidR="002462D0" w:rsidRPr="00AE2768" w:rsidRDefault="002462D0" w:rsidP="002462D0">
      <w:pPr>
        <w:pStyle w:val="norm"/>
        <w:spacing w:line="240" w:lineRule="auto"/>
        <w:ind w:firstLine="284"/>
        <w:jc w:val="right"/>
        <w:rPr>
          <w:rFonts w:ascii="GHEA Grapalat" w:hAnsi="GHEA Grapalat" w:cs="Sylfaen"/>
          <w:b/>
          <w:sz w:val="20"/>
          <w:lang w:val="es-ES"/>
        </w:rPr>
      </w:pPr>
    </w:p>
    <w:p w:rsidR="002462D0" w:rsidRPr="00AE2768" w:rsidRDefault="002462D0" w:rsidP="002462D0">
      <w:pPr>
        <w:pStyle w:val="norm"/>
        <w:spacing w:line="240" w:lineRule="auto"/>
        <w:ind w:firstLine="284"/>
        <w:jc w:val="right"/>
        <w:rPr>
          <w:rFonts w:ascii="GHEA Grapalat" w:hAnsi="GHEA Grapalat" w:cs="Sylfaen"/>
          <w:b/>
          <w:sz w:val="20"/>
          <w:lang w:val="es-ES"/>
        </w:rPr>
      </w:pPr>
    </w:p>
    <w:p w:rsidR="002462D0" w:rsidRPr="00AE2768" w:rsidRDefault="002462D0" w:rsidP="002462D0">
      <w:pPr>
        <w:pStyle w:val="norm"/>
        <w:spacing w:line="240" w:lineRule="auto"/>
        <w:ind w:firstLine="284"/>
        <w:jc w:val="right"/>
        <w:rPr>
          <w:rFonts w:ascii="GHEA Grapalat" w:hAnsi="GHEA Grapalat" w:cs="Sylfaen"/>
          <w:b/>
          <w:sz w:val="20"/>
          <w:lang w:val="es-ES"/>
        </w:rPr>
      </w:pPr>
      <w:r w:rsidRPr="00AE2768">
        <w:rPr>
          <w:rFonts w:ascii="GHEA Grapalat" w:hAnsi="GHEA Grapalat" w:cs="Sylfaen"/>
          <w:b/>
          <w:sz w:val="20"/>
          <w:lang w:val="es-ES"/>
        </w:rPr>
        <w:br w:type="page"/>
      </w:r>
      <w:r>
        <w:rPr>
          <w:rFonts w:ascii="GHEA Grapalat" w:hAnsi="GHEA Grapalat" w:cs="Sylfaen"/>
          <w:b/>
          <w:sz w:val="20"/>
          <w:lang w:val="es-ES"/>
        </w:rPr>
        <w:lastRenderedPageBreak/>
        <w:tab/>
      </w:r>
    </w:p>
    <w:p w:rsidR="002462D0" w:rsidRPr="00AE2768" w:rsidRDefault="002462D0" w:rsidP="002462D0">
      <w:pPr>
        <w:pStyle w:val="norm"/>
        <w:spacing w:line="240" w:lineRule="auto"/>
        <w:ind w:firstLine="284"/>
        <w:jc w:val="right"/>
        <w:rPr>
          <w:rFonts w:ascii="GHEA Grapalat" w:hAnsi="GHEA Grapalat" w:cs="Sylfaen"/>
          <w:b/>
          <w:sz w:val="20"/>
          <w:lang w:val="es-ES"/>
        </w:rPr>
      </w:pPr>
    </w:p>
    <w:p w:rsidR="002462D0" w:rsidRPr="00AE2768" w:rsidRDefault="002462D0" w:rsidP="002462D0">
      <w:pPr>
        <w:pStyle w:val="norm"/>
        <w:spacing w:line="240" w:lineRule="auto"/>
        <w:ind w:firstLine="284"/>
        <w:jc w:val="right"/>
        <w:rPr>
          <w:rFonts w:ascii="GHEA Grapalat" w:hAnsi="GHEA Grapalat" w:cs="Arial"/>
          <w:b/>
          <w:sz w:val="20"/>
          <w:lang w:val="es-ES"/>
        </w:rPr>
      </w:pPr>
      <w:r w:rsidRPr="00AE2768">
        <w:rPr>
          <w:rFonts w:ascii="GHEA Grapalat" w:hAnsi="GHEA Grapalat" w:cs="Sylfaen"/>
          <w:b/>
          <w:sz w:val="20"/>
          <w:lang w:val="es-ES"/>
        </w:rPr>
        <w:t>Հավելված</w:t>
      </w:r>
      <w:r w:rsidRPr="00AE2768">
        <w:rPr>
          <w:rFonts w:ascii="GHEA Grapalat" w:hAnsi="GHEA Grapalat" w:cs="Arial"/>
          <w:b/>
          <w:sz w:val="20"/>
          <w:lang w:val="es-ES"/>
        </w:rPr>
        <w:t xml:space="preserve">  N 1</w:t>
      </w:r>
    </w:p>
    <w:p w:rsidR="002462D0" w:rsidRPr="003F5B6E" w:rsidRDefault="002462D0" w:rsidP="002462D0">
      <w:pPr>
        <w:pStyle w:val="31"/>
        <w:spacing w:line="240" w:lineRule="auto"/>
        <w:jc w:val="right"/>
        <w:rPr>
          <w:rFonts w:ascii="GHEA Grapalat" w:hAnsi="GHEA Grapalat" w:cs="Sylfaen"/>
          <w:b/>
          <w:lang w:val="es-ES" w:eastAsia="ru-RU"/>
        </w:rPr>
      </w:pPr>
      <w:r w:rsidRPr="003F5B6E">
        <w:rPr>
          <w:rFonts w:ascii="GHEA Grapalat" w:hAnsi="GHEA Grapalat" w:cs="Sylfaen"/>
          <w:b/>
          <w:lang w:val="es-ES" w:eastAsia="ru-RU"/>
        </w:rPr>
        <w:t>«</w:t>
      </w:r>
      <w:r>
        <w:rPr>
          <w:rFonts w:ascii="GHEA Grapalat" w:hAnsi="GHEA Grapalat" w:cs="Sylfaen"/>
          <w:b/>
          <w:lang w:val="es-ES" w:eastAsia="ru-RU"/>
        </w:rPr>
        <w:t xml:space="preserve">ԿՄ ՎՊՀ </w:t>
      </w:r>
      <w:r w:rsidRPr="003F5B6E">
        <w:rPr>
          <w:rFonts w:ascii="GHEA Grapalat" w:hAnsi="GHEA Grapalat" w:cs="Sylfaen"/>
          <w:b/>
          <w:lang w:val="es-ES" w:eastAsia="ru-RU"/>
        </w:rPr>
        <w:t>ԳՀԱՊՁԲ</w:t>
      </w:r>
      <w:r>
        <w:rPr>
          <w:rFonts w:ascii="GHEA Grapalat" w:hAnsi="GHEA Grapalat" w:cs="Sylfaen"/>
          <w:b/>
          <w:lang w:val="es-ES" w:eastAsia="ru-RU"/>
        </w:rPr>
        <w:t xml:space="preserve"> </w:t>
      </w:r>
      <w:r w:rsidRPr="003F5B6E">
        <w:rPr>
          <w:rFonts w:ascii="GHEA Grapalat" w:hAnsi="GHEA Grapalat" w:cs="Sylfaen"/>
          <w:b/>
          <w:lang w:val="es-ES" w:eastAsia="ru-RU"/>
        </w:rPr>
        <w:t>19/</w:t>
      </w:r>
      <w:r>
        <w:rPr>
          <w:rFonts w:ascii="GHEA Grapalat" w:hAnsi="GHEA Grapalat" w:cs="Sylfaen"/>
          <w:b/>
          <w:lang w:val="es-ES" w:eastAsia="ru-RU"/>
        </w:rPr>
        <w:t>41</w:t>
      </w:r>
      <w:r w:rsidRPr="003F5B6E">
        <w:rPr>
          <w:rFonts w:ascii="GHEA Grapalat" w:hAnsi="GHEA Grapalat" w:cs="Sylfaen"/>
          <w:b/>
          <w:lang w:val="es-ES" w:eastAsia="ru-RU"/>
        </w:rPr>
        <w:t xml:space="preserve">» </w:t>
      </w:r>
      <w:r w:rsidRPr="00AE2768">
        <w:rPr>
          <w:rFonts w:ascii="GHEA Grapalat" w:hAnsi="GHEA Grapalat" w:cs="Sylfaen"/>
          <w:b/>
          <w:lang w:val="es-ES" w:eastAsia="ru-RU"/>
        </w:rPr>
        <w:t>ծածկագրով</w:t>
      </w:r>
    </w:p>
    <w:p w:rsidR="002462D0" w:rsidRPr="00AE2768" w:rsidRDefault="002462D0" w:rsidP="002462D0">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2462D0" w:rsidRPr="00AE2768" w:rsidRDefault="002462D0" w:rsidP="002462D0">
      <w:pPr>
        <w:jc w:val="center"/>
        <w:rPr>
          <w:rFonts w:ascii="GHEA Grapalat" w:hAnsi="GHEA Grapalat" w:cs="Sylfaen"/>
          <w:b/>
          <w:lang w:val="es-ES"/>
        </w:rPr>
      </w:pPr>
    </w:p>
    <w:p w:rsidR="002462D0" w:rsidRPr="00AE2768" w:rsidRDefault="002462D0" w:rsidP="002462D0">
      <w:pPr>
        <w:jc w:val="center"/>
        <w:rPr>
          <w:rFonts w:ascii="GHEA Grapalat" w:hAnsi="GHEA Grapalat" w:cs="Arial"/>
          <w:b/>
          <w:lang w:val="es-ES"/>
        </w:rPr>
      </w:pPr>
      <w:r w:rsidRPr="00AE2768">
        <w:rPr>
          <w:rFonts w:ascii="GHEA Grapalat" w:hAnsi="GHEA Grapalat" w:cs="Sylfaen"/>
          <w:b/>
          <w:lang w:val="es-ES"/>
        </w:rPr>
        <w:t>ԴԻՄՈՒՄՀԱՅՏԱՐԱՐՈՒԹՅՈՒՆ</w:t>
      </w:r>
    </w:p>
    <w:p w:rsidR="002462D0" w:rsidRPr="00AE2768" w:rsidRDefault="002462D0" w:rsidP="002462D0">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Pr="00AE2768">
        <w:rPr>
          <w:rFonts w:ascii="GHEA Grapalat" w:hAnsi="GHEA Grapalat" w:cs="Sylfaen"/>
          <w:color w:val="auto"/>
          <w:sz w:val="24"/>
          <w:szCs w:val="24"/>
          <w:lang w:val="es-ES"/>
        </w:rPr>
        <w:t xml:space="preserve"> մասնակցելու</w:t>
      </w:r>
      <w:r w:rsidRPr="00AE2768">
        <w:rPr>
          <w:rFonts w:ascii="GHEA Grapalat" w:hAnsi="GHEA Grapalat" w:cs="Arial"/>
          <w:color w:val="auto"/>
          <w:sz w:val="24"/>
          <w:szCs w:val="24"/>
          <w:lang w:val="es-ES"/>
        </w:rPr>
        <w:t xml:space="preserve">  </w:t>
      </w:r>
    </w:p>
    <w:p w:rsidR="002462D0" w:rsidRPr="00AE2768" w:rsidRDefault="002462D0" w:rsidP="002462D0">
      <w:pPr>
        <w:rPr>
          <w:lang w:val="es-ES" w:eastAsia="ru-RU"/>
        </w:rPr>
      </w:pPr>
    </w:p>
    <w:p w:rsidR="002462D0" w:rsidRPr="00AE2768" w:rsidRDefault="002462D0" w:rsidP="002462D0">
      <w:pPr>
        <w:jc w:val="both"/>
        <w:rPr>
          <w:rFonts w:ascii="GHEA Grapalat" w:hAnsi="GHEA Grapalat" w:cs="Arial"/>
          <w:sz w:val="20"/>
          <w:szCs w:val="20"/>
          <w:lang w:val="es-ES"/>
        </w:rPr>
      </w:pPr>
      <w:r w:rsidRPr="00AE2768">
        <w:rPr>
          <w:rFonts w:ascii="GHEA Grapalat" w:hAnsi="GHEA Grapalat"/>
          <w:sz w:val="22"/>
          <w:szCs w:val="22"/>
          <w:u w:val="single"/>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lang w:val="es-ES"/>
        </w:rPr>
        <w:t xml:space="preserve"> </w:t>
      </w:r>
      <w:proofErr w:type="gramStart"/>
      <w:r w:rsidRPr="00AE2768">
        <w:rPr>
          <w:rFonts w:ascii="GHEA Grapalat" w:hAnsi="GHEA Grapalat" w:cs="Sylfaen"/>
          <w:sz w:val="20"/>
          <w:szCs w:val="20"/>
          <w:lang w:val="es-ES"/>
        </w:rPr>
        <w:t>հայտնում</w:t>
      </w:r>
      <w:proofErr w:type="gramEnd"/>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որ</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ցանկություն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ունի</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մասնակցել</w:t>
      </w:r>
    </w:p>
    <w:p w:rsidR="002462D0" w:rsidRPr="00AE2768" w:rsidRDefault="002462D0" w:rsidP="002462D0">
      <w:pPr>
        <w:jc w:val="both"/>
        <w:rPr>
          <w:rFonts w:ascii="GHEA Grapalat" w:hAnsi="GHEA Grapalat"/>
          <w:sz w:val="22"/>
          <w:szCs w:val="22"/>
          <w:vertAlign w:val="superscript"/>
          <w:lang w:val="es-ES"/>
        </w:rPr>
      </w:pPr>
      <w:r w:rsidRPr="00AE2768">
        <w:rPr>
          <w:rFonts w:ascii="GHEA Grapalat" w:hAnsi="GHEA Grapalat"/>
          <w:vertAlign w:val="superscript"/>
          <w:lang w:val="es-ES"/>
        </w:rPr>
        <w:t xml:space="preserve">               </w:t>
      </w:r>
      <w:r w:rsidRPr="00AE2768">
        <w:rPr>
          <w:rFonts w:ascii="GHEA Grapalat" w:hAnsi="GHEA Grapalat"/>
          <w:lang w:val="es-ES"/>
        </w:rPr>
        <w:t xml:space="preserve">            </w:t>
      </w:r>
      <w:proofErr w:type="gramStart"/>
      <w:r w:rsidRPr="00AE2768">
        <w:rPr>
          <w:rFonts w:ascii="GHEA Grapalat" w:hAnsi="GHEA Grapalat" w:cs="Sylfaen"/>
          <w:vertAlign w:val="superscript"/>
          <w:lang w:val="es-ES"/>
        </w:rPr>
        <w:t>մասնակցի</w:t>
      </w:r>
      <w:proofErr w:type="gramEnd"/>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r w:rsidRPr="00AE2768">
        <w:rPr>
          <w:rFonts w:ascii="GHEA Grapalat" w:hAnsi="GHEA Grapalat" w:cs="Arial"/>
          <w:vertAlign w:val="superscript"/>
          <w:lang w:val="es-ES"/>
        </w:rPr>
        <w:t xml:space="preserve"> </w:t>
      </w:r>
    </w:p>
    <w:p w:rsidR="002462D0" w:rsidRPr="003F5B6E" w:rsidRDefault="002462D0" w:rsidP="002462D0">
      <w:pPr>
        <w:jc w:val="both"/>
        <w:rPr>
          <w:rFonts w:ascii="GHEA Grapalat" w:hAnsi="GHEA Grapalat" w:cs="Sylfaen"/>
          <w:sz w:val="20"/>
          <w:szCs w:val="20"/>
          <w:lang w:val="es-ES"/>
        </w:rPr>
      </w:pPr>
      <w:r w:rsidRPr="003F5B6E">
        <w:rPr>
          <w:rFonts w:ascii="GHEA Grapalat" w:hAnsi="GHEA Grapalat" w:cs="Sylfaen"/>
          <w:sz w:val="20"/>
          <w:szCs w:val="20"/>
          <w:lang w:val="es-ES"/>
        </w:rPr>
        <w:t>«</w:t>
      </w:r>
      <w:r>
        <w:rPr>
          <w:rFonts w:ascii="GHEA Grapalat" w:hAnsi="GHEA Grapalat" w:cs="Sylfaen"/>
          <w:sz w:val="20"/>
          <w:szCs w:val="20"/>
          <w:lang w:val="es-ES"/>
        </w:rPr>
        <w:t>Վերին Պտղնի համայնքապետարանի</w:t>
      </w:r>
      <w:r w:rsidRPr="003F5B6E">
        <w:rPr>
          <w:rFonts w:ascii="GHEA Grapalat" w:hAnsi="GHEA Grapalat" w:cs="Sylfaen"/>
          <w:sz w:val="20"/>
          <w:szCs w:val="20"/>
          <w:lang w:val="es-ES"/>
        </w:rPr>
        <w:t>»</w:t>
      </w:r>
      <w:r w:rsidRPr="00AE2768">
        <w:rPr>
          <w:rFonts w:ascii="GHEA Grapalat" w:hAnsi="GHEA Grapalat" w:cs="Sylfaen"/>
          <w:sz w:val="20"/>
          <w:szCs w:val="20"/>
          <w:lang w:val="es-ES"/>
        </w:rPr>
        <w:t xml:space="preserve"> կողմից</w:t>
      </w:r>
      <w:r w:rsidRPr="003F5B6E">
        <w:rPr>
          <w:rFonts w:ascii="GHEA Grapalat" w:hAnsi="GHEA Grapalat" w:cs="Sylfaen"/>
          <w:sz w:val="20"/>
          <w:szCs w:val="20"/>
          <w:lang w:val="es-ES"/>
        </w:rPr>
        <w:t xml:space="preserve"> «</w:t>
      </w:r>
      <w:r w:rsidRPr="005F0200">
        <w:rPr>
          <w:rFonts w:ascii="GHEA Grapalat" w:hAnsi="GHEA Grapalat" w:cs="Sylfaen"/>
          <w:b/>
          <w:lang w:val="es-ES" w:eastAsia="ru-RU"/>
        </w:rPr>
        <w:t xml:space="preserve"> </w:t>
      </w:r>
      <w:r w:rsidRPr="005F0200">
        <w:rPr>
          <w:rFonts w:ascii="GHEA Grapalat" w:hAnsi="GHEA Grapalat" w:cs="Sylfaen"/>
          <w:sz w:val="20"/>
          <w:szCs w:val="20"/>
          <w:lang w:val="es-ES" w:eastAsia="ru-RU"/>
        </w:rPr>
        <w:t>ԿՄ ՎՊՀ ԳՀԱՊՁԲ 19/41</w:t>
      </w:r>
      <w:r w:rsidRPr="003F5B6E">
        <w:rPr>
          <w:rFonts w:ascii="GHEA Grapalat" w:hAnsi="GHEA Grapalat" w:cs="Sylfaen"/>
          <w:sz w:val="20"/>
          <w:szCs w:val="20"/>
          <w:lang w:val="es-ES"/>
        </w:rPr>
        <w:t xml:space="preserve"> » </w:t>
      </w:r>
      <w:r w:rsidRPr="00AE2768">
        <w:rPr>
          <w:rFonts w:ascii="GHEA Grapalat" w:hAnsi="GHEA Grapalat" w:cs="Sylfaen"/>
          <w:sz w:val="20"/>
          <w:szCs w:val="20"/>
          <w:lang w:val="es-ES"/>
        </w:rPr>
        <w:t>ծածկագրով հայտարարված</w:t>
      </w:r>
    </w:p>
    <w:p w:rsidR="002462D0" w:rsidRPr="003F5B6E" w:rsidRDefault="002462D0" w:rsidP="002462D0">
      <w:pPr>
        <w:jc w:val="both"/>
        <w:rPr>
          <w:rFonts w:ascii="GHEA Grapalat" w:hAnsi="GHEA Grapalat" w:cs="Arial"/>
          <w:sz w:val="20"/>
          <w:szCs w:val="20"/>
          <w:lang w:val="es-ES"/>
        </w:rPr>
      </w:pPr>
      <w:r>
        <w:rPr>
          <w:rFonts w:ascii="GHEA Grapalat" w:hAnsi="GHEA Grapalat" w:cs="Sylfaen"/>
          <w:sz w:val="20"/>
          <w:szCs w:val="20"/>
          <w:lang w:val="hy-AM"/>
        </w:rPr>
        <w:t>գնանշման հարցման</w:t>
      </w:r>
      <w:r w:rsidRPr="00AE2768">
        <w:rPr>
          <w:rFonts w:ascii="GHEA Grapalat" w:hAnsi="GHEA Grapalat" w:cs="Arial"/>
          <w:sz w:val="16"/>
          <w:szCs w:val="16"/>
          <w:lang w:val="es-ES"/>
        </w:rPr>
        <w:t xml:space="preserve"> </w:t>
      </w:r>
      <w:r w:rsidRPr="00AE2768">
        <w:rPr>
          <w:rFonts w:ascii="GHEA Grapalat" w:hAnsi="GHEA Grapalat"/>
          <w:u w:val="single"/>
          <w:lang w:val="es-ES"/>
        </w:rPr>
        <w:tab/>
        <w:t xml:space="preserve">    </w:t>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t xml:space="preserve">     </w:t>
      </w:r>
      <w:r w:rsidRPr="00AE2768">
        <w:rPr>
          <w:rFonts w:ascii="GHEA Grapalat" w:hAnsi="GHEA Grapalat" w:cs="Sylfaen"/>
          <w:sz w:val="20"/>
          <w:szCs w:val="20"/>
          <w:lang w:val="es-ES"/>
        </w:rPr>
        <w:t xml:space="preserve"> չափաբաժնին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չափաբաժիններին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և</w:t>
      </w:r>
      <w:r w:rsidRPr="00AE2768">
        <w:rPr>
          <w:rFonts w:ascii="GHEA Grapalat" w:hAnsi="GHEA Grapalat" w:cs="Arial"/>
          <w:sz w:val="20"/>
          <w:szCs w:val="20"/>
          <w:lang w:val="es-ES"/>
        </w:rPr>
        <w:t xml:space="preserve"> </w:t>
      </w:r>
    </w:p>
    <w:p w:rsidR="002462D0" w:rsidRPr="003F5B6E" w:rsidRDefault="002462D0" w:rsidP="002462D0">
      <w:pPr>
        <w:jc w:val="both"/>
        <w:rPr>
          <w:rFonts w:ascii="GHEA Grapalat" w:hAnsi="GHEA Grapalat" w:cs="Sylfaen"/>
          <w:vertAlign w:val="superscript"/>
          <w:lang w:val="es-ES"/>
        </w:rPr>
      </w:pPr>
      <w:r w:rsidRPr="00AE2768">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AE2768">
        <w:rPr>
          <w:rFonts w:ascii="GHEA Grapalat" w:hAnsi="GHEA Grapalat" w:cs="Sylfaen"/>
          <w:vertAlign w:val="superscript"/>
          <w:lang w:val="es-ES"/>
        </w:rPr>
        <w:t xml:space="preserve">       </w:t>
      </w:r>
      <w:proofErr w:type="gramStart"/>
      <w:r w:rsidRPr="00AE2768">
        <w:rPr>
          <w:rFonts w:ascii="GHEA Grapalat" w:hAnsi="GHEA Grapalat" w:cs="Sylfaen"/>
          <w:vertAlign w:val="superscript"/>
          <w:lang w:val="es-ES"/>
        </w:rPr>
        <w:t>չափաբաժնի</w:t>
      </w:r>
      <w:proofErr w:type="gramEnd"/>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չափաբաժինների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համարը</w:t>
      </w:r>
    </w:p>
    <w:p w:rsidR="002462D0" w:rsidRPr="003F5B6E" w:rsidRDefault="002462D0" w:rsidP="002462D0">
      <w:pPr>
        <w:jc w:val="both"/>
        <w:rPr>
          <w:rFonts w:ascii="GHEA Grapalat" w:hAnsi="GHEA Grapalat"/>
          <w:vertAlign w:val="superscript"/>
          <w:lang w:val="es-ES"/>
        </w:rPr>
      </w:pPr>
      <w:proofErr w:type="gramStart"/>
      <w:r>
        <w:rPr>
          <w:rFonts w:ascii="GHEA Grapalat" w:hAnsi="GHEA Grapalat" w:cs="Sylfaen"/>
          <w:sz w:val="20"/>
          <w:szCs w:val="20"/>
          <w:lang w:val="es-ES"/>
        </w:rPr>
        <w:t>հրավերի</w:t>
      </w:r>
      <w:proofErr w:type="gramEnd"/>
      <w:r w:rsidRPr="00AE2768">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AE2768">
        <w:rPr>
          <w:rFonts w:ascii="GHEA Grapalat" w:hAnsi="GHEA Grapalat" w:cs="Sylfaen"/>
          <w:sz w:val="20"/>
          <w:szCs w:val="20"/>
          <w:lang w:val="es-ES"/>
        </w:rPr>
        <w:t>պահանջներին համապատասխան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ներկայացնում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հայտ:</w:t>
      </w:r>
    </w:p>
    <w:p w:rsidR="002462D0" w:rsidRPr="00AE2768" w:rsidRDefault="002462D0" w:rsidP="002462D0">
      <w:pPr>
        <w:jc w:val="both"/>
        <w:rPr>
          <w:rFonts w:ascii="GHEA Grapalat" w:hAnsi="GHEA Grapalat"/>
          <w:sz w:val="12"/>
          <w:szCs w:val="12"/>
          <w:u w:val="single"/>
          <w:lang w:val="es-ES"/>
        </w:rPr>
      </w:pPr>
    </w:p>
    <w:p w:rsidR="002462D0" w:rsidRPr="00AE2768" w:rsidRDefault="002462D0" w:rsidP="002462D0">
      <w:pPr>
        <w:jc w:val="both"/>
        <w:rPr>
          <w:rFonts w:ascii="GHEA Grapalat" w:hAnsi="GHEA Grapalat" w:cs="Sylfaen"/>
          <w:sz w:val="20"/>
          <w:szCs w:val="20"/>
          <w:lang w:val="es-ES"/>
        </w:rPr>
      </w:pPr>
      <w:r w:rsidRPr="00AE2768">
        <w:rPr>
          <w:rFonts w:ascii="GHEA Grapalat" w:hAnsi="GHEA Grapalat"/>
          <w:sz w:val="22"/>
          <w:szCs w:val="22"/>
          <w:u w:val="single"/>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lang w:val="es-ES"/>
        </w:rPr>
        <w:t>-</w:t>
      </w:r>
      <w:r w:rsidRPr="00AE2768">
        <w:rPr>
          <w:rFonts w:ascii="GHEA Grapalat" w:hAnsi="GHEA Grapalat" w:cs="Sylfaen"/>
          <w:sz w:val="20"/>
          <w:szCs w:val="20"/>
          <w:lang w:val="es-ES"/>
        </w:rPr>
        <w:t>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հայտնում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և</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հավաստում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 xml:space="preserve">որ հանդիսանում է </w:t>
      </w:r>
    </w:p>
    <w:p w:rsidR="002462D0" w:rsidRPr="00AE2768" w:rsidRDefault="002462D0" w:rsidP="002462D0">
      <w:pPr>
        <w:jc w:val="both"/>
        <w:rPr>
          <w:rFonts w:ascii="GHEA Grapalat" w:hAnsi="GHEA Grapalat" w:cs="Sylfaen"/>
          <w:sz w:val="20"/>
          <w:szCs w:val="20"/>
          <w:lang w:val="es-ES"/>
        </w:rPr>
      </w:pPr>
      <w:r w:rsidRPr="00AE2768">
        <w:rPr>
          <w:rFonts w:ascii="GHEA Grapalat" w:hAnsi="GHEA Grapalat" w:cs="Sylfaen"/>
          <w:vertAlign w:val="superscript"/>
          <w:lang w:val="es-ES"/>
        </w:rPr>
        <w:t xml:space="preserve">                                             </w:t>
      </w:r>
      <w:proofErr w:type="gramStart"/>
      <w:r w:rsidRPr="00AE2768">
        <w:rPr>
          <w:rFonts w:ascii="GHEA Grapalat" w:hAnsi="GHEA Grapalat" w:cs="Sylfaen"/>
          <w:vertAlign w:val="superscript"/>
          <w:lang w:val="es-ES"/>
        </w:rPr>
        <w:t>մասնակցի</w:t>
      </w:r>
      <w:proofErr w:type="gramEnd"/>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p>
    <w:p w:rsidR="002462D0" w:rsidRPr="00AE2768" w:rsidRDefault="002462D0" w:rsidP="002462D0">
      <w:pPr>
        <w:jc w:val="both"/>
        <w:rPr>
          <w:rFonts w:ascii="GHEA Grapalat" w:hAnsi="GHEA Grapalat" w:cs="Sylfaen"/>
          <w:sz w:val="20"/>
          <w:szCs w:val="20"/>
          <w:lang w:val="es-ES"/>
        </w:rPr>
      </w:pP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proofErr w:type="gramStart"/>
      <w:r w:rsidRPr="00AE2768">
        <w:rPr>
          <w:rFonts w:ascii="GHEA Grapalat" w:hAnsi="GHEA Grapalat" w:cs="Sylfaen"/>
          <w:sz w:val="20"/>
          <w:szCs w:val="20"/>
          <w:lang w:val="es-ES"/>
        </w:rPr>
        <w:t>ռեզիդենտ</w:t>
      </w:r>
      <w:proofErr w:type="gramEnd"/>
      <w:r w:rsidRPr="00AE2768">
        <w:rPr>
          <w:rFonts w:ascii="GHEA Grapalat" w:hAnsi="GHEA Grapalat" w:cs="Sylfaen"/>
          <w:sz w:val="20"/>
          <w:szCs w:val="20"/>
          <w:lang w:val="es-ES"/>
        </w:rPr>
        <w:t xml:space="preserve">:  </w:t>
      </w:r>
    </w:p>
    <w:p w:rsidR="002462D0" w:rsidRPr="00AE2768" w:rsidRDefault="002462D0" w:rsidP="002462D0">
      <w:pPr>
        <w:jc w:val="both"/>
        <w:rPr>
          <w:rFonts w:ascii="GHEA Grapalat" w:hAnsi="GHEA Grapalat" w:cs="Arial"/>
          <w:vertAlign w:val="superscript"/>
          <w:lang w:val="es-ES"/>
        </w:rPr>
      </w:pPr>
      <w:r w:rsidRPr="00AE2768">
        <w:rPr>
          <w:rFonts w:ascii="GHEA Grapalat" w:hAnsi="GHEA Grapalat" w:cs="Arial"/>
          <w:vertAlign w:val="superscript"/>
          <w:lang w:val="es-ES"/>
        </w:rPr>
        <w:t xml:space="preserve">                                               </w:t>
      </w:r>
      <w:proofErr w:type="gramStart"/>
      <w:r w:rsidRPr="00AE2768">
        <w:rPr>
          <w:rFonts w:ascii="GHEA Grapalat" w:hAnsi="GHEA Grapalat" w:cs="Arial"/>
          <w:vertAlign w:val="superscript"/>
          <w:lang w:val="es-ES"/>
        </w:rPr>
        <w:t>երկրի</w:t>
      </w:r>
      <w:proofErr w:type="gramEnd"/>
      <w:r w:rsidRPr="00AE2768">
        <w:rPr>
          <w:rFonts w:ascii="GHEA Grapalat" w:hAnsi="GHEA Grapalat" w:cs="Arial"/>
          <w:vertAlign w:val="superscript"/>
          <w:lang w:val="es-ES"/>
        </w:rPr>
        <w:t xml:space="preserve"> անվանումը</w:t>
      </w:r>
    </w:p>
    <w:p w:rsidR="002462D0" w:rsidRPr="00AE2768" w:rsidDel="00437CDB" w:rsidRDefault="002462D0" w:rsidP="002462D0">
      <w:pPr>
        <w:jc w:val="both"/>
        <w:rPr>
          <w:rFonts w:ascii="GHEA Grapalat" w:hAnsi="GHEA Grapalat" w:cs="Sylfaen"/>
          <w:sz w:val="20"/>
          <w:szCs w:val="20"/>
          <w:lang w:val="es-ES"/>
        </w:rPr>
      </w:pPr>
    </w:p>
    <w:p w:rsidR="002462D0" w:rsidRPr="00AE2768" w:rsidRDefault="002462D0" w:rsidP="002462D0">
      <w:pPr>
        <w:jc w:val="both"/>
        <w:rPr>
          <w:rFonts w:ascii="GHEA Grapalat" w:hAnsi="GHEA Grapalat" w:cs="Sylfaen"/>
          <w:sz w:val="20"/>
          <w:szCs w:val="20"/>
          <w:lang w:val="es-ES"/>
        </w:rPr>
      </w:pPr>
      <w:r w:rsidRPr="00AE2768">
        <w:rPr>
          <w:rFonts w:ascii="GHEA Grapalat" w:hAnsi="GHEA Grapalat" w:cs="Sylfaen"/>
          <w:sz w:val="20"/>
          <w:szCs w:val="20"/>
          <w:lang w:val="es-ES"/>
        </w:rPr>
        <w:t xml:space="preserve">                </w:t>
      </w:r>
    </w:p>
    <w:p w:rsidR="002462D0" w:rsidRPr="00AE2768" w:rsidRDefault="002462D0" w:rsidP="002462D0">
      <w:pPr>
        <w:jc w:val="both"/>
        <w:rPr>
          <w:rFonts w:ascii="GHEA Grapalat" w:hAnsi="GHEA Grapalat" w:cs="Sylfaen"/>
          <w:sz w:val="20"/>
          <w:szCs w:val="20"/>
          <w:lang w:val="es-ES"/>
        </w:rPr>
      </w:pPr>
      <w:r w:rsidRPr="00AE2768">
        <w:rPr>
          <w:rFonts w:ascii="GHEA Grapalat" w:hAnsi="GHEA Grapalat"/>
          <w:sz w:val="20"/>
          <w:szCs w:val="20"/>
          <w:u w:val="single"/>
          <w:lang w:val="es-ES"/>
        </w:rPr>
        <w:t xml:space="preserve">                                         </w:t>
      </w:r>
      <w:r w:rsidRPr="00AE2768">
        <w:rPr>
          <w:rFonts w:ascii="GHEA Grapalat" w:hAnsi="GHEA Grapalat"/>
          <w:sz w:val="20"/>
          <w:szCs w:val="20"/>
          <w:lang w:val="es-ES"/>
        </w:rPr>
        <w:t>-</w:t>
      </w:r>
      <w:r w:rsidRPr="00AE2768">
        <w:rPr>
          <w:rFonts w:ascii="GHEA Grapalat" w:hAnsi="GHEA Grapalat" w:cs="Sylfaen"/>
          <w:sz w:val="20"/>
          <w:szCs w:val="20"/>
          <w:lang w:val="es-ES"/>
        </w:rPr>
        <w:t>ի՝</w:t>
      </w:r>
    </w:p>
    <w:p w:rsidR="002462D0" w:rsidRPr="00AE2768" w:rsidRDefault="002462D0" w:rsidP="002462D0">
      <w:pPr>
        <w:jc w:val="both"/>
        <w:rPr>
          <w:rFonts w:ascii="GHEA Grapalat" w:hAnsi="GHEA Grapalat" w:cs="Sylfaen"/>
          <w:sz w:val="20"/>
          <w:szCs w:val="20"/>
          <w:lang w:val="es-ES"/>
        </w:rPr>
      </w:pPr>
      <w:r w:rsidRPr="00AE2768">
        <w:rPr>
          <w:rFonts w:ascii="GHEA Grapalat" w:hAnsi="GHEA Grapalat" w:cs="Sylfaen"/>
          <w:vertAlign w:val="superscript"/>
          <w:lang w:val="es-ES"/>
        </w:rPr>
        <w:t xml:space="preserve">          </w:t>
      </w:r>
      <w:proofErr w:type="gramStart"/>
      <w:r w:rsidRPr="00AE2768">
        <w:rPr>
          <w:rFonts w:ascii="GHEA Grapalat" w:hAnsi="GHEA Grapalat" w:cs="Sylfaen"/>
          <w:vertAlign w:val="superscript"/>
          <w:lang w:val="es-ES"/>
        </w:rPr>
        <w:t>մասնակցի</w:t>
      </w:r>
      <w:proofErr w:type="gramEnd"/>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r w:rsidRPr="00AE2768">
        <w:rPr>
          <w:rFonts w:ascii="GHEA Grapalat" w:hAnsi="GHEA Grapalat" w:cs="Arial"/>
          <w:vertAlign w:val="superscript"/>
          <w:lang w:val="es-ES"/>
        </w:rPr>
        <w:t xml:space="preserve">   </w:t>
      </w:r>
    </w:p>
    <w:p w:rsidR="002462D0" w:rsidRPr="00AE2768" w:rsidRDefault="002462D0" w:rsidP="002462D0">
      <w:pPr>
        <w:numPr>
          <w:ilvl w:val="0"/>
          <w:numId w:val="27"/>
        </w:numPr>
        <w:jc w:val="both"/>
        <w:rPr>
          <w:rFonts w:ascii="GHEA Grapalat" w:hAnsi="GHEA Grapalat" w:cs="Arial"/>
          <w:szCs w:val="22"/>
          <w:u w:val="single"/>
          <w:lang w:val="es-ES"/>
        </w:rPr>
      </w:pPr>
      <w:r w:rsidRPr="00AE2768">
        <w:rPr>
          <w:rFonts w:ascii="GHEA Grapalat" w:hAnsi="GHEA Grapalat" w:cs="Arial"/>
          <w:sz w:val="20"/>
          <w:szCs w:val="20"/>
          <w:lang w:val="es-ES"/>
        </w:rPr>
        <w:t xml:space="preserve">հարկ վճարողի հաշվառման համարն </w:t>
      </w:r>
      <w:r w:rsidRPr="00AE2768">
        <w:rPr>
          <w:rFonts w:ascii="GHEA Grapalat" w:hAnsi="GHEA Grapalat" w:cs="Sylfaen"/>
          <w:sz w:val="20"/>
          <w:szCs w:val="20"/>
          <w:lang w:val="es-ES"/>
        </w:rPr>
        <w:t>է</w:t>
      </w:r>
      <w:r w:rsidRPr="00AE2768">
        <w:rPr>
          <w:rFonts w:ascii="GHEA Grapalat" w:hAnsi="GHEA Grapalat" w:cs="Arial"/>
          <w:sz w:val="20"/>
          <w:szCs w:val="20"/>
          <w:lang w:val="es-ES"/>
        </w:rPr>
        <w:t>`</w:t>
      </w:r>
      <w:r w:rsidRPr="00AE2768">
        <w:rPr>
          <w:rFonts w:ascii="GHEA Grapalat" w:hAnsi="GHEA Grapalat" w:cs="Arial"/>
          <w:szCs w:val="22"/>
          <w:lang w:val="es-ES"/>
        </w:rPr>
        <w:t xml:space="preserve"> </w:t>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t>:</w:t>
      </w:r>
    </w:p>
    <w:p w:rsidR="002462D0" w:rsidRPr="00AE2768" w:rsidRDefault="002462D0" w:rsidP="002462D0">
      <w:pPr>
        <w:ind w:left="1416" w:firstLine="708"/>
        <w:jc w:val="both"/>
        <w:rPr>
          <w:rFonts w:ascii="GHEA Grapalat" w:hAnsi="GHEA Grapalat" w:cs="Arial"/>
          <w:vertAlign w:val="superscript"/>
          <w:lang w:val="es-ES"/>
        </w:rPr>
      </w:pPr>
      <w:r w:rsidRPr="00AE2768">
        <w:rPr>
          <w:rFonts w:ascii="GHEA Grapalat" w:hAnsi="GHEA Grapalat" w:cs="Sylfaen"/>
          <w:vertAlign w:val="superscript"/>
          <w:lang w:val="es-ES"/>
        </w:rPr>
        <w:t xml:space="preserve">               </w:t>
      </w:r>
      <w:r w:rsidRPr="00AE2768">
        <w:rPr>
          <w:rFonts w:ascii="GHEA Grapalat" w:hAnsi="GHEA Grapalat" w:cs="Arial"/>
          <w:vertAlign w:val="superscript"/>
          <w:lang w:val="es-ES"/>
        </w:rPr>
        <w:t xml:space="preserve">                                                      </w:t>
      </w:r>
      <w:proofErr w:type="gramStart"/>
      <w:r w:rsidRPr="00AE2768">
        <w:rPr>
          <w:rFonts w:ascii="GHEA Grapalat" w:hAnsi="GHEA Grapalat" w:cs="Arial"/>
          <w:vertAlign w:val="superscript"/>
          <w:lang w:val="es-ES"/>
        </w:rPr>
        <w:t>հարկի</w:t>
      </w:r>
      <w:proofErr w:type="gramEnd"/>
      <w:r w:rsidRPr="00AE2768">
        <w:rPr>
          <w:rFonts w:ascii="GHEA Grapalat" w:hAnsi="GHEA Grapalat" w:cs="Arial"/>
          <w:vertAlign w:val="superscript"/>
          <w:lang w:val="es-ES"/>
        </w:rPr>
        <w:t xml:space="preserve"> վճարողի հաշվառման համարը</w:t>
      </w:r>
    </w:p>
    <w:p w:rsidR="002462D0" w:rsidRPr="00AE2768" w:rsidRDefault="002462D0" w:rsidP="002462D0">
      <w:pPr>
        <w:jc w:val="both"/>
        <w:rPr>
          <w:rFonts w:ascii="GHEA Grapalat" w:hAnsi="GHEA Grapalat" w:cs="Arial"/>
          <w:vertAlign w:val="superscript"/>
          <w:lang w:val="es-ES"/>
        </w:rPr>
      </w:pPr>
    </w:p>
    <w:p w:rsidR="002462D0" w:rsidRPr="00AE2768" w:rsidRDefault="002462D0" w:rsidP="002462D0">
      <w:pPr>
        <w:jc w:val="both"/>
        <w:rPr>
          <w:rFonts w:ascii="GHEA Grapalat" w:hAnsi="GHEA Grapalat"/>
          <w:sz w:val="22"/>
          <w:szCs w:val="22"/>
          <w:lang w:val="es-ES"/>
        </w:rPr>
      </w:pPr>
    </w:p>
    <w:p w:rsidR="002462D0" w:rsidRPr="00AE2768" w:rsidRDefault="002462D0" w:rsidP="002462D0">
      <w:pPr>
        <w:numPr>
          <w:ilvl w:val="0"/>
          <w:numId w:val="27"/>
        </w:numPr>
        <w:jc w:val="both"/>
        <w:rPr>
          <w:rFonts w:ascii="GHEA Grapalat" w:hAnsi="GHEA Grapalat"/>
          <w:sz w:val="22"/>
          <w:szCs w:val="22"/>
          <w:u w:val="single"/>
          <w:lang w:val="es-ES"/>
        </w:rPr>
      </w:pPr>
      <w:r w:rsidRPr="00AE2768">
        <w:rPr>
          <w:rFonts w:ascii="GHEA Grapalat" w:hAnsi="GHEA Grapalat" w:cs="Sylfaen"/>
          <w:sz w:val="20"/>
          <w:szCs w:val="20"/>
          <w:lang w:val="es-ES"/>
        </w:rPr>
        <w:t>էլեկտրոնային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փոստի</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հասցեն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w:t>
      </w:r>
      <w:r w:rsidRPr="00AE2768">
        <w:rPr>
          <w:rFonts w:ascii="GHEA Grapalat" w:hAnsi="GHEA Grapalat" w:cs="Arial"/>
          <w:szCs w:val="22"/>
          <w:lang w:val="es-ES"/>
        </w:rPr>
        <w:t xml:space="preserve"> </w:t>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t>:</w:t>
      </w:r>
    </w:p>
    <w:p w:rsidR="002462D0" w:rsidRPr="00AE2768" w:rsidRDefault="002462D0" w:rsidP="002462D0">
      <w:pPr>
        <w:jc w:val="both"/>
        <w:rPr>
          <w:rFonts w:ascii="GHEA Grapalat" w:hAnsi="GHEA Grapalat"/>
          <w:sz w:val="10"/>
          <w:szCs w:val="10"/>
          <w:lang w:val="es-ES"/>
        </w:rPr>
      </w:pPr>
      <w:r w:rsidRPr="00AE2768">
        <w:rPr>
          <w:rFonts w:ascii="GHEA Grapalat" w:hAnsi="GHEA Grapalat" w:cs="Sylfaen"/>
          <w:vertAlign w:val="superscript"/>
          <w:lang w:val="es-ES"/>
        </w:rPr>
        <w:t xml:space="preserve">              </w:t>
      </w:r>
      <w:r w:rsidRPr="00AE2768">
        <w:rPr>
          <w:rFonts w:ascii="GHEA Grapalat" w:hAnsi="GHEA Grapalat" w:cs="Arial"/>
          <w:vertAlign w:val="superscript"/>
          <w:lang w:val="es-ES"/>
        </w:rPr>
        <w:t xml:space="preserve">                                                                                                                         </w:t>
      </w:r>
      <w:proofErr w:type="gramStart"/>
      <w:r w:rsidRPr="00AE2768">
        <w:rPr>
          <w:rFonts w:ascii="GHEA Grapalat" w:hAnsi="GHEA Grapalat" w:cs="Arial"/>
          <w:vertAlign w:val="superscript"/>
          <w:lang w:val="es-ES"/>
        </w:rPr>
        <w:t>էլեկտրոնային</w:t>
      </w:r>
      <w:proofErr w:type="gramEnd"/>
      <w:r w:rsidRPr="00AE2768">
        <w:rPr>
          <w:rFonts w:ascii="GHEA Grapalat" w:hAnsi="GHEA Grapalat" w:cs="Arial"/>
          <w:vertAlign w:val="superscript"/>
          <w:lang w:val="es-ES"/>
        </w:rPr>
        <w:t xml:space="preserve"> փոստի հասցեն</w:t>
      </w:r>
    </w:p>
    <w:p w:rsidR="002462D0" w:rsidRPr="00AE2768" w:rsidRDefault="002462D0" w:rsidP="002462D0">
      <w:pPr>
        <w:jc w:val="right"/>
        <w:rPr>
          <w:rFonts w:ascii="GHEA Grapalat" w:hAnsi="GHEA Grapalat"/>
          <w:sz w:val="10"/>
          <w:szCs w:val="10"/>
          <w:lang w:val="es-ES"/>
        </w:rPr>
      </w:pPr>
    </w:p>
    <w:p w:rsidR="002462D0" w:rsidRPr="00AE2768" w:rsidRDefault="002462D0" w:rsidP="002462D0">
      <w:pPr>
        <w:jc w:val="right"/>
        <w:rPr>
          <w:rFonts w:ascii="GHEA Grapalat" w:hAnsi="GHEA Grapalat"/>
          <w:sz w:val="10"/>
          <w:szCs w:val="10"/>
          <w:lang w:val="es-ES"/>
        </w:rPr>
      </w:pPr>
    </w:p>
    <w:p w:rsidR="002462D0" w:rsidRPr="00AE2768" w:rsidRDefault="002462D0" w:rsidP="002462D0">
      <w:pPr>
        <w:jc w:val="right"/>
        <w:rPr>
          <w:rFonts w:ascii="GHEA Grapalat" w:hAnsi="GHEA Grapalat"/>
          <w:sz w:val="10"/>
          <w:szCs w:val="10"/>
          <w:lang w:val="es-ES"/>
        </w:rPr>
      </w:pPr>
    </w:p>
    <w:p w:rsidR="002462D0" w:rsidRPr="00AE2768" w:rsidRDefault="002462D0" w:rsidP="002462D0">
      <w:pPr>
        <w:jc w:val="right"/>
        <w:rPr>
          <w:rFonts w:ascii="GHEA Grapalat" w:hAnsi="GHEA Grapalat"/>
          <w:sz w:val="10"/>
          <w:szCs w:val="10"/>
          <w:lang w:val="hy-AM"/>
        </w:rPr>
      </w:pPr>
    </w:p>
    <w:p w:rsidR="002462D0" w:rsidRPr="00DA0240" w:rsidRDefault="002462D0" w:rsidP="002462D0">
      <w:pPr>
        <w:numPr>
          <w:ilvl w:val="0"/>
          <w:numId w:val="27"/>
        </w:numPr>
        <w:jc w:val="both"/>
        <w:rPr>
          <w:rFonts w:ascii="GHEA Grapalat" w:hAnsi="GHEA Grapalat" w:cs="Arial"/>
          <w:vertAlign w:val="superscript"/>
          <w:lang w:val="es-ES"/>
        </w:rPr>
      </w:pPr>
      <w:r w:rsidRPr="00DA0240">
        <w:rPr>
          <w:rFonts w:ascii="GHEA Grapalat" w:hAnsi="GHEA Grapalat"/>
          <w:sz w:val="20"/>
          <w:szCs w:val="20"/>
          <w:lang w:val="hy-AM"/>
        </w:rPr>
        <w:t>գործունեության հասցեն է՝ -------------------------------------------------:</w:t>
      </w:r>
      <w:r w:rsidRPr="00DA0240">
        <w:rPr>
          <w:rFonts w:ascii="GHEA Grapalat" w:hAnsi="GHEA Grapalat"/>
          <w:sz w:val="20"/>
          <w:szCs w:val="20"/>
          <w:lang w:val="es-ES"/>
        </w:rPr>
        <w:t xml:space="preserve">                                     </w:t>
      </w:r>
    </w:p>
    <w:p w:rsidR="002462D0" w:rsidRPr="00DA0240" w:rsidRDefault="002462D0" w:rsidP="002462D0">
      <w:pPr>
        <w:jc w:val="both"/>
        <w:rPr>
          <w:rFonts w:ascii="GHEA Grapalat" w:hAnsi="GHEA Grapalat"/>
          <w:sz w:val="16"/>
          <w:szCs w:val="16"/>
          <w:lang w:val="hy-AM"/>
        </w:rPr>
      </w:pPr>
      <w:r w:rsidRPr="00DA0240">
        <w:rPr>
          <w:rFonts w:ascii="GHEA Grapalat" w:hAnsi="GHEA Grapalat"/>
          <w:sz w:val="16"/>
          <w:szCs w:val="16"/>
          <w:lang w:val="hy-AM"/>
        </w:rPr>
        <w:t xml:space="preserve">                                                                                                      գործունեության հասցեն</w:t>
      </w:r>
    </w:p>
    <w:p w:rsidR="002462D0" w:rsidRPr="00DA0240" w:rsidRDefault="002462D0" w:rsidP="002462D0">
      <w:pPr>
        <w:jc w:val="right"/>
        <w:rPr>
          <w:rFonts w:ascii="GHEA Grapalat" w:hAnsi="GHEA Grapalat"/>
          <w:sz w:val="10"/>
          <w:szCs w:val="10"/>
          <w:lang w:val="hy-AM"/>
        </w:rPr>
      </w:pPr>
    </w:p>
    <w:p w:rsidR="002462D0" w:rsidRPr="00DA0240" w:rsidRDefault="002462D0" w:rsidP="002462D0">
      <w:pPr>
        <w:ind w:firstLine="708"/>
        <w:jc w:val="both"/>
        <w:rPr>
          <w:rFonts w:ascii="GHEA Grapalat" w:hAnsi="GHEA Grapalat" w:cs="Arial"/>
          <w:sz w:val="20"/>
          <w:szCs w:val="20"/>
          <w:lang w:val="hy-AM"/>
        </w:rPr>
      </w:pPr>
    </w:p>
    <w:p w:rsidR="002462D0" w:rsidRPr="00DA0240" w:rsidRDefault="002462D0" w:rsidP="002462D0">
      <w:pPr>
        <w:numPr>
          <w:ilvl w:val="0"/>
          <w:numId w:val="27"/>
        </w:numPr>
        <w:jc w:val="both"/>
        <w:rPr>
          <w:rFonts w:ascii="GHEA Grapalat" w:hAnsi="GHEA Grapalat" w:cs="Arial"/>
          <w:vertAlign w:val="superscript"/>
          <w:lang w:val="es-ES"/>
        </w:rPr>
      </w:pPr>
      <w:r w:rsidRPr="00DA0240">
        <w:rPr>
          <w:rFonts w:ascii="GHEA Grapalat" w:hAnsi="GHEA Grapalat"/>
          <w:sz w:val="20"/>
          <w:szCs w:val="20"/>
          <w:lang w:val="hy-AM"/>
        </w:rPr>
        <w:t>հեռախոսահամարն է՝ -------------------------------------------------:</w:t>
      </w:r>
      <w:r w:rsidRPr="00DA0240">
        <w:rPr>
          <w:rFonts w:ascii="GHEA Grapalat" w:hAnsi="GHEA Grapalat"/>
          <w:sz w:val="20"/>
          <w:szCs w:val="20"/>
          <w:lang w:val="es-ES"/>
        </w:rPr>
        <w:t xml:space="preserve">                                     </w:t>
      </w:r>
    </w:p>
    <w:p w:rsidR="002462D0" w:rsidRPr="00DA0240" w:rsidRDefault="002462D0" w:rsidP="002462D0">
      <w:pPr>
        <w:ind w:left="3540"/>
        <w:jc w:val="both"/>
        <w:rPr>
          <w:rFonts w:ascii="GHEA Grapalat" w:hAnsi="GHEA Grapalat"/>
          <w:sz w:val="16"/>
          <w:szCs w:val="16"/>
          <w:lang w:val="hy-AM"/>
        </w:rPr>
      </w:pPr>
      <w:r w:rsidRPr="00DA0240">
        <w:rPr>
          <w:rFonts w:ascii="GHEA Grapalat" w:hAnsi="GHEA Grapalat"/>
          <w:sz w:val="16"/>
          <w:szCs w:val="16"/>
          <w:lang w:val="hy-AM"/>
        </w:rPr>
        <w:t>հեռախոսի համարը</w:t>
      </w:r>
    </w:p>
    <w:p w:rsidR="002462D0" w:rsidRPr="00AE2768" w:rsidRDefault="002462D0" w:rsidP="002462D0">
      <w:pPr>
        <w:ind w:firstLine="709"/>
        <w:rPr>
          <w:rFonts w:ascii="GHEA Grapalat" w:hAnsi="GHEA Grapalat" w:cs="Arial"/>
          <w:sz w:val="20"/>
          <w:szCs w:val="20"/>
          <w:lang w:val="hy-AM"/>
        </w:rPr>
      </w:pPr>
    </w:p>
    <w:p w:rsidR="002462D0" w:rsidRPr="00AE2768" w:rsidRDefault="002462D0" w:rsidP="002462D0">
      <w:pPr>
        <w:ind w:firstLine="709"/>
        <w:jc w:val="both"/>
        <w:rPr>
          <w:rFonts w:ascii="GHEA Grapalat" w:hAnsi="GHEA Grapalat" w:cs="Arial"/>
          <w:sz w:val="20"/>
          <w:szCs w:val="20"/>
          <w:lang w:val="hy-AM"/>
        </w:rPr>
      </w:pPr>
    </w:p>
    <w:p w:rsidR="002462D0" w:rsidRPr="00AE2768" w:rsidRDefault="002462D0" w:rsidP="002462D0">
      <w:pPr>
        <w:ind w:firstLine="709"/>
        <w:jc w:val="both"/>
        <w:rPr>
          <w:rFonts w:ascii="GHEA Grapalat" w:hAnsi="GHEA Grapalat"/>
          <w:sz w:val="20"/>
          <w:lang w:val="es-ES"/>
        </w:rPr>
      </w:pPr>
      <w:r w:rsidRPr="00AE2768">
        <w:rPr>
          <w:rFonts w:ascii="GHEA Grapalat" w:hAnsi="GHEA Grapalat" w:cs="Arial"/>
          <w:sz w:val="20"/>
          <w:szCs w:val="20"/>
          <w:lang w:val="es-ES"/>
        </w:rPr>
        <w:t>Սույնով</w:t>
      </w:r>
      <w:r w:rsidRPr="00AE2768">
        <w:rPr>
          <w:rFonts w:ascii="GHEA Grapalat" w:hAnsi="GHEA Grapalat"/>
          <w:sz w:val="20"/>
          <w:lang w:val="hy-AM"/>
        </w:rPr>
        <w:t xml:space="preserve">  </w:t>
      </w:r>
      <w:r w:rsidRPr="00AE2768">
        <w:rPr>
          <w:rFonts w:ascii="GHEA Grapalat" w:hAnsi="GHEA Grapalat"/>
          <w:sz w:val="20"/>
          <w:u w:val="single"/>
          <w:lang w:val="hy-AM"/>
        </w:rPr>
        <w:t xml:space="preserve">                                                </w:t>
      </w:r>
      <w:r w:rsidRPr="00AE2768">
        <w:rPr>
          <w:rFonts w:ascii="GHEA Grapalat" w:hAnsi="GHEA Grapalat"/>
          <w:sz w:val="20"/>
          <w:u w:val="single"/>
          <w:lang w:val="es-ES"/>
        </w:rPr>
        <w:t xml:space="preserve">                         </w:t>
      </w:r>
      <w:r w:rsidRPr="00AE2768">
        <w:rPr>
          <w:rFonts w:ascii="GHEA Grapalat" w:hAnsi="GHEA Grapalat"/>
          <w:sz w:val="20"/>
          <w:u w:val="single"/>
          <w:lang w:val="hy-AM"/>
        </w:rPr>
        <w:t xml:space="preserve">          </w:t>
      </w:r>
      <w:r w:rsidRPr="00AE2768">
        <w:rPr>
          <w:rFonts w:ascii="GHEA Grapalat" w:hAnsi="GHEA Grapalat"/>
          <w:lang w:val="hy-AM"/>
        </w:rPr>
        <w:t>-</w:t>
      </w:r>
      <w:r w:rsidRPr="00AE2768">
        <w:rPr>
          <w:rFonts w:ascii="GHEA Grapalat" w:hAnsi="GHEA Grapalat" w:cs="Arial"/>
          <w:sz w:val="20"/>
          <w:szCs w:val="20"/>
          <w:lang w:val="es-ES"/>
        </w:rPr>
        <w:t>ն հայտարարում և հավաստում է, որ՝</w:t>
      </w:r>
      <w:r w:rsidRPr="00AE2768">
        <w:rPr>
          <w:rFonts w:ascii="GHEA Grapalat" w:hAnsi="GHEA Grapalat" w:cs="Arial"/>
          <w:lang w:val="hy-AM"/>
        </w:rPr>
        <w:t xml:space="preserve"> </w:t>
      </w:r>
    </w:p>
    <w:p w:rsidR="002462D0" w:rsidRPr="00AE2768" w:rsidRDefault="002462D0" w:rsidP="002462D0">
      <w:pPr>
        <w:jc w:val="both"/>
        <w:rPr>
          <w:rFonts w:ascii="GHEA Grapalat" w:hAnsi="GHEA Grapalat"/>
          <w:i/>
          <w:sz w:val="16"/>
          <w:vertAlign w:val="superscript"/>
          <w:lang w:val="es-ES"/>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es-ES"/>
        </w:rPr>
        <w:t xml:space="preserve">                                    </w:t>
      </w:r>
      <w:r w:rsidRPr="00AE2768">
        <w:rPr>
          <w:rFonts w:ascii="GHEA Grapalat" w:hAnsi="GHEA Grapalat" w:cs="Sylfaen"/>
          <w:vertAlign w:val="superscript"/>
          <w:lang w:val="hy-AM"/>
        </w:rPr>
        <w:t>մասնակցի անվանում</w:t>
      </w:r>
    </w:p>
    <w:p w:rsidR="002462D0" w:rsidRDefault="002462D0" w:rsidP="002462D0">
      <w:pPr>
        <w:ind w:firstLine="708"/>
        <w:jc w:val="both"/>
        <w:rPr>
          <w:rFonts w:ascii="GHEA Grapalat" w:hAnsi="GHEA Grapalat" w:cs="Sylfaen"/>
          <w:sz w:val="20"/>
          <w:lang w:val="hy-AM"/>
        </w:rPr>
      </w:pPr>
      <w:r w:rsidRPr="00AE2768">
        <w:rPr>
          <w:rFonts w:ascii="GHEA Grapalat" w:hAnsi="GHEA Grapalat" w:cs="Arial"/>
          <w:sz w:val="20"/>
          <w:szCs w:val="20"/>
          <w:lang w:val="es-ES"/>
        </w:rPr>
        <w:t xml:space="preserve">1) բավարարում է </w:t>
      </w:r>
      <w:r w:rsidRPr="005F0200">
        <w:rPr>
          <w:rFonts w:ascii="GHEA Grapalat" w:hAnsi="GHEA Grapalat" w:cs="Sylfaen"/>
          <w:sz w:val="20"/>
          <w:szCs w:val="20"/>
          <w:lang w:val="es-ES" w:eastAsia="ru-RU"/>
        </w:rPr>
        <w:t>ԿՄ ՎՊՀ ԳՀԱՊՁԲ 19/41</w:t>
      </w:r>
      <w:r w:rsidRPr="00AE2768">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AE2768">
        <w:rPr>
          <w:rFonts w:ascii="GHEA Grapalat" w:hAnsi="GHEA Grapalat" w:cs="Arial"/>
          <w:sz w:val="20"/>
          <w:szCs w:val="20"/>
          <w:lang w:val="es-ES"/>
        </w:rPr>
        <w:t xml:space="preserve"> հրավերով սահմանված մասնակցության իրավունքի պահանջներին </w:t>
      </w:r>
      <w:r w:rsidRPr="00AE2768">
        <w:rPr>
          <w:rFonts w:ascii="GHEA Grapalat" w:hAnsi="GHEA Grapalat" w:cs="Arial"/>
          <w:sz w:val="20"/>
          <w:szCs w:val="20"/>
          <w:lang w:val="hy-AM"/>
        </w:rPr>
        <w:t xml:space="preserve"> և </w:t>
      </w:r>
      <w:r w:rsidRPr="00AE2768">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C710A2">
        <w:rPr>
          <w:rFonts w:ascii="GHEA Grapalat" w:hAnsi="GHEA Grapalat" w:cs="Sylfaen"/>
          <w:sz w:val="20"/>
          <w:lang w:val="es-ES"/>
        </w:rPr>
        <w:t>.</w:t>
      </w:r>
      <w:r w:rsidRPr="00AE2768">
        <w:rPr>
          <w:rFonts w:ascii="GHEA Grapalat" w:hAnsi="GHEA Grapalat" w:cs="Sylfaen"/>
          <w:sz w:val="20"/>
          <w:lang w:val="hy-AM"/>
        </w:rPr>
        <w:t xml:space="preserve"> </w:t>
      </w:r>
    </w:p>
    <w:p w:rsidR="002462D0" w:rsidRPr="00AE2768" w:rsidRDefault="002462D0" w:rsidP="002462D0">
      <w:pPr>
        <w:ind w:firstLine="708"/>
        <w:jc w:val="both"/>
        <w:rPr>
          <w:rFonts w:ascii="GHEA Grapalat" w:hAnsi="GHEA Grapalat" w:cs="Arial"/>
          <w:sz w:val="22"/>
          <w:szCs w:val="22"/>
          <w:lang w:val="es-ES"/>
        </w:rPr>
      </w:pPr>
      <w:r w:rsidRPr="00AE2768">
        <w:rPr>
          <w:rFonts w:ascii="GHEA Grapalat" w:hAnsi="GHEA Grapalat" w:cs="Arial"/>
          <w:sz w:val="20"/>
          <w:szCs w:val="20"/>
          <w:lang w:val="hy-AM"/>
        </w:rPr>
        <w:t>2</w:t>
      </w:r>
      <w:r w:rsidRPr="00AE2768">
        <w:rPr>
          <w:rFonts w:ascii="GHEA Grapalat" w:hAnsi="GHEA Grapalat" w:cs="Arial"/>
          <w:sz w:val="20"/>
          <w:szCs w:val="20"/>
          <w:lang w:val="es-ES"/>
        </w:rPr>
        <w:t xml:space="preserve">) </w:t>
      </w:r>
      <w:r w:rsidRPr="005F0200">
        <w:rPr>
          <w:rFonts w:ascii="GHEA Grapalat" w:hAnsi="GHEA Grapalat" w:cs="Sylfaen"/>
          <w:sz w:val="20"/>
          <w:szCs w:val="20"/>
          <w:lang w:val="es-ES" w:eastAsia="ru-RU"/>
        </w:rPr>
        <w:t>ԿՄ ՎՊՀ ԳՀԱՊՁԲ 19/41</w:t>
      </w:r>
      <w:r w:rsidRPr="00AE2768">
        <w:rPr>
          <w:rFonts w:ascii="GHEA Grapalat" w:hAnsi="GHEA Grapalat" w:cs="Sylfaen"/>
          <w:sz w:val="22"/>
          <w:szCs w:val="22"/>
          <w:lang w:val="hy-AM"/>
        </w:rPr>
        <w:t xml:space="preserve">  </w:t>
      </w:r>
      <w:r w:rsidRPr="00AE2768">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հարցմանը</w:t>
      </w:r>
      <w:r w:rsidRPr="00AE2768">
        <w:rPr>
          <w:rFonts w:ascii="GHEA Grapalat" w:hAnsi="GHEA Grapalat" w:cs="Arial"/>
          <w:sz w:val="20"/>
          <w:szCs w:val="20"/>
          <w:lang w:val="es-ES"/>
        </w:rPr>
        <w:t xml:space="preserve"> մասնակցելու շրջանակում`</w:t>
      </w:r>
      <w:r w:rsidRPr="00AE2768">
        <w:rPr>
          <w:rFonts w:ascii="GHEA Grapalat" w:hAnsi="GHEA Grapalat" w:cs="Sylfaen"/>
          <w:sz w:val="22"/>
          <w:szCs w:val="22"/>
          <w:lang w:val="es-ES"/>
        </w:rPr>
        <w:t xml:space="preserve">  </w:t>
      </w:r>
    </w:p>
    <w:p w:rsidR="002462D0" w:rsidRPr="00AE2768" w:rsidRDefault="002462D0" w:rsidP="002462D0">
      <w:pPr>
        <w:numPr>
          <w:ilvl w:val="0"/>
          <w:numId w:val="18"/>
        </w:numPr>
        <w:ind w:left="0" w:firstLine="720"/>
        <w:jc w:val="both"/>
        <w:rPr>
          <w:rFonts w:ascii="GHEA Grapalat" w:hAnsi="GHEA Grapalat" w:cs="Arial"/>
          <w:sz w:val="20"/>
          <w:szCs w:val="20"/>
          <w:lang w:val="es-ES"/>
        </w:rPr>
      </w:pPr>
      <w:r w:rsidRPr="00AE2768">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2462D0" w:rsidRPr="00AE2768" w:rsidRDefault="002462D0" w:rsidP="002462D0">
      <w:pPr>
        <w:numPr>
          <w:ilvl w:val="0"/>
          <w:numId w:val="18"/>
        </w:numPr>
        <w:ind w:left="0" w:firstLine="720"/>
        <w:jc w:val="both"/>
        <w:rPr>
          <w:rFonts w:ascii="GHEA Grapalat" w:hAnsi="GHEA Grapalat"/>
          <w:sz w:val="22"/>
          <w:szCs w:val="22"/>
          <w:lang w:val="es-ES"/>
        </w:rPr>
      </w:pPr>
      <w:r w:rsidRPr="00AE2768">
        <w:rPr>
          <w:rFonts w:ascii="GHEA Grapalat" w:hAnsi="GHEA Grapalat" w:cs="Arial"/>
          <w:sz w:val="20"/>
          <w:szCs w:val="20"/>
          <w:lang w:val="es-ES"/>
        </w:rPr>
        <w:t>բացակայում է հրավերով սահմանված`</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cs="Arial"/>
          <w:sz w:val="20"/>
          <w:szCs w:val="20"/>
          <w:lang w:val="es-ES"/>
        </w:rPr>
        <w:t>-ին</w:t>
      </w:r>
      <w:r w:rsidRPr="00AE2768">
        <w:rPr>
          <w:rFonts w:ascii="GHEA Grapalat" w:hAnsi="GHEA Grapalat"/>
          <w:sz w:val="22"/>
          <w:szCs w:val="22"/>
          <w:lang w:val="es-ES"/>
        </w:rPr>
        <w:t xml:space="preserve"> </w:t>
      </w:r>
    </w:p>
    <w:p w:rsidR="002462D0" w:rsidRPr="00AE2768" w:rsidRDefault="002462D0" w:rsidP="002462D0">
      <w:pPr>
        <w:jc w:val="both"/>
        <w:rPr>
          <w:rFonts w:ascii="GHEA Grapalat" w:hAnsi="GHEA Grapalat" w:cs="Arial"/>
          <w:vertAlign w:val="superscript"/>
          <w:lang w:val="hy-AM"/>
        </w:rPr>
      </w:pPr>
      <w:r w:rsidRPr="00AE2768">
        <w:rPr>
          <w:rFonts w:ascii="GHEA Grapalat" w:hAnsi="GHEA Grapalat"/>
          <w:vertAlign w:val="superscript"/>
          <w:lang w:val="es-ES"/>
        </w:rPr>
        <w:t xml:space="preserve"> </w:t>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t xml:space="preserve">      </w:t>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r w:rsidRPr="00AE2768">
        <w:rPr>
          <w:rFonts w:ascii="GHEA Grapalat" w:hAnsi="GHEA Grapalat" w:cs="Arial"/>
          <w:vertAlign w:val="superscript"/>
          <w:lang w:val="hy-AM"/>
        </w:rPr>
        <w:t xml:space="preserve"> </w:t>
      </w:r>
    </w:p>
    <w:p w:rsidR="002462D0" w:rsidRPr="00AE2768" w:rsidRDefault="002462D0" w:rsidP="002462D0">
      <w:pPr>
        <w:jc w:val="both"/>
        <w:rPr>
          <w:rFonts w:ascii="GHEA Grapalat" w:hAnsi="GHEA Grapalat"/>
          <w:sz w:val="22"/>
          <w:szCs w:val="22"/>
          <w:u w:val="single"/>
          <w:lang w:val="es-ES"/>
        </w:rPr>
      </w:pPr>
      <w:proofErr w:type="gramStart"/>
      <w:r w:rsidRPr="00AE2768">
        <w:rPr>
          <w:rFonts w:ascii="GHEA Grapalat" w:hAnsi="GHEA Grapalat" w:cs="Arial"/>
          <w:sz w:val="20"/>
          <w:szCs w:val="20"/>
          <w:lang w:val="es-ES"/>
        </w:rPr>
        <w:t>փոխկապակցված</w:t>
      </w:r>
      <w:proofErr w:type="gramEnd"/>
      <w:r w:rsidRPr="00AE2768">
        <w:rPr>
          <w:rFonts w:ascii="GHEA Grapalat" w:hAnsi="GHEA Grapalat" w:cs="Arial"/>
          <w:sz w:val="20"/>
          <w:szCs w:val="20"/>
          <w:lang w:val="es-ES"/>
        </w:rPr>
        <w:t xml:space="preserve"> անձանց և (կամ)</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cs="Arial"/>
          <w:sz w:val="20"/>
          <w:szCs w:val="20"/>
          <w:lang w:val="es-ES"/>
        </w:rPr>
        <w:t>-ի</w:t>
      </w:r>
      <w:r w:rsidRPr="00AE2768">
        <w:rPr>
          <w:rFonts w:ascii="GHEA Grapalat" w:hAnsi="GHEA Grapalat"/>
          <w:sz w:val="22"/>
          <w:szCs w:val="22"/>
          <w:u w:val="single"/>
          <w:lang w:val="es-ES"/>
        </w:rPr>
        <w:t xml:space="preserve">  </w:t>
      </w:r>
    </w:p>
    <w:p w:rsidR="002462D0" w:rsidRPr="00AE2768" w:rsidRDefault="002462D0" w:rsidP="002462D0">
      <w:pPr>
        <w:jc w:val="both"/>
        <w:rPr>
          <w:rFonts w:ascii="GHEA Grapalat" w:hAnsi="GHEA Grapalat"/>
          <w:sz w:val="22"/>
          <w:szCs w:val="22"/>
          <w:u w:val="single"/>
          <w:lang w:val="es-ES"/>
        </w:rPr>
      </w:pP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2462D0" w:rsidRPr="00AE2768" w:rsidRDefault="002462D0" w:rsidP="002462D0">
      <w:pPr>
        <w:jc w:val="both"/>
        <w:rPr>
          <w:rFonts w:ascii="GHEA Grapalat" w:hAnsi="GHEA Grapalat"/>
          <w:sz w:val="22"/>
          <w:szCs w:val="22"/>
          <w:u w:val="single"/>
          <w:lang w:val="es-ES"/>
        </w:rPr>
      </w:pPr>
      <w:proofErr w:type="gramStart"/>
      <w:r w:rsidRPr="00AE2768">
        <w:rPr>
          <w:rFonts w:ascii="GHEA Grapalat" w:hAnsi="GHEA Grapalat" w:cs="Arial"/>
          <w:sz w:val="20"/>
          <w:szCs w:val="20"/>
          <w:lang w:val="es-ES"/>
        </w:rPr>
        <w:t>կողմից</w:t>
      </w:r>
      <w:proofErr w:type="gramEnd"/>
      <w:r w:rsidRPr="00AE2768">
        <w:rPr>
          <w:rFonts w:ascii="GHEA Grapalat" w:hAnsi="GHEA Grapalat" w:cs="Arial"/>
          <w:sz w:val="20"/>
          <w:szCs w:val="20"/>
          <w:lang w:val="es-ES"/>
        </w:rPr>
        <w:t xml:space="preserve"> հիմնադրված կամ ավելի քան հիսուն տոկոս</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cs="Arial"/>
          <w:sz w:val="20"/>
          <w:szCs w:val="20"/>
          <w:lang w:val="es-ES"/>
        </w:rPr>
        <w:t>-ին</w:t>
      </w:r>
    </w:p>
    <w:p w:rsidR="002462D0" w:rsidRPr="00AE2768" w:rsidRDefault="002462D0" w:rsidP="002462D0">
      <w:pPr>
        <w:jc w:val="both"/>
        <w:rPr>
          <w:rFonts w:ascii="GHEA Grapalat" w:hAnsi="GHEA Grapalat"/>
          <w:sz w:val="22"/>
          <w:szCs w:val="22"/>
          <w:lang w:val="es-ES"/>
        </w:rPr>
      </w:pPr>
      <w:r w:rsidRPr="00AE2768">
        <w:rPr>
          <w:rFonts w:ascii="GHEA Grapalat" w:hAnsi="GHEA Grapalat" w:cs="Sylfaen"/>
          <w:vertAlign w:val="superscript"/>
          <w:lang w:val="es-ES"/>
        </w:rPr>
        <w:t xml:space="preserve">                                                                     </w:t>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2462D0" w:rsidRPr="00AE2768" w:rsidRDefault="002462D0" w:rsidP="002462D0">
      <w:pPr>
        <w:jc w:val="both"/>
        <w:rPr>
          <w:rFonts w:ascii="GHEA Grapalat" w:hAnsi="GHEA Grapalat" w:cs="Arial"/>
          <w:sz w:val="20"/>
          <w:szCs w:val="20"/>
          <w:lang w:val="es-ES"/>
        </w:rPr>
      </w:pPr>
      <w:proofErr w:type="gramStart"/>
      <w:r w:rsidRPr="00AE2768">
        <w:rPr>
          <w:rFonts w:ascii="GHEA Grapalat" w:hAnsi="GHEA Grapalat" w:cs="Arial"/>
          <w:sz w:val="20"/>
          <w:szCs w:val="20"/>
          <w:lang w:val="es-ES"/>
        </w:rPr>
        <w:lastRenderedPageBreak/>
        <w:t>պատկանող</w:t>
      </w:r>
      <w:proofErr w:type="gramEnd"/>
      <w:r w:rsidRPr="00AE2768">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2462D0" w:rsidRPr="00AE2768" w:rsidRDefault="002462D0" w:rsidP="002462D0">
      <w:pPr>
        <w:numPr>
          <w:ilvl w:val="0"/>
          <w:numId w:val="18"/>
        </w:numPr>
        <w:ind w:left="0" w:firstLine="720"/>
        <w:jc w:val="both"/>
        <w:rPr>
          <w:rFonts w:ascii="GHEA Grapalat" w:hAnsi="GHEA Grapalat" w:cs="Sylfaen"/>
          <w:sz w:val="20"/>
          <w:lang w:val="es-ES"/>
        </w:rPr>
      </w:pPr>
      <w:r w:rsidRPr="00AE2768">
        <w:rPr>
          <w:rFonts w:ascii="GHEA Grapalat" w:hAnsi="GHEA Grapalat" w:cs="Arial"/>
          <w:sz w:val="20"/>
          <w:szCs w:val="20"/>
          <w:lang w:val="es-ES"/>
        </w:rPr>
        <w:t>ստորև ներկայացնում է հայտը ներկայացնելու օրվա դրությամբ ա</w:t>
      </w:r>
      <w:r w:rsidRPr="00AE2768">
        <w:rPr>
          <w:rFonts w:ascii="GHEA Grapalat" w:hAnsi="GHEA Grapalat" w:cs="Sylfaen"/>
          <w:sz w:val="20"/>
        </w:rPr>
        <w:t>յն</w:t>
      </w:r>
      <w:r w:rsidRPr="00AE2768">
        <w:rPr>
          <w:rFonts w:ascii="GHEA Grapalat" w:hAnsi="GHEA Grapalat" w:cs="Sylfaen"/>
          <w:sz w:val="20"/>
          <w:lang w:val="es-ES"/>
        </w:rPr>
        <w:t xml:space="preserve"> </w:t>
      </w:r>
      <w:r w:rsidRPr="00AE2768">
        <w:rPr>
          <w:rFonts w:ascii="GHEA Grapalat" w:hAnsi="GHEA Grapalat" w:cs="Sylfaen"/>
          <w:sz w:val="20"/>
        </w:rPr>
        <w:t>ֆիզիկական</w:t>
      </w:r>
      <w:r w:rsidRPr="00AE2768">
        <w:rPr>
          <w:rFonts w:ascii="GHEA Grapalat" w:hAnsi="GHEA Grapalat" w:cs="Sylfaen"/>
          <w:sz w:val="20"/>
          <w:lang w:val="es-ES"/>
        </w:rPr>
        <w:t xml:space="preserve"> </w:t>
      </w:r>
      <w:r w:rsidRPr="00AE2768">
        <w:rPr>
          <w:rFonts w:ascii="GHEA Grapalat" w:hAnsi="GHEA Grapalat" w:cs="Sylfaen"/>
          <w:sz w:val="20"/>
        </w:rPr>
        <w:t>անձի</w:t>
      </w:r>
      <w:r w:rsidRPr="00AE2768">
        <w:rPr>
          <w:rFonts w:ascii="GHEA Grapalat" w:hAnsi="GHEA Grapalat" w:cs="Sylfaen"/>
          <w:sz w:val="20"/>
          <w:lang w:val="es-ES"/>
        </w:rPr>
        <w:t xml:space="preserve"> (</w:t>
      </w:r>
      <w:r w:rsidRPr="00AE2768">
        <w:rPr>
          <w:rFonts w:ascii="GHEA Grapalat" w:hAnsi="GHEA Grapalat" w:cs="Sylfaen"/>
          <w:sz w:val="20"/>
        </w:rPr>
        <w:t>անձանց</w:t>
      </w:r>
      <w:r w:rsidRPr="00AE2768">
        <w:rPr>
          <w:rFonts w:ascii="GHEA Grapalat" w:hAnsi="GHEA Grapalat" w:cs="Sylfaen"/>
          <w:sz w:val="20"/>
          <w:lang w:val="es-ES"/>
        </w:rPr>
        <w:t xml:space="preserve">) </w:t>
      </w:r>
      <w:r w:rsidRPr="00AE2768">
        <w:rPr>
          <w:rFonts w:ascii="GHEA Grapalat" w:hAnsi="GHEA Grapalat" w:cs="Sylfaen"/>
          <w:sz w:val="20"/>
        </w:rPr>
        <w:t>տվյալները</w:t>
      </w:r>
      <w:r w:rsidRPr="00AE2768">
        <w:rPr>
          <w:rFonts w:ascii="GHEA Grapalat" w:hAnsi="GHEA Grapalat" w:cs="Sylfaen"/>
          <w:sz w:val="20"/>
          <w:lang w:val="es-ES"/>
        </w:rPr>
        <w:t xml:space="preserve">, </w:t>
      </w:r>
      <w:r w:rsidRPr="00AE2768">
        <w:rPr>
          <w:rFonts w:ascii="GHEA Grapalat" w:hAnsi="GHEA Grapalat" w:cs="Sylfaen"/>
          <w:sz w:val="20"/>
        </w:rPr>
        <w:t>ով</w:t>
      </w:r>
      <w:r w:rsidRPr="00AE2768">
        <w:rPr>
          <w:rFonts w:ascii="GHEA Grapalat" w:hAnsi="GHEA Grapalat" w:cs="Sylfaen"/>
          <w:sz w:val="20"/>
          <w:lang w:val="es-ES"/>
        </w:rPr>
        <w:t xml:space="preserve"> </w:t>
      </w:r>
      <w:r w:rsidRPr="00AE2768">
        <w:rPr>
          <w:rFonts w:ascii="GHEA Grapalat" w:hAnsi="GHEA Grapalat" w:cs="Sylfaen"/>
          <w:sz w:val="20"/>
        </w:rPr>
        <w:t>ուղղակի</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անուղղակի</w:t>
      </w:r>
      <w:r w:rsidRPr="00AE2768">
        <w:rPr>
          <w:rFonts w:ascii="GHEA Grapalat" w:hAnsi="GHEA Grapalat" w:cs="Sylfaen"/>
          <w:sz w:val="20"/>
          <w:lang w:val="es-ES"/>
        </w:rPr>
        <w:t xml:space="preserve"> </w:t>
      </w:r>
      <w:r w:rsidRPr="00AE2768">
        <w:rPr>
          <w:rFonts w:ascii="GHEA Grapalat" w:hAnsi="GHEA Grapalat" w:cs="Sylfaen"/>
          <w:sz w:val="20"/>
        </w:rPr>
        <w:t>ունի</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կանոնադրական</w:t>
      </w:r>
      <w:r w:rsidRPr="00AE2768">
        <w:rPr>
          <w:rFonts w:ascii="GHEA Grapalat" w:hAnsi="GHEA Grapalat" w:cs="Sylfaen"/>
          <w:sz w:val="20"/>
          <w:lang w:val="es-ES"/>
        </w:rPr>
        <w:t xml:space="preserve"> </w:t>
      </w:r>
      <w:r w:rsidRPr="00AE2768">
        <w:rPr>
          <w:rFonts w:ascii="GHEA Grapalat" w:hAnsi="GHEA Grapalat" w:cs="Sylfaen"/>
          <w:sz w:val="20"/>
        </w:rPr>
        <w:t>կապիտալում</w:t>
      </w:r>
      <w:r w:rsidRPr="00AE2768">
        <w:rPr>
          <w:rFonts w:ascii="GHEA Grapalat" w:hAnsi="GHEA Grapalat" w:cs="Sylfaen"/>
          <w:sz w:val="20"/>
          <w:lang w:val="es-ES"/>
        </w:rPr>
        <w:t xml:space="preserve"> </w:t>
      </w:r>
      <w:r w:rsidRPr="00AE2768">
        <w:rPr>
          <w:rFonts w:ascii="GHEA Grapalat" w:hAnsi="GHEA Grapalat" w:cs="Sylfaen"/>
          <w:sz w:val="20"/>
        </w:rPr>
        <w:t>քվեարկող</w:t>
      </w:r>
      <w:r w:rsidRPr="00AE2768">
        <w:rPr>
          <w:rFonts w:ascii="GHEA Grapalat" w:hAnsi="GHEA Grapalat" w:cs="Sylfaen"/>
          <w:sz w:val="20"/>
          <w:lang w:val="es-ES"/>
        </w:rPr>
        <w:t xml:space="preserve"> </w:t>
      </w:r>
      <w:r w:rsidRPr="00AE2768">
        <w:rPr>
          <w:rFonts w:ascii="GHEA Grapalat" w:hAnsi="GHEA Grapalat" w:cs="Sylfaen"/>
          <w:sz w:val="20"/>
        </w:rPr>
        <w:t>բաժնետոմսերի</w:t>
      </w:r>
      <w:r w:rsidRPr="00AE2768">
        <w:rPr>
          <w:rFonts w:ascii="GHEA Grapalat" w:hAnsi="GHEA Grapalat" w:cs="Sylfaen"/>
          <w:sz w:val="20"/>
          <w:lang w:val="es-ES"/>
        </w:rPr>
        <w:t xml:space="preserve"> (</w:t>
      </w:r>
      <w:r w:rsidRPr="00AE2768">
        <w:rPr>
          <w:rFonts w:ascii="GHEA Grapalat" w:hAnsi="GHEA Grapalat" w:cs="Sylfaen"/>
          <w:sz w:val="20"/>
        </w:rPr>
        <w:t>բաժնեմասերի</w:t>
      </w:r>
      <w:r w:rsidRPr="00AE2768">
        <w:rPr>
          <w:rFonts w:ascii="GHEA Grapalat" w:hAnsi="GHEA Grapalat" w:cs="Sylfaen"/>
          <w:sz w:val="20"/>
          <w:lang w:val="es-ES"/>
        </w:rPr>
        <w:t xml:space="preserve">, </w:t>
      </w:r>
      <w:r w:rsidRPr="00AE2768">
        <w:rPr>
          <w:rFonts w:ascii="GHEA Grapalat" w:hAnsi="GHEA Grapalat" w:cs="Sylfaen"/>
          <w:sz w:val="20"/>
        </w:rPr>
        <w:t>փայերի</w:t>
      </w:r>
      <w:r w:rsidRPr="00AE2768">
        <w:rPr>
          <w:rFonts w:ascii="GHEA Grapalat" w:hAnsi="GHEA Grapalat" w:cs="Sylfaen"/>
          <w:sz w:val="20"/>
          <w:lang w:val="es-ES"/>
        </w:rPr>
        <w:t xml:space="preserve">) </w:t>
      </w:r>
      <w:r w:rsidRPr="00AE2768">
        <w:rPr>
          <w:rFonts w:ascii="GHEA Grapalat" w:hAnsi="GHEA Grapalat" w:cs="Sylfaen"/>
          <w:sz w:val="20"/>
        </w:rPr>
        <w:t>ավել</w:t>
      </w:r>
      <w:r w:rsidRPr="00AE2768">
        <w:rPr>
          <w:rFonts w:ascii="GHEA Grapalat" w:hAnsi="GHEA Grapalat" w:cs="Sylfaen"/>
          <w:sz w:val="20"/>
          <w:lang w:val="es-ES"/>
        </w:rPr>
        <w:t xml:space="preserve"> </w:t>
      </w:r>
      <w:r w:rsidRPr="00AE2768">
        <w:rPr>
          <w:rFonts w:ascii="GHEA Grapalat" w:hAnsi="GHEA Grapalat" w:cs="Sylfaen"/>
          <w:sz w:val="20"/>
        </w:rPr>
        <w:t>քան</w:t>
      </w:r>
      <w:r w:rsidRPr="00AE2768">
        <w:rPr>
          <w:rFonts w:ascii="GHEA Grapalat" w:hAnsi="GHEA Grapalat" w:cs="Sylfaen"/>
          <w:sz w:val="20"/>
          <w:lang w:val="es-ES"/>
        </w:rPr>
        <w:t xml:space="preserve"> </w:t>
      </w:r>
      <w:r w:rsidRPr="00AE2768">
        <w:rPr>
          <w:rFonts w:ascii="GHEA Grapalat" w:hAnsi="GHEA Grapalat" w:cs="Sylfaen"/>
          <w:sz w:val="20"/>
        </w:rPr>
        <w:t>տաս</w:t>
      </w:r>
      <w:r w:rsidRPr="00AE2768">
        <w:rPr>
          <w:rFonts w:ascii="GHEA Grapalat" w:hAnsi="GHEA Grapalat" w:cs="Sylfaen"/>
          <w:sz w:val="20"/>
          <w:lang w:val="es-ES"/>
        </w:rPr>
        <w:t xml:space="preserve"> </w:t>
      </w:r>
      <w:r w:rsidRPr="00AE2768">
        <w:rPr>
          <w:rFonts w:ascii="GHEA Grapalat" w:hAnsi="GHEA Grapalat" w:cs="Sylfaen"/>
          <w:sz w:val="20"/>
        </w:rPr>
        <w:t>տոկոսը</w:t>
      </w:r>
      <w:r w:rsidRPr="00AE2768">
        <w:rPr>
          <w:rFonts w:ascii="GHEA Grapalat" w:hAnsi="GHEA Grapalat" w:cs="Sylfaen"/>
          <w:sz w:val="20"/>
          <w:lang w:val="es-ES"/>
        </w:rPr>
        <w:t xml:space="preserve">, </w:t>
      </w:r>
      <w:r w:rsidRPr="00AE2768">
        <w:rPr>
          <w:rFonts w:ascii="GHEA Grapalat" w:hAnsi="GHEA Grapalat" w:cs="Sylfaen"/>
          <w:sz w:val="20"/>
        </w:rPr>
        <w:t>ներառյալ</w:t>
      </w:r>
      <w:r w:rsidRPr="00AE2768">
        <w:rPr>
          <w:rFonts w:ascii="GHEA Grapalat" w:hAnsi="GHEA Grapalat" w:cs="Sylfaen"/>
          <w:sz w:val="20"/>
          <w:lang w:val="es-ES"/>
        </w:rPr>
        <w:t xml:space="preserve"> </w:t>
      </w:r>
      <w:r w:rsidRPr="00AE2768">
        <w:rPr>
          <w:rFonts w:ascii="GHEA Grapalat" w:hAnsi="GHEA Grapalat" w:cs="Sylfaen"/>
          <w:sz w:val="20"/>
        </w:rPr>
        <w:t>ըստ</w:t>
      </w:r>
      <w:r w:rsidRPr="00AE2768">
        <w:rPr>
          <w:rFonts w:ascii="GHEA Grapalat" w:hAnsi="GHEA Grapalat" w:cs="Sylfaen"/>
          <w:sz w:val="20"/>
          <w:lang w:val="es-ES"/>
        </w:rPr>
        <w:t xml:space="preserve"> </w:t>
      </w:r>
      <w:r w:rsidRPr="00AE2768">
        <w:rPr>
          <w:rFonts w:ascii="GHEA Grapalat" w:hAnsi="GHEA Grapalat" w:cs="Sylfaen"/>
          <w:sz w:val="20"/>
        </w:rPr>
        <w:t>ներկայացնողի</w:t>
      </w:r>
      <w:r w:rsidRPr="00AE2768">
        <w:rPr>
          <w:rFonts w:ascii="GHEA Grapalat" w:hAnsi="GHEA Grapalat" w:cs="Sylfaen"/>
          <w:sz w:val="20"/>
          <w:lang w:val="es-ES"/>
        </w:rPr>
        <w:t xml:space="preserve"> </w:t>
      </w:r>
      <w:r w:rsidRPr="00AE2768">
        <w:rPr>
          <w:rFonts w:ascii="GHEA Grapalat" w:hAnsi="GHEA Grapalat" w:cs="Sylfaen"/>
          <w:sz w:val="20"/>
        </w:rPr>
        <w:t>բաժնետոմսերը</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այն</w:t>
      </w:r>
      <w:r w:rsidRPr="00AE2768">
        <w:rPr>
          <w:rFonts w:ascii="GHEA Grapalat" w:hAnsi="GHEA Grapalat" w:cs="Sylfaen"/>
          <w:sz w:val="20"/>
          <w:lang w:val="es-ES"/>
        </w:rPr>
        <w:t xml:space="preserve"> </w:t>
      </w:r>
      <w:r w:rsidRPr="00AE2768">
        <w:rPr>
          <w:rFonts w:ascii="GHEA Grapalat" w:hAnsi="GHEA Grapalat" w:cs="Sylfaen"/>
          <w:sz w:val="20"/>
        </w:rPr>
        <w:t>անձի</w:t>
      </w:r>
      <w:r w:rsidRPr="00AE2768">
        <w:rPr>
          <w:rFonts w:ascii="GHEA Grapalat" w:hAnsi="GHEA Grapalat" w:cs="Sylfaen"/>
          <w:sz w:val="20"/>
          <w:lang w:val="es-ES"/>
        </w:rPr>
        <w:t xml:space="preserve"> (</w:t>
      </w:r>
      <w:r w:rsidRPr="00AE2768">
        <w:rPr>
          <w:rFonts w:ascii="GHEA Grapalat" w:hAnsi="GHEA Grapalat" w:cs="Sylfaen"/>
          <w:sz w:val="20"/>
        </w:rPr>
        <w:t>անձանց</w:t>
      </w:r>
      <w:r w:rsidRPr="00AE2768">
        <w:rPr>
          <w:rFonts w:ascii="GHEA Grapalat" w:hAnsi="GHEA Grapalat" w:cs="Sylfaen"/>
          <w:sz w:val="20"/>
          <w:lang w:val="es-ES"/>
        </w:rPr>
        <w:t xml:space="preserve">) </w:t>
      </w:r>
      <w:r w:rsidRPr="00AE2768">
        <w:rPr>
          <w:rFonts w:ascii="GHEA Grapalat" w:hAnsi="GHEA Grapalat" w:cs="Sylfaen"/>
          <w:sz w:val="20"/>
        </w:rPr>
        <w:t>տվյալները</w:t>
      </w:r>
      <w:r w:rsidRPr="00AE2768">
        <w:rPr>
          <w:rFonts w:ascii="GHEA Grapalat" w:hAnsi="GHEA Grapalat" w:cs="Sylfaen"/>
          <w:sz w:val="20"/>
          <w:lang w:val="es-ES"/>
        </w:rPr>
        <w:t xml:space="preserve">, </w:t>
      </w:r>
      <w:r w:rsidRPr="00AE2768">
        <w:rPr>
          <w:rFonts w:ascii="GHEA Grapalat" w:hAnsi="GHEA Grapalat" w:cs="Sylfaen"/>
          <w:sz w:val="20"/>
        </w:rPr>
        <w:t>ով</w:t>
      </w:r>
      <w:r w:rsidRPr="00AE2768">
        <w:rPr>
          <w:rFonts w:ascii="GHEA Grapalat" w:hAnsi="GHEA Grapalat" w:cs="Sylfaen"/>
          <w:sz w:val="20"/>
          <w:lang w:val="es-ES"/>
        </w:rPr>
        <w:t xml:space="preserve"> </w:t>
      </w:r>
      <w:r w:rsidRPr="00AE2768">
        <w:rPr>
          <w:rFonts w:ascii="GHEA Grapalat" w:hAnsi="GHEA Grapalat" w:cs="Sylfaen"/>
          <w:sz w:val="20"/>
        </w:rPr>
        <w:t>իրավունք</w:t>
      </w:r>
      <w:r w:rsidRPr="00AE2768">
        <w:rPr>
          <w:rFonts w:ascii="GHEA Grapalat" w:hAnsi="GHEA Grapalat" w:cs="Sylfaen"/>
          <w:sz w:val="20"/>
          <w:lang w:val="es-ES"/>
        </w:rPr>
        <w:t xml:space="preserve"> </w:t>
      </w:r>
      <w:r w:rsidRPr="00AE2768">
        <w:rPr>
          <w:rFonts w:ascii="GHEA Grapalat" w:hAnsi="GHEA Grapalat" w:cs="Sylfaen"/>
          <w:sz w:val="20"/>
        </w:rPr>
        <w:t>ունի</w:t>
      </w:r>
      <w:r w:rsidRPr="00AE2768">
        <w:rPr>
          <w:rFonts w:ascii="GHEA Grapalat" w:hAnsi="GHEA Grapalat" w:cs="Sylfaen"/>
          <w:sz w:val="20"/>
          <w:lang w:val="es-ES"/>
        </w:rPr>
        <w:t xml:space="preserve"> </w:t>
      </w:r>
      <w:r w:rsidRPr="00AE2768">
        <w:rPr>
          <w:rFonts w:ascii="GHEA Grapalat" w:hAnsi="GHEA Grapalat" w:cs="Sylfaen"/>
          <w:sz w:val="20"/>
        </w:rPr>
        <w:t>նշանակելու</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ազատելու</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գործադիր</w:t>
      </w:r>
      <w:r w:rsidRPr="00AE2768">
        <w:rPr>
          <w:rFonts w:ascii="GHEA Grapalat" w:hAnsi="GHEA Grapalat" w:cs="Sylfaen"/>
          <w:sz w:val="20"/>
          <w:lang w:val="es-ES"/>
        </w:rPr>
        <w:t xml:space="preserve"> </w:t>
      </w:r>
      <w:r w:rsidRPr="00AE2768">
        <w:rPr>
          <w:rFonts w:ascii="GHEA Grapalat" w:hAnsi="GHEA Grapalat" w:cs="Sylfaen"/>
          <w:sz w:val="20"/>
        </w:rPr>
        <w:t>մարմնի</w:t>
      </w:r>
      <w:r w:rsidRPr="00AE2768">
        <w:rPr>
          <w:rFonts w:ascii="GHEA Grapalat" w:hAnsi="GHEA Grapalat" w:cs="Sylfaen"/>
          <w:sz w:val="20"/>
          <w:lang w:val="es-ES"/>
        </w:rPr>
        <w:t xml:space="preserve"> </w:t>
      </w:r>
      <w:r w:rsidRPr="00AE2768">
        <w:rPr>
          <w:rFonts w:ascii="GHEA Grapalat" w:hAnsi="GHEA Grapalat" w:cs="Sylfaen"/>
          <w:sz w:val="20"/>
        </w:rPr>
        <w:t>անդամներին</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ստանում</w:t>
      </w:r>
      <w:r w:rsidRPr="00AE2768">
        <w:rPr>
          <w:rFonts w:ascii="GHEA Grapalat" w:hAnsi="GHEA Grapalat" w:cs="Sylfaen"/>
          <w:sz w:val="20"/>
          <w:lang w:val="es-ES"/>
        </w:rPr>
        <w:t xml:space="preserve"> </w:t>
      </w:r>
      <w:r w:rsidRPr="00AE2768">
        <w:rPr>
          <w:rFonts w:ascii="GHEA Grapalat" w:hAnsi="GHEA Grapalat" w:cs="Sylfaen"/>
          <w:sz w:val="20"/>
        </w:rPr>
        <w:t>է</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կողմից</w:t>
      </w:r>
      <w:r w:rsidRPr="00AE2768">
        <w:rPr>
          <w:rFonts w:ascii="GHEA Grapalat" w:hAnsi="GHEA Grapalat" w:cs="Sylfaen"/>
          <w:sz w:val="20"/>
          <w:lang w:val="es-ES"/>
        </w:rPr>
        <w:t xml:space="preserve"> </w:t>
      </w:r>
      <w:r w:rsidRPr="00AE2768">
        <w:rPr>
          <w:rFonts w:ascii="GHEA Grapalat" w:hAnsi="GHEA Grapalat" w:cs="Sylfaen"/>
          <w:sz w:val="20"/>
        </w:rPr>
        <w:t>իրականացվող</w:t>
      </w:r>
      <w:r w:rsidRPr="00AE2768">
        <w:rPr>
          <w:rFonts w:ascii="GHEA Grapalat" w:hAnsi="GHEA Grapalat" w:cs="Sylfaen"/>
          <w:sz w:val="20"/>
          <w:lang w:val="es-ES"/>
        </w:rPr>
        <w:t xml:space="preserve"> </w:t>
      </w:r>
      <w:r w:rsidRPr="00AE2768">
        <w:rPr>
          <w:rFonts w:ascii="GHEA Grapalat" w:hAnsi="GHEA Grapalat" w:cs="Sylfaen"/>
          <w:sz w:val="20"/>
        </w:rPr>
        <w:t>ձեռնարկատիրական</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այլ</w:t>
      </w:r>
      <w:r w:rsidRPr="00AE2768">
        <w:rPr>
          <w:rFonts w:ascii="GHEA Grapalat" w:hAnsi="GHEA Grapalat" w:cs="Sylfaen"/>
          <w:sz w:val="20"/>
          <w:lang w:val="es-ES"/>
        </w:rPr>
        <w:t xml:space="preserve"> </w:t>
      </w:r>
      <w:r w:rsidRPr="00AE2768">
        <w:rPr>
          <w:rFonts w:ascii="GHEA Grapalat" w:hAnsi="GHEA Grapalat" w:cs="Sylfaen"/>
          <w:sz w:val="20"/>
        </w:rPr>
        <w:t>գործունեության</w:t>
      </w:r>
      <w:r w:rsidRPr="00AE2768">
        <w:rPr>
          <w:rFonts w:ascii="GHEA Grapalat" w:hAnsi="GHEA Grapalat" w:cs="Sylfaen"/>
          <w:sz w:val="20"/>
          <w:lang w:val="es-ES"/>
        </w:rPr>
        <w:t xml:space="preserve"> </w:t>
      </w:r>
      <w:r w:rsidRPr="00AE2768">
        <w:rPr>
          <w:rFonts w:ascii="GHEA Grapalat" w:hAnsi="GHEA Grapalat" w:cs="Sylfaen"/>
          <w:sz w:val="20"/>
        </w:rPr>
        <w:t>արդյունքում</w:t>
      </w:r>
      <w:r w:rsidRPr="00AE2768">
        <w:rPr>
          <w:rFonts w:ascii="GHEA Grapalat" w:hAnsi="GHEA Grapalat" w:cs="Sylfaen"/>
          <w:sz w:val="20"/>
          <w:lang w:val="es-ES"/>
        </w:rPr>
        <w:t xml:space="preserve"> </w:t>
      </w:r>
      <w:r w:rsidRPr="00AE2768">
        <w:rPr>
          <w:rFonts w:ascii="GHEA Grapalat" w:hAnsi="GHEA Grapalat" w:cs="Sylfaen"/>
          <w:sz w:val="20"/>
        </w:rPr>
        <w:t>ստացված</w:t>
      </w:r>
      <w:r w:rsidRPr="00AE2768">
        <w:rPr>
          <w:rFonts w:ascii="GHEA Grapalat" w:hAnsi="GHEA Grapalat" w:cs="Sylfaen"/>
          <w:sz w:val="20"/>
          <w:lang w:val="es-ES"/>
        </w:rPr>
        <w:t xml:space="preserve"> </w:t>
      </w:r>
      <w:r w:rsidRPr="00AE2768">
        <w:rPr>
          <w:rFonts w:ascii="GHEA Grapalat" w:hAnsi="GHEA Grapalat" w:cs="Sylfaen"/>
          <w:sz w:val="20"/>
        </w:rPr>
        <w:t>շահույթի</w:t>
      </w:r>
      <w:r w:rsidRPr="00AE2768">
        <w:rPr>
          <w:rFonts w:ascii="GHEA Grapalat" w:hAnsi="GHEA Grapalat" w:cs="Sylfaen"/>
          <w:sz w:val="20"/>
          <w:lang w:val="es-ES"/>
        </w:rPr>
        <w:t xml:space="preserve"> </w:t>
      </w:r>
      <w:r w:rsidRPr="00AE2768">
        <w:rPr>
          <w:rFonts w:ascii="GHEA Grapalat" w:hAnsi="GHEA Grapalat" w:cs="Sylfaen"/>
          <w:sz w:val="20"/>
        </w:rPr>
        <w:t>տասնհինգ</w:t>
      </w:r>
      <w:r w:rsidRPr="00AE2768">
        <w:rPr>
          <w:rFonts w:ascii="GHEA Grapalat" w:hAnsi="GHEA Grapalat" w:cs="Sylfaen"/>
          <w:sz w:val="20"/>
          <w:lang w:val="es-ES"/>
        </w:rPr>
        <w:t xml:space="preserve"> </w:t>
      </w:r>
      <w:r w:rsidRPr="00AE2768">
        <w:rPr>
          <w:rFonts w:ascii="GHEA Grapalat" w:hAnsi="GHEA Grapalat" w:cs="Sylfaen"/>
          <w:sz w:val="20"/>
        </w:rPr>
        <w:t>տոկոսից</w:t>
      </w:r>
      <w:r w:rsidRPr="00AE2768">
        <w:rPr>
          <w:rFonts w:ascii="GHEA Grapalat" w:hAnsi="GHEA Grapalat" w:cs="Sylfaen"/>
          <w:sz w:val="20"/>
          <w:lang w:val="es-ES"/>
        </w:rPr>
        <w:t xml:space="preserve"> </w:t>
      </w:r>
      <w:r w:rsidRPr="00AE2768">
        <w:rPr>
          <w:rFonts w:ascii="GHEA Grapalat" w:hAnsi="GHEA Grapalat" w:cs="Sylfaen"/>
          <w:sz w:val="20"/>
        </w:rPr>
        <w:t>ավելին</w:t>
      </w:r>
      <w:r w:rsidRPr="00AE2768">
        <w:rPr>
          <w:rFonts w:ascii="GHEA Grapalat" w:hAnsi="GHEA Grapalat" w:cs="Sylfaen"/>
          <w:sz w:val="20"/>
          <w:lang w:val="es-ES"/>
        </w:rPr>
        <w:t xml:space="preserve"> (</w:t>
      </w:r>
      <w:r w:rsidRPr="00AE2768">
        <w:rPr>
          <w:rFonts w:ascii="GHEA Grapalat" w:hAnsi="GHEA Grapalat" w:cs="Sylfaen"/>
          <w:sz w:val="20"/>
        </w:rPr>
        <w:t>իրական</w:t>
      </w:r>
      <w:r w:rsidRPr="00AE2768">
        <w:rPr>
          <w:rFonts w:ascii="GHEA Grapalat" w:hAnsi="GHEA Grapalat" w:cs="Sylfaen"/>
          <w:sz w:val="20"/>
          <w:lang w:val="es-ES"/>
        </w:rPr>
        <w:t xml:space="preserve"> </w:t>
      </w:r>
      <w:r w:rsidRPr="00AE2768">
        <w:rPr>
          <w:rFonts w:ascii="GHEA Grapalat" w:hAnsi="GHEA Grapalat" w:cs="Sylfaen"/>
          <w:sz w:val="20"/>
        </w:rPr>
        <w:t>շահառուներ</w:t>
      </w:r>
      <w:r w:rsidRPr="00AE2768">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2462D0" w:rsidRPr="000960A4" w:rsidTr="00A45DD0">
        <w:trPr>
          <w:jc w:val="center"/>
        </w:trPr>
        <w:tc>
          <w:tcPr>
            <w:tcW w:w="2570" w:type="dxa"/>
            <w:vAlign w:val="center"/>
          </w:tcPr>
          <w:p w:rsidR="002462D0" w:rsidRPr="00AE2768" w:rsidRDefault="002462D0" w:rsidP="00A45DD0">
            <w:pPr>
              <w:pStyle w:val="31"/>
              <w:spacing w:line="240" w:lineRule="auto"/>
              <w:ind w:firstLine="0"/>
              <w:jc w:val="center"/>
              <w:rPr>
                <w:rFonts w:ascii="GHEA Grapalat" w:hAnsi="GHEA Grapalat"/>
                <w:sz w:val="28"/>
                <w:vertAlign w:val="superscript"/>
                <w:lang w:val="es-ES"/>
              </w:rPr>
            </w:pPr>
            <w:r w:rsidRPr="00512B1D">
              <w:rPr>
                <w:rFonts w:ascii="GHEA Grapalat" w:hAnsi="GHEA Grapalat"/>
                <w:sz w:val="28"/>
                <w:vertAlign w:val="superscript"/>
              </w:rPr>
              <w:t>Անունը</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Ազգանունը</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Հայրանունը</w:t>
            </w:r>
          </w:p>
        </w:tc>
        <w:tc>
          <w:tcPr>
            <w:tcW w:w="3960" w:type="dxa"/>
            <w:vAlign w:val="center"/>
          </w:tcPr>
          <w:p w:rsidR="002462D0" w:rsidRPr="00AE2768" w:rsidRDefault="002462D0" w:rsidP="00A45DD0">
            <w:pPr>
              <w:pStyle w:val="31"/>
              <w:spacing w:line="240" w:lineRule="auto"/>
              <w:ind w:firstLine="0"/>
              <w:jc w:val="center"/>
              <w:rPr>
                <w:rFonts w:ascii="GHEA Grapalat" w:hAnsi="GHEA Grapalat"/>
                <w:sz w:val="28"/>
                <w:vertAlign w:val="superscript"/>
                <w:lang w:val="es-ES"/>
              </w:rPr>
            </w:pPr>
            <w:r w:rsidRPr="00512B1D">
              <w:rPr>
                <w:rFonts w:ascii="GHEA Grapalat" w:hAnsi="GHEA Grapalat"/>
                <w:sz w:val="28"/>
                <w:vertAlign w:val="superscript"/>
              </w:rPr>
              <w:t>ՀՀ</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քաղաքացիների</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համար</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նույնականացման</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քարտի</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կամ</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անձնագրի</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կամ</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ՀՀ</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օրենսդրությամբ</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նախատեսված</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անձը</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հաստատող</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փաստաթղթի</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տեսակը</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և</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համարը</w:t>
            </w:r>
            <w:r w:rsidRPr="00AE2768">
              <w:rPr>
                <w:rFonts w:ascii="GHEA Grapalat" w:hAnsi="GHEA Grapalat"/>
                <w:sz w:val="28"/>
                <w:vertAlign w:val="superscript"/>
                <w:lang w:val="es-ES"/>
              </w:rPr>
              <w:t xml:space="preserve"> </w:t>
            </w:r>
          </w:p>
        </w:tc>
        <w:tc>
          <w:tcPr>
            <w:tcW w:w="3370" w:type="dxa"/>
          </w:tcPr>
          <w:p w:rsidR="002462D0" w:rsidRPr="00AE2768" w:rsidRDefault="002462D0" w:rsidP="00A45DD0">
            <w:pPr>
              <w:pStyle w:val="31"/>
              <w:spacing w:line="240" w:lineRule="auto"/>
              <w:ind w:firstLine="0"/>
              <w:jc w:val="center"/>
              <w:rPr>
                <w:rFonts w:ascii="GHEA Grapalat" w:hAnsi="GHEA Grapalat"/>
                <w:sz w:val="28"/>
                <w:vertAlign w:val="superscript"/>
                <w:lang w:val="es-ES"/>
              </w:rPr>
            </w:pPr>
            <w:r w:rsidRPr="00512B1D">
              <w:rPr>
                <w:rFonts w:ascii="GHEA Grapalat" w:hAnsi="GHEA Grapalat"/>
                <w:sz w:val="28"/>
                <w:vertAlign w:val="superscript"/>
              </w:rPr>
              <w:t>Օտարերկրյա</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քաղաքացիների</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համար</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համապատասխան</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երկրի</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օրենսդրությամբ</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նախատեսված</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անձը</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հաստատող</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փաստաթղթի</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տեսակը</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և</w:t>
            </w:r>
            <w:r w:rsidRPr="00AE2768">
              <w:rPr>
                <w:rFonts w:ascii="GHEA Grapalat" w:hAnsi="GHEA Grapalat"/>
                <w:sz w:val="28"/>
                <w:vertAlign w:val="superscript"/>
                <w:lang w:val="es-ES"/>
              </w:rPr>
              <w:t xml:space="preserve"> </w:t>
            </w:r>
            <w:r w:rsidRPr="00512B1D">
              <w:rPr>
                <w:rFonts w:ascii="GHEA Grapalat" w:hAnsi="GHEA Grapalat"/>
                <w:sz w:val="28"/>
                <w:vertAlign w:val="superscript"/>
              </w:rPr>
              <w:t>համարը</w:t>
            </w:r>
            <w:r w:rsidRPr="00AE2768">
              <w:rPr>
                <w:rFonts w:ascii="GHEA Grapalat" w:hAnsi="GHEA Grapalat"/>
                <w:sz w:val="28"/>
                <w:vertAlign w:val="superscript"/>
                <w:lang w:val="es-ES"/>
              </w:rPr>
              <w:t xml:space="preserve"> </w:t>
            </w:r>
          </w:p>
        </w:tc>
      </w:tr>
      <w:tr w:rsidR="002462D0" w:rsidRPr="000960A4" w:rsidTr="00A45DD0">
        <w:trPr>
          <w:jc w:val="center"/>
        </w:trPr>
        <w:tc>
          <w:tcPr>
            <w:tcW w:w="2570" w:type="dxa"/>
            <w:vAlign w:val="center"/>
          </w:tcPr>
          <w:p w:rsidR="002462D0" w:rsidRPr="00AE2768" w:rsidRDefault="002462D0" w:rsidP="00A45DD0">
            <w:pPr>
              <w:pStyle w:val="31"/>
              <w:spacing w:line="240" w:lineRule="auto"/>
              <w:ind w:firstLine="0"/>
              <w:jc w:val="center"/>
              <w:rPr>
                <w:rFonts w:ascii="Sylfaen" w:hAnsi="Sylfaen"/>
                <w:sz w:val="26"/>
                <w:vertAlign w:val="superscript"/>
                <w:lang w:val="hy-AM"/>
              </w:rPr>
            </w:pPr>
          </w:p>
        </w:tc>
        <w:tc>
          <w:tcPr>
            <w:tcW w:w="3960" w:type="dxa"/>
            <w:vAlign w:val="center"/>
          </w:tcPr>
          <w:p w:rsidR="002462D0" w:rsidRPr="00AE2768" w:rsidRDefault="002462D0" w:rsidP="00A45DD0">
            <w:pPr>
              <w:pStyle w:val="31"/>
              <w:spacing w:line="240" w:lineRule="auto"/>
              <w:ind w:firstLine="0"/>
              <w:jc w:val="center"/>
              <w:rPr>
                <w:rFonts w:ascii="GHEA Grapalat" w:hAnsi="GHEA Grapalat"/>
                <w:sz w:val="26"/>
                <w:vertAlign w:val="superscript"/>
                <w:lang w:val="es-ES"/>
              </w:rPr>
            </w:pPr>
          </w:p>
        </w:tc>
        <w:tc>
          <w:tcPr>
            <w:tcW w:w="3370" w:type="dxa"/>
          </w:tcPr>
          <w:p w:rsidR="002462D0" w:rsidRPr="00AE2768" w:rsidRDefault="002462D0" w:rsidP="00A45DD0">
            <w:pPr>
              <w:pStyle w:val="31"/>
              <w:spacing w:line="240" w:lineRule="auto"/>
              <w:ind w:firstLine="0"/>
              <w:jc w:val="center"/>
              <w:rPr>
                <w:rFonts w:ascii="GHEA Grapalat" w:hAnsi="GHEA Grapalat"/>
                <w:sz w:val="26"/>
                <w:vertAlign w:val="superscript"/>
                <w:lang w:val="es-ES"/>
              </w:rPr>
            </w:pPr>
          </w:p>
        </w:tc>
      </w:tr>
      <w:tr w:rsidR="002462D0" w:rsidRPr="000960A4" w:rsidTr="00A45DD0">
        <w:trPr>
          <w:jc w:val="center"/>
        </w:trPr>
        <w:tc>
          <w:tcPr>
            <w:tcW w:w="2570" w:type="dxa"/>
            <w:vAlign w:val="center"/>
          </w:tcPr>
          <w:p w:rsidR="002462D0" w:rsidRPr="00AE2768" w:rsidRDefault="002462D0" w:rsidP="00A45DD0">
            <w:pPr>
              <w:pStyle w:val="31"/>
              <w:spacing w:line="240" w:lineRule="auto"/>
              <w:ind w:firstLine="0"/>
              <w:jc w:val="center"/>
              <w:rPr>
                <w:rFonts w:ascii="GHEA Grapalat" w:hAnsi="GHEA Grapalat"/>
                <w:sz w:val="26"/>
                <w:vertAlign w:val="superscript"/>
                <w:lang w:val="es-ES"/>
              </w:rPr>
            </w:pPr>
          </w:p>
        </w:tc>
        <w:tc>
          <w:tcPr>
            <w:tcW w:w="3960" w:type="dxa"/>
            <w:vAlign w:val="center"/>
          </w:tcPr>
          <w:p w:rsidR="002462D0" w:rsidRPr="00AE2768" w:rsidRDefault="002462D0" w:rsidP="00A45DD0">
            <w:pPr>
              <w:pStyle w:val="31"/>
              <w:spacing w:line="240" w:lineRule="auto"/>
              <w:ind w:firstLine="0"/>
              <w:jc w:val="center"/>
              <w:rPr>
                <w:rFonts w:ascii="GHEA Grapalat" w:hAnsi="GHEA Grapalat"/>
                <w:sz w:val="26"/>
                <w:vertAlign w:val="superscript"/>
                <w:lang w:val="es-ES"/>
              </w:rPr>
            </w:pPr>
          </w:p>
        </w:tc>
        <w:tc>
          <w:tcPr>
            <w:tcW w:w="3370" w:type="dxa"/>
          </w:tcPr>
          <w:p w:rsidR="002462D0" w:rsidRPr="00AE2768" w:rsidRDefault="002462D0" w:rsidP="00A45DD0">
            <w:pPr>
              <w:pStyle w:val="31"/>
              <w:spacing w:line="240" w:lineRule="auto"/>
              <w:ind w:firstLine="0"/>
              <w:jc w:val="center"/>
              <w:rPr>
                <w:rFonts w:ascii="GHEA Grapalat" w:hAnsi="GHEA Grapalat"/>
                <w:sz w:val="26"/>
                <w:vertAlign w:val="superscript"/>
                <w:lang w:val="es-ES"/>
              </w:rPr>
            </w:pPr>
          </w:p>
        </w:tc>
      </w:tr>
      <w:tr w:rsidR="002462D0" w:rsidRPr="000960A4" w:rsidTr="00A45DD0">
        <w:trPr>
          <w:jc w:val="center"/>
        </w:trPr>
        <w:tc>
          <w:tcPr>
            <w:tcW w:w="2570" w:type="dxa"/>
            <w:vAlign w:val="center"/>
          </w:tcPr>
          <w:p w:rsidR="002462D0" w:rsidRPr="00AE2768" w:rsidRDefault="002462D0" w:rsidP="00A45DD0">
            <w:pPr>
              <w:pStyle w:val="31"/>
              <w:spacing w:line="240" w:lineRule="auto"/>
              <w:ind w:firstLine="0"/>
              <w:jc w:val="center"/>
              <w:rPr>
                <w:rFonts w:ascii="GHEA Grapalat" w:hAnsi="GHEA Grapalat"/>
                <w:sz w:val="26"/>
                <w:vertAlign w:val="superscript"/>
                <w:lang w:val="es-ES"/>
              </w:rPr>
            </w:pPr>
          </w:p>
        </w:tc>
        <w:tc>
          <w:tcPr>
            <w:tcW w:w="3960" w:type="dxa"/>
            <w:vAlign w:val="center"/>
          </w:tcPr>
          <w:p w:rsidR="002462D0" w:rsidRPr="00AE2768" w:rsidRDefault="002462D0" w:rsidP="00A45DD0">
            <w:pPr>
              <w:pStyle w:val="31"/>
              <w:spacing w:line="240" w:lineRule="auto"/>
              <w:ind w:firstLine="0"/>
              <w:jc w:val="center"/>
              <w:rPr>
                <w:rFonts w:ascii="GHEA Grapalat" w:hAnsi="GHEA Grapalat"/>
                <w:sz w:val="26"/>
                <w:vertAlign w:val="superscript"/>
                <w:lang w:val="es-ES"/>
              </w:rPr>
            </w:pPr>
          </w:p>
        </w:tc>
        <w:tc>
          <w:tcPr>
            <w:tcW w:w="3370" w:type="dxa"/>
          </w:tcPr>
          <w:p w:rsidR="002462D0" w:rsidRPr="00AE2768" w:rsidRDefault="002462D0" w:rsidP="00A45DD0">
            <w:pPr>
              <w:pStyle w:val="31"/>
              <w:spacing w:line="240" w:lineRule="auto"/>
              <w:ind w:firstLine="0"/>
              <w:jc w:val="center"/>
              <w:rPr>
                <w:rFonts w:ascii="GHEA Grapalat" w:hAnsi="GHEA Grapalat"/>
                <w:sz w:val="26"/>
                <w:vertAlign w:val="superscript"/>
                <w:lang w:val="es-ES"/>
              </w:rPr>
            </w:pPr>
          </w:p>
        </w:tc>
      </w:tr>
    </w:tbl>
    <w:p w:rsidR="002462D0" w:rsidRPr="00AE2768" w:rsidRDefault="002462D0" w:rsidP="002462D0">
      <w:pPr>
        <w:jc w:val="right"/>
        <w:rPr>
          <w:rFonts w:ascii="GHEA Grapalat" w:hAnsi="GHEA Grapalat"/>
          <w:sz w:val="10"/>
          <w:szCs w:val="10"/>
          <w:lang w:val="es-ES"/>
        </w:rPr>
      </w:pPr>
    </w:p>
    <w:p w:rsidR="002462D0" w:rsidRPr="00AE2768" w:rsidRDefault="002462D0" w:rsidP="002462D0">
      <w:pPr>
        <w:ind w:firstLine="708"/>
        <w:jc w:val="both"/>
        <w:rPr>
          <w:rFonts w:ascii="GHEA Grapalat" w:hAnsi="GHEA Grapalat"/>
          <w:sz w:val="20"/>
          <w:lang w:val="es-ES"/>
        </w:rPr>
      </w:pPr>
      <w:r w:rsidRPr="00AE2768">
        <w:rPr>
          <w:rFonts w:ascii="GHEA Grapalat" w:hAnsi="GHEA Grapalat"/>
          <w:sz w:val="20"/>
          <w:lang w:val="es-ES"/>
        </w:rPr>
        <w:t xml:space="preserve">Կից ներկայացվում է </w:t>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lang w:val="es-ES"/>
        </w:rPr>
        <w:t xml:space="preserve"> կողմից առաջարկվող </w:t>
      </w:r>
    </w:p>
    <w:p w:rsidR="002462D0" w:rsidRPr="00AE2768" w:rsidRDefault="002462D0" w:rsidP="002462D0">
      <w:pPr>
        <w:jc w:val="both"/>
        <w:rPr>
          <w:rFonts w:ascii="GHEA Grapalat" w:hAnsi="GHEA Grapalat"/>
          <w:sz w:val="22"/>
          <w:szCs w:val="22"/>
          <w:lang w:val="es-ES"/>
        </w:rPr>
      </w:pP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2462D0" w:rsidRPr="00AE2768" w:rsidRDefault="002462D0" w:rsidP="002462D0">
      <w:pPr>
        <w:jc w:val="both"/>
        <w:rPr>
          <w:rFonts w:ascii="GHEA Grapalat" w:hAnsi="GHEA Grapalat"/>
          <w:sz w:val="20"/>
          <w:lang w:val="es-ES"/>
        </w:rPr>
      </w:pPr>
      <w:proofErr w:type="gramStart"/>
      <w:r w:rsidRPr="00AE2768">
        <w:rPr>
          <w:rFonts w:ascii="GHEA Grapalat" w:hAnsi="GHEA Grapalat"/>
          <w:sz w:val="20"/>
          <w:lang w:val="es-ES"/>
        </w:rPr>
        <w:t>ապրանքի</w:t>
      </w:r>
      <w:proofErr w:type="gramEnd"/>
      <w:r w:rsidRPr="00AE2768">
        <w:rPr>
          <w:rFonts w:ascii="GHEA Grapalat" w:hAnsi="GHEA Grapalat"/>
          <w:sz w:val="20"/>
          <w:lang w:val="es-ES"/>
        </w:rPr>
        <w:t xml:space="preserve"> ամբողջական նկարագիրը՝ համաձայն հավելված 1.1-ի: </w:t>
      </w:r>
    </w:p>
    <w:p w:rsidR="002462D0" w:rsidRPr="00AE2768" w:rsidRDefault="002462D0" w:rsidP="002462D0">
      <w:pPr>
        <w:ind w:firstLine="708"/>
        <w:jc w:val="both"/>
        <w:rPr>
          <w:rFonts w:ascii="GHEA Grapalat" w:hAnsi="GHEA Grapalat"/>
          <w:sz w:val="20"/>
          <w:lang w:val="es-ES"/>
        </w:rPr>
      </w:pPr>
    </w:p>
    <w:p w:rsidR="002462D0" w:rsidRPr="00AE2768" w:rsidRDefault="002462D0" w:rsidP="002462D0">
      <w:pPr>
        <w:ind w:firstLine="708"/>
        <w:jc w:val="both"/>
        <w:rPr>
          <w:rFonts w:ascii="GHEA Grapalat" w:hAnsi="GHEA Grapalat"/>
          <w:sz w:val="20"/>
          <w:lang w:val="es-ES"/>
        </w:rPr>
      </w:pPr>
    </w:p>
    <w:p w:rsidR="002462D0" w:rsidRPr="00AE2768" w:rsidRDefault="002462D0" w:rsidP="002462D0">
      <w:pPr>
        <w:jc w:val="both"/>
        <w:rPr>
          <w:rFonts w:ascii="GHEA Grapalat" w:hAnsi="GHEA Grapalat"/>
          <w:sz w:val="20"/>
          <w:lang w:val="es-ES"/>
        </w:rPr>
      </w:pPr>
    </w:p>
    <w:p w:rsidR="002462D0" w:rsidRPr="00AE2768" w:rsidRDefault="002462D0" w:rsidP="002462D0">
      <w:pPr>
        <w:jc w:val="both"/>
        <w:rPr>
          <w:rFonts w:ascii="GHEA Grapalat" w:hAnsi="GHEA Grapalat"/>
          <w:sz w:val="20"/>
          <w:lang w:val="es-ES"/>
        </w:rPr>
      </w:pPr>
    </w:p>
    <w:p w:rsidR="002462D0" w:rsidRPr="00AE2768" w:rsidRDefault="002462D0" w:rsidP="002462D0">
      <w:pPr>
        <w:jc w:val="both"/>
        <w:rPr>
          <w:rFonts w:ascii="GHEA Grapalat" w:hAnsi="GHEA Grapalat" w:cs="Arial"/>
          <w:sz w:val="20"/>
          <w:vertAlign w:val="superscript"/>
          <w:lang w:val="es-ES"/>
        </w:rPr>
      </w:pPr>
      <w:r w:rsidRPr="00AE2768">
        <w:rPr>
          <w:rFonts w:ascii="GHEA Grapalat" w:hAnsi="GHEA Grapalat"/>
          <w:sz w:val="20"/>
          <w:lang w:val="es-ES"/>
        </w:rPr>
        <w:t xml:space="preserve">   </w:t>
      </w:r>
      <w:r w:rsidRPr="00AE2768">
        <w:rPr>
          <w:rFonts w:ascii="GHEA Grapalat" w:hAnsi="GHEA Grapalat"/>
          <w:sz w:val="20"/>
          <w:lang w:val="hy-AM"/>
        </w:rPr>
        <w:t xml:space="preserve">___________________________________________________ </w:t>
      </w:r>
      <w:r w:rsidRPr="00AE2768">
        <w:rPr>
          <w:rFonts w:ascii="GHEA Grapalat" w:hAnsi="GHEA Grapalat"/>
          <w:sz w:val="20"/>
          <w:lang w:val="hy-AM"/>
        </w:rPr>
        <w:tab/>
        <w:t xml:space="preserve">                _____________</w:t>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hy-AM"/>
        </w:rPr>
        <w:t xml:space="preserve"> </w:t>
      </w:r>
      <w:r w:rsidRPr="00AE2768">
        <w:rPr>
          <w:rFonts w:ascii="GHEA Grapalat" w:hAnsi="GHEA Grapalat" w:cs="Sylfaen"/>
          <w:sz w:val="20"/>
          <w:vertAlign w:val="superscript"/>
          <w:lang w:val="hy-AM"/>
        </w:rPr>
        <w:t>Մասնակցի</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lang w:val="hy-AM"/>
        </w:rPr>
        <w:t>անվանումը</w:t>
      </w:r>
      <w:r w:rsidRPr="00AE2768">
        <w:rPr>
          <w:rFonts w:ascii="GHEA Grapalat" w:hAnsi="GHEA Grapalat" w:cs="Arial"/>
          <w:sz w:val="20"/>
          <w:vertAlign w:val="superscript"/>
          <w:lang w:val="hy-AM"/>
        </w:rPr>
        <w:t xml:space="preserve"> </w:t>
      </w:r>
      <w:r w:rsidRPr="00AE2768">
        <w:rPr>
          <w:rFonts w:ascii="GHEA Grapalat" w:hAnsi="GHEA Grapalat"/>
          <w:sz w:val="20"/>
          <w:vertAlign w:val="superscript"/>
          <w:lang w:val="hy-AM"/>
        </w:rPr>
        <w:t xml:space="preserve"> (</w:t>
      </w:r>
      <w:r w:rsidRPr="00AE2768">
        <w:rPr>
          <w:rFonts w:ascii="GHEA Grapalat" w:hAnsi="GHEA Grapalat" w:cs="Sylfaen"/>
          <w:sz w:val="20"/>
          <w:vertAlign w:val="superscript"/>
          <w:lang w:val="hy-AM"/>
        </w:rPr>
        <w:t>ղեկավարի</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lang w:val="hy-AM"/>
        </w:rPr>
        <w:t>պաշտոնը</w:t>
      </w:r>
      <w:r w:rsidRPr="00AE2768">
        <w:rPr>
          <w:rFonts w:ascii="GHEA Grapalat" w:hAnsi="GHEA Grapalat" w:cs="Arial"/>
          <w:sz w:val="20"/>
          <w:vertAlign w:val="superscript"/>
          <w:lang w:val="hy-AM"/>
        </w:rPr>
        <w:t xml:space="preserve">, </w:t>
      </w:r>
      <w:r w:rsidRPr="00AE2768">
        <w:rPr>
          <w:rFonts w:ascii="GHEA Grapalat" w:hAnsi="GHEA Grapalat" w:cs="Arial"/>
          <w:sz w:val="20"/>
          <w:vertAlign w:val="superscript"/>
        </w:rPr>
        <w:t>ա</w:t>
      </w:r>
      <w:r w:rsidRPr="00AE2768">
        <w:rPr>
          <w:rFonts w:ascii="GHEA Grapalat" w:hAnsi="GHEA Grapalat" w:cs="Sylfaen"/>
          <w:sz w:val="20"/>
          <w:vertAlign w:val="superscript"/>
          <w:lang w:val="hy-AM"/>
        </w:rPr>
        <w:t>նուն</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rPr>
        <w:t>ա</w:t>
      </w:r>
      <w:r w:rsidRPr="00AE2768">
        <w:rPr>
          <w:rFonts w:ascii="GHEA Grapalat" w:hAnsi="GHEA Grapalat" w:cs="Sylfaen"/>
          <w:sz w:val="20"/>
          <w:vertAlign w:val="superscript"/>
          <w:lang w:val="hy-AM"/>
        </w:rPr>
        <w:t>զգանունը</w:t>
      </w:r>
      <w:r w:rsidRPr="00AE2768">
        <w:rPr>
          <w:rFonts w:ascii="GHEA Grapalat" w:hAnsi="GHEA Grapalat" w:cs="Arial"/>
          <w:sz w:val="20"/>
          <w:vertAlign w:val="superscript"/>
          <w:lang w:val="hy-AM"/>
        </w:rPr>
        <w:t xml:space="preserve">)                                             </w:t>
      </w:r>
      <w:r w:rsidRPr="00AE2768">
        <w:rPr>
          <w:rFonts w:ascii="GHEA Grapalat" w:hAnsi="GHEA Grapalat" w:cs="Arial"/>
          <w:sz w:val="20"/>
          <w:vertAlign w:val="superscript"/>
          <w:lang w:val="es-ES"/>
        </w:rPr>
        <w:t xml:space="preserve">               </w:t>
      </w:r>
      <w:r w:rsidRPr="00AE2768">
        <w:rPr>
          <w:rFonts w:ascii="GHEA Grapalat" w:hAnsi="GHEA Grapalat" w:cs="Sylfaen"/>
          <w:sz w:val="20"/>
          <w:vertAlign w:val="superscript"/>
          <w:lang w:val="hy-AM"/>
        </w:rPr>
        <w:t>ստորագրությունը</w:t>
      </w:r>
      <w:r w:rsidRPr="00AE2768">
        <w:rPr>
          <w:rFonts w:ascii="GHEA Grapalat" w:hAnsi="GHEA Grapalat" w:cs="Arial"/>
          <w:sz w:val="20"/>
          <w:vertAlign w:val="superscript"/>
          <w:lang w:val="hy-AM"/>
        </w:rPr>
        <w:t>)</w:t>
      </w:r>
    </w:p>
    <w:p w:rsidR="002462D0" w:rsidRPr="00AE2768" w:rsidRDefault="002462D0" w:rsidP="002462D0">
      <w:pPr>
        <w:jc w:val="both"/>
        <w:rPr>
          <w:rFonts w:ascii="GHEA Grapalat" w:hAnsi="GHEA Grapalat" w:cs="Arial"/>
          <w:sz w:val="20"/>
          <w:vertAlign w:val="superscript"/>
          <w:lang w:val="es-ES"/>
        </w:rPr>
      </w:pPr>
    </w:p>
    <w:p w:rsidR="002462D0" w:rsidRPr="00AE2768" w:rsidRDefault="002462D0" w:rsidP="002462D0">
      <w:pPr>
        <w:jc w:val="both"/>
        <w:rPr>
          <w:rFonts w:ascii="GHEA Grapalat" w:hAnsi="GHEA Grapalat"/>
          <w:sz w:val="20"/>
          <w:lang w:val="hy-AM"/>
        </w:rPr>
      </w:pPr>
      <w:r w:rsidRPr="00AE2768">
        <w:rPr>
          <w:rFonts w:ascii="GHEA Grapalat" w:hAnsi="GHEA Grapalat"/>
          <w:sz w:val="20"/>
          <w:lang w:val="hy-AM"/>
        </w:rPr>
        <w:t xml:space="preserve">    </w:t>
      </w:r>
    </w:p>
    <w:p w:rsidR="002462D0" w:rsidRPr="00AE2768" w:rsidRDefault="002462D0" w:rsidP="002462D0">
      <w:pPr>
        <w:jc w:val="right"/>
        <w:rPr>
          <w:rFonts w:ascii="GHEA Grapalat" w:hAnsi="GHEA Grapalat" w:cs="Arial"/>
          <w:sz w:val="20"/>
          <w:lang w:val="hy-AM"/>
        </w:rPr>
      </w:pPr>
      <w:r w:rsidRPr="00AE2768">
        <w:rPr>
          <w:rFonts w:ascii="GHEA Grapalat" w:hAnsi="GHEA Grapalat" w:cs="Sylfaen"/>
          <w:sz w:val="20"/>
          <w:lang w:val="hy-AM"/>
        </w:rPr>
        <w:t>Կ</w:t>
      </w:r>
      <w:r w:rsidRPr="00AE2768">
        <w:rPr>
          <w:rFonts w:ascii="GHEA Grapalat" w:hAnsi="GHEA Grapalat" w:cs="Arial"/>
          <w:sz w:val="20"/>
          <w:lang w:val="hy-AM"/>
        </w:rPr>
        <w:t xml:space="preserve">. </w:t>
      </w:r>
      <w:r w:rsidRPr="00AE2768">
        <w:rPr>
          <w:rFonts w:ascii="GHEA Grapalat" w:hAnsi="GHEA Grapalat" w:cs="Sylfaen"/>
          <w:sz w:val="20"/>
          <w:lang w:val="hy-AM"/>
        </w:rPr>
        <w:t>Տ</w:t>
      </w:r>
      <w:r w:rsidRPr="00AE2768">
        <w:rPr>
          <w:rFonts w:ascii="GHEA Grapalat" w:hAnsi="GHEA Grapalat" w:cs="Arial"/>
          <w:sz w:val="20"/>
          <w:lang w:val="hy-AM"/>
        </w:rPr>
        <w:t>.</w:t>
      </w:r>
      <w:r w:rsidRPr="00AE2768">
        <w:rPr>
          <w:rStyle w:val="af6"/>
          <w:rFonts w:ascii="GHEA Grapalat" w:hAnsi="GHEA Grapalat" w:cs="Arial"/>
          <w:color w:val="FFFFFF"/>
          <w:sz w:val="20"/>
          <w:lang w:val="hy-AM"/>
        </w:rPr>
        <w:footnoteReference w:id="2"/>
      </w:r>
      <w:r w:rsidRPr="00AE2768">
        <w:rPr>
          <w:rFonts w:ascii="GHEA Grapalat" w:hAnsi="GHEA Grapalat" w:cs="Arial"/>
          <w:sz w:val="20"/>
          <w:lang w:val="hy-AM"/>
        </w:rPr>
        <w:tab/>
      </w:r>
      <w:r w:rsidRPr="00AE2768">
        <w:rPr>
          <w:rFonts w:ascii="GHEA Grapalat" w:hAnsi="GHEA Grapalat" w:cs="Arial"/>
          <w:sz w:val="20"/>
          <w:lang w:val="hy-AM"/>
        </w:rPr>
        <w:tab/>
        <w:t xml:space="preserve"> </w:t>
      </w:r>
    </w:p>
    <w:p w:rsidR="002462D0" w:rsidRPr="00AE2768" w:rsidRDefault="002462D0" w:rsidP="002462D0">
      <w:pPr>
        <w:pStyle w:val="31"/>
        <w:spacing w:line="240" w:lineRule="auto"/>
        <w:jc w:val="right"/>
        <w:rPr>
          <w:rFonts w:ascii="GHEA Grapalat" w:hAnsi="GHEA Grapalat"/>
          <w:b/>
          <w:lang w:val="hy-AM"/>
        </w:rPr>
      </w:pPr>
    </w:p>
    <w:p w:rsidR="002462D0" w:rsidRPr="00AE2768" w:rsidRDefault="002462D0" w:rsidP="002462D0">
      <w:pPr>
        <w:pStyle w:val="31"/>
        <w:spacing w:line="240" w:lineRule="auto"/>
        <w:jc w:val="right"/>
        <w:rPr>
          <w:rFonts w:ascii="GHEA Grapalat" w:hAnsi="GHEA Grapalat"/>
          <w:b/>
          <w:lang w:val="hy-AM"/>
        </w:rPr>
      </w:pPr>
    </w:p>
    <w:p w:rsidR="002462D0" w:rsidRPr="00AE2768" w:rsidRDefault="002462D0" w:rsidP="002462D0">
      <w:pPr>
        <w:pStyle w:val="31"/>
        <w:spacing w:line="240" w:lineRule="auto"/>
        <w:jc w:val="right"/>
        <w:rPr>
          <w:rFonts w:ascii="GHEA Grapalat" w:hAnsi="GHEA Grapalat" w:cs="Sylfaen"/>
          <w:b/>
          <w:lang w:val="hy-AM"/>
        </w:rPr>
      </w:pPr>
      <w:r w:rsidRPr="00AE2768">
        <w:rPr>
          <w:rFonts w:ascii="GHEA Grapalat" w:hAnsi="GHEA Grapalat" w:cs="Sylfaen"/>
          <w:b/>
          <w:lang w:val="hy-AM"/>
        </w:rPr>
        <w:br w:type="page"/>
      </w:r>
      <w:r w:rsidRPr="00AE2768">
        <w:rPr>
          <w:rFonts w:ascii="GHEA Grapalat" w:hAnsi="GHEA Grapalat" w:cs="Sylfaen"/>
          <w:b/>
          <w:lang w:val="hy-AM"/>
        </w:rPr>
        <w:lastRenderedPageBreak/>
        <w:t xml:space="preserve"> </w:t>
      </w:r>
    </w:p>
    <w:p w:rsidR="002462D0" w:rsidRPr="00C710A2" w:rsidRDefault="002462D0" w:rsidP="002462D0">
      <w:pPr>
        <w:pStyle w:val="3"/>
        <w:spacing w:line="240" w:lineRule="auto"/>
        <w:ind w:firstLine="567"/>
        <w:jc w:val="right"/>
        <w:rPr>
          <w:rFonts w:ascii="GHEA Grapalat" w:hAnsi="GHEA Grapalat" w:cs="Arial"/>
          <w:b/>
          <w:i w:val="0"/>
          <w:lang w:val="hy-AM"/>
        </w:rPr>
      </w:pPr>
      <w:r w:rsidRPr="00AE2768">
        <w:rPr>
          <w:rFonts w:ascii="GHEA Grapalat" w:hAnsi="GHEA Grapalat" w:cs="Sylfaen"/>
          <w:b/>
          <w:i w:val="0"/>
          <w:lang w:val="hy-AM"/>
        </w:rPr>
        <w:t>Հավելված</w:t>
      </w:r>
      <w:r w:rsidRPr="00AE2768">
        <w:rPr>
          <w:rFonts w:ascii="GHEA Grapalat" w:hAnsi="GHEA Grapalat" w:cs="Arial"/>
          <w:b/>
          <w:i w:val="0"/>
          <w:lang w:val="hy-AM"/>
        </w:rPr>
        <w:t xml:space="preserve"> </w:t>
      </w:r>
      <w:r w:rsidRPr="00C710A2">
        <w:rPr>
          <w:rFonts w:ascii="GHEA Grapalat" w:hAnsi="GHEA Grapalat" w:cs="Arial"/>
          <w:b/>
          <w:i w:val="0"/>
          <w:lang w:val="hy-AM"/>
        </w:rPr>
        <w:t>1.1</w:t>
      </w:r>
    </w:p>
    <w:p w:rsidR="002462D0" w:rsidRPr="003F5B6E" w:rsidRDefault="002462D0" w:rsidP="002462D0">
      <w:pPr>
        <w:pStyle w:val="31"/>
        <w:spacing w:line="240" w:lineRule="auto"/>
        <w:jc w:val="right"/>
        <w:rPr>
          <w:rFonts w:ascii="GHEA Grapalat" w:hAnsi="GHEA Grapalat" w:cs="Sylfaen"/>
          <w:b/>
          <w:lang w:val="es-ES" w:eastAsia="ru-RU"/>
        </w:rPr>
      </w:pPr>
      <w:r w:rsidRPr="003F5B6E">
        <w:rPr>
          <w:rFonts w:ascii="GHEA Grapalat" w:hAnsi="GHEA Grapalat" w:cs="Sylfaen"/>
          <w:b/>
          <w:lang w:val="es-ES" w:eastAsia="ru-RU"/>
        </w:rPr>
        <w:t>«</w:t>
      </w:r>
      <w:r w:rsidRPr="005F0200">
        <w:rPr>
          <w:rFonts w:ascii="GHEA Grapalat" w:hAnsi="GHEA Grapalat" w:cs="Sylfaen"/>
          <w:b/>
          <w:lang w:val="es-ES" w:eastAsia="ru-RU"/>
        </w:rPr>
        <w:t xml:space="preserve"> </w:t>
      </w:r>
      <w:r>
        <w:rPr>
          <w:rFonts w:ascii="GHEA Grapalat" w:hAnsi="GHEA Grapalat" w:cs="Sylfaen"/>
          <w:b/>
          <w:lang w:val="es-ES" w:eastAsia="ru-RU"/>
        </w:rPr>
        <w:t xml:space="preserve">ԿՄ ՎՊՀ </w:t>
      </w:r>
      <w:r w:rsidRPr="003F5B6E">
        <w:rPr>
          <w:rFonts w:ascii="GHEA Grapalat" w:hAnsi="GHEA Grapalat" w:cs="Sylfaen"/>
          <w:b/>
          <w:lang w:val="es-ES" w:eastAsia="ru-RU"/>
        </w:rPr>
        <w:t>ԳՀԱՊՁԲ</w:t>
      </w:r>
      <w:r>
        <w:rPr>
          <w:rFonts w:ascii="GHEA Grapalat" w:hAnsi="GHEA Grapalat" w:cs="Sylfaen"/>
          <w:b/>
          <w:lang w:val="es-ES" w:eastAsia="ru-RU"/>
        </w:rPr>
        <w:t xml:space="preserve"> </w:t>
      </w:r>
      <w:r w:rsidRPr="003F5B6E">
        <w:rPr>
          <w:rFonts w:ascii="GHEA Grapalat" w:hAnsi="GHEA Grapalat" w:cs="Sylfaen"/>
          <w:b/>
          <w:lang w:val="es-ES" w:eastAsia="ru-RU"/>
        </w:rPr>
        <w:t>19/</w:t>
      </w:r>
      <w:r>
        <w:rPr>
          <w:rFonts w:ascii="GHEA Grapalat" w:hAnsi="GHEA Grapalat" w:cs="Sylfaen"/>
          <w:b/>
          <w:lang w:val="es-ES" w:eastAsia="ru-RU"/>
        </w:rPr>
        <w:t>41</w:t>
      </w:r>
      <w:r w:rsidRPr="003F5B6E">
        <w:rPr>
          <w:rFonts w:ascii="GHEA Grapalat" w:hAnsi="GHEA Grapalat" w:cs="Sylfaen"/>
          <w:b/>
          <w:lang w:val="es-ES" w:eastAsia="ru-RU"/>
        </w:rPr>
        <w:t xml:space="preserve">» </w:t>
      </w:r>
      <w:r w:rsidRPr="00AE2768">
        <w:rPr>
          <w:rFonts w:ascii="GHEA Grapalat" w:hAnsi="GHEA Grapalat" w:cs="Sylfaen"/>
          <w:b/>
          <w:lang w:val="es-ES" w:eastAsia="ru-RU"/>
        </w:rPr>
        <w:t>ծածկագրով</w:t>
      </w:r>
    </w:p>
    <w:p w:rsidR="002462D0" w:rsidRPr="00AE2768" w:rsidRDefault="002462D0" w:rsidP="002462D0">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2462D0" w:rsidRPr="00AE2768" w:rsidRDefault="002462D0" w:rsidP="002462D0">
      <w:pPr>
        <w:jc w:val="center"/>
        <w:rPr>
          <w:rFonts w:ascii="GHEA Grapalat" w:hAnsi="GHEA Grapalat" w:cs="Sylfaen"/>
          <w:b/>
          <w:lang w:val="es-ES"/>
        </w:rPr>
      </w:pPr>
    </w:p>
    <w:p w:rsidR="002462D0" w:rsidRPr="005473DD" w:rsidRDefault="002462D0" w:rsidP="002462D0">
      <w:pPr>
        <w:ind w:left="-66"/>
        <w:jc w:val="center"/>
        <w:rPr>
          <w:rFonts w:ascii="GHEA Grapalat" w:hAnsi="GHEA Grapalat"/>
          <w:b/>
          <w:lang w:val="es-ES"/>
        </w:rPr>
      </w:pPr>
    </w:p>
    <w:p w:rsidR="002462D0" w:rsidRPr="00AE2768" w:rsidRDefault="002462D0" w:rsidP="002462D0">
      <w:pPr>
        <w:pStyle w:val="3"/>
        <w:spacing w:line="240" w:lineRule="auto"/>
        <w:ind w:firstLine="567"/>
        <w:jc w:val="left"/>
        <w:rPr>
          <w:rFonts w:ascii="GHEA Grapalat" w:hAnsi="GHEA Grapalat"/>
          <w:b/>
          <w:lang w:val="hy-AM"/>
        </w:rPr>
      </w:pPr>
    </w:p>
    <w:p w:rsidR="002462D0" w:rsidRPr="00AE2768" w:rsidRDefault="002462D0" w:rsidP="002462D0">
      <w:pPr>
        <w:pStyle w:val="3"/>
        <w:spacing w:line="240" w:lineRule="auto"/>
        <w:ind w:firstLine="567"/>
        <w:rPr>
          <w:rFonts w:ascii="GHEA Grapalat" w:hAnsi="GHEA Grapalat"/>
          <w:b/>
          <w:i w:val="0"/>
          <w:lang w:val="hy-AM"/>
        </w:rPr>
      </w:pPr>
      <w:r w:rsidRPr="00AE2768">
        <w:rPr>
          <w:rFonts w:ascii="GHEA Grapalat" w:hAnsi="GHEA Grapalat"/>
          <w:b/>
          <w:i w:val="0"/>
          <w:lang w:val="hy-AM"/>
        </w:rPr>
        <w:t>ՆԿԱՐԱԳԻՐ</w:t>
      </w:r>
    </w:p>
    <w:p w:rsidR="002462D0" w:rsidRPr="00AE2768" w:rsidRDefault="002462D0" w:rsidP="002462D0">
      <w:pPr>
        <w:pStyle w:val="3"/>
        <w:spacing w:line="240" w:lineRule="auto"/>
        <w:ind w:firstLine="567"/>
        <w:rPr>
          <w:rFonts w:ascii="GHEA Grapalat" w:hAnsi="GHEA Grapalat"/>
          <w:b/>
          <w:i w:val="0"/>
          <w:lang w:val="hy-AM"/>
        </w:rPr>
      </w:pPr>
      <w:r w:rsidRPr="00AE2768">
        <w:rPr>
          <w:rFonts w:ascii="GHEA Grapalat" w:hAnsi="GHEA Grapalat"/>
          <w:b/>
          <w:i w:val="0"/>
          <w:lang w:val="hy-AM"/>
        </w:rPr>
        <w:t xml:space="preserve">առաջարկվող ապրանքի ամբողջական </w:t>
      </w:r>
    </w:p>
    <w:p w:rsidR="002462D0" w:rsidRPr="00AE2768" w:rsidRDefault="002462D0" w:rsidP="002462D0">
      <w:pPr>
        <w:pStyle w:val="3"/>
        <w:spacing w:line="240" w:lineRule="auto"/>
        <w:ind w:firstLine="567"/>
        <w:rPr>
          <w:rFonts w:ascii="GHEA Grapalat" w:hAnsi="GHEA Grapalat" w:cs="Arial"/>
          <w:lang w:val="es-ES"/>
        </w:rPr>
      </w:pPr>
    </w:p>
    <w:p w:rsidR="002462D0" w:rsidRPr="005473DD" w:rsidRDefault="002462D0" w:rsidP="002462D0">
      <w:pPr>
        <w:ind w:firstLine="567"/>
        <w:jc w:val="both"/>
        <w:rPr>
          <w:rFonts w:ascii="GHEA Grapalat" w:hAnsi="GHEA Grapalat" w:cs="Arial"/>
          <w:sz w:val="20"/>
          <w:szCs w:val="20"/>
          <w:lang w:val="hy-AM"/>
        </w:rPr>
      </w:pP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t xml:space="preserve">      </w:t>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lang w:val="es-ES"/>
        </w:rPr>
        <w:t xml:space="preserve">-ն </w:t>
      </w:r>
      <w:r>
        <w:rPr>
          <w:rFonts w:ascii="GHEA Grapalat" w:hAnsi="GHEA Grapalat" w:cs="Arial"/>
          <w:sz w:val="20"/>
          <w:szCs w:val="20"/>
          <w:lang w:val="hy-AM"/>
        </w:rPr>
        <w:t xml:space="preserve"> </w:t>
      </w:r>
      <w:r w:rsidRPr="005F0200">
        <w:rPr>
          <w:rFonts w:ascii="GHEA Grapalat" w:hAnsi="GHEA Grapalat" w:cs="Sylfaen"/>
          <w:sz w:val="20"/>
          <w:szCs w:val="20"/>
          <w:lang w:val="es-ES" w:eastAsia="ru-RU"/>
        </w:rPr>
        <w:t>ԿՄ ՎՊՀ ԳՀԱՊՁԲ 19/41</w:t>
      </w:r>
    </w:p>
    <w:p w:rsidR="002462D0" w:rsidRPr="00AE2768" w:rsidRDefault="002462D0" w:rsidP="002462D0">
      <w:pPr>
        <w:jc w:val="both"/>
        <w:rPr>
          <w:rFonts w:ascii="GHEA Grapalat" w:hAnsi="GHEA Grapalat" w:cs="Arial"/>
          <w:sz w:val="20"/>
          <w:szCs w:val="20"/>
          <w:u w:val="single"/>
          <w:lang w:val="es-ES"/>
        </w:rPr>
      </w:pPr>
      <w:r w:rsidRPr="00AE2768">
        <w:rPr>
          <w:rFonts w:ascii="GHEA Grapalat" w:hAnsi="GHEA Grapalat"/>
          <w:sz w:val="20"/>
          <w:vertAlign w:val="superscript"/>
          <w:lang w:val="es-ES"/>
        </w:rPr>
        <w:t xml:space="preserve">                                                    </w:t>
      </w:r>
      <w:r w:rsidRPr="00AE2768">
        <w:rPr>
          <w:rFonts w:ascii="GHEA Grapalat" w:hAnsi="GHEA Grapalat"/>
          <w:sz w:val="20"/>
          <w:vertAlign w:val="superscript"/>
          <w:lang w:val="hy-AM"/>
        </w:rPr>
        <w:t>մասնակցի անվանումը</w:t>
      </w:r>
    </w:p>
    <w:p w:rsidR="002462D0" w:rsidRPr="00AE2768" w:rsidRDefault="002462D0" w:rsidP="002462D0">
      <w:pPr>
        <w:jc w:val="both"/>
        <w:rPr>
          <w:rFonts w:ascii="GHEA Grapalat" w:hAnsi="GHEA Grapalat"/>
          <w:lang w:val="hy-AM"/>
        </w:rPr>
      </w:pPr>
      <w:proofErr w:type="gramStart"/>
      <w:r w:rsidRPr="00AE2768">
        <w:rPr>
          <w:rFonts w:ascii="GHEA Grapalat" w:hAnsi="GHEA Grapalat" w:cs="Arial"/>
          <w:sz w:val="20"/>
          <w:szCs w:val="20"/>
          <w:lang w:val="es-ES"/>
        </w:rPr>
        <w:t>ծածկագրով</w:t>
      </w:r>
      <w:proofErr w:type="gramEnd"/>
      <w:r w:rsidRPr="00AE2768">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E2768">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2462D0" w:rsidRPr="00AE2768" w:rsidRDefault="002462D0" w:rsidP="002462D0">
      <w:pPr>
        <w:pStyle w:val="3"/>
        <w:spacing w:line="240" w:lineRule="auto"/>
        <w:ind w:firstLine="567"/>
        <w:rPr>
          <w:rFonts w:ascii="GHEA Grapalat" w:hAnsi="GHEA Grapalat" w:cs="Arial"/>
          <w:lang w:val="es-ES"/>
        </w:rPr>
      </w:pPr>
    </w:p>
    <w:p w:rsidR="002462D0" w:rsidRPr="00AE2768" w:rsidRDefault="002462D0" w:rsidP="002462D0">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2462D0" w:rsidRPr="00AE2768" w:rsidTr="00A45DD0">
        <w:tc>
          <w:tcPr>
            <w:tcW w:w="1368" w:type="dxa"/>
            <w:vMerge w:val="restart"/>
            <w:vAlign w:val="center"/>
          </w:tcPr>
          <w:p w:rsidR="002462D0" w:rsidRPr="00AE2768" w:rsidRDefault="002462D0" w:rsidP="00A45DD0">
            <w:pPr>
              <w:jc w:val="center"/>
              <w:rPr>
                <w:rFonts w:ascii="GHEA Grapalat" w:hAnsi="GHEA Grapalat"/>
                <w:b/>
                <w:bCs/>
                <w:sz w:val="16"/>
                <w:szCs w:val="18"/>
                <w:lang w:val="es-ES"/>
              </w:rPr>
            </w:pPr>
            <w:r w:rsidRPr="00AE2768">
              <w:rPr>
                <w:rFonts w:ascii="GHEA Grapalat" w:hAnsi="GHEA Grapalat"/>
                <w:b/>
                <w:bCs/>
                <w:sz w:val="16"/>
                <w:szCs w:val="18"/>
                <w:lang w:val="es-ES"/>
              </w:rPr>
              <w:t>Չափաբաժնի համար</w:t>
            </w:r>
          </w:p>
        </w:tc>
        <w:tc>
          <w:tcPr>
            <w:tcW w:w="8550" w:type="dxa"/>
            <w:gridSpan w:val="5"/>
            <w:vAlign w:val="center"/>
          </w:tcPr>
          <w:p w:rsidR="002462D0" w:rsidRPr="00AE2768" w:rsidRDefault="002462D0" w:rsidP="00A45DD0">
            <w:pPr>
              <w:jc w:val="center"/>
              <w:rPr>
                <w:rFonts w:ascii="GHEA Grapalat" w:hAnsi="GHEA Grapalat"/>
                <w:b/>
                <w:bCs/>
                <w:sz w:val="16"/>
                <w:szCs w:val="18"/>
                <w:lang w:val="es-ES"/>
              </w:rPr>
            </w:pPr>
            <w:r w:rsidRPr="00AE2768">
              <w:rPr>
                <w:rFonts w:ascii="GHEA Grapalat" w:hAnsi="GHEA Grapalat"/>
                <w:b/>
                <w:bCs/>
                <w:sz w:val="16"/>
                <w:szCs w:val="18"/>
                <w:lang w:val="es-ES"/>
              </w:rPr>
              <w:t>Առաջարկվող ապրանքի</w:t>
            </w:r>
          </w:p>
        </w:tc>
      </w:tr>
      <w:tr w:rsidR="002462D0" w:rsidRPr="00AE2768" w:rsidTr="00A45DD0">
        <w:tc>
          <w:tcPr>
            <w:tcW w:w="1368" w:type="dxa"/>
            <w:vMerge/>
            <w:vAlign w:val="center"/>
          </w:tcPr>
          <w:p w:rsidR="002462D0" w:rsidRPr="00AE2768" w:rsidRDefault="002462D0" w:rsidP="00A45DD0">
            <w:pPr>
              <w:jc w:val="center"/>
              <w:rPr>
                <w:rFonts w:ascii="GHEA Grapalat" w:hAnsi="GHEA Grapalat"/>
                <w:b/>
                <w:bCs/>
                <w:sz w:val="16"/>
                <w:szCs w:val="18"/>
                <w:lang w:val="es-ES"/>
              </w:rPr>
            </w:pPr>
          </w:p>
        </w:tc>
        <w:tc>
          <w:tcPr>
            <w:tcW w:w="1460" w:type="dxa"/>
            <w:vAlign w:val="center"/>
          </w:tcPr>
          <w:p w:rsidR="002462D0" w:rsidRPr="00AE2768" w:rsidRDefault="002462D0" w:rsidP="00A45DD0">
            <w:pPr>
              <w:jc w:val="center"/>
              <w:rPr>
                <w:rFonts w:ascii="GHEA Grapalat" w:hAnsi="GHEA Grapalat"/>
                <w:b/>
                <w:bCs/>
                <w:sz w:val="16"/>
                <w:szCs w:val="18"/>
                <w:lang w:val="es-ES"/>
              </w:rPr>
            </w:pPr>
            <w:r w:rsidRPr="00AE2768">
              <w:rPr>
                <w:rFonts w:ascii="GHEA Grapalat" w:hAnsi="GHEA Grapalat"/>
                <w:b/>
                <w:bCs/>
                <w:sz w:val="16"/>
                <w:szCs w:val="18"/>
              </w:rPr>
              <w:t>ֆ</w:t>
            </w:r>
            <w:r w:rsidRPr="00AE2768">
              <w:rPr>
                <w:rFonts w:ascii="GHEA Grapalat" w:hAnsi="GHEA Grapalat"/>
                <w:b/>
                <w:bCs/>
                <w:sz w:val="16"/>
                <w:szCs w:val="18"/>
                <w:lang w:val="hy-AM"/>
              </w:rPr>
              <w:t>իրմային անվանումը</w:t>
            </w:r>
          </w:p>
        </w:tc>
        <w:tc>
          <w:tcPr>
            <w:tcW w:w="2003" w:type="dxa"/>
            <w:vAlign w:val="center"/>
          </w:tcPr>
          <w:p w:rsidR="002462D0" w:rsidRPr="00AE2768" w:rsidRDefault="002462D0" w:rsidP="00A45DD0">
            <w:pPr>
              <w:jc w:val="center"/>
              <w:rPr>
                <w:rFonts w:ascii="GHEA Grapalat" w:hAnsi="GHEA Grapalat"/>
                <w:b/>
                <w:bCs/>
                <w:sz w:val="16"/>
                <w:szCs w:val="18"/>
                <w:lang w:val="es-ES"/>
              </w:rPr>
            </w:pPr>
            <w:r w:rsidRPr="00AE2768">
              <w:rPr>
                <w:rFonts w:ascii="GHEA Grapalat" w:hAnsi="GHEA Grapalat"/>
                <w:b/>
                <w:bCs/>
                <w:sz w:val="16"/>
                <w:szCs w:val="18"/>
                <w:lang w:val="es-ES"/>
              </w:rPr>
              <w:t>ապրանքային նշանը</w:t>
            </w:r>
          </w:p>
        </w:tc>
        <w:tc>
          <w:tcPr>
            <w:tcW w:w="1757" w:type="dxa"/>
            <w:vAlign w:val="center"/>
          </w:tcPr>
          <w:p w:rsidR="002462D0" w:rsidRPr="00AE2768" w:rsidRDefault="002462D0" w:rsidP="00A45DD0">
            <w:pPr>
              <w:jc w:val="center"/>
              <w:rPr>
                <w:rFonts w:ascii="GHEA Grapalat" w:hAnsi="GHEA Grapalat"/>
                <w:b/>
                <w:bCs/>
                <w:sz w:val="16"/>
                <w:szCs w:val="18"/>
                <w:lang w:val="hy-AM"/>
              </w:rPr>
            </w:pPr>
            <w:r w:rsidRPr="00AE2768">
              <w:rPr>
                <w:rFonts w:ascii="GHEA Grapalat" w:hAnsi="GHEA Grapalat"/>
                <w:b/>
                <w:bCs/>
                <w:sz w:val="16"/>
                <w:szCs w:val="18"/>
                <w:lang w:val="hy-AM"/>
              </w:rPr>
              <w:t>մակնիշը</w:t>
            </w:r>
          </w:p>
        </w:tc>
        <w:tc>
          <w:tcPr>
            <w:tcW w:w="1530" w:type="dxa"/>
            <w:vAlign w:val="center"/>
          </w:tcPr>
          <w:p w:rsidR="002462D0" w:rsidRPr="00AE2768" w:rsidRDefault="002462D0" w:rsidP="00A45DD0">
            <w:pPr>
              <w:jc w:val="center"/>
              <w:rPr>
                <w:rFonts w:ascii="GHEA Grapalat" w:hAnsi="GHEA Grapalat"/>
                <w:b/>
                <w:bCs/>
                <w:sz w:val="16"/>
                <w:szCs w:val="18"/>
                <w:lang w:val="es-ES"/>
              </w:rPr>
            </w:pPr>
            <w:r w:rsidRPr="00AE2768">
              <w:rPr>
                <w:rFonts w:ascii="GHEA Grapalat" w:hAnsi="GHEA Grapalat"/>
                <w:b/>
                <w:bCs/>
                <w:sz w:val="16"/>
                <w:szCs w:val="18"/>
                <w:lang w:val="es-ES"/>
              </w:rPr>
              <w:t>արտադրողի անվանումը</w:t>
            </w:r>
          </w:p>
        </w:tc>
        <w:tc>
          <w:tcPr>
            <w:tcW w:w="1800" w:type="dxa"/>
            <w:vAlign w:val="center"/>
          </w:tcPr>
          <w:p w:rsidR="002462D0" w:rsidRPr="00AE2768" w:rsidRDefault="002462D0" w:rsidP="00A45DD0">
            <w:pPr>
              <w:jc w:val="center"/>
              <w:rPr>
                <w:rFonts w:ascii="GHEA Grapalat" w:hAnsi="GHEA Grapalat"/>
                <w:b/>
                <w:bCs/>
                <w:sz w:val="16"/>
                <w:szCs w:val="18"/>
                <w:lang w:val="es-ES"/>
              </w:rPr>
            </w:pPr>
            <w:r w:rsidRPr="00AE2768">
              <w:rPr>
                <w:rFonts w:ascii="GHEA Grapalat" w:hAnsi="GHEA Grapalat"/>
                <w:b/>
                <w:bCs/>
                <w:sz w:val="16"/>
                <w:szCs w:val="18"/>
                <w:lang w:val="es-ES"/>
              </w:rPr>
              <w:t>տեխնիկական բնութագրերը</w:t>
            </w:r>
          </w:p>
        </w:tc>
      </w:tr>
      <w:tr w:rsidR="002462D0" w:rsidRPr="00AE2768" w:rsidTr="00A45DD0">
        <w:tc>
          <w:tcPr>
            <w:tcW w:w="1368" w:type="dxa"/>
          </w:tcPr>
          <w:p w:rsidR="002462D0" w:rsidRPr="00AE2768" w:rsidRDefault="002462D0" w:rsidP="00A45DD0">
            <w:pPr>
              <w:pStyle w:val="3"/>
              <w:spacing w:line="240" w:lineRule="auto"/>
              <w:jc w:val="left"/>
              <w:rPr>
                <w:rFonts w:ascii="GHEA Grapalat" w:hAnsi="GHEA Grapalat"/>
                <w:b/>
                <w:lang w:val="hy-AM"/>
              </w:rPr>
            </w:pPr>
          </w:p>
        </w:tc>
        <w:tc>
          <w:tcPr>
            <w:tcW w:w="1460" w:type="dxa"/>
          </w:tcPr>
          <w:p w:rsidR="002462D0" w:rsidRPr="00AE2768" w:rsidRDefault="002462D0" w:rsidP="00A45DD0">
            <w:pPr>
              <w:pStyle w:val="3"/>
              <w:spacing w:line="240" w:lineRule="auto"/>
              <w:jc w:val="left"/>
              <w:rPr>
                <w:rFonts w:ascii="GHEA Grapalat" w:hAnsi="GHEA Grapalat"/>
                <w:b/>
                <w:lang w:val="hy-AM"/>
              </w:rPr>
            </w:pPr>
          </w:p>
        </w:tc>
        <w:tc>
          <w:tcPr>
            <w:tcW w:w="2003" w:type="dxa"/>
          </w:tcPr>
          <w:p w:rsidR="002462D0" w:rsidRPr="00AE2768" w:rsidRDefault="002462D0" w:rsidP="00A45DD0">
            <w:pPr>
              <w:pStyle w:val="3"/>
              <w:spacing w:line="240" w:lineRule="auto"/>
              <w:jc w:val="left"/>
              <w:rPr>
                <w:rFonts w:ascii="GHEA Grapalat" w:hAnsi="GHEA Grapalat"/>
                <w:b/>
                <w:lang w:val="hy-AM"/>
              </w:rPr>
            </w:pPr>
          </w:p>
        </w:tc>
        <w:tc>
          <w:tcPr>
            <w:tcW w:w="1757" w:type="dxa"/>
          </w:tcPr>
          <w:p w:rsidR="002462D0" w:rsidRPr="00AE2768" w:rsidRDefault="002462D0" w:rsidP="00A45DD0">
            <w:pPr>
              <w:pStyle w:val="3"/>
              <w:spacing w:line="240" w:lineRule="auto"/>
              <w:jc w:val="left"/>
              <w:rPr>
                <w:rFonts w:ascii="GHEA Grapalat" w:hAnsi="GHEA Grapalat"/>
                <w:b/>
                <w:lang w:val="hy-AM"/>
              </w:rPr>
            </w:pPr>
          </w:p>
        </w:tc>
        <w:tc>
          <w:tcPr>
            <w:tcW w:w="1530" w:type="dxa"/>
          </w:tcPr>
          <w:p w:rsidR="002462D0" w:rsidRPr="00AE2768" w:rsidRDefault="002462D0" w:rsidP="00A45DD0">
            <w:pPr>
              <w:pStyle w:val="3"/>
              <w:spacing w:line="240" w:lineRule="auto"/>
              <w:jc w:val="left"/>
              <w:rPr>
                <w:rFonts w:ascii="GHEA Grapalat" w:hAnsi="GHEA Grapalat"/>
                <w:b/>
                <w:lang w:val="hy-AM"/>
              </w:rPr>
            </w:pPr>
          </w:p>
        </w:tc>
        <w:tc>
          <w:tcPr>
            <w:tcW w:w="1800" w:type="dxa"/>
          </w:tcPr>
          <w:p w:rsidR="002462D0" w:rsidRPr="00AE2768" w:rsidRDefault="002462D0" w:rsidP="00A45DD0">
            <w:pPr>
              <w:pStyle w:val="3"/>
              <w:spacing w:line="240" w:lineRule="auto"/>
              <w:jc w:val="left"/>
              <w:rPr>
                <w:rFonts w:ascii="GHEA Grapalat" w:hAnsi="GHEA Grapalat"/>
                <w:b/>
                <w:lang w:val="hy-AM"/>
              </w:rPr>
            </w:pPr>
          </w:p>
        </w:tc>
      </w:tr>
      <w:tr w:rsidR="002462D0" w:rsidRPr="00AE2768" w:rsidTr="00A45DD0">
        <w:tc>
          <w:tcPr>
            <w:tcW w:w="1368" w:type="dxa"/>
          </w:tcPr>
          <w:p w:rsidR="002462D0" w:rsidRPr="00AE2768" w:rsidRDefault="002462D0" w:rsidP="00A45DD0">
            <w:pPr>
              <w:pStyle w:val="3"/>
              <w:spacing w:line="240" w:lineRule="auto"/>
              <w:jc w:val="left"/>
              <w:rPr>
                <w:rFonts w:ascii="GHEA Grapalat" w:hAnsi="GHEA Grapalat"/>
                <w:b/>
                <w:lang w:val="hy-AM"/>
              </w:rPr>
            </w:pPr>
          </w:p>
        </w:tc>
        <w:tc>
          <w:tcPr>
            <w:tcW w:w="1460" w:type="dxa"/>
          </w:tcPr>
          <w:p w:rsidR="002462D0" w:rsidRPr="00AE2768" w:rsidRDefault="002462D0" w:rsidP="00A45DD0">
            <w:pPr>
              <w:pStyle w:val="3"/>
              <w:spacing w:line="240" w:lineRule="auto"/>
              <w:jc w:val="left"/>
              <w:rPr>
                <w:rFonts w:ascii="GHEA Grapalat" w:hAnsi="GHEA Grapalat"/>
                <w:b/>
                <w:lang w:val="hy-AM"/>
              </w:rPr>
            </w:pPr>
          </w:p>
        </w:tc>
        <w:tc>
          <w:tcPr>
            <w:tcW w:w="2003" w:type="dxa"/>
          </w:tcPr>
          <w:p w:rsidR="002462D0" w:rsidRPr="00AE2768" w:rsidRDefault="002462D0" w:rsidP="00A45DD0">
            <w:pPr>
              <w:pStyle w:val="3"/>
              <w:spacing w:line="240" w:lineRule="auto"/>
              <w:jc w:val="left"/>
              <w:rPr>
                <w:rFonts w:ascii="GHEA Grapalat" w:hAnsi="GHEA Grapalat"/>
                <w:b/>
                <w:lang w:val="hy-AM"/>
              </w:rPr>
            </w:pPr>
          </w:p>
        </w:tc>
        <w:tc>
          <w:tcPr>
            <w:tcW w:w="1757" w:type="dxa"/>
          </w:tcPr>
          <w:p w:rsidR="002462D0" w:rsidRPr="00AE2768" w:rsidRDefault="002462D0" w:rsidP="00A45DD0">
            <w:pPr>
              <w:pStyle w:val="3"/>
              <w:spacing w:line="240" w:lineRule="auto"/>
              <w:jc w:val="left"/>
              <w:rPr>
                <w:rFonts w:ascii="GHEA Grapalat" w:hAnsi="GHEA Grapalat"/>
                <w:b/>
                <w:lang w:val="hy-AM"/>
              </w:rPr>
            </w:pPr>
          </w:p>
        </w:tc>
        <w:tc>
          <w:tcPr>
            <w:tcW w:w="1530" w:type="dxa"/>
          </w:tcPr>
          <w:p w:rsidR="002462D0" w:rsidRPr="00AE2768" w:rsidRDefault="002462D0" w:rsidP="00A45DD0">
            <w:pPr>
              <w:pStyle w:val="3"/>
              <w:spacing w:line="240" w:lineRule="auto"/>
              <w:jc w:val="left"/>
              <w:rPr>
                <w:rFonts w:ascii="GHEA Grapalat" w:hAnsi="GHEA Grapalat"/>
                <w:b/>
                <w:lang w:val="hy-AM"/>
              </w:rPr>
            </w:pPr>
          </w:p>
        </w:tc>
        <w:tc>
          <w:tcPr>
            <w:tcW w:w="1800" w:type="dxa"/>
          </w:tcPr>
          <w:p w:rsidR="002462D0" w:rsidRPr="00AE2768" w:rsidRDefault="002462D0" w:rsidP="00A45DD0">
            <w:pPr>
              <w:pStyle w:val="3"/>
              <w:spacing w:line="240" w:lineRule="auto"/>
              <w:jc w:val="left"/>
              <w:rPr>
                <w:rFonts w:ascii="GHEA Grapalat" w:hAnsi="GHEA Grapalat"/>
                <w:b/>
                <w:lang w:val="hy-AM"/>
              </w:rPr>
            </w:pPr>
          </w:p>
        </w:tc>
      </w:tr>
      <w:tr w:rsidR="002462D0" w:rsidRPr="00AE2768" w:rsidTr="00A45DD0">
        <w:tc>
          <w:tcPr>
            <w:tcW w:w="1368" w:type="dxa"/>
          </w:tcPr>
          <w:p w:rsidR="002462D0" w:rsidRPr="00AE2768" w:rsidRDefault="002462D0" w:rsidP="00A45DD0">
            <w:pPr>
              <w:pStyle w:val="3"/>
              <w:spacing w:line="240" w:lineRule="auto"/>
              <w:jc w:val="left"/>
              <w:rPr>
                <w:rFonts w:ascii="GHEA Grapalat" w:hAnsi="GHEA Grapalat"/>
                <w:b/>
                <w:lang w:val="hy-AM"/>
              </w:rPr>
            </w:pPr>
          </w:p>
        </w:tc>
        <w:tc>
          <w:tcPr>
            <w:tcW w:w="1460" w:type="dxa"/>
          </w:tcPr>
          <w:p w:rsidR="002462D0" w:rsidRPr="00AE2768" w:rsidRDefault="002462D0" w:rsidP="00A45DD0">
            <w:pPr>
              <w:pStyle w:val="3"/>
              <w:spacing w:line="240" w:lineRule="auto"/>
              <w:jc w:val="left"/>
              <w:rPr>
                <w:rFonts w:ascii="GHEA Grapalat" w:hAnsi="GHEA Grapalat"/>
                <w:b/>
                <w:lang w:val="hy-AM"/>
              </w:rPr>
            </w:pPr>
          </w:p>
        </w:tc>
        <w:tc>
          <w:tcPr>
            <w:tcW w:w="2003" w:type="dxa"/>
          </w:tcPr>
          <w:p w:rsidR="002462D0" w:rsidRPr="00AE2768" w:rsidRDefault="002462D0" w:rsidP="00A45DD0">
            <w:pPr>
              <w:pStyle w:val="3"/>
              <w:spacing w:line="240" w:lineRule="auto"/>
              <w:jc w:val="left"/>
              <w:rPr>
                <w:rFonts w:ascii="GHEA Grapalat" w:hAnsi="GHEA Grapalat"/>
                <w:b/>
                <w:lang w:val="hy-AM"/>
              </w:rPr>
            </w:pPr>
          </w:p>
        </w:tc>
        <w:tc>
          <w:tcPr>
            <w:tcW w:w="1757" w:type="dxa"/>
          </w:tcPr>
          <w:p w:rsidR="002462D0" w:rsidRPr="00AE2768" w:rsidRDefault="002462D0" w:rsidP="00A45DD0">
            <w:pPr>
              <w:pStyle w:val="3"/>
              <w:spacing w:line="240" w:lineRule="auto"/>
              <w:jc w:val="left"/>
              <w:rPr>
                <w:rFonts w:ascii="GHEA Grapalat" w:hAnsi="GHEA Grapalat"/>
                <w:b/>
                <w:lang w:val="hy-AM"/>
              </w:rPr>
            </w:pPr>
          </w:p>
        </w:tc>
        <w:tc>
          <w:tcPr>
            <w:tcW w:w="1530" w:type="dxa"/>
          </w:tcPr>
          <w:p w:rsidR="002462D0" w:rsidRPr="00AE2768" w:rsidRDefault="002462D0" w:rsidP="00A45DD0">
            <w:pPr>
              <w:pStyle w:val="3"/>
              <w:spacing w:line="240" w:lineRule="auto"/>
              <w:jc w:val="left"/>
              <w:rPr>
                <w:rFonts w:ascii="GHEA Grapalat" w:hAnsi="GHEA Grapalat"/>
                <w:b/>
                <w:lang w:val="hy-AM"/>
              </w:rPr>
            </w:pPr>
          </w:p>
        </w:tc>
        <w:tc>
          <w:tcPr>
            <w:tcW w:w="1800" w:type="dxa"/>
          </w:tcPr>
          <w:p w:rsidR="002462D0" w:rsidRPr="00AE2768" w:rsidRDefault="002462D0" w:rsidP="00A45DD0">
            <w:pPr>
              <w:pStyle w:val="3"/>
              <w:spacing w:line="240" w:lineRule="auto"/>
              <w:jc w:val="left"/>
              <w:rPr>
                <w:rFonts w:ascii="GHEA Grapalat" w:hAnsi="GHEA Grapalat"/>
                <w:b/>
                <w:lang w:val="hy-AM"/>
              </w:rPr>
            </w:pPr>
          </w:p>
        </w:tc>
      </w:tr>
    </w:tbl>
    <w:p w:rsidR="002462D0" w:rsidRPr="00AE2768" w:rsidRDefault="002462D0" w:rsidP="002462D0">
      <w:pPr>
        <w:pStyle w:val="3"/>
        <w:spacing w:line="240" w:lineRule="auto"/>
        <w:ind w:firstLine="567"/>
        <w:jc w:val="left"/>
        <w:rPr>
          <w:rFonts w:ascii="GHEA Grapalat" w:hAnsi="GHEA Grapalat"/>
          <w:b/>
          <w:lang w:val="en-US"/>
        </w:rPr>
      </w:pPr>
    </w:p>
    <w:p w:rsidR="002462D0" w:rsidRPr="00AE2768" w:rsidRDefault="002462D0" w:rsidP="002462D0">
      <w:pPr>
        <w:pStyle w:val="3"/>
        <w:spacing w:line="240" w:lineRule="auto"/>
        <w:ind w:firstLine="567"/>
        <w:jc w:val="left"/>
        <w:rPr>
          <w:rFonts w:ascii="GHEA Grapalat" w:hAnsi="GHEA Grapalat"/>
          <w:b/>
          <w:lang w:val="en-US"/>
        </w:rPr>
      </w:pPr>
    </w:p>
    <w:p w:rsidR="002462D0" w:rsidRPr="00AE2768" w:rsidRDefault="002462D0" w:rsidP="002462D0">
      <w:pPr>
        <w:pStyle w:val="3"/>
        <w:spacing w:line="240" w:lineRule="auto"/>
        <w:ind w:firstLine="567"/>
        <w:jc w:val="left"/>
        <w:rPr>
          <w:rFonts w:ascii="GHEA Grapalat" w:hAnsi="GHEA Grapalat"/>
          <w:b/>
          <w:lang w:val="en-US"/>
        </w:rPr>
      </w:pPr>
    </w:p>
    <w:p w:rsidR="002462D0" w:rsidRPr="00AE2768" w:rsidRDefault="002462D0" w:rsidP="002462D0">
      <w:pPr>
        <w:pStyle w:val="3"/>
        <w:spacing w:line="240" w:lineRule="auto"/>
        <w:ind w:firstLine="567"/>
        <w:jc w:val="left"/>
        <w:rPr>
          <w:rFonts w:ascii="GHEA Grapalat" w:hAnsi="GHEA Grapalat"/>
          <w:b/>
          <w:lang w:val="en-US"/>
        </w:rPr>
      </w:pPr>
    </w:p>
    <w:p w:rsidR="002462D0" w:rsidRPr="00AE2768" w:rsidRDefault="002462D0" w:rsidP="002462D0">
      <w:pPr>
        <w:rPr>
          <w:rFonts w:ascii="GHEA Grapalat" w:hAnsi="GHEA Grapalat"/>
          <w:sz w:val="20"/>
          <w:lang w:val="es-ES"/>
        </w:rPr>
      </w:pPr>
    </w:p>
    <w:p w:rsidR="002462D0" w:rsidRPr="00AE2768" w:rsidRDefault="002462D0" w:rsidP="002462D0">
      <w:pPr>
        <w:jc w:val="both"/>
        <w:rPr>
          <w:rFonts w:ascii="GHEA Grapalat" w:hAnsi="GHEA Grapalat"/>
          <w:sz w:val="20"/>
          <w:u w:val="single"/>
        </w:rPr>
      </w:pP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t xml:space="preserve">    </w:t>
      </w:r>
    </w:p>
    <w:p w:rsidR="002462D0" w:rsidRPr="00AE2768" w:rsidRDefault="002462D0" w:rsidP="002462D0">
      <w:pPr>
        <w:jc w:val="both"/>
        <w:rPr>
          <w:rFonts w:ascii="GHEA Grapalat" w:hAnsi="GHEA Grapalat"/>
          <w:sz w:val="20"/>
          <w:u w:val="single"/>
        </w:rPr>
      </w:pPr>
      <w:r w:rsidRPr="00AE2768">
        <w:rPr>
          <w:rFonts w:ascii="GHEA Grapalat" w:hAnsi="GHEA Grapalat" w:cs="Sylfaen"/>
          <w:sz w:val="20"/>
          <w:vertAlign w:val="superscript"/>
        </w:rPr>
        <w:t xml:space="preserve">     </w:t>
      </w:r>
      <w:r w:rsidRPr="00AE2768">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AE2768">
        <w:rPr>
          <w:rFonts w:ascii="GHEA Grapalat" w:hAnsi="GHEA Grapalat" w:cs="Sylfaen"/>
          <w:sz w:val="20"/>
          <w:vertAlign w:val="superscript"/>
        </w:rPr>
        <w:t xml:space="preserve">  </w:t>
      </w:r>
      <w:r w:rsidRPr="00AE2768">
        <w:rPr>
          <w:rFonts w:ascii="GHEA Grapalat" w:hAnsi="GHEA Grapalat" w:cs="Sylfaen"/>
          <w:sz w:val="20"/>
          <w:vertAlign w:val="superscript"/>
        </w:rPr>
        <w:tab/>
      </w:r>
      <w:r w:rsidRPr="00AE2768">
        <w:rPr>
          <w:rFonts w:ascii="GHEA Grapalat" w:hAnsi="GHEA Grapalat" w:cs="Sylfaen"/>
          <w:sz w:val="20"/>
          <w:vertAlign w:val="superscript"/>
        </w:rPr>
        <w:tab/>
      </w:r>
      <w:r w:rsidRPr="00AE2768">
        <w:rPr>
          <w:rFonts w:ascii="GHEA Grapalat" w:hAnsi="GHEA Grapalat" w:cs="Sylfaen"/>
          <w:vertAlign w:val="superscript"/>
        </w:rPr>
        <w:t xml:space="preserve">                           </w:t>
      </w:r>
      <w:r w:rsidRPr="00AE2768">
        <w:rPr>
          <w:rFonts w:ascii="GHEA Grapalat" w:hAnsi="GHEA Grapalat" w:cs="Sylfaen"/>
          <w:sz w:val="20"/>
          <w:vertAlign w:val="superscript"/>
          <w:lang w:val="hy-AM"/>
        </w:rPr>
        <w:t>ստորագրությո</w:t>
      </w:r>
      <w:r w:rsidRPr="00AE2768">
        <w:rPr>
          <w:rFonts w:ascii="GHEA Grapalat" w:hAnsi="GHEA Grapalat" w:cs="Sylfaen"/>
          <w:sz w:val="20"/>
          <w:vertAlign w:val="superscript"/>
        </w:rPr>
        <w:t>ւն</w:t>
      </w:r>
      <w:r w:rsidRPr="00AE2768">
        <w:rPr>
          <w:rFonts w:ascii="GHEA Grapalat" w:hAnsi="GHEA Grapalat" w:cs="Sylfaen"/>
          <w:sz w:val="20"/>
          <w:lang w:val="hy-AM"/>
        </w:rPr>
        <w:t xml:space="preserve"> </w:t>
      </w:r>
    </w:p>
    <w:p w:rsidR="002462D0" w:rsidRPr="00AE2768" w:rsidRDefault="002462D0" w:rsidP="002462D0">
      <w:pPr>
        <w:jc w:val="right"/>
        <w:rPr>
          <w:rFonts w:ascii="GHEA Grapalat" w:hAnsi="GHEA Grapalat" w:cs="Sylfaen"/>
          <w:sz w:val="20"/>
        </w:rPr>
      </w:pPr>
    </w:p>
    <w:p w:rsidR="002462D0" w:rsidRPr="00AE2768" w:rsidRDefault="002462D0" w:rsidP="002462D0">
      <w:pPr>
        <w:jc w:val="right"/>
        <w:rPr>
          <w:rFonts w:ascii="GHEA Grapalat" w:hAnsi="GHEA Grapalat" w:cs="Sylfaen"/>
          <w:sz w:val="20"/>
        </w:rPr>
      </w:pPr>
    </w:p>
    <w:p w:rsidR="002462D0" w:rsidRPr="00AE2768" w:rsidRDefault="002462D0" w:rsidP="002462D0">
      <w:pPr>
        <w:jc w:val="right"/>
        <w:rPr>
          <w:rFonts w:ascii="GHEA Grapalat" w:hAnsi="GHEA Grapalat" w:cs="Arial"/>
          <w:sz w:val="20"/>
          <w:lang w:val="hy-AM"/>
        </w:rPr>
      </w:pPr>
      <w:r w:rsidRPr="00AE2768">
        <w:rPr>
          <w:rFonts w:ascii="GHEA Grapalat" w:hAnsi="GHEA Grapalat" w:cs="Sylfaen"/>
          <w:sz w:val="20"/>
          <w:lang w:val="hy-AM"/>
        </w:rPr>
        <w:t>Կ</w:t>
      </w:r>
      <w:r w:rsidRPr="00AE2768">
        <w:rPr>
          <w:rFonts w:ascii="GHEA Grapalat" w:hAnsi="GHEA Grapalat" w:cs="Arial"/>
          <w:sz w:val="20"/>
          <w:lang w:val="hy-AM"/>
        </w:rPr>
        <w:t xml:space="preserve">. </w:t>
      </w:r>
      <w:r w:rsidRPr="00AE2768">
        <w:rPr>
          <w:rFonts w:ascii="GHEA Grapalat" w:hAnsi="GHEA Grapalat" w:cs="Sylfaen"/>
          <w:sz w:val="20"/>
          <w:lang w:val="hy-AM"/>
        </w:rPr>
        <w:t>Տ</w:t>
      </w:r>
      <w:r w:rsidRPr="00AE2768">
        <w:rPr>
          <w:rFonts w:ascii="GHEA Grapalat" w:hAnsi="GHEA Grapalat" w:cs="Arial"/>
          <w:sz w:val="20"/>
          <w:lang w:val="hy-AM"/>
        </w:rPr>
        <w:t>.</w:t>
      </w:r>
      <w:r w:rsidRPr="00AE2768">
        <w:rPr>
          <w:rFonts w:ascii="GHEA Grapalat" w:hAnsi="GHEA Grapalat" w:cs="Arial"/>
          <w:sz w:val="20"/>
          <w:lang w:val="hy-AM"/>
        </w:rPr>
        <w:tab/>
      </w:r>
      <w:r w:rsidRPr="00AE2768">
        <w:rPr>
          <w:rFonts w:ascii="GHEA Grapalat" w:hAnsi="GHEA Grapalat" w:cs="Arial"/>
          <w:sz w:val="20"/>
          <w:lang w:val="hy-AM"/>
        </w:rPr>
        <w:tab/>
        <w:t xml:space="preserve"> </w:t>
      </w:r>
    </w:p>
    <w:p w:rsidR="002462D0" w:rsidRPr="00AE2768" w:rsidRDefault="002462D0" w:rsidP="002462D0">
      <w:pPr>
        <w:jc w:val="right"/>
        <w:rPr>
          <w:rFonts w:ascii="GHEA Grapalat" w:hAnsi="GHEA Grapalat"/>
          <w:sz w:val="20"/>
          <w:lang w:val="hy-AM"/>
        </w:rPr>
      </w:pPr>
    </w:p>
    <w:p w:rsidR="002462D0" w:rsidRPr="00AE2768" w:rsidRDefault="002462D0" w:rsidP="002462D0">
      <w:pPr>
        <w:jc w:val="right"/>
        <w:rPr>
          <w:rFonts w:ascii="GHEA Grapalat" w:hAnsi="GHEA Grapalat"/>
          <w:sz w:val="20"/>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Default="002462D0" w:rsidP="002462D0">
      <w:pPr>
        <w:pStyle w:val="31"/>
        <w:spacing w:line="240" w:lineRule="auto"/>
        <w:ind w:firstLine="0"/>
        <w:jc w:val="right"/>
        <w:rPr>
          <w:rFonts w:ascii="GHEA Grapalat" w:hAnsi="GHEA Grapalat" w:cs="Sylfaen"/>
          <w:b/>
          <w:lang w:val="hy-AM"/>
        </w:rPr>
      </w:pPr>
    </w:p>
    <w:p w:rsidR="002462D0" w:rsidRPr="00AE2768" w:rsidRDefault="002462D0" w:rsidP="002462D0">
      <w:pPr>
        <w:pStyle w:val="31"/>
        <w:spacing w:line="240" w:lineRule="auto"/>
        <w:ind w:firstLine="0"/>
        <w:jc w:val="right"/>
        <w:rPr>
          <w:rFonts w:ascii="GHEA Grapalat" w:hAnsi="GHEA Grapalat" w:cs="Arial"/>
          <w:b/>
          <w:lang w:val="hy-AM"/>
        </w:rPr>
      </w:pPr>
      <w:r w:rsidRPr="00AE2768">
        <w:rPr>
          <w:rFonts w:ascii="GHEA Grapalat" w:hAnsi="GHEA Grapalat" w:cs="Sylfaen"/>
          <w:b/>
          <w:lang w:val="hy-AM"/>
        </w:rPr>
        <w:lastRenderedPageBreak/>
        <w:t>Հավելված</w:t>
      </w:r>
      <w:r w:rsidRPr="00AE2768">
        <w:rPr>
          <w:rFonts w:ascii="GHEA Grapalat" w:hAnsi="GHEA Grapalat" w:cs="Arial"/>
          <w:b/>
          <w:lang w:val="hy-AM"/>
        </w:rPr>
        <w:t xml:space="preserve"> </w:t>
      </w:r>
      <w:r w:rsidRPr="00C710A2">
        <w:rPr>
          <w:rFonts w:ascii="GHEA Grapalat" w:hAnsi="GHEA Grapalat" w:cs="Arial"/>
          <w:b/>
          <w:lang w:val="hy-AM"/>
        </w:rPr>
        <w:t>2</w:t>
      </w:r>
    </w:p>
    <w:p w:rsidR="002462D0" w:rsidRPr="003F5B6E" w:rsidRDefault="002462D0" w:rsidP="002462D0">
      <w:pPr>
        <w:pStyle w:val="31"/>
        <w:spacing w:line="240" w:lineRule="auto"/>
        <w:jc w:val="right"/>
        <w:rPr>
          <w:rFonts w:ascii="GHEA Grapalat" w:hAnsi="GHEA Grapalat" w:cs="Sylfaen"/>
          <w:b/>
          <w:lang w:val="es-ES" w:eastAsia="ru-RU"/>
        </w:rPr>
      </w:pPr>
      <w:r w:rsidRPr="003F5B6E">
        <w:rPr>
          <w:rFonts w:ascii="GHEA Grapalat" w:hAnsi="GHEA Grapalat" w:cs="Sylfaen"/>
          <w:b/>
          <w:lang w:val="es-ES" w:eastAsia="ru-RU"/>
        </w:rPr>
        <w:t>«</w:t>
      </w:r>
      <w:r w:rsidRPr="005F0200">
        <w:rPr>
          <w:rFonts w:ascii="GHEA Grapalat" w:hAnsi="GHEA Grapalat" w:cs="Sylfaen"/>
          <w:b/>
          <w:lang w:val="es-ES" w:eastAsia="ru-RU"/>
        </w:rPr>
        <w:t xml:space="preserve"> </w:t>
      </w:r>
      <w:r>
        <w:rPr>
          <w:rFonts w:ascii="GHEA Grapalat" w:hAnsi="GHEA Grapalat" w:cs="Sylfaen"/>
          <w:b/>
          <w:lang w:val="es-ES" w:eastAsia="ru-RU"/>
        </w:rPr>
        <w:t xml:space="preserve">ԿՄ ՎՊՀ </w:t>
      </w:r>
      <w:r w:rsidRPr="003F5B6E">
        <w:rPr>
          <w:rFonts w:ascii="GHEA Grapalat" w:hAnsi="GHEA Grapalat" w:cs="Sylfaen"/>
          <w:b/>
          <w:lang w:val="es-ES" w:eastAsia="ru-RU"/>
        </w:rPr>
        <w:t>ԳՀԱՊՁԲ</w:t>
      </w:r>
      <w:r>
        <w:rPr>
          <w:rFonts w:ascii="GHEA Grapalat" w:hAnsi="GHEA Grapalat" w:cs="Sylfaen"/>
          <w:b/>
          <w:lang w:val="es-ES" w:eastAsia="ru-RU"/>
        </w:rPr>
        <w:t xml:space="preserve"> </w:t>
      </w:r>
      <w:r w:rsidRPr="003F5B6E">
        <w:rPr>
          <w:rFonts w:ascii="GHEA Grapalat" w:hAnsi="GHEA Grapalat" w:cs="Sylfaen"/>
          <w:b/>
          <w:lang w:val="es-ES" w:eastAsia="ru-RU"/>
        </w:rPr>
        <w:t>19/</w:t>
      </w:r>
      <w:r>
        <w:rPr>
          <w:rFonts w:ascii="GHEA Grapalat" w:hAnsi="GHEA Grapalat" w:cs="Sylfaen"/>
          <w:b/>
          <w:lang w:val="es-ES" w:eastAsia="ru-RU"/>
        </w:rPr>
        <w:t>41</w:t>
      </w:r>
      <w:r w:rsidRPr="003F5B6E">
        <w:rPr>
          <w:rFonts w:ascii="GHEA Grapalat" w:hAnsi="GHEA Grapalat" w:cs="Sylfaen"/>
          <w:b/>
          <w:lang w:val="es-ES" w:eastAsia="ru-RU"/>
        </w:rPr>
        <w:t xml:space="preserve">» </w:t>
      </w:r>
      <w:r w:rsidRPr="00AE2768">
        <w:rPr>
          <w:rFonts w:ascii="GHEA Grapalat" w:hAnsi="GHEA Grapalat" w:cs="Sylfaen"/>
          <w:b/>
          <w:lang w:val="es-ES" w:eastAsia="ru-RU"/>
        </w:rPr>
        <w:t>ծածկագրով</w:t>
      </w:r>
    </w:p>
    <w:p w:rsidR="002462D0" w:rsidRPr="00AE2768" w:rsidRDefault="002462D0" w:rsidP="002462D0">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2462D0" w:rsidRPr="00AE2768" w:rsidRDefault="002462D0" w:rsidP="002462D0">
      <w:pPr>
        <w:jc w:val="center"/>
        <w:rPr>
          <w:rFonts w:ascii="GHEA Grapalat" w:hAnsi="GHEA Grapalat" w:cs="Sylfaen"/>
          <w:b/>
          <w:lang w:val="es-ES"/>
        </w:rPr>
      </w:pPr>
    </w:p>
    <w:p w:rsidR="002462D0" w:rsidRPr="00CD3A29" w:rsidRDefault="002462D0" w:rsidP="002462D0">
      <w:pPr>
        <w:rPr>
          <w:rFonts w:ascii="GHEA Grapalat" w:hAnsi="GHEA Grapalat"/>
          <w:lang w:val="es-ES"/>
        </w:rPr>
      </w:pPr>
    </w:p>
    <w:p w:rsidR="002462D0" w:rsidRPr="00AE2768" w:rsidRDefault="002462D0" w:rsidP="002462D0">
      <w:pPr>
        <w:ind w:firstLine="567"/>
        <w:jc w:val="center"/>
        <w:rPr>
          <w:rFonts w:ascii="GHEA Grapalat" w:hAnsi="GHEA Grapalat"/>
          <w:sz w:val="20"/>
          <w:lang w:val="hy-AM"/>
        </w:rPr>
      </w:pPr>
    </w:p>
    <w:p w:rsidR="002462D0" w:rsidRPr="00AE2768" w:rsidRDefault="002462D0" w:rsidP="002462D0">
      <w:pPr>
        <w:ind w:left="-66"/>
        <w:jc w:val="center"/>
        <w:rPr>
          <w:rFonts w:ascii="GHEA Grapalat" w:hAnsi="GHEA Grapalat"/>
          <w:b/>
          <w:sz w:val="20"/>
          <w:lang w:val="hy-AM"/>
        </w:rPr>
      </w:pPr>
      <w:r w:rsidRPr="00AE2768">
        <w:rPr>
          <w:rFonts w:ascii="GHEA Grapalat" w:hAnsi="GHEA Grapalat"/>
          <w:b/>
          <w:sz w:val="20"/>
          <w:lang w:val="hy-AM"/>
        </w:rPr>
        <w:t>Գ Ն Ա Յ Ի Ն   Ա Ռ Ա Ջ Ա Ր Կ</w:t>
      </w:r>
    </w:p>
    <w:p w:rsidR="002462D0" w:rsidRPr="00AE2768" w:rsidRDefault="002462D0" w:rsidP="002462D0">
      <w:pPr>
        <w:ind w:firstLine="567"/>
        <w:rPr>
          <w:rFonts w:ascii="GHEA Grapalat" w:hAnsi="GHEA Grapalat"/>
          <w:lang w:val="hy-AM"/>
        </w:rPr>
      </w:pPr>
    </w:p>
    <w:p w:rsidR="002462D0" w:rsidRPr="00CD3A29" w:rsidRDefault="002462D0" w:rsidP="002462D0">
      <w:pPr>
        <w:ind w:firstLine="567"/>
        <w:jc w:val="both"/>
        <w:rPr>
          <w:rFonts w:ascii="GHEA Grapalat" w:hAnsi="GHEA Grapalat" w:cs="Arial"/>
          <w:lang w:val="hy-AM"/>
        </w:rPr>
      </w:pPr>
      <w:r w:rsidRPr="00AE2768">
        <w:rPr>
          <w:rFonts w:ascii="GHEA Grapalat" w:hAnsi="GHEA Grapalat" w:cs="Arial"/>
          <w:sz w:val="20"/>
          <w:szCs w:val="20"/>
          <w:lang w:val="es-ES"/>
        </w:rPr>
        <w:t xml:space="preserve">Ուսումնասիրելով </w:t>
      </w:r>
      <w:r w:rsidRPr="005F0200">
        <w:rPr>
          <w:rFonts w:ascii="GHEA Grapalat" w:hAnsi="GHEA Grapalat" w:cs="Sylfaen"/>
          <w:sz w:val="20"/>
          <w:szCs w:val="20"/>
          <w:lang w:val="es-ES" w:eastAsia="ru-RU"/>
        </w:rPr>
        <w:t>ԿՄ ՎՊՀ ԳՀԱՊՁԲ 19/41</w:t>
      </w:r>
      <w:r w:rsidRPr="00AE2768">
        <w:rPr>
          <w:rFonts w:ascii="GHEA Grapalat" w:hAnsi="GHEA Grapalat" w:cs="Arial"/>
          <w:sz w:val="20"/>
          <w:szCs w:val="20"/>
          <w:lang w:val="es-ES"/>
        </w:rPr>
        <w:t xml:space="preserve"> ծածկագրով </w:t>
      </w:r>
      <w:r>
        <w:rPr>
          <w:rFonts w:ascii="GHEA Grapalat" w:hAnsi="GHEA Grapalat" w:cs="Arial"/>
          <w:sz w:val="20"/>
          <w:szCs w:val="20"/>
          <w:lang w:val="hy-AM"/>
        </w:rPr>
        <w:t xml:space="preserve">գնանշման հարցման </w:t>
      </w:r>
      <w:r w:rsidRPr="00AE2768">
        <w:rPr>
          <w:rFonts w:ascii="GHEA Grapalat" w:hAnsi="GHEA Grapalat" w:cs="Arial"/>
          <w:sz w:val="20"/>
          <w:szCs w:val="20"/>
          <w:lang w:val="es-ES"/>
        </w:rPr>
        <w:t>հրավերը, այդ թվում կնքվելիք  պայմանագրի նախագիծը</w:t>
      </w:r>
      <w:r w:rsidRPr="00AE2768">
        <w:rPr>
          <w:rFonts w:ascii="GHEA Grapalat" w:hAnsi="GHEA Grapalat" w:cs="Arial"/>
          <w:lang w:val="hy-AM"/>
        </w:rPr>
        <w:t xml:space="preserve">, </w:t>
      </w:r>
      <w:r w:rsidRPr="00AE2768">
        <w:rPr>
          <w:rFonts w:ascii="GHEA Grapalat" w:hAnsi="GHEA Grapalat"/>
          <w:sz w:val="20"/>
          <w:u w:val="single"/>
          <w:lang w:val="hy-AM"/>
        </w:rPr>
        <w:t xml:space="preserve">                  </w:t>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sz w:val="20"/>
          <w:u w:val="single"/>
          <w:lang w:val="hy-AM"/>
        </w:rPr>
        <w:tab/>
        <w:t xml:space="preserve">     </w:t>
      </w:r>
      <w:r w:rsidRPr="00AE2768">
        <w:rPr>
          <w:rFonts w:ascii="GHEA Grapalat" w:hAnsi="GHEA Grapalat"/>
          <w:sz w:val="20"/>
          <w:u w:val="single"/>
          <w:lang w:val="hy-AM"/>
        </w:rPr>
        <w:tab/>
      </w:r>
      <w:r w:rsidRPr="00AE2768">
        <w:rPr>
          <w:rFonts w:ascii="GHEA Grapalat" w:hAnsi="GHEA Grapalat"/>
          <w:sz w:val="20"/>
          <w:u w:val="single"/>
          <w:lang w:val="hy-AM"/>
        </w:rPr>
        <w:tab/>
        <w:t xml:space="preserve">           </w:t>
      </w:r>
      <w:r w:rsidRPr="00AE2768">
        <w:rPr>
          <w:rFonts w:ascii="GHEA Grapalat" w:hAnsi="GHEA Grapalat" w:cs="Arial"/>
          <w:sz w:val="20"/>
          <w:szCs w:val="20"/>
          <w:lang w:val="es-ES"/>
        </w:rPr>
        <w:t>-ն առաջարկում է</w:t>
      </w:r>
      <w:r w:rsidRPr="00AE2768">
        <w:rPr>
          <w:rFonts w:ascii="GHEA Grapalat" w:hAnsi="GHEA Grapalat" w:cs="Arial"/>
          <w:lang w:val="hy-AM"/>
        </w:rPr>
        <w:t xml:space="preserve">   </w:t>
      </w:r>
      <w:bookmarkStart w:id="11" w:name="_Hlk23147299"/>
      <w:r w:rsidRPr="00AE2768">
        <w:rPr>
          <w:rFonts w:ascii="GHEA Grapalat" w:hAnsi="GHEA Grapalat" w:cs="Sylfaen"/>
          <w:vertAlign w:val="superscript"/>
          <w:lang w:val="hy-AM"/>
        </w:rPr>
        <w:t xml:space="preserve">                                                                                     մասնակցի անվանումը</w:t>
      </w:r>
    </w:p>
    <w:bookmarkEnd w:id="11"/>
    <w:p w:rsidR="002462D0" w:rsidRPr="00AE2768" w:rsidRDefault="002462D0" w:rsidP="002462D0">
      <w:pPr>
        <w:jc w:val="both"/>
        <w:rPr>
          <w:rFonts w:ascii="GHEA Grapalat" w:hAnsi="GHEA Grapalat"/>
          <w:sz w:val="20"/>
          <w:lang w:val="hy-AM"/>
        </w:rPr>
      </w:pPr>
      <w:proofErr w:type="gramStart"/>
      <w:r w:rsidRPr="00AE2768">
        <w:rPr>
          <w:rFonts w:ascii="GHEA Grapalat" w:hAnsi="GHEA Grapalat" w:cs="Arial"/>
          <w:sz w:val="20"/>
          <w:szCs w:val="20"/>
          <w:lang w:val="es-ES"/>
        </w:rPr>
        <w:t>պայմանագիրը</w:t>
      </w:r>
      <w:proofErr w:type="gramEnd"/>
      <w:r w:rsidRPr="00AE2768">
        <w:rPr>
          <w:rFonts w:ascii="GHEA Grapalat" w:hAnsi="GHEA Grapalat" w:cs="Arial"/>
          <w:sz w:val="20"/>
          <w:szCs w:val="20"/>
          <w:lang w:val="es-ES"/>
        </w:rPr>
        <w:t xml:space="preserve"> կատարել ներքոհիշյալ ընդհանուր գներով.</w:t>
      </w:r>
    </w:p>
    <w:p w:rsidR="002462D0" w:rsidRPr="00AE2768" w:rsidRDefault="002462D0" w:rsidP="002462D0">
      <w:pPr>
        <w:jc w:val="center"/>
        <w:rPr>
          <w:rFonts w:ascii="GHEA Grapalat" w:hAnsi="GHEA Grapalat"/>
          <w:sz w:val="20"/>
          <w:lang w:val="hy-AM"/>
        </w:rPr>
      </w:pPr>
      <w:r w:rsidRPr="00AE2768">
        <w:rPr>
          <w:rFonts w:ascii="GHEA Grapalat" w:hAnsi="GHEA Grapalat"/>
          <w:sz w:val="20"/>
          <w:szCs w:val="20"/>
          <w:lang w:val="es-ES"/>
        </w:rPr>
        <w:t xml:space="preserve">                                                                                                                                   </w:t>
      </w:r>
      <w:r w:rsidRPr="00AE2768">
        <w:rPr>
          <w:rFonts w:ascii="GHEA Grapalat" w:hAnsi="GHEA Grapalat"/>
          <w:sz w:val="20"/>
          <w:lang w:val="es-ES"/>
        </w:rPr>
        <w:t>ՀՀ դրամ</w:t>
      </w:r>
    </w:p>
    <w:tbl>
      <w:tblPr>
        <w:tblW w:w="10066"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191"/>
        <w:gridCol w:w="1063"/>
        <w:gridCol w:w="1057"/>
        <w:gridCol w:w="2360"/>
      </w:tblGrid>
      <w:tr w:rsidR="002462D0" w:rsidRPr="000960A4" w:rsidTr="00A45DD0">
        <w:trPr>
          <w:cantSplit/>
          <w:trHeight w:val="916"/>
          <w:jc w:val="center"/>
        </w:trPr>
        <w:tc>
          <w:tcPr>
            <w:tcW w:w="1136" w:type="dxa"/>
            <w:tcBorders>
              <w:top w:val="single" w:sz="4" w:space="0" w:color="auto"/>
              <w:left w:val="single" w:sz="4" w:space="0" w:color="auto"/>
              <w:right w:val="single" w:sz="4" w:space="0" w:color="auto"/>
            </w:tcBorders>
            <w:vAlign w:val="center"/>
          </w:tcPr>
          <w:p w:rsidR="002462D0" w:rsidRPr="00AE2768" w:rsidRDefault="002462D0" w:rsidP="00A45DD0">
            <w:pPr>
              <w:jc w:val="center"/>
              <w:rPr>
                <w:rFonts w:ascii="GHEA Grapalat" w:hAnsi="GHEA Grapalat"/>
                <w:b/>
                <w:bCs/>
                <w:sz w:val="16"/>
                <w:szCs w:val="18"/>
                <w:lang w:val="es-ES"/>
              </w:rPr>
            </w:pPr>
            <w:r w:rsidRPr="00AE2768">
              <w:rPr>
                <w:rFonts w:ascii="GHEA Grapalat" w:hAnsi="GHEA Grapalat"/>
                <w:b/>
                <w:bCs/>
                <w:sz w:val="16"/>
                <w:szCs w:val="18"/>
                <w:lang w:val="es-ES"/>
              </w:rPr>
              <w:t>Չափա-</w:t>
            </w:r>
          </w:p>
          <w:p w:rsidR="002462D0" w:rsidRPr="00AE2768" w:rsidRDefault="002462D0" w:rsidP="00A45DD0">
            <w:pPr>
              <w:jc w:val="center"/>
              <w:rPr>
                <w:rFonts w:ascii="GHEA Grapalat" w:hAnsi="GHEA Grapalat"/>
                <w:b/>
                <w:bCs/>
                <w:sz w:val="16"/>
                <w:lang w:val="es-ES"/>
              </w:rPr>
            </w:pPr>
            <w:r w:rsidRPr="00AE2768">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2462D0" w:rsidRPr="00AE2768" w:rsidRDefault="002462D0" w:rsidP="00A45DD0">
            <w:pPr>
              <w:jc w:val="center"/>
              <w:rPr>
                <w:rFonts w:ascii="GHEA Grapalat" w:hAnsi="GHEA Grapalat"/>
                <w:b/>
                <w:bCs/>
                <w:sz w:val="16"/>
                <w:szCs w:val="18"/>
                <w:lang w:val="es-ES"/>
              </w:rPr>
            </w:pPr>
            <w:r w:rsidRPr="00AE2768">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2462D0" w:rsidRPr="00AE2768" w:rsidRDefault="002462D0" w:rsidP="00A45DD0">
            <w:pPr>
              <w:jc w:val="center"/>
              <w:rPr>
                <w:rFonts w:ascii="GHEA Grapalat" w:hAnsi="GHEA Grapalat"/>
                <w:b/>
                <w:bCs/>
                <w:sz w:val="16"/>
                <w:szCs w:val="18"/>
                <w:lang w:val="es-ES"/>
              </w:rPr>
            </w:pPr>
            <w:r w:rsidRPr="00AE2768">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2462D0" w:rsidRPr="00AE2768" w:rsidRDefault="002462D0" w:rsidP="00A45DD0">
            <w:pPr>
              <w:jc w:val="center"/>
              <w:rPr>
                <w:rFonts w:ascii="GHEA Grapalat" w:hAnsi="GHEA Grapalat"/>
                <w:b/>
                <w:bCs/>
                <w:sz w:val="16"/>
                <w:szCs w:val="18"/>
                <w:lang w:val="es-ES"/>
              </w:rPr>
            </w:pPr>
            <w:r w:rsidRPr="00AE2768">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2462D0" w:rsidRPr="00AE2768" w:rsidRDefault="002462D0" w:rsidP="00A45DD0">
            <w:pPr>
              <w:jc w:val="center"/>
              <w:rPr>
                <w:rFonts w:ascii="GHEA Grapalat" w:hAnsi="GHEA Grapalat"/>
                <w:b/>
                <w:bCs/>
                <w:sz w:val="16"/>
                <w:szCs w:val="18"/>
                <w:lang w:val="es-ES"/>
              </w:rPr>
            </w:pPr>
            <w:r w:rsidRPr="00AE2768">
              <w:rPr>
                <w:rFonts w:ascii="GHEA Grapalat" w:hAnsi="GHEA Grapalat"/>
                <w:b/>
                <w:bCs/>
                <w:sz w:val="16"/>
                <w:szCs w:val="18"/>
                <w:lang w:val="es-ES"/>
              </w:rPr>
              <w:t>ԱԱՀ**</w:t>
            </w:r>
          </w:p>
          <w:p w:rsidR="002462D0" w:rsidRPr="00AE2768" w:rsidRDefault="002462D0" w:rsidP="00A45DD0">
            <w:pPr>
              <w:jc w:val="center"/>
              <w:rPr>
                <w:rFonts w:ascii="GHEA Grapalat" w:hAnsi="GHEA Grapalat"/>
                <w:b/>
                <w:bCs/>
                <w:sz w:val="16"/>
                <w:szCs w:val="18"/>
                <w:lang w:val="es-ES"/>
              </w:rPr>
            </w:pPr>
            <w:r w:rsidRPr="00AE2768">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2462D0" w:rsidRPr="00AE2768" w:rsidRDefault="002462D0" w:rsidP="00A45DD0">
            <w:pPr>
              <w:jc w:val="center"/>
              <w:rPr>
                <w:rFonts w:ascii="GHEA Grapalat" w:hAnsi="GHEA Grapalat"/>
                <w:b/>
                <w:bCs/>
                <w:sz w:val="16"/>
                <w:szCs w:val="18"/>
                <w:lang w:val="es-ES"/>
              </w:rPr>
            </w:pPr>
            <w:r w:rsidRPr="00AE2768">
              <w:rPr>
                <w:rFonts w:ascii="GHEA Grapalat" w:hAnsi="GHEA Grapalat"/>
                <w:b/>
                <w:bCs/>
                <w:sz w:val="16"/>
                <w:szCs w:val="18"/>
                <w:lang w:val="es-ES"/>
              </w:rPr>
              <w:t>Ընդհանուր գինը</w:t>
            </w:r>
          </w:p>
          <w:p w:rsidR="002462D0" w:rsidRPr="00AE2768" w:rsidRDefault="002462D0" w:rsidP="00A45DD0">
            <w:pPr>
              <w:jc w:val="center"/>
              <w:rPr>
                <w:rFonts w:ascii="GHEA Grapalat" w:hAnsi="GHEA Grapalat"/>
                <w:b/>
                <w:bCs/>
                <w:sz w:val="16"/>
                <w:szCs w:val="18"/>
                <w:lang w:val="es-ES"/>
              </w:rPr>
            </w:pPr>
            <w:r w:rsidRPr="00AE2768">
              <w:rPr>
                <w:rFonts w:ascii="GHEA Grapalat" w:hAnsi="GHEA Grapalat"/>
                <w:b/>
                <w:bCs/>
                <w:sz w:val="16"/>
                <w:szCs w:val="18"/>
                <w:lang w:val="es-ES"/>
              </w:rPr>
              <w:t xml:space="preserve"> /տառերով և թվերով/</w:t>
            </w:r>
          </w:p>
        </w:tc>
      </w:tr>
      <w:tr w:rsidR="002462D0" w:rsidRPr="00AE2768" w:rsidTr="00A45DD0">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2462D0" w:rsidRPr="00AE2768" w:rsidRDefault="002462D0" w:rsidP="00A45DD0">
            <w:pPr>
              <w:jc w:val="center"/>
              <w:rPr>
                <w:rFonts w:ascii="GHEA Grapalat" w:hAnsi="GHEA Grapalat"/>
                <w:b/>
                <w:i/>
                <w:sz w:val="16"/>
                <w:lang w:val="es-ES"/>
              </w:rPr>
            </w:pPr>
            <w:r w:rsidRPr="00AE2768">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2462D0" w:rsidRPr="00AE2768" w:rsidRDefault="002462D0" w:rsidP="00A45DD0">
            <w:pPr>
              <w:jc w:val="center"/>
              <w:rPr>
                <w:rFonts w:ascii="GHEA Grapalat" w:hAnsi="GHEA Grapalat"/>
                <w:b/>
                <w:i/>
                <w:sz w:val="16"/>
                <w:lang w:val="es-ES"/>
              </w:rPr>
            </w:pPr>
            <w:r w:rsidRPr="00AE2768">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2462D0" w:rsidRPr="00AE2768" w:rsidRDefault="002462D0" w:rsidP="00A45DD0">
            <w:pPr>
              <w:jc w:val="center"/>
              <w:rPr>
                <w:rFonts w:ascii="GHEA Grapalat" w:hAnsi="GHEA Grapalat"/>
                <w:i/>
                <w:sz w:val="16"/>
                <w:lang w:val="es-ES"/>
              </w:rPr>
            </w:pPr>
            <w:r w:rsidRPr="00AE2768">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2462D0" w:rsidRPr="00AE2768" w:rsidRDefault="002462D0" w:rsidP="00A45DD0">
            <w:pPr>
              <w:jc w:val="center"/>
              <w:rPr>
                <w:rFonts w:ascii="GHEA Grapalat" w:hAnsi="GHEA Grapalat"/>
                <w:i/>
                <w:sz w:val="16"/>
                <w:lang w:val="es-ES"/>
              </w:rPr>
            </w:pPr>
            <w:r w:rsidRPr="00AE2768">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2462D0" w:rsidRPr="00AE2768" w:rsidRDefault="002462D0" w:rsidP="00A45DD0">
            <w:pPr>
              <w:jc w:val="center"/>
              <w:rPr>
                <w:rFonts w:ascii="GHEA Grapalat" w:hAnsi="GHEA Grapalat"/>
                <w:i/>
                <w:sz w:val="16"/>
                <w:lang w:val="es-ES"/>
              </w:rPr>
            </w:pPr>
            <w:r w:rsidRPr="00AE2768">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2462D0" w:rsidRPr="00AE2768" w:rsidRDefault="002462D0" w:rsidP="00A45DD0">
            <w:pPr>
              <w:jc w:val="center"/>
              <w:rPr>
                <w:rFonts w:ascii="GHEA Grapalat" w:hAnsi="GHEA Grapalat"/>
                <w:i/>
                <w:sz w:val="16"/>
                <w:lang w:val="es-ES"/>
              </w:rPr>
            </w:pPr>
            <w:r w:rsidRPr="00AE2768">
              <w:rPr>
                <w:rFonts w:ascii="GHEA Grapalat" w:hAnsi="GHEA Grapalat"/>
                <w:b/>
                <w:i/>
                <w:sz w:val="16"/>
                <w:lang w:val="es-ES"/>
              </w:rPr>
              <w:t>6=3+4+5</w:t>
            </w:r>
          </w:p>
        </w:tc>
      </w:tr>
      <w:tr w:rsidR="002462D0" w:rsidRPr="000960A4" w:rsidTr="00A45DD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jc w:val="center"/>
              <w:rPr>
                <w:rFonts w:ascii="GHEA Grapalat" w:hAnsi="GHEA Grapalat"/>
                <w:b/>
                <w:bCs/>
                <w:sz w:val="18"/>
                <w:lang w:val="es-ES"/>
              </w:rPr>
            </w:pPr>
            <w:r w:rsidRPr="00AE2768">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r>
      <w:tr w:rsidR="002462D0" w:rsidRPr="000960A4" w:rsidTr="00A45DD0">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jc w:val="center"/>
              <w:rPr>
                <w:rFonts w:ascii="GHEA Grapalat" w:hAnsi="GHEA Grapalat"/>
                <w:b/>
                <w:bCs/>
                <w:sz w:val="18"/>
                <w:lang w:val="es-ES"/>
              </w:rPr>
            </w:pPr>
            <w:r w:rsidRPr="00AE2768">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rPr>
                <w:rFonts w:ascii="GHEA Grapalat" w:hAnsi="GHEA Grapalat"/>
                <w:lang w:val="es-ES"/>
              </w:rPr>
            </w:pPr>
          </w:p>
        </w:tc>
      </w:tr>
      <w:tr w:rsidR="002462D0" w:rsidRPr="000960A4" w:rsidTr="00A45DD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jc w:val="center"/>
              <w:rPr>
                <w:rFonts w:ascii="GHEA Grapalat" w:hAnsi="GHEA Grapalat"/>
                <w:b/>
                <w:bCs/>
                <w:sz w:val="18"/>
                <w:lang w:val="es-ES"/>
              </w:rPr>
            </w:pPr>
            <w:r w:rsidRPr="00AE2768">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r>
      <w:tr w:rsidR="002462D0" w:rsidRPr="00AE2768" w:rsidTr="00A45DD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jc w:val="center"/>
              <w:rPr>
                <w:rFonts w:ascii="GHEA Grapalat" w:hAnsi="GHEA Grapalat"/>
                <w:b/>
                <w:bCs/>
                <w:sz w:val="18"/>
                <w:lang w:val="es-ES"/>
              </w:rPr>
            </w:pPr>
            <w:r w:rsidRPr="00AE2768">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rPr>
                <w:rFonts w:ascii="GHEA Grapalat" w:hAnsi="GHEA Grapalat"/>
                <w:sz w:val="18"/>
                <w:lang w:val="es-ES"/>
              </w:rPr>
            </w:pPr>
            <w:r w:rsidRPr="00AE2768">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462D0" w:rsidRPr="00AE2768" w:rsidRDefault="002462D0" w:rsidP="00A45DD0">
            <w:pPr>
              <w:jc w:val="center"/>
              <w:rPr>
                <w:rFonts w:ascii="GHEA Grapalat" w:hAnsi="GHEA Grapalat"/>
                <w:lang w:val="es-ES"/>
              </w:rPr>
            </w:pPr>
          </w:p>
        </w:tc>
      </w:tr>
      <w:tr w:rsidR="002462D0" w:rsidRPr="00AE2768" w:rsidTr="00A45DD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jc w:val="center"/>
              <w:rPr>
                <w:rFonts w:ascii="GHEA Grapalat" w:hAnsi="GHEA Grapalat"/>
                <w:b/>
                <w:bCs/>
                <w:sz w:val="18"/>
                <w:lang w:val="es-ES"/>
              </w:rPr>
            </w:pPr>
            <w:r w:rsidRPr="00AE2768">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rPr>
                <w:rFonts w:ascii="GHEA Grapalat" w:hAnsi="GHEA Grapalat"/>
                <w:sz w:val="18"/>
                <w:lang w:val="es-ES"/>
              </w:rPr>
            </w:pPr>
            <w:r w:rsidRPr="00AE2768">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2462D0" w:rsidRPr="00AE2768" w:rsidRDefault="002462D0" w:rsidP="00A45DD0">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2462D0" w:rsidRPr="00AE2768" w:rsidRDefault="002462D0" w:rsidP="00A45DD0">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2462D0" w:rsidRPr="00AE2768" w:rsidRDefault="002462D0" w:rsidP="00A45DD0">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2462D0" w:rsidRPr="00AE2768" w:rsidRDefault="002462D0" w:rsidP="00A45DD0">
            <w:pPr>
              <w:jc w:val="center"/>
              <w:rPr>
                <w:rFonts w:ascii="GHEA Grapalat" w:hAnsi="GHEA Grapalat"/>
                <w:sz w:val="20"/>
                <w:lang w:val="es-ES"/>
              </w:rPr>
            </w:pPr>
          </w:p>
        </w:tc>
      </w:tr>
    </w:tbl>
    <w:p w:rsidR="002462D0" w:rsidRPr="00AE2768" w:rsidRDefault="002462D0" w:rsidP="002462D0">
      <w:pPr>
        <w:rPr>
          <w:rFonts w:ascii="GHEA Grapalat" w:hAnsi="GHEA Grapalat"/>
          <w:sz w:val="18"/>
          <w:szCs w:val="18"/>
          <w:lang w:val="es-ES"/>
        </w:rPr>
      </w:pPr>
    </w:p>
    <w:p w:rsidR="002462D0" w:rsidRPr="00AE2768" w:rsidRDefault="002462D0" w:rsidP="002462D0">
      <w:pPr>
        <w:rPr>
          <w:rFonts w:ascii="GHEA Grapalat" w:hAnsi="GHEA Grapalat"/>
          <w:sz w:val="18"/>
          <w:szCs w:val="18"/>
          <w:lang w:val="es-ES"/>
        </w:rPr>
      </w:pPr>
    </w:p>
    <w:p w:rsidR="002462D0" w:rsidRPr="00AE2768" w:rsidRDefault="002462D0" w:rsidP="002462D0">
      <w:pPr>
        <w:rPr>
          <w:rFonts w:ascii="GHEA Grapalat" w:hAnsi="GHEA Grapalat"/>
          <w:sz w:val="18"/>
          <w:szCs w:val="18"/>
          <w:lang w:val="hy-AM"/>
        </w:rPr>
      </w:pPr>
    </w:p>
    <w:p w:rsidR="002462D0" w:rsidRPr="00AE2768" w:rsidRDefault="002462D0" w:rsidP="002462D0">
      <w:pPr>
        <w:ind w:left="720" w:firstLine="720"/>
        <w:jc w:val="both"/>
        <w:rPr>
          <w:rFonts w:ascii="GHEA Grapalat" w:hAnsi="GHEA Grapalat"/>
          <w:sz w:val="20"/>
          <w:lang w:val="hy-AM"/>
        </w:rPr>
      </w:pPr>
      <w:r w:rsidRPr="00AE2768">
        <w:rPr>
          <w:rFonts w:ascii="GHEA Grapalat" w:hAnsi="GHEA Grapalat"/>
          <w:sz w:val="20"/>
        </w:rPr>
        <w:t xml:space="preserve">     </w:t>
      </w:r>
      <w:r w:rsidRPr="00AE2768">
        <w:rPr>
          <w:rFonts w:ascii="GHEA Grapalat" w:hAnsi="GHEA Grapalat"/>
          <w:sz w:val="20"/>
          <w:lang w:val="hy-AM"/>
        </w:rPr>
        <w:t xml:space="preserve">___________________________________________ </w:t>
      </w:r>
      <w:r w:rsidRPr="00AE2768">
        <w:rPr>
          <w:rFonts w:ascii="GHEA Grapalat" w:hAnsi="GHEA Grapalat"/>
          <w:sz w:val="20"/>
          <w:lang w:val="hy-AM"/>
        </w:rPr>
        <w:tab/>
        <w:t xml:space="preserve">                </w:t>
      </w:r>
      <w:r w:rsidRPr="00AE2768">
        <w:rPr>
          <w:rFonts w:ascii="GHEA Grapalat" w:hAnsi="GHEA Grapalat"/>
          <w:sz w:val="20"/>
        </w:rPr>
        <w:t xml:space="preserve">       </w:t>
      </w:r>
      <w:r w:rsidRPr="00AE2768">
        <w:rPr>
          <w:rFonts w:ascii="GHEA Grapalat" w:hAnsi="GHEA Grapalat"/>
          <w:sz w:val="20"/>
          <w:lang w:val="hy-AM"/>
        </w:rPr>
        <w:t xml:space="preserve">_____________ </w:t>
      </w:r>
    </w:p>
    <w:p w:rsidR="002462D0" w:rsidRPr="00AE2768" w:rsidRDefault="002462D0" w:rsidP="002462D0">
      <w:pPr>
        <w:jc w:val="both"/>
        <w:rPr>
          <w:rFonts w:ascii="GHEA Grapalat" w:hAnsi="GHEA Grapalat"/>
          <w:sz w:val="20"/>
          <w:vertAlign w:val="superscript"/>
          <w:lang w:val="hy-AM"/>
        </w:rPr>
      </w:pPr>
      <w:r w:rsidRPr="00AE276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E2768">
        <w:rPr>
          <w:rFonts w:ascii="GHEA Grapalat" w:hAnsi="GHEA Grapalat"/>
          <w:sz w:val="20"/>
          <w:vertAlign w:val="superscript"/>
          <w:lang w:val="hy-AM"/>
        </w:rPr>
        <w:tab/>
      </w:r>
    </w:p>
    <w:p w:rsidR="002462D0" w:rsidRPr="00AE2768" w:rsidRDefault="002462D0" w:rsidP="002462D0">
      <w:pPr>
        <w:jc w:val="right"/>
        <w:rPr>
          <w:rFonts w:ascii="GHEA Grapalat" w:hAnsi="GHEA Grapalat"/>
          <w:sz w:val="20"/>
          <w:lang w:val="hy-AM"/>
        </w:rPr>
      </w:pPr>
      <w:r w:rsidRPr="00AE2768">
        <w:rPr>
          <w:rFonts w:ascii="GHEA Grapalat" w:hAnsi="GHEA Grapalat"/>
          <w:sz w:val="20"/>
          <w:lang w:val="hy-AM"/>
        </w:rPr>
        <w:t xml:space="preserve">    </w:t>
      </w:r>
    </w:p>
    <w:p w:rsidR="002462D0" w:rsidRPr="00AE2768" w:rsidRDefault="002462D0" w:rsidP="002462D0">
      <w:pPr>
        <w:jc w:val="right"/>
        <w:rPr>
          <w:rFonts w:ascii="GHEA Grapalat" w:hAnsi="GHEA Grapalat"/>
          <w:sz w:val="20"/>
          <w:lang w:val="hy-AM"/>
        </w:rPr>
      </w:pPr>
      <w:r w:rsidRPr="00AE2768">
        <w:rPr>
          <w:rFonts w:ascii="GHEA Grapalat" w:hAnsi="GHEA Grapalat"/>
          <w:sz w:val="20"/>
          <w:lang w:val="hy-AM"/>
        </w:rPr>
        <w:t>Կ. Տ.</w:t>
      </w:r>
      <w:r w:rsidRPr="00AE2768">
        <w:rPr>
          <w:rStyle w:val="af6"/>
          <w:rFonts w:ascii="GHEA Grapalat" w:hAnsi="GHEA Grapalat"/>
          <w:color w:val="FFFFFF"/>
          <w:sz w:val="20"/>
          <w:lang w:val="hy-AM"/>
        </w:rPr>
        <w:footnoteReference w:id="3"/>
      </w:r>
      <w:r w:rsidRPr="00AE2768">
        <w:rPr>
          <w:rFonts w:ascii="GHEA Grapalat" w:hAnsi="GHEA Grapalat"/>
          <w:sz w:val="20"/>
          <w:lang w:val="hy-AM"/>
        </w:rPr>
        <w:tab/>
      </w:r>
      <w:r w:rsidRPr="00AE2768">
        <w:rPr>
          <w:rFonts w:ascii="GHEA Grapalat" w:hAnsi="GHEA Grapalat"/>
          <w:sz w:val="20"/>
          <w:lang w:val="hy-AM"/>
        </w:rPr>
        <w:tab/>
        <w:t xml:space="preserve"> </w:t>
      </w:r>
    </w:p>
    <w:p w:rsidR="002462D0" w:rsidRPr="00AE2768" w:rsidRDefault="002462D0" w:rsidP="002462D0">
      <w:pPr>
        <w:jc w:val="right"/>
        <w:rPr>
          <w:rFonts w:ascii="GHEA Grapalat" w:hAnsi="GHEA Grapalat"/>
          <w:sz w:val="20"/>
          <w:lang w:val="hy-AM"/>
        </w:rPr>
      </w:pPr>
    </w:p>
    <w:p w:rsidR="002462D0" w:rsidRPr="00AE2768" w:rsidRDefault="002462D0" w:rsidP="002462D0">
      <w:pPr>
        <w:rPr>
          <w:rFonts w:ascii="GHEA Grapalat" w:hAnsi="GHEA Grapalat" w:cs="Sylfaen"/>
          <w:i/>
          <w:sz w:val="16"/>
          <w:szCs w:val="16"/>
          <w:lang w:val="hy-AM" w:eastAsia="ru-RU"/>
        </w:rPr>
      </w:pPr>
    </w:p>
    <w:p w:rsidR="002462D0" w:rsidRPr="00AE2768" w:rsidRDefault="002462D0" w:rsidP="002462D0">
      <w:pPr>
        <w:rPr>
          <w:rFonts w:ascii="GHEA Grapalat" w:hAnsi="GHEA Grapalat" w:cs="Sylfaen"/>
          <w:i/>
          <w:sz w:val="16"/>
          <w:szCs w:val="16"/>
          <w:lang w:val="hy-AM" w:eastAsia="ru-RU"/>
        </w:rPr>
      </w:pPr>
    </w:p>
    <w:p w:rsidR="002462D0" w:rsidRPr="00AE2768" w:rsidRDefault="002462D0" w:rsidP="002462D0">
      <w:pPr>
        <w:rPr>
          <w:rFonts w:ascii="GHEA Grapalat" w:hAnsi="GHEA Grapalat" w:cs="Sylfaen"/>
          <w:i/>
          <w:sz w:val="16"/>
          <w:szCs w:val="16"/>
          <w:lang w:val="hy-AM" w:eastAsia="ru-RU"/>
        </w:rPr>
      </w:pPr>
    </w:p>
    <w:p w:rsidR="002462D0" w:rsidRPr="00AE2768" w:rsidRDefault="002462D0" w:rsidP="002462D0">
      <w:pPr>
        <w:rPr>
          <w:rFonts w:ascii="GHEA Grapalat" w:hAnsi="GHEA Grapalat" w:cs="Sylfaen"/>
          <w:i/>
          <w:sz w:val="16"/>
          <w:szCs w:val="16"/>
          <w:lang w:val="hy-AM" w:eastAsia="ru-RU"/>
        </w:rPr>
      </w:pPr>
    </w:p>
    <w:p w:rsidR="002462D0" w:rsidRPr="00AE2768" w:rsidRDefault="002462D0" w:rsidP="002462D0">
      <w:pPr>
        <w:rPr>
          <w:rFonts w:ascii="GHEA Grapalat" w:hAnsi="GHEA Grapalat" w:cs="Sylfaen"/>
          <w:i/>
          <w:sz w:val="16"/>
          <w:szCs w:val="16"/>
          <w:lang w:val="hy-AM" w:eastAsia="ru-RU"/>
        </w:rPr>
      </w:pPr>
    </w:p>
    <w:p w:rsidR="002462D0" w:rsidRPr="00AE2768" w:rsidRDefault="002462D0" w:rsidP="002462D0">
      <w:pPr>
        <w:rPr>
          <w:rFonts w:ascii="GHEA Grapalat" w:hAnsi="GHEA Grapalat" w:cs="Sylfaen"/>
          <w:i/>
          <w:sz w:val="16"/>
          <w:szCs w:val="16"/>
          <w:lang w:val="hy-AM" w:eastAsia="ru-RU"/>
        </w:rPr>
      </w:pPr>
    </w:p>
    <w:p w:rsidR="002462D0" w:rsidRPr="00AE2768" w:rsidRDefault="002462D0" w:rsidP="002462D0">
      <w:pPr>
        <w:rPr>
          <w:rFonts w:ascii="GHEA Grapalat" w:hAnsi="GHEA Grapalat" w:cs="Sylfaen"/>
          <w:i/>
          <w:sz w:val="16"/>
          <w:szCs w:val="16"/>
          <w:lang w:val="hy-AM" w:eastAsia="ru-RU"/>
        </w:rPr>
      </w:pPr>
    </w:p>
    <w:p w:rsidR="002462D0" w:rsidRPr="00AE2768" w:rsidRDefault="002462D0" w:rsidP="002462D0">
      <w:pPr>
        <w:rPr>
          <w:rFonts w:ascii="GHEA Grapalat" w:hAnsi="GHEA Grapalat" w:cs="Sylfaen"/>
          <w:i/>
          <w:sz w:val="16"/>
          <w:szCs w:val="16"/>
          <w:lang w:val="hy-AM" w:eastAsia="ru-RU"/>
        </w:rPr>
      </w:pPr>
    </w:p>
    <w:p w:rsidR="002462D0" w:rsidRPr="00AE2768" w:rsidRDefault="002462D0" w:rsidP="002462D0">
      <w:pPr>
        <w:rPr>
          <w:rFonts w:ascii="GHEA Grapalat" w:hAnsi="GHEA Grapalat" w:cs="Sylfaen"/>
          <w:i/>
          <w:sz w:val="16"/>
          <w:szCs w:val="16"/>
          <w:lang w:val="hy-AM" w:eastAsia="ru-RU"/>
        </w:rPr>
      </w:pPr>
    </w:p>
    <w:p w:rsidR="002462D0" w:rsidRPr="00AE2768" w:rsidRDefault="002462D0" w:rsidP="002462D0">
      <w:pPr>
        <w:rPr>
          <w:rFonts w:ascii="GHEA Grapalat" w:hAnsi="GHEA Grapalat" w:cs="Sylfaen"/>
          <w:i/>
          <w:sz w:val="16"/>
          <w:szCs w:val="16"/>
          <w:lang w:val="hy-AM" w:eastAsia="ru-RU"/>
        </w:rPr>
      </w:pPr>
    </w:p>
    <w:p w:rsidR="002462D0" w:rsidRPr="00AE2768" w:rsidRDefault="002462D0" w:rsidP="002462D0">
      <w:pPr>
        <w:rPr>
          <w:rFonts w:ascii="GHEA Grapalat" w:hAnsi="GHEA Grapalat" w:cs="Sylfaen"/>
          <w:i/>
          <w:sz w:val="16"/>
          <w:szCs w:val="16"/>
          <w:lang w:val="hy-AM" w:eastAsia="ru-RU"/>
        </w:rPr>
      </w:pPr>
    </w:p>
    <w:p w:rsidR="002462D0" w:rsidRPr="00AE2768" w:rsidRDefault="002462D0" w:rsidP="002462D0">
      <w:pPr>
        <w:rPr>
          <w:rFonts w:ascii="GHEA Grapalat" w:hAnsi="GHEA Grapalat" w:cs="Sylfaen"/>
          <w:i/>
          <w:sz w:val="16"/>
          <w:szCs w:val="16"/>
          <w:lang w:val="hy-AM" w:eastAsia="ru-RU"/>
        </w:rPr>
      </w:pPr>
    </w:p>
    <w:p w:rsidR="002462D0" w:rsidRPr="00AE2768" w:rsidRDefault="002462D0" w:rsidP="002462D0">
      <w:pPr>
        <w:pStyle w:val="31"/>
        <w:spacing w:line="240" w:lineRule="auto"/>
        <w:jc w:val="right"/>
        <w:rPr>
          <w:rFonts w:ascii="GHEA Grapalat" w:hAnsi="GHEA Grapalat"/>
          <w:i/>
          <w:lang w:val="hy-AM"/>
        </w:rPr>
      </w:pPr>
    </w:p>
    <w:p w:rsidR="002462D0" w:rsidRPr="00AE2768" w:rsidRDefault="002462D0" w:rsidP="002462D0">
      <w:pPr>
        <w:pStyle w:val="31"/>
        <w:spacing w:line="240" w:lineRule="auto"/>
        <w:jc w:val="right"/>
        <w:rPr>
          <w:rFonts w:ascii="GHEA Grapalat" w:hAnsi="GHEA Grapalat"/>
          <w:i/>
          <w:lang w:val="hy-AM"/>
        </w:rPr>
      </w:pPr>
    </w:p>
    <w:p w:rsidR="002462D0" w:rsidRPr="00AE2768" w:rsidRDefault="002462D0" w:rsidP="002462D0">
      <w:pPr>
        <w:pStyle w:val="31"/>
        <w:spacing w:line="240" w:lineRule="auto"/>
        <w:jc w:val="right"/>
        <w:rPr>
          <w:rFonts w:ascii="GHEA Grapalat" w:hAnsi="GHEA Grapalat"/>
          <w:i/>
          <w:lang w:val="hy-AM"/>
        </w:rPr>
      </w:pPr>
    </w:p>
    <w:p w:rsidR="002462D0" w:rsidRPr="00AE2768" w:rsidRDefault="002462D0" w:rsidP="002462D0">
      <w:pPr>
        <w:pStyle w:val="31"/>
        <w:spacing w:line="240" w:lineRule="auto"/>
        <w:jc w:val="right"/>
        <w:rPr>
          <w:rFonts w:ascii="GHEA Grapalat" w:hAnsi="GHEA Grapalat"/>
          <w:i/>
          <w:lang w:val="es-ES" w:eastAsia="ru-RU"/>
        </w:rPr>
      </w:pPr>
    </w:p>
    <w:p w:rsidR="002462D0" w:rsidRPr="00AE2768" w:rsidRDefault="002462D0" w:rsidP="002462D0">
      <w:pPr>
        <w:pStyle w:val="31"/>
        <w:spacing w:line="240" w:lineRule="auto"/>
        <w:jc w:val="right"/>
        <w:rPr>
          <w:rFonts w:ascii="GHEA Grapalat" w:hAnsi="GHEA Grapalat" w:cs="Sylfaen"/>
          <w:b/>
          <w:lang w:val="hy-AM"/>
        </w:rPr>
      </w:pPr>
      <w:r w:rsidRPr="00AE2768">
        <w:rPr>
          <w:rFonts w:ascii="GHEA Grapalat" w:hAnsi="GHEA Grapalat"/>
          <w:i/>
          <w:lang w:val="es-ES" w:eastAsia="ru-RU"/>
        </w:rPr>
        <w:br w:type="page"/>
      </w:r>
    </w:p>
    <w:p w:rsidR="002462D0" w:rsidRPr="00C710A2" w:rsidRDefault="002462D0" w:rsidP="002462D0">
      <w:pPr>
        <w:pStyle w:val="31"/>
        <w:spacing w:line="240" w:lineRule="auto"/>
        <w:jc w:val="right"/>
        <w:rPr>
          <w:rFonts w:ascii="GHEA Grapalat" w:hAnsi="GHEA Grapalat" w:cs="Arial"/>
          <w:b/>
          <w:lang w:val="hy-AM"/>
        </w:rPr>
      </w:pPr>
      <w:r w:rsidRPr="00AE2768">
        <w:rPr>
          <w:rFonts w:ascii="GHEA Grapalat" w:hAnsi="GHEA Grapalat" w:cs="Sylfaen"/>
          <w:b/>
          <w:lang w:val="hy-AM"/>
        </w:rPr>
        <w:lastRenderedPageBreak/>
        <w:t>Հավելված</w:t>
      </w:r>
      <w:r w:rsidRPr="00AE2768">
        <w:rPr>
          <w:rFonts w:ascii="GHEA Grapalat" w:hAnsi="GHEA Grapalat" w:cs="Arial"/>
          <w:b/>
          <w:lang w:val="hy-AM"/>
        </w:rPr>
        <w:t xml:space="preserve"> </w:t>
      </w:r>
      <w:r w:rsidRPr="00C710A2">
        <w:rPr>
          <w:rFonts w:ascii="GHEA Grapalat" w:hAnsi="GHEA Grapalat" w:cs="Arial"/>
          <w:b/>
          <w:lang w:val="hy-AM"/>
        </w:rPr>
        <w:t>4.1</w:t>
      </w:r>
    </w:p>
    <w:p w:rsidR="002462D0" w:rsidRPr="003F5B6E" w:rsidRDefault="002462D0" w:rsidP="002462D0">
      <w:pPr>
        <w:pStyle w:val="31"/>
        <w:spacing w:line="240" w:lineRule="auto"/>
        <w:jc w:val="right"/>
        <w:rPr>
          <w:rFonts w:ascii="GHEA Grapalat" w:hAnsi="GHEA Grapalat" w:cs="Sylfaen"/>
          <w:b/>
          <w:lang w:val="es-ES" w:eastAsia="ru-RU"/>
        </w:rPr>
      </w:pPr>
      <w:r w:rsidRPr="003F5B6E">
        <w:rPr>
          <w:rFonts w:ascii="GHEA Grapalat" w:hAnsi="GHEA Grapalat" w:cs="Sylfaen"/>
          <w:b/>
          <w:lang w:val="es-ES" w:eastAsia="ru-RU"/>
        </w:rPr>
        <w:t>«</w:t>
      </w:r>
      <w:r w:rsidRPr="005F0200">
        <w:rPr>
          <w:rFonts w:ascii="GHEA Grapalat" w:hAnsi="GHEA Grapalat" w:cs="Sylfaen"/>
          <w:b/>
          <w:lang w:val="es-ES" w:eastAsia="ru-RU"/>
        </w:rPr>
        <w:t xml:space="preserve"> </w:t>
      </w:r>
      <w:r>
        <w:rPr>
          <w:rFonts w:ascii="GHEA Grapalat" w:hAnsi="GHEA Grapalat" w:cs="Sylfaen"/>
          <w:b/>
          <w:lang w:val="es-ES" w:eastAsia="ru-RU"/>
        </w:rPr>
        <w:t xml:space="preserve">ԿՄ ՎՊՀ </w:t>
      </w:r>
      <w:r w:rsidRPr="003F5B6E">
        <w:rPr>
          <w:rFonts w:ascii="GHEA Grapalat" w:hAnsi="GHEA Grapalat" w:cs="Sylfaen"/>
          <w:b/>
          <w:lang w:val="es-ES" w:eastAsia="ru-RU"/>
        </w:rPr>
        <w:t>ԳՀԱՊՁԲ</w:t>
      </w:r>
      <w:r>
        <w:rPr>
          <w:rFonts w:ascii="GHEA Grapalat" w:hAnsi="GHEA Grapalat" w:cs="Sylfaen"/>
          <w:b/>
          <w:lang w:val="es-ES" w:eastAsia="ru-RU"/>
        </w:rPr>
        <w:t xml:space="preserve"> </w:t>
      </w:r>
      <w:r w:rsidRPr="003F5B6E">
        <w:rPr>
          <w:rFonts w:ascii="GHEA Grapalat" w:hAnsi="GHEA Grapalat" w:cs="Sylfaen"/>
          <w:b/>
          <w:lang w:val="es-ES" w:eastAsia="ru-RU"/>
        </w:rPr>
        <w:t>19/</w:t>
      </w:r>
      <w:r>
        <w:rPr>
          <w:rFonts w:ascii="GHEA Grapalat" w:hAnsi="GHEA Grapalat" w:cs="Sylfaen"/>
          <w:b/>
          <w:lang w:val="es-ES" w:eastAsia="ru-RU"/>
        </w:rPr>
        <w:t>41</w:t>
      </w:r>
      <w:r w:rsidRPr="003F5B6E">
        <w:rPr>
          <w:rFonts w:ascii="GHEA Grapalat" w:hAnsi="GHEA Grapalat" w:cs="Sylfaen"/>
          <w:b/>
          <w:lang w:val="es-ES" w:eastAsia="ru-RU"/>
        </w:rPr>
        <w:t xml:space="preserve">» </w:t>
      </w:r>
      <w:r w:rsidRPr="00AE2768">
        <w:rPr>
          <w:rFonts w:ascii="GHEA Grapalat" w:hAnsi="GHEA Grapalat" w:cs="Sylfaen"/>
          <w:b/>
          <w:lang w:val="es-ES" w:eastAsia="ru-RU"/>
        </w:rPr>
        <w:t>ծածկագրով</w:t>
      </w:r>
    </w:p>
    <w:p w:rsidR="002462D0" w:rsidRPr="00AE2768" w:rsidRDefault="002462D0" w:rsidP="002462D0">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2462D0" w:rsidRPr="00AE2768" w:rsidRDefault="002462D0" w:rsidP="002462D0">
      <w:pPr>
        <w:jc w:val="center"/>
        <w:rPr>
          <w:rFonts w:ascii="GHEA Grapalat" w:hAnsi="GHEA Grapalat" w:cs="Sylfaen"/>
          <w:b/>
          <w:lang w:val="es-ES"/>
        </w:rPr>
      </w:pPr>
    </w:p>
    <w:p w:rsidR="002462D0" w:rsidRPr="00CD3A29" w:rsidRDefault="002462D0" w:rsidP="002462D0">
      <w:pPr>
        <w:pStyle w:val="31"/>
        <w:spacing w:line="240" w:lineRule="auto"/>
        <w:jc w:val="right"/>
        <w:rPr>
          <w:rFonts w:ascii="GHEA Grapalat" w:hAnsi="GHEA Grapalat" w:cs="Sylfaen"/>
          <w:b/>
          <w:lang w:val="es-ES"/>
        </w:rPr>
      </w:pPr>
    </w:p>
    <w:p w:rsidR="002462D0" w:rsidRPr="00AE2768" w:rsidRDefault="002462D0" w:rsidP="002462D0">
      <w:pPr>
        <w:jc w:val="center"/>
        <w:rPr>
          <w:rFonts w:ascii="GHEA Grapalat" w:hAnsi="GHEA Grapalat" w:cs="GHEA Grapalat"/>
          <w:b/>
          <w:sz w:val="20"/>
          <w:szCs w:val="20"/>
          <w:lang w:val="hy-AM"/>
        </w:rPr>
      </w:pPr>
      <w:r w:rsidRPr="00C710A2">
        <w:rPr>
          <w:rFonts w:ascii="GHEA Grapalat" w:hAnsi="GHEA Grapalat" w:cs="GHEA Grapalat"/>
          <w:b/>
          <w:sz w:val="18"/>
          <w:szCs w:val="18"/>
          <w:lang w:val="hy-AM"/>
        </w:rPr>
        <w:t xml:space="preserve">       </w:t>
      </w:r>
      <w:r w:rsidRPr="00AE2768">
        <w:rPr>
          <w:rFonts w:ascii="GHEA Grapalat" w:hAnsi="GHEA Grapalat" w:cs="GHEA Grapalat"/>
          <w:b/>
          <w:sz w:val="20"/>
          <w:szCs w:val="20"/>
          <w:lang w:val="hy-AM"/>
        </w:rPr>
        <w:t xml:space="preserve">ՏՈւԺԱՆՔԻ ՄԱՍԻՆ ՀԱՄԱՁԱՅՆԱԳԻՐ </w:t>
      </w:r>
    </w:p>
    <w:p w:rsidR="002462D0" w:rsidRPr="00AE2768" w:rsidRDefault="002462D0" w:rsidP="002462D0">
      <w:pPr>
        <w:jc w:val="center"/>
        <w:rPr>
          <w:rFonts w:ascii="GHEA Grapalat" w:hAnsi="GHEA Grapalat" w:cs="GHEA Grapalat"/>
          <w:b/>
          <w:sz w:val="20"/>
          <w:szCs w:val="20"/>
          <w:lang w:val="hy-AM"/>
        </w:rPr>
      </w:pPr>
      <w:r w:rsidRPr="00C710A2">
        <w:rPr>
          <w:rFonts w:ascii="GHEA Grapalat" w:hAnsi="GHEA Grapalat" w:cs="GHEA Grapalat"/>
          <w:b/>
          <w:sz w:val="18"/>
          <w:szCs w:val="18"/>
          <w:lang w:val="hy-AM"/>
        </w:rPr>
        <w:t xml:space="preserve">         </w:t>
      </w:r>
      <w:r w:rsidRPr="00AE2768">
        <w:rPr>
          <w:rFonts w:ascii="GHEA Grapalat" w:hAnsi="GHEA Grapalat" w:cs="GHEA Grapalat"/>
          <w:b/>
          <w:sz w:val="18"/>
          <w:szCs w:val="18"/>
          <w:lang w:val="hy-AM"/>
        </w:rPr>
        <w:t>(</w:t>
      </w:r>
      <w:r w:rsidRPr="00C710A2">
        <w:rPr>
          <w:rFonts w:ascii="GHEA Grapalat" w:hAnsi="GHEA Grapalat" w:cs="GHEA Grapalat"/>
          <w:b/>
          <w:sz w:val="18"/>
          <w:szCs w:val="18"/>
          <w:lang w:val="hy-AM"/>
        </w:rPr>
        <w:t xml:space="preserve">որակավորման </w:t>
      </w:r>
      <w:r w:rsidRPr="00AE2768">
        <w:rPr>
          <w:rFonts w:ascii="GHEA Grapalat" w:hAnsi="GHEA Grapalat" w:cs="GHEA Grapalat"/>
          <w:b/>
          <w:sz w:val="18"/>
          <w:szCs w:val="18"/>
          <w:lang w:val="hy-AM"/>
        </w:rPr>
        <w:t>ապահովում)</w:t>
      </w:r>
    </w:p>
    <w:p w:rsidR="002462D0" w:rsidRPr="00AE2768" w:rsidRDefault="002462D0" w:rsidP="002462D0">
      <w:pPr>
        <w:rPr>
          <w:rFonts w:ascii="GHEA Grapalat" w:hAnsi="GHEA Grapalat" w:cs="GHEA Grapalat"/>
          <w:b/>
          <w:sz w:val="20"/>
          <w:szCs w:val="20"/>
          <w:lang w:val="hy-AM"/>
        </w:rPr>
      </w:pPr>
      <w:r w:rsidRPr="00AE2768">
        <w:rPr>
          <w:rFonts w:ascii="GHEA Grapalat" w:hAnsi="GHEA Grapalat" w:cs="GHEA Grapalat"/>
          <w:color w:val="FF0000"/>
          <w:sz w:val="20"/>
          <w:szCs w:val="20"/>
          <w:shd w:val="clear" w:color="auto" w:fill="92CDDC"/>
          <w:lang w:val="hy-AM"/>
        </w:rPr>
        <w:t xml:space="preserve">                                                    </w:t>
      </w:r>
      <w:r w:rsidRPr="00C710A2">
        <w:rPr>
          <w:rFonts w:ascii="GHEA Grapalat" w:hAnsi="GHEA Grapalat" w:cs="GHEA Grapalat"/>
          <w:color w:val="FF0000"/>
          <w:sz w:val="20"/>
          <w:szCs w:val="20"/>
          <w:shd w:val="clear" w:color="auto" w:fill="92CDDC"/>
          <w:lang w:val="hy-AM"/>
        </w:rPr>
        <w:t xml:space="preserve">          </w:t>
      </w:r>
    </w:p>
    <w:p w:rsidR="002462D0" w:rsidRPr="00AE2768" w:rsidRDefault="002462D0" w:rsidP="002462D0">
      <w:pPr>
        <w:rPr>
          <w:rFonts w:ascii="GHEA Grapalat" w:hAnsi="GHEA Grapalat" w:cs="GHEA Grapalat"/>
          <w:sz w:val="20"/>
          <w:szCs w:val="20"/>
          <w:lang w:val="hy-AM"/>
        </w:rPr>
      </w:pPr>
      <w:r w:rsidRPr="00AE2768">
        <w:rPr>
          <w:rFonts w:ascii="GHEA Grapalat" w:hAnsi="GHEA Grapalat" w:cs="GHEA Grapalat"/>
          <w:sz w:val="20"/>
          <w:szCs w:val="20"/>
          <w:lang w:val="hy-AM"/>
        </w:rPr>
        <w:t xml:space="preserve">     ք. Երևան</w:t>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lang w:val="hy-AM"/>
        </w:rPr>
        <w:t xml:space="preserve"> 20   թ.**</w:t>
      </w:r>
    </w:p>
    <w:p w:rsidR="002462D0" w:rsidRPr="00AE2768" w:rsidRDefault="002462D0" w:rsidP="002462D0">
      <w:pPr>
        <w:rPr>
          <w:rFonts w:ascii="GHEA Grapalat" w:hAnsi="GHEA Grapalat" w:cs="GHEA Grapalat"/>
          <w:sz w:val="20"/>
          <w:szCs w:val="20"/>
          <w:lang w:val="hy-AM"/>
        </w:rPr>
      </w:pPr>
    </w:p>
    <w:p w:rsidR="002462D0" w:rsidRPr="000E3900" w:rsidRDefault="002462D0" w:rsidP="002462D0">
      <w:pPr>
        <w:jc w:val="both"/>
        <w:rPr>
          <w:rFonts w:ascii="GHEA Grapalat" w:hAnsi="GHEA Grapalat" w:cs="GHEA Grapalat"/>
          <w:sz w:val="20"/>
          <w:szCs w:val="20"/>
          <w:u w:val="single"/>
          <w:vertAlign w:val="subscript"/>
          <w:lang w:val="hy-AM"/>
        </w:rPr>
      </w:pP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vertAlign w:val="subscript"/>
          <w:lang w:val="hy-AM"/>
        </w:rPr>
        <w:t xml:space="preserve">, </w:t>
      </w:r>
      <w:r w:rsidRPr="000E3900">
        <w:rPr>
          <w:rFonts w:ascii="GHEA Grapalat" w:hAnsi="GHEA Grapalat" w:cs="GHEA Grapalat"/>
          <w:sz w:val="20"/>
          <w:szCs w:val="20"/>
          <w:lang w:val="hy-AM"/>
        </w:rPr>
        <w:t xml:space="preserve">ի դեմս Ընկերության տնօրեն </w:t>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p>
    <w:p w:rsidR="002462D0" w:rsidRPr="000E3900" w:rsidRDefault="002462D0" w:rsidP="002462D0">
      <w:pPr>
        <w:jc w:val="both"/>
        <w:rPr>
          <w:rFonts w:ascii="GHEA Grapalat" w:hAnsi="GHEA Grapalat" w:cs="GHEA Grapalat"/>
          <w:sz w:val="20"/>
          <w:szCs w:val="20"/>
          <w:lang w:val="hy-AM"/>
        </w:rPr>
      </w:pPr>
      <w:r w:rsidRPr="000E3900">
        <w:rPr>
          <w:rFonts w:ascii="GHEA Grapalat" w:hAnsi="GHEA Grapalat"/>
          <w:sz w:val="20"/>
          <w:szCs w:val="20"/>
          <w:vertAlign w:val="superscript"/>
          <w:lang w:val="hy-AM"/>
        </w:rPr>
        <w:t xml:space="preserve">       Ընկերության անվանումը</w:t>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t xml:space="preserve">    </w:t>
      </w:r>
      <w:r w:rsidRPr="000E3900">
        <w:rPr>
          <w:rFonts w:ascii="GHEA Grapalat" w:hAnsi="GHEA Grapalat"/>
          <w:sz w:val="20"/>
          <w:szCs w:val="20"/>
          <w:vertAlign w:val="superscript"/>
          <w:lang w:val="hy-AM"/>
        </w:rPr>
        <w:t>Ընկերության տնօրենի անուն ազգանունը, անձնագրային տվյալները</w:t>
      </w:r>
      <w:r w:rsidRPr="000E3900">
        <w:rPr>
          <w:rFonts w:ascii="GHEA Grapalat" w:hAnsi="GHEA Grapalat" w:cs="GHEA Grapalat"/>
          <w:sz w:val="20"/>
          <w:szCs w:val="20"/>
          <w:vertAlign w:val="subscript"/>
          <w:lang w:val="hy-AM"/>
        </w:rPr>
        <w:t xml:space="preserve">, </w:t>
      </w:r>
      <w:r w:rsidRPr="000E390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462D0" w:rsidRPr="00AE2768" w:rsidRDefault="002462D0" w:rsidP="002462D0">
      <w:pPr>
        <w:ind w:firstLine="708"/>
        <w:jc w:val="both"/>
        <w:rPr>
          <w:rFonts w:ascii="GHEA Grapalat" w:hAnsi="GHEA Grapalat" w:cs="GHEA Grapalat"/>
          <w:sz w:val="20"/>
          <w:szCs w:val="20"/>
          <w:lang w:val="hy-AM"/>
        </w:rPr>
      </w:pPr>
    </w:p>
    <w:p w:rsidR="002462D0" w:rsidRPr="00AE2768" w:rsidRDefault="002462D0" w:rsidP="002462D0">
      <w:pPr>
        <w:numPr>
          <w:ilvl w:val="0"/>
          <w:numId w:val="6"/>
        </w:numPr>
        <w:jc w:val="center"/>
        <w:rPr>
          <w:rFonts w:ascii="GHEA Grapalat" w:hAnsi="GHEA Grapalat" w:cs="GHEA Grapalat"/>
          <w:b/>
          <w:bCs/>
          <w:sz w:val="20"/>
          <w:szCs w:val="20"/>
          <w:lang w:val="pt-BR"/>
        </w:rPr>
      </w:pPr>
      <w:r w:rsidRPr="00AE2768">
        <w:rPr>
          <w:rFonts w:ascii="GHEA Grapalat" w:hAnsi="GHEA Grapalat" w:cs="GHEA Grapalat"/>
          <w:b/>
          <w:sz w:val="20"/>
          <w:szCs w:val="20"/>
          <w:lang w:val="hy-AM"/>
        </w:rPr>
        <w:t xml:space="preserve"> Հ</w:t>
      </w:r>
      <w:r w:rsidRPr="00AE2768">
        <w:rPr>
          <w:rFonts w:ascii="GHEA Grapalat" w:hAnsi="GHEA Grapalat" w:cs="GHEA Grapalat"/>
          <w:b/>
          <w:sz w:val="20"/>
          <w:szCs w:val="20"/>
        </w:rPr>
        <w:t>ամաձայնության առարկան</w:t>
      </w:r>
    </w:p>
    <w:p w:rsidR="002462D0" w:rsidRPr="00AE2768" w:rsidRDefault="002462D0" w:rsidP="002462D0">
      <w:pPr>
        <w:jc w:val="both"/>
        <w:rPr>
          <w:rFonts w:ascii="GHEA Grapalat" w:hAnsi="GHEA Grapalat" w:cs="GHEA Grapalat"/>
          <w:b/>
          <w:bCs/>
          <w:sz w:val="20"/>
          <w:szCs w:val="20"/>
          <w:lang w:val="pt-BR"/>
        </w:rPr>
      </w:pPr>
      <w:r w:rsidRPr="00AE2768">
        <w:rPr>
          <w:rFonts w:ascii="GHEA Grapalat" w:hAnsi="GHEA Grapalat" w:cs="GHEA Grapalat"/>
          <w:sz w:val="20"/>
          <w:szCs w:val="20"/>
          <w:lang w:val="pt-BR"/>
        </w:rPr>
        <w:tab/>
      </w:r>
      <w:r w:rsidRPr="00AE2768">
        <w:rPr>
          <w:rFonts w:ascii="GHEA Grapalat" w:hAnsi="GHEA Grapalat" w:cs="GHEA Grapalat"/>
          <w:sz w:val="20"/>
          <w:szCs w:val="20"/>
          <w:lang w:val="pt-BR"/>
        </w:rPr>
        <w:tab/>
        <w:t xml:space="preserve">                               </w:t>
      </w:r>
    </w:p>
    <w:p w:rsidR="002462D0" w:rsidRPr="00AE2768" w:rsidRDefault="002462D0" w:rsidP="002462D0">
      <w:pPr>
        <w:numPr>
          <w:ilvl w:val="1"/>
          <w:numId w:val="7"/>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Ընկերությունը մասնակցում է </w:t>
      </w:r>
      <w:r w:rsidRPr="00AE2768">
        <w:rPr>
          <w:rFonts w:ascii="GHEA Grapalat" w:hAnsi="GHEA Grapalat" w:cs="GHEA Grapalat"/>
          <w:sz w:val="20"/>
          <w:szCs w:val="20"/>
          <w:u w:val="single"/>
          <w:lang w:val="pt-BR"/>
        </w:rPr>
        <w:tab/>
      </w:r>
      <w:r w:rsidRPr="00AE2768">
        <w:rPr>
          <w:rFonts w:ascii="GHEA Grapalat" w:hAnsi="GHEA Grapalat" w:cs="GHEA Grapalat"/>
          <w:sz w:val="20"/>
          <w:szCs w:val="20"/>
          <w:u w:val="single"/>
          <w:lang w:val="pt-BR"/>
        </w:rPr>
        <w:tab/>
      </w:r>
      <w:r w:rsidRPr="00AE2768">
        <w:rPr>
          <w:rFonts w:ascii="GHEA Grapalat" w:hAnsi="GHEA Grapalat" w:cs="GHEA Grapalat"/>
          <w:sz w:val="20"/>
          <w:szCs w:val="20"/>
          <w:u w:val="single"/>
          <w:lang w:val="pt-BR"/>
        </w:rPr>
        <w:tab/>
        <w:t xml:space="preserve">    </w:t>
      </w:r>
      <w:r w:rsidRPr="00AE2768">
        <w:rPr>
          <w:rFonts w:ascii="GHEA Grapalat" w:hAnsi="GHEA Grapalat" w:cs="GHEA Grapalat"/>
          <w:sz w:val="20"/>
          <w:szCs w:val="20"/>
          <w:u w:val="single"/>
          <w:lang w:val="pt-BR"/>
        </w:rPr>
        <w:tab/>
        <w:t xml:space="preserve">           </w:t>
      </w:r>
      <w:r w:rsidRPr="00AE2768">
        <w:rPr>
          <w:rFonts w:ascii="GHEA Grapalat" w:hAnsi="GHEA Grapalat" w:cs="GHEA Grapalat"/>
          <w:sz w:val="20"/>
          <w:szCs w:val="20"/>
          <w:u w:val="single"/>
          <w:lang w:val="pt-BR"/>
        </w:rPr>
        <w:tab/>
      </w:r>
      <w:r w:rsidRPr="00AE2768">
        <w:rPr>
          <w:rFonts w:ascii="GHEA Grapalat" w:hAnsi="GHEA Grapalat" w:cs="GHEA Grapalat"/>
          <w:sz w:val="20"/>
          <w:szCs w:val="20"/>
          <w:lang w:val="pt-BR"/>
        </w:rPr>
        <w:t xml:space="preserve">*  (այսուհետ` Պատվիրատու) կողմից </w:t>
      </w:r>
    </w:p>
    <w:p w:rsidR="002462D0" w:rsidRPr="00AE2768" w:rsidRDefault="002462D0" w:rsidP="002462D0">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w:t>
      </w:r>
      <w:r w:rsidRPr="00AE2768">
        <w:rPr>
          <w:rFonts w:ascii="GHEA Grapalat" w:hAnsi="GHEA Grapalat"/>
          <w:sz w:val="20"/>
          <w:szCs w:val="20"/>
          <w:vertAlign w:val="superscript"/>
          <w:lang w:val="hy-AM"/>
        </w:rPr>
        <w:t>պատվիրատուի անվանումը</w:t>
      </w:r>
    </w:p>
    <w:p w:rsidR="002462D0" w:rsidRPr="00AE2768" w:rsidRDefault="002462D0" w:rsidP="002462D0">
      <w:pPr>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կազմակերպված` </w:t>
      </w:r>
      <w:r w:rsidRPr="00AE2768">
        <w:rPr>
          <w:rFonts w:ascii="GHEA Grapalat" w:hAnsi="GHEA Grapalat" w:cs="GHEA Grapalat"/>
          <w:sz w:val="20"/>
          <w:szCs w:val="20"/>
          <w:u w:val="single"/>
          <w:lang w:val="pt-BR"/>
        </w:rPr>
        <w:t xml:space="preserve"> </w:t>
      </w:r>
      <w:r w:rsidRPr="00AE2768">
        <w:rPr>
          <w:rFonts w:ascii="GHEA Grapalat" w:hAnsi="GHEA Grapalat" w:cs="GHEA Grapalat"/>
          <w:sz w:val="20"/>
          <w:szCs w:val="20"/>
          <w:u w:val="single"/>
          <w:lang w:val="pt-BR"/>
        </w:rPr>
        <w:tab/>
        <w:t xml:space="preserve">                                             </w:t>
      </w:r>
      <w:r w:rsidRPr="00AE2768">
        <w:rPr>
          <w:rFonts w:ascii="GHEA Grapalat" w:hAnsi="GHEA Grapalat" w:cs="GHEA Grapalat"/>
          <w:sz w:val="20"/>
          <w:szCs w:val="20"/>
          <w:lang w:val="pt-BR"/>
        </w:rPr>
        <w:t>* ծածկագրով գնման ընթացակարգին:</w:t>
      </w:r>
    </w:p>
    <w:p w:rsidR="002462D0" w:rsidRPr="00AE2768" w:rsidRDefault="002462D0" w:rsidP="002462D0">
      <w:pPr>
        <w:ind w:left="426"/>
        <w:jc w:val="both"/>
        <w:rPr>
          <w:rFonts w:ascii="GHEA Grapalat" w:hAnsi="GHEA Grapalat" w:cs="GHEA Grapalat"/>
          <w:sz w:val="20"/>
          <w:szCs w:val="20"/>
          <w:lang w:val="pt-BR"/>
        </w:rPr>
      </w:pPr>
      <w:r w:rsidRPr="00C710A2">
        <w:rPr>
          <w:rFonts w:ascii="GHEA Grapalat" w:hAnsi="GHEA Grapalat"/>
          <w:sz w:val="20"/>
          <w:szCs w:val="20"/>
          <w:vertAlign w:val="superscript"/>
          <w:lang w:val="pt-BR"/>
        </w:rPr>
        <w:t xml:space="preserve">                                                        </w:t>
      </w:r>
      <w:r w:rsidRPr="00AE2768">
        <w:rPr>
          <w:rFonts w:ascii="GHEA Grapalat" w:hAnsi="GHEA Grapalat"/>
          <w:sz w:val="20"/>
          <w:szCs w:val="20"/>
          <w:vertAlign w:val="superscript"/>
          <w:lang w:val="hy-AM"/>
        </w:rPr>
        <w:t>ընթացակարգի ծածկագիրը</w:t>
      </w:r>
    </w:p>
    <w:p w:rsidR="002462D0" w:rsidRPr="00AE2768" w:rsidRDefault="002462D0" w:rsidP="002462D0">
      <w:pPr>
        <w:ind w:firstLine="360"/>
        <w:jc w:val="both"/>
        <w:rPr>
          <w:rFonts w:ascii="GHEA Grapalat" w:hAnsi="GHEA Grapalat" w:cs="GHEA Grapalat"/>
          <w:color w:val="5B9BD5"/>
          <w:sz w:val="20"/>
          <w:szCs w:val="20"/>
          <w:lang w:val="hy-AM"/>
        </w:rPr>
      </w:pPr>
      <w:r w:rsidRPr="00AE2768">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2462D0" w:rsidRPr="00AE2768" w:rsidRDefault="002462D0" w:rsidP="002462D0">
      <w:pPr>
        <w:ind w:firstLine="360"/>
        <w:jc w:val="both"/>
        <w:rPr>
          <w:rFonts w:ascii="GHEA Grapalat" w:hAnsi="GHEA Grapalat" w:cs="GHEA Grapalat"/>
          <w:color w:val="000000"/>
          <w:sz w:val="20"/>
          <w:szCs w:val="20"/>
          <w:lang w:val="pt-BR"/>
        </w:rPr>
      </w:pPr>
      <w:r w:rsidRPr="00AE2768">
        <w:rPr>
          <w:rFonts w:ascii="GHEA Grapalat" w:hAnsi="GHEA Grapalat" w:cs="GHEA Grapalat"/>
          <w:color w:val="000000"/>
          <w:sz w:val="20"/>
          <w:szCs w:val="20"/>
          <w:lang w:val="pt-BR"/>
        </w:rPr>
        <w:t>1.3 Ընկերությունը</w:t>
      </w:r>
      <w:r w:rsidRPr="00AE2768">
        <w:rPr>
          <w:rFonts w:ascii="GHEA Grapalat" w:hAnsi="GHEA Grapalat" w:cs="GHEA Grapalat"/>
          <w:color w:val="000000"/>
          <w:sz w:val="20"/>
          <w:szCs w:val="20"/>
          <w:lang w:val="hy-AM"/>
        </w:rPr>
        <w:t xml:space="preserve"> սույն </w:t>
      </w:r>
      <w:r w:rsidRPr="00AE2768">
        <w:rPr>
          <w:rFonts w:ascii="GHEA Grapalat" w:hAnsi="GHEA Grapalat" w:cs="GHEA Grapalat"/>
          <w:color w:val="000000"/>
          <w:sz w:val="20"/>
          <w:szCs w:val="20"/>
          <w:lang w:val="pt-BR"/>
        </w:rPr>
        <w:t>տուժանքի համաձայնագ</w:t>
      </w:r>
      <w:r w:rsidRPr="00AE2768">
        <w:rPr>
          <w:rFonts w:ascii="GHEA Grapalat" w:hAnsi="GHEA Grapalat" w:cs="GHEA Grapalat"/>
          <w:color w:val="000000"/>
          <w:sz w:val="20"/>
          <w:szCs w:val="20"/>
          <w:lang w:val="hy-AM"/>
        </w:rPr>
        <w:t>ր</w:t>
      </w:r>
      <w:r w:rsidRPr="00AE2768">
        <w:rPr>
          <w:rFonts w:ascii="GHEA Grapalat" w:hAnsi="GHEA Grapalat" w:cs="GHEA Grapalat"/>
          <w:color w:val="000000"/>
          <w:sz w:val="20"/>
          <w:szCs w:val="20"/>
          <w:lang w:val="pt-BR"/>
        </w:rPr>
        <w:t>ի</w:t>
      </w:r>
      <w:r w:rsidRPr="00AE2768">
        <w:rPr>
          <w:rFonts w:ascii="GHEA Grapalat" w:hAnsi="GHEA Grapalat" w:cs="GHEA Grapalat"/>
          <w:color w:val="000000"/>
          <w:sz w:val="20"/>
          <w:szCs w:val="20"/>
          <w:lang w:val="hy-AM"/>
        </w:rPr>
        <w:t xml:space="preserve">ն կից ներկայացվող վճարման պահանջագրի </w:t>
      </w:r>
      <w:r w:rsidRPr="00C710A2">
        <w:rPr>
          <w:rFonts w:ascii="GHEA Grapalat" w:hAnsi="GHEA Grapalat" w:cs="GHEA Grapalat"/>
          <w:color w:val="000000"/>
          <w:sz w:val="20"/>
          <w:szCs w:val="20"/>
          <w:lang w:val="hy-AM"/>
        </w:rPr>
        <w:t>(</w:t>
      </w:r>
      <w:r w:rsidRPr="00AE2768">
        <w:rPr>
          <w:rFonts w:ascii="GHEA Grapalat" w:hAnsi="GHEA Grapalat" w:cs="GHEA Grapalat"/>
          <w:color w:val="000000"/>
          <w:sz w:val="20"/>
          <w:szCs w:val="20"/>
          <w:lang w:val="hy-AM"/>
        </w:rPr>
        <w:t>այսուհետ` Պահանջագիր</w:t>
      </w:r>
      <w:r w:rsidRPr="00C710A2">
        <w:rPr>
          <w:rFonts w:ascii="GHEA Grapalat" w:hAnsi="GHEA Grapalat" w:cs="GHEA Grapalat"/>
          <w:color w:val="000000"/>
          <w:sz w:val="20"/>
          <w:szCs w:val="20"/>
          <w:lang w:val="hy-AM"/>
        </w:rPr>
        <w:t>)</w:t>
      </w:r>
      <w:r w:rsidRPr="00AE2768">
        <w:rPr>
          <w:rFonts w:ascii="GHEA Grapalat" w:hAnsi="GHEA Grapalat" w:cs="GHEA Grapalat"/>
          <w:color w:val="000000"/>
          <w:sz w:val="20"/>
          <w:szCs w:val="20"/>
          <w:lang w:val="hy-AM"/>
        </w:rPr>
        <w:t xml:space="preserve"> ստորագրմամբ անհետկանչելիորեն  համաձայնվում է, որ</w:t>
      </w:r>
      <w:r w:rsidRPr="00C710A2">
        <w:rPr>
          <w:rFonts w:ascii="GHEA Grapalat" w:hAnsi="GHEA Grapalat" w:cs="GHEA Grapalat"/>
          <w:color w:val="000000"/>
          <w:sz w:val="20"/>
          <w:szCs w:val="20"/>
          <w:lang w:val="hy-AM"/>
        </w:rPr>
        <w:t>՝</w:t>
      </w:r>
      <w:r w:rsidRPr="00AE2768">
        <w:rPr>
          <w:rFonts w:ascii="GHEA Grapalat" w:hAnsi="GHEA Grapalat" w:cs="GHEA Grapalat"/>
          <w:color w:val="000000"/>
          <w:sz w:val="20"/>
          <w:szCs w:val="20"/>
          <w:lang w:val="hy-AM"/>
        </w:rPr>
        <w:t xml:space="preserve"> </w:t>
      </w:r>
    </w:p>
    <w:p w:rsidR="002462D0" w:rsidRPr="00AE2768" w:rsidRDefault="002462D0" w:rsidP="002462D0">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2462D0" w:rsidRPr="00AE2768" w:rsidRDefault="002462D0" w:rsidP="002462D0">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E2768">
        <w:rPr>
          <w:rFonts w:ascii="GHEA Grapalat" w:hAnsi="GHEA Grapalat" w:cs="GHEA Grapalat"/>
          <w:color w:val="000000"/>
          <w:sz w:val="20"/>
          <w:szCs w:val="20"/>
          <w:lang w:val="pt-BR"/>
        </w:rPr>
        <w:t>Ընկերության</w:t>
      </w:r>
      <w:r w:rsidRPr="00AE2768">
        <w:rPr>
          <w:rFonts w:ascii="GHEA Grapalat" w:hAnsi="GHEA Grapalat" w:cs="GHEA Grapalat"/>
          <w:color w:val="000000"/>
          <w:sz w:val="20"/>
          <w:szCs w:val="20"/>
          <w:lang w:val="hy-AM"/>
        </w:rPr>
        <w:t xml:space="preserve"> հաշվից  գանձելու համար՝ առանց լրացուցիչ ակցեպտավորման: </w:t>
      </w:r>
    </w:p>
    <w:p w:rsidR="002462D0" w:rsidRPr="00AE2768" w:rsidRDefault="002462D0" w:rsidP="002462D0">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գ)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2462D0" w:rsidRPr="00AE2768" w:rsidRDefault="002462D0" w:rsidP="002462D0">
      <w:pPr>
        <w:ind w:left="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դ)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2462D0" w:rsidRPr="00AE2768" w:rsidRDefault="002462D0" w:rsidP="002462D0">
      <w:pPr>
        <w:ind w:firstLine="426"/>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2462D0" w:rsidRPr="00AE2768" w:rsidRDefault="002462D0" w:rsidP="002462D0">
      <w:pPr>
        <w:ind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E2768">
        <w:rPr>
          <w:rFonts w:ascii="GHEA Grapalat" w:hAnsi="GHEA Grapalat" w:cs="GHEA Grapalat"/>
          <w:sz w:val="20"/>
          <w:szCs w:val="20"/>
          <w:lang w:val="hy-AM"/>
        </w:rPr>
        <w:t xml:space="preserve">Պահանջագիրը բնօրինակներով </w:t>
      </w:r>
      <w:r w:rsidRPr="00AE2768">
        <w:rPr>
          <w:rFonts w:ascii="GHEA Grapalat" w:hAnsi="GHEA Grapalat" w:cs="GHEA Grapalat"/>
          <w:sz w:val="20"/>
          <w:szCs w:val="20"/>
          <w:lang w:val="pt-BR"/>
        </w:rPr>
        <w:t xml:space="preserve">ներկայացնում է </w:t>
      </w:r>
      <w:r w:rsidRPr="00AE2768">
        <w:rPr>
          <w:rFonts w:ascii="GHEA Grapalat" w:hAnsi="GHEA Grapalat" w:cs="GHEA Grapalat"/>
          <w:sz w:val="20"/>
          <w:szCs w:val="20"/>
          <w:lang w:val="hy-AM"/>
        </w:rPr>
        <w:t>Վճարող Բանկին</w:t>
      </w:r>
      <w:r w:rsidRPr="00AE276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E2768">
        <w:rPr>
          <w:rFonts w:ascii="GHEA Grapalat" w:hAnsi="GHEA Grapalat" w:cs="GHEA Grapalat"/>
          <w:sz w:val="20"/>
          <w:szCs w:val="20"/>
          <w:lang w:val="hy-AM"/>
        </w:rPr>
        <w:t>Պահանջագիրը</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էլեկտրոնային</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թվային</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ստորագրությամբ</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հաստատված</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լինելու</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դեպքում</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դրանք</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Վճարող</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Բանկին</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են</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ներկայացվում</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էլեկտրոնային</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կրիչներով</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ինչպես</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նաև</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դրանցից</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արտատպված</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թղթային</w:t>
      </w:r>
      <w:r w:rsidRPr="00AE2768">
        <w:rPr>
          <w:rFonts w:ascii="GHEA Grapalat" w:hAnsi="GHEA Grapalat" w:cs="GHEA Grapalat"/>
          <w:sz w:val="20"/>
          <w:szCs w:val="20"/>
          <w:lang w:val="pt-BR"/>
        </w:rPr>
        <w:t xml:space="preserve"> </w:t>
      </w:r>
      <w:r w:rsidRPr="00C710A2">
        <w:rPr>
          <w:rFonts w:ascii="GHEA Grapalat" w:hAnsi="GHEA Grapalat" w:cs="GHEA Grapalat"/>
          <w:sz w:val="20"/>
          <w:szCs w:val="20"/>
          <w:lang w:val="hy-AM"/>
        </w:rPr>
        <w:t>տարբերակներով</w:t>
      </w:r>
      <w:r w:rsidRPr="00AE2768">
        <w:rPr>
          <w:rFonts w:ascii="GHEA Grapalat" w:hAnsi="GHEA Grapalat" w:cs="GHEA Grapalat"/>
          <w:sz w:val="20"/>
          <w:szCs w:val="20"/>
          <w:lang w:val="pt-BR"/>
        </w:rPr>
        <w:t>:</w:t>
      </w:r>
    </w:p>
    <w:p w:rsidR="002462D0" w:rsidRPr="00AE2768" w:rsidRDefault="002462D0" w:rsidP="002462D0">
      <w:pPr>
        <w:numPr>
          <w:ilvl w:val="1"/>
          <w:numId w:val="25"/>
        </w:numPr>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2462D0" w:rsidRPr="00AE2768" w:rsidRDefault="002462D0" w:rsidP="002462D0">
      <w:pPr>
        <w:ind w:firstLine="426"/>
        <w:jc w:val="both"/>
        <w:rPr>
          <w:rFonts w:ascii="GHEA Grapalat" w:hAnsi="GHEA Grapalat" w:cs="GHEA Grapalat"/>
          <w:sz w:val="20"/>
          <w:szCs w:val="20"/>
          <w:lang w:val="pt-BR"/>
        </w:rPr>
      </w:pPr>
      <w:r w:rsidRPr="00C710A2">
        <w:rPr>
          <w:rFonts w:ascii="GHEA Grapalat" w:hAnsi="GHEA Grapalat" w:cs="GHEA Grapalat"/>
          <w:sz w:val="20"/>
          <w:szCs w:val="20"/>
          <w:lang w:val="hy-AM"/>
        </w:rPr>
        <w:t xml:space="preserve">1.6 </w:t>
      </w:r>
      <w:r w:rsidRPr="00AE2768">
        <w:rPr>
          <w:rFonts w:ascii="GHEA Grapalat" w:hAnsi="GHEA Grapalat" w:cs="GHEA Grapalat"/>
          <w:sz w:val="20"/>
          <w:szCs w:val="20"/>
          <w:lang w:val="hy-AM"/>
        </w:rPr>
        <w:t>Վճարող Բանկի կողմից Պ</w:t>
      </w:r>
      <w:r w:rsidRPr="00AE2768">
        <w:rPr>
          <w:rFonts w:ascii="GHEA Grapalat" w:hAnsi="GHEA Grapalat" w:cs="GHEA Grapalat"/>
          <w:sz w:val="20"/>
          <w:szCs w:val="20"/>
          <w:lang w:val="pt-BR"/>
        </w:rPr>
        <w:t xml:space="preserve">ահանջագրում նշված գումարի վճարման հետևանքով </w:t>
      </w:r>
      <w:r w:rsidRPr="00AE2768">
        <w:rPr>
          <w:rFonts w:ascii="GHEA Grapalat" w:hAnsi="GHEA Grapalat" w:cs="GHEA Grapalat"/>
          <w:sz w:val="20"/>
          <w:szCs w:val="20"/>
          <w:lang w:val="hy-AM"/>
        </w:rPr>
        <w:t xml:space="preserve">Ընկերության </w:t>
      </w:r>
      <w:r w:rsidRPr="00AE2768">
        <w:rPr>
          <w:rFonts w:ascii="GHEA Grapalat" w:hAnsi="GHEA Grapalat" w:cs="GHEA Grapalat"/>
          <w:sz w:val="20"/>
          <w:szCs w:val="20"/>
          <w:lang w:val="pt-BR"/>
        </w:rPr>
        <w:t xml:space="preserve">առաջացած ռիսկերի (Ընկերության կրած վնասների) </w:t>
      </w:r>
      <w:r w:rsidRPr="00AE2768">
        <w:rPr>
          <w:rFonts w:ascii="GHEA Grapalat" w:hAnsi="GHEA Grapalat" w:cs="GHEA Grapalat"/>
          <w:sz w:val="20"/>
          <w:szCs w:val="20"/>
          <w:lang w:val="hy-AM"/>
        </w:rPr>
        <w:t xml:space="preserve">և բացասական հետևանքների </w:t>
      </w:r>
      <w:r w:rsidRPr="00AE2768">
        <w:rPr>
          <w:rFonts w:ascii="GHEA Grapalat" w:hAnsi="GHEA Grapalat" w:cs="GHEA Grapalat"/>
          <w:sz w:val="20"/>
          <w:szCs w:val="20"/>
          <w:lang w:val="pt-BR"/>
        </w:rPr>
        <w:t>համար Բանկը</w:t>
      </w:r>
      <w:r w:rsidRPr="00AE2768">
        <w:rPr>
          <w:rFonts w:ascii="GHEA Grapalat" w:hAnsi="GHEA Grapalat" w:cs="GHEA Grapalat"/>
          <w:sz w:val="20"/>
          <w:szCs w:val="20"/>
          <w:lang w:val="hy-AM"/>
        </w:rPr>
        <w:t xml:space="preserve"> որևէ</w:t>
      </w:r>
      <w:r w:rsidRPr="00AE2768">
        <w:rPr>
          <w:rFonts w:ascii="GHEA Grapalat" w:hAnsi="GHEA Grapalat" w:cs="GHEA Grapalat"/>
          <w:sz w:val="20"/>
          <w:szCs w:val="20"/>
          <w:lang w:val="pt-BR"/>
        </w:rPr>
        <w:t xml:space="preserve"> պատասխանատվություն չի կրում</w:t>
      </w:r>
      <w:r w:rsidRPr="00AE2768">
        <w:rPr>
          <w:rFonts w:ascii="GHEA Grapalat" w:hAnsi="GHEA Grapalat" w:cs="GHEA Grapalat"/>
          <w:sz w:val="20"/>
          <w:szCs w:val="20"/>
          <w:lang w:val="hy-AM"/>
        </w:rPr>
        <w:t>:</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2462D0" w:rsidRPr="00AE2768" w:rsidRDefault="002462D0" w:rsidP="002462D0">
      <w:pPr>
        <w:ind w:firstLine="426"/>
        <w:jc w:val="both"/>
        <w:rPr>
          <w:rFonts w:ascii="GHEA Grapalat" w:hAnsi="GHEA Grapalat" w:cs="GHEA Grapalat"/>
          <w:sz w:val="20"/>
          <w:szCs w:val="20"/>
          <w:lang w:val="pt-BR"/>
        </w:rPr>
      </w:pPr>
      <w:r w:rsidRPr="00C710A2">
        <w:rPr>
          <w:rFonts w:ascii="GHEA Grapalat" w:hAnsi="GHEA Grapalat" w:cs="GHEA Grapalat"/>
          <w:sz w:val="20"/>
          <w:szCs w:val="20"/>
          <w:lang w:val="pt-BR"/>
        </w:rPr>
        <w:t xml:space="preserve">1.7 </w:t>
      </w:r>
      <w:r w:rsidRPr="00AE2768">
        <w:rPr>
          <w:rFonts w:ascii="GHEA Grapalat" w:hAnsi="GHEA Grapalat" w:cs="GHEA Grapalat"/>
          <w:sz w:val="20"/>
          <w:szCs w:val="20"/>
          <w:lang w:val="hy-AM"/>
        </w:rPr>
        <w:t>Այն դեպքում</w:t>
      </w:r>
      <w:r w:rsidRPr="00AE2768">
        <w:rPr>
          <w:rFonts w:ascii="GHEA Grapalat" w:hAnsi="GHEA Grapalat" w:cs="GHEA Grapalat"/>
          <w:sz w:val="20"/>
          <w:szCs w:val="20"/>
          <w:lang w:val="pt-BR"/>
        </w:rPr>
        <w:t>,</w:t>
      </w:r>
      <w:r w:rsidRPr="00AE2768">
        <w:rPr>
          <w:rFonts w:ascii="GHEA Grapalat" w:hAnsi="GHEA Grapalat" w:cs="GHEA Grapalat"/>
          <w:sz w:val="20"/>
          <w:szCs w:val="20"/>
          <w:lang w:val="hy-AM"/>
        </w:rPr>
        <w:t xml:space="preserve"> երբ Ընկերության հաշվի միջոցները չեն բավարարում</w:t>
      </w:r>
      <w:r w:rsidRPr="00AE2768">
        <w:rPr>
          <w:rFonts w:ascii="GHEA Grapalat" w:hAnsi="GHEA Grapalat" w:cs="GHEA Grapalat"/>
          <w:sz w:val="20"/>
          <w:szCs w:val="20"/>
        </w:rPr>
        <w:t>՝</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Վճարող</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բանկը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վճարման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պահանջագիրը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ստանալուց</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հետո՝</w:t>
      </w:r>
      <w:r w:rsidRPr="00AE2768">
        <w:rPr>
          <w:rFonts w:ascii="GHEA Grapalat" w:hAnsi="GHEA Grapalat" w:cs="GHEA Grapalat"/>
          <w:sz w:val="20"/>
          <w:szCs w:val="20"/>
          <w:lang w:val="pt-BR"/>
        </w:rPr>
        <w:t xml:space="preserve"> 2 (</w:t>
      </w:r>
      <w:r w:rsidRPr="00AE2768">
        <w:rPr>
          <w:rFonts w:ascii="GHEA Grapalat" w:hAnsi="GHEA Grapalat" w:cs="GHEA Grapalat"/>
          <w:sz w:val="20"/>
          <w:szCs w:val="20"/>
        </w:rPr>
        <w:t>երկու</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աշխատանքային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օրվա</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ընթացքում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պետք</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տեղեկացնի</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Պատվիրատուին՝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գրավոր</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ձևով</w:t>
      </w:r>
      <w:r w:rsidRPr="00AE2768">
        <w:rPr>
          <w:rFonts w:ascii="GHEA Grapalat" w:hAnsi="GHEA Grapalat" w:cs="GHEA Grapalat"/>
          <w:sz w:val="20"/>
          <w:szCs w:val="20"/>
          <w:lang w:val="pt-BR"/>
        </w:rPr>
        <w:t>:</w:t>
      </w:r>
    </w:p>
    <w:p w:rsidR="002462D0" w:rsidRPr="00AE2768" w:rsidRDefault="002462D0" w:rsidP="002462D0">
      <w:pPr>
        <w:ind w:firstLine="360"/>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1.8 Սույն համաձայնագիրը և կից </w:t>
      </w:r>
      <w:r w:rsidRPr="00AE2768">
        <w:rPr>
          <w:rFonts w:ascii="GHEA Grapalat" w:hAnsi="GHEA Grapalat" w:cs="GHEA Grapalat"/>
          <w:sz w:val="20"/>
          <w:szCs w:val="20"/>
          <w:lang w:val="hy-AM"/>
        </w:rPr>
        <w:t>Պ</w:t>
      </w:r>
      <w:r w:rsidRPr="00AE2768">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AE2768">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2462D0" w:rsidRPr="00AE2768" w:rsidRDefault="002462D0" w:rsidP="002462D0">
      <w:pPr>
        <w:jc w:val="both"/>
        <w:rPr>
          <w:rFonts w:ascii="GHEA Grapalat" w:hAnsi="GHEA Grapalat" w:cs="GHEA Grapalat"/>
          <w:sz w:val="20"/>
          <w:szCs w:val="20"/>
          <w:lang w:val="hy-AM"/>
        </w:rPr>
      </w:pPr>
    </w:p>
    <w:p w:rsidR="002462D0" w:rsidRPr="00AE2768" w:rsidRDefault="002462D0" w:rsidP="002462D0">
      <w:pPr>
        <w:numPr>
          <w:ilvl w:val="0"/>
          <w:numId w:val="6"/>
        </w:numPr>
        <w:jc w:val="center"/>
        <w:rPr>
          <w:rFonts w:ascii="GHEA Grapalat" w:hAnsi="GHEA Grapalat" w:cs="GHEA Grapalat"/>
          <w:b/>
          <w:bCs/>
          <w:sz w:val="20"/>
          <w:szCs w:val="20"/>
        </w:rPr>
      </w:pPr>
      <w:r w:rsidRPr="00AE2768">
        <w:rPr>
          <w:rFonts w:ascii="GHEA Grapalat" w:hAnsi="GHEA Grapalat" w:cs="GHEA Grapalat"/>
          <w:b/>
          <w:bCs/>
          <w:sz w:val="20"/>
          <w:szCs w:val="20"/>
        </w:rPr>
        <w:t>Այլ պայմաններ</w:t>
      </w:r>
    </w:p>
    <w:p w:rsidR="002462D0" w:rsidRPr="00AE2768" w:rsidRDefault="002462D0" w:rsidP="002462D0">
      <w:pPr>
        <w:ind w:firstLine="567"/>
        <w:jc w:val="both"/>
        <w:rPr>
          <w:rFonts w:ascii="GHEA Grapalat" w:hAnsi="GHEA Grapalat" w:cs="GHEA Grapalat"/>
          <w:sz w:val="20"/>
          <w:szCs w:val="20"/>
          <w:lang w:val="hy-AM"/>
        </w:rPr>
      </w:pPr>
      <w:r w:rsidRPr="00AE2768">
        <w:rPr>
          <w:rFonts w:ascii="GHEA Grapalat" w:hAnsi="GHEA Grapalat" w:cs="GHEA Grapalat"/>
          <w:sz w:val="20"/>
          <w:szCs w:val="20"/>
        </w:rPr>
        <w:t>2.1 Սույն համաձայնագիրը</w:t>
      </w:r>
      <w:r w:rsidRPr="00AE2768">
        <w:rPr>
          <w:rFonts w:ascii="GHEA Grapalat" w:hAnsi="GHEA Grapalat" w:cs="GHEA Grapalat"/>
          <w:sz w:val="20"/>
          <w:szCs w:val="20"/>
          <w:lang w:val="hy-AM"/>
        </w:rPr>
        <w:t xml:space="preserve"> և Պահանջագիրը անհետկանչելի են,</w:t>
      </w:r>
      <w:r w:rsidRPr="00AE2768">
        <w:rPr>
          <w:rFonts w:ascii="GHEA Grapalat" w:hAnsi="GHEA Grapalat" w:cs="GHEA Grapalat"/>
          <w:sz w:val="20"/>
          <w:szCs w:val="20"/>
        </w:rPr>
        <w:t xml:space="preserve"> ուժի մեջ </w:t>
      </w:r>
      <w:r w:rsidRPr="00AE2768">
        <w:rPr>
          <w:rFonts w:ascii="GHEA Grapalat" w:hAnsi="GHEA Grapalat" w:cs="GHEA Grapalat"/>
          <w:sz w:val="20"/>
          <w:szCs w:val="20"/>
          <w:lang w:val="hy-AM"/>
        </w:rPr>
        <w:t>են</w:t>
      </w:r>
      <w:r w:rsidRPr="00AE2768">
        <w:rPr>
          <w:rFonts w:ascii="GHEA Grapalat" w:hAnsi="GHEA Grapalat" w:cs="GHEA Grapalat"/>
          <w:sz w:val="20"/>
          <w:szCs w:val="20"/>
        </w:rPr>
        <w:t xml:space="preserve"> մտնում Ընկերության կողմից վավերացման պահից և ուժի մեջ</w:t>
      </w:r>
      <w:r w:rsidRPr="00AE2768">
        <w:rPr>
          <w:rFonts w:ascii="GHEA Grapalat" w:hAnsi="GHEA Grapalat" w:cs="GHEA Grapalat"/>
          <w:sz w:val="20"/>
          <w:szCs w:val="20"/>
          <w:lang w:val="hy-AM"/>
        </w:rPr>
        <w:t xml:space="preserve"> են մինչև </w:t>
      </w:r>
      <w:r w:rsidRPr="00AE2768">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2462D0" w:rsidRPr="00AE2768" w:rsidRDefault="002462D0" w:rsidP="002462D0">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2462D0" w:rsidRPr="00AE2768" w:rsidRDefault="002462D0" w:rsidP="002462D0">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2462D0" w:rsidRPr="00AE2768" w:rsidDel="00A13215" w:rsidRDefault="002462D0" w:rsidP="002462D0">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462D0" w:rsidRPr="00AE2768" w:rsidRDefault="002462D0" w:rsidP="002462D0">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462D0" w:rsidRPr="00AE2768" w:rsidRDefault="002462D0" w:rsidP="002462D0">
      <w:pPr>
        <w:ind w:firstLine="567"/>
        <w:jc w:val="both"/>
        <w:rPr>
          <w:rFonts w:ascii="GHEA Grapalat" w:hAnsi="GHEA Grapalat" w:cs="GHEA Grapalat"/>
          <w:sz w:val="20"/>
          <w:szCs w:val="20"/>
          <w:lang w:val="hy-AM"/>
        </w:rPr>
      </w:pPr>
    </w:p>
    <w:p w:rsidR="002462D0" w:rsidRPr="00AE2768" w:rsidRDefault="002462D0" w:rsidP="002462D0">
      <w:pPr>
        <w:ind w:firstLine="567"/>
        <w:jc w:val="center"/>
        <w:rPr>
          <w:rFonts w:ascii="GHEA Grapalat" w:hAnsi="GHEA Grapalat" w:cs="GHEA Grapalat"/>
          <w:sz w:val="20"/>
          <w:szCs w:val="20"/>
          <w:lang w:val="hy-AM"/>
        </w:rPr>
      </w:pPr>
      <w:r w:rsidRPr="00AE2768">
        <w:rPr>
          <w:rFonts w:ascii="GHEA Grapalat" w:hAnsi="GHEA Grapalat" w:cs="GHEA Grapalat"/>
          <w:b/>
          <w:sz w:val="20"/>
          <w:szCs w:val="20"/>
          <w:lang w:val="hy-AM"/>
        </w:rPr>
        <w:t>3. Ընկերության հասցեն, բանկային վավերապայմանները`</w:t>
      </w:r>
    </w:p>
    <w:p w:rsidR="002462D0" w:rsidRPr="00AE2768" w:rsidRDefault="002462D0" w:rsidP="002462D0">
      <w:pPr>
        <w:jc w:val="both"/>
        <w:rPr>
          <w:rFonts w:ascii="GHEA Grapalat" w:hAnsi="GHEA Grapalat" w:cs="GHEA Grapalat"/>
          <w:sz w:val="20"/>
          <w:szCs w:val="20"/>
          <w:u w:val="single"/>
          <w:lang w:val="hy-AM"/>
        </w:rPr>
      </w:pP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2462D0" w:rsidRPr="00AE2768" w:rsidRDefault="002462D0" w:rsidP="002462D0">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 անվանումը</w:t>
      </w:r>
    </w:p>
    <w:p w:rsidR="002462D0" w:rsidRPr="00AE2768" w:rsidRDefault="002462D0" w:rsidP="002462D0">
      <w:pPr>
        <w:jc w:val="both"/>
        <w:rPr>
          <w:rFonts w:ascii="GHEA Grapalat" w:hAnsi="GHEA Grapalat"/>
          <w:sz w:val="18"/>
          <w:szCs w:val="18"/>
          <w:u w:val="single"/>
          <w:vertAlign w:val="superscript"/>
          <w:lang w:val="hy-AM"/>
        </w:rPr>
      </w:pPr>
      <w:r w:rsidRPr="00AE2768">
        <w:rPr>
          <w:rFonts w:ascii="GHEA Grapalat" w:hAnsi="GHEA Grapalat"/>
          <w:sz w:val="18"/>
          <w:szCs w:val="18"/>
          <w:vertAlign w:val="superscript"/>
          <w:lang w:val="hy-AM"/>
        </w:rPr>
        <w:t xml:space="preserve"> </w:t>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2462D0" w:rsidRPr="00AE2768" w:rsidRDefault="002462D0" w:rsidP="002462D0">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 հասցեն</w:t>
      </w:r>
    </w:p>
    <w:p w:rsidR="002462D0" w:rsidRPr="00AE2768" w:rsidRDefault="002462D0" w:rsidP="002462D0">
      <w:pPr>
        <w:jc w:val="both"/>
        <w:rPr>
          <w:rFonts w:ascii="GHEA Grapalat" w:hAnsi="GHEA Grapalat"/>
          <w:sz w:val="18"/>
          <w:szCs w:val="18"/>
          <w:u w:val="single"/>
          <w:vertAlign w:val="superscript"/>
          <w:lang w:val="hy-AM"/>
        </w:rPr>
      </w:pP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2462D0" w:rsidRPr="00AE2768" w:rsidRDefault="002462D0" w:rsidP="002462D0">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ընկերությանը սպասարկող բանկի անվանումը</w:t>
      </w:r>
    </w:p>
    <w:p w:rsidR="002462D0" w:rsidRPr="00AE2768" w:rsidRDefault="002462D0" w:rsidP="002462D0">
      <w:pPr>
        <w:jc w:val="both"/>
        <w:rPr>
          <w:rFonts w:ascii="GHEA Grapalat" w:hAnsi="GHEA Grapalat"/>
          <w:sz w:val="18"/>
          <w:szCs w:val="18"/>
          <w:u w:val="single"/>
          <w:vertAlign w:val="superscript"/>
          <w:lang w:val="hy-AM"/>
        </w:rPr>
      </w:pP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2462D0" w:rsidRPr="00AE2768" w:rsidRDefault="002462D0" w:rsidP="002462D0">
      <w:pPr>
        <w:jc w:val="both"/>
        <w:rPr>
          <w:rFonts w:ascii="GHEA Grapalat" w:hAnsi="GHEA Grapalat"/>
          <w:sz w:val="18"/>
          <w:szCs w:val="18"/>
          <w:u w:val="single"/>
          <w:vertAlign w:val="superscript"/>
          <w:lang w:val="hy-AM"/>
        </w:rPr>
      </w:pPr>
    </w:p>
    <w:p w:rsidR="002462D0" w:rsidRPr="00AE2768" w:rsidRDefault="002462D0" w:rsidP="002462D0">
      <w:pPr>
        <w:jc w:val="both"/>
        <w:rPr>
          <w:rFonts w:ascii="GHEA Grapalat" w:hAnsi="GHEA Grapalat"/>
          <w:sz w:val="20"/>
          <w:szCs w:val="20"/>
          <w:lang w:val="hy-AM"/>
        </w:rPr>
      </w:pPr>
      <w:r w:rsidRPr="00AE2768">
        <w:rPr>
          <w:rFonts w:ascii="GHEA Grapalat" w:hAnsi="GHEA Grapalat"/>
          <w:sz w:val="20"/>
          <w:szCs w:val="20"/>
          <w:lang w:val="hy-AM"/>
        </w:rPr>
        <w:t>Կ.Տ</w:t>
      </w:r>
    </w:p>
    <w:p w:rsidR="002462D0" w:rsidRPr="00AE2768" w:rsidRDefault="002462D0" w:rsidP="002462D0">
      <w:pPr>
        <w:jc w:val="both"/>
        <w:rPr>
          <w:rFonts w:ascii="GHEA Grapalat" w:hAnsi="GHEA Grapalat"/>
          <w:sz w:val="20"/>
          <w:szCs w:val="20"/>
          <w:lang w:val="hy-AM"/>
        </w:rPr>
      </w:pPr>
    </w:p>
    <w:p w:rsidR="002462D0" w:rsidRPr="00AE2768" w:rsidRDefault="002462D0" w:rsidP="002462D0">
      <w:pPr>
        <w:jc w:val="both"/>
        <w:rPr>
          <w:rFonts w:ascii="GHEA Grapalat" w:hAnsi="GHEA Grapalat"/>
          <w:sz w:val="20"/>
          <w:szCs w:val="20"/>
          <w:lang w:val="hy-AM"/>
        </w:rPr>
      </w:pPr>
      <w:r w:rsidRPr="00AE2768">
        <w:rPr>
          <w:rFonts w:ascii="GHEA Grapalat" w:hAnsi="GHEA Grapalat"/>
          <w:sz w:val="20"/>
          <w:szCs w:val="20"/>
          <w:lang w:val="hy-AM"/>
        </w:rPr>
        <w:t>Օր/ամիս/տարի</w:t>
      </w:r>
    </w:p>
    <w:p w:rsidR="002462D0" w:rsidRPr="00AE2768" w:rsidRDefault="002462D0" w:rsidP="002462D0">
      <w:pPr>
        <w:jc w:val="both"/>
        <w:rPr>
          <w:rFonts w:ascii="GHEA Grapalat" w:hAnsi="GHEA Grapalat"/>
          <w:sz w:val="18"/>
          <w:szCs w:val="18"/>
          <w:vertAlign w:val="superscript"/>
          <w:lang w:val="hy-AM"/>
        </w:rPr>
      </w:pPr>
    </w:p>
    <w:p w:rsidR="002462D0" w:rsidRPr="00AE2768" w:rsidRDefault="002462D0" w:rsidP="002462D0">
      <w:pPr>
        <w:jc w:val="both"/>
        <w:rPr>
          <w:rFonts w:ascii="GHEA Grapalat" w:hAnsi="GHEA Grapalat" w:cs="GHEA Grapalat"/>
          <w:i/>
          <w:sz w:val="18"/>
          <w:szCs w:val="18"/>
          <w:lang w:val="hy-AM"/>
        </w:rPr>
      </w:pPr>
    </w:p>
    <w:p w:rsidR="002462D0" w:rsidRPr="00AE2768"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E2768">
        <w:rPr>
          <w:rFonts w:ascii="GHEA Grapalat" w:hAnsi="GHEA Grapalat" w:cs="Sylfaen"/>
          <w:i/>
          <w:sz w:val="16"/>
          <w:szCs w:val="16"/>
          <w:lang w:val="hy-AM"/>
        </w:rPr>
        <w:t xml:space="preserve">* </w:t>
      </w:r>
      <w:r w:rsidRPr="00AE2768">
        <w:rPr>
          <w:rFonts w:ascii="GHEA Grapalat" w:hAnsi="GHEA Grapalat"/>
          <w:i/>
          <w:sz w:val="16"/>
          <w:szCs w:val="16"/>
          <w:lang w:val="hy-AM"/>
        </w:rPr>
        <w:t>լրացվում է հանձնաժողովի քարտուղարի կողմից` մինչև հրավերը տեղեկագրում հրապարակելը:</w:t>
      </w:r>
    </w:p>
    <w:p w:rsidR="002462D0" w:rsidRPr="00AE2768" w:rsidRDefault="002462D0" w:rsidP="002462D0">
      <w:pPr>
        <w:pStyle w:val="31"/>
        <w:spacing w:line="240" w:lineRule="auto"/>
        <w:jc w:val="right"/>
        <w:rPr>
          <w:rFonts w:ascii="GHEA Grapalat" w:hAnsi="GHEA Grapalat"/>
          <w:b/>
          <w:lang w:val="hy-AM"/>
        </w:rPr>
      </w:pPr>
      <w:r w:rsidRPr="00AE2768">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2462D0" w:rsidRPr="00AE2768" w:rsidTr="00A45D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Sylfaen"/>
                <w:b/>
                <w:bCs/>
                <w:sz w:val="20"/>
                <w:szCs w:val="20"/>
                <w:lang w:val="hy-AM"/>
              </w:rPr>
            </w:pPr>
            <w:r w:rsidRPr="00AE2768">
              <w:rPr>
                <w:rFonts w:ascii="GHEA Grapalat" w:hAnsi="GHEA Grapalat" w:cs="Sylfaen"/>
                <w:sz w:val="20"/>
                <w:szCs w:val="20"/>
              </w:rPr>
              <w:lastRenderedPageBreak/>
              <w:t xml:space="preserve">1.                                                              </w:t>
            </w:r>
            <w:r w:rsidRPr="00AE2768">
              <w:rPr>
                <w:rFonts w:ascii="GHEA Grapalat" w:hAnsi="GHEA Grapalat" w:cs="Sylfaen"/>
                <w:b/>
                <w:bCs/>
                <w:sz w:val="20"/>
                <w:szCs w:val="20"/>
              </w:rPr>
              <w:t>ՎՃԱՐՄԱՆ</w:t>
            </w:r>
            <w:r w:rsidRPr="00AE2768">
              <w:rPr>
                <w:rFonts w:ascii="GHEA Grapalat" w:hAnsi="GHEA Grapalat" w:cs="Arial"/>
                <w:b/>
                <w:bCs/>
                <w:sz w:val="20"/>
                <w:szCs w:val="20"/>
              </w:rPr>
              <w:t xml:space="preserve"> </w:t>
            </w:r>
            <w:r w:rsidRPr="00AE2768">
              <w:rPr>
                <w:rFonts w:ascii="GHEA Grapalat" w:hAnsi="GHEA Grapalat" w:cs="Sylfaen"/>
                <w:b/>
                <w:bCs/>
                <w:sz w:val="20"/>
                <w:szCs w:val="20"/>
              </w:rPr>
              <w:t xml:space="preserve">ՊԱՀԱՆՋԱԳԻՐ* </w:t>
            </w:r>
          </w:p>
          <w:p w:rsidR="002462D0" w:rsidRPr="00AE2768" w:rsidRDefault="002462D0" w:rsidP="00A45DD0">
            <w:pPr>
              <w:jc w:val="center"/>
              <w:rPr>
                <w:rFonts w:ascii="GHEA Grapalat" w:hAnsi="GHEA Grapalat" w:cs="Arial"/>
                <w:bCs/>
                <w:i/>
                <w:sz w:val="20"/>
                <w:szCs w:val="20"/>
              </w:rPr>
            </w:pPr>
          </w:p>
        </w:tc>
      </w:tr>
      <w:tr w:rsidR="002462D0" w:rsidRPr="00AE2768" w:rsidTr="00A45D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Sylfaen"/>
                <w:sz w:val="20"/>
                <w:szCs w:val="20"/>
                <w:lang w:val="hy-AM"/>
              </w:rPr>
            </w:pPr>
            <w:r w:rsidRPr="00AE2768">
              <w:rPr>
                <w:rFonts w:ascii="GHEA Grapalat" w:hAnsi="GHEA Grapalat" w:cs="Sylfaen"/>
                <w:sz w:val="20"/>
                <w:szCs w:val="20"/>
                <w:lang w:val="hy-AM"/>
              </w:rPr>
              <w:t>2</w:t>
            </w:r>
            <w:r w:rsidRPr="00AE2768">
              <w:rPr>
                <w:rFonts w:ascii="GHEA Grapalat" w:hAnsi="GHEA Grapalat" w:cs="Sylfaen"/>
                <w:sz w:val="20"/>
                <w:szCs w:val="20"/>
              </w:rPr>
              <w:t>.</w:t>
            </w:r>
            <w:r w:rsidRPr="00AE2768">
              <w:rPr>
                <w:rFonts w:ascii="GHEA Grapalat" w:hAnsi="GHEA Grapalat" w:cs="Sylfaen"/>
                <w:sz w:val="20"/>
                <w:szCs w:val="20"/>
                <w:lang w:val="hy-AM"/>
              </w:rPr>
              <w:t xml:space="preserve"> Թիվ </w:t>
            </w:r>
          </w:p>
        </w:tc>
      </w:tr>
      <w:tr w:rsidR="002462D0" w:rsidRPr="00AE2768" w:rsidTr="00A45DD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lang w:val="hy-AM"/>
              </w:rPr>
              <w:t>3</w:t>
            </w:r>
            <w:r w:rsidRPr="00AE2768">
              <w:rPr>
                <w:rFonts w:ascii="GHEA Grapalat" w:hAnsi="GHEA Grapalat" w:cs="Sylfaen"/>
                <w:sz w:val="20"/>
                <w:szCs w:val="20"/>
              </w:rPr>
              <w:t>.                                                         Ներկայացման</w:t>
            </w:r>
            <w:r w:rsidRPr="00AE2768">
              <w:rPr>
                <w:rFonts w:ascii="GHEA Grapalat" w:hAnsi="GHEA Grapalat" w:cs="Arial"/>
                <w:sz w:val="20"/>
                <w:szCs w:val="20"/>
              </w:rPr>
              <w:t xml:space="preserve"> </w:t>
            </w:r>
            <w:r w:rsidRPr="00AE2768">
              <w:rPr>
                <w:rFonts w:ascii="GHEA Grapalat" w:hAnsi="GHEA Grapalat" w:cs="Sylfaen"/>
                <w:sz w:val="20"/>
                <w:szCs w:val="20"/>
              </w:rPr>
              <w:t>ամսաթիվը</w:t>
            </w:r>
            <w:r w:rsidRPr="00AE2768">
              <w:rPr>
                <w:rFonts w:ascii="GHEA Grapalat" w:hAnsi="GHEA Grapalat" w:cs="Arial"/>
                <w:sz w:val="20"/>
                <w:szCs w:val="20"/>
              </w:rPr>
              <w:t xml:space="preserve">`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tc>
      </w:tr>
      <w:tr w:rsidR="002462D0" w:rsidRPr="00AE2768" w:rsidTr="00A45DD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lang w:val="hy-AM"/>
              </w:rPr>
              <w:t>4</w:t>
            </w:r>
            <w:r w:rsidRPr="00AE2768">
              <w:rPr>
                <w:rFonts w:ascii="GHEA Grapalat" w:hAnsi="GHEA Grapalat" w:cs="Sylfaen"/>
                <w:sz w:val="20"/>
                <w:szCs w:val="20"/>
              </w:rPr>
              <w:t xml:space="preserve">. </w:t>
            </w: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Sylfaen"/>
                <w:sz w:val="20"/>
                <w:szCs w:val="20"/>
              </w:rPr>
              <w:t xml:space="preserve">(Ընկերություն </w:t>
            </w:r>
            <w:r w:rsidRPr="00AE2768">
              <w:rPr>
                <w:rFonts w:ascii="GHEA Grapalat" w:hAnsi="GHEA Grapalat" w:cs="Arial"/>
                <w:sz w:val="20"/>
                <w:szCs w:val="20"/>
              </w:rPr>
              <w:t>`</w:t>
            </w:r>
          </w:p>
        </w:tc>
      </w:tr>
      <w:tr w:rsidR="002462D0" w:rsidRPr="00AE2768" w:rsidTr="00A45DD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lang w:val="hy-AM"/>
              </w:rPr>
              <w:t>5</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ն սպասարկող Ֆինանսական կազմակերպություն </w:t>
            </w:r>
            <w:r w:rsidRPr="00AE2768">
              <w:rPr>
                <w:rFonts w:ascii="GHEA Grapalat" w:hAnsi="GHEA Grapalat" w:cs="Sylfaen"/>
                <w:sz w:val="20"/>
                <w:szCs w:val="20"/>
              </w:rPr>
              <w:t>(</w:t>
            </w:r>
            <w:r w:rsidRPr="00AE2768">
              <w:rPr>
                <w:rFonts w:ascii="GHEA Grapalat" w:hAnsi="GHEA Grapalat" w:cs="Arial"/>
                <w:sz w:val="20"/>
                <w:szCs w:val="20"/>
              </w:rPr>
              <w:t xml:space="preserve"> </w:t>
            </w:r>
            <w:r w:rsidRPr="00AE2768">
              <w:rPr>
                <w:rFonts w:ascii="GHEA Grapalat" w:hAnsi="GHEA Grapalat" w:cs="Sylfaen"/>
                <w:sz w:val="20"/>
                <w:szCs w:val="20"/>
              </w:rPr>
              <w:t>բանկ)</w:t>
            </w:r>
            <w:r w:rsidRPr="00AE2768">
              <w:rPr>
                <w:rFonts w:ascii="GHEA Grapalat" w:hAnsi="GHEA Grapalat" w:cs="Arial"/>
                <w:sz w:val="20"/>
                <w:szCs w:val="20"/>
              </w:rPr>
              <w:t>`</w:t>
            </w:r>
          </w:p>
        </w:tc>
      </w:tr>
      <w:tr w:rsidR="002462D0" w:rsidRPr="00AE2768" w:rsidTr="00A45DD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lang w:val="hy-AM"/>
              </w:rPr>
              <w:t>6</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w:t>
            </w:r>
          </w:p>
        </w:tc>
      </w:tr>
      <w:tr w:rsidR="002462D0" w:rsidRPr="00AE2768" w:rsidTr="00A45D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lang w:val="hy-AM"/>
              </w:rPr>
              <w:t>7</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p>
        </w:tc>
      </w:tr>
      <w:tr w:rsidR="002462D0" w:rsidRPr="00AE2768" w:rsidTr="00A45D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lang w:val="hy-AM"/>
              </w:rPr>
              <w:t>8</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ՀԾՀ</w:t>
            </w:r>
            <w:r w:rsidRPr="00AE2768">
              <w:rPr>
                <w:rFonts w:ascii="GHEA Grapalat" w:hAnsi="GHEA Grapalat" w:cs="Arial"/>
                <w:sz w:val="20"/>
                <w:szCs w:val="20"/>
              </w:rPr>
              <w:t>`</w:t>
            </w:r>
          </w:p>
        </w:tc>
      </w:tr>
      <w:tr w:rsidR="002462D0" w:rsidRPr="00AE2768" w:rsidTr="00A45D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Arial"/>
                <w:sz w:val="20"/>
                <w:szCs w:val="20"/>
              </w:rPr>
              <w:t>`</w:t>
            </w:r>
            <w:r>
              <w:rPr>
                <w:rFonts w:ascii="GHEA Grapalat" w:hAnsi="GHEA Grapalat" w:cs="Arial"/>
                <w:sz w:val="20"/>
                <w:szCs w:val="20"/>
              </w:rPr>
              <w:t xml:space="preserve"> </w:t>
            </w:r>
            <w:r w:rsidRPr="00B64FFE">
              <w:rPr>
                <w:rFonts w:ascii="GHEA Grapalat" w:hAnsi="GHEA Grapalat" w:cs="Arial"/>
                <w:sz w:val="20"/>
                <w:szCs w:val="20"/>
              </w:rPr>
              <w:t>`</w:t>
            </w:r>
            <w:r>
              <w:rPr>
                <w:rFonts w:ascii="GHEA Grapalat" w:hAnsi="GHEA Grapalat" w:cs="Arial"/>
                <w:sz w:val="20"/>
                <w:szCs w:val="20"/>
                <w:lang w:val="hy-AM"/>
              </w:rPr>
              <w:t>«Ջրվեժի համայնքային տնտեսություն» ՀՈԱԿ</w:t>
            </w:r>
          </w:p>
        </w:tc>
      </w:tr>
      <w:tr w:rsidR="002462D0" w:rsidRPr="00AE2768" w:rsidTr="00A45D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2C5222" w:rsidRDefault="002462D0" w:rsidP="00A45DD0">
            <w:pPr>
              <w:rPr>
                <w:rFonts w:ascii="GHEA Grapalat" w:hAnsi="GHEA Grapalat" w:cs="Sylfaen"/>
                <w:sz w:val="20"/>
                <w:szCs w:val="20"/>
              </w:rPr>
            </w:pPr>
            <w:r w:rsidRPr="00AE2768">
              <w:rPr>
                <w:rFonts w:ascii="GHEA Grapalat" w:hAnsi="GHEA Grapalat" w:cs="Sylfaen"/>
                <w:sz w:val="20"/>
                <w:szCs w:val="20"/>
                <w:lang w:val="ru-RU"/>
              </w:rPr>
              <w:t xml:space="preserve">10. </w:t>
            </w:r>
            <w:r w:rsidRPr="00AE2768">
              <w:rPr>
                <w:rFonts w:ascii="GHEA Grapalat" w:hAnsi="GHEA Grapalat" w:cs="Sylfaen"/>
                <w:sz w:val="20"/>
                <w:szCs w:val="20"/>
              </w:rPr>
              <w:t xml:space="preserve"> Շահառուի</w:t>
            </w:r>
            <w:r w:rsidRPr="00AE2768">
              <w:rPr>
                <w:rFonts w:ascii="GHEA Grapalat" w:hAnsi="GHEA Grapalat" w:cs="Arial"/>
                <w:sz w:val="20"/>
                <w:szCs w:val="20"/>
              </w:rPr>
              <w:t xml:space="preserve"> </w:t>
            </w:r>
            <w:r w:rsidRPr="00AE2768">
              <w:rPr>
                <w:rFonts w:ascii="GHEA Grapalat" w:hAnsi="GHEA Grapalat" w:cs="Sylfaen"/>
                <w:sz w:val="20"/>
                <w:szCs w:val="20"/>
              </w:rPr>
              <w:t xml:space="preserve"> ՀԾՀ</w:t>
            </w:r>
            <w:r w:rsidRPr="00AE2768">
              <w:rPr>
                <w:rFonts w:ascii="GHEA Grapalat" w:hAnsi="GHEA Grapalat" w:cs="Sylfaen"/>
                <w:sz w:val="20"/>
                <w:szCs w:val="20"/>
                <w:lang w:val="ru-RU"/>
              </w:rPr>
              <w:t xml:space="preserve"> (</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r>
              <w:rPr>
                <w:rFonts w:ascii="GHEA Grapalat" w:hAnsi="GHEA Grapalat" w:cs="Sylfaen"/>
                <w:sz w:val="20"/>
                <w:szCs w:val="20"/>
              </w:rPr>
              <w:t xml:space="preserve"> </w:t>
            </w:r>
          </w:p>
        </w:tc>
      </w:tr>
      <w:tr w:rsidR="002462D0" w:rsidRPr="00AE2768" w:rsidTr="00A45DD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03536778</w:t>
            </w:r>
          </w:p>
        </w:tc>
      </w:tr>
      <w:tr w:rsidR="002462D0" w:rsidRPr="00AE2768" w:rsidTr="00A45DD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Pr>
                <w:rFonts w:ascii="GHEA Grapalat" w:hAnsi="GHEA Grapalat" w:cs="Arial"/>
                <w:sz w:val="20"/>
                <w:szCs w:val="20"/>
              </w:rPr>
              <w:t xml:space="preserve">  ՎՏԲ-Հայաստան Բանկ</w:t>
            </w:r>
          </w:p>
        </w:tc>
      </w:tr>
      <w:tr w:rsidR="002462D0" w:rsidRPr="00AE2768" w:rsidTr="00A45DD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Pr>
                <w:rFonts w:ascii="GHEA Grapalat" w:hAnsi="GHEA Grapalat" w:cs="Arial"/>
                <w:sz w:val="20"/>
                <w:szCs w:val="20"/>
              </w:rPr>
              <w:t xml:space="preserve"> 16075026029300</w:t>
            </w:r>
          </w:p>
        </w:tc>
      </w:tr>
      <w:tr w:rsidR="002462D0" w:rsidRPr="00AE2768" w:rsidTr="00A45D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4</w:t>
            </w:r>
            <w:r w:rsidRPr="00AE2768">
              <w:rPr>
                <w:rFonts w:ascii="GHEA Grapalat" w:hAnsi="GHEA Grapalat" w:cs="Sylfaen"/>
                <w:sz w:val="20"/>
                <w:szCs w:val="20"/>
              </w:rPr>
              <w:t>.Գումարը</w:t>
            </w:r>
            <w:r w:rsidRPr="00AE2768">
              <w:rPr>
                <w:rFonts w:ascii="GHEA Grapalat" w:hAnsi="GHEA Grapalat" w:cs="Arial"/>
                <w:sz w:val="20"/>
                <w:szCs w:val="20"/>
              </w:rPr>
              <w:t xml:space="preserve"> </w:t>
            </w:r>
            <w:r w:rsidRPr="00AE2768">
              <w:rPr>
                <w:rFonts w:ascii="GHEA Grapalat" w:hAnsi="GHEA Grapalat" w:cs="Arial"/>
                <w:sz w:val="20"/>
                <w:szCs w:val="20"/>
                <w:lang w:val="ru-RU"/>
              </w:rPr>
              <w:t>(</w:t>
            </w:r>
            <w:r w:rsidRPr="00AE2768">
              <w:rPr>
                <w:rFonts w:ascii="GHEA Grapalat" w:hAnsi="GHEA Grapalat" w:cs="Sylfaen"/>
                <w:sz w:val="20"/>
                <w:szCs w:val="20"/>
              </w:rPr>
              <w:t>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ru-RU"/>
              </w:rPr>
              <w:t>)</w:t>
            </w:r>
            <w:r w:rsidRPr="00AE2768">
              <w:rPr>
                <w:rFonts w:ascii="GHEA Grapalat" w:hAnsi="GHEA Grapalat" w:cs="Arial"/>
                <w:sz w:val="20"/>
                <w:szCs w:val="20"/>
              </w:rPr>
              <w:t>`</w:t>
            </w:r>
            <w:r>
              <w:rPr>
                <w:rFonts w:ascii="GHEA Grapalat" w:hAnsi="GHEA Grapalat" w:cs="Arial"/>
                <w:sz w:val="20"/>
                <w:szCs w:val="20"/>
              </w:rPr>
              <w:t xml:space="preserve"> </w:t>
            </w:r>
          </w:p>
        </w:tc>
      </w:tr>
      <w:tr w:rsidR="002462D0" w:rsidRPr="00AE2768" w:rsidTr="00A45D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t xml:space="preserve">15. </w:t>
            </w:r>
            <w:r w:rsidRPr="00AE2768">
              <w:rPr>
                <w:rFonts w:ascii="GHEA Grapalat" w:hAnsi="GHEA Grapalat" w:cs="Sylfaen"/>
                <w:sz w:val="20"/>
                <w:szCs w:val="20"/>
                <w:lang w:val="hy-AM"/>
              </w:rPr>
              <w:t xml:space="preserve">Ակցեպտավորված գումարը՝ </w:t>
            </w:r>
            <w:r w:rsidRPr="00AE2768">
              <w:rPr>
                <w:rFonts w:ascii="GHEA Grapalat" w:hAnsi="GHEA Grapalat" w:cs="Sylfaen"/>
                <w:sz w:val="20"/>
                <w:szCs w:val="20"/>
              </w:rPr>
              <w:t xml:space="preserve"> (թվերով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hy-AM"/>
              </w:rPr>
              <w:t xml:space="preserve">  </w:t>
            </w:r>
            <w:r w:rsidRPr="00AE2768">
              <w:rPr>
                <w:rFonts w:ascii="GHEA Grapalat" w:hAnsi="GHEA Grapalat" w:cs="Sylfaen"/>
                <w:sz w:val="20"/>
                <w:szCs w:val="20"/>
              </w:rPr>
              <w:t>(</w:t>
            </w:r>
            <w:r w:rsidRPr="00AE2768">
              <w:rPr>
                <w:rFonts w:ascii="GHEA Grapalat" w:hAnsi="GHEA Grapalat" w:cs="Sylfaen"/>
                <w:sz w:val="20"/>
                <w:szCs w:val="20"/>
                <w:lang w:val="hy-AM"/>
              </w:rPr>
              <w:t>նախատեսված է նշված գումարի մասնակի ակցեպտի համար, որը չի կիրառվում</w:t>
            </w:r>
            <w:r w:rsidRPr="00AE2768">
              <w:rPr>
                <w:rFonts w:ascii="GHEA Grapalat" w:hAnsi="GHEA Grapalat" w:cs="Sylfaen"/>
                <w:sz w:val="20"/>
                <w:szCs w:val="20"/>
              </w:rPr>
              <w:t>)</w:t>
            </w:r>
          </w:p>
        </w:tc>
      </w:tr>
      <w:tr w:rsidR="002462D0" w:rsidRPr="00AE2768" w:rsidTr="00A45D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ru-RU"/>
              </w:rPr>
              <w:t>6</w:t>
            </w:r>
            <w:r w:rsidRPr="00AE2768">
              <w:rPr>
                <w:rFonts w:ascii="GHEA Grapalat" w:hAnsi="GHEA Grapalat" w:cs="Sylfaen"/>
                <w:sz w:val="20"/>
                <w:szCs w:val="20"/>
              </w:rPr>
              <w:t>.Արժույթը</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կոդով</w:t>
            </w:r>
            <w:r w:rsidRPr="00AE2768">
              <w:rPr>
                <w:rFonts w:ascii="GHEA Grapalat" w:hAnsi="GHEA Grapalat" w:cs="Arial"/>
                <w:sz w:val="20"/>
                <w:szCs w:val="20"/>
              </w:rPr>
              <w:t>)`</w:t>
            </w:r>
          </w:p>
        </w:tc>
      </w:tr>
      <w:tr w:rsidR="002462D0" w:rsidRPr="00AE2768" w:rsidTr="00A45D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lang w:val="hy-AM"/>
              </w:rPr>
            </w:pPr>
            <w:r w:rsidRPr="00AE2768">
              <w:rPr>
                <w:rFonts w:ascii="GHEA Grapalat" w:hAnsi="GHEA Grapalat" w:cs="Sylfaen"/>
                <w:sz w:val="20"/>
                <w:szCs w:val="20"/>
              </w:rPr>
              <w:t>1</w:t>
            </w:r>
            <w:r w:rsidRPr="00AE2768">
              <w:rPr>
                <w:rFonts w:ascii="GHEA Grapalat" w:hAnsi="GHEA Grapalat" w:cs="Sylfaen"/>
                <w:sz w:val="20"/>
                <w:szCs w:val="20"/>
                <w:lang w:val="hy-AM"/>
              </w:rPr>
              <w:t>7</w:t>
            </w:r>
            <w:r w:rsidRPr="00AE2768">
              <w:rPr>
                <w:rFonts w:ascii="GHEA Grapalat" w:hAnsi="GHEA Grapalat" w:cs="Sylfaen"/>
                <w:sz w:val="20"/>
                <w:szCs w:val="20"/>
              </w:rPr>
              <w:t>.Գործարքի</w:t>
            </w:r>
            <w:r w:rsidRPr="00AE2768">
              <w:rPr>
                <w:rFonts w:ascii="GHEA Grapalat" w:hAnsi="GHEA Grapalat" w:cs="Arial"/>
                <w:sz w:val="20"/>
                <w:szCs w:val="20"/>
              </w:rPr>
              <w:t xml:space="preserve"> (</w:t>
            </w:r>
            <w:r w:rsidRPr="00AE2768">
              <w:rPr>
                <w:rFonts w:ascii="GHEA Grapalat" w:hAnsi="GHEA Grapalat" w:cs="Sylfaen"/>
                <w:sz w:val="20"/>
                <w:szCs w:val="20"/>
              </w:rPr>
              <w:t>վճարման</w:t>
            </w:r>
            <w:r w:rsidRPr="00AE2768">
              <w:rPr>
                <w:rFonts w:ascii="GHEA Grapalat" w:hAnsi="GHEA Grapalat" w:cs="Arial"/>
                <w:sz w:val="20"/>
                <w:szCs w:val="20"/>
              </w:rPr>
              <w:t xml:space="preserve">) </w:t>
            </w:r>
            <w:r w:rsidRPr="00AE2768">
              <w:rPr>
                <w:rFonts w:ascii="GHEA Grapalat" w:hAnsi="GHEA Grapalat" w:cs="Sylfaen"/>
                <w:sz w:val="20"/>
                <w:szCs w:val="20"/>
              </w:rPr>
              <w:t>նպատակը</w:t>
            </w:r>
            <w:r w:rsidRPr="00AE2768">
              <w:rPr>
                <w:rFonts w:ascii="GHEA Grapalat" w:hAnsi="GHEA Grapalat" w:cs="Arial"/>
                <w:sz w:val="20"/>
                <w:szCs w:val="20"/>
              </w:rPr>
              <w:t>`</w:t>
            </w:r>
            <w:r w:rsidRPr="00AE2768">
              <w:rPr>
                <w:rFonts w:ascii="GHEA Grapalat" w:hAnsi="GHEA Grapalat" w:cs="Arial"/>
                <w:sz w:val="20"/>
                <w:szCs w:val="20"/>
                <w:lang w:val="hy-AM"/>
              </w:rPr>
              <w:t xml:space="preserve">  </w:t>
            </w:r>
            <w:r w:rsidRPr="00AE2768">
              <w:rPr>
                <w:rFonts w:ascii="GHEA Grapalat" w:hAnsi="GHEA Grapalat" w:cs="Sylfaen"/>
                <w:bCs/>
                <w:i/>
                <w:sz w:val="20"/>
                <w:szCs w:val="20"/>
              </w:rPr>
              <w:t>(որակավորման ապահովմ</w:t>
            </w:r>
            <w:r w:rsidRPr="00AE2768">
              <w:rPr>
                <w:rFonts w:ascii="GHEA Grapalat" w:hAnsi="GHEA Grapalat" w:cs="Sylfaen"/>
                <w:bCs/>
                <w:i/>
                <w:sz w:val="20"/>
                <w:szCs w:val="20"/>
                <w:lang w:val="hy-AM"/>
              </w:rPr>
              <w:t>ան համար</w:t>
            </w:r>
            <w:r w:rsidRPr="00AE2768">
              <w:rPr>
                <w:rFonts w:ascii="GHEA Grapalat" w:hAnsi="GHEA Grapalat" w:cs="Sylfaen"/>
                <w:bCs/>
                <w:i/>
                <w:sz w:val="20"/>
                <w:szCs w:val="20"/>
              </w:rPr>
              <w:t>)</w:t>
            </w:r>
          </w:p>
        </w:tc>
      </w:tr>
      <w:tr w:rsidR="002462D0" w:rsidRPr="00AE2768" w:rsidTr="00A45DD0">
        <w:trPr>
          <w:trHeight w:val="424"/>
        </w:trPr>
        <w:tc>
          <w:tcPr>
            <w:tcW w:w="10980" w:type="dxa"/>
            <w:gridSpan w:val="2"/>
            <w:tcBorders>
              <w:top w:val="single" w:sz="4" w:space="0" w:color="auto"/>
              <w:left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8</w:t>
            </w:r>
            <w:r w:rsidRPr="00AE2768">
              <w:rPr>
                <w:rFonts w:ascii="GHEA Grapalat" w:hAnsi="GHEA Grapalat" w:cs="Sylfaen"/>
                <w:sz w:val="20"/>
                <w:szCs w:val="20"/>
              </w:rPr>
              <w:t xml:space="preserve">. </w:t>
            </w:r>
            <w:r w:rsidRPr="00AE2768">
              <w:rPr>
                <w:rFonts w:ascii="GHEA Grapalat" w:hAnsi="GHEA Grapalat" w:cs="Sylfaen"/>
                <w:sz w:val="20"/>
                <w:szCs w:val="20"/>
                <w:lang w:val="hy-AM"/>
              </w:rPr>
              <w:t xml:space="preserve">Վճարման կատարման հիմքերը՝ </w:t>
            </w:r>
            <w:r w:rsidRPr="00AE2768">
              <w:rPr>
                <w:rFonts w:ascii="GHEA Grapalat" w:hAnsi="GHEA Grapalat" w:cs="Sylfaen"/>
                <w:sz w:val="20"/>
                <w:szCs w:val="20"/>
              </w:rPr>
              <w:t>(</w:t>
            </w:r>
            <w:r w:rsidRPr="00AE2768">
              <w:rPr>
                <w:rFonts w:ascii="GHEA Grapalat" w:hAnsi="GHEA Grapalat" w:cs="Sylfaen"/>
                <w:sz w:val="20"/>
                <w:szCs w:val="20"/>
                <w:lang w:val="hy-AM"/>
              </w:rPr>
              <w:t>Փաստաթղթերի</w:t>
            </w:r>
            <w:r w:rsidRPr="00AE2768">
              <w:rPr>
                <w:rFonts w:ascii="GHEA Grapalat" w:hAnsi="GHEA Grapalat" w:cs="Arial"/>
                <w:sz w:val="20"/>
                <w:szCs w:val="20"/>
                <w:lang w:val="hy-AM"/>
              </w:rPr>
              <w:t xml:space="preserve"> անվանումը</w:t>
            </w:r>
            <w:r w:rsidRPr="00AE2768">
              <w:rPr>
                <w:rFonts w:ascii="GHEA Grapalat" w:hAnsi="GHEA Grapalat" w:cs="Arial"/>
                <w:sz w:val="20"/>
                <w:szCs w:val="20"/>
              </w:rPr>
              <w:t>,</w:t>
            </w:r>
            <w:r w:rsidRPr="00AE2768">
              <w:rPr>
                <w:rFonts w:ascii="GHEA Grapalat" w:hAnsi="GHEA Grapalat" w:cs="Arial"/>
                <w:sz w:val="20"/>
                <w:szCs w:val="20"/>
                <w:lang w:val="hy-AM"/>
              </w:rPr>
              <w:t xml:space="preserve"> այդ թվում՝ տուժանքի մասին համաձայնագիրը, </w:t>
            </w:r>
            <w:r w:rsidRPr="00AE2768">
              <w:rPr>
                <w:rFonts w:ascii="GHEA Grapalat" w:hAnsi="GHEA Grapalat" w:cs="Sylfaen"/>
                <w:sz w:val="20"/>
                <w:szCs w:val="20"/>
                <w:lang w:val="hy-AM"/>
              </w:rPr>
              <w:t>դրանց</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համարները</w:t>
            </w:r>
            <w:r w:rsidRPr="00AE2768">
              <w:rPr>
                <w:rFonts w:ascii="GHEA Grapalat" w:hAnsi="GHEA Grapalat" w:cs="Arial"/>
                <w:sz w:val="20"/>
                <w:szCs w:val="20"/>
                <w:lang w:val="hy-AM"/>
              </w:rPr>
              <w:t>,</w:t>
            </w:r>
            <w:r w:rsidRPr="00AE2768">
              <w:rPr>
                <w:rFonts w:ascii="GHEA Grapalat" w:hAnsi="GHEA Grapalat" w:cs="Arial"/>
                <w:sz w:val="20"/>
                <w:szCs w:val="20"/>
              </w:rPr>
              <w:t xml:space="preserve"> </w:t>
            </w:r>
            <w:r w:rsidRPr="00AE2768">
              <w:rPr>
                <w:rFonts w:ascii="GHEA Grapalat" w:hAnsi="GHEA Grapalat" w:cs="Sylfaen"/>
                <w:sz w:val="20"/>
                <w:szCs w:val="20"/>
                <w:lang w:val="hy-AM"/>
              </w:rPr>
              <w:t>պ</w:t>
            </w:r>
            <w:r w:rsidRPr="00AE2768">
              <w:rPr>
                <w:rFonts w:ascii="GHEA Grapalat" w:hAnsi="GHEA Grapalat" w:cs="Sylfaen"/>
                <w:sz w:val="20"/>
                <w:szCs w:val="20"/>
              </w:rPr>
              <w:t xml:space="preserve">այմանագրի </w:t>
            </w:r>
            <w:r w:rsidRPr="00AE2768">
              <w:rPr>
                <w:rFonts w:ascii="GHEA Grapalat" w:hAnsi="GHEA Grapalat" w:cs="Arial"/>
                <w:sz w:val="20"/>
                <w:szCs w:val="20"/>
              </w:rPr>
              <w:t xml:space="preserve"> </w:t>
            </w:r>
            <w:r w:rsidRPr="00AE2768">
              <w:rPr>
                <w:rFonts w:ascii="GHEA Grapalat" w:hAnsi="GHEA Grapalat" w:cs="Sylfaen"/>
                <w:sz w:val="20"/>
                <w:szCs w:val="20"/>
              </w:rPr>
              <w:t>ծածկագիրը</w:t>
            </w:r>
            <w:r w:rsidRPr="00AE2768">
              <w:rPr>
                <w:rFonts w:ascii="GHEA Grapalat" w:hAnsi="GHEA Grapalat" w:cs="Arial"/>
                <w:sz w:val="20"/>
                <w:szCs w:val="20"/>
                <w:lang w:val="hy-AM"/>
              </w:rPr>
              <w:t xml:space="preserve"> որի հիման վրա կատարվում է  գանձումը</w:t>
            </w:r>
            <w:r w:rsidRPr="00AE2768">
              <w:rPr>
                <w:rFonts w:ascii="GHEA Grapalat" w:hAnsi="GHEA Grapalat" w:cs="Arial"/>
                <w:sz w:val="20"/>
                <w:szCs w:val="20"/>
              </w:rPr>
              <w:t>)</w:t>
            </w:r>
            <w:r w:rsidRPr="00AE2768">
              <w:rPr>
                <w:rFonts w:ascii="GHEA Grapalat" w:hAnsi="GHEA Grapalat" w:cs="Sylfaen"/>
                <w:sz w:val="20"/>
                <w:szCs w:val="20"/>
              </w:rPr>
              <w:t>`</w:t>
            </w:r>
          </w:p>
          <w:p w:rsidR="002462D0" w:rsidRPr="00AE2768" w:rsidRDefault="002462D0" w:rsidP="00A45DD0">
            <w:pPr>
              <w:rPr>
                <w:rFonts w:ascii="GHEA Grapalat" w:hAnsi="GHEA Grapalat" w:cs="Arial"/>
                <w:sz w:val="20"/>
                <w:szCs w:val="20"/>
              </w:rPr>
            </w:pPr>
          </w:p>
        </w:tc>
      </w:tr>
      <w:tr w:rsidR="002462D0" w:rsidRPr="00AE2768" w:rsidTr="00A45DD0">
        <w:trPr>
          <w:trHeight w:val="704"/>
        </w:trPr>
        <w:tc>
          <w:tcPr>
            <w:tcW w:w="10980" w:type="dxa"/>
            <w:gridSpan w:val="2"/>
            <w:tcBorders>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lang w:val="hy-AM"/>
              </w:rPr>
            </w:pPr>
          </w:p>
        </w:tc>
      </w:tr>
      <w:tr w:rsidR="002462D0" w:rsidRPr="00AE2768" w:rsidTr="00A45DD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Sylfaen"/>
                <w:sz w:val="20"/>
                <w:szCs w:val="20"/>
                <w:lang w:val="hy-AM"/>
              </w:rPr>
            </w:pPr>
            <w:r w:rsidRPr="00AE2768">
              <w:rPr>
                <w:rFonts w:ascii="GHEA Grapalat" w:hAnsi="GHEA Grapalat" w:cs="Sylfaen"/>
                <w:sz w:val="20"/>
                <w:szCs w:val="20"/>
                <w:lang w:val="hy-AM"/>
              </w:rPr>
              <w:t>19. Վճարման պայմանները՝                                &lt;ակցեպտավորված վճարում&gt;</w:t>
            </w:r>
          </w:p>
          <w:p w:rsidR="002462D0" w:rsidRPr="00AE2768" w:rsidRDefault="002462D0" w:rsidP="00A45DD0">
            <w:pPr>
              <w:rPr>
                <w:rFonts w:ascii="GHEA Grapalat" w:hAnsi="GHEA Grapalat" w:cs="Sylfaen"/>
                <w:sz w:val="20"/>
                <w:szCs w:val="20"/>
                <w:lang w:val="ru-RU"/>
              </w:rPr>
            </w:pPr>
          </w:p>
        </w:tc>
      </w:tr>
      <w:tr w:rsidR="002462D0" w:rsidRPr="00AE2768" w:rsidTr="00A45DD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lang w:val="hy-AM"/>
              </w:rPr>
              <w:t xml:space="preserve">20. Առդիր էջերի քանակը՝    </w:t>
            </w:r>
            <w:r w:rsidRPr="00AE2768">
              <w:rPr>
                <w:rFonts w:ascii="GHEA Grapalat" w:hAnsi="GHEA Grapalat" w:cs="Arial"/>
                <w:sz w:val="20"/>
                <w:szCs w:val="20"/>
              </w:rPr>
              <w:t xml:space="preserve">--- </w:t>
            </w:r>
            <w:r w:rsidRPr="00AE2768">
              <w:rPr>
                <w:rFonts w:ascii="GHEA Grapalat" w:hAnsi="GHEA Grapalat" w:cs="Arial"/>
                <w:sz w:val="20"/>
                <w:szCs w:val="20"/>
                <w:lang w:val="hy-AM"/>
              </w:rPr>
              <w:t xml:space="preserve">    </w:t>
            </w:r>
            <w:r w:rsidRPr="00AE2768">
              <w:rPr>
                <w:rFonts w:ascii="GHEA Grapalat" w:hAnsi="GHEA Grapalat" w:cs="Sylfaen"/>
                <w:sz w:val="20"/>
                <w:szCs w:val="20"/>
              </w:rPr>
              <w:t>էջ</w:t>
            </w:r>
          </w:p>
          <w:p w:rsidR="002462D0" w:rsidRPr="00AE2768" w:rsidRDefault="002462D0" w:rsidP="00A45DD0">
            <w:pPr>
              <w:rPr>
                <w:rFonts w:ascii="GHEA Grapalat" w:hAnsi="GHEA Grapalat" w:cs="Sylfaen"/>
                <w:sz w:val="20"/>
                <w:szCs w:val="20"/>
                <w:lang w:val="hy-AM"/>
              </w:rPr>
            </w:pPr>
          </w:p>
        </w:tc>
      </w:tr>
      <w:tr w:rsidR="002462D0" w:rsidRPr="00AE2768" w:rsidTr="00A45DD0">
        <w:trPr>
          <w:trHeight w:val="2194"/>
        </w:trPr>
        <w:tc>
          <w:tcPr>
            <w:tcW w:w="5616" w:type="dxa"/>
            <w:tcBorders>
              <w:top w:val="nil"/>
              <w:left w:val="single" w:sz="4" w:space="0" w:color="auto"/>
              <w:bottom w:val="single" w:sz="4" w:space="0" w:color="auto"/>
              <w:right w:val="single" w:sz="4" w:space="0" w:color="auto"/>
            </w:tcBorders>
            <w:noWrap/>
            <w:vAlign w:val="bottom"/>
          </w:tcPr>
          <w:p w:rsidR="002462D0" w:rsidRPr="00AE2768" w:rsidRDefault="002462D0" w:rsidP="00A45DD0">
            <w:pPr>
              <w:rPr>
                <w:rFonts w:ascii="GHEA Grapalat" w:hAnsi="GHEA Grapalat" w:cs="Sylfaen"/>
                <w:sz w:val="20"/>
                <w:szCs w:val="20"/>
              </w:rPr>
            </w:pPr>
            <w:r w:rsidRPr="00AE2768">
              <w:rPr>
                <w:rFonts w:ascii="Courier New" w:hAnsi="Courier New" w:cs="Courier New"/>
                <w:sz w:val="20"/>
                <w:szCs w:val="20"/>
              </w:rPr>
              <w:t> </w:t>
            </w:r>
            <w:r w:rsidRPr="00AE2768">
              <w:rPr>
                <w:rFonts w:ascii="GHEA Grapalat" w:hAnsi="GHEA Grapalat" w:cs="Arial"/>
                <w:sz w:val="20"/>
                <w:szCs w:val="20"/>
                <w:lang w:val="hy-AM"/>
              </w:rPr>
              <w:t>22</w:t>
            </w:r>
            <w:r w:rsidRPr="00AE2768">
              <w:rPr>
                <w:rFonts w:ascii="GHEA Grapalat" w:hAnsi="GHEA Grapalat" w:cs="Arial"/>
                <w:sz w:val="20"/>
                <w:szCs w:val="20"/>
              </w:rPr>
              <w:t>.</w:t>
            </w:r>
            <w:r w:rsidRPr="00AE2768">
              <w:rPr>
                <w:rFonts w:ascii="GHEA Grapalat" w:hAnsi="GHEA Grapalat" w:cs="Sylfaen"/>
                <w:sz w:val="20"/>
                <w:szCs w:val="20"/>
              </w:rPr>
              <w:t>ա. Շահառուի ստորագրությունները</w:t>
            </w:r>
          </w:p>
          <w:p w:rsidR="002462D0" w:rsidRPr="00AE2768" w:rsidRDefault="002462D0" w:rsidP="00A45DD0">
            <w:pPr>
              <w:rPr>
                <w:rFonts w:ascii="GHEA Grapalat" w:hAnsi="GHEA Grapalat" w:cs="Sylfaen"/>
                <w:sz w:val="20"/>
                <w:szCs w:val="20"/>
              </w:rPr>
            </w:pPr>
          </w:p>
          <w:p w:rsidR="002462D0" w:rsidRPr="00AE2768" w:rsidRDefault="002462D0" w:rsidP="00A45DD0">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2462D0" w:rsidRPr="00AE2768" w:rsidRDefault="002462D0" w:rsidP="00A45DD0">
            <w:pPr>
              <w:rPr>
                <w:rFonts w:ascii="GHEA Grapalat" w:hAnsi="GHEA Grapalat" w:cs="Tahoma"/>
                <w:color w:val="000000"/>
                <w:sz w:val="20"/>
                <w:szCs w:val="20"/>
              </w:rPr>
            </w:pPr>
          </w:p>
          <w:p w:rsidR="002462D0" w:rsidRPr="00AE2768" w:rsidRDefault="002462D0" w:rsidP="00A45DD0">
            <w:pPr>
              <w:rPr>
                <w:rFonts w:ascii="GHEA Grapalat" w:hAnsi="GHEA Grapalat" w:cs="Sylfaen"/>
                <w:sz w:val="20"/>
                <w:szCs w:val="20"/>
              </w:rPr>
            </w:pPr>
          </w:p>
          <w:p w:rsidR="002462D0" w:rsidRPr="00AE2768" w:rsidRDefault="002462D0" w:rsidP="00A45DD0">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2462D0" w:rsidRPr="00AE2768" w:rsidRDefault="002462D0" w:rsidP="00A45DD0">
            <w:pPr>
              <w:rPr>
                <w:rFonts w:ascii="GHEA Grapalat" w:hAnsi="GHEA Grapalat" w:cs="Sylfaen"/>
                <w:sz w:val="20"/>
                <w:szCs w:val="20"/>
              </w:rPr>
            </w:pPr>
          </w:p>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lang w:val="hy-AM"/>
              </w:rPr>
              <w:t>22</w:t>
            </w:r>
            <w:r w:rsidRPr="00AE2768">
              <w:rPr>
                <w:rFonts w:ascii="GHEA Grapalat" w:hAnsi="GHEA Grapalat" w:cs="Sylfaen"/>
                <w:sz w:val="20"/>
                <w:szCs w:val="20"/>
              </w:rPr>
              <w:t>.բ.</w:t>
            </w:r>
          </w:p>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t xml:space="preserve">                                                                             Կ.Տ.</w:t>
            </w:r>
          </w:p>
          <w:p w:rsidR="002462D0" w:rsidRPr="00AE2768" w:rsidRDefault="002462D0" w:rsidP="00A45DD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2462D0" w:rsidRPr="00AE2768" w:rsidRDefault="002462D0" w:rsidP="00A45DD0">
            <w:pPr>
              <w:rPr>
                <w:rFonts w:ascii="GHEA Grapalat" w:hAnsi="GHEA Grapalat" w:cs="Sylfaen"/>
                <w:sz w:val="20"/>
                <w:szCs w:val="20"/>
              </w:rPr>
            </w:pPr>
            <w:r w:rsidRPr="00AE2768">
              <w:rPr>
                <w:rFonts w:ascii="GHEA Grapalat" w:hAnsi="GHEA Grapalat" w:cs="Arial"/>
                <w:sz w:val="20"/>
                <w:szCs w:val="20"/>
                <w:lang w:val="hy-AM"/>
              </w:rPr>
              <w:t>2</w:t>
            </w:r>
            <w:r w:rsidRPr="00AE2768">
              <w:rPr>
                <w:rFonts w:ascii="GHEA Grapalat" w:hAnsi="GHEA Grapalat" w:cs="Arial"/>
                <w:sz w:val="20"/>
                <w:szCs w:val="20"/>
              </w:rPr>
              <w:t>1.</w:t>
            </w:r>
            <w:r w:rsidRPr="00AE2768">
              <w:rPr>
                <w:rFonts w:ascii="GHEA Grapalat" w:hAnsi="GHEA Grapalat" w:cs="Sylfaen"/>
                <w:sz w:val="20"/>
                <w:szCs w:val="20"/>
              </w:rPr>
              <w:t xml:space="preserve">ա. </w:t>
            </w:r>
            <w:r w:rsidRPr="00AE2768">
              <w:rPr>
                <w:rFonts w:ascii="Courier New" w:hAnsi="Courier New" w:cs="Courier New"/>
                <w:sz w:val="20"/>
                <w:szCs w:val="20"/>
              </w:rPr>
              <w:t> </w:t>
            </w:r>
            <w:r w:rsidRPr="00AE2768">
              <w:rPr>
                <w:rFonts w:ascii="GHEA Grapalat" w:hAnsi="GHEA Grapalat" w:cs="Sylfaen"/>
                <w:sz w:val="20"/>
                <w:szCs w:val="20"/>
              </w:rPr>
              <w:t>Վճարողի ստորագրությունները`</w:t>
            </w:r>
          </w:p>
          <w:p w:rsidR="002462D0" w:rsidRPr="00AE2768" w:rsidRDefault="002462D0" w:rsidP="00A45DD0">
            <w:pPr>
              <w:jc w:val="right"/>
              <w:rPr>
                <w:rFonts w:ascii="GHEA Grapalat" w:hAnsi="GHEA Grapalat" w:cs="Sylfaen"/>
                <w:sz w:val="20"/>
                <w:szCs w:val="20"/>
              </w:rPr>
            </w:pPr>
          </w:p>
          <w:p w:rsidR="002462D0" w:rsidRPr="00AE2768" w:rsidRDefault="002462D0" w:rsidP="00A45DD0">
            <w:pPr>
              <w:rPr>
                <w:rFonts w:ascii="GHEA Grapalat" w:hAnsi="GHEA Grapalat" w:cs="Sylfaen"/>
                <w:sz w:val="20"/>
                <w:szCs w:val="20"/>
              </w:rPr>
            </w:pPr>
            <w:r w:rsidRPr="00AE2768">
              <w:rPr>
                <w:rFonts w:ascii="GHEA Grapalat" w:hAnsi="GHEA Grapalat" w:cs="Tahoma"/>
                <w:color w:val="000000"/>
                <w:sz w:val="20"/>
                <w:szCs w:val="20"/>
              </w:rPr>
              <w:t xml:space="preserve">                                               /____________________/</w:t>
            </w:r>
          </w:p>
          <w:p w:rsidR="002462D0" w:rsidRPr="00AE2768" w:rsidRDefault="002462D0" w:rsidP="00A45DD0">
            <w:pPr>
              <w:jc w:val="right"/>
              <w:rPr>
                <w:rFonts w:ascii="GHEA Grapalat" w:hAnsi="GHEA Grapalat" w:cs="Tahoma"/>
                <w:color w:val="000000"/>
                <w:sz w:val="20"/>
                <w:szCs w:val="20"/>
              </w:rPr>
            </w:pPr>
          </w:p>
          <w:p w:rsidR="002462D0" w:rsidRPr="00AE2768" w:rsidRDefault="002462D0" w:rsidP="00A45DD0">
            <w:pPr>
              <w:jc w:val="right"/>
              <w:rPr>
                <w:rFonts w:ascii="GHEA Grapalat" w:hAnsi="GHEA Grapalat" w:cs="Tahoma"/>
                <w:color w:val="000000"/>
                <w:sz w:val="20"/>
                <w:szCs w:val="20"/>
              </w:rPr>
            </w:pPr>
          </w:p>
          <w:p w:rsidR="002462D0" w:rsidRPr="00AE2768" w:rsidRDefault="002462D0" w:rsidP="00A45DD0">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2462D0" w:rsidRPr="00AE2768" w:rsidRDefault="002462D0" w:rsidP="00A45DD0">
            <w:pPr>
              <w:jc w:val="right"/>
              <w:rPr>
                <w:rFonts w:ascii="GHEA Grapalat" w:hAnsi="GHEA Grapalat" w:cs="Sylfaen"/>
                <w:sz w:val="20"/>
                <w:szCs w:val="20"/>
              </w:rPr>
            </w:pPr>
          </w:p>
          <w:p w:rsidR="002462D0" w:rsidRPr="00AE2768" w:rsidRDefault="002462D0" w:rsidP="00A45DD0">
            <w:pPr>
              <w:jc w:val="right"/>
              <w:rPr>
                <w:rFonts w:ascii="GHEA Grapalat" w:hAnsi="GHEA Grapalat" w:cs="Sylfaen"/>
                <w:sz w:val="20"/>
                <w:szCs w:val="20"/>
              </w:rPr>
            </w:pPr>
            <w:r w:rsidRPr="00AE2768">
              <w:rPr>
                <w:rFonts w:ascii="GHEA Grapalat" w:hAnsi="GHEA Grapalat" w:cs="Sylfaen"/>
                <w:sz w:val="20"/>
                <w:szCs w:val="20"/>
                <w:lang w:val="hy-AM"/>
              </w:rPr>
              <w:t>2</w:t>
            </w:r>
            <w:r w:rsidRPr="00AE2768">
              <w:rPr>
                <w:rFonts w:ascii="GHEA Grapalat" w:hAnsi="GHEA Grapalat" w:cs="Sylfaen"/>
                <w:sz w:val="20"/>
                <w:szCs w:val="20"/>
              </w:rPr>
              <w:t>1.բ.                                                                    Կ.Տ.</w:t>
            </w:r>
          </w:p>
          <w:p w:rsidR="002462D0" w:rsidRPr="00AE2768" w:rsidRDefault="002462D0" w:rsidP="00A45DD0">
            <w:pPr>
              <w:jc w:val="right"/>
              <w:rPr>
                <w:rFonts w:ascii="GHEA Grapalat" w:hAnsi="GHEA Grapalat" w:cs="Sylfaen"/>
                <w:sz w:val="20"/>
                <w:szCs w:val="20"/>
              </w:rPr>
            </w:pPr>
          </w:p>
        </w:tc>
      </w:tr>
      <w:tr w:rsidR="002462D0" w:rsidRPr="00AE2768" w:rsidTr="00A45DD0">
        <w:trPr>
          <w:trHeight w:val="2058"/>
        </w:trPr>
        <w:tc>
          <w:tcPr>
            <w:tcW w:w="5616" w:type="dxa"/>
            <w:tcBorders>
              <w:top w:val="single" w:sz="4" w:space="0" w:color="auto"/>
              <w:left w:val="single" w:sz="4" w:space="0" w:color="auto"/>
              <w:right w:val="single" w:sz="4" w:space="0" w:color="auto"/>
            </w:tcBorders>
            <w:noWrap/>
            <w:vAlign w:val="bottom"/>
          </w:tcPr>
          <w:p w:rsidR="002462D0" w:rsidRPr="00AE2768" w:rsidRDefault="002462D0" w:rsidP="00A45DD0">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4</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Շահառուին  սպասարկող ֆինանսական կազմակերպություն</w:t>
            </w:r>
            <w:r w:rsidRPr="00AE2768">
              <w:rPr>
                <w:rFonts w:ascii="GHEA Grapalat" w:hAnsi="GHEA Grapalat" w:cs="Tahoma"/>
                <w:color w:val="000000"/>
                <w:sz w:val="20"/>
                <w:szCs w:val="20"/>
              </w:rPr>
              <w:t xml:space="preserve"> </w:t>
            </w:r>
          </w:p>
          <w:p w:rsidR="002462D0" w:rsidRPr="00AE2768" w:rsidRDefault="002462D0" w:rsidP="00A45DD0">
            <w:pPr>
              <w:rPr>
                <w:rFonts w:ascii="GHEA Grapalat" w:hAnsi="GHEA Grapalat" w:cs="Tahoma"/>
                <w:color w:val="000000"/>
                <w:sz w:val="20"/>
                <w:szCs w:val="20"/>
                <w:lang w:val="hy-AM"/>
              </w:rPr>
            </w:pPr>
            <w:r w:rsidRPr="00AE2768">
              <w:rPr>
                <w:rFonts w:ascii="GHEA Grapalat" w:hAnsi="GHEA Grapalat" w:cs="Tahoma"/>
                <w:color w:val="000000"/>
                <w:sz w:val="20"/>
                <w:szCs w:val="20"/>
              </w:rPr>
              <w:t xml:space="preserve">                             </w:t>
            </w:r>
            <w:r w:rsidRPr="00AE2768">
              <w:rPr>
                <w:rFonts w:ascii="GHEA Grapalat" w:hAnsi="GHEA Grapalat" w:cs="Tahoma"/>
                <w:color w:val="000000"/>
                <w:sz w:val="20"/>
                <w:szCs w:val="20"/>
                <w:lang w:val="hy-AM"/>
              </w:rPr>
              <w:t xml:space="preserve">                 </w:t>
            </w:r>
          </w:p>
          <w:p w:rsidR="002462D0" w:rsidRPr="00AE2768" w:rsidRDefault="002462D0" w:rsidP="00A45DD0">
            <w:pPr>
              <w:rPr>
                <w:rFonts w:ascii="GHEA Grapalat" w:hAnsi="GHEA Grapalat" w:cs="Tahoma"/>
                <w:color w:val="000000"/>
                <w:sz w:val="20"/>
                <w:szCs w:val="20"/>
              </w:rPr>
            </w:pPr>
            <w:r w:rsidRPr="00AE2768">
              <w:rPr>
                <w:rFonts w:ascii="GHEA Grapalat" w:hAnsi="GHEA Grapalat" w:cs="Tahoma"/>
                <w:color w:val="000000"/>
                <w:sz w:val="20"/>
                <w:szCs w:val="20"/>
                <w:lang w:val="hy-AM"/>
              </w:rPr>
              <w:t xml:space="preserve">                                                 </w:t>
            </w:r>
            <w:r w:rsidRPr="00AE2768">
              <w:rPr>
                <w:rFonts w:ascii="GHEA Grapalat" w:hAnsi="GHEA Grapalat" w:cs="Tahoma"/>
                <w:color w:val="000000"/>
                <w:sz w:val="20"/>
                <w:szCs w:val="20"/>
              </w:rPr>
              <w:t xml:space="preserve">   /____________________/</w:t>
            </w:r>
          </w:p>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t xml:space="preserve">  </w:t>
            </w:r>
          </w:p>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t xml:space="preserve">                                                       /ստորագրություն/</w:t>
            </w:r>
          </w:p>
          <w:p w:rsidR="002462D0" w:rsidRPr="00AE2768" w:rsidRDefault="002462D0" w:rsidP="00A45DD0">
            <w:pPr>
              <w:rPr>
                <w:rFonts w:ascii="GHEA Grapalat" w:hAnsi="GHEA Grapalat" w:cs="Tahoma"/>
                <w:color w:val="000000"/>
                <w:sz w:val="20"/>
                <w:szCs w:val="20"/>
              </w:rPr>
            </w:pPr>
          </w:p>
          <w:p w:rsidR="002462D0" w:rsidRPr="00AE2768" w:rsidRDefault="002462D0" w:rsidP="00A45DD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2462D0" w:rsidRPr="00AE2768" w:rsidRDefault="002462D0" w:rsidP="00A45DD0">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3</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Վճարողին  սպասարկող ֆինանսական կազմակերպություն</w:t>
            </w:r>
            <w:r w:rsidRPr="00AE2768">
              <w:rPr>
                <w:rFonts w:ascii="GHEA Grapalat" w:hAnsi="GHEA Grapalat" w:cs="Tahoma"/>
                <w:color w:val="000000"/>
                <w:sz w:val="20"/>
                <w:szCs w:val="20"/>
              </w:rPr>
              <w:t xml:space="preserve"> </w:t>
            </w:r>
          </w:p>
          <w:p w:rsidR="002462D0" w:rsidRPr="00AE2768" w:rsidRDefault="002462D0" w:rsidP="00A45DD0">
            <w:pPr>
              <w:jc w:val="right"/>
              <w:rPr>
                <w:rFonts w:ascii="GHEA Grapalat" w:hAnsi="GHEA Grapalat" w:cs="Tahoma"/>
                <w:color w:val="000000"/>
                <w:sz w:val="20"/>
                <w:szCs w:val="20"/>
              </w:rPr>
            </w:pPr>
          </w:p>
          <w:p w:rsidR="002462D0" w:rsidRPr="00AE2768" w:rsidRDefault="002462D0" w:rsidP="00A45DD0">
            <w:pPr>
              <w:jc w:val="right"/>
              <w:rPr>
                <w:rFonts w:ascii="GHEA Grapalat" w:hAnsi="GHEA Grapalat" w:cs="Tahoma"/>
                <w:color w:val="000000"/>
                <w:sz w:val="20"/>
                <w:szCs w:val="20"/>
              </w:rPr>
            </w:pPr>
          </w:p>
          <w:p w:rsidR="002462D0" w:rsidRPr="00AE2768" w:rsidRDefault="002462D0" w:rsidP="00A45DD0">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2462D0" w:rsidRPr="00AE2768" w:rsidRDefault="002462D0" w:rsidP="00A45DD0">
            <w:pPr>
              <w:jc w:val="cente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/ստորագրություն/</w:t>
            </w:r>
          </w:p>
          <w:p w:rsidR="002462D0" w:rsidRPr="00AE2768" w:rsidRDefault="002462D0" w:rsidP="00A45DD0">
            <w:pPr>
              <w:jc w:val="right"/>
              <w:rPr>
                <w:rFonts w:ascii="GHEA Grapalat" w:hAnsi="GHEA Grapalat" w:cs="Arial"/>
                <w:sz w:val="20"/>
                <w:szCs w:val="20"/>
                <w:lang w:val="hy-AM"/>
              </w:rPr>
            </w:pPr>
          </w:p>
        </w:tc>
      </w:tr>
      <w:tr w:rsidR="002462D0" w:rsidRPr="00AE2768" w:rsidTr="00A45DD0">
        <w:trPr>
          <w:trHeight w:val="2194"/>
        </w:trPr>
        <w:tc>
          <w:tcPr>
            <w:tcW w:w="5616" w:type="dxa"/>
            <w:tcBorders>
              <w:top w:val="nil"/>
              <w:left w:val="single" w:sz="4" w:space="0" w:color="auto"/>
              <w:bottom w:val="single" w:sz="4" w:space="0" w:color="auto"/>
              <w:right w:val="single" w:sz="4" w:space="0" w:color="auto"/>
            </w:tcBorders>
            <w:noWrap/>
            <w:vAlign w:val="bottom"/>
          </w:tcPr>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lastRenderedPageBreak/>
              <w:t>24.բ.                                                       Կ.Տ.</w:t>
            </w:r>
          </w:p>
          <w:p w:rsidR="002462D0" w:rsidRPr="00AE2768" w:rsidRDefault="002462D0" w:rsidP="00A45DD0">
            <w:pPr>
              <w:rPr>
                <w:rFonts w:ascii="GHEA Grapalat" w:hAnsi="GHEA Grapalat" w:cs="Sylfaen"/>
                <w:sz w:val="20"/>
                <w:szCs w:val="20"/>
              </w:rPr>
            </w:pPr>
          </w:p>
          <w:p w:rsidR="002462D0" w:rsidRPr="00AE2768" w:rsidRDefault="002462D0" w:rsidP="00A45DD0">
            <w:pPr>
              <w:rPr>
                <w:rFonts w:ascii="GHEA Grapalat" w:hAnsi="GHEA Grapalat" w:cs="Sylfaen"/>
                <w:sz w:val="20"/>
                <w:szCs w:val="20"/>
              </w:rPr>
            </w:pPr>
          </w:p>
          <w:p w:rsidR="002462D0" w:rsidRPr="00AE2768" w:rsidRDefault="002462D0" w:rsidP="00A45DD0">
            <w:pP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2</w:t>
            </w:r>
            <w:r w:rsidRPr="00AE2768">
              <w:rPr>
                <w:rFonts w:ascii="GHEA Grapalat" w:hAnsi="GHEA Grapalat" w:cs="Sylfaen"/>
                <w:sz w:val="20"/>
                <w:szCs w:val="20"/>
                <w:lang w:val="hy-AM"/>
              </w:rPr>
              <w:t>4</w:t>
            </w:r>
            <w:r w:rsidRPr="00AE2768">
              <w:rPr>
                <w:rFonts w:ascii="GHEA Grapalat" w:hAnsi="GHEA Grapalat" w:cs="Sylfaen"/>
                <w:sz w:val="20"/>
                <w:szCs w:val="20"/>
              </w:rPr>
              <w:t>.</w:t>
            </w:r>
            <w:r w:rsidRPr="00AE2768">
              <w:rPr>
                <w:rFonts w:ascii="GHEA Grapalat" w:hAnsi="GHEA Grapalat" w:cs="Sylfaen"/>
                <w:sz w:val="20"/>
                <w:szCs w:val="20"/>
                <w:lang w:val="hy-AM"/>
              </w:rPr>
              <w:t>գ</w:t>
            </w:r>
            <w:r w:rsidRPr="00AE2768">
              <w:rPr>
                <w:rFonts w:ascii="GHEA Grapalat" w:hAnsi="GHEA Grapalat" w:cs="Tahoma"/>
                <w:color w:val="000000"/>
                <w:sz w:val="20"/>
                <w:szCs w:val="20"/>
              </w:rPr>
              <w:t xml:space="preserve">                                                 "___"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 xml:space="preserve">20___ </w:t>
            </w:r>
            <w:r w:rsidRPr="00AE2768">
              <w:rPr>
                <w:rFonts w:ascii="GHEA Grapalat" w:hAnsi="GHEA Grapalat" w:cs="Sylfaen"/>
                <w:color w:val="000000"/>
                <w:sz w:val="20"/>
                <w:szCs w:val="20"/>
              </w:rPr>
              <w:t>թ.</w:t>
            </w:r>
            <w:r w:rsidRPr="00AE2768">
              <w:rPr>
                <w:rFonts w:ascii="GHEA Grapalat" w:hAnsi="GHEA Grapalat" w:cs="Sylfaen"/>
                <w:sz w:val="20"/>
                <w:szCs w:val="20"/>
              </w:rPr>
              <w:t xml:space="preserve"> </w:t>
            </w:r>
          </w:p>
          <w:p w:rsidR="002462D0" w:rsidRPr="00AE2768" w:rsidRDefault="002462D0" w:rsidP="00A45DD0">
            <w:pPr>
              <w:rPr>
                <w:rFonts w:ascii="GHEA Grapalat" w:hAnsi="GHEA Grapalat" w:cs="Sylfaen"/>
                <w:sz w:val="20"/>
                <w:szCs w:val="20"/>
              </w:rPr>
            </w:pPr>
          </w:p>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t xml:space="preserve">  </w:t>
            </w:r>
          </w:p>
          <w:p w:rsidR="002462D0" w:rsidRPr="00AE2768" w:rsidRDefault="002462D0" w:rsidP="00A45DD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t xml:space="preserve">23.բ.                                                                 Կ.Տ.    </w:t>
            </w:r>
          </w:p>
          <w:p w:rsidR="002462D0" w:rsidRPr="00AE2768" w:rsidRDefault="002462D0" w:rsidP="00A45DD0">
            <w:pPr>
              <w:rPr>
                <w:rFonts w:ascii="GHEA Grapalat" w:hAnsi="GHEA Grapalat" w:cs="Sylfaen"/>
                <w:sz w:val="20"/>
                <w:szCs w:val="20"/>
              </w:rPr>
            </w:pPr>
          </w:p>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t xml:space="preserve">                     </w:t>
            </w:r>
          </w:p>
          <w:p w:rsidR="002462D0" w:rsidRPr="00AE2768" w:rsidRDefault="002462D0" w:rsidP="00A45DD0">
            <w:pPr>
              <w:rPr>
                <w:rFonts w:ascii="GHEA Grapalat" w:hAnsi="GHEA Grapalat" w:cs="Sylfaen"/>
                <w:color w:val="000000"/>
                <w:sz w:val="20"/>
                <w:szCs w:val="20"/>
              </w:rPr>
            </w:pPr>
            <w:r w:rsidRPr="00AE2768">
              <w:rPr>
                <w:rFonts w:ascii="GHEA Grapalat" w:hAnsi="GHEA Grapalat" w:cs="Sylfaen"/>
                <w:sz w:val="20"/>
                <w:szCs w:val="20"/>
              </w:rPr>
              <w:t>23.</w:t>
            </w:r>
            <w:r w:rsidRPr="00AE2768">
              <w:rPr>
                <w:rFonts w:ascii="GHEA Grapalat" w:hAnsi="GHEA Grapalat" w:cs="Sylfaen"/>
                <w:sz w:val="20"/>
                <w:szCs w:val="20"/>
                <w:lang w:val="hy-AM"/>
              </w:rPr>
              <w:t>գ</w:t>
            </w:r>
            <w:r w:rsidRPr="00AE2768">
              <w:rPr>
                <w:rFonts w:ascii="GHEA Grapalat" w:hAnsi="GHEA Grapalat" w:cs="Sylfaen"/>
                <w:sz w:val="20"/>
                <w:szCs w:val="20"/>
              </w:rPr>
              <w:t xml:space="preserve">.Կատարման ամսաթիվը`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p w:rsidR="002462D0" w:rsidRPr="00AE2768" w:rsidRDefault="002462D0" w:rsidP="00A45DD0">
            <w:pPr>
              <w:rPr>
                <w:rFonts w:ascii="GHEA Grapalat" w:hAnsi="GHEA Grapalat" w:cs="Sylfaen"/>
                <w:color w:val="000000"/>
                <w:sz w:val="20"/>
                <w:szCs w:val="20"/>
              </w:rPr>
            </w:pPr>
          </w:p>
          <w:p w:rsidR="002462D0" w:rsidRPr="00AE2768" w:rsidRDefault="002462D0" w:rsidP="00A45DD0">
            <w:pPr>
              <w:rPr>
                <w:rFonts w:ascii="GHEA Grapalat" w:hAnsi="GHEA Grapalat" w:cs="Sylfaen"/>
                <w:sz w:val="20"/>
                <w:szCs w:val="20"/>
              </w:rPr>
            </w:pPr>
          </w:p>
          <w:p w:rsidR="002462D0" w:rsidRPr="00AE2768" w:rsidRDefault="002462D0" w:rsidP="00A45DD0">
            <w:pPr>
              <w:jc w:val="right"/>
              <w:rPr>
                <w:rFonts w:ascii="GHEA Grapalat" w:hAnsi="GHEA Grapalat" w:cs="Arial"/>
                <w:sz w:val="20"/>
                <w:szCs w:val="20"/>
              </w:rPr>
            </w:pPr>
          </w:p>
        </w:tc>
      </w:tr>
    </w:tbl>
    <w:p w:rsidR="002462D0" w:rsidRPr="00AE2768"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462D0" w:rsidRPr="00AE2768"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462D0" w:rsidRPr="00AE2768"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462D0" w:rsidRPr="00AE2768"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462D0" w:rsidRPr="00AE2768"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462D0" w:rsidRPr="00C710A2"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710A2">
        <w:rPr>
          <w:rFonts w:ascii="GHEA Grapalat" w:hAnsi="GHEA Grapalat"/>
          <w:i/>
          <w:sz w:val="16"/>
          <w:lang w:val="hy-AM"/>
        </w:rPr>
        <w:t xml:space="preserve">* </w:t>
      </w:r>
      <w:r w:rsidRPr="00AE2768">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2462D0" w:rsidRPr="00AE2768" w:rsidRDefault="002462D0" w:rsidP="002462D0">
      <w:pPr>
        <w:jc w:val="center"/>
        <w:rPr>
          <w:rFonts w:ascii="GHEA Grapalat" w:hAnsi="GHEA Grapalat"/>
          <w:b/>
          <w:sz w:val="22"/>
          <w:szCs w:val="22"/>
          <w:lang w:val="nl-NL"/>
        </w:rPr>
      </w:pPr>
      <w:r w:rsidRPr="00AE2768">
        <w:rPr>
          <w:rFonts w:ascii="GHEA Grapalat" w:hAnsi="GHEA Grapalat"/>
          <w:b/>
          <w:lang w:val="hy-AM"/>
        </w:rPr>
        <w:br w:type="page"/>
      </w:r>
      <w:r w:rsidRPr="00C710A2">
        <w:rPr>
          <w:rFonts w:ascii="GHEA Grapalat" w:hAnsi="GHEA Grapalat"/>
          <w:b/>
          <w:sz w:val="22"/>
          <w:szCs w:val="22"/>
          <w:lang w:val="hy-AM"/>
        </w:rPr>
        <w:lastRenderedPageBreak/>
        <w:t>Վճարման</w:t>
      </w:r>
      <w:r w:rsidRPr="00AE2768">
        <w:rPr>
          <w:rFonts w:ascii="GHEA Grapalat" w:hAnsi="GHEA Grapalat"/>
          <w:b/>
          <w:sz w:val="22"/>
          <w:szCs w:val="22"/>
          <w:lang w:val="nl-NL"/>
        </w:rPr>
        <w:t xml:space="preserve"> </w:t>
      </w:r>
      <w:r w:rsidRPr="00C710A2">
        <w:rPr>
          <w:rFonts w:ascii="GHEA Grapalat" w:hAnsi="GHEA Grapalat"/>
          <w:b/>
          <w:sz w:val="22"/>
          <w:szCs w:val="22"/>
          <w:lang w:val="hy-AM"/>
        </w:rPr>
        <w:t>պահանջագրի</w:t>
      </w:r>
      <w:r w:rsidRPr="00AE2768">
        <w:rPr>
          <w:rFonts w:ascii="GHEA Grapalat" w:hAnsi="GHEA Grapalat"/>
          <w:b/>
          <w:sz w:val="22"/>
          <w:szCs w:val="22"/>
          <w:lang w:val="nl-NL"/>
        </w:rPr>
        <w:t xml:space="preserve"> </w:t>
      </w:r>
      <w:r w:rsidRPr="00C710A2">
        <w:rPr>
          <w:rFonts w:ascii="GHEA Grapalat" w:hAnsi="GHEA Grapalat"/>
          <w:b/>
          <w:sz w:val="22"/>
          <w:szCs w:val="22"/>
          <w:lang w:val="hy-AM"/>
        </w:rPr>
        <w:t>պարտադիր</w:t>
      </w:r>
      <w:r w:rsidRPr="00AE2768">
        <w:rPr>
          <w:rFonts w:ascii="GHEA Grapalat" w:hAnsi="GHEA Grapalat"/>
          <w:b/>
          <w:sz w:val="22"/>
          <w:szCs w:val="22"/>
          <w:lang w:val="nl-NL"/>
        </w:rPr>
        <w:t xml:space="preserve"> </w:t>
      </w:r>
      <w:r w:rsidRPr="00C710A2">
        <w:rPr>
          <w:rFonts w:ascii="GHEA Grapalat" w:hAnsi="GHEA Grapalat"/>
          <w:b/>
          <w:sz w:val="22"/>
          <w:szCs w:val="22"/>
          <w:lang w:val="hy-AM"/>
        </w:rPr>
        <w:t>վավերապայմանները</w:t>
      </w:r>
      <w:r w:rsidRPr="00AE2768">
        <w:rPr>
          <w:rFonts w:ascii="GHEA Grapalat" w:hAnsi="GHEA Grapalat"/>
          <w:b/>
          <w:sz w:val="22"/>
          <w:szCs w:val="22"/>
          <w:lang w:val="nl-NL"/>
        </w:rPr>
        <w:t xml:space="preserve"> </w:t>
      </w:r>
      <w:r w:rsidRPr="00C710A2">
        <w:rPr>
          <w:rFonts w:ascii="GHEA Grapalat" w:hAnsi="GHEA Grapalat"/>
          <w:b/>
          <w:sz w:val="22"/>
          <w:szCs w:val="22"/>
          <w:lang w:val="hy-AM"/>
        </w:rPr>
        <w:t>և</w:t>
      </w:r>
      <w:r w:rsidRPr="00AE2768">
        <w:rPr>
          <w:rFonts w:ascii="GHEA Grapalat" w:hAnsi="GHEA Grapalat"/>
          <w:b/>
          <w:sz w:val="22"/>
          <w:szCs w:val="22"/>
          <w:lang w:val="nl-NL"/>
        </w:rPr>
        <w:t xml:space="preserve"> </w:t>
      </w:r>
      <w:r w:rsidRPr="00C710A2">
        <w:rPr>
          <w:rFonts w:ascii="GHEA Grapalat" w:hAnsi="GHEA Grapalat"/>
          <w:b/>
          <w:sz w:val="22"/>
          <w:szCs w:val="22"/>
          <w:lang w:val="hy-AM"/>
        </w:rPr>
        <w:t>լրացման</w:t>
      </w:r>
      <w:r w:rsidRPr="00AE2768">
        <w:rPr>
          <w:rFonts w:ascii="GHEA Grapalat" w:hAnsi="GHEA Grapalat"/>
          <w:b/>
          <w:sz w:val="22"/>
          <w:szCs w:val="22"/>
          <w:lang w:val="nl-NL"/>
        </w:rPr>
        <w:t xml:space="preserve"> </w:t>
      </w:r>
      <w:r w:rsidRPr="00AE2768">
        <w:rPr>
          <w:rFonts w:ascii="GHEA Grapalat" w:hAnsi="GHEA Grapalat"/>
          <w:b/>
          <w:sz w:val="22"/>
          <w:szCs w:val="22"/>
          <w:lang w:val="hy-AM"/>
        </w:rPr>
        <w:t>ուղեցույց</w:t>
      </w:r>
      <w:r w:rsidRPr="00C710A2">
        <w:rPr>
          <w:rFonts w:ascii="GHEA Grapalat" w:hAnsi="GHEA Grapalat"/>
          <w:b/>
          <w:sz w:val="22"/>
          <w:szCs w:val="22"/>
          <w:lang w:val="hy-AM"/>
        </w:rPr>
        <w:t>ը</w:t>
      </w:r>
    </w:p>
    <w:p w:rsidR="002462D0" w:rsidRPr="00AE2768" w:rsidRDefault="002462D0" w:rsidP="002462D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both"/>
              <w:rPr>
                <w:rFonts w:ascii="GHEA Grapalat" w:hAnsi="GHEA Grapalat"/>
                <w:sz w:val="20"/>
                <w:szCs w:val="20"/>
              </w:rPr>
            </w:pPr>
            <w:r w:rsidRPr="00AE276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Նշված դաշտի/</w:t>
            </w:r>
          </w:p>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lang w:val="hy-AM"/>
              </w:rPr>
            </w:pPr>
            <w:r w:rsidRPr="00AE2768">
              <w:rPr>
                <w:rFonts w:ascii="GHEA Grapalat" w:hAnsi="GHEA Grapalat"/>
                <w:b/>
                <w:sz w:val="20"/>
                <w:szCs w:val="20"/>
              </w:rPr>
              <w:t>Վավերապայմանի լրացման պահանջը</w:t>
            </w:r>
            <w:r w:rsidRPr="00AE2768">
              <w:rPr>
                <w:rFonts w:ascii="GHEA Grapalat" w:hAnsi="GHEA Grapalat"/>
                <w:b/>
                <w:sz w:val="20"/>
                <w:szCs w:val="20"/>
                <w:lang w:val="hy-AM"/>
              </w:rPr>
              <w:t xml:space="preserve"> </w:t>
            </w:r>
          </w:p>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ind w:left="-588" w:firstLine="588"/>
              <w:jc w:val="center"/>
              <w:rPr>
                <w:rFonts w:ascii="GHEA Grapalat" w:hAnsi="GHEA Grapalat"/>
                <w:b/>
                <w:sz w:val="20"/>
                <w:szCs w:val="20"/>
              </w:rPr>
            </w:pPr>
            <w:r w:rsidRPr="00AE2768">
              <w:rPr>
                <w:rFonts w:ascii="GHEA Grapalat" w:hAnsi="GHEA Grapalat"/>
                <w:b/>
                <w:sz w:val="20"/>
                <w:szCs w:val="20"/>
              </w:rPr>
              <w:t>Վավերապայմանը</w:t>
            </w:r>
          </w:p>
          <w:p w:rsidR="002462D0" w:rsidRPr="00AE2768" w:rsidRDefault="002462D0" w:rsidP="00A45DD0">
            <w:pPr>
              <w:ind w:left="-588" w:firstLine="588"/>
              <w:jc w:val="center"/>
              <w:rPr>
                <w:rFonts w:ascii="GHEA Grapalat" w:hAnsi="GHEA Grapalat"/>
                <w:b/>
                <w:sz w:val="20"/>
                <w:szCs w:val="20"/>
              </w:rPr>
            </w:pPr>
            <w:r w:rsidRPr="00AE2768">
              <w:rPr>
                <w:rFonts w:ascii="GHEA Grapalat" w:hAnsi="GHEA Grapalat"/>
                <w:b/>
                <w:sz w:val="20"/>
                <w:szCs w:val="20"/>
              </w:rPr>
              <w:t xml:space="preserve">լրացնող կողմը` </w:t>
            </w:r>
          </w:p>
          <w:p w:rsidR="002462D0" w:rsidRPr="00AE2768" w:rsidRDefault="002462D0" w:rsidP="00A45DD0">
            <w:pPr>
              <w:ind w:left="-588" w:firstLine="588"/>
              <w:jc w:val="center"/>
              <w:rPr>
                <w:rFonts w:ascii="GHEA Grapalat" w:hAnsi="GHEA Grapalat"/>
                <w:b/>
                <w:sz w:val="20"/>
                <w:szCs w:val="20"/>
              </w:rPr>
            </w:pPr>
            <w:r w:rsidRPr="00AE2768">
              <w:rPr>
                <w:rFonts w:ascii="GHEA Grapalat" w:hAnsi="GHEA Grapalat"/>
                <w:b/>
                <w:sz w:val="20"/>
                <w:szCs w:val="20"/>
              </w:rPr>
              <w:t>շահառուն կամ վճարողը</w:t>
            </w:r>
          </w:p>
          <w:p w:rsidR="002462D0" w:rsidRPr="00AE2768" w:rsidRDefault="002462D0" w:rsidP="00A45DD0">
            <w:pPr>
              <w:ind w:left="-588" w:firstLine="588"/>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5</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Փաստաթղթի վրա նախապես լրացված է &lt;Վճարման պահանջագիր&gt;</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both"/>
              <w:rPr>
                <w:rFonts w:ascii="GHEA Grapalat" w:hAnsi="GHEA Grapalat"/>
                <w:sz w:val="20"/>
                <w:szCs w:val="20"/>
              </w:rPr>
            </w:pPr>
            <w:r w:rsidRPr="00AE276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շահառուի կողմից` վճարողի բանկին վճարման պահանջագիրը ներկայացնելիս</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both"/>
              <w:rPr>
                <w:rFonts w:ascii="GHEA Grapalat" w:hAnsi="GHEA Grapalat"/>
                <w:sz w:val="20"/>
                <w:szCs w:val="20"/>
              </w:rPr>
            </w:pPr>
            <w:r w:rsidRPr="00AE276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ind w:left="132" w:hanging="132"/>
              <w:jc w:val="center"/>
              <w:rPr>
                <w:rFonts w:ascii="GHEA Grapalat" w:hAnsi="GHEA Grapalat"/>
                <w:sz w:val="20"/>
                <w:szCs w:val="20"/>
                <w:lang w:val="hy-AM"/>
              </w:rPr>
            </w:pPr>
            <w:r w:rsidRPr="00AE2768">
              <w:rPr>
                <w:rFonts w:ascii="GHEA Grapalat" w:hAnsi="GHEA Grapalat"/>
                <w:sz w:val="20"/>
                <w:szCs w:val="20"/>
              </w:rPr>
              <w:t>լրացվում է շահառուի կողմից` վճարողի բանկին վճարման պահանջագրի ներկայացման օրը</w:t>
            </w:r>
            <w:r w:rsidRPr="00AE2768">
              <w:rPr>
                <w:rFonts w:ascii="GHEA Grapalat" w:hAnsi="GHEA Grapalat"/>
                <w:sz w:val="20"/>
                <w:szCs w:val="20"/>
                <w:lang w:val="hy-AM"/>
              </w:rPr>
              <w:t xml:space="preserve">: </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both"/>
              <w:rPr>
                <w:rFonts w:ascii="GHEA Grapalat" w:hAnsi="GHEA Grapalat"/>
                <w:sz w:val="20"/>
                <w:szCs w:val="20"/>
              </w:rPr>
            </w:pP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2768">
              <w:rPr>
                <w:rFonts w:ascii="GHEA Grapalat" w:hAnsi="GHEA Grapalat"/>
                <w:sz w:val="20"/>
                <w:szCs w:val="20"/>
                <w:lang w:val="hy-AM"/>
              </w:rPr>
              <w:t xml:space="preserve"> </w:t>
            </w:r>
            <w:r w:rsidRPr="00AE276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ind w:left="252" w:hanging="252"/>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ոչ 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ոչ 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լրացվում է Հայաստանի </w:t>
            </w:r>
            <w:r w:rsidRPr="00AE2768">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lastRenderedPageBreak/>
              <w:t>լրացվում է վճարողի կողմից</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շահառուի Հ</w:t>
            </w:r>
            <w:r w:rsidRPr="00AE276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ոչ պարտադիր</w:t>
            </w:r>
          </w:p>
          <w:p w:rsidR="002462D0" w:rsidRPr="00AE2768" w:rsidRDefault="002462D0" w:rsidP="00A45DD0">
            <w:pPr>
              <w:jc w:val="center"/>
              <w:rPr>
                <w:rFonts w:ascii="GHEA Grapalat" w:hAnsi="GHEA Grapalat"/>
                <w:sz w:val="20"/>
                <w:szCs w:val="20"/>
              </w:rPr>
            </w:pPr>
            <w:r w:rsidRPr="00AE2768">
              <w:rPr>
                <w:rFonts w:ascii="GHEA Grapalat" w:hAnsi="GHEA Grapalat" w:cs="Sylfaen"/>
                <w:sz w:val="20"/>
                <w:szCs w:val="20"/>
              </w:rPr>
              <w:t xml:space="preserve"> (</w:t>
            </w:r>
            <w:r w:rsidRPr="00AE2768">
              <w:rPr>
                <w:rFonts w:ascii="GHEA Grapalat" w:hAnsi="GHEA Grapalat" w:cs="Sylfaen"/>
                <w:sz w:val="20"/>
                <w:szCs w:val="20"/>
                <w:lang w:val="hy-AM"/>
              </w:rPr>
              <w:t>գնումների հետ կապված գործընթացում չի լրացվում</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cs="Sylfaen"/>
                <w:sz w:val="20"/>
                <w:szCs w:val="20"/>
                <w:lang w:val="ru-RU"/>
              </w:rPr>
              <w:t>(</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ոչ 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շահառուի այն բանկային (</w:t>
            </w:r>
            <w:r w:rsidRPr="00AE2768">
              <w:rPr>
                <w:rFonts w:ascii="GHEA Grapalat" w:hAnsi="GHEA Grapalat"/>
                <w:sz w:val="20"/>
                <w:szCs w:val="20"/>
                <w:lang w:val="hy-AM"/>
              </w:rPr>
              <w:t>գանձապետական</w:t>
            </w:r>
            <w:r w:rsidRPr="00AE276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t>լրացվում է վճարողի կողմից</w:t>
            </w:r>
            <w:r w:rsidRPr="00AE2768">
              <w:rPr>
                <w:rFonts w:ascii="GHEA Grapalat" w:hAnsi="GHEA Grapalat"/>
                <w:sz w:val="20"/>
                <w:szCs w:val="20"/>
                <w:lang w:val="hy-AM"/>
              </w:rPr>
              <w:t xml:space="preserve"> </w:t>
            </w:r>
          </w:p>
        </w:tc>
      </w:tr>
      <w:tr w:rsidR="002462D0" w:rsidRPr="000960A4"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cs="Sylfaen"/>
                <w:sz w:val="20"/>
                <w:szCs w:val="20"/>
                <w:lang w:val="hy-AM"/>
              </w:rPr>
              <w:t>Ակցեպտավորված գումարը՝  (թվերով</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ոչ պարտադիր</w:t>
            </w:r>
          </w:p>
          <w:p w:rsidR="002462D0" w:rsidRPr="00AE2768" w:rsidRDefault="002462D0" w:rsidP="00A45DD0">
            <w:pPr>
              <w:jc w:val="center"/>
              <w:rPr>
                <w:rFonts w:ascii="GHEA Grapalat" w:hAnsi="GHEA Grapalat"/>
                <w:sz w:val="20"/>
                <w:szCs w:val="20"/>
                <w:lang w:val="hy-AM"/>
              </w:rPr>
            </w:pPr>
            <w:r w:rsidRPr="00AE276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cs="Sylfaen"/>
                <w:sz w:val="20"/>
                <w:szCs w:val="20"/>
                <w:lang w:val="hy-AM"/>
              </w:rPr>
              <w:t>(չի լրացվում եւ չի կիրառվում)</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462D0" w:rsidRPr="000960A4"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t xml:space="preserve">Պարտադիր </w:t>
            </w:r>
            <w:r w:rsidRPr="00AE2768">
              <w:rPr>
                <w:rFonts w:ascii="GHEA Grapalat" w:hAnsi="GHEA Grapalat"/>
                <w:sz w:val="20"/>
                <w:szCs w:val="20"/>
                <w:lang w:val="hy-AM"/>
              </w:rPr>
              <w:t xml:space="preserve">լրացվում է </w:t>
            </w:r>
            <w:r w:rsidRPr="00AE2768">
              <w:rPr>
                <w:rFonts w:ascii="GHEA Grapalat" w:hAnsi="GHEA Grapalat"/>
                <w:sz w:val="20"/>
                <w:szCs w:val="20"/>
              </w:rPr>
              <w:t>«</w:t>
            </w:r>
            <w:r w:rsidRPr="00AE2768">
              <w:rPr>
                <w:rFonts w:ascii="GHEA Grapalat" w:hAnsi="GHEA Grapalat"/>
                <w:sz w:val="20"/>
                <w:szCs w:val="20"/>
                <w:lang w:val="hy-AM"/>
              </w:rPr>
              <w:t>պայմանագրի կատարման ապահովման համար</w:t>
            </w:r>
            <w:r w:rsidRPr="00AE2768">
              <w:rPr>
                <w:rFonts w:ascii="GHEA Grapalat" w:hAnsi="GHEA Grapalat"/>
                <w:sz w:val="20"/>
                <w:szCs w:val="20"/>
              </w:rPr>
              <w:t>»</w:t>
            </w:r>
            <w:r w:rsidRPr="00AE276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նախապես լրացվում է շահառուի կողմից` հրավերով</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E2768">
              <w:rPr>
                <w:rFonts w:ascii="GHEA Grapalat" w:hAnsi="GHEA Grapalat"/>
                <w:sz w:val="20"/>
                <w:szCs w:val="20"/>
              </w:rPr>
              <w:lastRenderedPageBreak/>
              <w:t>ներկայացման համար հիմք հանդիսացող պայմանագրի համարը</w:t>
            </w:r>
            <w:r w:rsidRPr="00AE2768">
              <w:rPr>
                <w:rFonts w:ascii="GHEA Grapalat" w:hAnsi="GHEA Grapalat"/>
                <w:sz w:val="20"/>
                <w:szCs w:val="20"/>
                <w:lang w:val="hy-AM"/>
              </w:rPr>
              <w:t>,</w:t>
            </w:r>
            <w:r w:rsidRPr="00AE2768">
              <w:rPr>
                <w:rFonts w:ascii="GHEA Grapalat" w:hAnsi="GHEA Grapalat" w:cs="Arial"/>
                <w:sz w:val="20"/>
                <w:szCs w:val="20"/>
                <w:lang w:val="hy-AM"/>
              </w:rPr>
              <w:t xml:space="preserve"> </w:t>
            </w:r>
            <w:r w:rsidRPr="00AE2768">
              <w:rPr>
                <w:rFonts w:ascii="GHEA Grapalat" w:hAnsi="GHEA Grapalat"/>
                <w:sz w:val="20"/>
                <w:szCs w:val="20"/>
              </w:rPr>
              <w:t xml:space="preserve"> գնման ընթացակարգի ծածկագիրը</w:t>
            </w:r>
            <w:r w:rsidRPr="00AE276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lastRenderedPageBreak/>
              <w:t xml:space="preserve">լրացվում է </w:t>
            </w:r>
            <w:r w:rsidRPr="00AE2768">
              <w:rPr>
                <w:rFonts w:ascii="GHEA Grapalat" w:hAnsi="GHEA Grapalat"/>
                <w:sz w:val="20"/>
                <w:szCs w:val="20"/>
                <w:lang w:val="hy-AM"/>
              </w:rPr>
              <w:t>շահառու</w:t>
            </w:r>
            <w:r w:rsidRPr="00AE2768">
              <w:rPr>
                <w:rFonts w:ascii="GHEA Grapalat" w:hAnsi="GHEA Grapalat"/>
                <w:sz w:val="20"/>
                <w:szCs w:val="20"/>
              </w:rPr>
              <w:t>ի կողմից</w:t>
            </w:r>
          </w:p>
        </w:tc>
      </w:tr>
      <w:tr w:rsidR="002462D0" w:rsidRPr="000960A4"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Del="0010680B" w:rsidRDefault="002462D0" w:rsidP="00A45DD0">
            <w:pPr>
              <w:jc w:val="center"/>
              <w:rPr>
                <w:rFonts w:ascii="GHEA Grapalat" w:hAnsi="GHEA Grapalat"/>
                <w:sz w:val="20"/>
                <w:szCs w:val="20"/>
                <w:lang w:val="hy-AM"/>
              </w:rPr>
            </w:pPr>
            <w:r w:rsidRPr="00AE276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cs="Sylfaen"/>
                <w:sz w:val="20"/>
                <w:szCs w:val="20"/>
                <w:lang w:val="hy-AM"/>
              </w:rPr>
            </w:pPr>
            <w:r w:rsidRPr="00AE2768">
              <w:rPr>
                <w:rFonts w:ascii="GHEA Grapalat" w:hAnsi="GHEA Grapalat"/>
                <w:sz w:val="20"/>
                <w:szCs w:val="20"/>
              </w:rPr>
              <w:t>պարտադիր</w:t>
            </w:r>
            <w:r w:rsidRPr="00AE2768">
              <w:rPr>
                <w:rFonts w:ascii="GHEA Grapalat" w:hAnsi="GHEA Grapalat" w:cs="Sylfaen"/>
                <w:sz w:val="20"/>
                <w:szCs w:val="20"/>
                <w:lang w:val="hy-AM"/>
              </w:rPr>
              <w:t xml:space="preserve"> </w:t>
            </w:r>
          </w:p>
          <w:p w:rsidR="002462D0" w:rsidRPr="00AE2768" w:rsidRDefault="002462D0" w:rsidP="00A45DD0">
            <w:pPr>
              <w:jc w:val="center"/>
              <w:rPr>
                <w:rFonts w:ascii="GHEA Grapalat" w:hAnsi="GHEA Grapalat" w:cs="Sylfaen"/>
                <w:sz w:val="20"/>
                <w:szCs w:val="20"/>
                <w:lang w:val="hy-AM"/>
              </w:rPr>
            </w:pPr>
            <w:r w:rsidRPr="00AE2768">
              <w:rPr>
                <w:rFonts w:ascii="GHEA Grapalat" w:hAnsi="GHEA Grapalat" w:cs="Sylfaen"/>
                <w:sz w:val="20"/>
                <w:szCs w:val="20"/>
                <w:lang w:val="hy-AM"/>
              </w:rPr>
              <w:t xml:space="preserve">լրացվում է &lt;ակցեպտավորված վճարում&gt; բառերը, </w:t>
            </w:r>
          </w:p>
          <w:p w:rsidR="002462D0" w:rsidRPr="00AE2768" w:rsidRDefault="002462D0" w:rsidP="00A45DD0">
            <w:pPr>
              <w:jc w:val="center"/>
              <w:rPr>
                <w:rFonts w:ascii="GHEA Grapalat" w:hAnsi="GHEA Grapalat"/>
                <w:sz w:val="20"/>
                <w:szCs w:val="20"/>
                <w:lang w:val="hy-AM"/>
              </w:rPr>
            </w:pPr>
            <w:r w:rsidRPr="00AE276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 xml:space="preserve">նախապես լրացվում է շահառուի կողմից </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ոչ 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2768">
              <w:rPr>
                <w:rFonts w:ascii="GHEA Grapalat" w:hAnsi="GHEA Grapalat"/>
                <w:sz w:val="20"/>
                <w:szCs w:val="20"/>
                <w:lang w:val="hy-AM"/>
              </w:rPr>
              <w:t xml:space="preserve"> </w:t>
            </w:r>
            <w:r w:rsidRPr="00AE2768">
              <w:rPr>
                <w:rFonts w:ascii="GHEA Grapalat" w:hAnsi="GHEA Grapalat"/>
                <w:sz w:val="20"/>
                <w:szCs w:val="20"/>
              </w:rPr>
              <w:t>(</w:t>
            </w:r>
            <w:r w:rsidRPr="00AE2768">
              <w:rPr>
                <w:rFonts w:ascii="GHEA Grapalat" w:hAnsi="GHEA Grapalat"/>
                <w:sz w:val="20"/>
                <w:szCs w:val="20"/>
                <w:lang w:val="hy-AM"/>
              </w:rPr>
              <w:t>վճարողի բանկին</w:t>
            </w:r>
            <w:r w:rsidRPr="00AE2768">
              <w:rPr>
                <w:rFonts w:ascii="GHEA Grapalat" w:hAnsi="GHEA Grapalat"/>
                <w:sz w:val="20"/>
                <w:szCs w:val="20"/>
              </w:rPr>
              <w:t>)</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Եթ ե լրացվել է &lt;</w:t>
            </w:r>
            <w:r w:rsidRPr="00AE2768">
              <w:rPr>
                <w:rFonts w:ascii="GHEA Grapalat" w:hAnsi="GHEA Grapalat" w:cs="Sylfaen"/>
                <w:sz w:val="20"/>
                <w:szCs w:val="20"/>
                <w:lang w:val="hy-AM"/>
              </w:rPr>
              <w:t>Վճարման կատարման հիմքեր&gt; դաշտը ապա այս տվյալը պարտադիր լրացվում է</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շահառուի</w:t>
            </w:r>
            <w:r w:rsidRPr="00AE2768">
              <w:rPr>
                <w:rFonts w:ascii="GHEA Grapalat" w:hAnsi="GHEA Grapalat"/>
                <w:sz w:val="20"/>
                <w:szCs w:val="20"/>
                <w:lang w:val="hy-AM"/>
              </w:rPr>
              <w:t xml:space="preserve"> </w:t>
            </w:r>
            <w:r w:rsidRPr="00AE2768">
              <w:rPr>
                <w:rFonts w:ascii="GHEA Grapalat" w:hAnsi="GHEA Grapalat"/>
                <w:sz w:val="20"/>
                <w:szCs w:val="20"/>
              </w:rPr>
              <w:t>կողմից</w:t>
            </w:r>
          </w:p>
        </w:tc>
      </w:tr>
      <w:tr w:rsidR="002462D0" w:rsidRPr="000960A4"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t>այս դաշտը լրացվում</w:t>
            </w:r>
            <w:r w:rsidRPr="00AE2768">
              <w:rPr>
                <w:rFonts w:ascii="GHEA Grapalat" w:hAnsi="GHEA Grapalat"/>
                <w:sz w:val="20"/>
                <w:szCs w:val="20"/>
                <w:lang w:val="hy-AM"/>
              </w:rPr>
              <w:t xml:space="preserve"> է վճարողի կողմից պահանջագրի ներկայացման դեպքում: Ընդ որում</w:t>
            </w:r>
            <w:r w:rsidRPr="00AE2768">
              <w:rPr>
                <w:rFonts w:ascii="GHEA Grapalat" w:hAnsi="GHEA Grapalat"/>
                <w:sz w:val="20"/>
                <w:szCs w:val="20"/>
              </w:rPr>
              <w:t xml:space="preserve"> եթե </w:t>
            </w:r>
            <w:r w:rsidRPr="00AE2768">
              <w:rPr>
                <w:rFonts w:ascii="GHEA Grapalat" w:hAnsi="GHEA Grapalat" w:cs="Sylfaen"/>
                <w:sz w:val="20"/>
                <w:szCs w:val="20"/>
                <w:lang w:val="hy-AM"/>
              </w:rPr>
              <w:t xml:space="preserve">Վճարման պայմաններ դաշտում </w:t>
            </w:r>
            <w:r w:rsidRPr="00AE2768">
              <w:rPr>
                <w:rFonts w:ascii="GHEA Grapalat" w:hAnsi="GHEA Grapalat"/>
                <w:sz w:val="20"/>
                <w:szCs w:val="20"/>
                <w:lang w:val="hy-AM"/>
              </w:rPr>
              <w:t>նշված է &lt;ակցեպտավորված վճարում&gt; ապա</w:t>
            </w:r>
            <w:r w:rsidRPr="00AE2768">
              <w:rPr>
                <w:rFonts w:ascii="GHEA Grapalat" w:hAnsi="GHEA Grapalat" w:cs="Sylfaen"/>
                <w:sz w:val="20"/>
                <w:szCs w:val="20"/>
                <w:lang w:val="hy-AM"/>
              </w:rPr>
              <w:t xml:space="preserve"> </w:t>
            </w:r>
            <w:r w:rsidRPr="00AE2768">
              <w:rPr>
                <w:rFonts w:ascii="GHEA Grapalat" w:hAnsi="GHEA Grapalat"/>
                <w:sz w:val="20"/>
                <w:szCs w:val="20"/>
              </w:rPr>
              <w:t>վճարող</w:t>
            </w:r>
            <w:r w:rsidRPr="00AE2768">
              <w:rPr>
                <w:rFonts w:ascii="GHEA Grapalat" w:hAnsi="GHEA Grapalat"/>
                <w:sz w:val="20"/>
                <w:szCs w:val="20"/>
                <w:lang w:val="hy-AM"/>
              </w:rPr>
              <w:t xml:space="preserve">ը ստորագրելով՝ </w:t>
            </w:r>
            <w:r w:rsidRPr="00AE2768">
              <w:rPr>
                <w:rFonts w:ascii="GHEA Grapalat" w:hAnsi="GHEA Grapalat" w:cs="Sylfaen"/>
                <w:sz w:val="20"/>
                <w:szCs w:val="20"/>
                <w:lang w:val="hy-AM"/>
              </w:rPr>
              <w:t xml:space="preserve">նախապես </w:t>
            </w:r>
            <w:r w:rsidRPr="00AE2768">
              <w:rPr>
                <w:rFonts w:ascii="GHEA Grapalat" w:hAnsi="GHEA Grapalat"/>
                <w:sz w:val="20"/>
                <w:szCs w:val="20"/>
                <w:lang w:val="hy-AM"/>
              </w:rPr>
              <w:t xml:space="preserve">համաձայնվում  </w:t>
            </w:r>
            <w:r w:rsidRPr="00AE2768">
              <w:rPr>
                <w:rFonts w:ascii="GHEA Grapalat" w:hAnsi="GHEA Grapalat" w:cs="Sylfaen"/>
                <w:sz w:val="20"/>
                <w:szCs w:val="20"/>
                <w:lang w:val="hy-AM"/>
              </w:rPr>
              <w:t xml:space="preserve">  </w:t>
            </w:r>
            <w:r w:rsidRPr="00AE276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2462D0" w:rsidRPr="00AE2768" w:rsidRDefault="002462D0" w:rsidP="00A45DD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 xml:space="preserve">ստորագրվում է վճարողի կողմից կամ </w:t>
            </w:r>
          </w:p>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դրվում է վճարողի էլեկտրոնային ստորագրությունը</w:t>
            </w:r>
          </w:p>
          <w:p w:rsidR="002462D0" w:rsidRPr="00AE2768" w:rsidRDefault="002462D0" w:rsidP="00A45DD0">
            <w:pPr>
              <w:jc w:val="center"/>
              <w:rPr>
                <w:rFonts w:ascii="GHEA Grapalat" w:hAnsi="GHEA Grapalat"/>
                <w:sz w:val="20"/>
                <w:szCs w:val="20"/>
                <w:lang w:val="hy-AM"/>
              </w:rPr>
            </w:pPr>
          </w:p>
        </w:tc>
      </w:tr>
      <w:tr w:rsidR="002462D0" w:rsidRPr="000960A4" w:rsidTr="00A45DD0">
        <w:tc>
          <w:tcPr>
            <w:tcW w:w="720"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պարտադիր` </w:t>
            </w:r>
          </w:p>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t>կնիքի առկայության դեպքում</w:t>
            </w:r>
            <w:r w:rsidRPr="00AE276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 xml:space="preserve">կնքվում է վճարողի կողմից </w:t>
            </w:r>
          </w:p>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թղթային եղանակով ներկայացնելիս</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r w:rsidRPr="00AE2768">
              <w:rPr>
                <w:rFonts w:ascii="GHEA Grapalat" w:hAnsi="GHEA Grapalat"/>
                <w:sz w:val="20"/>
                <w:szCs w:val="20"/>
                <w:lang w:val="hy-AM"/>
              </w:rPr>
              <w:t>՝</w:t>
            </w:r>
            <w:r w:rsidRPr="00AE2768">
              <w:rPr>
                <w:rFonts w:ascii="GHEA Grapalat" w:hAnsi="GHEA Grapalat"/>
                <w:sz w:val="20"/>
                <w:szCs w:val="20"/>
              </w:rPr>
              <w:t xml:space="preserve"> </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ստորագրվում է շահառուի կողմից</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պարտադիր` </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t>կնքվում է շահառուի կողմից</w:t>
            </w:r>
            <w:r w:rsidRPr="00AE2768">
              <w:rPr>
                <w:rFonts w:ascii="GHEA Grapalat" w:hAnsi="GHEA Grapalat"/>
                <w:sz w:val="20"/>
                <w:szCs w:val="20"/>
                <w:lang w:val="hy-AM"/>
              </w:rPr>
              <w:t xml:space="preserve"> </w:t>
            </w:r>
          </w:p>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թղթային եղանակով բանկ ներկայացնելիս</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w:t>
            </w:r>
            <w:r w:rsidRPr="00AE2768">
              <w:rPr>
                <w:rFonts w:ascii="GHEA Grapalat" w:hAnsi="GHEA Grapalat"/>
                <w:sz w:val="20"/>
                <w:szCs w:val="20"/>
              </w:rPr>
              <w:lastRenderedPageBreak/>
              <w:t xml:space="preserve">եղանակով </w:t>
            </w:r>
            <w:r w:rsidRPr="00AE2768">
              <w:rPr>
                <w:rFonts w:ascii="GHEA Grapalat" w:hAnsi="GHEA Grapalat"/>
                <w:sz w:val="20"/>
                <w:szCs w:val="20"/>
                <w:lang w:val="hy-AM"/>
              </w:rPr>
              <w:t xml:space="preserve"> </w:t>
            </w:r>
            <w:r w:rsidRPr="00AE2768">
              <w:rPr>
                <w:rFonts w:ascii="GHEA Grapalat" w:hAnsi="GHEA Grapalat"/>
                <w:sz w:val="20"/>
                <w:szCs w:val="20"/>
              </w:rPr>
              <w:t>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rPr>
                <w:rFonts w:ascii="GHEA Grapalat" w:hAnsi="GHEA Grapalat"/>
                <w:sz w:val="20"/>
                <w:szCs w:val="20"/>
              </w:rPr>
            </w:pPr>
            <w:r w:rsidRPr="00AE2768">
              <w:rPr>
                <w:rFonts w:ascii="GHEA Grapalat" w:hAnsi="GHEA Grapalat"/>
                <w:sz w:val="20"/>
                <w:szCs w:val="20"/>
              </w:rPr>
              <w:lastRenderedPageBreak/>
              <w:t>2</w:t>
            </w:r>
            <w:r w:rsidRPr="00AE2768">
              <w:rPr>
                <w:rFonts w:ascii="GHEA Grapalat" w:hAnsi="GHEA Grapalat"/>
                <w:sz w:val="20"/>
                <w:szCs w:val="20"/>
                <w:lang w:val="hy-AM"/>
              </w:rPr>
              <w:t>3</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w:t>
            </w:r>
            <w:r w:rsidRPr="00AE276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ոչ 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վճարման պահանջագիրը շահառուին սպասարկող ֆինանսական կազմակերպության</w:t>
            </w:r>
            <w:r w:rsidRPr="00AE2768">
              <w:rPr>
                <w:rFonts w:ascii="GHEA Grapalat" w:hAnsi="GHEA Grapalat"/>
                <w:sz w:val="20"/>
                <w:szCs w:val="20"/>
                <w:lang w:val="hy-AM"/>
              </w:rPr>
              <w:t xml:space="preserve">ը </w:t>
            </w:r>
            <w:r w:rsidRPr="00AE2768">
              <w:rPr>
                <w:rFonts w:ascii="GHEA Grapalat" w:hAnsi="GHEA Grapalat"/>
                <w:sz w:val="20"/>
                <w:szCs w:val="20"/>
              </w:rPr>
              <w:t xml:space="preserve"> 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w:t>
            </w:r>
            <w:r w:rsidRPr="00AE2768">
              <w:rPr>
                <w:rFonts w:ascii="GHEA Grapalat" w:hAnsi="GHEA Grapalat"/>
                <w:sz w:val="20"/>
                <w:szCs w:val="20"/>
              </w:rPr>
              <w:t xml:space="preserve">աշխատակցի ստորագրությունը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շահառռւին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դրոշմակնիքը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սույն տվյալները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են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p>
        </w:tc>
      </w:tr>
    </w:tbl>
    <w:p w:rsidR="002462D0" w:rsidRPr="00AE2768" w:rsidRDefault="002462D0" w:rsidP="002462D0">
      <w:pPr>
        <w:pStyle w:val="a3"/>
        <w:jc w:val="right"/>
        <w:rPr>
          <w:rFonts w:ascii="GHEA Grapalat" w:hAnsi="GHEA Grapalat" w:cs="Sylfaen"/>
          <w:i w:val="0"/>
          <w:lang w:val="en-US"/>
        </w:rPr>
      </w:pPr>
    </w:p>
    <w:p w:rsidR="002462D0" w:rsidRPr="00AE2768" w:rsidRDefault="002462D0" w:rsidP="002462D0">
      <w:pPr>
        <w:pStyle w:val="a3"/>
        <w:jc w:val="right"/>
        <w:rPr>
          <w:rFonts w:ascii="GHEA Grapalat" w:hAnsi="GHEA Grapalat" w:cs="Sylfaen"/>
          <w:i w:val="0"/>
          <w:lang w:val="en-US"/>
        </w:rPr>
      </w:pPr>
    </w:p>
    <w:p w:rsidR="002462D0" w:rsidRPr="00AE2768" w:rsidRDefault="002462D0" w:rsidP="002462D0">
      <w:pPr>
        <w:pStyle w:val="a3"/>
        <w:jc w:val="right"/>
        <w:rPr>
          <w:rFonts w:ascii="GHEA Grapalat" w:hAnsi="GHEA Grapalat" w:cs="Sylfaen"/>
          <w:i w:val="0"/>
          <w:lang w:val="en-US"/>
        </w:rPr>
      </w:pPr>
    </w:p>
    <w:p w:rsidR="002462D0" w:rsidRPr="00AE2768" w:rsidRDefault="002462D0" w:rsidP="002462D0">
      <w:pPr>
        <w:pStyle w:val="a3"/>
        <w:jc w:val="right"/>
        <w:rPr>
          <w:rFonts w:ascii="GHEA Grapalat" w:hAnsi="GHEA Grapalat" w:cs="Sylfaen"/>
          <w:i w:val="0"/>
          <w:lang w:val="en-US"/>
        </w:rPr>
      </w:pPr>
    </w:p>
    <w:p w:rsidR="002462D0" w:rsidRPr="00AE2768" w:rsidRDefault="002462D0" w:rsidP="002462D0">
      <w:pPr>
        <w:pStyle w:val="a3"/>
        <w:jc w:val="right"/>
        <w:rPr>
          <w:rFonts w:ascii="GHEA Grapalat" w:hAnsi="GHEA Grapalat" w:cs="Sylfaen"/>
          <w:i w:val="0"/>
          <w:lang w:val="en-US"/>
        </w:rPr>
      </w:pPr>
    </w:p>
    <w:p w:rsidR="002462D0" w:rsidRPr="00AE2768" w:rsidRDefault="002462D0" w:rsidP="002462D0">
      <w:pPr>
        <w:rPr>
          <w:rFonts w:ascii="GHEA Grapalat" w:hAnsi="GHEA Grapalat"/>
        </w:rPr>
      </w:pPr>
    </w:p>
    <w:p w:rsidR="002462D0" w:rsidRPr="00AE2768" w:rsidRDefault="002462D0" w:rsidP="002462D0">
      <w:pPr>
        <w:jc w:val="center"/>
        <w:rPr>
          <w:rFonts w:ascii="GHEA Grapalat" w:hAnsi="GHEA Grapalat" w:cs="GHEA Grapalat"/>
          <w:sz w:val="22"/>
          <w:szCs w:val="22"/>
          <w:lang w:val="hy-AM"/>
        </w:rPr>
      </w:pPr>
    </w:p>
    <w:p w:rsidR="002462D0" w:rsidRPr="00AE2768" w:rsidRDefault="002462D0" w:rsidP="002462D0">
      <w:pPr>
        <w:pStyle w:val="31"/>
        <w:spacing w:line="240" w:lineRule="auto"/>
        <w:jc w:val="right"/>
        <w:rPr>
          <w:rFonts w:ascii="GHEA Grapalat" w:hAnsi="GHEA Grapalat" w:cs="GHEA Grapalat"/>
          <w:i/>
          <w:sz w:val="18"/>
          <w:szCs w:val="18"/>
          <w:lang w:val="hy-AM"/>
        </w:rPr>
      </w:pPr>
      <w:r w:rsidRPr="00AE2768">
        <w:rPr>
          <w:rFonts w:ascii="GHEA Grapalat" w:hAnsi="GHEA Grapalat"/>
          <w:b/>
          <w:lang w:val="hy-AM"/>
        </w:rPr>
        <w:br w:type="page"/>
      </w:r>
    </w:p>
    <w:p w:rsidR="002462D0" w:rsidRPr="00AE2768" w:rsidRDefault="002462D0" w:rsidP="002462D0">
      <w:pPr>
        <w:jc w:val="right"/>
        <w:rPr>
          <w:rFonts w:ascii="GHEA Grapalat" w:hAnsi="GHEA Grapalat" w:cs="GHEA Grapalat"/>
          <w:i/>
          <w:sz w:val="18"/>
          <w:szCs w:val="18"/>
          <w:lang w:val="hy-AM"/>
        </w:rPr>
      </w:pPr>
    </w:p>
    <w:p w:rsidR="002462D0" w:rsidRPr="00AE2768" w:rsidRDefault="002462D0" w:rsidP="002462D0">
      <w:pPr>
        <w:pStyle w:val="31"/>
        <w:spacing w:line="240" w:lineRule="auto"/>
        <w:jc w:val="right"/>
        <w:rPr>
          <w:rFonts w:ascii="GHEA Grapalat" w:hAnsi="GHEA Grapalat" w:cs="Sylfaen"/>
          <w:b/>
          <w:lang w:val="hy-AM"/>
        </w:rPr>
      </w:pPr>
      <w:r w:rsidRPr="00AE2768">
        <w:rPr>
          <w:rFonts w:ascii="GHEA Grapalat" w:hAnsi="GHEA Grapalat" w:cs="Sylfaen"/>
          <w:b/>
          <w:lang w:val="hy-AM"/>
        </w:rPr>
        <w:t>Հավելված 5.1</w:t>
      </w:r>
    </w:p>
    <w:p w:rsidR="002462D0" w:rsidRPr="00AE2768" w:rsidRDefault="002462D0" w:rsidP="002462D0">
      <w:pPr>
        <w:pStyle w:val="31"/>
        <w:spacing w:line="240" w:lineRule="auto"/>
        <w:jc w:val="right"/>
        <w:rPr>
          <w:rFonts w:ascii="GHEA Grapalat" w:hAnsi="GHEA Grapalat" w:cs="Sylfaen"/>
          <w:b/>
          <w:lang w:val="hy-AM"/>
        </w:rPr>
      </w:pPr>
      <w:r w:rsidRPr="003F5B6E">
        <w:rPr>
          <w:rFonts w:ascii="GHEA Grapalat" w:hAnsi="GHEA Grapalat" w:cs="Sylfaen"/>
          <w:b/>
          <w:lang w:val="es-ES" w:eastAsia="ru-RU"/>
        </w:rPr>
        <w:t>«</w:t>
      </w:r>
      <w:r w:rsidRPr="005F0200">
        <w:rPr>
          <w:rFonts w:ascii="GHEA Grapalat" w:hAnsi="GHEA Grapalat" w:cs="Sylfaen"/>
          <w:b/>
          <w:lang w:val="es-ES" w:eastAsia="ru-RU"/>
        </w:rPr>
        <w:t xml:space="preserve"> </w:t>
      </w:r>
      <w:r>
        <w:rPr>
          <w:rFonts w:ascii="GHEA Grapalat" w:hAnsi="GHEA Grapalat" w:cs="Sylfaen"/>
          <w:b/>
          <w:lang w:val="es-ES" w:eastAsia="ru-RU"/>
        </w:rPr>
        <w:t xml:space="preserve">ԿՄ ՎՊՀ </w:t>
      </w:r>
      <w:r w:rsidRPr="003F5B6E">
        <w:rPr>
          <w:rFonts w:ascii="GHEA Grapalat" w:hAnsi="GHEA Grapalat" w:cs="Sylfaen"/>
          <w:b/>
          <w:lang w:val="es-ES" w:eastAsia="ru-RU"/>
        </w:rPr>
        <w:t>ԳՀԱՊՁԲ</w:t>
      </w:r>
      <w:r>
        <w:rPr>
          <w:rFonts w:ascii="GHEA Grapalat" w:hAnsi="GHEA Grapalat" w:cs="Sylfaen"/>
          <w:b/>
          <w:lang w:val="es-ES" w:eastAsia="ru-RU"/>
        </w:rPr>
        <w:t xml:space="preserve"> </w:t>
      </w:r>
      <w:r w:rsidRPr="003F5B6E">
        <w:rPr>
          <w:rFonts w:ascii="GHEA Grapalat" w:hAnsi="GHEA Grapalat" w:cs="Sylfaen"/>
          <w:b/>
          <w:lang w:val="es-ES" w:eastAsia="ru-RU"/>
        </w:rPr>
        <w:t>19/</w:t>
      </w:r>
      <w:r>
        <w:rPr>
          <w:rFonts w:ascii="GHEA Grapalat" w:hAnsi="GHEA Grapalat" w:cs="Sylfaen"/>
          <w:b/>
          <w:lang w:val="es-ES" w:eastAsia="ru-RU"/>
        </w:rPr>
        <w:t>41</w:t>
      </w:r>
      <w:r w:rsidRPr="003F5B6E">
        <w:rPr>
          <w:rFonts w:ascii="GHEA Grapalat" w:hAnsi="GHEA Grapalat" w:cs="Sylfaen"/>
          <w:b/>
          <w:lang w:val="es-ES" w:eastAsia="ru-RU"/>
        </w:rPr>
        <w:t>»</w:t>
      </w:r>
      <w:r>
        <w:rPr>
          <w:rFonts w:ascii="GHEA Grapalat" w:hAnsi="GHEA Grapalat" w:cs="Sylfaen"/>
          <w:b/>
          <w:lang w:val="hy-AM" w:eastAsia="ru-RU"/>
        </w:rPr>
        <w:t xml:space="preserve"> </w:t>
      </w:r>
      <w:r w:rsidRPr="00AE2768">
        <w:rPr>
          <w:rFonts w:ascii="GHEA Grapalat" w:hAnsi="GHEA Grapalat" w:cs="Sylfaen"/>
          <w:b/>
          <w:lang w:val="hy-AM"/>
        </w:rPr>
        <w:t>ծածկագրով</w:t>
      </w:r>
    </w:p>
    <w:p w:rsidR="002462D0" w:rsidRPr="00AE2768" w:rsidRDefault="002462D0" w:rsidP="002462D0">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E2768">
        <w:rPr>
          <w:rFonts w:ascii="GHEA Grapalat" w:hAnsi="GHEA Grapalat" w:cs="Sylfaen"/>
          <w:b/>
          <w:lang w:val="hy-AM"/>
        </w:rPr>
        <w:t xml:space="preserve"> հրավերի</w:t>
      </w:r>
    </w:p>
    <w:p w:rsidR="002462D0" w:rsidRPr="00AE2768" w:rsidRDefault="002462D0" w:rsidP="002462D0">
      <w:pPr>
        <w:jc w:val="center"/>
        <w:rPr>
          <w:rFonts w:ascii="GHEA Grapalat" w:hAnsi="GHEA Grapalat" w:cs="GHEA Grapalat"/>
          <w:b/>
          <w:sz w:val="20"/>
          <w:szCs w:val="20"/>
          <w:lang w:val="hy-AM"/>
        </w:rPr>
      </w:pPr>
      <w:r w:rsidRPr="00AE2768">
        <w:rPr>
          <w:rFonts w:ascii="GHEA Grapalat" w:hAnsi="GHEA Grapalat" w:cs="GHEA Grapalat"/>
          <w:b/>
          <w:sz w:val="18"/>
          <w:szCs w:val="18"/>
          <w:lang w:val="hy-AM"/>
        </w:rPr>
        <w:t xml:space="preserve">       </w:t>
      </w:r>
      <w:r w:rsidRPr="00AE2768">
        <w:rPr>
          <w:rFonts w:ascii="GHEA Grapalat" w:hAnsi="GHEA Grapalat" w:cs="GHEA Grapalat"/>
          <w:b/>
          <w:sz w:val="20"/>
          <w:szCs w:val="20"/>
          <w:lang w:val="hy-AM"/>
        </w:rPr>
        <w:t xml:space="preserve">ՏՈւԺԱՆՔԻ ՄԱՍԻՆ ՀԱՄԱՁԱՅՆԱԳԻՐ </w:t>
      </w:r>
    </w:p>
    <w:p w:rsidR="002462D0" w:rsidRPr="00AE2768" w:rsidRDefault="002462D0" w:rsidP="002462D0">
      <w:pPr>
        <w:jc w:val="center"/>
        <w:rPr>
          <w:rFonts w:ascii="GHEA Grapalat" w:hAnsi="GHEA Grapalat" w:cs="GHEA Grapalat"/>
          <w:b/>
          <w:sz w:val="20"/>
          <w:szCs w:val="20"/>
          <w:lang w:val="hy-AM"/>
        </w:rPr>
      </w:pPr>
      <w:r w:rsidRPr="00AE2768">
        <w:rPr>
          <w:rFonts w:ascii="GHEA Grapalat" w:hAnsi="GHEA Grapalat" w:cs="GHEA Grapalat"/>
          <w:sz w:val="20"/>
          <w:szCs w:val="20"/>
          <w:lang w:val="hy-AM"/>
        </w:rPr>
        <w:t xml:space="preserve">  </w:t>
      </w:r>
      <w:r w:rsidRPr="00AE2768">
        <w:rPr>
          <w:rFonts w:ascii="GHEA Grapalat" w:hAnsi="GHEA Grapalat" w:cs="GHEA Grapalat"/>
          <w:b/>
          <w:sz w:val="20"/>
          <w:szCs w:val="20"/>
          <w:lang w:val="hy-AM"/>
        </w:rPr>
        <w:t xml:space="preserve"> </w:t>
      </w:r>
      <w:r w:rsidRPr="00C710A2">
        <w:rPr>
          <w:rFonts w:ascii="GHEA Grapalat" w:hAnsi="GHEA Grapalat" w:cs="GHEA Grapalat"/>
          <w:b/>
          <w:sz w:val="18"/>
          <w:szCs w:val="18"/>
          <w:lang w:val="hy-AM"/>
        </w:rPr>
        <w:t xml:space="preserve">         </w:t>
      </w:r>
      <w:r w:rsidRPr="00AE2768">
        <w:rPr>
          <w:rFonts w:ascii="GHEA Grapalat" w:hAnsi="GHEA Grapalat" w:cs="GHEA Grapalat"/>
          <w:b/>
          <w:sz w:val="18"/>
          <w:szCs w:val="18"/>
          <w:lang w:val="hy-AM"/>
        </w:rPr>
        <w:t>(</w:t>
      </w:r>
      <w:r w:rsidRPr="00C710A2">
        <w:rPr>
          <w:rFonts w:ascii="GHEA Grapalat" w:hAnsi="GHEA Grapalat" w:cs="GHEA Grapalat"/>
          <w:b/>
          <w:sz w:val="18"/>
          <w:szCs w:val="18"/>
          <w:lang w:val="hy-AM"/>
        </w:rPr>
        <w:t xml:space="preserve">պայմանագրի </w:t>
      </w:r>
      <w:r w:rsidRPr="00AE2768">
        <w:rPr>
          <w:rFonts w:ascii="GHEA Grapalat" w:hAnsi="GHEA Grapalat" w:cs="GHEA Grapalat"/>
          <w:b/>
          <w:sz w:val="18"/>
          <w:szCs w:val="18"/>
          <w:lang w:val="hy-AM"/>
        </w:rPr>
        <w:t>ապահովում)</w:t>
      </w:r>
    </w:p>
    <w:p w:rsidR="002462D0" w:rsidRPr="00AE2768" w:rsidRDefault="002462D0" w:rsidP="002462D0">
      <w:pPr>
        <w:rPr>
          <w:rFonts w:ascii="GHEA Grapalat" w:hAnsi="GHEA Grapalat" w:cs="GHEA Grapalat"/>
          <w:b/>
          <w:sz w:val="20"/>
          <w:szCs w:val="20"/>
          <w:lang w:val="hy-AM"/>
        </w:rPr>
      </w:pPr>
    </w:p>
    <w:p w:rsidR="002462D0" w:rsidRPr="00AE2768" w:rsidRDefault="002462D0" w:rsidP="002462D0">
      <w:pPr>
        <w:rPr>
          <w:rFonts w:ascii="GHEA Grapalat" w:hAnsi="GHEA Grapalat" w:cs="GHEA Grapalat"/>
          <w:sz w:val="20"/>
          <w:szCs w:val="20"/>
          <w:lang w:val="hy-AM"/>
        </w:rPr>
      </w:pPr>
      <w:r w:rsidRPr="00AE2768">
        <w:rPr>
          <w:rFonts w:ascii="GHEA Grapalat" w:hAnsi="GHEA Grapalat" w:cs="GHEA Grapalat"/>
          <w:sz w:val="20"/>
          <w:szCs w:val="20"/>
          <w:lang w:val="hy-AM"/>
        </w:rPr>
        <w:t xml:space="preserve">     ք. Երևան</w:t>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lang w:val="hy-AM"/>
        </w:rPr>
        <w:t xml:space="preserve"> 20   թ.**</w:t>
      </w:r>
    </w:p>
    <w:p w:rsidR="002462D0" w:rsidRPr="00AE2768" w:rsidRDefault="002462D0" w:rsidP="002462D0">
      <w:pPr>
        <w:rPr>
          <w:rFonts w:ascii="GHEA Grapalat" w:hAnsi="GHEA Grapalat" w:cs="GHEA Grapalat"/>
          <w:sz w:val="20"/>
          <w:szCs w:val="20"/>
          <w:lang w:val="hy-AM"/>
        </w:rPr>
      </w:pPr>
    </w:p>
    <w:p w:rsidR="002462D0" w:rsidRPr="00AE2768" w:rsidRDefault="002462D0" w:rsidP="002462D0">
      <w:pPr>
        <w:jc w:val="both"/>
        <w:rPr>
          <w:rFonts w:ascii="GHEA Grapalat" w:hAnsi="GHEA Grapalat" w:cs="GHEA Grapalat"/>
          <w:sz w:val="20"/>
          <w:szCs w:val="20"/>
          <w:u w:val="single"/>
          <w:vertAlign w:val="subscript"/>
          <w:lang w:val="hy-AM"/>
        </w:rPr>
      </w:pP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vertAlign w:val="subscript"/>
          <w:lang w:val="hy-AM"/>
        </w:rPr>
        <w:t xml:space="preserve">, </w:t>
      </w:r>
      <w:r w:rsidRPr="00AE2768">
        <w:rPr>
          <w:rFonts w:ascii="GHEA Grapalat" w:hAnsi="GHEA Grapalat" w:cs="GHEA Grapalat"/>
          <w:sz w:val="20"/>
          <w:szCs w:val="20"/>
          <w:lang w:val="hy-AM"/>
        </w:rPr>
        <w:t xml:space="preserve">ի դեմս Ընկերության տնօրեն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2462D0" w:rsidRPr="00AE2768" w:rsidRDefault="002462D0" w:rsidP="002462D0">
      <w:pPr>
        <w:jc w:val="both"/>
        <w:rPr>
          <w:rFonts w:ascii="GHEA Grapalat" w:hAnsi="GHEA Grapalat" w:cs="GHEA Grapalat"/>
          <w:sz w:val="20"/>
          <w:szCs w:val="20"/>
          <w:lang w:val="hy-AM"/>
        </w:rPr>
      </w:pPr>
      <w:r w:rsidRPr="00AE2768">
        <w:rPr>
          <w:rFonts w:ascii="GHEA Grapalat" w:hAnsi="GHEA Grapalat"/>
          <w:sz w:val="20"/>
          <w:szCs w:val="20"/>
          <w:vertAlign w:val="superscript"/>
          <w:lang w:val="hy-AM"/>
        </w:rPr>
        <w:t xml:space="preserve">       Ընկերության անվանումը</w:t>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t xml:space="preserve">    </w:t>
      </w:r>
      <w:r w:rsidRPr="00AE2768">
        <w:rPr>
          <w:rFonts w:ascii="GHEA Grapalat" w:hAnsi="GHEA Grapalat"/>
          <w:sz w:val="20"/>
          <w:szCs w:val="20"/>
          <w:vertAlign w:val="superscript"/>
          <w:lang w:val="hy-AM"/>
        </w:rPr>
        <w:t>Ընկերության տնօրենի անուն ազգանունը, անձնագրային տվյալները</w:t>
      </w:r>
      <w:r w:rsidRPr="00AE2768">
        <w:rPr>
          <w:rFonts w:ascii="GHEA Grapalat" w:hAnsi="GHEA Grapalat" w:cs="GHEA Grapalat"/>
          <w:sz w:val="20"/>
          <w:szCs w:val="20"/>
          <w:vertAlign w:val="subscript"/>
          <w:lang w:val="hy-AM"/>
        </w:rPr>
        <w:t xml:space="preserve">, </w:t>
      </w:r>
      <w:r w:rsidRPr="00AE276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462D0" w:rsidRPr="00AE2768" w:rsidRDefault="002462D0" w:rsidP="002462D0">
      <w:pPr>
        <w:ind w:firstLine="708"/>
        <w:jc w:val="both"/>
        <w:rPr>
          <w:rFonts w:ascii="GHEA Grapalat" w:hAnsi="GHEA Grapalat" w:cs="GHEA Grapalat"/>
          <w:sz w:val="20"/>
          <w:szCs w:val="20"/>
          <w:lang w:val="hy-AM"/>
        </w:rPr>
      </w:pPr>
    </w:p>
    <w:p w:rsidR="002462D0" w:rsidRPr="00AE2768" w:rsidRDefault="002462D0" w:rsidP="002462D0">
      <w:pPr>
        <w:numPr>
          <w:ilvl w:val="0"/>
          <w:numId w:val="6"/>
        </w:numPr>
        <w:jc w:val="center"/>
        <w:rPr>
          <w:rFonts w:ascii="GHEA Grapalat" w:hAnsi="GHEA Grapalat" w:cs="GHEA Grapalat"/>
          <w:b/>
          <w:bCs/>
          <w:sz w:val="20"/>
          <w:szCs w:val="20"/>
          <w:lang w:val="pt-BR"/>
        </w:rPr>
      </w:pPr>
      <w:r w:rsidRPr="00AE2768">
        <w:rPr>
          <w:rFonts w:ascii="GHEA Grapalat" w:hAnsi="GHEA Grapalat" w:cs="GHEA Grapalat"/>
          <w:b/>
          <w:sz w:val="20"/>
          <w:szCs w:val="20"/>
          <w:lang w:val="hy-AM"/>
        </w:rPr>
        <w:t xml:space="preserve"> Հ</w:t>
      </w:r>
      <w:r w:rsidRPr="00AE2768">
        <w:rPr>
          <w:rFonts w:ascii="GHEA Grapalat" w:hAnsi="GHEA Grapalat" w:cs="GHEA Grapalat"/>
          <w:b/>
          <w:sz w:val="20"/>
          <w:szCs w:val="20"/>
        </w:rPr>
        <w:t>ամաձայնության առարկան</w:t>
      </w:r>
    </w:p>
    <w:p w:rsidR="002462D0" w:rsidRPr="00AE2768" w:rsidRDefault="002462D0" w:rsidP="002462D0">
      <w:pPr>
        <w:jc w:val="both"/>
        <w:rPr>
          <w:rFonts w:ascii="GHEA Grapalat" w:hAnsi="GHEA Grapalat" w:cs="GHEA Grapalat"/>
          <w:b/>
          <w:bCs/>
          <w:sz w:val="20"/>
          <w:szCs w:val="20"/>
          <w:lang w:val="pt-BR"/>
        </w:rPr>
      </w:pPr>
      <w:r w:rsidRPr="00AE2768">
        <w:rPr>
          <w:rFonts w:ascii="GHEA Grapalat" w:hAnsi="GHEA Grapalat" w:cs="GHEA Grapalat"/>
          <w:sz w:val="20"/>
          <w:szCs w:val="20"/>
          <w:lang w:val="pt-BR"/>
        </w:rPr>
        <w:tab/>
      </w:r>
      <w:r w:rsidRPr="00AE2768">
        <w:rPr>
          <w:rFonts w:ascii="GHEA Grapalat" w:hAnsi="GHEA Grapalat" w:cs="GHEA Grapalat"/>
          <w:sz w:val="20"/>
          <w:szCs w:val="20"/>
          <w:lang w:val="pt-BR"/>
        </w:rPr>
        <w:tab/>
        <w:t xml:space="preserve">                               </w:t>
      </w:r>
    </w:p>
    <w:p w:rsidR="002462D0" w:rsidRPr="00AE2768" w:rsidRDefault="002462D0" w:rsidP="002462D0">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1.1 Ընկերությունը մասնակցում է </w:t>
      </w:r>
      <w:r w:rsidRPr="00AE2768">
        <w:rPr>
          <w:rFonts w:ascii="GHEA Grapalat" w:hAnsi="GHEA Grapalat" w:cs="GHEA Grapalat"/>
          <w:sz w:val="20"/>
          <w:szCs w:val="20"/>
          <w:u w:val="single"/>
          <w:lang w:val="pt-BR"/>
        </w:rPr>
        <w:tab/>
      </w:r>
      <w:r w:rsidRPr="00AE2768">
        <w:rPr>
          <w:rFonts w:ascii="GHEA Grapalat" w:hAnsi="GHEA Grapalat" w:cs="GHEA Grapalat"/>
          <w:sz w:val="20"/>
          <w:szCs w:val="20"/>
          <w:u w:val="single"/>
          <w:lang w:val="pt-BR"/>
        </w:rPr>
        <w:tab/>
      </w:r>
      <w:r w:rsidRPr="00AE2768">
        <w:rPr>
          <w:rFonts w:ascii="GHEA Grapalat" w:hAnsi="GHEA Grapalat" w:cs="GHEA Grapalat"/>
          <w:sz w:val="20"/>
          <w:szCs w:val="20"/>
          <w:u w:val="single"/>
          <w:lang w:val="pt-BR"/>
        </w:rPr>
        <w:tab/>
        <w:t xml:space="preserve">    </w:t>
      </w:r>
      <w:r w:rsidRPr="00AE2768">
        <w:rPr>
          <w:rFonts w:ascii="GHEA Grapalat" w:hAnsi="GHEA Grapalat" w:cs="GHEA Grapalat"/>
          <w:sz w:val="20"/>
          <w:szCs w:val="20"/>
          <w:u w:val="single"/>
          <w:lang w:val="pt-BR"/>
        </w:rPr>
        <w:tab/>
        <w:t xml:space="preserve">           </w:t>
      </w:r>
      <w:r w:rsidRPr="00AE2768">
        <w:rPr>
          <w:rFonts w:ascii="GHEA Grapalat" w:hAnsi="GHEA Grapalat" w:cs="GHEA Grapalat"/>
          <w:sz w:val="20"/>
          <w:szCs w:val="20"/>
          <w:u w:val="single"/>
          <w:lang w:val="pt-BR"/>
        </w:rPr>
        <w:tab/>
      </w:r>
      <w:r w:rsidRPr="00AE2768">
        <w:rPr>
          <w:rFonts w:ascii="GHEA Grapalat" w:hAnsi="GHEA Grapalat" w:cs="GHEA Grapalat"/>
          <w:sz w:val="20"/>
          <w:szCs w:val="20"/>
          <w:lang w:val="pt-BR"/>
        </w:rPr>
        <w:t xml:space="preserve">*  (այսուհետ` Պատվիրատու) կողմից </w:t>
      </w:r>
    </w:p>
    <w:p w:rsidR="002462D0" w:rsidRPr="00AE2768" w:rsidRDefault="002462D0" w:rsidP="002462D0">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w:t>
      </w:r>
      <w:r w:rsidRPr="00AE2768">
        <w:rPr>
          <w:rFonts w:ascii="GHEA Grapalat" w:hAnsi="GHEA Grapalat"/>
          <w:sz w:val="20"/>
          <w:szCs w:val="20"/>
          <w:vertAlign w:val="superscript"/>
          <w:lang w:val="hy-AM"/>
        </w:rPr>
        <w:t>պատվիրատուի անվանումը</w:t>
      </w:r>
    </w:p>
    <w:p w:rsidR="002462D0" w:rsidRPr="00AE2768" w:rsidRDefault="002462D0" w:rsidP="002462D0">
      <w:pPr>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կազմակերպված` </w:t>
      </w:r>
      <w:r w:rsidRPr="00AE2768">
        <w:rPr>
          <w:rFonts w:ascii="GHEA Grapalat" w:hAnsi="GHEA Grapalat" w:cs="GHEA Grapalat"/>
          <w:sz w:val="20"/>
          <w:szCs w:val="20"/>
          <w:u w:val="single"/>
          <w:lang w:val="pt-BR"/>
        </w:rPr>
        <w:t xml:space="preserve"> </w:t>
      </w:r>
      <w:r w:rsidRPr="00AE2768">
        <w:rPr>
          <w:rFonts w:ascii="GHEA Grapalat" w:hAnsi="GHEA Grapalat" w:cs="GHEA Grapalat"/>
          <w:sz w:val="20"/>
          <w:szCs w:val="20"/>
          <w:u w:val="single"/>
          <w:lang w:val="pt-BR"/>
        </w:rPr>
        <w:tab/>
        <w:t xml:space="preserve">                                             </w:t>
      </w:r>
      <w:r w:rsidRPr="00AE2768">
        <w:rPr>
          <w:rFonts w:ascii="GHEA Grapalat" w:hAnsi="GHEA Grapalat" w:cs="GHEA Grapalat"/>
          <w:sz w:val="20"/>
          <w:szCs w:val="20"/>
          <w:lang w:val="pt-BR"/>
        </w:rPr>
        <w:t>* ծածկագրով գնման ընթացակարգին:</w:t>
      </w:r>
    </w:p>
    <w:p w:rsidR="002462D0" w:rsidRPr="00AE2768" w:rsidRDefault="002462D0" w:rsidP="002462D0">
      <w:pPr>
        <w:ind w:left="426"/>
        <w:jc w:val="both"/>
        <w:rPr>
          <w:rFonts w:ascii="GHEA Grapalat" w:hAnsi="GHEA Grapalat" w:cs="GHEA Grapalat"/>
          <w:sz w:val="20"/>
          <w:szCs w:val="20"/>
          <w:lang w:val="pt-BR"/>
        </w:rPr>
      </w:pPr>
      <w:r w:rsidRPr="00C710A2">
        <w:rPr>
          <w:rFonts w:ascii="GHEA Grapalat" w:hAnsi="GHEA Grapalat"/>
          <w:sz w:val="20"/>
          <w:szCs w:val="20"/>
          <w:vertAlign w:val="superscript"/>
          <w:lang w:val="pt-BR"/>
        </w:rPr>
        <w:t xml:space="preserve">                                                        </w:t>
      </w:r>
      <w:r w:rsidRPr="00AE2768">
        <w:rPr>
          <w:rFonts w:ascii="GHEA Grapalat" w:hAnsi="GHEA Grapalat"/>
          <w:sz w:val="20"/>
          <w:szCs w:val="20"/>
          <w:vertAlign w:val="superscript"/>
          <w:lang w:val="hy-AM"/>
        </w:rPr>
        <w:t>ընթացակարգի ծածկագիրը</w:t>
      </w:r>
    </w:p>
    <w:p w:rsidR="002462D0" w:rsidRPr="00AE2768" w:rsidRDefault="002462D0" w:rsidP="002462D0">
      <w:pPr>
        <w:ind w:firstLine="426"/>
        <w:jc w:val="both"/>
        <w:rPr>
          <w:rFonts w:ascii="GHEA Grapalat" w:hAnsi="GHEA Grapalat" w:cs="GHEA Grapalat"/>
          <w:color w:val="5B9BD5"/>
          <w:sz w:val="20"/>
          <w:szCs w:val="20"/>
          <w:lang w:val="hy-AM"/>
        </w:rPr>
      </w:pPr>
      <w:r w:rsidRPr="00AE276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2462D0" w:rsidRPr="00AE2768" w:rsidRDefault="002462D0" w:rsidP="002462D0">
      <w:pPr>
        <w:ind w:firstLine="426"/>
        <w:jc w:val="both"/>
        <w:rPr>
          <w:rFonts w:ascii="GHEA Grapalat" w:hAnsi="GHEA Grapalat" w:cs="GHEA Grapalat"/>
          <w:color w:val="000000"/>
          <w:sz w:val="20"/>
          <w:szCs w:val="20"/>
          <w:lang w:val="pt-BR"/>
        </w:rPr>
      </w:pPr>
      <w:r w:rsidRPr="00AE2768">
        <w:rPr>
          <w:rFonts w:ascii="GHEA Grapalat" w:hAnsi="GHEA Grapalat" w:cs="GHEA Grapalat"/>
          <w:color w:val="000000"/>
          <w:sz w:val="20"/>
          <w:szCs w:val="20"/>
          <w:lang w:val="pt-BR"/>
        </w:rPr>
        <w:t>1.3 Ընկերությունը</w:t>
      </w:r>
      <w:r w:rsidRPr="00AE2768">
        <w:rPr>
          <w:rFonts w:ascii="GHEA Grapalat" w:hAnsi="GHEA Grapalat" w:cs="GHEA Grapalat"/>
          <w:color w:val="000000"/>
          <w:sz w:val="20"/>
          <w:szCs w:val="20"/>
          <w:lang w:val="hy-AM"/>
        </w:rPr>
        <w:t xml:space="preserve"> սույն </w:t>
      </w:r>
      <w:r w:rsidRPr="00AE2768">
        <w:rPr>
          <w:rFonts w:ascii="GHEA Grapalat" w:hAnsi="GHEA Grapalat" w:cs="GHEA Grapalat"/>
          <w:color w:val="000000"/>
          <w:sz w:val="20"/>
          <w:szCs w:val="20"/>
          <w:lang w:val="pt-BR"/>
        </w:rPr>
        <w:t>տուժանքի համաձայնագ</w:t>
      </w:r>
      <w:r w:rsidRPr="00AE2768">
        <w:rPr>
          <w:rFonts w:ascii="GHEA Grapalat" w:hAnsi="GHEA Grapalat" w:cs="GHEA Grapalat"/>
          <w:color w:val="000000"/>
          <w:sz w:val="20"/>
          <w:szCs w:val="20"/>
          <w:lang w:val="hy-AM"/>
        </w:rPr>
        <w:t>ր</w:t>
      </w:r>
      <w:r w:rsidRPr="00AE2768">
        <w:rPr>
          <w:rFonts w:ascii="GHEA Grapalat" w:hAnsi="GHEA Grapalat" w:cs="GHEA Grapalat"/>
          <w:color w:val="000000"/>
          <w:sz w:val="20"/>
          <w:szCs w:val="20"/>
          <w:lang w:val="pt-BR"/>
        </w:rPr>
        <w:t>ի</w:t>
      </w:r>
      <w:r w:rsidRPr="00AE2768">
        <w:rPr>
          <w:rFonts w:ascii="GHEA Grapalat" w:hAnsi="GHEA Grapalat" w:cs="GHEA Grapalat"/>
          <w:color w:val="000000"/>
          <w:sz w:val="20"/>
          <w:szCs w:val="20"/>
          <w:lang w:val="hy-AM"/>
        </w:rPr>
        <w:t xml:space="preserve">ն կից ներկայացվող վճարման պահանջագրի </w:t>
      </w:r>
      <w:r w:rsidRPr="00C710A2">
        <w:rPr>
          <w:rFonts w:ascii="GHEA Grapalat" w:hAnsi="GHEA Grapalat" w:cs="GHEA Grapalat"/>
          <w:color w:val="000000"/>
          <w:sz w:val="20"/>
          <w:szCs w:val="20"/>
          <w:lang w:val="hy-AM"/>
        </w:rPr>
        <w:t>(</w:t>
      </w:r>
      <w:r w:rsidRPr="00AE2768">
        <w:rPr>
          <w:rFonts w:ascii="GHEA Grapalat" w:hAnsi="GHEA Grapalat" w:cs="GHEA Grapalat"/>
          <w:color w:val="000000"/>
          <w:sz w:val="20"/>
          <w:szCs w:val="20"/>
          <w:lang w:val="hy-AM"/>
        </w:rPr>
        <w:t>այսուհետ` Պահանջագիր</w:t>
      </w:r>
      <w:r w:rsidRPr="00C710A2">
        <w:rPr>
          <w:rFonts w:ascii="GHEA Grapalat" w:hAnsi="GHEA Grapalat" w:cs="GHEA Grapalat"/>
          <w:color w:val="000000"/>
          <w:sz w:val="20"/>
          <w:szCs w:val="20"/>
          <w:lang w:val="hy-AM"/>
        </w:rPr>
        <w:t>)</w:t>
      </w:r>
      <w:r w:rsidRPr="00AE2768">
        <w:rPr>
          <w:rFonts w:ascii="GHEA Grapalat" w:hAnsi="GHEA Grapalat" w:cs="GHEA Grapalat"/>
          <w:color w:val="000000"/>
          <w:sz w:val="20"/>
          <w:szCs w:val="20"/>
          <w:lang w:val="hy-AM"/>
        </w:rPr>
        <w:t xml:space="preserve"> ստորագրմամբ անհետկանչելիորեն  համաձայնվում է, որ </w:t>
      </w:r>
    </w:p>
    <w:p w:rsidR="002462D0" w:rsidRPr="00AE2768" w:rsidRDefault="002462D0" w:rsidP="002462D0">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2462D0" w:rsidRPr="00AE2768" w:rsidRDefault="002462D0" w:rsidP="002462D0">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E2768">
        <w:rPr>
          <w:rFonts w:ascii="GHEA Grapalat" w:hAnsi="GHEA Grapalat" w:cs="GHEA Grapalat"/>
          <w:color w:val="000000"/>
          <w:sz w:val="20"/>
          <w:szCs w:val="20"/>
          <w:lang w:val="pt-BR"/>
        </w:rPr>
        <w:t>Ընկերության</w:t>
      </w:r>
      <w:r w:rsidRPr="00AE2768">
        <w:rPr>
          <w:rFonts w:ascii="GHEA Grapalat" w:hAnsi="GHEA Grapalat" w:cs="GHEA Grapalat"/>
          <w:color w:val="000000"/>
          <w:sz w:val="20"/>
          <w:szCs w:val="20"/>
          <w:lang w:val="hy-AM"/>
        </w:rPr>
        <w:t xml:space="preserve"> հաշվից  գանձելու համար՝ առանց լրացուցիչ ակցեպտավորման: </w:t>
      </w:r>
    </w:p>
    <w:p w:rsidR="002462D0" w:rsidRPr="00AE2768" w:rsidRDefault="002462D0" w:rsidP="002462D0">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գ)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2462D0" w:rsidRPr="00AE2768" w:rsidRDefault="002462D0" w:rsidP="002462D0">
      <w:pPr>
        <w:ind w:left="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դ)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2462D0" w:rsidRPr="00AE2768" w:rsidRDefault="002462D0" w:rsidP="002462D0">
      <w:pPr>
        <w:ind w:firstLine="426"/>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2462D0" w:rsidRPr="00AE2768" w:rsidRDefault="002462D0" w:rsidP="002462D0">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E2768">
        <w:rPr>
          <w:rFonts w:ascii="GHEA Grapalat" w:hAnsi="GHEA Grapalat" w:cs="GHEA Grapalat"/>
          <w:sz w:val="20"/>
          <w:szCs w:val="20"/>
          <w:lang w:val="hy-AM"/>
        </w:rPr>
        <w:t xml:space="preserve">Պահանջագիրը բնօրինակներով </w:t>
      </w:r>
      <w:r w:rsidRPr="00AE2768">
        <w:rPr>
          <w:rFonts w:ascii="GHEA Grapalat" w:hAnsi="GHEA Grapalat" w:cs="GHEA Grapalat"/>
          <w:sz w:val="20"/>
          <w:szCs w:val="20"/>
          <w:lang w:val="pt-BR"/>
        </w:rPr>
        <w:t xml:space="preserve">ներկայացնում է </w:t>
      </w:r>
      <w:r w:rsidRPr="00AE2768">
        <w:rPr>
          <w:rFonts w:ascii="GHEA Grapalat" w:hAnsi="GHEA Grapalat" w:cs="GHEA Grapalat"/>
          <w:sz w:val="20"/>
          <w:szCs w:val="20"/>
          <w:lang w:val="hy-AM"/>
        </w:rPr>
        <w:t>Վճարող Բանկին</w:t>
      </w:r>
      <w:r w:rsidRPr="00AE276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E2768">
        <w:rPr>
          <w:rFonts w:ascii="GHEA Grapalat" w:hAnsi="GHEA Grapalat" w:cs="GHEA Grapalat"/>
          <w:sz w:val="20"/>
          <w:szCs w:val="20"/>
          <w:lang w:val="hy-AM"/>
        </w:rPr>
        <w:t>Պահանջագիրը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էլեկտրոնային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թվային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ստորագրությամբ</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հաստատված</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լինելու</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դեպքում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դրանք</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Վճարող</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Բանկին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են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ներկայացվում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էլեկտրոնային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կրիչներով</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ինչպես</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նաև</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դրանցից</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արտատպված</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թղթային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տարբերակներով</w:t>
      </w:r>
      <w:r w:rsidRPr="00AE2768">
        <w:rPr>
          <w:rFonts w:ascii="GHEA Grapalat" w:hAnsi="GHEA Grapalat" w:cs="GHEA Grapalat"/>
          <w:sz w:val="20"/>
          <w:szCs w:val="20"/>
          <w:lang w:val="pt-BR"/>
        </w:rPr>
        <w:t>:</w:t>
      </w:r>
    </w:p>
    <w:p w:rsidR="002462D0" w:rsidRPr="00AE2768" w:rsidRDefault="002462D0" w:rsidP="002462D0">
      <w:pPr>
        <w:numPr>
          <w:ilvl w:val="1"/>
          <w:numId w:val="25"/>
        </w:numPr>
        <w:ind w:left="0"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2462D0" w:rsidRPr="00AE2768" w:rsidRDefault="002462D0" w:rsidP="002462D0">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hy-AM"/>
        </w:rPr>
        <w:t>Վճարող Բանկի կողմից Պ</w:t>
      </w:r>
      <w:r w:rsidRPr="00AE2768">
        <w:rPr>
          <w:rFonts w:ascii="GHEA Grapalat" w:hAnsi="GHEA Grapalat" w:cs="GHEA Grapalat"/>
          <w:sz w:val="20"/>
          <w:szCs w:val="20"/>
          <w:lang w:val="pt-BR"/>
        </w:rPr>
        <w:t xml:space="preserve">ահանջագրում նշված գումարի վճարման հետևանքով </w:t>
      </w:r>
      <w:r w:rsidRPr="00AE2768">
        <w:rPr>
          <w:rFonts w:ascii="GHEA Grapalat" w:hAnsi="GHEA Grapalat" w:cs="GHEA Grapalat"/>
          <w:sz w:val="20"/>
          <w:szCs w:val="20"/>
          <w:lang w:val="hy-AM"/>
        </w:rPr>
        <w:t xml:space="preserve">Ընկերության </w:t>
      </w:r>
      <w:r w:rsidRPr="00AE2768">
        <w:rPr>
          <w:rFonts w:ascii="GHEA Grapalat" w:hAnsi="GHEA Grapalat" w:cs="GHEA Grapalat"/>
          <w:sz w:val="20"/>
          <w:szCs w:val="20"/>
          <w:lang w:val="pt-BR"/>
        </w:rPr>
        <w:t xml:space="preserve">առաջացած ռիսկերի (Ընկերության կրած վնասների) </w:t>
      </w:r>
      <w:r w:rsidRPr="00AE2768">
        <w:rPr>
          <w:rFonts w:ascii="GHEA Grapalat" w:hAnsi="GHEA Grapalat" w:cs="GHEA Grapalat"/>
          <w:sz w:val="20"/>
          <w:szCs w:val="20"/>
          <w:lang w:val="hy-AM"/>
        </w:rPr>
        <w:t xml:space="preserve">և բացասական հետևանքների </w:t>
      </w:r>
      <w:r w:rsidRPr="00AE2768">
        <w:rPr>
          <w:rFonts w:ascii="GHEA Grapalat" w:hAnsi="GHEA Grapalat" w:cs="GHEA Grapalat"/>
          <w:sz w:val="20"/>
          <w:szCs w:val="20"/>
          <w:lang w:val="pt-BR"/>
        </w:rPr>
        <w:t>համար Բանկը</w:t>
      </w:r>
      <w:r w:rsidRPr="00AE2768">
        <w:rPr>
          <w:rFonts w:ascii="GHEA Grapalat" w:hAnsi="GHEA Grapalat" w:cs="GHEA Grapalat"/>
          <w:sz w:val="20"/>
          <w:szCs w:val="20"/>
          <w:lang w:val="hy-AM"/>
        </w:rPr>
        <w:t xml:space="preserve"> որևէ</w:t>
      </w:r>
      <w:r w:rsidRPr="00AE2768">
        <w:rPr>
          <w:rFonts w:ascii="GHEA Grapalat" w:hAnsi="GHEA Grapalat" w:cs="GHEA Grapalat"/>
          <w:sz w:val="20"/>
          <w:szCs w:val="20"/>
          <w:lang w:val="pt-BR"/>
        </w:rPr>
        <w:t xml:space="preserve"> պատասխանատվություն չի կրում</w:t>
      </w:r>
      <w:r w:rsidRPr="00AE2768">
        <w:rPr>
          <w:rFonts w:ascii="GHEA Grapalat" w:hAnsi="GHEA Grapalat" w:cs="GHEA Grapalat"/>
          <w:sz w:val="20"/>
          <w:szCs w:val="20"/>
          <w:lang w:val="hy-AM"/>
        </w:rPr>
        <w:t>:</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2462D0" w:rsidRPr="00AE2768" w:rsidRDefault="002462D0" w:rsidP="002462D0">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hy-AM"/>
        </w:rPr>
        <w:t>Այն դեպքում</w:t>
      </w:r>
      <w:r w:rsidRPr="00AE2768">
        <w:rPr>
          <w:rFonts w:ascii="GHEA Grapalat" w:hAnsi="GHEA Grapalat" w:cs="GHEA Grapalat"/>
          <w:sz w:val="20"/>
          <w:szCs w:val="20"/>
          <w:lang w:val="pt-BR"/>
        </w:rPr>
        <w:t>,</w:t>
      </w:r>
      <w:r w:rsidRPr="00AE2768">
        <w:rPr>
          <w:rFonts w:ascii="GHEA Grapalat" w:hAnsi="GHEA Grapalat" w:cs="GHEA Grapalat"/>
          <w:sz w:val="20"/>
          <w:szCs w:val="20"/>
          <w:lang w:val="hy-AM"/>
        </w:rPr>
        <w:t xml:space="preserve"> երբ Ընկերության հաշվի միջոցները չեն բավարարում</w:t>
      </w:r>
      <w:r w:rsidRPr="00AE2768">
        <w:rPr>
          <w:rFonts w:ascii="GHEA Grapalat" w:hAnsi="GHEA Grapalat" w:cs="GHEA Grapalat"/>
          <w:sz w:val="20"/>
          <w:szCs w:val="20"/>
        </w:rPr>
        <w:t>՝</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Վճարող</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բանկը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վճարման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պահանջագիրը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ստանալուց</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հետո՝</w:t>
      </w:r>
      <w:r w:rsidRPr="00AE2768">
        <w:rPr>
          <w:rFonts w:ascii="GHEA Grapalat" w:hAnsi="GHEA Grapalat" w:cs="GHEA Grapalat"/>
          <w:sz w:val="20"/>
          <w:szCs w:val="20"/>
          <w:lang w:val="pt-BR"/>
        </w:rPr>
        <w:t xml:space="preserve"> 2 (</w:t>
      </w:r>
      <w:r w:rsidRPr="00AE2768">
        <w:rPr>
          <w:rFonts w:ascii="GHEA Grapalat" w:hAnsi="GHEA Grapalat" w:cs="GHEA Grapalat"/>
          <w:sz w:val="20"/>
          <w:szCs w:val="20"/>
        </w:rPr>
        <w:t>երկու</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աշխատանքային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օրվա</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ընթացքում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պետք</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տեղեկացնի</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Պատվիրատուին՝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գրավոր</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ձևով</w:t>
      </w:r>
      <w:r w:rsidRPr="00AE2768">
        <w:rPr>
          <w:rFonts w:ascii="GHEA Grapalat" w:hAnsi="GHEA Grapalat" w:cs="GHEA Grapalat"/>
          <w:sz w:val="20"/>
          <w:szCs w:val="20"/>
          <w:lang w:val="pt-BR"/>
        </w:rPr>
        <w:t>:</w:t>
      </w:r>
    </w:p>
    <w:p w:rsidR="002462D0" w:rsidRPr="00AE2768" w:rsidRDefault="002462D0" w:rsidP="002462D0">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Սույն համաձայնագիրը և կից </w:t>
      </w:r>
      <w:r w:rsidRPr="00AE2768">
        <w:rPr>
          <w:rFonts w:ascii="GHEA Grapalat" w:hAnsi="GHEA Grapalat" w:cs="GHEA Grapalat"/>
          <w:sz w:val="20"/>
          <w:szCs w:val="20"/>
          <w:lang w:val="hy-AM"/>
        </w:rPr>
        <w:t>Պ</w:t>
      </w:r>
      <w:r w:rsidRPr="00AE276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2462D0" w:rsidRPr="00AE2768" w:rsidRDefault="002462D0" w:rsidP="002462D0">
      <w:pPr>
        <w:jc w:val="both"/>
        <w:rPr>
          <w:rFonts w:ascii="GHEA Grapalat" w:hAnsi="GHEA Grapalat" w:cs="GHEA Grapalat"/>
          <w:sz w:val="20"/>
          <w:szCs w:val="20"/>
          <w:lang w:val="hy-AM"/>
        </w:rPr>
      </w:pPr>
    </w:p>
    <w:p w:rsidR="002462D0" w:rsidRPr="00AE2768" w:rsidRDefault="002462D0" w:rsidP="002462D0">
      <w:pPr>
        <w:numPr>
          <w:ilvl w:val="0"/>
          <w:numId w:val="6"/>
        </w:numPr>
        <w:jc w:val="center"/>
        <w:rPr>
          <w:rFonts w:ascii="GHEA Grapalat" w:hAnsi="GHEA Grapalat" w:cs="GHEA Grapalat"/>
          <w:b/>
          <w:bCs/>
          <w:sz w:val="20"/>
          <w:szCs w:val="20"/>
        </w:rPr>
      </w:pPr>
      <w:r w:rsidRPr="00AE2768">
        <w:rPr>
          <w:rFonts w:ascii="GHEA Grapalat" w:hAnsi="GHEA Grapalat" w:cs="GHEA Grapalat"/>
          <w:b/>
          <w:bCs/>
          <w:sz w:val="20"/>
          <w:szCs w:val="20"/>
        </w:rPr>
        <w:lastRenderedPageBreak/>
        <w:t>Այլ պայմաններ</w:t>
      </w:r>
    </w:p>
    <w:p w:rsidR="002462D0" w:rsidRPr="00AE2768" w:rsidRDefault="002462D0" w:rsidP="002462D0">
      <w:pPr>
        <w:ind w:firstLine="567"/>
        <w:jc w:val="both"/>
        <w:rPr>
          <w:rFonts w:ascii="GHEA Grapalat" w:hAnsi="GHEA Grapalat" w:cs="GHEA Grapalat"/>
          <w:sz w:val="20"/>
          <w:szCs w:val="20"/>
        </w:rPr>
      </w:pPr>
      <w:r w:rsidRPr="00AE2768">
        <w:rPr>
          <w:rFonts w:ascii="GHEA Grapalat" w:hAnsi="GHEA Grapalat" w:cs="GHEA Grapalat"/>
          <w:sz w:val="20"/>
          <w:szCs w:val="20"/>
        </w:rPr>
        <w:t>2.1 Սույն համաձայնագիրը</w:t>
      </w:r>
      <w:r w:rsidRPr="00AE2768">
        <w:rPr>
          <w:rFonts w:ascii="GHEA Grapalat" w:hAnsi="GHEA Grapalat" w:cs="GHEA Grapalat"/>
          <w:sz w:val="20"/>
          <w:szCs w:val="20"/>
          <w:lang w:val="hy-AM"/>
        </w:rPr>
        <w:t xml:space="preserve"> և Պահանջագիրը անհետկանչելի են,</w:t>
      </w:r>
      <w:r w:rsidRPr="00AE2768">
        <w:rPr>
          <w:rFonts w:ascii="GHEA Grapalat" w:hAnsi="GHEA Grapalat" w:cs="GHEA Grapalat"/>
          <w:sz w:val="20"/>
          <w:szCs w:val="20"/>
        </w:rPr>
        <w:t xml:space="preserve"> ուժի մեջ </w:t>
      </w:r>
      <w:r w:rsidRPr="00AE2768">
        <w:rPr>
          <w:rFonts w:ascii="GHEA Grapalat" w:hAnsi="GHEA Grapalat" w:cs="GHEA Grapalat"/>
          <w:sz w:val="20"/>
          <w:szCs w:val="20"/>
          <w:lang w:val="hy-AM"/>
        </w:rPr>
        <w:t>են</w:t>
      </w:r>
      <w:r w:rsidRPr="00AE2768">
        <w:rPr>
          <w:rFonts w:ascii="GHEA Grapalat" w:hAnsi="GHEA Grapalat" w:cs="GHEA Grapalat"/>
          <w:sz w:val="20"/>
          <w:szCs w:val="20"/>
        </w:rPr>
        <w:t xml:space="preserve"> մտնում Ընկերության կողմից վավերացման պահից և ուժի մեջ</w:t>
      </w:r>
      <w:r w:rsidRPr="00AE2768">
        <w:rPr>
          <w:rFonts w:ascii="GHEA Grapalat" w:hAnsi="GHEA Grapalat" w:cs="GHEA Grapalat"/>
          <w:sz w:val="20"/>
          <w:szCs w:val="20"/>
          <w:lang w:val="hy-AM"/>
        </w:rPr>
        <w:t xml:space="preserve"> են մինչև </w:t>
      </w:r>
      <w:r w:rsidRPr="00AE2768">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2462D0" w:rsidRPr="00AE2768" w:rsidRDefault="002462D0" w:rsidP="002462D0">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2462D0" w:rsidRPr="00AE2768" w:rsidRDefault="002462D0" w:rsidP="002462D0">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2462D0" w:rsidRPr="00AE2768" w:rsidDel="00A13215" w:rsidRDefault="002462D0" w:rsidP="002462D0">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462D0" w:rsidRPr="00AE2768" w:rsidRDefault="002462D0" w:rsidP="002462D0">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462D0" w:rsidRPr="00AE2768" w:rsidRDefault="002462D0" w:rsidP="002462D0">
      <w:pPr>
        <w:ind w:firstLine="567"/>
        <w:jc w:val="both"/>
        <w:rPr>
          <w:rFonts w:ascii="GHEA Grapalat" w:hAnsi="GHEA Grapalat" w:cs="GHEA Grapalat"/>
          <w:sz w:val="20"/>
          <w:szCs w:val="20"/>
          <w:lang w:val="hy-AM"/>
        </w:rPr>
      </w:pPr>
    </w:p>
    <w:p w:rsidR="002462D0" w:rsidRPr="00AE2768" w:rsidRDefault="002462D0" w:rsidP="002462D0">
      <w:pPr>
        <w:ind w:firstLine="567"/>
        <w:jc w:val="center"/>
        <w:rPr>
          <w:rFonts w:ascii="GHEA Grapalat" w:hAnsi="GHEA Grapalat" w:cs="GHEA Grapalat"/>
          <w:sz w:val="20"/>
          <w:szCs w:val="20"/>
          <w:lang w:val="hy-AM"/>
        </w:rPr>
      </w:pPr>
      <w:r w:rsidRPr="00AE2768">
        <w:rPr>
          <w:rFonts w:ascii="GHEA Grapalat" w:hAnsi="GHEA Grapalat" w:cs="GHEA Grapalat"/>
          <w:b/>
          <w:sz w:val="20"/>
          <w:szCs w:val="20"/>
          <w:lang w:val="hy-AM"/>
        </w:rPr>
        <w:t>3. Ընկերության հասցեն, բանկային վավերապայմանները`</w:t>
      </w:r>
    </w:p>
    <w:p w:rsidR="002462D0" w:rsidRPr="00AE2768" w:rsidRDefault="002462D0" w:rsidP="002462D0">
      <w:pPr>
        <w:jc w:val="both"/>
        <w:rPr>
          <w:rFonts w:ascii="GHEA Grapalat" w:hAnsi="GHEA Grapalat" w:cs="GHEA Grapalat"/>
          <w:sz w:val="20"/>
          <w:szCs w:val="20"/>
          <w:u w:val="single"/>
          <w:lang w:val="hy-AM"/>
        </w:rPr>
      </w:pP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2462D0" w:rsidRPr="00AE2768" w:rsidRDefault="002462D0" w:rsidP="002462D0">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անվանումը</w:t>
      </w:r>
    </w:p>
    <w:p w:rsidR="002462D0" w:rsidRPr="00AE2768" w:rsidRDefault="002462D0" w:rsidP="002462D0">
      <w:pPr>
        <w:jc w:val="both"/>
        <w:rPr>
          <w:rFonts w:ascii="GHEA Grapalat" w:hAnsi="GHEA Grapalat"/>
          <w:sz w:val="20"/>
          <w:szCs w:val="20"/>
          <w:u w:val="single"/>
          <w:vertAlign w:val="superscript"/>
          <w:lang w:val="hy-AM"/>
        </w:rPr>
      </w:pPr>
      <w:r w:rsidRPr="00AE2768">
        <w:rPr>
          <w:rFonts w:ascii="GHEA Grapalat" w:hAnsi="GHEA Grapalat"/>
          <w:sz w:val="20"/>
          <w:szCs w:val="20"/>
          <w:vertAlign w:val="superscript"/>
          <w:lang w:val="hy-AM"/>
        </w:rPr>
        <w:t xml:space="preserve"> </w:t>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2462D0" w:rsidRPr="00AE2768" w:rsidRDefault="002462D0" w:rsidP="002462D0">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հասցեն</w:t>
      </w:r>
    </w:p>
    <w:p w:rsidR="002462D0" w:rsidRPr="00AE2768" w:rsidRDefault="002462D0" w:rsidP="002462D0">
      <w:pPr>
        <w:jc w:val="both"/>
        <w:rPr>
          <w:rFonts w:ascii="GHEA Grapalat" w:hAnsi="GHEA Grapalat"/>
          <w:sz w:val="20"/>
          <w:szCs w:val="20"/>
          <w:u w:val="single"/>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2462D0" w:rsidRPr="00AE2768" w:rsidRDefault="002462D0" w:rsidP="002462D0">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ընկերությանը սպասարկող բանկի անվանումը</w:t>
      </w:r>
    </w:p>
    <w:p w:rsidR="002462D0" w:rsidRPr="00AE2768" w:rsidRDefault="002462D0" w:rsidP="002462D0">
      <w:pPr>
        <w:jc w:val="both"/>
        <w:rPr>
          <w:rFonts w:ascii="GHEA Grapalat" w:hAnsi="GHEA Grapalat"/>
          <w:sz w:val="20"/>
          <w:szCs w:val="20"/>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2462D0" w:rsidRPr="00AE2768" w:rsidRDefault="002462D0" w:rsidP="002462D0">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բանկային հաշվեհամարը</w:t>
      </w:r>
    </w:p>
    <w:p w:rsidR="002462D0" w:rsidRPr="00AE2768" w:rsidRDefault="002462D0" w:rsidP="002462D0">
      <w:pPr>
        <w:jc w:val="both"/>
        <w:rPr>
          <w:rFonts w:ascii="GHEA Grapalat" w:hAnsi="GHEA Grapalat"/>
          <w:sz w:val="20"/>
          <w:szCs w:val="20"/>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2462D0" w:rsidRPr="00AE2768" w:rsidRDefault="002462D0" w:rsidP="002462D0">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հարկ վճարողի հաշվառման համարը</w:t>
      </w:r>
    </w:p>
    <w:p w:rsidR="002462D0" w:rsidRPr="00AE2768" w:rsidRDefault="002462D0" w:rsidP="002462D0">
      <w:pPr>
        <w:jc w:val="both"/>
        <w:rPr>
          <w:rFonts w:ascii="GHEA Grapalat" w:hAnsi="GHEA Grapalat"/>
          <w:sz w:val="20"/>
          <w:szCs w:val="20"/>
          <w:u w:val="single"/>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2462D0" w:rsidRPr="00AE2768" w:rsidRDefault="002462D0" w:rsidP="002462D0">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տնօրենի անունը, ազգանունը և ստորագրությունը</w:t>
      </w:r>
    </w:p>
    <w:p w:rsidR="002462D0" w:rsidRPr="00AE2768" w:rsidRDefault="002462D0" w:rsidP="002462D0">
      <w:pPr>
        <w:jc w:val="both"/>
        <w:rPr>
          <w:rFonts w:ascii="GHEA Grapalat" w:hAnsi="GHEA Grapalat"/>
          <w:sz w:val="20"/>
          <w:szCs w:val="20"/>
          <w:lang w:val="hy-AM"/>
        </w:rPr>
      </w:pPr>
      <w:r w:rsidRPr="00AE2768">
        <w:rPr>
          <w:rFonts w:ascii="GHEA Grapalat" w:hAnsi="GHEA Grapalat"/>
          <w:sz w:val="20"/>
          <w:szCs w:val="20"/>
          <w:lang w:val="hy-AM"/>
        </w:rPr>
        <w:t>Կ.Տ</w:t>
      </w:r>
    </w:p>
    <w:p w:rsidR="002462D0" w:rsidRPr="00AE2768" w:rsidRDefault="002462D0" w:rsidP="002462D0">
      <w:pPr>
        <w:jc w:val="both"/>
        <w:rPr>
          <w:rFonts w:ascii="GHEA Grapalat" w:hAnsi="GHEA Grapalat"/>
          <w:sz w:val="20"/>
          <w:szCs w:val="20"/>
          <w:lang w:val="hy-AM"/>
        </w:rPr>
      </w:pPr>
    </w:p>
    <w:p w:rsidR="002462D0" w:rsidRPr="00AE2768" w:rsidRDefault="002462D0" w:rsidP="002462D0">
      <w:pPr>
        <w:jc w:val="both"/>
        <w:rPr>
          <w:rFonts w:ascii="GHEA Grapalat" w:hAnsi="GHEA Grapalat"/>
          <w:sz w:val="20"/>
          <w:szCs w:val="20"/>
          <w:lang w:val="hy-AM"/>
        </w:rPr>
      </w:pPr>
      <w:r w:rsidRPr="00AE2768">
        <w:rPr>
          <w:rFonts w:ascii="GHEA Grapalat" w:hAnsi="GHEA Grapalat"/>
          <w:sz w:val="20"/>
          <w:szCs w:val="20"/>
          <w:lang w:val="hy-AM"/>
        </w:rPr>
        <w:t>Օր/ամիս/տարի</w:t>
      </w:r>
    </w:p>
    <w:p w:rsidR="002462D0" w:rsidRPr="00AE2768" w:rsidRDefault="002462D0" w:rsidP="002462D0">
      <w:pPr>
        <w:jc w:val="center"/>
        <w:rPr>
          <w:rFonts w:ascii="GHEA Grapalat" w:hAnsi="GHEA Grapalat" w:cs="GHEA Grapalat"/>
          <w:sz w:val="20"/>
          <w:szCs w:val="20"/>
          <w:lang w:val="hy-AM"/>
        </w:rPr>
      </w:pPr>
    </w:p>
    <w:p w:rsidR="002462D0" w:rsidRPr="00AE2768"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E2768">
        <w:rPr>
          <w:rFonts w:ascii="GHEA Grapalat" w:hAnsi="GHEA Grapalat" w:cs="Sylfaen"/>
          <w:i/>
          <w:sz w:val="20"/>
          <w:szCs w:val="20"/>
          <w:lang w:val="hy-AM"/>
        </w:rPr>
        <w:t xml:space="preserve">* </w:t>
      </w:r>
      <w:r w:rsidRPr="00AE2768">
        <w:rPr>
          <w:rFonts w:ascii="GHEA Grapalat" w:hAnsi="GHEA Grapalat"/>
          <w:i/>
          <w:sz w:val="20"/>
          <w:szCs w:val="20"/>
          <w:lang w:val="hy-AM"/>
        </w:rPr>
        <w:t>լրացվում է հանձնաժողովի քարտուղարի կողմից` մինչև հրավերը տեղեկագրում հրապարակելը:</w:t>
      </w:r>
    </w:p>
    <w:p w:rsidR="002462D0" w:rsidRPr="00AE2768"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462D0" w:rsidRPr="00AE2768"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462D0" w:rsidRPr="00AE2768" w:rsidRDefault="002462D0" w:rsidP="002462D0">
      <w:pPr>
        <w:pStyle w:val="31"/>
        <w:spacing w:line="240" w:lineRule="auto"/>
        <w:jc w:val="right"/>
        <w:rPr>
          <w:rFonts w:ascii="GHEA Grapalat" w:hAnsi="GHEA Grapalat"/>
          <w:b/>
          <w:lang w:val="hy-AM"/>
        </w:rPr>
      </w:pPr>
      <w:r w:rsidRPr="00AE2768">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2462D0" w:rsidRPr="00AE2768" w:rsidTr="00A45D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Sylfaen"/>
                <w:b/>
                <w:bCs/>
                <w:sz w:val="20"/>
                <w:szCs w:val="20"/>
                <w:lang w:val="hy-AM"/>
              </w:rPr>
            </w:pPr>
            <w:r w:rsidRPr="00AE2768">
              <w:rPr>
                <w:rFonts w:ascii="GHEA Grapalat" w:hAnsi="GHEA Grapalat" w:cs="Sylfaen"/>
                <w:sz w:val="20"/>
                <w:szCs w:val="20"/>
              </w:rPr>
              <w:lastRenderedPageBreak/>
              <w:t xml:space="preserve">1.                                                              </w:t>
            </w:r>
            <w:r w:rsidRPr="00AE2768">
              <w:rPr>
                <w:rFonts w:ascii="GHEA Grapalat" w:hAnsi="GHEA Grapalat" w:cs="Sylfaen"/>
                <w:b/>
                <w:bCs/>
                <w:sz w:val="20"/>
                <w:szCs w:val="20"/>
              </w:rPr>
              <w:t>ՎՃԱՐՄԱՆ</w:t>
            </w:r>
            <w:r w:rsidRPr="00AE2768">
              <w:rPr>
                <w:rFonts w:ascii="GHEA Grapalat" w:hAnsi="GHEA Grapalat" w:cs="Arial"/>
                <w:b/>
                <w:bCs/>
                <w:sz w:val="20"/>
                <w:szCs w:val="20"/>
              </w:rPr>
              <w:t xml:space="preserve"> </w:t>
            </w:r>
            <w:r w:rsidRPr="00AE2768">
              <w:rPr>
                <w:rFonts w:ascii="GHEA Grapalat" w:hAnsi="GHEA Grapalat" w:cs="Sylfaen"/>
                <w:b/>
                <w:bCs/>
                <w:sz w:val="20"/>
                <w:szCs w:val="20"/>
              </w:rPr>
              <w:t xml:space="preserve">ՊԱՀԱՆՋԱԳԻՐ* </w:t>
            </w:r>
          </w:p>
          <w:p w:rsidR="002462D0" w:rsidRPr="00AE2768" w:rsidRDefault="002462D0" w:rsidP="00A45DD0">
            <w:pPr>
              <w:jc w:val="center"/>
              <w:rPr>
                <w:rFonts w:ascii="GHEA Grapalat" w:hAnsi="GHEA Grapalat" w:cs="Arial"/>
                <w:bCs/>
                <w:i/>
                <w:sz w:val="20"/>
                <w:szCs w:val="20"/>
              </w:rPr>
            </w:pPr>
          </w:p>
        </w:tc>
      </w:tr>
      <w:tr w:rsidR="002462D0" w:rsidRPr="00AE2768" w:rsidTr="00A45D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Sylfaen"/>
                <w:sz w:val="20"/>
                <w:szCs w:val="20"/>
                <w:lang w:val="hy-AM"/>
              </w:rPr>
            </w:pPr>
            <w:r w:rsidRPr="00AE2768">
              <w:rPr>
                <w:rFonts w:ascii="GHEA Grapalat" w:hAnsi="GHEA Grapalat" w:cs="Sylfaen"/>
                <w:sz w:val="20"/>
                <w:szCs w:val="20"/>
                <w:lang w:val="hy-AM"/>
              </w:rPr>
              <w:t>2</w:t>
            </w:r>
            <w:r w:rsidRPr="00AE2768">
              <w:rPr>
                <w:rFonts w:ascii="GHEA Grapalat" w:hAnsi="GHEA Grapalat" w:cs="Sylfaen"/>
                <w:sz w:val="20"/>
                <w:szCs w:val="20"/>
              </w:rPr>
              <w:t>.</w:t>
            </w:r>
            <w:r w:rsidRPr="00AE2768">
              <w:rPr>
                <w:rFonts w:ascii="GHEA Grapalat" w:hAnsi="GHEA Grapalat" w:cs="Sylfaen"/>
                <w:sz w:val="20"/>
                <w:szCs w:val="20"/>
                <w:lang w:val="hy-AM"/>
              </w:rPr>
              <w:t xml:space="preserve"> Թիվ </w:t>
            </w:r>
          </w:p>
        </w:tc>
      </w:tr>
      <w:tr w:rsidR="002462D0" w:rsidRPr="00AE2768" w:rsidTr="00A45DD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lang w:val="hy-AM"/>
              </w:rPr>
              <w:t>3</w:t>
            </w:r>
            <w:r w:rsidRPr="00AE2768">
              <w:rPr>
                <w:rFonts w:ascii="GHEA Grapalat" w:hAnsi="GHEA Grapalat" w:cs="Sylfaen"/>
                <w:sz w:val="20"/>
                <w:szCs w:val="20"/>
              </w:rPr>
              <w:t>.                                                         Ներկայացման</w:t>
            </w:r>
            <w:r w:rsidRPr="00AE2768">
              <w:rPr>
                <w:rFonts w:ascii="GHEA Grapalat" w:hAnsi="GHEA Grapalat" w:cs="Arial"/>
                <w:sz w:val="20"/>
                <w:szCs w:val="20"/>
              </w:rPr>
              <w:t xml:space="preserve"> </w:t>
            </w:r>
            <w:r w:rsidRPr="00AE2768">
              <w:rPr>
                <w:rFonts w:ascii="GHEA Grapalat" w:hAnsi="GHEA Grapalat" w:cs="Sylfaen"/>
                <w:sz w:val="20"/>
                <w:szCs w:val="20"/>
              </w:rPr>
              <w:t>ամսաթիվը</w:t>
            </w:r>
            <w:r w:rsidRPr="00AE2768">
              <w:rPr>
                <w:rFonts w:ascii="GHEA Grapalat" w:hAnsi="GHEA Grapalat" w:cs="Arial"/>
                <w:sz w:val="20"/>
                <w:szCs w:val="20"/>
              </w:rPr>
              <w:t xml:space="preserve">`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tc>
      </w:tr>
      <w:tr w:rsidR="002462D0" w:rsidRPr="00AE2768" w:rsidTr="00A45DD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lang w:val="hy-AM"/>
              </w:rPr>
              <w:t>4</w:t>
            </w:r>
            <w:r w:rsidRPr="00AE2768">
              <w:rPr>
                <w:rFonts w:ascii="GHEA Grapalat" w:hAnsi="GHEA Grapalat" w:cs="Sylfaen"/>
                <w:sz w:val="20"/>
                <w:szCs w:val="20"/>
              </w:rPr>
              <w:t xml:space="preserve">. </w:t>
            </w: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Sylfaen"/>
                <w:sz w:val="20"/>
                <w:szCs w:val="20"/>
              </w:rPr>
              <w:t xml:space="preserve">(Ընկերություն </w:t>
            </w:r>
            <w:r w:rsidRPr="00AE2768">
              <w:rPr>
                <w:rFonts w:ascii="GHEA Grapalat" w:hAnsi="GHEA Grapalat" w:cs="Arial"/>
                <w:sz w:val="20"/>
                <w:szCs w:val="20"/>
              </w:rPr>
              <w:t>`</w:t>
            </w:r>
          </w:p>
        </w:tc>
      </w:tr>
      <w:tr w:rsidR="002462D0" w:rsidRPr="00AE2768" w:rsidTr="00A45DD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lang w:val="hy-AM"/>
              </w:rPr>
              <w:t>5</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ն սպասարկող Ֆինանսական կազմակերպություն </w:t>
            </w:r>
            <w:r w:rsidRPr="00AE2768">
              <w:rPr>
                <w:rFonts w:ascii="GHEA Grapalat" w:hAnsi="GHEA Grapalat" w:cs="Sylfaen"/>
                <w:sz w:val="20"/>
                <w:szCs w:val="20"/>
              </w:rPr>
              <w:t>(</w:t>
            </w:r>
            <w:r w:rsidRPr="00AE2768">
              <w:rPr>
                <w:rFonts w:ascii="GHEA Grapalat" w:hAnsi="GHEA Grapalat" w:cs="Arial"/>
                <w:sz w:val="20"/>
                <w:szCs w:val="20"/>
              </w:rPr>
              <w:t xml:space="preserve"> </w:t>
            </w:r>
            <w:r w:rsidRPr="00AE2768">
              <w:rPr>
                <w:rFonts w:ascii="GHEA Grapalat" w:hAnsi="GHEA Grapalat" w:cs="Sylfaen"/>
                <w:sz w:val="20"/>
                <w:szCs w:val="20"/>
              </w:rPr>
              <w:t>բանկ)</w:t>
            </w:r>
            <w:r w:rsidRPr="00AE2768">
              <w:rPr>
                <w:rFonts w:ascii="GHEA Grapalat" w:hAnsi="GHEA Grapalat" w:cs="Arial"/>
                <w:sz w:val="20"/>
                <w:szCs w:val="20"/>
              </w:rPr>
              <w:t>`</w:t>
            </w:r>
          </w:p>
        </w:tc>
      </w:tr>
      <w:tr w:rsidR="002462D0" w:rsidRPr="00AE2768" w:rsidTr="00A45DD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lang w:val="hy-AM"/>
              </w:rPr>
              <w:t>6</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w:t>
            </w:r>
          </w:p>
        </w:tc>
      </w:tr>
      <w:tr w:rsidR="002462D0" w:rsidRPr="00AE2768" w:rsidTr="00A45D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lang w:val="hy-AM"/>
              </w:rPr>
              <w:t>7</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p>
        </w:tc>
      </w:tr>
      <w:tr w:rsidR="002462D0" w:rsidRPr="00AE2768" w:rsidTr="00A45D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lang w:val="hy-AM"/>
              </w:rPr>
              <w:t>8</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ՀԾՀ</w:t>
            </w:r>
            <w:r w:rsidRPr="00AE2768">
              <w:rPr>
                <w:rFonts w:ascii="GHEA Grapalat" w:hAnsi="GHEA Grapalat" w:cs="Arial"/>
                <w:sz w:val="20"/>
                <w:szCs w:val="20"/>
              </w:rPr>
              <w:t>`</w:t>
            </w:r>
          </w:p>
        </w:tc>
      </w:tr>
      <w:tr w:rsidR="002462D0" w:rsidRPr="00AE2768" w:rsidTr="00A45D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«Ջրվեժի համայնքային տնտեսություն» ՀՈԱԿ</w:t>
            </w:r>
          </w:p>
        </w:tc>
      </w:tr>
      <w:tr w:rsidR="002462D0" w:rsidRPr="00AE2768" w:rsidTr="00A45D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2C5222" w:rsidRDefault="002462D0" w:rsidP="00A45DD0">
            <w:pPr>
              <w:rPr>
                <w:rFonts w:ascii="GHEA Grapalat" w:hAnsi="GHEA Grapalat" w:cs="Sylfaen"/>
                <w:sz w:val="20"/>
                <w:szCs w:val="20"/>
              </w:rPr>
            </w:pPr>
            <w:r w:rsidRPr="002C5222">
              <w:rPr>
                <w:rFonts w:ascii="GHEA Grapalat" w:hAnsi="GHEA Grapalat" w:cs="Sylfaen"/>
                <w:sz w:val="20"/>
                <w:szCs w:val="20"/>
              </w:rPr>
              <w:t xml:space="preserve">10. </w:t>
            </w:r>
            <w:r w:rsidRPr="00AE2768">
              <w:rPr>
                <w:rFonts w:ascii="GHEA Grapalat" w:hAnsi="GHEA Grapalat" w:cs="Sylfaen"/>
                <w:sz w:val="20"/>
                <w:szCs w:val="20"/>
              </w:rPr>
              <w:t xml:space="preserve"> Շահառուի</w:t>
            </w:r>
            <w:r w:rsidRPr="00AE2768">
              <w:rPr>
                <w:rFonts w:ascii="GHEA Grapalat" w:hAnsi="GHEA Grapalat" w:cs="Arial"/>
                <w:sz w:val="20"/>
                <w:szCs w:val="20"/>
              </w:rPr>
              <w:t xml:space="preserve"> </w:t>
            </w:r>
            <w:r w:rsidRPr="00AE2768">
              <w:rPr>
                <w:rFonts w:ascii="GHEA Grapalat" w:hAnsi="GHEA Grapalat" w:cs="Sylfaen"/>
                <w:sz w:val="20"/>
                <w:szCs w:val="20"/>
              </w:rPr>
              <w:t xml:space="preserve"> ՀԾՀ</w:t>
            </w:r>
            <w:r w:rsidRPr="002C5222">
              <w:rPr>
                <w:rFonts w:ascii="GHEA Grapalat" w:hAnsi="GHEA Grapalat" w:cs="Sylfaen"/>
                <w:sz w:val="20"/>
                <w:szCs w:val="20"/>
              </w:rPr>
              <w:t xml:space="preserve"> (</w:t>
            </w:r>
            <w:r w:rsidRPr="00AE2768">
              <w:rPr>
                <w:rFonts w:ascii="GHEA Grapalat" w:hAnsi="GHEA Grapalat" w:cs="Sylfaen"/>
                <w:sz w:val="20"/>
                <w:szCs w:val="20"/>
                <w:lang w:val="hy-AM"/>
              </w:rPr>
              <w:t>չի լրացվում</w:t>
            </w:r>
            <w:r w:rsidRPr="002C5222">
              <w:rPr>
                <w:rFonts w:ascii="GHEA Grapalat" w:hAnsi="GHEA Grapalat" w:cs="Sylfaen"/>
                <w:sz w:val="20"/>
                <w:szCs w:val="20"/>
              </w:rPr>
              <w:t>)</w:t>
            </w:r>
            <w:r>
              <w:rPr>
                <w:rFonts w:ascii="GHEA Grapalat" w:hAnsi="GHEA Grapalat" w:cs="Sylfaen"/>
                <w:sz w:val="20"/>
                <w:szCs w:val="20"/>
              </w:rPr>
              <w:t xml:space="preserve"> </w:t>
            </w:r>
            <w:r>
              <w:rPr>
                <w:rFonts w:ascii="GHEA Grapalat" w:hAnsi="GHEA Grapalat" w:cs="Arial"/>
                <w:sz w:val="20"/>
                <w:szCs w:val="20"/>
              </w:rPr>
              <w:t xml:space="preserve"> ՎՏԲ-Հայաստան Բանկ</w:t>
            </w:r>
          </w:p>
        </w:tc>
      </w:tr>
      <w:tr w:rsidR="002462D0" w:rsidRPr="00AE2768" w:rsidTr="00A45DD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r>
              <w:rPr>
                <w:rFonts w:ascii="GHEA Grapalat" w:hAnsi="GHEA Grapalat" w:cs="Arial"/>
                <w:sz w:val="20"/>
                <w:szCs w:val="20"/>
              </w:rPr>
              <w:t xml:space="preserve"> 03536778</w:t>
            </w:r>
          </w:p>
        </w:tc>
      </w:tr>
      <w:tr w:rsidR="002462D0" w:rsidRPr="00AE2768" w:rsidTr="00A45DD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Pr>
                <w:rFonts w:ascii="GHEA Grapalat" w:hAnsi="GHEA Grapalat" w:cs="Arial"/>
                <w:sz w:val="20"/>
                <w:szCs w:val="20"/>
              </w:rPr>
              <w:t xml:space="preserve"> 16075026029300</w:t>
            </w:r>
          </w:p>
        </w:tc>
      </w:tr>
      <w:tr w:rsidR="002462D0" w:rsidRPr="00AE2768" w:rsidTr="00A45DD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p>
        </w:tc>
      </w:tr>
      <w:tr w:rsidR="002462D0" w:rsidRPr="00AE2768" w:rsidTr="00A45D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4</w:t>
            </w:r>
            <w:r w:rsidRPr="00AE2768">
              <w:rPr>
                <w:rFonts w:ascii="GHEA Grapalat" w:hAnsi="GHEA Grapalat" w:cs="Sylfaen"/>
                <w:sz w:val="20"/>
                <w:szCs w:val="20"/>
              </w:rPr>
              <w:t>.Գումարը</w:t>
            </w:r>
            <w:r w:rsidRPr="00AE2768">
              <w:rPr>
                <w:rFonts w:ascii="GHEA Grapalat" w:hAnsi="GHEA Grapalat" w:cs="Arial"/>
                <w:sz w:val="20"/>
                <w:szCs w:val="20"/>
              </w:rPr>
              <w:t xml:space="preserve"> </w:t>
            </w:r>
            <w:r w:rsidRPr="00AE2768">
              <w:rPr>
                <w:rFonts w:ascii="GHEA Grapalat" w:hAnsi="GHEA Grapalat" w:cs="Arial"/>
                <w:sz w:val="20"/>
                <w:szCs w:val="20"/>
                <w:lang w:val="ru-RU"/>
              </w:rPr>
              <w:t>(</w:t>
            </w:r>
            <w:r w:rsidRPr="00AE2768">
              <w:rPr>
                <w:rFonts w:ascii="GHEA Grapalat" w:hAnsi="GHEA Grapalat" w:cs="Sylfaen"/>
                <w:sz w:val="20"/>
                <w:szCs w:val="20"/>
              </w:rPr>
              <w:t>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ru-RU"/>
              </w:rPr>
              <w:t>)</w:t>
            </w:r>
            <w:r w:rsidRPr="00AE2768">
              <w:rPr>
                <w:rFonts w:ascii="GHEA Grapalat" w:hAnsi="GHEA Grapalat" w:cs="Arial"/>
                <w:sz w:val="20"/>
                <w:szCs w:val="20"/>
              </w:rPr>
              <w:t>`</w:t>
            </w:r>
          </w:p>
        </w:tc>
      </w:tr>
      <w:tr w:rsidR="002462D0" w:rsidRPr="00AE2768" w:rsidTr="00A45D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t xml:space="preserve">15. </w:t>
            </w:r>
            <w:r w:rsidRPr="00AE2768">
              <w:rPr>
                <w:rFonts w:ascii="GHEA Grapalat" w:hAnsi="GHEA Grapalat" w:cs="Sylfaen"/>
                <w:sz w:val="20"/>
                <w:szCs w:val="20"/>
                <w:lang w:val="hy-AM"/>
              </w:rPr>
              <w:t xml:space="preserve">Ակցեպտավորված գումարը՝ </w:t>
            </w:r>
            <w:r w:rsidRPr="00AE2768">
              <w:rPr>
                <w:rFonts w:ascii="GHEA Grapalat" w:hAnsi="GHEA Grapalat" w:cs="Sylfaen"/>
                <w:sz w:val="20"/>
                <w:szCs w:val="20"/>
              </w:rPr>
              <w:t xml:space="preserve"> (թվերով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hy-AM"/>
              </w:rPr>
              <w:t xml:space="preserve">  </w:t>
            </w:r>
            <w:r w:rsidRPr="00AE2768">
              <w:rPr>
                <w:rFonts w:ascii="GHEA Grapalat" w:hAnsi="GHEA Grapalat" w:cs="Sylfaen"/>
                <w:sz w:val="20"/>
                <w:szCs w:val="20"/>
              </w:rPr>
              <w:t>(</w:t>
            </w:r>
            <w:r w:rsidRPr="00AE2768">
              <w:rPr>
                <w:rFonts w:ascii="GHEA Grapalat" w:hAnsi="GHEA Grapalat" w:cs="Sylfaen"/>
                <w:sz w:val="20"/>
                <w:szCs w:val="20"/>
                <w:lang w:val="hy-AM"/>
              </w:rPr>
              <w:t>նախատեսված է նշված գումարի մասնակի ակցեպտի համար, որը չի կիրառվում</w:t>
            </w:r>
            <w:r w:rsidRPr="00AE2768">
              <w:rPr>
                <w:rFonts w:ascii="GHEA Grapalat" w:hAnsi="GHEA Grapalat" w:cs="Sylfaen"/>
                <w:sz w:val="20"/>
                <w:szCs w:val="20"/>
              </w:rPr>
              <w:t>)</w:t>
            </w:r>
          </w:p>
        </w:tc>
      </w:tr>
      <w:tr w:rsidR="002462D0" w:rsidRPr="00AE2768" w:rsidTr="00A45D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ru-RU"/>
              </w:rPr>
              <w:t>6</w:t>
            </w:r>
            <w:r w:rsidRPr="00AE2768">
              <w:rPr>
                <w:rFonts w:ascii="GHEA Grapalat" w:hAnsi="GHEA Grapalat" w:cs="Sylfaen"/>
                <w:sz w:val="20"/>
                <w:szCs w:val="20"/>
              </w:rPr>
              <w:t>.Արժույթը</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կոդով</w:t>
            </w:r>
            <w:r w:rsidRPr="00AE2768">
              <w:rPr>
                <w:rFonts w:ascii="GHEA Grapalat" w:hAnsi="GHEA Grapalat" w:cs="Arial"/>
                <w:sz w:val="20"/>
                <w:szCs w:val="20"/>
              </w:rPr>
              <w:t>)`</w:t>
            </w:r>
          </w:p>
        </w:tc>
      </w:tr>
      <w:tr w:rsidR="002462D0" w:rsidRPr="00AE2768" w:rsidTr="00A45D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lang w:val="hy-AM"/>
              </w:rPr>
            </w:pPr>
            <w:r w:rsidRPr="00AE2768">
              <w:rPr>
                <w:rFonts w:ascii="GHEA Grapalat" w:hAnsi="GHEA Grapalat" w:cs="Sylfaen"/>
                <w:sz w:val="20"/>
                <w:szCs w:val="20"/>
              </w:rPr>
              <w:t>1</w:t>
            </w:r>
            <w:r w:rsidRPr="00AE2768">
              <w:rPr>
                <w:rFonts w:ascii="GHEA Grapalat" w:hAnsi="GHEA Grapalat" w:cs="Sylfaen"/>
                <w:sz w:val="20"/>
                <w:szCs w:val="20"/>
                <w:lang w:val="hy-AM"/>
              </w:rPr>
              <w:t>7</w:t>
            </w:r>
            <w:r w:rsidRPr="00AE2768">
              <w:rPr>
                <w:rFonts w:ascii="GHEA Grapalat" w:hAnsi="GHEA Grapalat" w:cs="Sylfaen"/>
                <w:sz w:val="20"/>
                <w:szCs w:val="20"/>
              </w:rPr>
              <w:t>.Գործարքի</w:t>
            </w:r>
            <w:r w:rsidRPr="00AE2768">
              <w:rPr>
                <w:rFonts w:ascii="GHEA Grapalat" w:hAnsi="GHEA Grapalat" w:cs="Arial"/>
                <w:sz w:val="20"/>
                <w:szCs w:val="20"/>
              </w:rPr>
              <w:t xml:space="preserve"> (</w:t>
            </w:r>
            <w:r w:rsidRPr="00AE2768">
              <w:rPr>
                <w:rFonts w:ascii="GHEA Grapalat" w:hAnsi="GHEA Grapalat" w:cs="Sylfaen"/>
                <w:sz w:val="20"/>
                <w:szCs w:val="20"/>
              </w:rPr>
              <w:t>վճարման</w:t>
            </w:r>
            <w:r w:rsidRPr="00AE2768">
              <w:rPr>
                <w:rFonts w:ascii="GHEA Grapalat" w:hAnsi="GHEA Grapalat" w:cs="Arial"/>
                <w:sz w:val="20"/>
                <w:szCs w:val="20"/>
              </w:rPr>
              <w:t xml:space="preserve">) </w:t>
            </w:r>
            <w:r w:rsidRPr="00AE2768">
              <w:rPr>
                <w:rFonts w:ascii="GHEA Grapalat" w:hAnsi="GHEA Grapalat" w:cs="Sylfaen"/>
                <w:sz w:val="20"/>
                <w:szCs w:val="20"/>
              </w:rPr>
              <w:t>նպատակը</w:t>
            </w:r>
            <w:r w:rsidRPr="00AE2768">
              <w:rPr>
                <w:rFonts w:ascii="GHEA Grapalat" w:hAnsi="GHEA Grapalat" w:cs="Arial"/>
                <w:sz w:val="20"/>
                <w:szCs w:val="20"/>
              </w:rPr>
              <w:t>`</w:t>
            </w:r>
            <w:r w:rsidRPr="00AE2768">
              <w:rPr>
                <w:rFonts w:ascii="GHEA Grapalat" w:hAnsi="GHEA Grapalat" w:cs="Arial"/>
                <w:sz w:val="20"/>
                <w:szCs w:val="20"/>
                <w:lang w:val="hy-AM"/>
              </w:rPr>
              <w:t xml:space="preserve">  </w:t>
            </w:r>
            <w:r w:rsidRPr="00AE2768">
              <w:rPr>
                <w:rFonts w:ascii="GHEA Grapalat" w:hAnsi="GHEA Grapalat" w:cs="Sylfaen"/>
                <w:bCs/>
                <w:i/>
                <w:sz w:val="20"/>
                <w:szCs w:val="20"/>
              </w:rPr>
              <w:t>(որակավորման ապահովմ</w:t>
            </w:r>
            <w:r w:rsidRPr="00AE2768">
              <w:rPr>
                <w:rFonts w:ascii="GHEA Grapalat" w:hAnsi="GHEA Grapalat" w:cs="Sylfaen"/>
                <w:bCs/>
                <w:i/>
                <w:sz w:val="20"/>
                <w:szCs w:val="20"/>
                <w:lang w:val="hy-AM"/>
              </w:rPr>
              <w:t>ան համար</w:t>
            </w:r>
            <w:r w:rsidRPr="00AE2768">
              <w:rPr>
                <w:rFonts w:ascii="GHEA Grapalat" w:hAnsi="GHEA Grapalat" w:cs="Sylfaen"/>
                <w:bCs/>
                <w:i/>
                <w:sz w:val="20"/>
                <w:szCs w:val="20"/>
              </w:rPr>
              <w:t>)</w:t>
            </w:r>
          </w:p>
        </w:tc>
      </w:tr>
      <w:tr w:rsidR="002462D0" w:rsidRPr="00AE2768" w:rsidTr="00A45DD0">
        <w:trPr>
          <w:trHeight w:val="424"/>
        </w:trPr>
        <w:tc>
          <w:tcPr>
            <w:tcW w:w="10980" w:type="dxa"/>
            <w:gridSpan w:val="2"/>
            <w:tcBorders>
              <w:top w:val="single" w:sz="4" w:space="0" w:color="auto"/>
              <w:left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8</w:t>
            </w:r>
            <w:r w:rsidRPr="00AE2768">
              <w:rPr>
                <w:rFonts w:ascii="GHEA Grapalat" w:hAnsi="GHEA Grapalat" w:cs="Sylfaen"/>
                <w:sz w:val="20"/>
                <w:szCs w:val="20"/>
              </w:rPr>
              <w:t xml:space="preserve">. </w:t>
            </w:r>
            <w:r w:rsidRPr="00AE2768">
              <w:rPr>
                <w:rFonts w:ascii="GHEA Grapalat" w:hAnsi="GHEA Grapalat" w:cs="Sylfaen"/>
                <w:sz w:val="20"/>
                <w:szCs w:val="20"/>
                <w:lang w:val="hy-AM"/>
              </w:rPr>
              <w:t xml:space="preserve">Վճարման կատարման հիմքերը՝ </w:t>
            </w:r>
            <w:r w:rsidRPr="00AE2768">
              <w:rPr>
                <w:rFonts w:ascii="GHEA Grapalat" w:hAnsi="GHEA Grapalat" w:cs="Sylfaen"/>
                <w:sz w:val="20"/>
                <w:szCs w:val="20"/>
              </w:rPr>
              <w:t>(</w:t>
            </w:r>
            <w:r w:rsidRPr="00AE2768">
              <w:rPr>
                <w:rFonts w:ascii="GHEA Grapalat" w:hAnsi="GHEA Grapalat" w:cs="Sylfaen"/>
                <w:sz w:val="20"/>
                <w:szCs w:val="20"/>
                <w:lang w:val="hy-AM"/>
              </w:rPr>
              <w:t>Փաստաթղթերի</w:t>
            </w:r>
            <w:r w:rsidRPr="00AE2768">
              <w:rPr>
                <w:rFonts w:ascii="GHEA Grapalat" w:hAnsi="GHEA Grapalat" w:cs="Arial"/>
                <w:sz w:val="20"/>
                <w:szCs w:val="20"/>
                <w:lang w:val="hy-AM"/>
              </w:rPr>
              <w:t xml:space="preserve"> անվանումը</w:t>
            </w:r>
            <w:r w:rsidRPr="00AE2768">
              <w:rPr>
                <w:rFonts w:ascii="GHEA Grapalat" w:hAnsi="GHEA Grapalat" w:cs="Arial"/>
                <w:sz w:val="20"/>
                <w:szCs w:val="20"/>
              </w:rPr>
              <w:t>,</w:t>
            </w:r>
            <w:r w:rsidRPr="00AE2768">
              <w:rPr>
                <w:rFonts w:ascii="GHEA Grapalat" w:hAnsi="GHEA Grapalat" w:cs="Arial"/>
                <w:sz w:val="20"/>
                <w:szCs w:val="20"/>
                <w:lang w:val="hy-AM"/>
              </w:rPr>
              <w:t xml:space="preserve"> այդ թվում՝ տուժանքի մասին համաձայնագիրը, </w:t>
            </w:r>
            <w:r w:rsidRPr="00AE2768">
              <w:rPr>
                <w:rFonts w:ascii="GHEA Grapalat" w:hAnsi="GHEA Grapalat" w:cs="Sylfaen"/>
                <w:sz w:val="20"/>
                <w:szCs w:val="20"/>
                <w:lang w:val="hy-AM"/>
              </w:rPr>
              <w:t>դրանց</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համարները</w:t>
            </w:r>
            <w:r w:rsidRPr="00AE2768">
              <w:rPr>
                <w:rFonts w:ascii="GHEA Grapalat" w:hAnsi="GHEA Grapalat" w:cs="Arial"/>
                <w:sz w:val="20"/>
                <w:szCs w:val="20"/>
                <w:lang w:val="hy-AM"/>
              </w:rPr>
              <w:t>,</w:t>
            </w:r>
            <w:r w:rsidRPr="00AE2768">
              <w:rPr>
                <w:rFonts w:ascii="GHEA Grapalat" w:hAnsi="GHEA Grapalat" w:cs="Arial"/>
                <w:sz w:val="20"/>
                <w:szCs w:val="20"/>
              </w:rPr>
              <w:t xml:space="preserve"> </w:t>
            </w:r>
            <w:r w:rsidRPr="00AE2768">
              <w:rPr>
                <w:rFonts w:ascii="GHEA Grapalat" w:hAnsi="GHEA Grapalat" w:cs="Sylfaen"/>
                <w:sz w:val="20"/>
                <w:szCs w:val="20"/>
                <w:lang w:val="hy-AM"/>
              </w:rPr>
              <w:t>պ</w:t>
            </w:r>
            <w:r w:rsidRPr="00AE2768">
              <w:rPr>
                <w:rFonts w:ascii="GHEA Grapalat" w:hAnsi="GHEA Grapalat" w:cs="Sylfaen"/>
                <w:sz w:val="20"/>
                <w:szCs w:val="20"/>
              </w:rPr>
              <w:t xml:space="preserve">այմանագրի </w:t>
            </w:r>
            <w:r w:rsidRPr="00AE2768">
              <w:rPr>
                <w:rFonts w:ascii="GHEA Grapalat" w:hAnsi="GHEA Grapalat" w:cs="Arial"/>
                <w:sz w:val="20"/>
                <w:szCs w:val="20"/>
              </w:rPr>
              <w:t xml:space="preserve"> </w:t>
            </w:r>
            <w:r w:rsidRPr="00AE2768">
              <w:rPr>
                <w:rFonts w:ascii="GHEA Grapalat" w:hAnsi="GHEA Grapalat" w:cs="Sylfaen"/>
                <w:sz w:val="20"/>
                <w:szCs w:val="20"/>
              </w:rPr>
              <w:t>ծածկագիրը</w:t>
            </w:r>
            <w:r w:rsidRPr="00AE2768">
              <w:rPr>
                <w:rFonts w:ascii="GHEA Grapalat" w:hAnsi="GHEA Grapalat" w:cs="Arial"/>
                <w:sz w:val="20"/>
                <w:szCs w:val="20"/>
                <w:lang w:val="hy-AM"/>
              </w:rPr>
              <w:t xml:space="preserve"> որի հիման վրա կատարվում է  գանձումը</w:t>
            </w:r>
            <w:r w:rsidRPr="00AE2768">
              <w:rPr>
                <w:rFonts w:ascii="GHEA Grapalat" w:hAnsi="GHEA Grapalat" w:cs="Arial"/>
                <w:sz w:val="20"/>
                <w:szCs w:val="20"/>
              </w:rPr>
              <w:t>)</w:t>
            </w:r>
            <w:r w:rsidRPr="00AE2768">
              <w:rPr>
                <w:rFonts w:ascii="GHEA Grapalat" w:hAnsi="GHEA Grapalat" w:cs="Sylfaen"/>
                <w:sz w:val="20"/>
                <w:szCs w:val="20"/>
              </w:rPr>
              <w:t>`</w:t>
            </w:r>
          </w:p>
          <w:p w:rsidR="002462D0" w:rsidRPr="00AE2768" w:rsidRDefault="002462D0" w:rsidP="00A45DD0">
            <w:pPr>
              <w:rPr>
                <w:rFonts w:ascii="GHEA Grapalat" w:hAnsi="GHEA Grapalat" w:cs="Arial"/>
                <w:sz w:val="20"/>
                <w:szCs w:val="20"/>
              </w:rPr>
            </w:pPr>
          </w:p>
        </w:tc>
      </w:tr>
      <w:tr w:rsidR="002462D0" w:rsidRPr="00AE2768" w:rsidTr="00A45DD0">
        <w:trPr>
          <w:trHeight w:val="704"/>
        </w:trPr>
        <w:tc>
          <w:tcPr>
            <w:tcW w:w="10980" w:type="dxa"/>
            <w:gridSpan w:val="2"/>
            <w:tcBorders>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Arial"/>
                <w:sz w:val="20"/>
                <w:szCs w:val="20"/>
                <w:lang w:val="hy-AM"/>
              </w:rPr>
            </w:pPr>
          </w:p>
        </w:tc>
      </w:tr>
      <w:tr w:rsidR="002462D0" w:rsidRPr="00AE2768" w:rsidTr="00A45DD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Sylfaen"/>
                <w:sz w:val="20"/>
                <w:szCs w:val="20"/>
                <w:lang w:val="hy-AM"/>
              </w:rPr>
            </w:pPr>
            <w:r w:rsidRPr="00AE2768">
              <w:rPr>
                <w:rFonts w:ascii="GHEA Grapalat" w:hAnsi="GHEA Grapalat" w:cs="Sylfaen"/>
                <w:sz w:val="20"/>
                <w:szCs w:val="20"/>
                <w:lang w:val="hy-AM"/>
              </w:rPr>
              <w:t>19. Վճարման պայմանները՝                                &lt;ակցեպտավորված վճարում&gt;</w:t>
            </w:r>
          </w:p>
          <w:p w:rsidR="002462D0" w:rsidRPr="00AE2768" w:rsidRDefault="002462D0" w:rsidP="00A45DD0">
            <w:pPr>
              <w:rPr>
                <w:rFonts w:ascii="GHEA Grapalat" w:hAnsi="GHEA Grapalat" w:cs="Sylfaen"/>
                <w:sz w:val="20"/>
                <w:szCs w:val="20"/>
                <w:lang w:val="ru-RU"/>
              </w:rPr>
            </w:pPr>
          </w:p>
        </w:tc>
      </w:tr>
      <w:tr w:rsidR="002462D0" w:rsidRPr="00AE2768" w:rsidTr="00A45DD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lang w:val="hy-AM"/>
              </w:rPr>
              <w:t xml:space="preserve">20. Առդիր էջերի քանակը՝    </w:t>
            </w:r>
            <w:r w:rsidRPr="00AE2768">
              <w:rPr>
                <w:rFonts w:ascii="GHEA Grapalat" w:hAnsi="GHEA Grapalat" w:cs="Arial"/>
                <w:sz w:val="20"/>
                <w:szCs w:val="20"/>
              </w:rPr>
              <w:t xml:space="preserve">--- </w:t>
            </w:r>
            <w:r w:rsidRPr="00AE2768">
              <w:rPr>
                <w:rFonts w:ascii="GHEA Grapalat" w:hAnsi="GHEA Grapalat" w:cs="Arial"/>
                <w:sz w:val="20"/>
                <w:szCs w:val="20"/>
                <w:lang w:val="hy-AM"/>
              </w:rPr>
              <w:t xml:space="preserve">    </w:t>
            </w:r>
            <w:r w:rsidRPr="00AE2768">
              <w:rPr>
                <w:rFonts w:ascii="GHEA Grapalat" w:hAnsi="GHEA Grapalat" w:cs="Sylfaen"/>
                <w:sz w:val="20"/>
                <w:szCs w:val="20"/>
              </w:rPr>
              <w:t>էջ</w:t>
            </w:r>
          </w:p>
          <w:p w:rsidR="002462D0" w:rsidRPr="00AE2768" w:rsidRDefault="002462D0" w:rsidP="00A45DD0">
            <w:pPr>
              <w:rPr>
                <w:rFonts w:ascii="GHEA Grapalat" w:hAnsi="GHEA Grapalat" w:cs="Sylfaen"/>
                <w:sz w:val="20"/>
                <w:szCs w:val="20"/>
                <w:lang w:val="hy-AM"/>
              </w:rPr>
            </w:pPr>
          </w:p>
        </w:tc>
      </w:tr>
      <w:tr w:rsidR="002462D0" w:rsidRPr="00AE2768" w:rsidTr="00A45DD0">
        <w:trPr>
          <w:trHeight w:val="2194"/>
        </w:trPr>
        <w:tc>
          <w:tcPr>
            <w:tcW w:w="5616" w:type="dxa"/>
            <w:tcBorders>
              <w:top w:val="nil"/>
              <w:left w:val="single" w:sz="4" w:space="0" w:color="auto"/>
              <w:bottom w:val="single" w:sz="4" w:space="0" w:color="auto"/>
              <w:right w:val="single" w:sz="4" w:space="0" w:color="auto"/>
            </w:tcBorders>
            <w:noWrap/>
            <w:vAlign w:val="bottom"/>
          </w:tcPr>
          <w:p w:rsidR="002462D0" w:rsidRPr="00AE2768" w:rsidRDefault="002462D0" w:rsidP="00A45DD0">
            <w:pPr>
              <w:rPr>
                <w:rFonts w:ascii="GHEA Grapalat" w:hAnsi="GHEA Grapalat" w:cs="Sylfaen"/>
                <w:sz w:val="20"/>
                <w:szCs w:val="20"/>
              </w:rPr>
            </w:pPr>
            <w:r w:rsidRPr="00AE2768">
              <w:rPr>
                <w:rFonts w:ascii="Courier New" w:hAnsi="Courier New" w:cs="Courier New"/>
                <w:sz w:val="20"/>
                <w:szCs w:val="20"/>
              </w:rPr>
              <w:t> </w:t>
            </w:r>
            <w:r w:rsidRPr="00AE2768">
              <w:rPr>
                <w:rFonts w:ascii="GHEA Grapalat" w:hAnsi="GHEA Grapalat" w:cs="Arial"/>
                <w:sz w:val="20"/>
                <w:szCs w:val="20"/>
                <w:lang w:val="hy-AM"/>
              </w:rPr>
              <w:t>22</w:t>
            </w:r>
            <w:r w:rsidRPr="00AE2768">
              <w:rPr>
                <w:rFonts w:ascii="GHEA Grapalat" w:hAnsi="GHEA Grapalat" w:cs="Arial"/>
                <w:sz w:val="20"/>
                <w:szCs w:val="20"/>
              </w:rPr>
              <w:t>.</w:t>
            </w:r>
            <w:r w:rsidRPr="00AE2768">
              <w:rPr>
                <w:rFonts w:ascii="GHEA Grapalat" w:hAnsi="GHEA Grapalat" w:cs="Sylfaen"/>
                <w:sz w:val="20"/>
                <w:szCs w:val="20"/>
              </w:rPr>
              <w:t>ա. Շահառուի ստորագրությունները</w:t>
            </w:r>
          </w:p>
          <w:p w:rsidR="002462D0" w:rsidRPr="00AE2768" w:rsidRDefault="002462D0" w:rsidP="00A45DD0">
            <w:pPr>
              <w:rPr>
                <w:rFonts w:ascii="GHEA Grapalat" w:hAnsi="GHEA Grapalat" w:cs="Sylfaen"/>
                <w:sz w:val="20"/>
                <w:szCs w:val="20"/>
              </w:rPr>
            </w:pPr>
          </w:p>
          <w:p w:rsidR="002462D0" w:rsidRPr="00AE2768" w:rsidRDefault="002462D0" w:rsidP="00A45DD0">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2462D0" w:rsidRPr="00AE2768" w:rsidRDefault="002462D0" w:rsidP="00A45DD0">
            <w:pPr>
              <w:rPr>
                <w:rFonts w:ascii="GHEA Grapalat" w:hAnsi="GHEA Grapalat" w:cs="Tahoma"/>
                <w:color w:val="000000"/>
                <w:sz w:val="20"/>
                <w:szCs w:val="20"/>
              </w:rPr>
            </w:pPr>
          </w:p>
          <w:p w:rsidR="002462D0" w:rsidRPr="00AE2768" w:rsidRDefault="002462D0" w:rsidP="00A45DD0">
            <w:pPr>
              <w:rPr>
                <w:rFonts w:ascii="GHEA Grapalat" w:hAnsi="GHEA Grapalat" w:cs="Sylfaen"/>
                <w:sz w:val="20"/>
                <w:szCs w:val="20"/>
              </w:rPr>
            </w:pPr>
          </w:p>
          <w:p w:rsidR="002462D0" w:rsidRPr="00AE2768" w:rsidRDefault="002462D0" w:rsidP="00A45DD0">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2462D0" w:rsidRPr="00AE2768" w:rsidRDefault="002462D0" w:rsidP="00A45DD0">
            <w:pPr>
              <w:rPr>
                <w:rFonts w:ascii="GHEA Grapalat" w:hAnsi="GHEA Grapalat" w:cs="Sylfaen"/>
                <w:sz w:val="20"/>
                <w:szCs w:val="20"/>
              </w:rPr>
            </w:pPr>
          </w:p>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lang w:val="hy-AM"/>
              </w:rPr>
              <w:t>22</w:t>
            </w:r>
            <w:r w:rsidRPr="00AE2768">
              <w:rPr>
                <w:rFonts w:ascii="GHEA Grapalat" w:hAnsi="GHEA Grapalat" w:cs="Sylfaen"/>
                <w:sz w:val="20"/>
                <w:szCs w:val="20"/>
              </w:rPr>
              <w:t>.բ.</w:t>
            </w:r>
          </w:p>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t xml:space="preserve">                                                                             Կ.Տ.</w:t>
            </w:r>
          </w:p>
          <w:p w:rsidR="002462D0" w:rsidRPr="00AE2768" w:rsidRDefault="002462D0" w:rsidP="00A45DD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2462D0" w:rsidRPr="00AE2768" w:rsidRDefault="002462D0" w:rsidP="00A45DD0">
            <w:pPr>
              <w:rPr>
                <w:rFonts w:ascii="GHEA Grapalat" w:hAnsi="GHEA Grapalat" w:cs="Sylfaen"/>
                <w:sz w:val="20"/>
                <w:szCs w:val="20"/>
              </w:rPr>
            </w:pPr>
            <w:r w:rsidRPr="00AE2768">
              <w:rPr>
                <w:rFonts w:ascii="GHEA Grapalat" w:hAnsi="GHEA Grapalat" w:cs="Arial"/>
                <w:sz w:val="20"/>
                <w:szCs w:val="20"/>
                <w:lang w:val="hy-AM"/>
              </w:rPr>
              <w:t>2</w:t>
            </w:r>
            <w:r w:rsidRPr="00AE2768">
              <w:rPr>
                <w:rFonts w:ascii="GHEA Grapalat" w:hAnsi="GHEA Grapalat" w:cs="Arial"/>
                <w:sz w:val="20"/>
                <w:szCs w:val="20"/>
              </w:rPr>
              <w:t>1.</w:t>
            </w:r>
            <w:r w:rsidRPr="00AE2768">
              <w:rPr>
                <w:rFonts w:ascii="GHEA Grapalat" w:hAnsi="GHEA Grapalat" w:cs="Sylfaen"/>
                <w:sz w:val="20"/>
                <w:szCs w:val="20"/>
              </w:rPr>
              <w:t xml:space="preserve">ա. </w:t>
            </w:r>
            <w:r w:rsidRPr="00AE2768">
              <w:rPr>
                <w:rFonts w:ascii="Courier New" w:hAnsi="Courier New" w:cs="Courier New"/>
                <w:sz w:val="20"/>
                <w:szCs w:val="20"/>
              </w:rPr>
              <w:t> </w:t>
            </w:r>
            <w:r w:rsidRPr="00AE2768">
              <w:rPr>
                <w:rFonts w:ascii="GHEA Grapalat" w:hAnsi="GHEA Grapalat" w:cs="Sylfaen"/>
                <w:sz w:val="20"/>
                <w:szCs w:val="20"/>
              </w:rPr>
              <w:t>Վճարողի ստորագրությունները`</w:t>
            </w:r>
          </w:p>
          <w:p w:rsidR="002462D0" w:rsidRPr="00AE2768" w:rsidRDefault="002462D0" w:rsidP="00A45DD0">
            <w:pPr>
              <w:jc w:val="right"/>
              <w:rPr>
                <w:rFonts w:ascii="GHEA Grapalat" w:hAnsi="GHEA Grapalat" w:cs="Sylfaen"/>
                <w:sz w:val="20"/>
                <w:szCs w:val="20"/>
              </w:rPr>
            </w:pPr>
          </w:p>
          <w:p w:rsidR="002462D0" w:rsidRPr="00AE2768" w:rsidRDefault="002462D0" w:rsidP="00A45DD0">
            <w:pPr>
              <w:rPr>
                <w:rFonts w:ascii="GHEA Grapalat" w:hAnsi="GHEA Grapalat" w:cs="Sylfaen"/>
                <w:sz w:val="20"/>
                <w:szCs w:val="20"/>
              </w:rPr>
            </w:pPr>
            <w:r w:rsidRPr="00AE2768">
              <w:rPr>
                <w:rFonts w:ascii="GHEA Grapalat" w:hAnsi="GHEA Grapalat" w:cs="Tahoma"/>
                <w:color w:val="000000"/>
                <w:sz w:val="20"/>
                <w:szCs w:val="20"/>
              </w:rPr>
              <w:t xml:space="preserve">                                               /____________________/</w:t>
            </w:r>
          </w:p>
          <w:p w:rsidR="002462D0" w:rsidRPr="00AE2768" w:rsidRDefault="002462D0" w:rsidP="00A45DD0">
            <w:pPr>
              <w:jc w:val="right"/>
              <w:rPr>
                <w:rFonts w:ascii="GHEA Grapalat" w:hAnsi="GHEA Grapalat" w:cs="Tahoma"/>
                <w:color w:val="000000"/>
                <w:sz w:val="20"/>
                <w:szCs w:val="20"/>
              </w:rPr>
            </w:pPr>
          </w:p>
          <w:p w:rsidR="002462D0" w:rsidRPr="00AE2768" w:rsidRDefault="002462D0" w:rsidP="00A45DD0">
            <w:pPr>
              <w:jc w:val="right"/>
              <w:rPr>
                <w:rFonts w:ascii="GHEA Grapalat" w:hAnsi="GHEA Grapalat" w:cs="Tahoma"/>
                <w:color w:val="000000"/>
                <w:sz w:val="20"/>
                <w:szCs w:val="20"/>
              </w:rPr>
            </w:pPr>
          </w:p>
          <w:p w:rsidR="002462D0" w:rsidRPr="00AE2768" w:rsidRDefault="002462D0" w:rsidP="00A45DD0">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2462D0" w:rsidRPr="00AE2768" w:rsidRDefault="002462D0" w:rsidP="00A45DD0">
            <w:pPr>
              <w:jc w:val="right"/>
              <w:rPr>
                <w:rFonts w:ascii="GHEA Grapalat" w:hAnsi="GHEA Grapalat" w:cs="Sylfaen"/>
                <w:sz w:val="20"/>
                <w:szCs w:val="20"/>
              </w:rPr>
            </w:pPr>
          </w:p>
          <w:p w:rsidR="002462D0" w:rsidRPr="00AE2768" w:rsidRDefault="002462D0" w:rsidP="00A45DD0">
            <w:pPr>
              <w:jc w:val="right"/>
              <w:rPr>
                <w:rFonts w:ascii="GHEA Grapalat" w:hAnsi="GHEA Grapalat" w:cs="Sylfaen"/>
                <w:sz w:val="20"/>
                <w:szCs w:val="20"/>
              </w:rPr>
            </w:pPr>
            <w:r w:rsidRPr="00AE2768">
              <w:rPr>
                <w:rFonts w:ascii="GHEA Grapalat" w:hAnsi="GHEA Grapalat" w:cs="Sylfaen"/>
                <w:sz w:val="20"/>
                <w:szCs w:val="20"/>
                <w:lang w:val="hy-AM"/>
              </w:rPr>
              <w:t>2</w:t>
            </w:r>
            <w:r w:rsidRPr="00AE2768">
              <w:rPr>
                <w:rFonts w:ascii="GHEA Grapalat" w:hAnsi="GHEA Grapalat" w:cs="Sylfaen"/>
                <w:sz w:val="20"/>
                <w:szCs w:val="20"/>
              </w:rPr>
              <w:t>1.բ.                                                                    Կ.Տ.</w:t>
            </w:r>
          </w:p>
          <w:p w:rsidR="002462D0" w:rsidRPr="00AE2768" w:rsidRDefault="002462D0" w:rsidP="00A45DD0">
            <w:pPr>
              <w:jc w:val="right"/>
              <w:rPr>
                <w:rFonts w:ascii="GHEA Grapalat" w:hAnsi="GHEA Grapalat" w:cs="Sylfaen"/>
                <w:sz w:val="20"/>
                <w:szCs w:val="20"/>
              </w:rPr>
            </w:pPr>
          </w:p>
        </w:tc>
      </w:tr>
      <w:tr w:rsidR="002462D0" w:rsidRPr="00AE2768" w:rsidTr="00A45DD0">
        <w:trPr>
          <w:trHeight w:val="2058"/>
        </w:trPr>
        <w:tc>
          <w:tcPr>
            <w:tcW w:w="5616" w:type="dxa"/>
            <w:tcBorders>
              <w:top w:val="single" w:sz="4" w:space="0" w:color="auto"/>
              <w:left w:val="single" w:sz="4" w:space="0" w:color="auto"/>
              <w:right w:val="single" w:sz="4" w:space="0" w:color="auto"/>
            </w:tcBorders>
            <w:noWrap/>
            <w:vAlign w:val="bottom"/>
          </w:tcPr>
          <w:p w:rsidR="002462D0" w:rsidRPr="00AE2768" w:rsidRDefault="002462D0" w:rsidP="00A45DD0">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4</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Շահառուին  սպասարկող ֆինանսական կազմակերպություն</w:t>
            </w:r>
            <w:r w:rsidRPr="00AE2768">
              <w:rPr>
                <w:rFonts w:ascii="GHEA Grapalat" w:hAnsi="GHEA Grapalat" w:cs="Tahoma"/>
                <w:color w:val="000000"/>
                <w:sz w:val="20"/>
                <w:szCs w:val="20"/>
              </w:rPr>
              <w:t xml:space="preserve"> </w:t>
            </w:r>
          </w:p>
          <w:p w:rsidR="002462D0" w:rsidRPr="00AE2768" w:rsidRDefault="002462D0" w:rsidP="00A45DD0">
            <w:pPr>
              <w:rPr>
                <w:rFonts w:ascii="GHEA Grapalat" w:hAnsi="GHEA Grapalat" w:cs="Tahoma"/>
                <w:color w:val="000000"/>
                <w:sz w:val="20"/>
                <w:szCs w:val="20"/>
                <w:lang w:val="hy-AM"/>
              </w:rPr>
            </w:pPr>
            <w:r w:rsidRPr="00AE2768">
              <w:rPr>
                <w:rFonts w:ascii="GHEA Grapalat" w:hAnsi="GHEA Grapalat" w:cs="Tahoma"/>
                <w:color w:val="000000"/>
                <w:sz w:val="20"/>
                <w:szCs w:val="20"/>
              </w:rPr>
              <w:t xml:space="preserve">                             </w:t>
            </w:r>
            <w:r w:rsidRPr="00AE2768">
              <w:rPr>
                <w:rFonts w:ascii="GHEA Grapalat" w:hAnsi="GHEA Grapalat" w:cs="Tahoma"/>
                <w:color w:val="000000"/>
                <w:sz w:val="20"/>
                <w:szCs w:val="20"/>
                <w:lang w:val="hy-AM"/>
              </w:rPr>
              <w:t xml:space="preserve">                 </w:t>
            </w:r>
          </w:p>
          <w:p w:rsidR="002462D0" w:rsidRPr="00AE2768" w:rsidRDefault="002462D0" w:rsidP="00A45DD0">
            <w:pPr>
              <w:rPr>
                <w:rFonts w:ascii="GHEA Grapalat" w:hAnsi="GHEA Grapalat" w:cs="Tahoma"/>
                <w:color w:val="000000"/>
                <w:sz w:val="20"/>
                <w:szCs w:val="20"/>
              </w:rPr>
            </w:pPr>
            <w:r w:rsidRPr="00AE2768">
              <w:rPr>
                <w:rFonts w:ascii="GHEA Grapalat" w:hAnsi="GHEA Grapalat" w:cs="Tahoma"/>
                <w:color w:val="000000"/>
                <w:sz w:val="20"/>
                <w:szCs w:val="20"/>
                <w:lang w:val="hy-AM"/>
              </w:rPr>
              <w:t xml:space="preserve">                                                 </w:t>
            </w:r>
            <w:r w:rsidRPr="00AE2768">
              <w:rPr>
                <w:rFonts w:ascii="GHEA Grapalat" w:hAnsi="GHEA Grapalat" w:cs="Tahoma"/>
                <w:color w:val="000000"/>
                <w:sz w:val="20"/>
                <w:szCs w:val="20"/>
              </w:rPr>
              <w:t xml:space="preserve">   /____________________/</w:t>
            </w:r>
          </w:p>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t xml:space="preserve">  </w:t>
            </w:r>
          </w:p>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t xml:space="preserve">                                                       /ստորագրություն/</w:t>
            </w:r>
          </w:p>
          <w:p w:rsidR="002462D0" w:rsidRPr="00AE2768" w:rsidRDefault="002462D0" w:rsidP="00A45DD0">
            <w:pPr>
              <w:rPr>
                <w:rFonts w:ascii="GHEA Grapalat" w:hAnsi="GHEA Grapalat" w:cs="Tahoma"/>
                <w:color w:val="000000"/>
                <w:sz w:val="20"/>
                <w:szCs w:val="20"/>
              </w:rPr>
            </w:pPr>
          </w:p>
          <w:p w:rsidR="002462D0" w:rsidRPr="00AE2768" w:rsidRDefault="002462D0" w:rsidP="00A45DD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2462D0" w:rsidRPr="00AE2768" w:rsidRDefault="002462D0" w:rsidP="00A45DD0">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3</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Վճարողին  սպասարկող ֆինանսական կազմակերպություն</w:t>
            </w:r>
            <w:r w:rsidRPr="00AE2768">
              <w:rPr>
                <w:rFonts w:ascii="GHEA Grapalat" w:hAnsi="GHEA Grapalat" w:cs="Tahoma"/>
                <w:color w:val="000000"/>
                <w:sz w:val="20"/>
                <w:szCs w:val="20"/>
              </w:rPr>
              <w:t xml:space="preserve"> </w:t>
            </w:r>
          </w:p>
          <w:p w:rsidR="002462D0" w:rsidRPr="00AE2768" w:rsidRDefault="002462D0" w:rsidP="00A45DD0">
            <w:pPr>
              <w:jc w:val="right"/>
              <w:rPr>
                <w:rFonts w:ascii="GHEA Grapalat" w:hAnsi="GHEA Grapalat" w:cs="Tahoma"/>
                <w:color w:val="000000"/>
                <w:sz w:val="20"/>
                <w:szCs w:val="20"/>
              </w:rPr>
            </w:pPr>
          </w:p>
          <w:p w:rsidR="002462D0" w:rsidRPr="00AE2768" w:rsidRDefault="002462D0" w:rsidP="00A45DD0">
            <w:pPr>
              <w:jc w:val="right"/>
              <w:rPr>
                <w:rFonts w:ascii="GHEA Grapalat" w:hAnsi="GHEA Grapalat" w:cs="Tahoma"/>
                <w:color w:val="000000"/>
                <w:sz w:val="20"/>
                <w:szCs w:val="20"/>
              </w:rPr>
            </w:pPr>
          </w:p>
          <w:p w:rsidR="002462D0" w:rsidRPr="00AE2768" w:rsidRDefault="002462D0" w:rsidP="00A45DD0">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2462D0" w:rsidRPr="00AE2768" w:rsidRDefault="002462D0" w:rsidP="00A45DD0">
            <w:pPr>
              <w:jc w:val="cente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/ստորագրություն/</w:t>
            </w:r>
          </w:p>
          <w:p w:rsidR="002462D0" w:rsidRPr="00AE2768" w:rsidRDefault="002462D0" w:rsidP="00A45DD0">
            <w:pPr>
              <w:jc w:val="right"/>
              <w:rPr>
                <w:rFonts w:ascii="GHEA Grapalat" w:hAnsi="GHEA Grapalat" w:cs="Arial"/>
                <w:sz w:val="20"/>
                <w:szCs w:val="20"/>
                <w:lang w:val="hy-AM"/>
              </w:rPr>
            </w:pPr>
          </w:p>
        </w:tc>
      </w:tr>
      <w:tr w:rsidR="002462D0" w:rsidRPr="00AE2768" w:rsidTr="00A45DD0">
        <w:trPr>
          <w:trHeight w:val="2194"/>
        </w:trPr>
        <w:tc>
          <w:tcPr>
            <w:tcW w:w="5616" w:type="dxa"/>
            <w:tcBorders>
              <w:top w:val="nil"/>
              <w:left w:val="single" w:sz="4" w:space="0" w:color="auto"/>
              <w:bottom w:val="single" w:sz="4" w:space="0" w:color="auto"/>
              <w:right w:val="single" w:sz="4" w:space="0" w:color="auto"/>
            </w:tcBorders>
            <w:noWrap/>
            <w:vAlign w:val="bottom"/>
          </w:tcPr>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lastRenderedPageBreak/>
              <w:t>24.բ.                                                       Կ.Տ.</w:t>
            </w:r>
          </w:p>
          <w:p w:rsidR="002462D0" w:rsidRPr="00AE2768" w:rsidRDefault="002462D0" w:rsidP="00A45DD0">
            <w:pPr>
              <w:rPr>
                <w:rFonts w:ascii="GHEA Grapalat" w:hAnsi="GHEA Grapalat" w:cs="Sylfaen"/>
                <w:sz w:val="20"/>
                <w:szCs w:val="20"/>
              </w:rPr>
            </w:pPr>
          </w:p>
          <w:p w:rsidR="002462D0" w:rsidRPr="00AE2768" w:rsidRDefault="002462D0" w:rsidP="00A45DD0">
            <w:pPr>
              <w:rPr>
                <w:rFonts w:ascii="GHEA Grapalat" w:hAnsi="GHEA Grapalat" w:cs="Sylfaen"/>
                <w:sz w:val="20"/>
                <w:szCs w:val="20"/>
              </w:rPr>
            </w:pPr>
          </w:p>
          <w:p w:rsidR="002462D0" w:rsidRPr="00AE2768" w:rsidRDefault="002462D0" w:rsidP="00A45DD0">
            <w:pP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2</w:t>
            </w:r>
            <w:r w:rsidRPr="00AE2768">
              <w:rPr>
                <w:rFonts w:ascii="GHEA Grapalat" w:hAnsi="GHEA Grapalat" w:cs="Sylfaen"/>
                <w:sz w:val="20"/>
                <w:szCs w:val="20"/>
                <w:lang w:val="hy-AM"/>
              </w:rPr>
              <w:t>4</w:t>
            </w:r>
            <w:r w:rsidRPr="00AE2768">
              <w:rPr>
                <w:rFonts w:ascii="GHEA Grapalat" w:hAnsi="GHEA Grapalat" w:cs="Sylfaen"/>
                <w:sz w:val="20"/>
                <w:szCs w:val="20"/>
              </w:rPr>
              <w:t>.</w:t>
            </w:r>
            <w:r w:rsidRPr="00AE2768">
              <w:rPr>
                <w:rFonts w:ascii="GHEA Grapalat" w:hAnsi="GHEA Grapalat" w:cs="Sylfaen"/>
                <w:sz w:val="20"/>
                <w:szCs w:val="20"/>
                <w:lang w:val="hy-AM"/>
              </w:rPr>
              <w:t>գ</w:t>
            </w:r>
            <w:r w:rsidRPr="00AE2768">
              <w:rPr>
                <w:rFonts w:ascii="GHEA Grapalat" w:hAnsi="GHEA Grapalat" w:cs="Tahoma"/>
                <w:color w:val="000000"/>
                <w:sz w:val="20"/>
                <w:szCs w:val="20"/>
              </w:rPr>
              <w:t xml:space="preserve">                                                 "___"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 xml:space="preserve">20___ </w:t>
            </w:r>
            <w:r w:rsidRPr="00AE2768">
              <w:rPr>
                <w:rFonts w:ascii="GHEA Grapalat" w:hAnsi="GHEA Grapalat" w:cs="Sylfaen"/>
                <w:color w:val="000000"/>
                <w:sz w:val="20"/>
                <w:szCs w:val="20"/>
              </w:rPr>
              <w:t>թ.</w:t>
            </w:r>
            <w:r w:rsidRPr="00AE2768">
              <w:rPr>
                <w:rFonts w:ascii="GHEA Grapalat" w:hAnsi="GHEA Grapalat" w:cs="Sylfaen"/>
                <w:sz w:val="20"/>
                <w:szCs w:val="20"/>
              </w:rPr>
              <w:t xml:space="preserve"> </w:t>
            </w:r>
          </w:p>
          <w:p w:rsidR="002462D0" w:rsidRPr="00AE2768" w:rsidRDefault="002462D0" w:rsidP="00A45DD0">
            <w:pPr>
              <w:rPr>
                <w:rFonts w:ascii="GHEA Grapalat" w:hAnsi="GHEA Grapalat" w:cs="Sylfaen"/>
                <w:sz w:val="20"/>
                <w:szCs w:val="20"/>
              </w:rPr>
            </w:pPr>
          </w:p>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t xml:space="preserve">  </w:t>
            </w:r>
          </w:p>
          <w:p w:rsidR="002462D0" w:rsidRPr="00AE2768" w:rsidRDefault="002462D0" w:rsidP="00A45DD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t xml:space="preserve">23.բ.                                                                 Կ.Տ.    </w:t>
            </w:r>
          </w:p>
          <w:p w:rsidR="002462D0" w:rsidRPr="00AE2768" w:rsidRDefault="002462D0" w:rsidP="00A45DD0">
            <w:pPr>
              <w:rPr>
                <w:rFonts w:ascii="GHEA Grapalat" w:hAnsi="GHEA Grapalat" w:cs="Sylfaen"/>
                <w:sz w:val="20"/>
                <w:szCs w:val="20"/>
              </w:rPr>
            </w:pPr>
          </w:p>
          <w:p w:rsidR="002462D0" w:rsidRPr="00AE2768" w:rsidRDefault="002462D0" w:rsidP="00A45DD0">
            <w:pPr>
              <w:rPr>
                <w:rFonts w:ascii="GHEA Grapalat" w:hAnsi="GHEA Grapalat" w:cs="Sylfaen"/>
                <w:sz w:val="20"/>
                <w:szCs w:val="20"/>
              </w:rPr>
            </w:pPr>
            <w:r w:rsidRPr="00AE2768">
              <w:rPr>
                <w:rFonts w:ascii="GHEA Grapalat" w:hAnsi="GHEA Grapalat" w:cs="Sylfaen"/>
                <w:sz w:val="20"/>
                <w:szCs w:val="20"/>
              </w:rPr>
              <w:t xml:space="preserve">                     </w:t>
            </w:r>
          </w:p>
          <w:p w:rsidR="002462D0" w:rsidRPr="00AE2768" w:rsidRDefault="002462D0" w:rsidP="00A45DD0">
            <w:pPr>
              <w:rPr>
                <w:rFonts w:ascii="GHEA Grapalat" w:hAnsi="GHEA Grapalat" w:cs="Sylfaen"/>
                <w:color w:val="000000"/>
                <w:sz w:val="20"/>
                <w:szCs w:val="20"/>
              </w:rPr>
            </w:pPr>
            <w:r w:rsidRPr="00AE2768">
              <w:rPr>
                <w:rFonts w:ascii="GHEA Grapalat" w:hAnsi="GHEA Grapalat" w:cs="Sylfaen"/>
                <w:sz w:val="20"/>
                <w:szCs w:val="20"/>
              </w:rPr>
              <w:t>23.</w:t>
            </w:r>
            <w:r w:rsidRPr="00AE2768">
              <w:rPr>
                <w:rFonts w:ascii="GHEA Grapalat" w:hAnsi="GHEA Grapalat" w:cs="Sylfaen"/>
                <w:sz w:val="20"/>
                <w:szCs w:val="20"/>
                <w:lang w:val="hy-AM"/>
              </w:rPr>
              <w:t>գ</w:t>
            </w:r>
            <w:r w:rsidRPr="00AE2768">
              <w:rPr>
                <w:rFonts w:ascii="GHEA Grapalat" w:hAnsi="GHEA Grapalat" w:cs="Sylfaen"/>
                <w:sz w:val="20"/>
                <w:szCs w:val="20"/>
              </w:rPr>
              <w:t xml:space="preserve">.Կատարման ամսաթիվը`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p w:rsidR="002462D0" w:rsidRPr="00AE2768" w:rsidRDefault="002462D0" w:rsidP="00A45DD0">
            <w:pPr>
              <w:rPr>
                <w:rFonts w:ascii="GHEA Grapalat" w:hAnsi="GHEA Grapalat" w:cs="Sylfaen"/>
                <w:color w:val="000000"/>
                <w:sz w:val="20"/>
                <w:szCs w:val="20"/>
              </w:rPr>
            </w:pPr>
          </w:p>
          <w:p w:rsidR="002462D0" w:rsidRPr="00AE2768" w:rsidRDefault="002462D0" w:rsidP="00A45DD0">
            <w:pPr>
              <w:rPr>
                <w:rFonts w:ascii="GHEA Grapalat" w:hAnsi="GHEA Grapalat" w:cs="Sylfaen"/>
                <w:sz w:val="20"/>
                <w:szCs w:val="20"/>
              </w:rPr>
            </w:pPr>
          </w:p>
          <w:p w:rsidR="002462D0" w:rsidRPr="00AE2768" w:rsidRDefault="002462D0" w:rsidP="00A45DD0">
            <w:pPr>
              <w:jc w:val="right"/>
              <w:rPr>
                <w:rFonts w:ascii="GHEA Grapalat" w:hAnsi="GHEA Grapalat" w:cs="Arial"/>
                <w:sz w:val="20"/>
                <w:szCs w:val="20"/>
              </w:rPr>
            </w:pPr>
          </w:p>
        </w:tc>
      </w:tr>
    </w:tbl>
    <w:p w:rsidR="002462D0" w:rsidRPr="00AE2768"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462D0" w:rsidRPr="00AE2768"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462D0" w:rsidRPr="00AE2768"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462D0" w:rsidRPr="00AE2768"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462D0" w:rsidRPr="00AE2768"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462D0" w:rsidRPr="00C710A2" w:rsidRDefault="002462D0" w:rsidP="002462D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710A2">
        <w:rPr>
          <w:rFonts w:ascii="GHEA Grapalat" w:hAnsi="GHEA Grapalat"/>
          <w:i/>
          <w:sz w:val="16"/>
          <w:lang w:val="hy-AM"/>
        </w:rPr>
        <w:t xml:space="preserve">* </w:t>
      </w:r>
      <w:r w:rsidRPr="00AE2768">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2462D0" w:rsidRPr="00AE2768" w:rsidRDefault="002462D0" w:rsidP="002462D0">
      <w:pPr>
        <w:jc w:val="center"/>
        <w:rPr>
          <w:rFonts w:ascii="GHEA Grapalat" w:hAnsi="GHEA Grapalat"/>
          <w:b/>
          <w:sz w:val="22"/>
          <w:szCs w:val="22"/>
          <w:lang w:val="nl-NL"/>
        </w:rPr>
      </w:pPr>
      <w:r w:rsidRPr="00AE2768">
        <w:rPr>
          <w:rFonts w:ascii="GHEA Grapalat" w:hAnsi="GHEA Grapalat"/>
          <w:b/>
          <w:lang w:val="hy-AM"/>
        </w:rPr>
        <w:br w:type="page"/>
      </w:r>
      <w:r w:rsidRPr="00C710A2">
        <w:rPr>
          <w:rFonts w:ascii="GHEA Grapalat" w:hAnsi="GHEA Grapalat"/>
          <w:b/>
          <w:sz w:val="22"/>
          <w:szCs w:val="22"/>
          <w:lang w:val="hy-AM"/>
        </w:rPr>
        <w:lastRenderedPageBreak/>
        <w:t>Վճարման</w:t>
      </w:r>
      <w:r w:rsidRPr="00AE2768">
        <w:rPr>
          <w:rFonts w:ascii="GHEA Grapalat" w:hAnsi="GHEA Grapalat"/>
          <w:b/>
          <w:sz w:val="22"/>
          <w:szCs w:val="22"/>
          <w:lang w:val="nl-NL"/>
        </w:rPr>
        <w:t xml:space="preserve"> </w:t>
      </w:r>
      <w:r w:rsidRPr="00C710A2">
        <w:rPr>
          <w:rFonts w:ascii="GHEA Grapalat" w:hAnsi="GHEA Grapalat"/>
          <w:b/>
          <w:sz w:val="22"/>
          <w:szCs w:val="22"/>
          <w:lang w:val="hy-AM"/>
        </w:rPr>
        <w:t>պահանջագրի</w:t>
      </w:r>
      <w:r w:rsidRPr="00AE2768">
        <w:rPr>
          <w:rFonts w:ascii="GHEA Grapalat" w:hAnsi="GHEA Grapalat"/>
          <w:b/>
          <w:sz w:val="22"/>
          <w:szCs w:val="22"/>
          <w:lang w:val="nl-NL"/>
        </w:rPr>
        <w:t xml:space="preserve"> </w:t>
      </w:r>
      <w:r w:rsidRPr="00C710A2">
        <w:rPr>
          <w:rFonts w:ascii="GHEA Grapalat" w:hAnsi="GHEA Grapalat"/>
          <w:b/>
          <w:sz w:val="22"/>
          <w:szCs w:val="22"/>
          <w:lang w:val="hy-AM"/>
        </w:rPr>
        <w:t>պարտադիր</w:t>
      </w:r>
      <w:r w:rsidRPr="00AE2768">
        <w:rPr>
          <w:rFonts w:ascii="GHEA Grapalat" w:hAnsi="GHEA Grapalat"/>
          <w:b/>
          <w:sz w:val="22"/>
          <w:szCs w:val="22"/>
          <w:lang w:val="nl-NL"/>
        </w:rPr>
        <w:t xml:space="preserve"> </w:t>
      </w:r>
      <w:r w:rsidRPr="00C710A2">
        <w:rPr>
          <w:rFonts w:ascii="GHEA Grapalat" w:hAnsi="GHEA Grapalat"/>
          <w:b/>
          <w:sz w:val="22"/>
          <w:szCs w:val="22"/>
          <w:lang w:val="hy-AM"/>
        </w:rPr>
        <w:t>վավերապայմանները</w:t>
      </w:r>
      <w:r w:rsidRPr="00AE2768">
        <w:rPr>
          <w:rFonts w:ascii="GHEA Grapalat" w:hAnsi="GHEA Grapalat"/>
          <w:b/>
          <w:sz w:val="22"/>
          <w:szCs w:val="22"/>
          <w:lang w:val="nl-NL"/>
        </w:rPr>
        <w:t xml:space="preserve"> </w:t>
      </w:r>
      <w:r w:rsidRPr="00C710A2">
        <w:rPr>
          <w:rFonts w:ascii="GHEA Grapalat" w:hAnsi="GHEA Grapalat"/>
          <w:b/>
          <w:sz w:val="22"/>
          <w:szCs w:val="22"/>
          <w:lang w:val="hy-AM"/>
        </w:rPr>
        <w:t>և</w:t>
      </w:r>
      <w:r w:rsidRPr="00AE2768">
        <w:rPr>
          <w:rFonts w:ascii="GHEA Grapalat" w:hAnsi="GHEA Grapalat"/>
          <w:b/>
          <w:sz w:val="22"/>
          <w:szCs w:val="22"/>
          <w:lang w:val="nl-NL"/>
        </w:rPr>
        <w:t xml:space="preserve"> </w:t>
      </w:r>
      <w:r w:rsidRPr="00C710A2">
        <w:rPr>
          <w:rFonts w:ascii="GHEA Grapalat" w:hAnsi="GHEA Grapalat"/>
          <w:b/>
          <w:sz w:val="22"/>
          <w:szCs w:val="22"/>
          <w:lang w:val="hy-AM"/>
        </w:rPr>
        <w:t>լրացման</w:t>
      </w:r>
      <w:r w:rsidRPr="00AE2768">
        <w:rPr>
          <w:rFonts w:ascii="GHEA Grapalat" w:hAnsi="GHEA Grapalat"/>
          <w:b/>
          <w:sz w:val="22"/>
          <w:szCs w:val="22"/>
          <w:lang w:val="nl-NL"/>
        </w:rPr>
        <w:t xml:space="preserve"> </w:t>
      </w:r>
      <w:r w:rsidRPr="00AE2768">
        <w:rPr>
          <w:rFonts w:ascii="GHEA Grapalat" w:hAnsi="GHEA Grapalat"/>
          <w:b/>
          <w:sz w:val="22"/>
          <w:szCs w:val="22"/>
          <w:lang w:val="hy-AM"/>
        </w:rPr>
        <w:t>ուղեցույց</w:t>
      </w:r>
      <w:r w:rsidRPr="00C710A2">
        <w:rPr>
          <w:rFonts w:ascii="GHEA Grapalat" w:hAnsi="GHEA Grapalat"/>
          <w:b/>
          <w:sz w:val="22"/>
          <w:szCs w:val="22"/>
          <w:lang w:val="hy-AM"/>
        </w:rPr>
        <w:t>ը</w:t>
      </w:r>
    </w:p>
    <w:p w:rsidR="002462D0" w:rsidRPr="00AE2768" w:rsidRDefault="002462D0" w:rsidP="002462D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both"/>
              <w:rPr>
                <w:rFonts w:ascii="GHEA Grapalat" w:hAnsi="GHEA Grapalat"/>
                <w:sz w:val="20"/>
                <w:szCs w:val="20"/>
              </w:rPr>
            </w:pPr>
            <w:r w:rsidRPr="00AE276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Նշված դաշտի/</w:t>
            </w:r>
          </w:p>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lang w:val="hy-AM"/>
              </w:rPr>
            </w:pPr>
            <w:r w:rsidRPr="00AE2768">
              <w:rPr>
                <w:rFonts w:ascii="GHEA Grapalat" w:hAnsi="GHEA Grapalat"/>
                <w:b/>
                <w:sz w:val="20"/>
                <w:szCs w:val="20"/>
              </w:rPr>
              <w:t>Վավերապայմանի լրացման պահանջը</w:t>
            </w:r>
            <w:r w:rsidRPr="00AE2768">
              <w:rPr>
                <w:rFonts w:ascii="GHEA Grapalat" w:hAnsi="GHEA Grapalat"/>
                <w:b/>
                <w:sz w:val="20"/>
                <w:szCs w:val="20"/>
                <w:lang w:val="hy-AM"/>
              </w:rPr>
              <w:t xml:space="preserve"> </w:t>
            </w:r>
          </w:p>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ind w:left="-588" w:firstLine="588"/>
              <w:jc w:val="center"/>
              <w:rPr>
                <w:rFonts w:ascii="GHEA Grapalat" w:hAnsi="GHEA Grapalat"/>
                <w:b/>
                <w:sz w:val="20"/>
                <w:szCs w:val="20"/>
              </w:rPr>
            </w:pPr>
            <w:r w:rsidRPr="00AE2768">
              <w:rPr>
                <w:rFonts w:ascii="GHEA Grapalat" w:hAnsi="GHEA Grapalat"/>
                <w:b/>
                <w:sz w:val="20"/>
                <w:szCs w:val="20"/>
              </w:rPr>
              <w:t>Վավերապայմանը</w:t>
            </w:r>
          </w:p>
          <w:p w:rsidR="002462D0" w:rsidRPr="00AE2768" w:rsidRDefault="002462D0" w:rsidP="00A45DD0">
            <w:pPr>
              <w:ind w:left="-588" w:firstLine="588"/>
              <w:jc w:val="center"/>
              <w:rPr>
                <w:rFonts w:ascii="GHEA Grapalat" w:hAnsi="GHEA Grapalat"/>
                <w:b/>
                <w:sz w:val="20"/>
                <w:szCs w:val="20"/>
              </w:rPr>
            </w:pPr>
            <w:r w:rsidRPr="00AE2768">
              <w:rPr>
                <w:rFonts w:ascii="GHEA Grapalat" w:hAnsi="GHEA Grapalat"/>
                <w:b/>
                <w:sz w:val="20"/>
                <w:szCs w:val="20"/>
              </w:rPr>
              <w:t xml:space="preserve">լրացնող կողմը` </w:t>
            </w:r>
          </w:p>
          <w:p w:rsidR="002462D0" w:rsidRPr="00AE2768" w:rsidRDefault="002462D0" w:rsidP="00A45DD0">
            <w:pPr>
              <w:ind w:left="-588" w:firstLine="588"/>
              <w:jc w:val="center"/>
              <w:rPr>
                <w:rFonts w:ascii="GHEA Grapalat" w:hAnsi="GHEA Grapalat"/>
                <w:b/>
                <w:sz w:val="20"/>
                <w:szCs w:val="20"/>
              </w:rPr>
            </w:pPr>
            <w:r w:rsidRPr="00AE2768">
              <w:rPr>
                <w:rFonts w:ascii="GHEA Grapalat" w:hAnsi="GHEA Grapalat"/>
                <w:b/>
                <w:sz w:val="20"/>
                <w:szCs w:val="20"/>
              </w:rPr>
              <w:t>շահառուն կամ վճարողը</w:t>
            </w:r>
          </w:p>
          <w:p w:rsidR="002462D0" w:rsidRPr="00AE2768" w:rsidRDefault="002462D0" w:rsidP="00A45DD0">
            <w:pPr>
              <w:ind w:left="-588" w:firstLine="588"/>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b/>
                <w:sz w:val="20"/>
                <w:szCs w:val="20"/>
              </w:rPr>
            </w:pPr>
            <w:r w:rsidRPr="00AE2768">
              <w:rPr>
                <w:rFonts w:ascii="GHEA Grapalat" w:hAnsi="GHEA Grapalat"/>
                <w:b/>
                <w:sz w:val="20"/>
                <w:szCs w:val="20"/>
              </w:rPr>
              <w:t>5</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Փաստաթղթի վրա նախապես լրացված է &lt;Վճարման պահանջագիր&gt;</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both"/>
              <w:rPr>
                <w:rFonts w:ascii="GHEA Grapalat" w:hAnsi="GHEA Grapalat"/>
                <w:sz w:val="20"/>
                <w:szCs w:val="20"/>
              </w:rPr>
            </w:pPr>
            <w:r w:rsidRPr="00AE276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շահառուի կողմից` վճարողի բանկին վճարման պահանջագիրը ներկայացնելիս</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both"/>
              <w:rPr>
                <w:rFonts w:ascii="GHEA Grapalat" w:hAnsi="GHEA Grapalat"/>
                <w:sz w:val="20"/>
                <w:szCs w:val="20"/>
              </w:rPr>
            </w:pPr>
            <w:r w:rsidRPr="00AE276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ind w:left="132" w:hanging="132"/>
              <w:jc w:val="center"/>
              <w:rPr>
                <w:rFonts w:ascii="GHEA Grapalat" w:hAnsi="GHEA Grapalat"/>
                <w:sz w:val="20"/>
                <w:szCs w:val="20"/>
                <w:lang w:val="hy-AM"/>
              </w:rPr>
            </w:pPr>
            <w:r w:rsidRPr="00AE2768">
              <w:rPr>
                <w:rFonts w:ascii="GHEA Grapalat" w:hAnsi="GHEA Grapalat"/>
                <w:sz w:val="20"/>
                <w:szCs w:val="20"/>
              </w:rPr>
              <w:t>լրացվում է շահառուի կողմից` վճարողի բանկին վճարման պահանջագրի ներկայացման օրը</w:t>
            </w:r>
            <w:r w:rsidRPr="00AE2768">
              <w:rPr>
                <w:rFonts w:ascii="GHEA Grapalat" w:hAnsi="GHEA Grapalat"/>
                <w:sz w:val="20"/>
                <w:szCs w:val="20"/>
                <w:lang w:val="hy-AM"/>
              </w:rPr>
              <w:t xml:space="preserve">: </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both"/>
              <w:rPr>
                <w:rFonts w:ascii="GHEA Grapalat" w:hAnsi="GHEA Grapalat"/>
                <w:sz w:val="20"/>
                <w:szCs w:val="20"/>
              </w:rPr>
            </w:pP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2768">
              <w:rPr>
                <w:rFonts w:ascii="GHEA Grapalat" w:hAnsi="GHEA Grapalat"/>
                <w:sz w:val="20"/>
                <w:szCs w:val="20"/>
                <w:lang w:val="hy-AM"/>
              </w:rPr>
              <w:t xml:space="preserve"> </w:t>
            </w:r>
            <w:r w:rsidRPr="00AE276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ind w:left="252" w:hanging="252"/>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ոչ 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ոչ 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լրացվում է Հայաստանի </w:t>
            </w:r>
            <w:r w:rsidRPr="00AE2768">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lastRenderedPageBreak/>
              <w:t>լրացվում է վճարողի կողմից</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շահառուի Հ</w:t>
            </w:r>
            <w:r w:rsidRPr="00AE276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ոչ պարտադիր</w:t>
            </w:r>
          </w:p>
          <w:p w:rsidR="002462D0" w:rsidRPr="00AE2768" w:rsidRDefault="002462D0" w:rsidP="00A45DD0">
            <w:pPr>
              <w:jc w:val="center"/>
              <w:rPr>
                <w:rFonts w:ascii="GHEA Grapalat" w:hAnsi="GHEA Grapalat"/>
                <w:sz w:val="20"/>
                <w:szCs w:val="20"/>
              </w:rPr>
            </w:pPr>
            <w:r w:rsidRPr="00AE2768">
              <w:rPr>
                <w:rFonts w:ascii="GHEA Grapalat" w:hAnsi="GHEA Grapalat" w:cs="Sylfaen"/>
                <w:sz w:val="20"/>
                <w:szCs w:val="20"/>
              </w:rPr>
              <w:t xml:space="preserve"> (</w:t>
            </w:r>
            <w:r w:rsidRPr="00AE2768">
              <w:rPr>
                <w:rFonts w:ascii="GHEA Grapalat" w:hAnsi="GHEA Grapalat" w:cs="Sylfaen"/>
                <w:sz w:val="20"/>
                <w:szCs w:val="20"/>
                <w:lang w:val="hy-AM"/>
              </w:rPr>
              <w:t>գնումների հետ կապված գործընթացում չի լրացվում</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cs="Sylfaen"/>
                <w:sz w:val="20"/>
                <w:szCs w:val="20"/>
                <w:lang w:val="ru-RU"/>
              </w:rPr>
              <w:t>(</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ոչ 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շահառուի այն բանկային (</w:t>
            </w:r>
            <w:r w:rsidRPr="00AE2768">
              <w:rPr>
                <w:rFonts w:ascii="GHEA Grapalat" w:hAnsi="GHEA Grapalat"/>
                <w:sz w:val="20"/>
                <w:szCs w:val="20"/>
                <w:lang w:val="hy-AM"/>
              </w:rPr>
              <w:t>գանձապետական</w:t>
            </w:r>
            <w:r w:rsidRPr="00AE276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t>լրացվում է վճարողի կողմից</w:t>
            </w:r>
            <w:r w:rsidRPr="00AE2768">
              <w:rPr>
                <w:rFonts w:ascii="GHEA Grapalat" w:hAnsi="GHEA Grapalat"/>
                <w:sz w:val="20"/>
                <w:szCs w:val="20"/>
                <w:lang w:val="hy-AM"/>
              </w:rPr>
              <w:t xml:space="preserve"> </w:t>
            </w:r>
          </w:p>
        </w:tc>
      </w:tr>
      <w:tr w:rsidR="002462D0" w:rsidRPr="000960A4"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cs="Sylfaen"/>
                <w:sz w:val="20"/>
                <w:szCs w:val="20"/>
                <w:lang w:val="hy-AM"/>
              </w:rPr>
              <w:t>Ակցեպտավորված գումարը՝  (թվերով</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ոչ պարտադիր</w:t>
            </w:r>
          </w:p>
          <w:p w:rsidR="002462D0" w:rsidRPr="00AE2768" w:rsidRDefault="002462D0" w:rsidP="00A45DD0">
            <w:pPr>
              <w:jc w:val="center"/>
              <w:rPr>
                <w:rFonts w:ascii="GHEA Grapalat" w:hAnsi="GHEA Grapalat"/>
                <w:sz w:val="20"/>
                <w:szCs w:val="20"/>
                <w:lang w:val="hy-AM"/>
              </w:rPr>
            </w:pPr>
            <w:r w:rsidRPr="00AE276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cs="Sylfaen"/>
                <w:sz w:val="20"/>
                <w:szCs w:val="20"/>
                <w:lang w:val="hy-AM"/>
              </w:rPr>
              <w:t>(չի լրացվում եւ չի կիրառվում)</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462D0" w:rsidRPr="000960A4"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t xml:space="preserve">Պարտադիր </w:t>
            </w:r>
            <w:r w:rsidRPr="00AE2768">
              <w:rPr>
                <w:rFonts w:ascii="GHEA Grapalat" w:hAnsi="GHEA Grapalat"/>
                <w:sz w:val="20"/>
                <w:szCs w:val="20"/>
                <w:lang w:val="hy-AM"/>
              </w:rPr>
              <w:t xml:space="preserve">լրացվում է </w:t>
            </w:r>
            <w:r w:rsidRPr="00AE2768">
              <w:rPr>
                <w:rFonts w:ascii="GHEA Grapalat" w:hAnsi="GHEA Grapalat"/>
                <w:sz w:val="20"/>
                <w:szCs w:val="20"/>
              </w:rPr>
              <w:t>«</w:t>
            </w:r>
            <w:r w:rsidRPr="00AE2768">
              <w:rPr>
                <w:rFonts w:ascii="GHEA Grapalat" w:hAnsi="GHEA Grapalat"/>
                <w:sz w:val="20"/>
                <w:szCs w:val="20"/>
                <w:lang w:val="hy-AM"/>
              </w:rPr>
              <w:t>պայմանագրի կատարման ապահովման համար</w:t>
            </w:r>
            <w:r w:rsidRPr="00AE2768">
              <w:rPr>
                <w:rFonts w:ascii="GHEA Grapalat" w:hAnsi="GHEA Grapalat"/>
                <w:sz w:val="20"/>
                <w:szCs w:val="20"/>
              </w:rPr>
              <w:t>»</w:t>
            </w:r>
            <w:r w:rsidRPr="00AE276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նախապես լրացվում է շահառուի կողմից` հրավերով</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E2768">
              <w:rPr>
                <w:rFonts w:ascii="GHEA Grapalat" w:hAnsi="GHEA Grapalat"/>
                <w:sz w:val="20"/>
                <w:szCs w:val="20"/>
              </w:rPr>
              <w:lastRenderedPageBreak/>
              <w:t>ներկայացման համար հիմք հանդիսացող պայմանագրի համարը</w:t>
            </w:r>
            <w:r w:rsidRPr="00AE2768">
              <w:rPr>
                <w:rFonts w:ascii="GHEA Grapalat" w:hAnsi="GHEA Grapalat"/>
                <w:sz w:val="20"/>
                <w:szCs w:val="20"/>
                <w:lang w:val="hy-AM"/>
              </w:rPr>
              <w:t>,</w:t>
            </w:r>
            <w:r w:rsidRPr="00AE2768">
              <w:rPr>
                <w:rFonts w:ascii="GHEA Grapalat" w:hAnsi="GHEA Grapalat" w:cs="Arial"/>
                <w:sz w:val="20"/>
                <w:szCs w:val="20"/>
                <w:lang w:val="hy-AM"/>
              </w:rPr>
              <w:t xml:space="preserve"> </w:t>
            </w:r>
            <w:r w:rsidRPr="00AE2768">
              <w:rPr>
                <w:rFonts w:ascii="GHEA Grapalat" w:hAnsi="GHEA Grapalat"/>
                <w:sz w:val="20"/>
                <w:szCs w:val="20"/>
              </w:rPr>
              <w:t xml:space="preserve"> գնման ընթացակարգի ծածկագիրը</w:t>
            </w:r>
            <w:r w:rsidRPr="00AE276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lastRenderedPageBreak/>
              <w:t xml:space="preserve">լրացվում է </w:t>
            </w:r>
            <w:r w:rsidRPr="00AE2768">
              <w:rPr>
                <w:rFonts w:ascii="GHEA Grapalat" w:hAnsi="GHEA Grapalat"/>
                <w:sz w:val="20"/>
                <w:szCs w:val="20"/>
                <w:lang w:val="hy-AM"/>
              </w:rPr>
              <w:t>շահառու</w:t>
            </w:r>
            <w:r w:rsidRPr="00AE2768">
              <w:rPr>
                <w:rFonts w:ascii="GHEA Grapalat" w:hAnsi="GHEA Grapalat"/>
                <w:sz w:val="20"/>
                <w:szCs w:val="20"/>
              </w:rPr>
              <w:t>ի կողմից</w:t>
            </w:r>
          </w:p>
        </w:tc>
      </w:tr>
      <w:tr w:rsidR="002462D0" w:rsidRPr="000960A4"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Del="0010680B" w:rsidRDefault="002462D0" w:rsidP="00A45DD0">
            <w:pPr>
              <w:jc w:val="center"/>
              <w:rPr>
                <w:rFonts w:ascii="GHEA Grapalat" w:hAnsi="GHEA Grapalat"/>
                <w:sz w:val="20"/>
                <w:szCs w:val="20"/>
                <w:lang w:val="hy-AM"/>
              </w:rPr>
            </w:pPr>
            <w:r w:rsidRPr="00AE276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cs="Sylfaen"/>
                <w:sz w:val="20"/>
                <w:szCs w:val="20"/>
                <w:lang w:val="hy-AM"/>
              </w:rPr>
            </w:pPr>
            <w:r w:rsidRPr="00AE2768">
              <w:rPr>
                <w:rFonts w:ascii="GHEA Grapalat" w:hAnsi="GHEA Grapalat"/>
                <w:sz w:val="20"/>
                <w:szCs w:val="20"/>
              </w:rPr>
              <w:t>պարտադիր</w:t>
            </w:r>
            <w:r w:rsidRPr="00AE2768">
              <w:rPr>
                <w:rFonts w:ascii="GHEA Grapalat" w:hAnsi="GHEA Grapalat" w:cs="Sylfaen"/>
                <w:sz w:val="20"/>
                <w:szCs w:val="20"/>
                <w:lang w:val="hy-AM"/>
              </w:rPr>
              <w:t xml:space="preserve"> </w:t>
            </w:r>
          </w:p>
          <w:p w:rsidR="002462D0" w:rsidRPr="00AE2768" w:rsidRDefault="002462D0" w:rsidP="00A45DD0">
            <w:pPr>
              <w:jc w:val="center"/>
              <w:rPr>
                <w:rFonts w:ascii="GHEA Grapalat" w:hAnsi="GHEA Grapalat" w:cs="Sylfaen"/>
                <w:sz w:val="20"/>
                <w:szCs w:val="20"/>
                <w:lang w:val="hy-AM"/>
              </w:rPr>
            </w:pPr>
            <w:r w:rsidRPr="00AE2768">
              <w:rPr>
                <w:rFonts w:ascii="GHEA Grapalat" w:hAnsi="GHEA Grapalat" w:cs="Sylfaen"/>
                <w:sz w:val="20"/>
                <w:szCs w:val="20"/>
                <w:lang w:val="hy-AM"/>
              </w:rPr>
              <w:t xml:space="preserve">լրացվում է &lt;ակցեպտավորված վճարում&gt; բառերը, </w:t>
            </w:r>
          </w:p>
          <w:p w:rsidR="002462D0" w:rsidRPr="00AE2768" w:rsidRDefault="002462D0" w:rsidP="00A45DD0">
            <w:pPr>
              <w:jc w:val="center"/>
              <w:rPr>
                <w:rFonts w:ascii="GHEA Grapalat" w:hAnsi="GHEA Grapalat"/>
                <w:sz w:val="20"/>
                <w:szCs w:val="20"/>
                <w:lang w:val="hy-AM"/>
              </w:rPr>
            </w:pPr>
            <w:r w:rsidRPr="00AE276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 xml:space="preserve">նախապես լրացվում է շահառուի կողմից </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ոչ 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2768">
              <w:rPr>
                <w:rFonts w:ascii="GHEA Grapalat" w:hAnsi="GHEA Grapalat"/>
                <w:sz w:val="20"/>
                <w:szCs w:val="20"/>
                <w:lang w:val="hy-AM"/>
              </w:rPr>
              <w:t xml:space="preserve"> </w:t>
            </w:r>
            <w:r w:rsidRPr="00AE2768">
              <w:rPr>
                <w:rFonts w:ascii="GHEA Grapalat" w:hAnsi="GHEA Grapalat"/>
                <w:sz w:val="20"/>
                <w:szCs w:val="20"/>
              </w:rPr>
              <w:t>(</w:t>
            </w:r>
            <w:r w:rsidRPr="00AE2768">
              <w:rPr>
                <w:rFonts w:ascii="GHEA Grapalat" w:hAnsi="GHEA Grapalat"/>
                <w:sz w:val="20"/>
                <w:szCs w:val="20"/>
                <w:lang w:val="hy-AM"/>
              </w:rPr>
              <w:t>վճարողի բանկին</w:t>
            </w:r>
            <w:r w:rsidRPr="00AE2768">
              <w:rPr>
                <w:rFonts w:ascii="GHEA Grapalat" w:hAnsi="GHEA Grapalat"/>
                <w:sz w:val="20"/>
                <w:szCs w:val="20"/>
              </w:rPr>
              <w:t>)</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Եթ ե լրացվել է &lt;</w:t>
            </w:r>
            <w:r w:rsidRPr="00AE2768">
              <w:rPr>
                <w:rFonts w:ascii="GHEA Grapalat" w:hAnsi="GHEA Grapalat" w:cs="Sylfaen"/>
                <w:sz w:val="20"/>
                <w:szCs w:val="20"/>
                <w:lang w:val="hy-AM"/>
              </w:rPr>
              <w:t>Վճարման կատարման հիմքեր&gt; դաշտը ապա այս տվյալը պարտադիր լրացվում է</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շահառուի</w:t>
            </w:r>
            <w:r w:rsidRPr="00AE2768">
              <w:rPr>
                <w:rFonts w:ascii="GHEA Grapalat" w:hAnsi="GHEA Grapalat"/>
                <w:sz w:val="20"/>
                <w:szCs w:val="20"/>
                <w:lang w:val="hy-AM"/>
              </w:rPr>
              <w:t xml:space="preserve"> </w:t>
            </w:r>
            <w:r w:rsidRPr="00AE2768">
              <w:rPr>
                <w:rFonts w:ascii="GHEA Grapalat" w:hAnsi="GHEA Grapalat"/>
                <w:sz w:val="20"/>
                <w:szCs w:val="20"/>
              </w:rPr>
              <w:t>կողմից</w:t>
            </w:r>
          </w:p>
        </w:tc>
      </w:tr>
      <w:tr w:rsidR="002462D0" w:rsidRPr="000960A4"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t>այս դաշտը լրացվում</w:t>
            </w:r>
            <w:r w:rsidRPr="00AE2768">
              <w:rPr>
                <w:rFonts w:ascii="GHEA Grapalat" w:hAnsi="GHEA Grapalat"/>
                <w:sz w:val="20"/>
                <w:szCs w:val="20"/>
                <w:lang w:val="hy-AM"/>
              </w:rPr>
              <w:t xml:space="preserve"> է վճարողի կողմից պահանջագրի ներկայացման դեպքում: Ընդ որում</w:t>
            </w:r>
            <w:r w:rsidRPr="00AE2768">
              <w:rPr>
                <w:rFonts w:ascii="GHEA Grapalat" w:hAnsi="GHEA Grapalat"/>
                <w:sz w:val="20"/>
                <w:szCs w:val="20"/>
              </w:rPr>
              <w:t xml:space="preserve"> եթե </w:t>
            </w:r>
            <w:r w:rsidRPr="00AE2768">
              <w:rPr>
                <w:rFonts w:ascii="GHEA Grapalat" w:hAnsi="GHEA Grapalat" w:cs="Sylfaen"/>
                <w:sz w:val="20"/>
                <w:szCs w:val="20"/>
                <w:lang w:val="hy-AM"/>
              </w:rPr>
              <w:t xml:space="preserve">Վճարման պայմաններ դաշտում </w:t>
            </w:r>
            <w:r w:rsidRPr="00AE2768">
              <w:rPr>
                <w:rFonts w:ascii="GHEA Grapalat" w:hAnsi="GHEA Grapalat"/>
                <w:sz w:val="20"/>
                <w:szCs w:val="20"/>
                <w:lang w:val="hy-AM"/>
              </w:rPr>
              <w:t>նշված է &lt;ակցեպտավորված վճարում&gt; ապա</w:t>
            </w:r>
            <w:r w:rsidRPr="00AE2768">
              <w:rPr>
                <w:rFonts w:ascii="GHEA Grapalat" w:hAnsi="GHEA Grapalat" w:cs="Sylfaen"/>
                <w:sz w:val="20"/>
                <w:szCs w:val="20"/>
                <w:lang w:val="hy-AM"/>
              </w:rPr>
              <w:t xml:space="preserve"> </w:t>
            </w:r>
            <w:r w:rsidRPr="00AE2768">
              <w:rPr>
                <w:rFonts w:ascii="GHEA Grapalat" w:hAnsi="GHEA Grapalat"/>
                <w:sz w:val="20"/>
                <w:szCs w:val="20"/>
              </w:rPr>
              <w:t>վճարող</w:t>
            </w:r>
            <w:r w:rsidRPr="00AE2768">
              <w:rPr>
                <w:rFonts w:ascii="GHEA Grapalat" w:hAnsi="GHEA Grapalat"/>
                <w:sz w:val="20"/>
                <w:szCs w:val="20"/>
                <w:lang w:val="hy-AM"/>
              </w:rPr>
              <w:t xml:space="preserve">ը ստորագրելով՝ </w:t>
            </w:r>
            <w:r w:rsidRPr="00AE2768">
              <w:rPr>
                <w:rFonts w:ascii="GHEA Grapalat" w:hAnsi="GHEA Grapalat" w:cs="Sylfaen"/>
                <w:sz w:val="20"/>
                <w:szCs w:val="20"/>
                <w:lang w:val="hy-AM"/>
              </w:rPr>
              <w:t xml:space="preserve">նախապես </w:t>
            </w:r>
            <w:r w:rsidRPr="00AE2768">
              <w:rPr>
                <w:rFonts w:ascii="GHEA Grapalat" w:hAnsi="GHEA Grapalat"/>
                <w:sz w:val="20"/>
                <w:szCs w:val="20"/>
                <w:lang w:val="hy-AM"/>
              </w:rPr>
              <w:t xml:space="preserve">համաձայնվում  </w:t>
            </w:r>
            <w:r w:rsidRPr="00AE2768">
              <w:rPr>
                <w:rFonts w:ascii="GHEA Grapalat" w:hAnsi="GHEA Grapalat" w:cs="Sylfaen"/>
                <w:sz w:val="20"/>
                <w:szCs w:val="20"/>
                <w:lang w:val="hy-AM"/>
              </w:rPr>
              <w:t xml:space="preserve">  </w:t>
            </w:r>
            <w:r w:rsidRPr="00AE276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2462D0" w:rsidRPr="00AE2768" w:rsidRDefault="002462D0" w:rsidP="00A45DD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 xml:space="preserve">ստորագրվում է վճարողի կողմից կամ </w:t>
            </w:r>
          </w:p>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դրվում է վճարողի էլեկտրոնային ստորագրությունը</w:t>
            </w:r>
          </w:p>
          <w:p w:rsidR="002462D0" w:rsidRPr="00AE2768" w:rsidRDefault="002462D0" w:rsidP="00A45DD0">
            <w:pPr>
              <w:jc w:val="center"/>
              <w:rPr>
                <w:rFonts w:ascii="GHEA Grapalat" w:hAnsi="GHEA Grapalat"/>
                <w:sz w:val="20"/>
                <w:szCs w:val="20"/>
                <w:lang w:val="hy-AM"/>
              </w:rPr>
            </w:pPr>
          </w:p>
        </w:tc>
      </w:tr>
      <w:tr w:rsidR="002462D0" w:rsidRPr="000960A4" w:rsidTr="00A45DD0">
        <w:tc>
          <w:tcPr>
            <w:tcW w:w="720"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պարտադիր` </w:t>
            </w:r>
          </w:p>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t>կնիքի առկայության դեպքում</w:t>
            </w:r>
            <w:r w:rsidRPr="00AE276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 xml:space="preserve">կնքվում է վճարողի կողմից </w:t>
            </w:r>
          </w:p>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թղթային եղանակով ներկայացնելիս</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r w:rsidRPr="00AE2768">
              <w:rPr>
                <w:rFonts w:ascii="GHEA Grapalat" w:hAnsi="GHEA Grapalat"/>
                <w:sz w:val="20"/>
                <w:szCs w:val="20"/>
                <w:lang w:val="hy-AM"/>
              </w:rPr>
              <w:t>՝</w:t>
            </w:r>
            <w:r w:rsidRPr="00AE2768">
              <w:rPr>
                <w:rFonts w:ascii="GHEA Grapalat" w:hAnsi="GHEA Grapalat"/>
                <w:sz w:val="20"/>
                <w:szCs w:val="20"/>
              </w:rPr>
              <w:t xml:space="preserve"> </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ստորագրվում է շահառուի կողմից</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պարտադիր` </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t>կնքվում է շահառուի կողմից</w:t>
            </w:r>
            <w:r w:rsidRPr="00AE2768">
              <w:rPr>
                <w:rFonts w:ascii="GHEA Grapalat" w:hAnsi="GHEA Grapalat"/>
                <w:sz w:val="20"/>
                <w:szCs w:val="20"/>
                <w:lang w:val="hy-AM"/>
              </w:rPr>
              <w:t xml:space="preserve"> </w:t>
            </w:r>
          </w:p>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թղթային եղանակով բանկ ներկայացնելիս</w:t>
            </w: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w:t>
            </w:r>
            <w:r w:rsidRPr="00AE2768">
              <w:rPr>
                <w:rFonts w:ascii="GHEA Grapalat" w:hAnsi="GHEA Grapalat"/>
                <w:sz w:val="20"/>
                <w:szCs w:val="20"/>
              </w:rPr>
              <w:lastRenderedPageBreak/>
              <w:t xml:space="preserve">եղանակով </w:t>
            </w:r>
            <w:r w:rsidRPr="00AE2768">
              <w:rPr>
                <w:rFonts w:ascii="GHEA Grapalat" w:hAnsi="GHEA Grapalat"/>
                <w:sz w:val="20"/>
                <w:szCs w:val="20"/>
                <w:lang w:val="hy-AM"/>
              </w:rPr>
              <w:t xml:space="preserve"> </w:t>
            </w:r>
            <w:r w:rsidRPr="00AE2768">
              <w:rPr>
                <w:rFonts w:ascii="GHEA Grapalat" w:hAnsi="GHEA Grapalat"/>
                <w:sz w:val="20"/>
                <w:szCs w:val="20"/>
              </w:rPr>
              <w:t>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vAlign w:val="center"/>
          </w:tcPr>
          <w:p w:rsidR="002462D0" w:rsidRPr="00AE2768" w:rsidRDefault="002462D0" w:rsidP="00A45DD0">
            <w:pPr>
              <w:rPr>
                <w:rFonts w:ascii="GHEA Grapalat" w:hAnsi="GHEA Grapalat"/>
                <w:sz w:val="20"/>
                <w:szCs w:val="20"/>
              </w:rPr>
            </w:pPr>
            <w:r w:rsidRPr="00AE2768">
              <w:rPr>
                <w:rFonts w:ascii="GHEA Grapalat" w:hAnsi="GHEA Grapalat"/>
                <w:sz w:val="20"/>
                <w:szCs w:val="20"/>
              </w:rPr>
              <w:lastRenderedPageBreak/>
              <w:t>2</w:t>
            </w:r>
            <w:r w:rsidRPr="00AE2768">
              <w:rPr>
                <w:rFonts w:ascii="GHEA Grapalat" w:hAnsi="GHEA Grapalat"/>
                <w:sz w:val="20"/>
                <w:szCs w:val="20"/>
                <w:lang w:val="hy-AM"/>
              </w:rPr>
              <w:t>3</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w:t>
            </w:r>
            <w:r w:rsidRPr="00AE276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lang w:val="hy-AM"/>
              </w:rPr>
            </w:pPr>
            <w:r w:rsidRPr="00AE276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ոչ 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վճարման պահանջագիրը շահառուին սպասարկող ֆինանսական կազմակերպության</w:t>
            </w:r>
            <w:r w:rsidRPr="00AE2768">
              <w:rPr>
                <w:rFonts w:ascii="GHEA Grapalat" w:hAnsi="GHEA Grapalat"/>
                <w:sz w:val="20"/>
                <w:szCs w:val="20"/>
                <w:lang w:val="hy-AM"/>
              </w:rPr>
              <w:t xml:space="preserve">ը </w:t>
            </w:r>
            <w:r w:rsidRPr="00AE2768">
              <w:rPr>
                <w:rFonts w:ascii="GHEA Grapalat" w:hAnsi="GHEA Grapalat"/>
                <w:sz w:val="20"/>
                <w:szCs w:val="20"/>
              </w:rPr>
              <w:t xml:space="preserve"> 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w:t>
            </w:r>
            <w:r w:rsidRPr="00AE2768">
              <w:rPr>
                <w:rFonts w:ascii="GHEA Grapalat" w:hAnsi="GHEA Grapalat"/>
                <w:sz w:val="20"/>
                <w:szCs w:val="20"/>
              </w:rPr>
              <w:t xml:space="preserve">աշխատակցի ստորագրությունը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 xml:space="preserve">շահառռւին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դրոշմակնիքը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p>
        </w:tc>
      </w:tr>
      <w:tr w:rsidR="002462D0" w:rsidRPr="00AE2768" w:rsidTr="00A45DD0">
        <w:tc>
          <w:tcPr>
            <w:tcW w:w="72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2462D0" w:rsidRPr="00AE2768" w:rsidRDefault="002462D0" w:rsidP="00A45DD0">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սույն տվյալները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են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462D0" w:rsidRPr="00AE2768" w:rsidRDefault="002462D0" w:rsidP="00A45DD0">
            <w:pPr>
              <w:jc w:val="center"/>
              <w:rPr>
                <w:rFonts w:ascii="GHEA Grapalat" w:hAnsi="GHEA Grapalat"/>
                <w:sz w:val="20"/>
                <w:szCs w:val="20"/>
              </w:rPr>
            </w:pPr>
          </w:p>
        </w:tc>
      </w:tr>
    </w:tbl>
    <w:p w:rsidR="002462D0" w:rsidRPr="00AE2768" w:rsidRDefault="002462D0" w:rsidP="002462D0">
      <w:pPr>
        <w:pStyle w:val="a3"/>
        <w:jc w:val="right"/>
        <w:rPr>
          <w:rFonts w:ascii="GHEA Grapalat" w:hAnsi="GHEA Grapalat" w:cs="Sylfaen"/>
          <w:i w:val="0"/>
          <w:lang w:val="en-US"/>
        </w:rPr>
      </w:pPr>
    </w:p>
    <w:p w:rsidR="002462D0" w:rsidRPr="00AE2768" w:rsidRDefault="002462D0" w:rsidP="002462D0">
      <w:pPr>
        <w:pStyle w:val="a3"/>
        <w:jc w:val="right"/>
        <w:rPr>
          <w:rFonts w:ascii="GHEA Grapalat" w:hAnsi="GHEA Grapalat" w:cs="Sylfaen"/>
          <w:i w:val="0"/>
          <w:lang w:val="en-US"/>
        </w:rPr>
      </w:pPr>
    </w:p>
    <w:p w:rsidR="002462D0" w:rsidRPr="00AE2768" w:rsidRDefault="002462D0" w:rsidP="002462D0">
      <w:pPr>
        <w:pStyle w:val="a3"/>
        <w:jc w:val="right"/>
        <w:rPr>
          <w:rFonts w:ascii="GHEA Grapalat" w:hAnsi="GHEA Grapalat" w:cs="Sylfaen"/>
          <w:i w:val="0"/>
          <w:lang w:val="en-US"/>
        </w:rPr>
      </w:pPr>
    </w:p>
    <w:p w:rsidR="002462D0" w:rsidRPr="00AE2768" w:rsidRDefault="002462D0" w:rsidP="002462D0">
      <w:pPr>
        <w:pStyle w:val="a3"/>
        <w:jc w:val="right"/>
        <w:rPr>
          <w:rFonts w:ascii="GHEA Grapalat" w:hAnsi="GHEA Grapalat" w:cs="Sylfaen"/>
          <w:i w:val="0"/>
          <w:lang w:val="en-US"/>
        </w:rPr>
      </w:pPr>
    </w:p>
    <w:p w:rsidR="002462D0" w:rsidRPr="00AE2768" w:rsidRDefault="002462D0" w:rsidP="002462D0">
      <w:pPr>
        <w:ind w:left="-66"/>
        <w:jc w:val="center"/>
        <w:rPr>
          <w:rFonts w:ascii="GHEA Grapalat" w:hAnsi="GHEA Grapalat" w:cs="Sylfaen"/>
          <w:b/>
          <w:lang w:val="hy-AM"/>
        </w:rPr>
      </w:pPr>
      <w:r w:rsidRPr="00AE2768">
        <w:rPr>
          <w:rFonts w:ascii="GHEA Grapalat" w:hAnsi="GHEA Grapalat"/>
          <w:b/>
          <w:lang w:val="hy-AM"/>
        </w:rPr>
        <w:br w:type="page"/>
      </w:r>
    </w:p>
    <w:p w:rsidR="002462D0" w:rsidRPr="00C710A2" w:rsidRDefault="002462D0" w:rsidP="002462D0">
      <w:pPr>
        <w:pStyle w:val="31"/>
        <w:spacing w:line="240" w:lineRule="auto"/>
        <w:jc w:val="right"/>
        <w:rPr>
          <w:rFonts w:ascii="GHEA Grapalat" w:hAnsi="GHEA Grapalat" w:cs="Sylfaen"/>
          <w:b/>
          <w:lang w:val="hy-AM"/>
        </w:rPr>
      </w:pPr>
      <w:r w:rsidRPr="00AE2768">
        <w:rPr>
          <w:rFonts w:ascii="GHEA Grapalat" w:hAnsi="GHEA Grapalat" w:cs="Sylfaen"/>
          <w:b/>
          <w:lang w:val="hy-AM"/>
        </w:rPr>
        <w:lastRenderedPageBreak/>
        <w:t xml:space="preserve">Հավելված </w:t>
      </w:r>
      <w:r w:rsidRPr="00C710A2">
        <w:rPr>
          <w:rFonts w:ascii="GHEA Grapalat" w:hAnsi="GHEA Grapalat" w:cs="Sylfaen"/>
          <w:b/>
          <w:lang w:val="hy-AM"/>
        </w:rPr>
        <w:t>6</w:t>
      </w:r>
    </w:p>
    <w:p w:rsidR="002462D0" w:rsidRPr="003F5B6E" w:rsidRDefault="002462D0" w:rsidP="002462D0">
      <w:pPr>
        <w:pStyle w:val="31"/>
        <w:spacing w:line="240" w:lineRule="auto"/>
        <w:jc w:val="right"/>
        <w:rPr>
          <w:rFonts w:ascii="GHEA Grapalat" w:hAnsi="GHEA Grapalat" w:cs="Sylfaen"/>
          <w:b/>
          <w:lang w:val="es-ES" w:eastAsia="ru-RU"/>
        </w:rPr>
      </w:pPr>
      <w:r w:rsidRPr="003F5B6E">
        <w:rPr>
          <w:rFonts w:ascii="GHEA Grapalat" w:hAnsi="GHEA Grapalat" w:cs="Sylfaen"/>
          <w:b/>
          <w:lang w:val="es-ES" w:eastAsia="ru-RU"/>
        </w:rPr>
        <w:t>«</w:t>
      </w:r>
      <w:r w:rsidRPr="001528CE">
        <w:rPr>
          <w:rFonts w:ascii="GHEA Grapalat" w:hAnsi="GHEA Grapalat" w:cs="Sylfaen"/>
          <w:b/>
          <w:lang w:val="es-ES" w:eastAsia="ru-RU"/>
        </w:rPr>
        <w:t xml:space="preserve"> </w:t>
      </w:r>
      <w:r>
        <w:rPr>
          <w:rFonts w:ascii="GHEA Grapalat" w:hAnsi="GHEA Grapalat" w:cs="Sylfaen"/>
          <w:b/>
          <w:lang w:val="es-ES" w:eastAsia="ru-RU"/>
        </w:rPr>
        <w:t xml:space="preserve">ԿՄ ՎՊՀ </w:t>
      </w:r>
      <w:r w:rsidRPr="003F5B6E">
        <w:rPr>
          <w:rFonts w:ascii="GHEA Grapalat" w:hAnsi="GHEA Grapalat" w:cs="Sylfaen"/>
          <w:b/>
          <w:lang w:val="es-ES" w:eastAsia="ru-RU"/>
        </w:rPr>
        <w:t>ԳՀԱՊՁԲ</w:t>
      </w:r>
      <w:r>
        <w:rPr>
          <w:rFonts w:ascii="GHEA Grapalat" w:hAnsi="GHEA Grapalat" w:cs="Sylfaen"/>
          <w:b/>
          <w:lang w:val="es-ES" w:eastAsia="ru-RU"/>
        </w:rPr>
        <w:t xml:space="preserve"> </w:t>
      </w:r>
      <w:r w:rsidRPr="003F5B6E">
        <w:rPr>
          <w:rFonts w:ascii="GHEA Grapalat" w:hAnsi="GHEA Grapalat" w:cs="Sylfaen"/>
          <w:b/>
          <w:lang w:val="es-ES" w:eastAsia="ru-RU"/>
        </w:rPr>
        <w:t>19/</w:t>
      </w:r>
      <w:r>
        <w:rPr>
          <w:rFonts w:ascii="GHEA Grapalat" w:hAnsi="GHEA Grapalat" w:cs="Sylfaen"/>
          <w:b/>
          <w:lang w:val="es-ES" w:eastAsia="ru-RU"/>
        </w:rPr>
        <w:t>41</w:t>
      </w:r>
      <w:r w:rsidRPr="003F5B6E">
        <w:rPr>
          <w:rFonts w:ascii="GHEA Grapalat" w:hAnsi="GHEA Grapalat" w:cs="Sylfaen"/>
          <w:b/>
          <w:lang w:val="es-ES" w:eastAsia="ru-RU"/>
        </w:rPr>
        <w:t xml:space="preserve">» </w:t>
      </w:r>
      <w:r w:rsidRPr="00AE2768">
        <w:rPr>
          <w:rFonts w:ascii="GHEA Grapalat" w:hAnsi="GHEA Grapalat" w:cs="Sylfaen"/>
          <w:b/>
          <w:lang w:val="es-ES" w:eastAsia="ru-RU"/>
        </w:rPr>
        <w:t>ծածկագրով</w:t>
      </w:r>
    </w:p>
    <w:p w:rsidR="002462D0" w:rsidRPr="00AE2768" w:rsidRDefault="002462D0" w:rsidP="002462D0">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2462D0" w:rsidRPr="00CD3A29" w:rsidRDefault="002462D0" w:rsidP="002462D0">
      <w:pPr>
        <w:jc w:val="right"/>
        <w:rPr>
          <w:rFonts w:ascii="GHEA Grapalat" w:hAnsi="GHEA Grapalat"/>
          <w:i/>
          <w:sz w:val="20"/>
          <w:lang w:val="es-ES"/>
        </w:rPr>
      </w:pPr>
    </w:p>
    <w:p w:rsidR="002462D0" w:rsidRPr="00AE2768" w:rsidRDefault="002462D0" w:rsidP="002462D0">
      <w:pPr>
        <w:tabs>
          <w:tab w:val="left" w:pos="2268"/>
        </w:tabs>
        <w:ind w:left="-284" w:firstLine="284"/>
        <w:jc w:val="right"/>
        <w:rPr>
          <w:rFonts w:ascii="GHEA Grapalat" w:hAnsi="GHEA Grapalat"/>
          <w:lang w:val="hy-AM"/>
        </w:rPr>
      </w:pPr>
    </w:p>
    <w:p w:rsidR="002462D0" w:rsidRPr="00AE2768" w:rsidRDefault="002462D0" w:rsidP="002462D0">
      <w:pPr>
        <w:ind w:left="-142" w:firstLine="142"/>
        <w:jc w:val="center"/>
        <w:rPr>
          <w:rFonts w:ascii="GHEA Grapalat" w:hAnsi="GHEA Grapalat" w:cs="Times Armenian"/>
          <w:b/>
          <w:lang w:val="hy-AM"/>
        </w:rPr>
      </w:pPr>
      <w:r w:rsidRPr="001528CE">
        <w:rPr>
          <w:rFonts w:ascii="GHEA Grapalat" w:hAnsi="GHEA Grapalat" w:cs="Sylfaen"/>
          <w:b/>
          <w:sz w:val="22"/>
          <w:lang w:val="hy-AM"/>
        </w:rPr>
        <w:t>ՎԵՐԻՆ ՊՏՂՆԻ ՀԱՄԱՅՆՔԻ</w:t>
      </w:r>
      <w:r>
        <w:rPr>
          <w:rFonts w:ascii="GHEA Grapalat" w:hAnsi="GHEA Grapalat" w:cs="Sylfaen"/>
          <w:b/>
          <w:sz w:val="22"/>
          <w:lang w:val="hy-AM"/>
        </w:rPr>
        <w:t xml:space="preserve"> </w:t>
      </w:r>
      <w:r w:rsidRPr="00AE2768">
        <w:rPr>
          <w:rFonts w:ascii="GHEA Grapalat" w:hAnsi="GHEA Grapalat" w:cs="Sylfaen"/>
          <w:b/>
          <w:sz w:val="22"/>
          <w:lang w:val="hy-AM"/>
        </w:rPr>
        <w:t>ԿԱՐԻՔՆԵՐԻ</w:t>
      </w:r>
      <w:r w:rsidRPr="00AE2768">
        <w:rPr>
          <w:rFonts w:ascii="GHEA Grapalat" w:hAnsi="GHEA Grapalat" w:cs="Times Armenian"/>
          <w:b/>
          <w:sz w:val="22"/>
          <w:lang w:val="hy-AM"/>
        </w:rPr>
        <w:t xml:space="preserve"> </w:t>
      </w:r>
      <w:r w:rsidRPr="00AE2768">
        <w:rPr>
          <w:rFonts w:ascii="GHEA Grapalat" w:hAnsi="GHEA Grapalat" w:cs="Sylfaen"/>
          <w:b/>
          <w:sz w:val="22"/>
          <w:lang w:val="hy-AM"/>
        </w:rPr>
        <w:t>ՀԱՄԱՐ ԱՊՐԱՆՔԻ ՄԱՏԱԿԱՐԱՐՄԱՆ</w:t>
      </w:r>
      <w:r>
        <w:rPr>
          <w:rFonts w:ascii="GHEA Grapalat" w:hAnsi="GHEA Grapalat" w:cs="Sylfaen"/>
          <w:b/>
          <w:sz w:val="22"/>
          <w:lang w:val="hy-AM"/>
        </w:rPr>
        <w:t xml:space="preserve"> </w:t>
      </w:r>
      <w:r w:rsidRPr="00AE2768">
        <w:rPr>
          <w:rFonts w:ascii="GHEA Grapalat" w:hAnsi="GHEA Grapalat" w:cs="Sylfaen"/>
          <w:b/>
          <w:sz w:val="22"/>
          <w:lang w:val="hy-AM"/>
        </w:rPr>
        <w:t>ՊԱՅՄԱՆԱԳԻՐ</w:t>
      </w:r>
    </w:p>
    <w:p w:rsidR="002462D0" w:rsidRPr="00AE2768" w:rsidRDefault="002462D0" w:rsidP="002462D0">
      <w:pPr>
        <w:ind w:left="-142" w:firstLine="142"/>
        <w:jc w:val="center"/>
        <w:rPr>
          <w:rFonts w:ascii="GHEA Grapalat" w:hAnsi="GHEA Grapalat"/>
          <w:b/>
          <w:u w:val="single"/>
          <w:lang w:val="hy-AM"/>
        </w:rPr>
      </w:pPr>
      <w:r w:rsidRPr="00AE2768">
        <w:rPr>
          <w:rFonts w:ascii="GHEA Grapalat" w:hAnsi="GHEA Grapalat"/>
          <w:b/>
          <w:lang w:val="hy-AM"/>
        </w:rPr>
        <w:t>N</w:t>
      </w:r>
      <w:r w:rsidRPr="001528CE">
        <w:rPr>
          <w:rFonts w:ascii="GHEA Grapalat" w:hAnsi="GHEA Grapalat" w:cs="Sylfaen"/>
          <w:b/>
          <w:lang w:val="es-ES" w:eastAsia="ru-RU"/>
        </w:rPr>
        <w:t xml:space="preserve"> </w:t>
      </w:r>
      <w:r>
        <w:rPr>
          <w:rFonts w:ascii="GHEA Grapalat" w:hAnsi="GHEA Grapalat" w:cs="Sylfaen"/>
          <w:b/>
          <w:lang w:val="es-ES" w:eastAsia="ru-RU"/>
        </w:rPr>
        <w:t xml:space="preserve">ԿՄ ՎՊՀ </w:t>
      </w:r>
      <w:r w:rsidRPr="003F5B6E">
        <w:rPr>
          <w:rFonts w:ascii="GHEA Grapalat" w:hAnsi="GHEA Grapalat" w:cs="Sylfaen"/>
          <w:b/>
          <w:lang w:val="es-ES" w:eastAsia="ru-RU"/>
        </w:rPr>
        <w:t>ԳՀԱՊՁԲ</w:t>
      </w:r>
      <w:r>
        <w:rPr>
          <w:rFonts w:ascii="GHEA Grapalat" w:hAnsi="GHEA Grapalat" w:cs="Sylfaen"/>
          <w:b/>
          <w:lang w:val="es-ES" w:eastAsia="ru-RU"/>
        </w:rPr>
        <w:t xml:space="preserve"> </w:t>
      </w:r>
      <w:r w:rsidRPr="003F5B6E">
        <w:rPr>
          <w:rFonts w:ascii="GHEA Grapalat" w:hAnsi="GHEA Grapalat" w:cs="Sylfaen"/>
          <w:b/>
          <w:lang w:val="es-ES" w:eastAsia="ru-RU"/>
        </w:rPr>
        <w:t>19/</w:t>
      </w:r>
      <w:r>
        <w:rPr>
          <w:rFonts w:ascii="GHEA Grapalat" w:hAnsi="GHEA Grapalat" w:cs="Sylfaen"/>
          <w:b/>
          <w:lang w:val="es-ES" w:eastAsia="ru-RU"/>
        </w:rPr>
        <w:t>41</w:t>
      </w:r>
    </w:p>
    <w:p w:rsidR="002462D0" w:rsidRPr="00AE2768" w:rsidRDefault="002462D0" w:rsidP="002462D0">
      <w:pPr>
        <w:jc w:val="center"/>
        <w:rPr>
          <w:rFonts w:ascii="GHEA Grapalat" w:hAnsi="GHEA Grapalat" w:cs="Sylfaen"/>
          <w:sz w:val="20"/>
          <w:lang w:val="hy-AM"/>
        </w:rPr>
      </w:pPr>
    </w:p>
    <w:p w:rsidR="002462D0" w:rsidRPr="00AE2768" w:rsidRDefault="002462D0" w:rsidP="002462D0">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t xml:space="preserve">         ք. </w:t>
      </w:r>
      <w:r w:rsidRPr="00AE2768">
        <w:rPr>
          <w:rFonts w:ascii="GHEA Grapalat" w:hAnsi="GHEA Grapalat" w:cs="Sylfaen"/>
          <w:sz w:val="20"/>
          <w:u w:val="single"/>
          <w:lang w:val="hy-AM"/>
        </w:rPr>
        <w:t xml:space="preserve">           </w:t>
      </w:r>
      <w:r w:rsidRPr="00AE2768">
        <w:rPr>
          <w:rFonts w:ascii="GHEA Grapalat" w:hAnsi="GHEA Grapalat" w:cs="Sylfaen"/>
          <w:sz w:val="20"/>
          <w:lang w:val="hy-AM"/>
        </w:rPr>
        <w:t xml:space="preserve">                                                                                          </w:t>
      </w:r>
      <w:r w:rsidRPr="00AE2768">
        <w:rPr>
          <w:rFonts w:ascii="GHEA Grapalat" w:hAnsi="GHEA Grapalat"/>
          <w:lang w:val="hy-AM"/>
        </w:rPr>
        <w:t>«</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cs="Sylfaen"/>
          <w:sz w:val="20"/>
          <w:lang w:val="hy-AM"/>
        </w:rPr>
        <w:t>20   թ.</w:t>
      </w:r>
    </w:p>
    <w:p w:rsidR="002462D0" w:rsidRPr="00AE2768" w:rsidRDefault="002462D0" w:rsidP="002462D0">
      <w:pPr>
        <w:tabs>
          <w:tab w:val="left" w:pos="720"/>
          <w:tab w:val="left" w:pos="1440"/>
          <w:tab w:val="left" w:pos="8865"/>
        </w:tabs>
        <w:jc w:val="both"/>
        <w:rPr>
          <w:rFonts w:ascii="GHEA Grapalat" w:hAnsi="GHEA Grapalat" w:cs="Sylfaen"/>
          <w:sz w:val="20"/>
          <w:lang w:val="hy-AM"/>
        </w:rPr>
      </w:pPr>
    </w:p>
    <w:p w:rsidR="002462D0" w:rsidRPr="00AE2768" w:rsidRDefault="002462D0" w:rsidP="002462D0">
      <w:pPr>
        <w:ind w:firstLine="720"/>
        <w:jc w:val="both"/>
        <w:rPr>
          <w:rFonts w:ascii="GHEA Grapalat" w:hAnsi="GHEA Grapalat"/>
          <w:sz w:val="20"/>
          <w:lang w:val="hy-AM"/>
        </w:rPr>
      </w:pPr>
      <w:r w:rsidRPr="00AE2768">
        <w:rPr>
          <w:rFonts w:ascii="GHEA Grapalat" w:hAnsi="GHEA Grapalat"/>
          <w:u w:val="single"/>
          <w:lang w:val="hy-AM"/>
        </w:rPr>
        <w:t xml:space="preserve">______                         </w:t>
      </w:r>
      <w:r w:rsidRPr="00AE2768">
        <w:rPr>
          <w:rFonts w:ascii="GHEA Grapalat" w:hAnsi="GHEA Grapalat"/>
          <w:sz w:val="20"/>
          <w:lang w:val="hy-AM"/>
        </w:rPr>
        <w:t>-ը ի դեմս _____</w:t>
      </w:r>
      <w:r w:rsidRPr="00AE2768">
        <w:rPr>
          <w:rFonts w:ascii="GHEA Grapalat" w:hAnsi="GHEA Grapalat"/>
          <w:sz w:val="20"/>
          <w:u w:val="single"/>
          <w:lang w:val="hy-AM"/>
        </w:rPr>
        <w:t xml:space="preserve">                     </w:t>
      </w:r>
      <w:r w:rsidRPr="00AE2768">
        <w:rPr>
          <w:rFonts w:ascii="GHEA Grapalat" w:hAnsi="GHEA Grapalat"/>
          <w:sz w:val="20"/>
          <w:lang w:val="hy-AM"/>
        </w:rPr>
        <w:t>-ի, որը գործում է</w:t>
      </w:r>
      <w:r w:rsidRPr="00AE2768">
        <w:rPr>
          <w:rFonts w:ascii="GHEA Grapalat" w:hAnsi="GHEA Grapalat"/>
          <w:sz w:val="20"/>
          <w:u w:val="single"/>
          <w:lang w:val="hy-AM"/>
        </w:rPr>
        <w:t xml:space="preserve">                                    </w:t>
      </w:r>
      <w:r w:rsidRPr="00AE2768">
        <w:rPr>
          <w:rFonts w:ascii="GHEA Grapalat" w:hAnsi="GHEA Grapalat"/>
          <w:sz w:val="20"/>
          <w:lang w:val="hy-AM"/>
        </w:rPr>
        <w:t xml:space="preserve">-ի կանոնադրության հիման վրա, այսուհետ </w:t>
      </w:r>
      <w:r w:rsidRPr="00AE2768">
        <w:rPr>
          <w:rFonts w:ascii="GHEA Grapalat" w:hAnsi="GHEA Grapalat"/>
          <w:lang w:val="hy-AM"/>
        </w:rPr>
        <w:t>«</w:t>
      </w:r>
      <w:r w:rsidRPr="00AE2768">
        <w:rPr>
          <w:rFonts w:ascii="GHEA Grapalat" w:hAnsi="GHEA Grapalat"/>
          <w:sz w:val="20"/>
          <w:lang w:val="hy-AM"/>
        </w:rPr>
        <w:t>Գնորդ</w:t>
      </w:r>
      <w:r w:rsidRPr="00AE2768">
        <w:rPr>
          <w:rFonts w:ascii="GHEA Grapalat" w:hAnsi="GHEA Grapalat"/>
          <w:lang w:val="hy-AM"/>
        </w:rPr>
        <w:t>»</w:t>
      </w:r>
      <w:r w:rsidRPr="00AE2768">
        <w:rPr>
          <w:rFonts w:ascii="GHEA Grapalat" w:hAnsi="GHEA Grapalat"/>
          <w:sz w:val="20"/>
          <w:lang w:val="hy-AM"/>
        </w:rPr>
        <w:t xml:space="preserve">, մի կողմից,  և __________________-ը, ի դեմս տնօրեն _____________________-ի, որը գործում է </w:t>
      </w:r>
      <w:r w:rsidRPr="00AE2768">
        <w:rPr>
          <w:rFonts w:ascii="GHEA Grapalat" w:hAnsi="GHEA Grapalat"/>
          <w:sz w:val="20"/>
          <w:u w:val="single"/>
          <w:lang w:val="hy-AM"/>
        </w:rPr>
        <w:t xml:space="preserve">                       </w:t>
      </w:r>
      <w:r w:rsidRPr="00AE2768">
        <w:rPr>
          <w:rFonts w:ascii="GHEA Grapalat" w:hAnsi="GHEA Grapalat"/>
          <w:sz w:val="20"/>
          <w:lang w:val="hy-AM"/>
        </w:rPr>
        <w:t xml:space="preserve">-ի կանոնադրության հիման վրա, այսուհետ </w:t>
      </w:r>
      <w:r w:rsidRPr="00AE2768">
        <w:rPr>
          <w:rFonts w:ascii="GHEA Grapalat" w:hAnsi="GHEA Grapalat"/>
          <w:lang w:val="hy-AM"/>
        </w:rPr>
        <w:t>«</w:t>
      </w:r>
      <w:r w:rsidRPr="00AE2768">
        <w:rPr>
          <w:rFonts w:ascii="GHEA Grapalat" w:hAnsi="GHEA Grapalat"/>
          <w:sz w:val="20"/>
          <w:lang w:val="hy-AM"/>
        </w:rPr>
        <w:t>Վաճառող</w:t>
      </w:r>
      <w:r w:rsidRPr="00AE2768">
        <w:rPr>
          <w:rFonts w:ascii="GHEA Grapalat" w:hAnsi="GHEA Grapalat"/>
          <w:lang w:val="hy-AM"/>
        </w:rPr>
        <w:t>»</w:t>
      </w:r>
      <w:r w:rsidRPr="00AE2768">
        <w:rPr>
          <w:rFonts w:ascii="GHEA Grapalat" w:hAnsi="GHEA Grapalat"/>
          <w:sz w:val="20"/>
          <w:lang w:val="hy-AM"/>
        </w:rPr>
        <w:t xml:space="preserve"> մյուս կողմից, կնքեցին սույն պայմանագիրը հետևյալի մասին։</w:t>
      </w:r>
    </w:p>
    <w:p w:rsidR="002462D0" w:rsidRPr="00AE2768" w:rsidRDefault="002462D0" w:rsidP="002462D0">
      <w:pPr>
        <w:ind w:firstLine="709"/>
        <w:jc w:val="both"/>
        <w:rPr>
          <w:rFonts w:ascii="GHEA Grapalat" w:hAnsi="GHEA Grapalat"/>
          <w:b/>
          <w:sz w:val="20"/>
          <w:lang w:val="hy-AM"/>
        </w:rPr>
      </w:pPr>
    </w:p>
    <w:p w:rsidR="002462D0" w:rsidRPr="00AE2768" w:rsidRDefault="002462D0" w:rsidP="002462D0">
      <w:pPr>
        <w:ind w:firstLine="709"/>
        <w:jc w:val="center"/>
        <w:rPr>
          <w:rFonts w:ascii="GHEA Grapalat" w:hAnsi="GHEA Grapalat" w:cs="Times Armenian"/>
          <w:b/>
          <w:sz w:val="20"/>
          <w:lang w:val="hy-AM"/>
        </w:rPr>
      </w:pPr>
      <w:r w:rsidRPr="00AE2768">
        <w:rPr>
          <w:rFonts w:ascii="GHEA Grapalat" w:hAnsi="GHEA Grapalat"/>
          <w:b/>
          <w:sz w:val="20"/>
          <w:lang w:val="hy-AM"/>
        </w:rPr>
        <w:t xml:space="preserve">1. </w:t>
      </w:r>
      <w:r w:rsidRPr="00AE2768">
        <w:rPr>
          <w:rFonts w:ascii="GHEA Grapalat" w:hAnsi="GHEA Grapalat" w:cs="Sylfaen"/>
          <w:b/>
          <w:sz w:val="20"/>
          <w:lang w:val="hy-AM"/>
        </w:rPr>
        <w:t>ՊԱՅՄԱՆԱԳՐԻ</w:t>
      </w:r>
      <w:r w:rsidRPr="00AE2768">
        <w:rPr>
          <w:rFonts w:ascii="GHEA Grapalat" w:hAnsi="GHEA Grapalat" w:cs="Times Armenian"/>
          <w:b/>
          <w:sz w:val="20"/>
          <w:lang w:val="hy-AM"/>
        </w:rPr>
        <w:t xml:space="preserve"> </w:t>
      </w:r>
      <w:r w:rsidRPr="00AE2768">
        <w:rPr>
          <w:rFonts w:ascii="GHEA Grapalat" w:hAnsi="GHEA Grapalat" w:cs="Sylfaen"/>
          <w:b/>
          <w:sz w:val="20"/>
          <w:lang w:val="hy-AM"/>
        </w:rPr>
        <w:t>ԱՌԱՐԿԱՆ</w:t>
      </w:r>
    </w:p>
    <w:p w:rsidR="002462D0" w:rsidRPr="00AE2768" w:rsidRDefault="002462D0" w:rsidP="002462D0">
      <w:pPr>
        <w:ind w:firstLine="709"/>
        <w:jc w:val="center"/>
        <w:rPr>
          <w:rFonts w:ascii="GHEA Grapalat" w:hAnsi="GHEA Grapalat" w:cs="Times Armenian"/>
          <w:b/>
          <w:sz w:val="20"/>
          <w:lang w:val="hy-AM"/>
        </w:rPr>
      </w:pPr>
    </w:p>
    <w:p w:rsidR="002462D0" w:rsidRPr="00AE2768" w:rsidRDefault="002462D0" w:rsidP="002462D0">
      <w:pPr>
        <w:ind w:firstLine="709"/>
        <w:jc w:val="both"/>
        <w:rPr>
          <w:rFonts w:ascii="GHEA Grapalat" w:hAnsi="GHEA Grapalat" w:cs="Times Armenian"/>
          <w:sz w:val="20"/>
          <w:lang w:val="hy-AM"/>
        </w:rPr>
      </w:pPr>
      <w:r w:rsidRPr="00AE2768">
        <w:rPr>
          <w:rFonts w:ascii="GHEA Grapalat" w:hAnsi="GHEA Grapalat"/>
          <w:sz w:val="20"/>
          <w:lang w:val="hy-AM"/>
        </w:rPr>
        <w:t xml:space="preserve">1.1. </w:t>
      </w:r>
      <w:r w:rsidRPr="00AE2768">
        <w:rPr>
          <w:rFonts w:ascii="GHEA Grapalat" w:hAnsi="GHEA Grapalat" w:cs="Sylfaen"/>
          <w:sz w:val="20"/>
          <w:lang w:val="hy-AM"/>
        </w:rPr>
        <w:t>Վաճառողը</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սույն</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րով (այսուհետ</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իր) սահմանված</w:t>
      </w:r>
      <w:r w:rsidRPr="00AE2768">
        <w:rPr>
          <w:rFonts w:ascii="GHEA Grapalat" w:hAnsi="GHEA Grapalat" w:cs="Times Armenian"/>
          <w:sz w:val="20"/>
          <w:lang w:val="hy-AM"/>
        </w:rPr>
        <w:t xml:space="preserve">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 </w:t>
      </w:r>
      <w:r w:rsidRPr="00AE2768">
        <w:rPr>
          <w:rFonts w:ascii="GHEA Grapalat" w:hAnsi="GHEA Grapalat" w:cs="Sylfaen"/>
          <w:sz w:val="20"/>
          <w:lang w:val="hy-AM"/>
        </w:rPr>
        <w:t>Գնորդին</w:t>
      </w:r>
      <w:r w:rsidRPr="00AE2768">
        <w:rPr>
          <w:rFonts w:ascii="GHEA Grapalat" w:hAnsi="GHEA Grapalat" w:cs="Times Armenian"/>
          <w:sz w:val="20"/>
          <w:lang w:val="hy-AM"/>
        </w:rPr>
        <w:t xml:space="preserve"> </w:t>
      </w:r>
      <w:r w:rsidRPr="00AE2768">
        <w:rPr>
          <w:rFonts w:ascii="GHEA Grapalat" w:hAnsi="GHEA Grapalat" w:cs="Sylfaen"/>
          <w:sz w:val="20"/>
          <w:lang w:val="hy-AM"/>
        </w:rPr>
        <w:t>մատակարարել</w:t>
      </w:r>
      <w:r w:rsidRPr="00AE2768">
        <w:rPr>
          <w:rFonts w:ascii="GHEA Grapalat" w:hAnsi="GHEA Grapalat" w:cs="Times Armenian"/>
          <w:sz w:val="20"/>
          <w:lang w:val="hy-AM"/>
        </w:rPr>
        <w:t xml:space="preserve"> պ</w:t>
      </w:r>
      <w:r w:rsidRPr="00AE2768">
        <w:rPr>
          <w:rFonts w:ascii="GHEA Grapalat" w:hAnsi="GHEA Grapalat" w:cs="Sylfaen"/>
          <w:sz w:val="20"/>
          <w:lang w:val="hy-AM"/>
        </w:rPr>
        <w:t>այմանա</w:t>
      </w:r>
      <w:r w:rsidRPr="00AE2768">
        <w:rPr>
          <w:rFonts w:ascii="GHEA Grapalat" w:hAnsi="GHEA Grapalat"/>
          <w:sz w:val="20"/>
          <w:lang w:val="hy-AM"/>
        </w:rPr>
        <w:t>գ</w:t>
      </w:r>
      <w:r w:rsidRPr="00AE2768">
        <w:rPr>
          <w:rFonts w:ascii="GHEA Grapalat" w:hAnsi="GHEA Grapalat" w:cs="Sylfaen"/>
          <w:sz w:val="20"/>
          <w:lang w:val="hy-AM"/>
        </w:rPr>
        <w:t>րի</w:t>
      </w:r>
      <w:r w:rsidRPr="00AE2768">
        <w:rPr>
          <w:rFonts w:ascii="GHEA Grapalat" w:hAnsi="GHEA Grapalat" w:cs="Times Armenian"/>
          <w:sz w:val="20"/>
          <w:lang w:val="hy-AM"/>
        </w:rPr>
        <w:t xml:space="preserve"> N 1 </w:t>
      </w:r>
      <w:r w:rsidRPr="00AE2768">
        <w:rPr>
          <w:rFonts w:ascii="GHEA Grapalat" w:hAnsi="GHEA Grapalat" w:cs="Sylfaen"/>
          <w:sz w:val="20"/>
          <w:lang w:val="hy-AM"/>
        </w:rPr>
        <w:t>հավելվածով`</w:t>
      </w:r>
      <w:r w:rsidRPr="00AE2768">
        <w:rPr>
          <w:rFonts w:ascii="GHEA Grapalat" w:hAnsi="GHEA Grapalat" w:cs="Times Armenian"/>
          <w:sz w:val="20"/>
          <w:lang w:val="hy-AM"/>
        </w:rPr>
        <w:t xml:space="preserve"> </w:t>
      </w:r>
      <w:r w:rsidRPr="00AE2768">
        <w:rPr>
          <w:rFonts w:ascii="GHEA Grapalat" w:hAnsi="GHEA Grapalat" w:cs="Sylfaen"/>
          <w:sz w:val="20"/>
          <w:lang w:val="hy-AM"/>
        </w:rPr>
        <w:t>Տեխնիկական</w:t>
      </w:r>
      <w:r w:rsidRPr="00AE2768">
        <w:rPr>
          <w:rFonts w:ascii="GHEA Grapalat" w:hAnsi="GHEA Grapalat" w:cs="Times Armenian"/>
          <w:sz w:val="20"/>
          <w:lang w:val="hy-AM"/>
        </w:rPr>
        <w:t xml:space="preserve"> </w:t>
      </w:r>
      <w:r w:rsidRPr="00AE2768">
        <w:rPr>
          <w:rFonts w:ascii="GHEA Grapalat" w:hAnsi="GHEA Grapalat" w:cs="Sylfaen"/>
          <w:sz w:val="20"/>
          <w:lang w:val="hy-AM"/>
        </w:rPr>
        <w:t>բնութա</w:t>
      </w:r>
      <w:r w:rsidRPr="00AE2768">
        <w:rPr>
          <w:rFonts w:ascii="GHEA Grapalat" w:hAnsi="GHEA Grapalat" w:cs="Times Armenian"/>
          <w:sz w:val="20"/>
          <w:lang w:val="hy-AM"/>
        </w:rPr>
        <w:t>գի</w:t>
      </w:r>
      <w:r w:rsidRPr="00AE2768">
        <w:rPr>
          <w:rFonts w:ascii="GHEA Grapalat" w:hAnsi="GHEA Grapalat" w:cs="Sylfaen"/>
          <w:sz w:val="20"/>
          <w:lang w:val="hy-AM"/>
        </w:rPr>
        <w:t>ր-գնման-ժամանակացուցով նախատեսված</w:t>
      </w:r>
      <w:r w:rsidRPr="00AE2768">
        <w:rPr>
          <w:rFonts w:ascii="GHEA Grapalat" w:hAnsi="GHEA Grapalat" w:cs="Times Armenian"/>
          <w:sz w:val="20"/>
          <w:lang w:val="hy-AM"/>
        </w:rPr>
        <w:t xml:space="preserve"> ապրանքը (այսուհետ` ապրանք), </w:t>
      </w:r>
      <w:r w:rsidRPr="00AE2768">
        <w:rPr>
          <w:rFonts w:ascii="GHEA Grapalat" w:hAnsi="GHEA Grapalat" w:cs="Sylfaen"/>
          <w:sz w:val="20"/>
          <w:lang w:val="hy-AM"/>
        </w:rPr>
        <w:t>իսկ</w:t>
      </w:r>
      <w:r w:rsidRPr="00AE2768">
        <w:rPr>
          <w:rFonts w:ascii="GHEA Grapalat" w:hAnsi="GHEA Grapalat" w:cs="Times Armenian"/>
          <w:sz w:val="20"/>
          <w:lang w:val="hy-AM"/>
        </w:rPr>
        <w:t xml:space="preserve"> </w:t>
      </w:r>
      <w:r w:rsidRPr="00AE2768">
        <w:rPr>
          <w:rFonts w:ascii="GHEA Grapalat" w:hAnsi="GHEA Grapalat" w:cs="Sylfaen"/>
          <w:sz w:val="20"/>
          <w:lang w:val="hy-AM"/>
        </w:rPr>
        <w:t>Գնորդը</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ընդունել</w:t>
      </w:r>
      <w:r w:rsidRPr="00AE2768">
        <w:rPr>
          <w:rFonts w:ascii="GHEA Grapalat" w:hAnsi="GHEA Grapalat" w:cs="Times Armenian"/>
          <w:sz w:val="20"/>
          <w:lang w:val="hy-AM"/>
        </w:rPr>
        <w:t xml:space="preserve"> ա</w:t>
      </w:r>
      <w:r w:rsidRPr="00AE2768">
        <w:rPr>
          <w:rFonts w:ascii="GHEA Grapalat" w:hAnsi="GHEA Grapalat" w:cs="Sylfaen"/>
          <w:sz w:val="20"/>
          <w:lang w:val="hy-AM"/>
        </w:rPr>
        <w:t>պրանքը</w:t>
      </w:r>
      <w:r w:rsidRPr="00AE2768">
        <w:rPr>
          <w:rFonts w:ascii="GHEA Grapalat" w:hAnsi="GHEA Grapalat" w:cs="Times Armenian"/>
          <w:sz w:val="20"/>
          <w:lang w:val="hy-AM"/>
        </w:rPr>
        <w:t xml:space="preserve"> </w:t>
      </w:r>
      <w:r w:rsidRPr="00AE2768">
        <w:rPr>
          <w:rFonts w:ascii="GHEA Grapalat" w:hAnsi="GHEA Grapalat" w:cs="Sylfaen"/>
          <w:sz w:val="20"/>
          <w:lang w:val="hy-AM"/>
        </w:rPr>
        <w:t>և</w:t>
      </w:r>
      <w:r w:rsidRPr="00AE2768">
        <w:rPr>
          <w:rFonts w:ascii="GHEA Grapalat" w:hAnsi="GHEA Grapalat" w:cs="Times Armenian"/>
          <w:sz w:val="20"/>
          <w:lang w:val="hy-AM"/>
        </w:rPr>
        <w:t xml:space="preserve"> </w:t>
      </w:r>
      <w:r w:rsidRPr="00AE2768">
        <w:rPr>
          <w:rFonts w:ascii="GHEA Grapalat" w:hAnsi="GHEA Grapalat" w:cs="Sylfaen"/>
          <w:sz w:val="20"/>
          <w:lang w:val="hy-AM"/>
        </w:rPr>
        <w:t>վճարել</w:t>
      </w:r>
      <w:r w:rsidRPr="00AE2768">
        <w:rPr>
          <w:rFonts w:ascii="GHEA Grapalat" w:hAnsi="GHEA Grapalat" w:cs="Times Armenian"/>
          <w:sz w:val="20"/>
          <w:lang w:val="hy-AM"/>
        </w:rPr>
        <w:t xml:space="preserve"> </w:t>
      </w:r>
      <w:r w:rsidRPr="00AE2768">
        <w:rPr>
          <w:rFonts w:ascii="GHEA Grapalat" w:hAnsi="GHEA Grapalat" w:cs="Sylfaen"/>
          <w:sz w:val="20"/>
          <w:lang w:val="hy-AM"/>
        </w:rPr>
        <w:t>դրա</w:t>
      </w:r>
      <w:r w:rsidRPr="00AE2768">
        <w:rPr>
          <w:rFonts w:ascii="GHEA Grapalat" w:hAnsi="GHEA Grapalat" w:cs="Times Armenian"/>
          <w:sz w:val="20"/>
          <w:lang w:val="hy-AM"/>
        </w:rPr>
        <w:t xml:space="preserve"> </w:t>
      </w:r>
      <w:r w:rsidRPr="00AE2768">
        <w:rPr>
          <w:rFonts w:ascii="GHEA Grapalat" w:hAnsi="GHEA Grapalat" w:cs="Sylfaen"/>
          <w:sz w:val="20"/>
          <w:lang w:val="hy-AM"/>
        </w:rPr>
        <w:t>համար</w:t>
      </w:r>
      <w:r w:rsidRPr="00AE2768">
        <w:rPr>
          <w:rFonts w:ascii="GHEA Grapalat" w:hAnsi="GHEA Grapalat" w:cs="Times Armenian"/>
          <w:sz w:val="20"/>
          <w:lang w:val="hy-AM"/>
        </w:rPr>
        <w:t xml:space="preserve">։ </w:t>
      </w:r>
    </w:p>
    <w:p w:rsidR="002462D0" w:rsidRPr="00AE2768" w:rsidRDefault="002462D0" w:rsidP="002462D0">
      <w:pPr>
        <w:ind w:firstLine="709"/>
        <w:jc w:val="both"/>
        <w:rPr>
          <w:rFonts w:ascii="GHEA Grapalat" w:hAnsi="GHEA Grapalat" w:cs="Times Armenian"/>
          <w:sz w:val="20"/>
          <w:lang w:val="hy-AM"/>
        </w:rPr>
      </w:pPr>
    </w:p>
    <w:p w:rsidR="002462D0" w:rsidRPr="00AE2768" w:rsidRDefault="002462D0" w:rsidP="002462D0">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rsidR="002462D0" w:rsidRPr="00AE2768" w:rsidRDefault="002462D0" w:rsidP="002462D0">
      <w:pPr>
        <w:ind w:firstLine="709"/>
        <w:jc w:val="both"/>
        <w:rPr>
          <w:rFonts w:ascii="GHEA Grapalat" w:hAnsi="GHEA Grapalat"/>
          <w:sz w:val="20"/>
          <w:lang w:val="hy-AM"/>
        </w:rPr>
      </w:pPr>
    </w:p>
    <w:p w:rsidR="002462D0" w:rsidRPr="00AE2768" w:rsidRDefault="002462D0" w:rsidP="002462D0">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E2768">
        <w:rPr>
          <w:rFonts w:ascii="GHEA Grapalat" w:hAnsi="GHEA Grapalat"/>
          <w:sz w:val="20"/>
          <w:u w:val="single"/>
          <w:lang w:val="hy-AM"/>
        </w:rPr>
        <w:t xml:space="preserve">         </w:t>
      </w:r>
      <w:r w:rsidRPr="00AE2768">
        <w:rPr>
          <w:rFonts w:ascii="GHEA Grapalat" w:hAnsi="GHEA Grapalat"/>
          <w:sz w:val="20"/>
          <w:lang w:val="hy-AM"/>
        </w:rPr>
        <w:t xml:space="preserve"> օրից ավելի:</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462D0" w:rsidRPr="00AE2768" w:rsidRDefault="002462D0" w:rsidP="002462D0">
      <w:pPr>
        <w:ind w:firstLine="709"/>
        <w:jc w:val="both"/>
        <w:rPr>
          <w:rFonts w:ascii="GHEA Grapalat" w:hAnsi="GHEA Grapalat"/>
          <w:sz w:val="20"/>
          <w:lang w:val="hy-AM"/>
        </w:rPr>
      </w:pPr>
    </w:p>
    <w:p w:rsidR="002462D0" w:rsidRPr="00AE2768" w:rsidRDefault="002462D0" w:rsidP="002462D0">
      <w:pPr>
        <w:ind w:firstLine="709"/>
        <w:jc w:val="both"/>
        <w:rPr>
          <w:rFonts w:ascii="GHEA Grapalat" w:hAnsi="GHEA Grapalat"/>
          <w:sz w:val="20"/>
          <w:lang w:val="hy-AM"/>
        </w:rPr>
      </w:pPr>
    </w:p>
    <w:p w:rsidR="002462D0" w:rsidRPr="00AE2768" w:rsidRDefault="002462D0" w:rsidP="002462D0">
      <w:pPr>
        <w:pStyle w:val="31"/>
        <w:spacing w:line="240" w:lineRule="auto"/>
        <w:ind w:firstLine="0"/>
        <w:rPr>
          <w:rFonts w:ascii="GHEA Grapalat" w:hAnsi="GHEA Grapalat" w:cs="Sylfaen"/>
          <w:i/>
          <w:sz w:val="16"/>
          <w:szCs w:val="16"/>
          <w:lang w:val="hy-AM" w:eastAsia="ru-RU"/>
        </w:rPr>
      </w:pPr>
      <w:r w:rsidRPr="00AE2768">
        <w:rPr>
          <w:rFonts w:ascii="GHEA Grapalat" w:hAnsi="GHEA Grapalat" w:cs="Sylfaen"/>
          <w:i/>
          <w:sz w:val="16"/>
          <w:szCs w:val="16"/>
          <w:lang w:val="hy-AM" w:eastAsia="ru-RU"/>
        </w:rPr>
        <w:t>*</w:t>
      </w:r>
      <w:r w:rsidRPr="00AE2768">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2462D0" w:rsidRPr="00AE2768" w:rsidRDefault="002462D0" w:rsidP="002462D0">
      <w:pPr>
        <w:ind w:firstLine="709"/>
        <w:jc w:val="both"/>
        <w:rPr>
          <w:rFonts w:ascii="GHEA Grapalat" w:hAnsi="GHEA Grapalat"/>
          <w:sz w:val="20"/>
          <w:lang w:val="hy-AM"/>
        </w:rPr>
      </w:pP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462D0" w:rsidRPr="00AE2768" w:rsidRDefault="002462D0" w:rsidP="002462D0">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2462D0" w:rsidRPr="00AE2768" w:rsidRDefault="002462D0" w:rsidP="002462D0">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rsidR="002462D0" w:rsidRPr="00AE2768" w:rsidRDefault="002462D0" w:rsidP="002462D0">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2462D0" w:rsidRPr="00AE2768" w:rsidRDefault="002462D0" w:rsidP="002462D0">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AE2768">
        <w:rPr>
          <w:rFonts w:ascii="GHEA Grapalat" w:hAnsi="GHEA Grapalat"/>
          <w:sz w:val="20"/>
          <w:u w:val="single"/>
          <w:lang w:val="hy-AM"/>
        </w:rPr>
        <w:t xml:space="preserve">        </w:t>
      </w:r>
      <w:r w:rsidRPr="00AE2768">
        <w:rPr>
          <w:rFonts w:ascii="GHEA Grapalat" w:hAnsi="GHEA Grapalat"/>
          <w:sz w:val="20"/>
          <w:lang w:val="hy-AM"/>
        </w:rPr>
        <w:t xml:space="preserve"> օրից ավելի,</w:t>
      </w:r>
    </w:p>
    <w:p w:rsidR="002462D0" w:rsidRPr="00AE2768" w:rsidRDefault="002462D0" w:rsidP="002462D0">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rsidR="002462D0" w:rsidRPr="00AE2768" w:rsidRDefault="002462D0" w:rsidP="002462D0">
      <w:pPr>
        <w:tabs>
          <w:tab w:val="left" w:pos="720"/>
        </w:tabs>
        <w:ind w:firstLine="709"/>
        <w:jc w:val="both"/>
        <w:rPr>
          <w:rFonts w:ascii="GHEA Grapalat" w:hAnsi="GHEA Grapalat"/>
          <w:sz w:val="12"/>
          <w:szCs w:val="12"/>
          <w:lang w:val="hy-AM"/>
        </w:rPr>
      </w:pPr>
    </w:p>
    <w:p w:rsidR="002462D0" w:rsidRPr="00AE2768" w:rsidRDefault="002462D0" w:rsidP="002462D0">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2462D0" w:rsidRPr="00AE2768" w:rsidRDefault="002462D0" w:rsidP="002462D0">
      <w:pPr>
        <w:ind w:firstLine="709"/>
        <w:jc w:val="both"/>
        <w:rPr>
          <w:rFonts w:ascii="GHEA Grapalat" w:hAnsi="GHEA Grapalat"/>
          <w:sz w:val="20"/>
          <w:lang w:val="hy-AM"/>
        </w:rPr>
      </w:pPr>
    </w:p>
    <w:p w:rsidR="002462D0" w:rsidRPr="00AE2768" w:rsidRDefault="002462D0" w:rsidP="002462D0">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rsidR="002462D0" w:rsidRPr="00AE2768" w:rsidRDefault="002462D0" w:rsidP="002462D0">
      <w:pPr>
        <w:ind w:firstLine="709"/>
        <w:jc w:val="both"/>
        <w:rPr>
          <w:rFonts w:ascii="GHEA Grapalat" w:hAnsi="GHEA Grapalat"/>
          <w:sz w:val="20"/>
          <w:lang w:val="hy-AM"/>
        </w:rPr>
      </w:pPr>
    </w:p>
    <w:p w:rsidR="002462D0" w:rsidRPr="00AE2768" w:rsidRDefault="002462D0" w:rsidP="002462D0">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462D0" w:rsidRPr="00AE2768" w:rsidRDefault="002462D0" w:rsidP="002462D0">
      <w:pPr>
        <w:ind w:firstLine="709"/>
        <w:jc w:val="both"/>
        <w:rPr>
          <w:rFonts w:ascii="GHEA Grapalat" w:hAnsi="GHEA Grapalat"/>
          <w:lang w:val="hy-AM"/>
        </w:rPr>
      </w:pPr>
    </w:p>
    <w:p w:rsidR="002462D0" w:rsidRPr="00AE2768" w:rsidRDefault="002462D0" w:rsidP="002462D0">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3.1  Պայմանագրի գինը կազմում է ________________ ՀՀ դրամ, ներառյալ ԱԱՀ-ն:</w:t>
      </w:r>
      <w:r w:rsidRPr="00C710A2">
        <w:rPr>
          <w:rFonts w:ascii="GHEA Grapalat" w:hAnsi="GHEA Grapalat"/>
          <w:sz w:val="20"/>
          <w:vertAlign w:val="superscript"/>
          <w:lang w:val="hy-AM"/>
        </w:rPr>
        <w:t>17</w:t>
      </w:r>
      <w:r w:rsidRPr="00AE2768">
        <w:rPr>
          <w:rFonts w:ascii="GHEA Grapalat" w:hAnsi="GHEA Grapalat"/>
          <w:color w:val="FFFFFF"/>
          <w:sz w:val="20"/>
          <w:vertAlign w:val="superscript"/>
          <w:lang w:val="hy-AM"/>
        </w:rPr>
        <w:t>29</w:t>
      </w:r>
      <w:r w:rsidRPr="00AE2768">
        <w:rPr>
          <w:rStyle w:val="af6"/>
          <w:rFonts w:ascii="GHEA Grapalat" w:hAnsi="GHEA Grapalat"/>
          <w:color w:val="FFFFFF"/>
          <w:sz w:val="20"/>
          <w:lang w:val="hy-AM"/>
        </w:rPr>
        <w:footnoteReference w:id="4"/>
      </w:r>
      <w:r w:rsidRPr="00AE2768">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462D0" w:rsidRPr="00AE2768" w:rsidRDefault="002462D0" w:rsidP="002462D0">
      <w:pPr>
        <w:ind w:firstLine="720"/>
        <w:jc w:val="both"/>
        <w:rPr>
          <w:rFonts w:ascii="GHEA Grapalat" w:hAnsi="GHEA Grapalat" w:cs="Sylfaen"/>
          <w:sz w:val="20"/>
          <w:lang w:val="hy-AM"/>
        </w:rPr>
      </w:pPr>
      <w:r w:rsidRPr="00AE2768">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3.</w:t>
      </w:r>
      <w:r>
        <w:rPr>
          <w:rFonts w:ascii="GHEA Grapalat" w:hAnsi="GHEA Grapalat"/>
          <w:sz w:val="20"/>
          <w:lang w:val="hy-AM"/>
        </w:rPr>
        <w:t>2</w:t>
      </w:r>
      <w:r w:rsidRPr="00AE2768">
        <w:rPr>
          <w:rFonts w:ascii="GHEA Grapalat" w:hAnsi="GHEA Grapalat"/>
          <w:sz w:val="20"/>
          <w:lang w:val="hy-AM"/>
        </w:rPr>
        <w:t xml:space="preserve">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2462D0" w:rsidRPr="00AE2768" w:rsidRDefault="002462D0" w:rsidP="002462D0">
      <w:pPr>
        <w:ind w:firstLine="720"/>
        <w:jc w:val="both"/>
        <w:rPr>
          <w:rFonts w:ascii="GHEA Grapalat" w:hAnsi="GHEA Grapalat" w:cs="Sylfaen"/>
          <w:i/>
          <w:sz w:val="20"/>
          <w:u w:val="single"/>
          <w:lang w:val="hy-AM"/>
        </w:rPr>
      </w:pPr>
    </w:p>
    <w:p w:rsidR="002462D0" w:rsidRPr="00AE2768" w:rsidRDefault="002462D0" w:rsidP="002462D0">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rsidR="002462D0" w:rsidRPr="00C710A2" w:rsidRDefault="002462D0" w:rsidP="002462D0">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Pr="00C710A2">
        <w:rPr>
          <w:rFonts w:ascii="GHEA Grapalat" w:hAnsi="GHEA Grapalat"/>
          <w:sz w:val="20"/>
          <w:lang w:val="hy-AM"/>
        </w:rPr>
        <w:t xml:space="preserve"> </w:t>
      </w:r>
    </w:p>
    <w:p w:rsidR="002462D0" w:rsidRPr="00AE2768" w:rsidRDefault="002462D0" w:rsidP="002462D0">
      <w:pPr>
        <w:ind w:firstLine="709"/>
        <w:jc w:val="both"/>
        <w:rPr>
          <w:rFonts w:ascii="GHEA Grapalat" w:hAnsi="GHEA Grapalat"/>
          <w:sz w:val="20"/>
          <w:lang w:val="hy-AM"/>
        </w:rPr>
      </w:pPr>
    </w:p>
    <w:p w:rsidR="002462D0" w:rsidRPr="00AE2768" w:rsidRDefault="002462D0" w:rsidP="002462D0">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rsidR="002462D0" w:rsidRPr="00AE2768" w:rsidRDefault="002462D0" w:rsidP="002462D0">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462D0" w:rsidRPr="00AE2768" w:rsidRDefault="002462D0" w:rsidP="002462D0">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C710A2">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C710A2">
        <w:rPr>
          <w:rFonts w:ascii="GHEA Grapalat" w:hAnsi="GHEA Grapalat" w:cs="Sylfaen"/>
          <w:sz w:val="20"/>
          <w:szCs w:val="20"/>
          <w:lang w:val="hy-AM"/>
        </w:rPr>
        <w:t xml:space="preserve">ան </w:t>
      </w:r>
      <w:r w:rsidRPr="00C710A2">
        <w:rPr>
          <w:rFonts w:ascii="GHEA Grapalat" w:hAnsi="GHEA Grapalat" w:cs="Sylfaen"/>
          <w:sz w:val="20"/>
          <w:szCs w:val="20"/>
          <w:u w:val="single"/>
          <w:lang w:val="hy-AM"/>
        </w:rPr>
        <w:tab/>
      </w:r>
      <w:r w:rsidRPr="00C710A2">
        <w:rPr>
          <w:rFonts w:ascii="GHEA Grapalat" w:hAnsi="GHEA Grapalat" w:cs="Sylfaen"/>
          <w:sz w:val="20"/>
          <w:szCs w:val="20"/>
          <w:u w:val="single"/>
          <w:lang w:val="hy-AM"/>
        </w:rPr>
        <w:tab/>
      </w:r>
      <w:r w:rsidRPr="00C710A2">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rsidR="002462D0" w:rsidRPr="00AE2768" w:rsidRDefault="002462D0" w:rsidP="002462D0">
      <w:pPr>
        <w:ind w:firstLine="720"/>
        <w:jc w:val="both"/>
        <w:rPr>
          <w:rFonts w:ascii="GHEA Grapalat" w:hAnsi="GHEA Grapalat" w:cs="Sylfaen"/>
          <w:sz w:val="20"/>
          <w:lang w:val="hy-AM"/>
        </w:rPr>
      </w:pPr>
      <w:r w:rsidRPr="00AE2768">
        <w:rPr>
          <w:rFonts w:ascii="GHEA Grapalat" w:hAnsi="GHEA Grapalat" w:cs="Sylfaen"/>
          <w:sz w:val="20"/>
          <w:lang w:val="hy-AM"/>
        </w:rPr>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2462D0" w:rsidRPr="00AE2768" w:rsidRDefault="002462D0" w:rsidP="002462D0">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2462D0" w:rsidRPr="00AE2768" w:rsidRDefault="002462D0" w:rsidP="002462D0">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AE2768">
        <w:rPr>
          <w:rFonts w:ascii="GHEA Grapalat" w:hAnsi="GHEA Grapalat" w:cs="Sylfaen"/>
          <w:sz w:val="20"/>
          <w:szCs w:val="20"/>
          <w:u w:val="single"/>
          <w:lang w:val="hy-AM"/>
        </w:rPr>
        <w:t xml:space="preserve">     </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2462D0" w:rsidRPr="00AE2768" w:rsidRDefault="002462D0" w:rsidP="002462D0">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Pr="00C710A2">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Pr="00C710A2">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rsidR="002462D0" w:rsidRPr="00AE2768" w:rsidRDefault="002462D0" w:rsidP="002462D0">
      <w:pPr>
        <w:ind w:firstLine="720"/>
        <w:jc w:val="both"/>
        <w:rPr>
          <w:rFonts w:ascii="GHEA Grapalat" w:hAnsi="GHEA Grapalat" w:cs="Sylfaen"/>
          <w:sz w:val="20"/>
          <w:lang w:val="hy-AM"/>
        </w:rPr>
      </w:pPr>
    </w:p>
    <w:p w:rsidR="002462D0" w:rsidRPr="00AE2768" w:rsidRDefault="002462D0" w:rsidP="002462D0">
      <w:pPr>
        <w:ind w:firstLine="709"/>
        <w:jc w:val="center"/>
        <w:rPr>
          <w:rFonts w:ascii="GHEA Grapalat" w:hAnsi="GHEA Grapalat"/>
          <w:b/>
          <w:sz w:val="20"/>
          <w:lang w:val="hy-AM"/>
        </w:rPr>
      </w:pPr>
      <w:r w:rsidRPr="00AE2768">
        <w:rPr>
          <w:rFonts w:ascii="GHEA Grapalat" w:hAnsi="GHEA Grapalat"/>
          <w:b/>
          <w:sz w:val="20"/>
          <w:lang w:val="hy-AM"/>
        </w:rPr>
        <w:t>6. ԿՈՂՄԵՐԻ ՊԱՏԱՍԽԱՆԱՏՎՈՒԹՅՈՒՆԸ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C710A2">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af6"/>
          <w:rFonts w:ascii="GHEA Grapalat" w:hAnsi="GHEA Grapalat"/>
          <w:color w:val="FFFFFF"/>
          <w:sz w:val="20"/>
          <w:lang w:val="hy-AM"/>
        </w:rPr>
        <w:footnoteReference w:id="5"/>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2462D0" w:rsidRPr="00AE2768" w:rsidRDefault="002462D0" w:rsidP="002462D0">
      <w:pPr>
        <w:ind w:firstLine="709"/>
        <w:jc w:val="both"/>
        <w:rPr>
          <w:rFonts w:ascii="GHEA Grapalat" w:hAnsi="GHEA Grapalat"/>
          <w:sz w:val="20"/>
          <w:lang w:val="hy-AM"/>
        </w:rPr>
      </w:pPr>
    </w:p>
    <w:p w:rsidR="002462D0" w:rsidRPr="00AE2768" w:rsidRDefault="002462D0" w:rsidP="002462D0">
      <w:pPr>
        <w:ind w:firstLine="709"/>
        <w:jc w:val="both"/>
        <w:rPr>
          <w:rFonts w:ascii="GHEA Grapalat" w:hAnsi="GHEA Grapalat"/>
          <w:sz w:val="20"/>
          <w:lang w:val="hy-AM"/>
        </w:rPr>
      </w:pPr>
    </w:p>
    <w:p w:rsidR="002462D0" w:rsidRPr="00AE2768" w:rsidRDefault="002462D0" w:rsidP="002462D0">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rsidR="002462D0" w:rsidRPr="00AE2768" w:rsidRDefault="002462D0" w:rsidP="002462D0">
      <w:pPr>
        <w:ind w:firstLine="709"/>
        <w:jc w:val="center"/>
        <w:rPr>
          <w:rFonts w:ascii="GHEA Grapalat" w:hAnsi="GHEA Grapalat"/>
          <w:b/>
          <w:sz w:val="20"/>
          <w:lang w:val="hy-AM"/>
        </w:rPr>
      </w:pP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2462D0" w:rsidRPr="00AE2768" w:rsidRDefault="002462D0" w:rsidP="002462D0">
      <w:pPr>
        <w:ind w:firstLine="709"/>
        <w:jc w:val="both"/>
        <w:rPr>
          <w:rFonts w:ascii="GHEA Grapalat" w:hAnsi="GHEA Grapalat"/>
          <w:sz w:val="20"/>
          <w:lang w:val="hy-AM"/>
        </w:rPr>
      </w:pPr>
    </w:p>
    <w:p w:rsidR="002462D0" w:rsidRPr="00AE2768" w:rsidRDefault="002462D0" w:rsidP="002462D0">
      <w:pPr>
        <w:ind w:firstLine="709"/>
        <w:jc w:val="center"/>
        <w:rPr>
          <w:rFonts w:ascii="GHEA Grapalat" w:hAnsi="GHEA Grapalat"/>
          <w:b/>
          <w:sz w:val="20"/>
          <w:lang w:val="hy-AM"/>
        </w:rPr>
      </w:pPr>
      <w:r w:rsidRPr="00AE2768">
        <w:rPr>
          <w:rFonts w:ascii="GHEA Grapalat" w:hAnsi="GHEA Grapalat"/>
          <w:b/>
          <w:sz w:val="20"/>
          <w:lang w:val="hy-AM"/>
        </w:rPr>
        <w:t>8. ԱՅԼ ՊԱՅՄԱՆՆԵՐ</w:t>
      </w:r>
    </w:p>
    <w:p w:rsidR="002462D0" w:rsidRPr="00AE2768" w:rsidRDefault="002462D0" w:rsidP="002462D0">
      <w:pPr>
        <w:ind w:firstLine="709"/>
        <w:jc w:val="center"/>
        <w:rPr>
          <w:rFonts w:ascii="GHEA Grapalat" w:hAnsi="GHEA Grapalat"/>
          <w:b/>
          <w:sz w:val="20"/>
          <w:lang w:val="hy-AM"/>
        </w:rPr>
      </w:pPr>
    </w:p>
    <w:p w:rsidR="002462D0" w:rsidRPr="00AE2768" w:rsidRDefault="002462D0" w:rsidP="002462D0">
      <w:pPr>
        <w:tabs>
          <w:tab w:val="left" w:pos="1276"/>
        </w:tabs>
        <w:ind w:firstLine="720"/>
        <w:jc w:val="both"/>
        <w:rPr>
          <w:rFonts w:ascii="GHEA Grapalat" w:hAnsi="GHEA Grapalat" w:cs="Times Armenian"/>
          <w:sz w:val="20"/>
          <w:lang w:val="hy-AM"/>
        </w:rPr>
      </w:pPr>
      <w:r w:rsidRPr="00AE2768">
        <w:rPr>
          <w:rFonts w:ascii="GHEA Grapalat" w:hAnsi="GHEA Grapalat"/>
          <w:sz w:val="20"/>
          <w:lang w:val="hy-AM"/>
        </w:rPr>
        <w:t xml:space="preserve">8.1 </w:t>
      </w:r>
      <w:r w:rsidRPr="00AE2768">
        <w:rPr>
          <w:rFonts w:ascii="GHEA Grapalat" w:hAnsi="GHEA Grapalat" w:cs="Sylfaen"/>
          <w:sz w:val="20"/>
          <w:lang w:val="hy-AM"/>
        </w:rPr>
        <w:t>Պայմանագիրն</w:t>
      </w:r>
      <w:r w:rsidRPr="00AE2768">
        <w:rPr>
          <w:rFonts w:ascii="GHEA Grapalat" w:hAnsi="GHEA Grapalat" w:cs="Times Armenian"/>
          <w:sz w:val="20"/>
          <w:lang w:val="hy-AM"/>
        </w:rPr>
        <w:t xml:space="preserve"> </w:t>
      </w:r>
      <w:r w:rsidRPr="00AE2768">
        <w:rPr>
          <w:rFonts w:ascii="GHEA Grapalat" w:hAnsi="GHEA Grapalat" w:cs="Sylfaen"/>
          <w:sz w:val="20"/>
          <w:lang w:val="hy-AM"/>
        </w:rPr>
        <w:t>ուժի</w:t>
      </w:r>
      <w:r w:rsidRPr="00AE2768">
        <w:rPr>
          <w:rFonts w:ascii="GHEA Grapalat" w:hAnsi="GHEA Grapalat" w:cs="Times Armenian"/>
          <w:sz w:val="20"/>
          <w:lang w:val="hy-AM"/>
        </w:rPr>
        <w:t xml:space="preserve"> </w:t>
      </w:r>
      <w:r w:rsidRPr="00AE2768">
        <w:rPr>
          <w:rFonts w:ascii="GHEA Grapalat" w:hAnsi="GHEA Grapalat" w:cs="Sylfaen"/>
          <w:sz w:val="20"/>
          <w:lang w:val="hy-AM"/>
        </w:rPr>
        <w:t>մեջ</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մտնում</w:t>
      </w:r>
      <w:r w:rsidRPr="00AE2768">
        <w:rPr>
          <w:rFonts w:ascii="GHEA Grapalat" w:hAnsi="GHEA Grapalat" w:cs="Times Armenian"/>
          <w:sz w:val="20"/>
          <w:lang w:val="hy-AM"/>
        </w:rPr>
        <w:t xml:space="preserve"> </w:t>
      </w:r>
      <w:r w:rsidRPr="00AE2768">
        <w:rPr>
          <w:rFonts w:ascii="GHEA Grapalat" w:hAnsi="GHEA Grapalat" w:cs="Sylfaen"/>
          <w:sz w:val="20"/>
          <w:lang w:val="hy-AM"/>
        </w:rPr>
        <w:t>Կողմերի</w:t>
      </w:r>
      <w:r w:rsidRPr="00AE2768">
        <w:rPr>
          <w:rFonts w:ascii="GHEA Grapalat" w:hAnsi="GHEA Grapalat" w:cs="Times Armenian"/>
          <w:sz w:val="20"/>
          <w:lang w:val="hy-AM"/>
        </w:rPr>
        <w:t xml:space="preserve"> </w:t>
      </w:r>
      <w:r w:rsidRPr="00AE2768">
        <w:rPr>
          <w:rFonts w:ascii="GHEA Grapalat" w:hAnsi="GHEA Grapalat" w:cs="Sylfaen"/>
          <w:sz w:val="20"/>
          <w:lang w:val="hy-AM"/>
        </w:rPr>
        <w:t>ստորագրման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պահից և գործում է մինչև</w:t>
      </w:r>
      <w:r w:rsidRPr="00AE2768">
        <w:rPr>
          <w:rFonts w:ascii="GHEA Grapalat" w:hAnsi="GHEA Grapalat" w:cs="Times Armenian"/>
          <w:sz w:val="20"/>
          <w:lang w:val="hy-AM"/>
        </w:rPr>
        <w:t xml:space="preserve"> </w:t>
      </w:r>
      <w:r w:rsidRPr="00AE2768">
        <w:rPr>
          <w:rFonts w:ascii="GHEA Grapalat" w:hAnsi="GHEA Grapalat" w:cs="Sylfaen"/>
          <w:sz w:val="20"/>
          <w:lang w:val="hy-AM"/>
        </w:rPr>
        <w:t>կողմերի` պայմանագրով</w:t>
      </w:r>
      <w:r w:rsidRPr="00AE2768">
        <w:rPr>
          <w:rFonts w:ascii="GHEA Grapalat" w:hAnsi="GHEA Grapalat" w:cs="Times Armenian"/>
          <w:sz w:val="20"/>
          <w:lang w:val="hy-AM"/>
        </w:rPr>
        <w:t xml:space="preserve"> </w:t>
      </w:r>
      <w:r w:rsidRPr="00AE2768">
        <w:rPr>
          <w:rFonts w:ascii="GHEA Grapalat" w:hAnsi="GHEA Grapalat" w:cs="Sylfaen"/>
          <w:sz w:val="20"/>
          <w:lang w:val="hy-AM"/>
        </w:rPr>
        <w:t>ստանձնած</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պարտավորությունների</w:t>
      </w:r>
      <w:r w:rsidRPr="00AE2768">
        <w:rPr>
          <w:rFonts w:ascii="GHEA Grapalat" w:hAnsi="GHEA Grapalat" w:cs="Times Armenian"/>
          <w:sz w:val="20"/>
          <w:lang w:val="hy-AM"/>
        </w:rPr>
        <w:t xml:space="preserve"> </w:t>
      </w:r>
      <w:r w:rsidRPr="00AE2768">
        <w:rPr>
          <w:rFonts w:ascii="GHEA Grapalat" w:hAnsi="GHEA Grapalat" w:cs="Sylfaen"/>
          <w:sz w:val="20"/>
          <w:lang w:val="hy-AM"/>
        </w:rPr>
        <w:t>ողջ</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ծավալով</w:t>
      </w:r>
      <w:r w:rsidRPr="00AE2768">
        <w:rPr>
          <w:rFonts w:ascii="GHEA Grapalat" w:hAnsi="GHEA Grapalat" w:cs="Times Armenian"/>
          <w:sz w:val="20"/>
          <w:lang w:val="hy-AM"/>
        </w:rPr>
        <w:t xml:space="preserve"> </w:t>
      </w:r>
      <w:r w:rsidRPr="00AE2768">
        <w:rPr>
          <w:rFonts w:ascii="GHEA Grapalat" w:hAnsi="GHEA Grapalat" w:cs="Sylfaen"/>
          <w:sz w:val="20"/>
          <w:lang w:val="hy-AM"/>
        </w:rPr>
        <w:t>կատարումը</w:t>
      </w:r>
      <w:r w:rsidRPr="00AE2768">
        <w:rPr>
          <w:rFonts w:ascii="GHEA Grapalat" w:hAnsi="GHEA Grapalat" w:cs="Times Armenian"/>
          <w:sz w:val="20"/>
          <w:lang w:val="hy-AM"/>
        </w:rPr>
        <w:t xml:space="preserve">։ </w:t>
      </w:r>
    </w:p>
    <w:p w:rsidR="002462D0" w:rsidRPr="00AE2768" w:rsidRDefault="002462D0" w:rsidP="002462D0">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C710A2">
        <w:rPr>
          <w:rFonts w:ascii="GHEA Grapalat" w:hAnsi="GHEA Grapalat" w:cs="Sylfaen"/>
          <w:sz w:val="20"/>
          <w:vertAlign w:val="superscript"/>
          <w:lang w:val="hy-AM"/>
        </w:rPr>
        <w:t>21</w:t>
      </w:r>
      <w:r w:rsidRPr="00AE2768">
        <w:rPr>
          <w:rFonts w:ascii="GHEA Grapalat" w:hAnsi="GHEA Grapalat" w:cs="Sylfaen"/>
          <w:color w:val="FFFFFF"/>
          <w:sz w:val="20"/>
          <w:vertAlign w:val="superscript"/>
          <w:lang w:val="hy-AM"/>
        </w:rPr>
        <w:t>33</w:t>
      </w:r>
      <w:r w:rsidRPr="00AE2768">
        <w:rPr>
          <w:rStyle w:val="af6"/>
          <w:rFonts w:ascii="GHEA Grapalat" w:hAnsi="GHEA Grapalat" w:cs="Sylfaen"/>
          <w:color w:val="FFFFFF"/>
          <w:sz w:val="20"/>
          <w:lang w:val="hy-AM"/>
        </w:rPr>
        <w:footnoteReference w:id="6"/>
      </w:r>
    </w:p>
    <w:p w:rsidR="002462D0" w:rsidRPr="00AE2768" w:rsidRDefault="002462D0" w:rsidP="002462D0">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462D0" w:rsidRPr="00AE2768" w:rsidRDefault="002462D0" w:rsidP="002462D0">
      <w:pPr>
        <w:shd w:val="clear" w:color="auto" w:fill="FFFFFF"/>
        <w:ind w:firstLine="375"/>
        <w:jc w:val="both"/>
        <w:rPr>
          <w:rFonts w:ascii="GHEA Grapalat" w:hAnsi="GHEA Grapalat"/>
          <w:color w:val="000000"/>
          <w:lang w:val="hy-AM"/>
        </w:rPr>
      </w:pPr>
      <w:r w:rsidRPr="00AE2768">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w:t>
      </w:r>
      <w:r w:rsidRPr="00AE2768">
        <w:rPr>
          <w:rFonts w:ascii="GHEA Grapalat" w:hAnsi="GHEA Grapalat" w:cs="Sylfaen"/>
          <w:sz w:val="20"/>
          <w:lang w:val="hy-AM"/>
        </w:rPr>
        <w:lastRenderedPageBreak/>
        <w:t>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E2768">
        <w:rPr>
          <w:rFonts w:ascii="GHEA Grapalat" w:hAnsi="GHEA Grapalat"/>
          <w:color w:val="000000"/>
          <w:lang w:val="hy-AM"/>
        </w:rPr>
        <w:t xml:space="preserve"> </w:t>
      </w:r>
    </w:p>
    <w:p w:rsidR="002462D0" w:rsidRPr="00AE2768" w:rsidRDefault="002462D0" w:rsidP="002462D0">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2462D0" w:rsidRPr="00AE2768" w:rsidRDefault="002462D0" w:rsidP="002462D0">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462D0" w:rsidRPr="00AE2768" w:rsidRDefault="002462D0" w:rsidP="002462D0">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2462D0" w:rsidRPr="00AE2768" w:rsidRDefault="002462D0" w:rsidP="002462D0">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462D0" w:rsidRPr="00AE2768" w:rsidRDefault="002462D0" w:rsidP="002462D0">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rsidR="002462D0" w:rsidRPr="00AE2768" w:rsidRDefault="002462D0" w:rsidP="002462D0">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2462D0" w:rsidRPr="00AE2768" w:rsidRDefault="002462D0" w:rsidP="002462D0">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sidRPr="00AE2768">
        <w:rPr>
          <w:rStyle w:val="af6"/>
          <w:rFonts w:ascii="GHEA Grapalat" w:hAnsi="GHEA Grapalat"/>
          <w:color w:val="FFFFFF"/>
          <w:sz w:val="20"/>
          <w:lang w:val="pt-BR"/>
        </w:rPr>
        <w:footnoteReference w:id="7"/>
      </w:r>
    </w:p>
    <w:p w:rsidR="002462D0" w:rsidRPr="00AE2768" w:rsidRDefault="002462D0" w:rsidP="002462D0">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AE2768">
        <w:rPr>
          <w:rStyle w:val="af6"/>
          <w:rFonts w:ascii="GHEA Grapalat" w:hAnsi="GHEA Grapalat"/>
          <w:color w:val="FFFFFF"/>
          <w:sz w:val="20"/>
          <w:lang w:val="pt-BR"/>
        </w:rPr>
        <w:footnoteReference w:id="8"/>
      </w:r>
    </w:p>
    <w:p w:rsidR="002462D0" w:rsidRPr="00AE2768" w:rsidRDefault="002462D0" w:rsidP="002462D0">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Pr="00AE2768">
        <w:rPr>
          <w:rFonts w:ascii="GHEA Grapalat" w:hAnsi="GHEA Grapalat" w:cs="Sylfaen"/>
          <w:sz w:val="20"/>
          <w:lang w:val="pt-BR"/>
        </w:rPr>
        <w:t xml:space="preserve">, </w:t>
      </w:r>
      <w:r w:rsidRPr="00AE2768">
        <w:rPr>
          <w:rFonts w:ascii="GHEA Grapalat" w:hAnsi="GHEA Grapalat" w:cs="Sylfaen"/>
          <w:sz w:val="20"/>
        </w:rPr>
        <w:t>իսկ</w:t>
      </w:r>
      <w:r w:rsidRPr="00AE2768">
        <w:rPr>
          <w:rFonts w:ascii="GHEA Grapalat" w:hAnsi="GHEA Grapalat" w:cs="Sylfaen"/>
          <w:sz w:val="20"/>
          <w:lang w:val="pt-BR"/>
        </w:rPr>
        <w:t xml:space="preserve"> </w:t>
      </w:r>
      <w:r w:rsidRPr="00AE2768">
        <w:rPr>
          <w:rFonts w:ascii="GHEA Grapalat" w:hAnsi="GHEA Grapalat" w:cs="Sylfaen"/>
          <w:sz w:val="20"/>
        </w:rPr>
        <w:t>Վաճառողի</w:t>
      </w:r>
      <w:r w:rsidRPr="00AE2768">
        <w:rPr>
          <w:rFonts w:ascii="GHEA Grapalat" w:hAnsi="GHEA Grapalat" w:cs="Sylfaen"/>
          <w:sz w:val="20"/>
          <w:lang w:val="pt-BR"/>
        </w:rPr>
        <w:t xml:space="preserve"> </w:t>
      </w:r>
      <w:r w:rsidRPr="00AE2768">
        <w:rPr>
          <w:rFonts w:ascii="GHEA Grapalat" w:hAnsi="GHEA Grapalat" w:cs="Sylfaen"/>
          <w:sz w:val="20"/>
        </w:rPr>
        <w:t>առաջարկությունը</w:t>
      </w:r>
      <w:r w:rsidRPr="00AE2768">
        <w:rPr>
          <w:rFonts w:ascii="GHEA Grapalat" w:hAnsi="GHEA Grapalat" w:cs="Sylfaen"/>
          <w:sz w:val="20"/>
          <w:lang w:val="pt-BR"/>
        </w:rPr>
        <w:t xml:space="preserve"> </w:t>
      </w:r>
      <w:r w:rsidRPr="00AE2768">
        <w:rPr>
          <w:rFonts w:ascii="GHEA Grapalat" w:hAnsi="GHEA Grapalat" w:cs="Sylfaen"/>
          <w:sz w:val="20"/>
        </w:rPr>
        <w:t>ներկայացվել</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ուշ</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ի</w:t>
      </w:r>
      <w:r w:rsidRPr="00AE2768">
        <w:rPr>
          <w:rFonts w:ascii="GHEA Grapalat" w:hAnsi="GHEA Grapalat" w:cs="Sylfaen"/>
          <w:sz w:val="20"/>
          <w:lang w:val="pt-BR"/>
        </w:rPr>
        <w:t xml:space="preserve"> </w:t>
      </w:r>
      <w:r w:rsidRPr="00AE2768">
        <w:rPr>
          <w:rFonts w:ascii="GHEA Grapalat" w:hAnsi="GHEA Grapalat" w:cs="Sylfaen"/>
          <w:sz w:val="20"/>
        </w:rPr>
        <w:t>սկզբանե</w:t>
      </w:r>
      <w:r w:rsidRPr="00AE2768">
        <w:rPr>
          <w:rFonts w:ascii="GHEA Grapalat" w:hAnsi="GHEA Grapalat" w:cs="Sylfaen"/>
          <w:sz w:val="20"/>
          <w:lang w:val="pt-BR"/>
        </w:rPr>
        <w:t xml:space="preserve"> </w:t>
      </w:r>
      <w:r w:rsidRPr="00AE2768">
        <w:rPr>
          <w:rFonts w:ascii="GHEA Grapalat" w:hAnsi="GHEA Grapalat" w:cs="Sylfaen"/>
          <w:sz w:val="20"/>
        </w:rPr>
        <w:t>մատակարարման</w:t>
      </w:r>
      <w:r w:rsidRPr="00AE2768">
        <w:rPr>
          <w:rFonts w:ascii="GHEA Grapalat" w:hAnsi="GHEA Grapalat" w:cs="Sylfaen"/>
          <w:sz w:val="20"/>
          <w:lang w:val="pt-BR"/>
        </w:rPr>
        <w:t xml:space="preserve"> </w:t>
      </w:r>
      <w:r w:rsidRPr="00AE2768">
        <w:rPr>
          <w:rFonts w:ascii="GHEA Grapalat" w:hAnsi="GHEA Grapalat" w:cs="Sylfaen"/>
          <w:sz w:val="20"/>
        </w:rPr>
        <w:t>համար</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ժամկետը</w:t>
      </w:r>
      <w:r w:rsidRPr="00AE2768">
        <w:rPr>
          <w:rFonts w:ascii="GHEA Grapalat" w:hAnsi="GHEA Grapalat" w:cs="Sylfaen"/>
          <w:sz w:val="20"/>
          <w:lang w:val="pt-BR"/>
        </w:rPr>
        <w:t xml:space="preserve"> </w:t>
      </w:r>
      <w:r w:rsidRPr="00AE2768">
        <w:rPr>
          <w:rFonts w:ascii="GHEA Grapalat" w:hAnsi="GHEA Grapalat" w:cs="Sylfaen"/>
          <w:sz w:val="20"/>
        </w:rPr>
        <w:t>լրանալուց</w:t>
      </w:r>
      <w:r w:rsidRPr="00AE2768">
        <w:rPr>
          <w:rFonts w:ascii="GHEA Grapalat" w:hAnsi="GHEA Grapalat" w:cs="Sylfaen"/>
          <w:sz w:val="20"/>
          <w:lang w:val="pt-BR"/>
        </w:rPr>
        <w:t xml:space="preserve"> </w:t>
      </w:r>
      <w:r w:rsidRPr="00AE2768">
        <w:rPr>
          <w:rFonts w:ascii="GHEA Grapalat" w:hAnsi="GHEA Grapalat" w:cs="Sylfaen"/>
          <w:sz w:val="20"/>
        </w:rPr>
        <w:t>առնվազն</w:t>
      </w:r>
      <w:r w:rsidRPr="00AE2768">
        <w:rPr>
          <w:rFonts w:ascii="GHEA Grapalat" w:hAnsi="GHEA Grapalat" w:cs="Sylfaen"/>
          <w:sz w:val="20"/>
          <w:lang w:val="pt-BR"/>
        </w:rPr>
        <w:t xml:space="preserve"> 5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w:t>
      </w:r>
      <w:r w:rsidRPr="00AE2768">
        <w:rPr>
          <w:rFonts w:ascii="GHEA Grapalat" w:hAnsi="GHEA Grapalat" w:cs="Sylfaen"/>
          <w:sz w:val="20"/>
          <w:lang w:val="pt-BR"/>
        </w:rPr>
        <w:t xml:space="preserve"> </w:t>
      </w:r>
      <w:r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rsidR="002462D0" w:rsidRPr="00AE2768" w:rsidRDefault="002462D0" w:rsidP="002462D0">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462D0" w:rsidRPr="00AE2768" w:rsidRDefault="002462D0" w:rsidP="002462D0">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462D0" w:rsidRPr="00AE2768" w:rsidRDefault="002462D0" w:rsidP="002462D0">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462D0" w:rsidRPr="00AE2768" w:rsidRDefault="002462D0" w:rsidP="002462D0">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lastRenderedPageBreak/>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8" w:name="_Hlk23253914"/>
      <w:r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C710A2">
        <w:rPr>
          <w:rFonts w:ascii="GHEA Grapalat" w:hAnsi="GHEA Grapalat"/>
          <w:sz w:val="20"/>
          <w:szCs w:val="20"/>
          <w:lang w:val="hy-AM" w:eastAsia="ru-RU"/>
        </w:rPr>
        <w:t xml:space="preserve">Գնորդը այն </w:t>
      </w:r>
      <w:r w:rsidRPr="00AE2768">
        <w:rPr>
          <w:rFonts w:ascii="GHEA Grapalat" w:hAnsi="GHEA Grapalat"/>
          <w:sz w:val="20"/>
          <w:szCs w:val="20"/>
          <w:lang w:val="hy-AM" w:eastAsia="ru-RU"/>
        </w:rPr>
        <w:t xml:space="preserve">ուղարկվում է նաև </w:t>
      </w:r>
      <w:r w:rsidRPr="00C710A2">
        <w:rPr>
          <w:rFonts w:ascii="GHEA Grapalat" w:hAnsi="GHEA Grapalat"/>
          <w:sz w:val="20"/>
          <w:szCs w:val="20"/>
          <w:lang w:val="hy-AM" w:eastAsia="ru-RU"/>
        </w:rPr>
        <w:t xml:space="preserve">Վաճառողի </w:t>
      </w:r>
      <w:r w:rsidRPr="00AE2768">
        <w:rPr>
          <w:rFonts w:ascii="GHEA Grapalat" w:hAnsi="GHEA Grapalat"/>
          <w:sz w:val="20"/>
          <w:szCs w:val="20"/>
          <w:lang w:val="hy-AM" w:eastAsia="ru-RU"/>
        </w:rPr>
        <w:t>էլեկտրոնային փոստին:</w:t>
      </w:r>
      <w:bookmarkEnd w:id="18"/>
      <w:r w:rsidRPr="00AE2768">
        <w:rPr>
          <w:rFonts w:ascii="GHEA Grapalat" w:hAnsi="GHEA Grapalat"/>
          <w:sz w:val="20"/>
          <w:szCs w:val="20"/>
          <w:lang w:val="hy-AM" w:eastAsia="ru-RU"/>
        </w:rPr>
        <w:t xml:space="preserve">   8.12</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462D0" w:rsidRPr="00AE2768" w:rsidRDefault="002462D0" w:rsidP="002462D0">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2462D0" w:rsidRPr="00AE2768" w:rsidRDefault="002462D0" w:rsidP="002462D0">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2462D0" w:rsidRPr="00AE2768" w:rsidRDefault="002462D0" w:rsidP="002462D0">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w:t>
      </w:r>
      <w:r>
        <w:rPr>
          <w:rFonts w:ascii="GHEA Grapalat" w:hAnsi="GHEA Grapalat"/>
          <w:sz w:val="20"/>
          <w:szCs w:val="20"/>
          <w:lang w:val="hy-AM" w:eastAsia="ru-RU"/>
        </w:rPr>
        <w:t xml:space="preserve">և </w:t>
      </w:r>
      <w:r w:rsidRPr="00AE2768">
        <w:rPr>
          <w:rFonts w:ascii="GHEA Grapalat" w:hAnsi="GHEA Grapalat"/>
          <w:sz w:val="20"/>
          <w:szCs w:val="20"/>
          <w:lang w:val="hy-AM" w:eastAsia="ru-RU"/>
        </w:rPr>
        <w:t>ապահովներ</w:t>
      </w:r>
      <w:r w:rsidRPr="00C710A2">
        <w:rPr>
          <w:rFonts w:ascii="GHEA Grapalat" w:hAnsi="GHEA Grapalat"/>
          <w:sz w:val="20"/>
          <w:szCs w:val="20"/>
          <w:lang w:val="hy-AM" w:eastAsia="ru-RU"/>
        </w:rPr>
        <w:t>ը</w:t>
      </w:r>
      <w:r w:rsidRPr="00AE2768">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C710A2">
        <w:rPr>
          <w:rFonts w:ascii="GHEA Grapalat" w:hAnsi="GHEA Grapalat"/>
          <w:sz w:val="20"/>
          <w:szCs w:val="20"/>
          <w:vertAlign w:val="superscript"/>
          <w:lang w:val="hy-AM" w:eastAsia="ru-RU"/>
        </w:rPr>
        <w:t>24</w:t>
      </w:r>
      <w:r w:rsidRPr="00AE2768">
        <w:rPr>
          <w:rStyle w:val="af6"/>
          <w:rFonts w:ascii="GHEA Grapalat" w:hAnsi="GHEA Grapalat"/>
          <w:color w:val="FFFFFF"/>
          <w:sz w:val="20"/>
          <w:szCs w:val="20"/>
          <w:lang w:val="hy-AM" w:eastAsia="ru-RU"/>
        </w:rPr>
        <w:footnoteReference w:id="9"/>
      </w:r>
    </w:p>
    <w:p w:rsidR="002462D0" w:rsidRPr="00AE2768" w:rsidRDefault="002462D0" w:rsidP="002462D0">
      <w:pPr>
        <w:tabs>
          <w:tab w:val="left" w:pos="1276"/>
        </w:tabs>
        <w:ind w:firstLine="720"/>
        <w:jc w:val="both"/>
        <w:rPr>
          <w:rFonts w:ascii="GHEA Grapalat" w:hAnsi="GHEA Grapalat" w:cs="Sylfaen"/>
          <w:sz w:val="20"/>
          <w:u w:val="single"/>
          <w:lang w:val="hy-AM"/>
        </w:rPr>
      </w:pPr>
    </w:p>
    <w:p w:rsidR="002462D0" w:rsidRPr="00AE2768" w:rsidRDefault="002462D0" w:rsidP="002462D0">
      <w:pPr>
        <w:ind w:firstLine="709"/>
        <w:jc w:val="both"/>
        <w:rPr>
          <w:rFonts w:ascii="GHEA Grapalat" w:hAnsi="GHEA Grapalat"/>
          <w:sz w:val="20"/>
          <w:lang w:val="hy-AM"/>
        </w:rPr>
      </w:pPr>
    </w:p>
    <w:p w:rsidR="002462D0" w:rsidRPr="00AE2768" w:rsidRDefault="002462D0" w:rsidP="002462D0">
      <w:pPr>
        <w:ind w:firstLine="709"/>
        <w:jc w:val="both"/>
        <w:rPr>
          <w:rFonts w:ascii="GHEA Grapalat" w:hAnsi="GHEA Grapalat"/>
          <w:b/>
          <w:sz w:val="20"/>
          <w:lang w:val="hy-AM"/>
        </w:rPr>
      </w:pPr>
      <w:r w:rsidRPr="00AE2768">
        <w:rPr>
          <w:rFonts w:ascii="GHEA Grapalat" w:hAnsi="GHEA Grapalat"/>
          <w:b/>
          <w:sz w:val="20"/>
          <w:lang w:val="hy-AM"/>
        </w:rPr>
        <w:t>10. Կողմերի հասցեները, բանկային վավերապայմանները և ստորագրությունները</w:t>
      </w:r>
    </w:p>
    <w:p w:rsidR="002462D0" w:rsidRPr="00AE2768" w:rsidRDefault="002462D0" w:rsidP="002462D0">
      <w:pPr>
        <w:ind w:firstLine="709"/>
        <w:jc w:val="both"/>
        <w:rPr>
          <w:rFonts w:ascii="GHEA Grapalat" w:hAnsi="GHEA Grapalat"/>
          <w:sz w:val="20"/>
          <w:lang w:val="hy-AM"/>
        </w:rPr>
      </w:pPr>
      <w:r w:rsidRPr="00AE2768">
        <w:rPr>
          <w:rFonts w:ascii="GHEA Grapalat" w:hAnsi="GHEA Grapalat"/>
          <w:sz w:val="20"/>
          <w:lang w:val="hy-AM"/>
        </w:rPr>
        <w:t xml:space="preserve"> </w:t>
      </w:r>
    </w:p>
    <w:p w:rsidR="002462D0" w:rsidRPr="00AE2768" w:rsidRDefault="002462D0" w:rsidP="002462D0">
      <w:pPr>
        <w:ind w:firstLine="709"/>
        <w:jc w:val="both"/>
        <w:rPr>
          <w:rFonts w:ascii="GHEA Grapalat" w:hAnsi="GHEA Grapalat"/>
          <w:sz w:val="20"/>
          <w:lang w:val="hy-AM"/>
        </w:rPr>
      </w:pPr>
    </w:p>
    <w:p w:rsidR="002462D0" w:rsidRPr="00AE2768" w:rsidRDefault="002462D0" w:rsidP="002462D0">
      <w:pPr>
        <w:ind w:firstLine="709"/>
        <w:jc w:val="both"/>
        <w:rPr>
          <w:rFonts w:ascii="GHEA Grapalat" w:hAnsi="GHEA Grapalat"/>
          <w:sz w:val="20"/>
          <w:lang w:val="hy-AM"/>
        </w:rPr>
      </w:pPr>
    </w:p>
    <w:tbl>
      <w:tblPr>
        <w:tblW w:w="14175" w:type="dxa"/>
        <w:tblInd w:w="409" w:type="dxa"/>
        <w:tblLayout w:type="fixed"/>
        <w:tblLook w:val="0000"/>
      </w:tblPr>
      <w:tblGrid>
        <w:gridCol w:w="4536"/>
        <w:gridCol w:w="4536"/>
        <w:gridCol w:w="760"/>
        <w:gridCol w:w="4343"/>
      </w:tblGrid>
      <w:tr w:rsidR="002462D0" w:rsidRPr="00AE2768" w:rsidTr="00A45DD0">
        <w:tc>
          <w:tcPr>
            <w:tcW w:w="4536" w:type="dxa"/>
          </w:tcPr>
          <w:p w:rsidR="002462D0" w:rsidRPr="008977A9" w:rsidRDefault="002462D0" w:rsidP="00A45DD0">
            <w:pPr>
              <w:pStyle w:val="aff3"/>
              <w:jc w:val="center"/>
              <w:rPr>
                <w:rFonts w:ascii="Times LatArm" w:hAnsi="Times LatArm"/>
                <w:lang w:val="hy-AM"/>
              </w:rPr>
            </w:pPr>
          </w:p>
          <w:p w:rsidR="002462D0" w:rsidRPr="001528CE" w:rsidRDefault="002462D0" w:rsidP="00A45DD0">
            <w:pPr>
              <w:pStyle w:val="aff3"/>
              <w:jc w:val="center"/>
              <w:rPr>
                <w:rFonts w:ascii="Sylfaen" w:hAnsi="Sylfaen"/>
                <w:lang w:val="hy-AM"/>
              </w:rPr>
            </w:pPr>
            <w:r w:rsidRPr="001528CE">
              <w:rPr>
                <w:rFonts w:ascii="Sylfaen" w:hAnsi="Sylfaen"/>
                <w:lang w:val="hy-AM"/>
              </w:rPr>
              <w:t>ԳՆՈՐԴ</w:t>
            </w:r>
          </w:p>
          <w:p w:rsidR="002462D0" w:rsidRPr="001528CE" w:rsidRDefault="002462D0" w:rsidP="00A45DD0">
            <w:pPr>
              <w:pStyle w:val="aff3"/>
              <w:jc w:val="center"/>
              <w:rPr>
                <w:rFonts w:ascii="Times LatArm" w:hAnsi="Times LatArm"/>
                <w:lang w:val="hy-AM"/>
              </w:rPr>
            </w:pPr>
          </w:p>
          <w:p w:rsidR="002462D0" w:rsidRPr="001528CE" w:rsidRDefault="002462D0" w:rsidP="00A45DD0">
            <w:pPr>
              <w:pStyle w:val="aff3"/>
              <w:jc w:val="center"/>
              <w:rPr>
                <w:rFonts w:ascii="Times LatArm" w:hAnsi="Times LatArm"/>
                <w:lang w:val="hy-AM"/>
              </w:rPr>
            </w:pPr>
          </w:p>
          <w:p w:rsidR="002462D0" w:rsidRPr="001528CE" w:rsidRDefault="002462D0" w:rsidP="00A45DD0">
            <w:pPr>
              <w:pStyle w:val="aff3"/>
              <w:jc w:val="center"/>
              <w:rPr>
                <w:rFonts w:ascii="Times LatArm" w:hAnsi="Times LatArm"/>
                <w:lang w:val="hy-AM"/>
              </w:rPr>
            </w:pPr>
            <w:r w:rsidRPr="001528CE">
              <w:rPr>
                <w:rFonts w:ascii="Times LatArm" w:hAnsi="Times LatArm"/>
                <w:lang w:val="hy-AM"/>
              </w:rPr>
              <w:t xml:space="preserve">ì»ñÇÝ äïÕÝÇÇ </w:t>
            </w:r>
            <w:r w:rsidRPr="008977A9">
              <w:rPr>
                <w:rFonts w:ascii="Sylfaen" w:hAnsi="Sylfaen"/>
                <w:lang w:val="hy-AM"/>
              </w:rPr>
              <w:t>հ</w:t>
            </w:r>
            <w:r w:rsidRPr="001528CE">
              <w:rPr>
                <w:rFonts w:ascii="Times LatArm" w:hAnsi="Times LatArm"/>
                <w:lang w:val="hy-AM"/>
              </w:rPr>
              <w:t>³</w:t>
            </w:r>
            <w:r w:rsidRPr="008977A9">
              <w:rPr>
                <w:rFonts w:ascii="Sylfaen" w:hAnsi="Sylfaen"/>
                <w:lang w:val="hy-AM"/>
              </w:rPr>
              <w:t>մայնքա</w:t>
            </w:r>
            <w:r w:rsidRPr="001528CE">
              <w:rPr>
                <w:rFonts w:ascii="Times LatArm" w:hAnsi="Times LatArm"/>
                <w:lang w:val="hy-AM"/>
              </w:rPr>
              <w:t>å»ï³ñ³Ý</w:t>
            </w:r>
          </w:p>
        </w:tc>
        <w:tc>
          <w:tcPr>
            <w:tcW w:w="4536" w:type="dxa"/>
          </w:tcPr>
          <w:p w:rsidR="002462D0" w:rsidRPr="00AE2768" w:rsidRDefault="002462D0" w:rsidP="00A45DD0">
            <w:pPr>
              <w:jc w:val="center"/>
              <w:rPr>
                <w:rFonts w:ascii="GHEA Grapalat" w:hAnsi="GHEA Grapalat" w:cs="Sylfaen"/>
                <w:b/>
                <w:bCs/>
                <w:lang w:val="nb-NO"/>
              </w:rPr>
            </w:pPr>
            <w:r w:rsidRPr="00AE2768">
              <w:rPr>
                <w:rFonts w:ascii="GHEA Grapalat" w:hAnsi="GHEA Grapalat" w:cs="Sylfaen"/>
                <w:b/>
                <w:bCs/>
                <w:lang w:val="nb-NO"/>
              </w:rPr>
              <w:t>ԳՆՈՐԴ</w:t>
            </w:r>
          </w:p>
          <w:p w:rsidR="002462D0" w:rsidRPr="00AE2768" w:rsidRDefault="002462D0" w:rsidP="00A45DD0">
            <w:pPr>
              <w:jc w:val="center"/>
              <w:rPr>
                <w:rFonts w:ascii="GHEA Grapalat" w:hAnsi="GHEA Grapalat"/>
                <w:u w:val="single"/>
              </w:rPr>
            </w:pPr>
            <w:r w:rsidRPr="00AE2768">
              <w:rPr>
                <w:rFonts w:ascii="GHEA Grapalat" w:hAnsi="GHEA Grapalat"/>
                <w:sz w:val="22"/>
                <w:szCs w:val="22"/>
                <w:u w:val="single"/>
              </w:rPr>
              <w:t xml:space="preserve"> </w:t>
            </w:r>
          </w:p>
          <w:p w:rsidR="002462D0" w:rsidRDefault="002462D0" w:rsidP="00A45DD0">
            <w:pPr>
              <w:rPr>
                <w:rFonts w:ascii="GHEA Grapalat" w:hAnsi="GHEA Grapalat"/>
              </w:rPr>
            </w:pPr>
          </w:p>
          <w:p w:rsidR="002462D0" w:rsidRDefault="002462D0" w:rsidP="00A45DD0">
            <w:pPr>
              <w:rPr>
                <w:rFonts w:ascii="GHEA Grapalat" w:hAnsi="GHEA Grapalat"/>
              </w:rPr>
            </w:pPr>
          </w:p>
          <w:p w:rsidR="002462D0" w:rsidRDefault="002462D0" w:rsidP="00A45DD0">
            <w:pPr>
              <w:rPr>
                <w:rFonts w:ascii="GHEA Grapalat" w:hAnsi="GHEA Grapalat"/>
              </w:rPr>
            </w:pPr>
          </w:p>
          <w:p w:rsidR="002462D0" w:rsidRDefault="002462D0" w:rsidP="00A45DD0">
            <w:pPr>
              <w:rPr>
                <w:rFonts w:ascii="GHEA Grapalat" w:hAnsi="GHEA Grapalat"/>
              </w:rPr>
            </w:pPr>
          </w:p>
          <w:p w:rsidR="002462D0" w:rsidRPr="001528CE" w:rsidRDefault="002462D0" w:rsidP="00A45DD0">
            <w:pPr>
              <w:rPr>
                <w:rFonts w:ascii="GHEA Grapalat" w:hAnsi="GHEA Grapalat"/>
              </w:rPr>
            </w:pPr>
          </w:p>
          <w:p w:rsidR="002462D0" w:rsidRPr="00AE2768" w:rsidRDefault="002462D0" w:rsidP="00A45DD0">
            <w:pPr>
              <w:jc w:val="center"/>
              <w:rPr>
                <w:rFonts w:ascii="GHEA Grapalat" w:hAnsi="GHEA Grapalat"/>
                <w:lang w:val="hy-AM"/>
              </w:rPr>
            </w:pPr>
            <w:r w:rsidRPr="00AE2768">
              <w:rPr>
                <w:rFonts w:ascii="GHEA Grapalat" w:hAnsi="GHEA Grapalat"/>
                <w:lang w:val="hy-AM"/>
              </w:rPr>
              <w:t>---------------------------------</w:t>
            </w:r>
          </w:p>
          <w:p w:rsidR="002462D0" w:rsidRPr="00AE2768" w:rsidRDefault="002462D0" w:rsidP="00A45DD0">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hy-AM"/>
              </w:rPr>
              <w:t>ստորագրություն</w:t>
            </w:r>
            <w:r w:rsidRPr="00AE2768">
              <w:rPr>
                <w:rFonts w:ascii="GHEA Grapalat" w:hAnsi="GHEA Grapalat"/>
                <w:sz w:val="18"/>
                <w:szCs w:val="18"/>
              </w:rPr>
              <w:t>/</w:t>
            </w:r>
          </w:p>
          <w:p w:rsidR="002462D0" w:rsidRPr="00AE2768" w:rsidRDefault="002462D0" w:rsidP="00A45DD0">
            <w:pPr>
              <w:jc w:val="center"/>
              <w:rPr>
                <w:rFonts w:ascii="GHEA Grapalat" w:hAnsi="GHEA Grapalat"/>
                <w:sz w:val="18"/>
                <w:szCs w:val="18"/>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c>
          <w:tcPr>
            <w:tcW w:w="760" w:type="dxa"/>
          </w:tcPr>
          <w:p w:rsidR="002462D0" w:rsidRPr="00AE2768" w:rsidRDefault="002462D0" w:rsidP="00A45DD0">
            <w:pPr>
              <w:jc w:val="center"/>
              <w:rPr>
                <w:rFonts w:ascii="GHEA Grapalat" w:hAnsi="GHEA Grapalat"/>
                <w:lang w:val="hy-AM"/>
              </w:rPr>
            </w:pPr>
          </w:p>
        </w:tc>
        <w:tc>
          <w:tcPr>
            <w:tcW w:w="4343" w:type="dxa"/>
          </w:tcPr>
          <w:p w:rsidR="002462D0" w:rsidRPr="00AE2768" w:rsidRDefault="002462D0" w:rsidP="00A45DD0">
            <w:pPr>
              <w:jc w:val="center"/>
              <w:rPr>
                <w:rFonts w:ascii="GHEA Grapalat" w:hAnsi="GHEA Grapalat" w:cs="Sylfaen"/>
                <w:b/>
                <w:bCs/>
                <w:lang w:val="hy-AM"/>
              </w:rPr>
            </w:pPr>
            <w:r w:rsidRPr="00AE2768">
              <w:rPr>
                <w:rFonts w:ascii="GHEA Grapalat" w:hAnsi="GHEA Grapalat" w:cs="Sylfaen"/>
                <w:b/>
                <w:bCs/>
                <w:lang w:val="hy-AM"/>
              </w:rPr>
              <w:t>ՎԱՃԱՌՈՂ</w:t>
            </w:r>
          </w:p>
          <w:p w:rsidR="002462D0" w:rsidRPr="00AE2768" w:rsidRDefault="002462D0" w:rsidP="00A45DD0">
            <w:pPr>
              <w:jc w:val="center"/>
              <w:rPr>
                <w:rFonts w:ascii="GHEA Grapalat" w:hAnsi="GHEA Grapalat"/>
                <w:lang w:val="hy-AM"/>
              </w:rPr>
            </w:pPr>
          </w:p>
          <w:p w:rsidR="002462D0" w:rsidRDefault="002462D0" w:rsidP="00A45DD0">
            <w:pPr>
              <w:jc w:val="center"/>
              <w:rPr>
                <w:rFonts w:ascii="GHEA Grapalat" w:hAnsi="GHEA Grapalat"/>
              </w:rPr>
            </w:pPr>
          </w:p>
          <w:p w:rsidR="002462D0" w:rsidRDefault="002462D0" w:rsidP="00A45DD0">
            <w:pPr>
              <w:jc w:val="center"/>
              <w:rPr>
                <w:rFonts w:ascii="GHEA Grapalat" w:hAnsi="GHEA Grapalat"/>
              </w:rPr>
            </w:pPr>
          </w:p>
          <w:p w:rsidR="002462D0" w:rsidRDefault="002462D0" w:rsidP="00A45DD0">
            <w:pPr>
              <w:jc w:val="center"/>
              <w:rPr>
                <w:rFonts w:ascii="GHEA Grapalat" w:hAnsi="GHEA Grapalat"/>
              </w:rPr>
            </w:pPr>
          </w:p>
          <w:p w:rsidR="002462D0" w:rsidRDefault="002462D0" w:rsidP="00A45DD0">
            <w:pPr>
              <w:jc w:val="center"/>
              <w:rPr>
                <w:rFonts w:ascii="GHEA Grapalat" w:hAnsi="GHEA Grapalat"/>
              </w:rPr>
            </w:pPr>
          </w:p>
          <w:p w:rsidR="002462D0" w:rsidRDefault="002462D0" w:rsidP="00A45DD0">
            <w:pPr>
              <w:jc w:val="center"/>
              <w:rPr>
                <w:rFonts w:ascii="GHEA Grapalat" w:hAnsi="GHEA Grapalat"/>
              </w:rPr>
            </w:pPr>
          </w:p>
          <w:p w:rsidR="002462D0" w:rsidRPr="00AE2768" w:rsidRDefault="002462D0" w:rsidP="00A45DD0">
            <w:pPr>
              <w:jc w:val="center"/>
              <w:rPr>
                <w:rFonts w:ascii="GHEA Grapalat" w:hAnsi="GHEA Grapalat"/>
                <w:lang w:val="hy-AM"/>
              </w:rPr>
            </w:pPr>
            <w:r w:rsidRPr="00AE2768">
              <w:rPr>
                <w:rFonts w:ascii="GHEA Grapalat" w:hAnsi="GHEA Grapalat"/>
                <w:lang w:val="hy-AM"/>
              </w:rPr>
              <w:t>--------------------------------</w:t>
            </w:r>
          </w:p>
          <w:p w:rsidR="002462D0" w:rsidRPr="00AE2768" w:rsidRDefault="002462D0" w:rsidP="00A45DD0">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hy-AM"/>
              </w:rPr>
              <w:t>ստորագրություն</w:t>
            </w:r>
            <w:r w:rsidRPr="00AE2768">
              <w:rPr>
                <w:rFonts w:ascii="GHEA Grapalat" w:hAnsi="GHEA Grapalat"/>
                <w:sz w:val="18"/>
                <w:szCs w:val="18"/>
              </w:rPr>
              <w:t>/</w:t>
            </w:r>
          </w:p>
          <w:p w:rsidR="002462D0" w:rsidRPr="00AE2768" w:rsidRDefault="002462D0" w:rsidP="00A45DD0">
            <w:pPr>
              <w:jc w:val="center"/>
              <w:rPr>
                <w:rFonts w:ascii="GHEA Grapalat" w:hAnsi="GHEA Grapalat"/>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r>
      <w:tr w:rsidR="002462D0" w:rsidRPr="00AE2768" w:rsidTr="00A45DD0">
        <w:tc>
          <w:tcPr>
            <w:tcW w:w="4536" w:type="dxa"/>
          </w:tcPr>
          <w:p w:rsidR="002462D0" w:rsidRPr="000761CF" w:rsidRDefault="002462D0" w:rsidP="00A45DD0">
            <w:pPr>
              <w:pStyle w:val="aff3"/>
              <w:jc w:val="center"/>
              <w:rPr>
                <w:rFonts w:ascii="Times LatArm" w:hAnsi="Times LatArm"/>
              </w:rPr>
            </w:pPr>
            <w:r w:rsidRPr="000761CF">
              <w:rPr>
                <w:rFonts w:ascii="Times LatArm" w:hAnsi="Times LatArm"/>
              </w:rPr>
              <w:t>Ð³ëó»</w:t>
            </w:r>
            <w:r w:rsidRPr="000761CF">
              <w:rPr>
                <w:rFonts w:ascii="Times LatArm" w:hAnsi="Times LatArm" w:cs="Sylfaen"/>
              </w:rPr>
              <w:t>`</w:t>
            </w:r>
            <w:r w:rsidRPr="000761CF">
              <w:rPr>
                <w:rFonts w:ascii="Times LatArm" w:hAnsi="Times LatArm"/>
              </w:rPr>
              <w:t xml:space="preserve"> </w:t>
            </w:r>
            <w:r w:rsidRPr="008977A9">
              <w:rPr>
                <w:rFonts w:ascii="Sylfaen" w:hAnsi="Sylfaen"/>
                <w:lang w:val="hy-AM"/>
              </w:rPr>
              <w:t>ՀՀ</w:t>
            </w:r>
            <w:r w:rsidRPr="001D6812">
              <w:rPr>
                <w:rFonts w:ascii="Sylfaen" w:hAnsi="Sylfaen"/>
              </w:rPr>
              <w:t>,</w:t>
            </w:r>
            <w:r w:rsidRPr="000761CF">
              <w:rPr>
                <w:rFonts w:ascii="Times LatArm" w:hAnsi="Times LatArm"/>
              </w:rPr>
              <w:t xml:space="preserve">Îáï³ÛùÇ Ù³ñ½, </w:t>
            </w:r>
          </w:p>
        </w:tc>
        <w:tc>
          <w:tcPr>
            <w:tcW w:w="4536" w:type="dxa"/>
          </w:tcPr>
          <w:p w:rsidR="002462D0" w:rsidRPr="00AE2768" w:rsidRDefault="002462D0" w:rsidP="00A45DD0">
            <w:pPr>
              <w:jc w:val="center"/>
              <w:rPr>
                <w:rFonts w:ascii="GHEA Grapalat" w:hAnsi="GHEA Grapalat" w:cs="Sylfaen"/>
                <w:b/>
                <w:bCs/>
                <w:lang w:val="nb-NO"/>
              </w:rPr>
            </w:pPr>
          </w:p>
        </w:tc>
        <w:tc>
          <w:tcPr>
            <w:tcW w:w="760" w:type="dxa"/>
          </w:tcPr>
          <w:p w:rsidR="002462D0" w:rsidRPr="00AE2768" w:rsidRDefault="002462D0" w:rsidP="00A45DD0">
            <w:pPr>
              <w:jc w:val="center"/>
              <w:rPr>
                <w:rFonts w:ascii="GHEA Grapalat" w:hAnsi="GHEA Grapalat"/>
                <w:lang w:val="hy-AM"/>
              </w:rPr>
            </w:pPr>
          </w:p>
        </w:tc>
        <w:tc>
          <w:tcPr>
            <w:tcW w:w="4343" w:type="dxa"/>
          </w:tcPr>
          <w:p w:rsidR="002462D0" w:rsidRPr="00AE2768" w:rsidRDefault="002462D0" w:rsidP="00A45DD0">
            <w:pPr>
              <w:jc w:val="center"/>
              <w:rPr>
                <w:rFonts w:ascii="GHEA Grapalat" w:hAnsi="GHEA Grapalat" w:cs="Sylfaen"/>
                <w:b/>
                <w:bCs/>
                <w:lang w:val="hy-AM"/>
              </w:rPr>
            </w:pPr>
          </w:p>
        </w:tc>
      </w:tr>
      <w:tr w:rsidR="002462D0" w:rsidRPr="00AE2768" w:rsidTr="00A45DD0">
        <w:tc>
          <w:tcPr>
            <w:tcW w:w="4536" w:type="dxa"/>
          </w:tcPr>
          <w:p w:rsidR="002462D0" w:rsidRPr="001D6812" w:rsidRDefault="002462D0" w:rsidP="00A45DD0">
            <w:pPr>
              <w:pStyle w:val="aff3"/>
              <w:jc w:val="center"/>
              <w:rPr>
                <w:rFonts w:ascii="Sylfaen" w:hAnsi="Sylfaen"/>
              </w:rPr>
            </w:pPr>
            <w:r w:rsidRPr="001D6812">
              <w:rPr>
                <w:rFonts w:ascii="Times LatArm" w:hAnsi="Times LatArm"/>
              </w:rPr>
              <w:t>·. ì»ñÇÝ äïÕÝÇ, 2</w:t>
            </w:r>
            <w:r w:rsidRPr="008977A9">
              <w:rPr>
                <w:rFonts w:ascii="Sylfaen" w:hAnsi="Sylfaen"/>
                <w:lang w:val="hy-AM"/>
              </w:rPr>
              <w:t>րդ</w:t>
            </w:r>
            <w:r w:rsidRPr="001D6812">
              <w:rPr>
                <w:rFonts w:ascii="Sylfaen" w:hAnsi="Sylfaen"/>
              </w:rPr>
              <w:t xml:space="preserve"> </w:t>
            </w:r>
            <w:r w:rsidRPr="008977A9">
              <w:rPr>
                <w:rFonts w:ascii="Sylfaen" w:hAnsi="Sylfaen"/>
                <w:lang w:val="hy-AM"/>
              </w:rPr>
              <w:t>փ</w:t>
            </w:r>
            <w:r w:rsidRPr="001D6812">
              <w:rPr>
                <w:rFonts w:ascii="Sylfaen" w:hAnsi="Sylfaen"/>
              </w:rPr>
              <w:t xml:space="preserve">., </w:t>
            </w:r>
            <w:r w:rsidRPr="008977A9">
              <w:rPr>
                <w:rFonts w:ascii="Sylfaen" w:hAnsi="Sylfaen"/>
                <w:lang w:val="hy-AM"/>
              </w:rPr>
              <w:t>թիվ</w:t>
            </w:r>
            <w:r w:rsidRPr="001D6812">
              <w:rPr>
                <w:rFonts w:ascii="Sylfaen" w:hAnsi="Sylfaen"/>
              </w:rPr>
              <w:t xml:space="preserve"> 48</w:t>
            </w:r>
          </w:p>
        </w:tc>
        <w:tc>
          <w:tcPr>
            <w:tcW w:w="4536" w:type="dxa"/>
          </w:tcPr>
          <w:p w:rsidR="002462D0" w:rsidRPr="00AE2768" w:rsidRDefault="002462D0" w:rsidP="00A45DD0">
            <w:pPr>
              <w:jc w:val="center"/>
              <w:rPr>
                <w:rFonts w:ascii="GHEA Grapalat" w:hAnsi="GHEA Grapalat" w:cs="Sylfaen"/>
                <w:b/>
                <w:bCs/>
                <w:lang w:val="nb-NO"/>
              </w:rPr>
            </w:pPr>
          </w:p>
        </w:tc>
        <w:tc>
          <w:tcPr>
            <w:tcW w:w="760" w:type="dxa"/>
          </w:tcPr>
          <w:p w:rsidR="002462D0" w:rsidRPr="00AE2768" w:rsidRDefault="002462D0" w:rsidP="00A45DD0">
            <w:pPr>
              <w:jc w:val="center"/>
              <w:rPr>
                <w:rFonts w:ascii="GHEA Grapalat" w:hAnsi="GHEA Grapalat"/>
                <w:lang w:val="hy-AM"/>
              </w:rPr>
            </w:pPr>
          </w:p>
        </w:tc>
        <w:tc>
          <w:tcPr>
            <w:tcW w:w="4343" w:type="dxa"/>
          </w:tcPr>
          <w:p w:rsidR="002462D0" w:rsidRPr="00AE2768" w:rsidRDefault="002462D0" w:rsidP="00A45DD0">
            <w:pPr>
              <w:jc w:val="center"/>
              <w:rPr>
                <w:rFonts w:ascii="GHEA Grapalat" w:hAnsi="GHEA Grapalat" w:cs="Sylfaen"/>
                <w:b/>
                <w:bCs/>
                <w:lang w:val="hy-AM"/>
              </w:rPr>
            </w:pPr>
          </w:p>
        </w:tc>
      </w:tr>
      <w:tr w:rsidR="002462D0" w:rsidRPr="00AE2768" w:rsidTr="00A45DD0">
        <w:tc>
          <w:tcPr>
            <w:tcW w:w="4536" w:type="dxa"/>
          </w:tcPr>
          <w:p w:rsidR="002462D0" w:rsidRPr="000761CF" w:rsidRDefault="002462D0" w:rsidP="00A45DD0">
            <w:pPr>
              <w:pStyle w:val="aff3"/>
              <w:jc w:val="center"/>
              <w:rPr>
                <w:rFonts w:ascii="Times LatArm" w:hAnsi="Times LatArm"/>
              </w:rPr>
            </w:pPr>
            <w:r w:rsidRPr="001D6812">
              <w:rPr>
                <w:rFonts w:ascii="Times LatArm" w:hAnsi="Times LatArm"/>
              </w:rPr>
              <w:t>ÐìÐÐ` 03503712</w:t>
            </w:r>
          </w:p>
        </w:tc>
        <w:tc>
          <w:tcPr>
            <w:tcW w:w="4536" w:type="dxa"/>
          </w:tcPr>
          <w:p w:rsidR="002462D0" w:rsidRPr="00AE2768" w:rsidRDefault="002462D0" w:rsidP="00A45DD0">
            <w:pPr>
              <w:jc w:val="center"/>
              <w:rPr>
                <w:rFonts w:ascii="GHEA Grapalat" w:hAnsi="GHEA Grapalat" w:cs="Sylfaen"/>
                <w:b/>
                <w:bCs/>
                <w:lang w:val="nb-NO"/>
              </w:rPr>
            </w:pPr>
          </w:p>
        </w:tc>
        <w:tc>
          <w:tcPr>
            <w:tcW w:w="760" w:type="dxa"/>
          </w:tcPr>
          <w:p w:rsidR="002462D0" w:rsidRPr="00AE2768" w:rsidRDefault="002462D0" w:rsidP="00A45DD0">
            <w:pPr>
              <w:jc w:val="center"/>
              <w:rPr>
                <w:rFonts w:ascii="GHEA Grapalat" w:hAnsi="GHEA Grapalat"/>
                <w:lang w:val="hy-AM"/>
              </w:rPr>
            </w:pPr>
          </w:p>
        </w:tc>
        <w:tc>
          <w:tcPr>
            <w:tcW w:w="4343" w:type="dxa"/>
          </w:tcPr>
          <w:p w:rsidR="002462D0" w:rsidRPr="00AE2768" w:rsidRDefault="002462D0" w:rsidP="00A45DD0">
            <w:pPr>
              <w:jc w:val="center"/>
              <w:rPr>
                <w:rFonts w:ascii="GHEA Grapalat" w:hAnsi="GHEA Grapalat" w:cs="Sylfaen"/>
                <w:b/>
                <w:bCs/>
                <w:lang w:val="hy-AM"/>
              </w:rPr>
            </w:pPr>
          </w:p>
        </w:tc>
      </w:tr>
      <w:tr w:rsidR="002462D0" w:rsidRPr="00AE2768" w:rsidTr="00A45DD0">
        <w:tc>
          <w:tcPr>
            <w:tcW w:w="4536" w:type="dxa"/>
          </w:tcPr>
          <w:p w:rsidR="002462D0" w:rsidRPr="00197D47" w:rsidRDefault="002462D0" w:rsidP="00A45DD0">
            <w:pPr>
              <w:pStyle w:val="aff3"/>
              <w:jc w:val="center"/>
              <w:rPr>
                <w:rFonts w:ascii="Times LatArm" w:hAnsi="Times LatArm"/>
              </w:rPr>
            </w:pPr>
            <w:r w:rsidRPr="001D6812">
              <w:rPr>
                <w:rFonts w:ascii="Times LatArm" w:hAnsi="Times LatArm"/>
              </w:rPr>
              <w:t>Ð/ Ð</w:t>
            </w:r>
            <w:r w:rsidRPr="001D6812">
              <w:rPr>
                <w:rFonts w:ascii="Times LatArm" w:hAnsi="Times LatArm" w:cs="Sylfaen"/>
              </w:rPr>
              <w:t xml:space="preserve"> `</w:t>
            </w:r>
            <w:r w:rsidRPr="001D6812">
              <w:rPr>
                <w:rFonts w:ascii="Times LatArm" w:hAnsi="Times LatArm"/>
              </w:rPr>
              <w:t xml:space="preserve"> 900102</w:t>
            </w:r>
            <w:r>
              <w:rPr>
                <w:rFonts w:ascii="Times LatArm" w:hAnsi="Times LatArm"/>
              </w:rPr>
              <w:t>281038</w:t>
            </w:r>
          </w:p>
        </w:tc>
        <w:tc>
          <w:tcPr>
            <w:tcW w:w="4536" w:type="dxa"/>
          </w:tcPr>
          <w:p w:rsidR="002462D0" w:rsidRPr="00AE2768" w:rsidRDefault="002462D0" w:rsidP="00A45DD0">
            <w:pPr>
              <w:jc w:val="center"/>
              <w:rPr>
                <w:rFonts w:ascii="GHEA Grapalat" w:hAnsi="GHEA Grapalat" w:cs="Sylfaen"/>
                <w:b/>
                <w:bCs/>
                <w:lang w:val="nb-NO"/>
              </w:rPr>
            </w:pPr>
          </w:p>
        </w:tc>
        <w:tc>
          <w:tcPr>
            <w:tcW w:w="760" w:type="dxa"/>
          </w:tcPr>
          <w:p w:rsidR="002462D0" w:rsidRPr="00AE2768" w:rsidRDefault="002462D0" w:rsidP="00A45DD0">
            <w:pPr>
              <w:jc w:val="center"/>
              <w:rPr>
                <w:rFonts w:ascii="GHEA Grapalat" w:hAnsi="GHEA Grapalat"/>
                <w:lang w:val="hy-AM"/>
              </w:rPr>
            </w:pPr>
          </w:p>
        </w:tc>
        <w:tc>
          <w:tcPr>
            <w:tcW w:w="4343" w:type="dxa"/>
          </w:tcPr>
          <w:p w:rsidR="002462D0" w:rsidRPr="00AE2768" w:rsidRDefault="002462D0" w:rsidP="00A45DD0">
            <w:pPr>
              <w:jc w:val="center"/>
              <w:rPr>
                <w:rFonts w:ascii="GHEA Grapalat" w:hAnsi="GHEA Grapalat" w:cs="Sylfaen"/>
                <w:b/>
                <w:bCs/>
                <w:lang w:val="hy-AM"/>
              </w:rPr>
            </w:pPr>
          </w:p>
        </w:tc>
      </w:tr>
      <w:tr w:rsidR="002462D0" w:rsidRPr="00AE2768" w:rsidTr="00A45DD0">
        <w:tc>
          <w:tcPr>
            <w:tcW w:w="4536" w:type="dxa"/>
          </w:tcPr>
          <w:p w:rsidR="002462D0" w:rsidRPr="000761CF" w:rsidRDefault="002462D0" w:rsidP="00A45DD0">
            <w:pPr>
              <w:pStyle w:val="aff3"/>
              <w:ind w:left="0"/>
              <w:jc w:val="center"/>
              <w:rPr>
                <w:rFonts w:ascii="Times LatArm" w:hAnsi="Times LatArm"/>
              </w:rPr>
            </w:pPr>
            <w:r w:rsidRPr="008977A9">
              <w:rPr>
                <w:rFonts w:ascii="Sylfaen" w:hAnsi="Sylfaen"/>
                <w:lang w:val="hy-AM"/>
              </w:rPr>
              <w:t>Համայնքի</w:t>
            </w:r>
            <w:r w:rsidRPr="001D6812">
              <w:rPr>
                <w:rFonts w:ascii="Sylfaen" w:hAnsi="Sylfaen"/>
              </w:rPr>
              <w:t xml:space="preserve"> </w:t>
            </w:r>
            <w:r w:rsidRPr="008977A9">
              <w:rPr>
                <w:rFonts w:ascii="Sylfaen" w:hAnsi="Sylfaen"/>
                <w:lang w:val="hy-AM"/>
              </w:rPr>
              <w:t>ղեկավար</w:t>
            </w:r>
            <w:r w:rsidRPr="000761CF">
              <w:rPr>
                <w:rFonts w:ascii="Times LatArm" w:hAnsi="Times LatArm"/>
              </w:rPr>
              <w:t>` ¶¨áñ· äáÕáëÛ³Ý</w:t>
            </w:r>
          </w:p>
        </w:tc>
        <w:tc>
          <w:tcPr>
            <w:tcW w:w="4536" w:type="dxa"/>
          </w:tcPr>
          <w:p w:rsidR="002462D0" w:rsidRPr="00AE2768" w:rsidRDefault="002462D0" w:rsidP="00A45DD0">
            <w:pPr>
              <w:jc w:val="center"/>
              <w:rPr>
                <w:rFonts w:ascii="GHEA Grapalat" w:hAnsi="GHEA Grapalat" w:cs="Sylfaen"/>
                <w:b/>
                <w:bCs/>
                <w:lang w:val="nb-NO"/>
              </w:rPr>
            </w:pPr>
          </w:p>
        </w:tc>
        <w:tc>
          <w:tcPr>
            <w:tcW w:w="760" w:type="dxa"/>
          </w:tcPr>
          <w:p w:rsidR="002462D0" w:rsidRPr="00AE2768" w:rsidRDefault="002462D0" w:rsidP="00A45DD0">
            <w:pPr>
              <w:jc w:val="center"/>
              <w:rPr>
                <w:rFonts w:ascii="GHEA Grapalat" w:hAnsi="GHEA Grapalat"/>
                <w:lang w:val="hy-AM"/>
              </w:rPr>
            </w:pPr>
          </w:p>
        </w:tc>
        <w:tc>
          <w:tcPr>
            <w:tcW w:w="4343" w:type="dxa"/>
          </w:tcPr>
          <w:p w:rsidR="002462D0" w:rsidRPr="00AE2768" w:rsidRDefault="002462D0" w:rsidP="00A45DD0">
            <w:pPr>
              <w:jc w:val="center"/>
              <w:rPr>
                <w:rFonts w:ascii="GHEA Grapalat" w:hAnsi="GHEA Grapalat" w:cs="Sylfaen"/>
                <w:b/>
                <w:bCs/>
                <w:lang w:val="hy-AM"/>
              </w:rPr>
            </w:pPr>
          </w:p>
        </w:tc>
      </w:tr>
      <w:tr w:rsidR="002462D0" w:rsidRPr="00AE2768" w:rsidTr="00A45DD0">
        <w:tc>
          <w:tcPr>
            <w:tcW w:w="4536" w:type="dxa"/>
          </w:tcPr>
          <w:p w:rsidR="002462D0" w:rsidRPr="008977A9" w:rsidRDefault="002462D0" w:rsidP="00A45DD0">
            <w:pPr>
              <w:jc w:val="right"/>
              <w:rPr>
                <w:rFonts w:ascii="Times LatArm" w:hAnsi="Times LatArm"/>
                <w:lang w:val="hy-AM"/>
              </w:rPr>
            </w:pPr>
          </w:p>
          <w:p w:rsidR="002462D0" w:rsidRPr="000761CF" w:rsidRDefault="002462D0" w:rsidP="00A45DD0">
            <w:pPr>
              <w:jc w:val="right"/>
              <w:rPr>
                <w:rFonts w:ascii="Times LatArm" w:hAnsi="Times LatArm"/>
              </w:rPr>
            </w:pPr>
            <w:r w:rsidRPr="000761CF">
              <w:rPr>
                <w:rFonts w:ascii="Times LatArm" w:hAnsi="Times LatArm"/>
              </w:rPr>
              <w:t>-------------------------------------------</w:t>
            </w:r>
          </w:p>
          <w:p w:rsidR="002462D0" w:rsidRPr="000761CF" w:rsidRDefault="002462D0" w:rsidP="00A45DD0">
            <w:pPr>
              <w:pStyle w:val="aff3"/>
              <w:ind w:left="0" w:firstLine="709"/>
              <w:jc w:val="right"/>
              <w:rPr>
                <w:rFonts w:ascii="Times LatArm" w:hAnsi="Times LatArm"/>
              </w:rPr>
            </w:pPr>
            <w:r w:rsidRPr="000761CF">
              <w:rPr>
                <w:rFonts w:ascii="Times LatArm" w:hAnsi="Times LatArm"/>
              </w:rPr>
              <w:t>Î.î.</w:t>
            </w:r>
          </w:p>
          <w:p w:rsidR="002462D0" w:rsidRPr="000761CF" w:rsidRDefault="002462D0" w:rsidP="00A45DD0">
            <w:pPr>
              <w:pStyle w:val="aff3"/>
              <w:ind w:left="0"/>
              <w:jc w:val="center"/>
              <w:rPr>
                <w:rFonts w:ascii="Times LatArm" w:hAnsi="Times LatArm"/>
              </w:rPr>
            </w:pPr>
          </w:p>
        </w:tc>
        <w:tc>
          <w:tcPr>
            <w:tcW w:w="4536" w:type="dxa"/>
          </w:tcPr>
          <w:p w:rsidR="002462D0" w:rsidRPr="00AE2768" w:rsidRDefault="002462D0" w:rsidP="00A45DD0">
            <w:pPr>
              <w:jc w:val="center"/>
              <w:rPr>
                <w:rFonts w:ascii="GHEA Grapalat" w:hAnsi="GHEA Grapalat" w:cs="Sylfaen"/>
                <w:b/>
                <w:bCs/>
                <w:lang w:val="nb-NO"/>
              </w:rPr>
            </w:pPr>
          </w:p>
        </w:tc>
        <w:tc>
          <w:tcPr>
            <w:tcW w:w="760" w:type="dxa"/>
          </w:tcPr>
          <w:p w:rsidR="002462D0" w:rsidRPr="00AE2768" w:rsidRDefault="002462D0" w:rsidP="00A45DD0">
            <w:pPr>
              <w:jc w:val="center"/>
              <w:rPr>
                <w:rFonts w:ascii="GHEA Grapalat" w:hAnsi="GHEA Grapalat"/>
                <w:lang w:val="hy-AM"/>
              </w:rPr>
            </w:pPr>
          </w:p>
        </w:tc>
        <w:tc>
          <w:tcPr>
            <w:tcW w:w="4343" w:type="dxa"/>
          </w:tcPr>
          <w:p w:rsidR="002462D0" w:rsidRPr="00AE2768" w:rsidRDefault="002462D0" w:rsidP="00A45DD0">
            <w:pPr>
              <w:jc w:val="center"/>
              <w:rPr>
                <w:rFonts w:ascii="GHEA Grapalat" w:hAnsi="GHEA Grapalat" w:cs="Sylfaen"/>
                <w:b/>
                <w:bCs/>
                <w:lang w:val="hy-AM"/>
              </w:rPr>
            </w:pPr>
          </w:p>
        </w:tc>
      </w:tr>
    </w:tbl>
    <w:p w:rsidR="002462D0" w:rsidRPr="00AE2768" w:rsidRDefault="002462D0" w:rsidP="002462D0">
      <w:pPr>
        <w:rPr>
          <w:rFonts w:ascii="GHEA Grapalat" w:hAnsi="GHEA Grapalat"/>
          <w:sz w:val="20"/>
          <w:lang w:val="hy-AM"/>
        </w:rPr>
      </w:pPr>
    </w:p>
    <w:p w:rsidR="002462D0" w:rsidRPr="00AE2768" w:rsidRDefault="002462D0" w:rsidP="002462D0">
      <w:pPr>
        <w:ind w:firstLine="720"/>
        <w:jc w:val="both"/>
        <w:rPr>
          <w:rFonts w:ascii="GHEA Grapalat" w:hAnsi="GHEA Grapalat"/>
          <w:sz w:val="20"/>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2462D0" w:rsidRPr="00AE2768" w:rsidRDefault="002462D0" w:rsidP="002462D0">
      <w:pPr>
        <w:tabs>
          <w:tab w:val="left" w:pos="1276"/>
        </w:tabs>
        <w:ind w:firstLine="720"/>
        <w:jc w:val="both"/>
        <w:rPr>
          <w:rFonts w:ascii="GHEA Grapalat" w:hAnsi="GHEA Grapalat" w:cs="Sylfaen"/>
          <w:sz w:val="20"/>
          <w:u w:val="single"/>
          <w:lang w:val="hy-AM"/>
        </w:rPr>
      </w:pPr>
    </w:p>
    <w:p w:rsidR="002462D0" w:rsidRPr="00AE2768" w:rsidRDefault="002462D0" w:rsidP="002462D0">
      <w:pPr>
        <w:rPr>
          <w:rFonts w:ascii="GHEA Grapalat" w:hAnsi="GHEA Grapalat"/>
          <w:sz w:val="20"/>
          <w:lang w:val="hy-AM"/>
        </w:rPr>
      </w:pPr>
    </w:p>
    <w:p w:rsidR="002462D0" w:rsidRPr="00AE2768" w:rsidRDefault="002462D0" w:rsidP="002462D0">
      <w:pPr>
        <w:rPr>
          <w:rFonts w:ascii="GHEA Grapalat" w:hAnsi="GHEA Grapalat"/>
          <w:sz w:val="20"/>
          <w:lang w:val="hy-AM"/>
        </w:rPr>
      </w:pPr>
    </w:p>
    <w:p w:rsidR="002462D0" w:rsidRPr="00AE2768" w:rsidRDefault="002462D0" w:rsidP="002462D0">
      <w:pPr>
        <w:rPr>
          <w:rFonts w:ascii="GHEA Grapalat" w:hAnsi="GHEA Grapalat"/>
          <w:sz w:val="20"/>
          <w:lang w:val="hy-AM"/>
        </w:rPr>
      </w:pPr>
    </w:p>
    <w:p w:rsidR="002462D0" w:rsidRPr="00AE2768" w:rsidRDefault="002462D0" w:rsidP="002462D0">
      <w:pPr>
        <w:rPr>
          <w:rFonts w:ascii="GHEA Grapalat" w:hAnsi="GHEA Grapalat"/>
          <w:sz w:val="20"/>
          <w:lang w:val="hy-AM"/>
        </w:rPr>
      </w:pPr>
    </w:p>
    <w:p w:rsidR="002462D0" w:rsidRDefault="002462D0" w:rsidP="002462D0">
      <w:pPr>
        <w:jc w:val="right"/>
        <w:rPr>
          <w:rFonts w:ascii="GHEA Grapalat" w:hAnsi="GHEA Grapalat"/>
          <w:sz w:val="20"/>
          <w:lang w:val="hy-AM"/>
        </w:rPr>
      </w:pPr>
    </w:p>
    <w:p w:rsidR="002462D0" w:rsidRDefault="002462D0" w:rsidP="002462D0">
      <w:pPr>
        <w:jc w:val="right"/>
        <w:rPr>
          <w:rFonts w:ascii="GHEA Grapalat" w:hAnsi="GHEA Grapalat"/>
          <w:sz w:val="20"/>
          <w:lang w:val="hy-AM"/>
        </w:rPr>
      </w:pPr>
    </w:p>
    <w:p w:rsidR="002462D0" w:rsidRDefault="002462D0" w:rsidP="002462D0">
      <w:pPr>
        <w:jc w:val="right"/>
        <w:rPr>
          <w:rFonts w:ascii="GHEA Grapalat" w:hAnsi="GHEA Grapalat"/>
          <w:sz w:val="20"/>
          <w:lang w:val="hy-AM"/>
        </w:rPr>
      </w:pPr>
    </w:p>
    <w:p w:rsidR="002462D0" w:rsidRPr="00AE2768" w:rsidRDefault="002462D0" w:rsidP="002462D0">
      <w:pPr>
        <w:jc w:val="right"/>
        <w:rPr>
          <w:rFonts w:ascii="GHEA Grapalat" w:hAnsi="GHEA Grapalat"/>
          <w:sz w:val="20"/>
          <w:lang w:val="hy-AM"/>
        </w:rPr>
        <w:sectPr w:rsidR="002462D0" w:rsidRPr="00AE2768" w:rsidSect="005F0200">
          <w:pgSz w:w="11906" w:h="16838" w:code="9"/>
          <w:pgMar w:top="720" w:right="662" w:bottom="533" w:left="1138" w:header="562" w:footer="562" w:gutter="0"/>
          <w:cols w:space="720"/>
        </w:sectPr>
      </w:pPr>
    </w:p>
    <w:p w:rsidR="002462D0" w:rsidRPr="00AE2768" w:rsidRDefault="002462D0" w:rsidP="002462D0">
      <w:pPr>
        <w:jc w:val="right"/>
        <w:rPr>
          <w:rFonts w:ascii="GHEA Grapalat" w:hAnsi="GHEA Grapalat"/>
          <w:i/>
          <w:sz w:val="18"/>
          <w:lang w:val="hy-AM"/>
        </w:rPr>
      </w:pPr>
      <w:r w:rsidRPr="00AE2768">
        <w:rPr>
          <w:rFonts w:ascii="GHEA Grapalat" w:hAnsi="GHEA Grapalat"/>
          <w:i/>
          <w:sz w:val="18"/>
          <w:lang w:val="hy-AM"/>
        </w:rPr>
        <w:lastRenderedPageBreak/>
        <w:t>Հավելված N 1</w:t>
      </w:r>
    </w:p>
    <w:p w:rsidR="002462D0" w:rsidRPr="00AE2768" w:rsidRDefault="002462D0" w:rsidP="002462D0">
      <w:pPr>
        <w:jc w:val="right"/>
        <w:rPr>
          <w:rFonts w:ascii="GHEA Grapalat" w:hAnsi="GHEA Grapalat"/>
          <w:i/>
          <w:sz w:val="18"/>
          <w:lang w:val="hy-AM"/>
        </w:rPr>
      </w:pPr>
      <w:r w:rsidRPr="00AE2768">
        <w:rPr>
          <w:rFonts w:ascii="GHEA Grapalat" w:hAnsi="GHEA Grapalat"/>
          <w:i/>
          <w:sz w:val="18"/>
          <w:lang w:val="hy-AM"/>
        </w:rPr>
        <w:t xml:space="preserve">«         »              20  թ. կնքված </w:t>
      </w:r>
    </w:p>
    <w:p w:rsidR="002462D0" w:rsidRPr="00AE2768" w:rsidRDefault="002462D0" w:rsidP="002462D0">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2462D0" w:rsidRPr="00AE2768" w:rsidRDefault="002462D0" w:rsidP="002462D0">
      <w:pPr>
        <w:jc w:val="center"/>
        <w:rPr>
          <w:rFonts w:ascii="GHEA Grapalat" w:hAnsi="GHEA Grapalat"/>
          <w:sz w:val="20"/>
          <w:lang w:val="hy-AM"/>
        </w:rPr>
      </w:pPr>
    </w:p>
    <w:p w:rsidR="002462D0" w:rsidRPr="00AE2768" w:rsidRDefault="002462D0" w:rsidP="002462D0">
      <w:pPr>
        <w:jc w:val="center"/>
        <w:rPr>
          <w:rFonts w:ascii="GHEA Grapalat" w:hAnsi="GHEA Grapalat"/>
          <w:sz w:val="20"/>
          <w:lang w:val="hy-AM"/>
        </w:rPr>
      </w:pPr>
      <w:r w:rsidRPr="00AE2768">
        <w:rPr>
          <w:rFonts w:ascii="GHEA Grapalat" w:hAnsi="GHEA Grapalat"/>
          <w:sz w:val="20"/>
          <w:lang w:val="hy-AM"/>
        </w:rPr>
        <w:t>ՏԵԽՆԻԿԱԿԱՆ ԲՆՈՒԹԱԳԻՐ - ԳՆՄԱՆ ԺԱՄԱՆԱԿԱՑՈՒՅՑ*</w:t>
      </w:r>
    </w:p>
    <w:p w:rsidR="002462D0" w:rsidRPr="00AE2768" w:rsidRDefault="002462D0" w:rsidP="002462D0">
      <w:pPr>
        <w:jc w:val="center"/>
        <w:rPr>
          <w:rFonts w:ascii="GHEA Grapalat" w:hAnsi="GHEA Grapalat"/>
          <w:sz w:val="20"/>
          <w:lang w:val="hy-AM"/>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
        <w:gridCol w:w="992"/>
        <w:gridCol w:w="993"/>
        <w:gridCol w:w="567"/>
        <w:gridCol w:w="7229"/>
        <w:gridCol w:w="567"/>
        <w:gridCol w:w="709"/>
        <w:gridCol w:w="567"/>
        <w:gridCol w:w="567"/>
        <w:gridCol w:w="850"/>
        <w:gridCol w:w="567"/>
        <w:gridCol w:w="992"/>
      </w:tblGrid>
      <w:tr w:rsidR="002462D0" w:rsidRPr="00BC36C7" w:rsidTr="00A45DD0">
        <w:tc>
          <w:tcPr>
            <w:tcW w:w="15039" w:type="dxa"/>
            <w:gridSpan w:val="12"/>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Ապրանքի</w:t>
            </w:r>
          </w:p>
        </w:tc>
      </w:tr>
      <w:tr w:rsidR="002462D0" w:rsidRPr="00BC36C7" w:rsidTr="00A45DD0">
        <w:trPr>
          <w:trHeight w:val="219"/>
        </w:trPr>
        <w:tc>
          <w:tcPr>
            <w:tcW w:w="439" w:type="dxa"/>
            <w:vMerge w:val="restart"/>
            <w:vAlign w:val="center"/>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հրավերով նախատեսված չափաբաժնի համարը</w:t>
            </w:r>
          </w:p>
        </w:tc>
        <w:tc>
          <w:tcPr>
            <w:tcW w:w="992" w:type="dxa"/>
            <w:vMerge w:val="restart"/>
            <w:vAlign w:val="center"/>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գնումների պլանով նախատեսված միջանցիկ ծածկագիրը` ըստ ԳՄԱ դասակարգման (CPV)</w:t>
            </w:r>
          </w:p>
        </w:tc>
        <w:tc>
          <w:tcPr>
            <w:tcW w:w="993" w:type="dxa"/>
            <w:vMerge w:val="restart"/>
            <w:vAlign w:val="center"/>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անվանումը և ապրանքային նշանը**</w:t>
            </w:r>
          </w:p>
        </w:tc>
        <w:tc>
          <w:tcPr>
            <w:tcW w:w="567" w:type="dxa"/>
            <w:vMerge w:val="restart"/>
            <w:vAlign w:val="center"/>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արտադրողի անվանումը և ծագման երկիրը**</w:t>
            </w:r>
          </w:p>
        </w:tc>
        <w:tc>
          <w:tcPr>
            <w:tcW w:w="7229" w:type="dxa"/>
            <w:vMerge w:val="restart"/>
            <w:vAlign w:val="center"/>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տեխնիկական բնութագիրը</w:t>
            </w:r>
          </w:p>
        </w:tc>
        <w:tc>
          <w:tcPr>
            <w:tcW w:w="567" w:type="dxa"/>
            <w:vMerge w:val="restart"/>
            <w:vAlign w:val="center"/>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չափման միավորը</w:t>
            </w:r>
          </w:p>
        </w:tc>
        <w:tc>
          <w:tcPr>
            <w:tcW w:w="709" w:type="dxa"/>
            <w:vMerge w:val="restart"/>
            <w:vAlign w:val="center"/>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միավոր գինը/ՀՀ դրամ</w:t>
            </w:r>
          </w:p>
        </w:tc>
        <w:tc>
          <w:tcPr>
            <w:tcW w:w="567" w:type="dxa"/>
            <w:vMerge w:val="restart"/>
            <w:vAlign w:val="center"/>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ընդհանուր գինը/ՀՀ դրամ</w:t>
            </w:r>
          </w:p>
        </w:tc>
        <w:tc>
          <w:tcPr>
            <w:tcW w:w="567" w:type="dxa"/>
            <w:vMerge w:val="restart"/>
            <w:vAlign w:val="center"/>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ընդհանուր քանակը</w:t>
            </w:r>
          </w:p>
        </w:tc>
        <w:tc>
          <w:tcPr>
            <w:tcW w:w="2409" w:type="dxa"/>
            <w:gridSpan w:val="3"/>
            <w:vAlign w:val="center"/>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մատակարարման</w:t>
            </w:r>
          </w:p>
        </w:tc>
      </w:tr>
      <w:tr w:rsidR="002462D0" w:rsidRPr="00BC36C7" w:rsidTr="00A45DD0">
        <w:trPr>
          <w:trHeight w:val="3171"/>
        </w:trPr>
        <w:tc>
          <w:tcPr>
            <w:tcW w:w="439" w:type="dxa"/>
            <w:vMerge/>
            <w:vAlign w:val="center"/>
          </w:tcPr>
          <w:p w:rsidR="002462D0" w:rsidRPr="00BC36C7" w:rsidRDefault="002462D0" w:rsidP="00A45DD0">
            <w:pPr>
              <w:jc w:val="center"/>
              <w:rPr>
                <w:rFonts w:ascii="GHEA Grapalat" w:hAnsi="GHEA Grapalat"/>
                <w:sz w:val="12"/>
                <w:szCs w:val="12"/>
              </w:rPr>
            </w:pPr>
          </w:p>
        </w:tc>
        <w:tc>
          <w:tcPr>
            <w:tcW w:w="992" w:type="dxa"/>
            <w:vMerge/>
            <w:vAlign w:val="center"/>
          </w:tcPr>
          <w:p w:rsidR="002462D0" w:rsidRPr="00BC36C7" w:rsidRDefault="002462D0" w:rsidP="00A45DD0">
            <w:pPr>
              <w:jc w:val="center"/>
              <w:rPr>
                <w:rFonts w:ascii="GHEA Grapalat" w:hAnsi="GHEA Grapalat"/>
                <w:sz w:val="12"/>
                <w:szCs w:val="12"/>
              </w:rPr>
            </w:pPr>
          </w:p>
        </w:tc>
        <w:tc>
          <w:tcPr>
            <w:tcW w:w="993" w:type="dxa"/>
            <w:vMerge/>
            <w:vAlign w:val="center"/>
          </w:tcPr>
          <w:p w:rsidR="002462D0" w:rsidRPr="00BC36C7" w:rsidRDefault="002462D0" w:rsidP="00A45DD0">
            <w:pPr>
              <w:jc w:val="center"/>
              <w:rPr>
                <w:rFonts w:ascii="GHEA Grapalat" w:hAnsi="GHEA Grapalat"/>
                <w:sz w:val="12"/>
                <w:szCs w:val="12"/>
              </w:rPr>
            </w:pPr>
          </w:p>
        </w:tc>
        <w:tc>
          <w:tcPr>
            <w:tcW w:w="567" w:type="dxa"/>
            <w:vMerge/>
            <w:vAlign w:val="center"/>
          </w:tcPr>
          <w:p w:rsidR="002462D0" w:rsidRPr="00BC36C7" w:rsidRDefault="002462D0" w:rsidP="00A45DD0">
            <w:pPr>
              <w:jc w:val="center"/>
              <w:rPr>
                <w:rFonts w:ascii="GHEA Grapalat" w:hAnsi="GHEA Grapalat"/>
                <w:sz w:val="12"/>
                <w:szCs w:val="12"/>
              </w:rPr>
            </w:pPr>
          </w:p>
        </w:tc>
        <w:tc>
          <w:tcPr>
            <w:tcW w:w="7229" w:type="dxa"/>
            <w:vMerge/>
            <w:vAlign w:val="center"/>
          </w:tcPr>
          <w:p w:rsidR="002462D0" w:rsidRPr="00BC36C7" w:rsidRDefault="002462D0" w:rsidP="00A45DD0">
            <w:pPr>
              <w:jc w:val="center"/>
              <w:rPr>
                <w:rFonts w:ascii="GHEA Grapalat" w:hAnsi="GHEA Grapalat"/>
                <w:sz w:val="12"/>
                <w:szCs w:val="12"/>
              </w:rPr>
            </w:pPr>
          </w:p>
        </w:tc>
        <w:tc>
          <w:tcPr>
            <w:tcW w:w="567" w:type="dxa"/>
            <w:vMerge/>
            <w:vAlign w:val="center"/>
          </w:tcPr>
          <w:p w:rsidR="002462D0" w:rsidRPr="00BC36C7" w:rsidRDefault="002462D0" w:rsidP="00A45DD0">
            <w:pPr>
              <w:jc w:val="center"/>
              <w:rPr>
                <w:rFonts w:ascii="GHEA Grapalat" w:hAnsi="GHEA Grapalat"/>
                <w:sz w:val="12"/>
                <w:szCs w:val="12"/>
              </w:rPr>
            </w:pPr>
          </w:p>
        </w:tc>
        <w:tc>
          <w:tcPr>
            <w:tcW w:w="709" w:type="dxa"/>
            <w:vMerge/>
            <w:vAlign w:val="center"/>
          </w:tcPr>
          <w:p w:rsidR="002462D0" w:rsidRPr="00BC36C7" w:rsidRDefault="002462D0" w:rsidP="00A45DD0">
            <w:pPr>
              <w:jc w:val="center"/>
              <w:rPr>
                <w:rFonts w:ascii="GHEA Grapalat" w:hAnsi="GHEA Grapalat"/>
                <w:sz w:val="12"/>
                <w:szCs w:val="12"/>
              </w:rPr>
            </w:pPr>
          </w:p>
        </w:tc>
        <w:tc>
          <w:tcPr>
            <w:tcW w:w="567" w:type="dxa"/>
            <w:vMerge/>
            <w:vAlign w:val="center"/>
          </w:tcPr>
          <w:p w:rsidR="002462D0" w:rsidRPr="00BC36C7" w:rsidRDefault="002462D0" w:rsidP="00A45DD0">
            <w:pPr>
              <w:jc w:val="center"/>
              <w:rPr>
                <w:rFonts w:ascii="GHEA Grapalat" w:hAnsi="GHEA Grapalat"/>
                <w:sz w:val="12"/>
                <w:szCs w:val="12"/>
              </w:rPr>
            </w:pPr>
          </w:p>
        </w:tc>
        <w:tc>
          <w:tcPr>
            <w:tcW w:w="567" w:type="dxa"/>
            <w:vMerge/>
            <w:vAlign w:val="center"/>
          </w:tcPr>
          <w:p w:rsidR="002462D0" w:rsidRPr="00BC36C7" w:rsidRDefault="002462D0" w:rsidP="00A45DD0">
            <w:pPr>
              <w:jc w:val="center"/>
              <w:rPr>
                <w:rFonts w:ascii="GHEA Grapalat" w:hAnsi="GHEA Grapalat"/>
                <w:sz w:val="12"/>
                <w:szCs w:val="12"/>
              </w:rPr>
            </w:pPr>
          </w:p>
        </w:tc>
        <w:tc>
          <w:tcPr>
            <w:tcW w:w="850" w:type="dxa"/>
            <w:vAlign w:val="center"/>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հասցեն</w:t>
            </w:r>
          </w:p>
        </w:tc>
        <w:tc>
          <w:tcPr>
            <w:tcW w:w="567" w:type="dxa"/>
            <w:vAlign w:val="center"/>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ենթակա քանակը</w:t>
            </w:r>
          </w:p>
        </w:tc>
        <w:tc>
          <w:tcPr>
            <w:tcW w:w="992" w:type="dxa"/>
            <w:vAlign w:val="center"/>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Ժամկետը***</w:t>
            </w:r>
          </w:p>
          <w:p w:rsidR="002462D0" w:rsidRPr="00BC36C7" w:rsidRDefault="002462D0" w:rsidP="00A45DD0">
            <w:pPr>
              <w:jc w:val="center"/>
              <w:rPr>
                <w:rFonts w:ascii="GHEA Grapalat" w:hAnsi="GHEA Grapalat"/>
                <w:sz w:val="12"/>
                <w:szCs w:val="12"/>
              </w:rPr>
            </w:pPr>
          </w:p>
        </w:tc>
      </w:tr>
      <w:tr w:rsidR="002462D0" w:rsidRPr="00BC36C7" w:rsidTr="00A45DD0">
        <w:trPr>
          <w:trHeight w:val="1261"/>
        </w:trPr>
        <w:tc>
          <w:tcPr>
            <w:tcW w:w="439" w:type="dxa"/>
            <w:vMerge w:val="restart"/>
          </w:tcPr>
          <w:p w:rsidR="002462D0" w:rsidRPr="00BC36C7" w:rsidRDefault="002462D0" w:rsidP="00A45DD0">
            <w:pPr>
              <w:jc w:val="center"/>
              <w:rPr>
                <w:rFonts w:ascii="GHEA Grapalat" w:hAnsi="GHEA Grapalat"/>
                <w:sz w:val="12"/>
                <w:szCs w:val="12"/>
              </w:rPr>
            </w:pPr>
            <w:r w:rsidRPr="00BC36C7">
              <w:rPr>
                <w:rFonts w:ascii="GHEA Grapalat" w:hAnsi="GHEA Grapalat"/>
                <w:sz w:val="12"/>
                <w:szCs w:val="12"/>
              </w:rPr>
              <w:t>1</w:t>
            </w:r>
          </w:p>
        </w:tc>
        <w:tc>
          <w:tcPr>
            <w:tcW w:w="992" w:type="dxa"/>
            <w:vMerge w:val="restart"/>
          </w:tcPr>
          <w:p w:rsidR="002462D0" w:rsidRPr="00411A0D" w:rsidRDefault="002462D0" w:rsidP="00A45DD0">
            <w:pPr>
              <w:jc w:val="center"/>
              <w:rPr>
                <w:rFonts w:ascii="GHEA Grapalat" w:hAnsi="GHEA Grapalat"/>
                <w:sz w:val="16"/>
                <w:szCs w:val="16"/>
              </w:rPr>
            </w:pPr>
            <w:r w:rsidRPr="00BC36C7">
              <w:rPr>
                <w:rFonts w:ascii="GHEA Grapalat" w:hAnsi="GHEA Grapalat"/>
                <w:sz w:val="12"/>
                <w:szCs w:val="12"/>
              </w:rPr>
              <w:t xml:space="preserve"> </w:t>
            </w:r>
            <w:r>
              <w:rPr>
                <w:rFonts w:ascii="GHEA Grapalat" w:hAnsi="GHEA Grapalat"/>
                <w:sz w:val="16"/>
                <w:szCs w:val="16"/>
              </w:rPr>
              <w:t>09410000</w:t>
            </w:r>
          </w:p>
          <w:p w:rsidR="002462D0" w:rsidRPr="00BC36C7" w:rsidRDefault="002462D0" w:rsidP="00A45DD0">
            <w:pPr>
              <w:jc w:val="center"/>
              <w:rPr>
                <w:rFonts w:ascii="GHEA Grapalat" w:hAnsi="GHEA Grapalat"/>
                <w:sz w:val="12"/>
                <w:szCs w:val="12"/>
              </w:rPr>
            </w:pPr>
          </w:p>
        </w:tc>
        <w:tc>
          <w:tcPr>
            <w:tcW w:w="993" w:type="dxa"/>
            <w:vMerge w:val="restart"/>
          </w:tcPr>
          <w:p w:rsidR="002462D0" w:rsidRPr="00BC36C7" w:rsidRDefault="002462D0" w:rsidP="00A45DD0">
            <w:pPr>
              <w:rPr>
                <w:rFonts w:ascii="GHEA Grapalat" w:hAnsi="GHEA Grapalat"/>
                <w:sz w:val="12"/>
                <w:szCs w:val="12"/>
              </w:rPr>
            </w:pPr>
            <w:r>
              <w:rPr>
                <w:rFonts w:ascii="GHEA Grapalat" w:hAnsi="GHEA Grapalat"/>
                <w:sz w:val="16"/>
                <w:szCs w:val="16"/>
                <w:lang w:val="es-ES"/>
              </w:rPr>
              <w:t>Սեղմված բնական գազ</w:t>
            </w:r>
          </w:p>
        </w:tc>
        <w:tc>
          <w:tcPr>
            <w:tcW w:w="567" w:type="dxa"/>
            <w:vMerge w:val="restart"/>
          </w:tcPr>
          <w:p w:rsidR="002462D0" w:rsidRPr="00BC36C7" w:rsidRDefault="002462D0" w:rsidP="00A45DD0">
            <w:pPr>
              <w:jc w:val="center"/>
              <w:rPr>
                <w:rFonts w:ascii="GHEA Grapalat" w:hAnsi="GHEA Grapalat"/>
                <w:sz w:val="12"/>
                <w:szCs w:val="12"/>
              </w:rPr>
            </w:pPr>
          </w:p>
        </w:tc>
        <w:tc>
          <w:tcPr>
            <w:tcW w:w="7229" w:type="dxa"/>
            <w:vMerge w:val="restart"/>
            <w:vAlign w:val="center"/>
          </w:tcPr>
          <w:p w:rsidR="002462D0" w:rsidRPr="00474455" w:rsidRDefault="002462D0" w:rsidP="00A45DD0">
            <w:pPr>
              <w:rPr>
                <w:rFonts w:ascii="Arial LatArm" w:hAnsi="Arial LatArm" w:cs="Arial"/>
                <w:sz w:val="16"/>
                <w:szCs w:val="16"/>
              </w:rPr>
            </w:pPr>
            <w:r w:rsidRPr="00A61DD0">
              <w:rPr>
                <w:rFonts w:ascii="Arial LatArm" w:hAnsi="Arial LatArm" w:cs="Arial"/>
                <w:sz w:val="16"/>
                <w:szCs w:val="16"/>
              </w:rPr>
              <w:t xml:space="preserve"> </w:t>
            </w:r>
            <w:r>
              <w:rPr>
                <w:rFonts w:ascii="Sylfaen" w:hAnsi="Sylfaen" w:cs="Sylfaen"/>
                <w:sz w:val="16"/>
                <w:szCs w:val="16"/>
              </w:rPr>
              <w:t xml:space="preserve">գազ մեթան, տրանսպորտային միջոցների ներքին այրման շարժիչներում որպես վառելիք օգտագործելու համար, </w:t>
            </w:r>
            <w:r w:rsidRPr="00A61DD0">
              <w:rPr>
                <w:rFonts w:ascii="Sylfaen" w:hAnsi="Sylfaen" w:cs="Sylfaen"/>
                <w:sz w:val="16"/>
                <w:szCs w:val="16"/>
              </w:rPr>
              <w:t>որը</w:t>
            </w:r>
            <w:r w:rsidRPr="00A61DD0">
              <w:rPr>
                <w:rFonts w:ascii="Arial LatArm" w:hAnsi="Arial LatArm" w:cs="Arial"/>
                <w:sz w:val="16"/>
                <w:szCs w:val="16"/>
              </w:rPr>
              <w:t xml:space="preserve"> </w:t>
            </w:r>
            <w:r w:rsidRPr="00A61DD0">
              <w:rPr>
                <w:rFonts w:ascii="Sylfaen" w:hAnsi="Sylfaen" w:cs="Sylfaen"/>
                <w:sz w:val="16"/>
                <w:szCs w:val="16"/>
              </w:rPr>
              <w:t>ստացվում</w:t>
            </w:r>
            <w:r w:rsidRPr="00A61DD0">
              <w:rPr>
                <w:rFonts w:ascii="Arial LatArm" w:hAnsi="Arial LatArm" w:cs="Arial"/>
                <w:sz w:val="16"/>
                <w:szCs w:val="16"/>
              </w:rPr>
              <w:t xml:space="preserve"> </w:t>
            </w:r>
            <w:r w:rsidRPr="00A61DD0">
              <w:rPr>
                <w:rFonts w:ascii="Sylfaen" w:hAnsi="Sylfaen" w:cs="Sylfaen"/>
                <w:sz w:val="16"/>
                <w:szCs w:val="16"/>
              </w:rPr>
              <w:t>է</w:t>
            </w:r>
            <w:r w:rsidRPr="00A61DD0">
              <w:rPr>
                <w:rFonts w:ascii="Arial LatArm" w:hAnsi="Arial LatArm" w:cs="Arial"/>
                <w:sz w:val="16"/>
                <w:szCs w:val="16"/>
              </w:rPr>
              <w:t xml:space="preserve"> </w:t>
            </w:r>
            <w:r w:rsidRPr="00A61DD0">
              <w:rPr>
                <w:rFonts w:ascii="Sylfaen" w:hAnsi="Sylfaen" w:cs="Sylfaen"/>
                <w:sz w:val="16"/>
                <w:szCs w:val="16"/>
              </w:rPr>
              <w:t>ԱԳԼՃԿ</w:t>
            </w:r>
            <w:r w:rsidRPr="00A61DD0">
              <w:rPr>
                <w:rFonts w:ascii="Arial LatArm" w:hAnsi="Arial LatArm" w:cs="Arial"/>
                <w:sz w:val="16"/>
                <w:szCs w:val="16"/>
              </w:rPr>
              <w:t>-</w:t>
            </w:r>
            <w:r w:rsidRPr="00A61DD0">
              <w:rPr>
                <w:rFonts w:ascii="Sylfaen" w:hAnsi="Sylfaen" w:cs="Sylfaen"/>
                <w:sz w:val="16"/>
                <w:szCs w:val="16"/>
              </w:rPr>
              <w:t>ների</w:t>
            </w:r>
            <w:r w:rsidRPr="00A61DD0">
              <w:rPr>
                <w:rFonts w:ascii="Arial LatArm" w:hAnsi="Arial LatArm" w:cs="Arial"/>
                <w:sz w:val="16"/>
                <w:szCs w:val="16"/>
              </w:rPr>
              <w:t xml:space="preserve"> </w:t>
            </w:r>
            <w:r w:rsidRPr="00A61DD0">
              <w:rPr>
                <w:rFonts w:ascii="Sylfaen" w:hAnsi="Sylfaen" w:cs="Sylfaen"/>
                <w:sz w:val="16"/>
                <w:szCs w:val="16"/>
              </w:rPr>
              <w:t>տեխնոլոգիական</w:t>
            </w:r>
            <w:r w:rsidRPr="00A61DD0">
              <w:rPr>
                <w:rFonts w:ascii="Arial LatArm" w:hAnsi="Arial LatArm" w:cs="Arial"/>
                <w:sz w:val="16"/>
                <w:szCs w:val="16"/>
              </w:rPr>
              <w:t xml:space="preserve"> </w:t>
            </w:r>
            <w:r w:rsidRPr="00A61DD0">
              <w:rPr>
                <w:rFonts w:ascii="Sylfaen" w:hAnsi="Sylfaen" w:cs="Sylfaen"/>
                <w:sz w:val="16"/>
                <w:szCs w:val="16"/>
              </w:rPr>
              <w:t>պրոցեսների</w:t>
            </w:r>
            <w:r w:rsidRPr="00A61DD0">
              <w:rPr>
                <w:rFonts w:ascii="Arial LatArm" w:hAnsi="Arial LatArm" w:cs="Arial"/>
                <w:sz w:val="16"/>
                <w:szCs w:val="16"/>
              </w:rPr>
              <w:t xml:space="preserve"> </w:t>
            </w:r>
            <w:r w:rsidRPr="00A61DD0">
              <w:rPr>
                <w:rFonts w:ascii="Sylfaen" w:hAnsi="Sylfaen" w:cs="Sylfaen"/>
                <w:sz w:val="16"/>
                <w:szCs w:val="16"/>
              </w:rPr>
              <w:t>իրար</w:t>
            </w:r>
            <w:r w:rsidRPr="00A61DD0">
              <w:rPr>
                <w:rFonts w:ascii="Arial LatArm" w:hAnsi="Arial LatArm" w:cs="Arial"/>
                <w:sz w:val="16"/>
                <w:szCs w:val="16"/>
              </w:rPr>
              <w:t xml:space="preserve"> </w:t>
            </w:r>
            <w:r w:rsidRPr="00A61DD0">
              <w:rPr>
                <w:rFonts w:ascii="Sylfaen" w:hAnsi="Sylfaen" w:cs="Sylfaen"/>
                <w:sz w:val="16"/>
                <w:szCs w:val="16"/>
              </w:rPr>
              <w:t>հաջորդող</w:t>
            </w:r>
            <w:r w:rsidRPr="00A61DD0">
              <w:rPr>
                <w:rFonts w:ascii="Arial LatArm" w:hAnsi="Arial LatArm" w:cs="Arial"/>
                <w:sz w:val="16"/>
                <w:szCs w:val="16"/>
              </w:rPr>
              <w:t xml:space="preserve"> </w:t>
            </w:r>
            <w:r w:rsidRPr="00A61DD0">
              <w:rPr>
                <w:rFonts w:ascii="Sylfaen" w:hAnsi="Sylfaen" w:cs="Sylfaen"/>
                <w:sz w:val="16"/>
                <w:szCs w:val="16"/>
              </w:rPr>
              <w:t>գազի</w:t>
            </w:r>
            <w:r w:rsidRPr="00A61DD0">
              <w:rPr>
                <w:rFonts w:ascii="Arial LatArm" w:hAnsi="Arial LatArm" w:cs="Arial"/>
                <w:sz w:val="16"/>
                <w:szCs w:val="16"/>
              </w:rPr>
              <w:t xml:space="preserve"> </w:t>
            </w:r>
            <w:r w:rsidRPr="00A61DD0">
              <w:rPr>
                <w:rFonts w:ascii="Sylfaen" w:hAnsi="Sylfaen" w:cs="Sylfaen"/>
                <w:sz w:val="16"/>
                <w:szCs w:val="16"/>
              </w:rPr>
              <w:t>մշակման</w:t>
            </w:r>
            <w:r w:rsidRPr="00A61DD0">
              <w:rPr>
                <w:rFonts w:ascii="Arial LatArm" w:hAnsi="Arial LatArm" w:cs="Arial"/>
                <w:sz w:val="16"/>
                <w:szCs w:val="16"/>
              </w:rPr>
              <w:t xml:space="preserve"> </w:t>
            </w:r>
            <w:r w:rsidRPr="00A61DD0">
              <w:rPr>
                <w:rFonts w:ascii="Sylfaen" w:hAnsi="Sylfaen" w:cs="Sylfaen"/>
                <w:sz w:val="16"/>
                <w:szCs w:val="16"/>
              </w:rPr>
              <w:t>մի</w:t>
            </w:r>
            <w:r w:rsidRPr="00A61DD0">
              <w:rPr>
                <w:rFonts w:ascii="Arial LatArm" w:hAnsi="Arial LatArm" w:cs="Arial"/>
                <w:sz w:val="16"/>
                <w:szCs w:val="16"/>
              </w:rPr>
              <w:t xml:space="preserve"> </w:t>
            </w:r>
            <w:r w:rsidRPr="00A61DD0">
              <w:rPr>
                <w:rFonts w:ascii="Sylfaen" w:hAnsi="Sylfaen" w:cs="Sylfaen"/>
                <w:sz w:val="16"/>
                <w:szCs w:val="16"/>
              </w:rPr>
              <w:t>քանի</w:t>
            </w:r>
            <w:r w:rsidRPr="00A61DD0">
              <w:rPr>
                <w:rFonts w:ascii="Arial LatArm" w:hAnsi="Arial LatArm" w:cs="Arial"/>
                <w:sz w:val="16"/>
                <w:szCs w:val="16"/>
              </w:rPr>
              <w:t xml:space="preserve"> </w:t>
            </w:r>
            <w:r w:rsidRPr="00A61DD0">
              <w:rPr>
                <w:rFonts w:ascii="Sylfaen" w:hAnsi="Sylfaen" w:cs="Sylfaen"/>
                <w:sz w:val="16"/>
                <w:szCs w:val="16"/>
              </w:rPr>
              <w:t>փուլից</w:t>
            </w:r>
            <w:r w:rsidRPr="00A61DD0">
              <w:rPr>
                <w:rFonts w:ascii="Arial LatArm" w:hAnsi="Arial LatArm" w:cs="Arial"/>
                <w:sz w:val="16"/>
                <w:szCs w:val="16"/>
              </w:rPr>
              <w:t xml:space="preserve">` </w:t>
            </w:r>
            <w:r w:rsidRPr="00A61DD0">
              <w:rPr>
                <w:rFonts w:ascii="Sylfaen" w:hAnsi="Sylfaen" w:cs="Sylfaen"/>
                <w:sz w:val="16"/>
                <w:szCs w:val="16"/>
              </w:rPr>
              <w:t>խառնուրդի</w:t>
            </w:r>
            <w:r w:rsidRPr="00A61DD0">
              <w:rPr>
                <w:rFonts w:ascii="Arial LatArm" w:hAnsi="Arial LatArm" w:cs="Arial"/>
                <w:sz w:val="16"/>
                <w:szCs w:val="16"/>
              </w:rPr>
              <w:t xml:space="preserve"> </w:t>
            </w:r>
            <w:r w:rsidRPr="00A61DD0">
              <w:rPr>
                <w:rFonts w:ascii="Sylfaen" w:hAnsi="Sylfaen" w:cs="Sylfaen"/>
                <w:sz w:val="16"/>
                <w:szCs w:val="16"/>
              </w:rPr>
              <w:t>մաքրում</w:t>
            </w:r>
            <w:r w:rsidRPr="00A61DD0">
              <w:rPr>
                <w:rFonts w:ascii="Arial LatArm" w:hAnsi="Arial LatArm" w:cs="Arial"/>
                <w:sz w:val="16"/>
                <w:szCs w:val="16"/>
              </w:rPr>
              <w:t xml:space="preserve">, </w:t>
            </w:r>
            <w:r w:rsidRPr="00A61DD0">
              <w:rPr>
                <w:rFonts w:ascii="Sylfaen" w:hAnsi="Sylfaen" w:cs="Sylfaen"/>
                <w:sz w:val="16"/>
                <w:szCs w:val="16"/>
              </w:rPr>
              <w:t>խոնավության</w:t>
            </w:r>
            <w:r w:rsidRPr="00A61DD0">
              <w:rPr>
                <w:rFonts w:ascii="Arial LatArm" w:hAnsi="Arial LatArm" w:cs="Arial"/>
                <w:sz w:val="16"/>
                <w:szCs w:val="16"/>
              </w:rPr>
              <w:t xml:space="preserve"> </w:t>
            </w:r>
            <w:r w:rsidRPr="00A61DD0">
              <w:rPr>
                <w:rFonts w:ascii="Sylfaen" w:hAnsi="Sylfaen" w:cs="Sylfaen"/>
                <w:sz w:val="16"/>
                <w:szCs w:val="16"/>
              </w:rPr>
              <w:t>և</w:t>
            </w:r>
            <w:r w:rsidRPr="00A61DD0">
              <w:rPr>
                <w:rFonts w:ascii="Arial LatArm" w:hAnsi="Arial LatArm" w:cs="Arial"/>
                <w:sz w:val="16"/>
                <w:szCs w:val="16"/>
              </w:rPr>
              <w:t xml:space="preserve"> </w:t>
            </w:r>
            <w:r w:rsidRPr="00A61DD0">
              <w:rPr>
                <w:rFonts w:ascii="Sylfaen" w:hAnsi="Sylfaen" w:cs="Sylfaen"/>
                <w:sz w:val="16"/>
                <w:szCs w:val="16"/>
              </w:rPr>
              <w:t>այլ</w:t>
            </w:r>
            <w:r w:rsidRPr="00A61DD0">
              <w:rPr>
                <w:rFonts w:ascii="Arial LatArm" w:hAnsi="Arial LatArm" w:cs="Arial"/>
                <w:sz w:val="16"/>
                <w:szCs w:val="16"/>
              </w:rPr>
              <w:t xml:space="preserve"> </w:t>
            </w:r>
            <w:r w:rsidRPr="00A61DD0">
              <w:rPr>
                <w:rFonts w:ascii="Sylfaen" w:hAnsi="Sylfaen" w:cs="Sylfaen"/>
                <w:sz w:val="16"/>
                <w:szCs w:val="16"/>
              </w:rPr>
              <w:t>աղտոտիչների</w:t>
            </w:r>
            <w:r w:rsidRPr="00A61DD0">
              <w:rPr>
                <w:rFonts w:ascii="Arial LatArm" w:hAnsi="Arial LatArm" w:cs="Arial"/>
                <w:sz w:val="16"/>
                <w:szCs w:val="16"/>
              </w:rPr>
              <w:t xml:space="preserve"> </w:t>
            </w:r>
            <w:r w:rsidRPr="00A61DD0">
              <w:rPr>
                <w:rFonts w:ascii="Sylfaen" w:hAnsi="Sylfaen" w:cs="Sylfaen"/>
                <w:sz w:val="16"/>
                <w:szCs w:val="16"/>
              </w:rPr>
              <w:t>հեռացում</w:t>
            </w:r>
            <w:r w:rsidRPr="00A61DD0">
              <w:rPr>
                <w:rFonts w:ascii="Arial LatArm" w:hAnsi="Arial LatArm" w:cs="Arial"/>
                <w:sz w:val="16"/>
                <w:szCs w:val="16"/>
              </w:rPr>
              <w:t xml:space="preserve"> </w:t>
            </w:r>
            <w:r w:rsidRPr="00A61DD0">
              <w:rPr>
                <w:rFonts w:ascii="Sylfaen" w:hAnsi="Sylfaen" w:cs="Sylfaen"/>
                <w:sz w:val="16"/>
                <w:szCs w:val="16"/>
              </w:rPr>
              <w:t>ու</w:t>
            </w:r>
            <w:r w:rsidRPr="00A61DD0">
              <w:rPr>
                <w:rFonts w:ascii="Arial LatArm" w:hAnsi="Arial LatArm" w:cs="Arial"/>
                <w:sz w:val="16"/>
                <w:szCs w:val="16"/>
              </w:rPr>
              <w:t xml:space="preserve"> </w:t>
            </w:r>
            <w:r w:rsidRPr="00A61DD0">
              <w:rPr>
                <w:rFonts w:ascii="Sylfaen" w:hAnsi="Sylfaen" w:cs="Sylfaen"/>
                <w:sz w:val="16"/>
                <w:szCs w:val="16"/>
              </w:rPr>
              <w:t>սեղմում</w:t>
            </w:r>
            <w:r w:rsidRPr="00A61DD0">
              <w:rPr>
                <w:rFonts w:ascii="Arial LatArm" w:hAnsi="Arial LatArm" w:cs="Arial"/>
                <w:sz w:val="16"/>
                <w:szCs w:val="16"/>
              </w:rPr>
              <w:t xml:space="preserve">, </w:t>
            </w:r>
            <w:r w:rsidRPr="00A61DD0">
              <w:rPr>
                <w:rFonts w:ascii="Sylfaen" w:hAnsi="Sylfaen" w:cs="Sylfaen"/>
                <w:sz w:val="16"/>
                <w:szCs w:val="16"/>
              </w:rPr>
              <w:t>որը</w:t>
            </w:r>
            <w:r w:rsidRPr="00A61DD0">
              <w:rPr>
                <w:rFonts w:ascii="Arial LatArm" w:hAnsi="Arial LatArm" w:cs="Arial"/>
                <w:sz w:val="16"/>
                <w:szCs w:val="16"/>
              </w:rPr>
              <w:t xml:space="preserve"> </w:t>
            </w:r>
            <w:r w:rsidRPr="00A61DD0">
              <w:rPr>
                <w:rFonts w:ascii="Sylfaen" w:hAnsi="Sylfaen" w:cs="Sylfaen"/>
                <w:sz w:val="16"/>
                <w:szCs w:val="16"/>
              </w:rPr>
              <w:t>չի</w:t>
            </w:r>
            <w:r w:rsidRPr="00A61DD0">
              <w:rPr>
                <w:rFonts w:ascii="Arial LatArm" w:hAnsi="Arial LatArm" w:cs="Arial"/>
                <w:sz w:val="16"/>
                <w:szCs w:val="16"/>
              </w:rPr>
              <w:t xml:space="preserve"> </w:t>
            </w:r>
            <w:r w:rsidRPr="00A61DD0">
              <w:rPr>
                <w:rFonts w:ascii="Sylfaen" w:hAnsi="Sylfaen" w:cs="Sylfaen"/>
                <w:sz w:val="16"/>
                <w:szCs w:val="16"/>
              </w:rPr>
              <w:t>նախատեսում</w:t>
            </w:r>
            <w:r w:rsidRPr="00A61DD0">
              <w:rPr>
                <w:rFonts w:ascii="Arial LatArm" w:hAnsi="Arial LatArm" w:cs="Arial"/>
                <w:sz w:val="16"/>
                <w:szCs w:val="16"/>
              </w:rPr>
              <w:t xml:space="preserve"> </w:t>
            </w:r>
            <w:r w:rsidRPr="00A61DD0">
              <w:rPr>
                <w:rFonts w:ascii="Sylfaen" w:hAnsi="Sylfaen" w:cs="Sylfaen"/>
                <w:sz w:val="16"/>
                <w:szCs w:val="16"/>
              </w:rPr>
              <w:t>բաղադրիչների</w:t>
            </w:r>
            <w:r w:rsidRPr="00A61DD0">
              <w:rPr>
                <w:rFonts w:ascii="Arial LatArm" w:hAnsi="Arial LatArm" w:cs="Arial"/>
                <w:sz w:val="16"/>
                <w:szCs w:val="16"/>
              </w:rPr>
              <w:t xml:space="preserve"> </w:t>
            </w:r>
            <w:r w:rsidRPr="00A61DD0">
              <w:rPr>
                <w:rFonts w:ascii="Sylfaen" w:hAnsi="Sylfaen" w:cs="Sylfaen"/>
                <w:sz w:val="16"/>
                <w:szCs w:val="16"/>
              </w:rPr>
              <w:t>բաղադրության</w:t>
            </w:r>
            <w:r w:rsidRPr="00A61DD0">
              <w:rPr>
                <w:rFonts w:ascii="Arial LatArm" w:hAnsi="Arial LatArm" w:cs="Arial"/>
                <w:sz w:val="16"/>
                <w:szCs w:val="16"/>
              </w:rPr>
              <w:t xml:space="preserve"> </w:t>
            </w:r>
            <w:r w:rsidRPr="00A61DD0">
              <w:rPr>
                <w:rFonts w:ascii="Sylfaen" w:hAnsi="Sylfaen" w:cs="Sylfaen"/>
                <w:sz w:val="16"/>
                <w:szCs w:val="16"/>
              </w:rPr>
              <w:t>փոփոխություն</w:t>
            </w:r>
            <w:r w:rsidRPr="00A61DD0">
              <w:rPr>
                <w:rFonts w:ascii="Arial LatArm" w:hAnsi="Arial LatArm" w:cs="Arial"/>
                <w:sz w:val="16"/>
                <w:szCs w:val="16"/>
              </w:rPr>
              <w:t xml:space="preserve">, </w:t>
            </w:r>
            <w:r w:rsidRPr="00A61DD0">
              <w:rPr>
                <w:rFonts w:ascii="Sylfaen" w:hAnsi="Sylfaen" w:cs="Sylfaen"/>
                <w:sz w:val="16"/>
                <w:szCs w:val="16"/>
              </w:rPr>
              <w:t>գլանոթի</w:t>
            </w:r>
            <w:r w:rsidRPr="00A61DD0">
              <w:rPr>
                <w:rFonts w:ascii="Arial LatArm" w:hAnsi="Arial LatArm" w:cs="Arial"/>
                <w:sz w:val="16"/>
                <w:szCs w:val="16"/>
              </w:rPr>
              <w:t xml:space="preserve"> </w:t>
            </w:r>
            <w:r w:rsidRPr="00A61DD0">
              <w:rPr>
                <w:rFonts w:ascii="Sylfaen" w:hAnsi="Sylfaen" w:cs="Sylfaen"/>
                <w:sz w:val="16"/>
                <w:szCs w:val="16"/>
              </w:rPr>
              <w:t>լիցքավորման</w:t>
            </w:r>
            <w:r w:rsidRPr="00A61DD0">
              <w:rPr>
                <w:rFonts w:ascii="Arial LatArm" w:hAnsi="Arial LatArm" w:cs="Arial"/>
                <w:sz w:val="16"/>
                <w:szCs w:val="16"/>
              </w:rPr>
              <w:t xml:space="preserve"> </w:t>
            </w:r>
            <w:r w:rsidRPr="00A61DD0">
              <w:rPr>
                <w:rFonts w:ascii="Sylfaen" w:hAnsi="Sylfaen" w:cs="Sylfaen"/>
                <w:sz w:val="16"/>
                <w:szCs w:val="16"/>
              </w:rPr>
              <w:t>ընթացքում</w:t>
            </w:r>
            <w:r w:rsidRPr="00A61DD0">
              <w:rPr>
                <w:rFonts w:ascii="Arial LatArm" w:hAnsi="Arial LatArm" w:cs="Arial"/>
                <w:sz w:val="16"/>
                <w:szCs w:val="16"/>
              </w:rPr>
              <w:t xml:space="preserve"> </w:t>
            </w:r>
            <w:r w:rsidRPr="00A61DD0">
              <w:rPr>
                <w:rFonts w:ascii="Sylfaen" w:hAnsi="Sylfaen" w:cs="Sylfaen"/>
                <w:sz w:val="16"/>
                <w:szCs w:val="16"/>
              </w:rPr>
              <w:t>բնական</w:t>
            </w:r>
            <w:r w:rsidRPr="00A61DD0">
              <w:rPr>
                <w:rFonts w:ascii="Arial LatArm" w:hAnsi="Arial LatArm" w:cs="Arial"/>
                <w:sz w:val="16"/>
                <w:szCs w:val="16"/>
              </w:rPr>
              <w:t xml:space="preserve"> </w:t>
            </w:r>
            <w:r w:rsidRPr="00A61DD0">
              <w:rPr>
                <w:rFonts w:ascii="Sylfaen" w:hAnsi="Sylfaen" w:cs="Sylfaen"/>
                <w:sz w:val="16"/>
                <w:szCs w:val="16"/>
              </w:rPr>
              <w:t>գազի</w:t>
            </w:r>
            <w:r w:rsidRPr="00A61DD0">
              <w:rPr>
                <w:rFonts w:ascii="Arial LatArm" w:hAnsi="Arial LatArm" w:cs="Arial"/>
                <w:sz w:val="16"/>
                <w:szCs w:val="16"/>
              </w:rPr>
              <w:t xml:space="preserve"> </w:t>
            </w:r>
            <w:r w:rsidRPr="00A61DD0">
              <w:rPr>
                <w:rFonts w:ascii="Sylfaen" w:hAnsi="Sylfaen" w:cs="Sylfaen"/>
                <w:sz w:val="16"/>
                <w:szCs w:val="16"/>
              </w:rPr>
              <w:t>կոմպրեսացված</w:t>
            </w:r>
            <w:r w:rsidRPr="00A61DD0">
              <w:rPr>
                <w:rFonts w:ascii="Arial LatArm" w:hAnsi="Arial LatArm" w:cs="Arial"/>
                <w:sz w:val="16"/>
                <w:szCs w:val="16"/>
              </w:rPr>
              <w:t xml:space="preserve"> </w:t>
            </w:r>
            <w:r w:rsidRPr="00A61DD0">
              <w:rPr>
                <w:rFonts w:ascii="Sylfaen" w:hAnsi="Sylfaen" w:cs="Sylfaen"/>
                <w:sz w:val="16"/>
                <w:szCs w:val="16"/>
              </w:rPr>
              <w:t>վառելիքի</w:t>
            </w:r>
            <w:r w:rsidRPr="00A61DD0">
              <w:rPr>
                <w:rFonts w:ascii="Arial LatArm" w:hAnsi="Arial LatArm" w:cs="Arial"/>
                <w:sz w:val="16"/>
                <w:szCs w:val="16"/>
              </w:rPr>
              <w:t xml:space="preserve"> </w:t>
            </w:r>
            <w:r w:rsidRPr="00A61DD0">
              <w:rPr>
                <w:rFonts w:ascii="Sylfaen" w:hAnsi="Sylfaen" w:cs="Sylfaen"/>
                <w:sz w:val="16"/>
                <w:szCs w:val="16"/>
              </w:rPr>
              <w:t>ավելցուկ</w:t>
            </w:r>
            <w:r w:rsidRPr="00A61DD0">
              <w:rPr>
                <w:rFonts w:ascii="Arial LatArm" w:hAnsi="Arial LatArm" w:cs="Arial"/>
                <w:sz w:val="16"/>
                <w:szCs w:val="16"/>
              </w:rPr>
              <w:t xml:space="preserve"> </w:t>
            </w:r>
            <w:r w:rsidRPr="00A61DD0">
              <w:rPr>
                <w:rFonts w:ascii="Sylfaen" w:hAnsi="Sylfaen" w:cs="Sylfaen"/>
                <w:sz w:val="16"/>
                <w:szCs w:val="16"/>
              </w:rPr>
              <w:t>ճնշումը</w:t>
            </w:r>
            <w:r w:rsidRPr="00A61DD0">
              <w:rPr>
                <w:rFonts w:ascii="Arial LatArm" w:hAnsi="Arial LatArm" w:cs="Arial"/>
                <w:sz w:val="16"/>
                <w:szCs w:val="16"/>
              </w:rPr>
              <w:t xml:space="preserve"> </w:t>
            </w:r>
            <w:r w:rsidRPr="00A61DD0">
              <w:rPr>
                <w:rFonts w:ascii="Sylfaen" w:hAnsi="Sylfaen" w:cs="Sylfaen"/>
                <w:sz w:val="16"/>
                <w:szCs w:val="16"/>
              </w:rPr>
              <w:t>պետք</w:t>
            </w:r>
            <w:r w:rsidRPr="00A61DD0">
              <w:rPr>
                <w:rFonts w:ascii="Arial LatArm" w:hAnsi="Arial LatArm" w:cs="Arial"/>
                <w:sz w:val="16"/>
                <w:szCs w:val="16"/>
              </w:rPr>
              <w:t xml:space="preserve"> </w:t>
            </w:r>
            <w:r w:rsidRPr="00A61DD0">
              <w:rPr>
                <w:rFonts w:ascii="Sylfaen" w:hAnsi="Sylfaen" w:cs="Sylfaen"/>
                <w:sz w:val="16"/>
                <w:szCs w:val="16"/>
              </w:rPr>
              <w:t>է</w:t>
            </w:r>
            <w:r w:rsidRPr="00A61DD0">
              <w:rPr>
                <w:rFonts w:ascii="Arial LatArm" w:hAnsi="Arial LatArm" w:cs="Arial"/>
                <w:sz w:val="16"/>
                <w:szCs w:val="16"/>
              </w:rPr>
              <w:t xml:space="preserve"> </w:t>
            </w:r>
            <w:r w:rsidRPr="00A61DD0">
              <w:rPr>
                <w:rFonts w:ascii="Sylfaen" w:hAnsi="Sylfaen" w:cs="Sylfaen"/>
                <w:sz w:val="16"/>
                <w:szCs w:val="16"/>
              </w:rPr>
              <w:t>համապատասխանի</w:t>
            </w:r>
            <w:r>
              <w:rPr>
                <w:rFonts w:ascii="Sylfaen" w:hAnsi="Sylfaen" w:cs="Sylfaen"/>
                <w:sz w:val="16"/>
                <w:szCs w:val="16"/>
              </w:rPr>
              <w:t xml:space="preserve"> ԱԳԼՃԿ</w:t>
            </w:r>
            <w:r w:rsidRPr="00A61DD0">
              <w:rPr>
                <w:rFonts w:ascii="Arial LatArm" w:hAnsi="Arial LatArm" w:cs="Arial"/>
                <w:sz w:val="16"/>
                <w:szCs w:val="16"/>
              </w:rPr>
              <w:t>-</w:t>
            </w:r>
            <w:r w:rsidRPr="00A61DD0">
              <w:rPr>
                <w:rFonts w:ascii="Sylfaen" w:hAnsi="Sylfaen" w:cs="Sylfaen"/>
                <w:sz w:val="16"/>
                <w:szCs w:val="16"/>
              </w:rPr>
              <w:t>ի</w:t>
            </w:r>
            <w:r w:rsidRPr="00A61DD0">
              <w:rPr>
                <w:rFonts w:ascii="Arial LatArm" w:hAnsi="Arial LatArm" w:cs="Arial"/>
                <w:sz w:val="16"/>
                <w:szCs w:val="16"/>
              </w:rPr>
              <w:t xml:space="preserve"> </w:t>
            </w:r>
            <w:r w:rsidRPr="00A61DD0">
              <w:rPr>
                <w:rFonts w:ascii="Sylfaen" w:hAnsi="Sylfaen" w:cs="Sylfaen"/>
                <w:sz w:val="16"/>
                <w:szCs w:val="16"/>
              </w:rPr>
              <w:t>և</w:t>
            </w:r>
            <w:r w:rsidRPr="00A61DD0">
              <w:rPr>
                <w:rFonts w:ascii="Arial LatArm" w:hAnsi="Arial LatArm" w:cs="Arial"/>
                <w:sz w:val="16"/>
                <w:szCs w:val="16"/>
              </w:rPr>
              <w:t xml:space="preserve"> </w:t>
            </w:r>
            <w:r w:rsidRPr="00A61DD0">
              <w:rPr>
                <w:rFonts w:ascii="Sylfaen" w:hAnsi="Sylfaen" w:cs="Sylfaen"/>
                <w:sz w:val="16"/>
                <w:szCs w:val="16"/>
              </w:rPr>
              <w:t>լիցքավորվող</w:t>
            </w:r>
            <w:r w:rsidRPr="00A61DD0">
              <w:rPr>
                <w:rFonts w:ascii="Arial LatArm" w:hAnsi="Arial LatArm" w:cs="Arial"/>
                <w:sz w:val="16"/>
                <w:szCs w:val="16"/>
              </w:rPr>
              <w:t xml:space="preserve"> </w:t>
            </w:r>
            <w:r w:rsidRPr="00A61DD0">
              <w:rPr>
                <w:rFonts w:ascii="Sylfaen" w:hAnsi="Sylfaen" w:cs="Sylfaen"/>
                <w:sz w:val="16"/>
                <w:szCs w:val="16"/>
              </w:rPr>
              <w:t>գազագլանոթային</w:t>
            </w:r>
            <w:r w:rsidRPr="00A61DD0">
              <w:rPr>
                <w:rFonts w:ascii="Arial LatArm" w:hAnsi="Arial LatArm" w:cs="Arial"/>
                <w:sz w:val="16"/>
                <w:szCs w:val="16"/>
              </w:rPr>
              <w:t xml:space="preserve"> </w:t>
            </w:r>
            <w:r w:rsidRPr="00A61DD0">
              <w:rPr>
                <w:rFonts w:ascii="Sylfaen" w:hAnsi="Sylfaen" w:cs="Sylfaen"/>
                <w:sz w:val="16"/>
                <w:szCs w:val="16"/>
              </w:rPr>
              <w:t>միջոցների</w:t>
            </w:r>
            <w:r w:rsidRPr="00A61DD0">
              <w:rPr>
                <w:rFonts w:ascii="Arial LatArm" w:hAnsi="Arial LatArm" w:cs="Arial"/>
                <w:sz w:val="16"/>
                <w:szCs w:val="16"/>
              </w:rPr>
              <w:t xml:space="preserve"> </w:t>
            </w:r>
            <w:r w:rsidRPr="00A61DD0">
              <w:rPr>
                <w:rFonts w:ascii="Sylfaen" w:hAnsi="Sylfaen" w:cs="Sylfaen"/>
                <w:sz w:val="16"/>
                <w:szCs w:val="16"/>
              </w:rPr>
              <w:t>տեխնիկական</w:t>
            </w:r>
            <w:r w:rsidRPr="00A61DD0">
              <w:rPr>
                <w:rFonts w:ascii="Arial LatArm" w:hAnsi="Arial LatArm" w:cs="Arial"/>
                <w:sz w:val="16"/>
                <w:szCs w:val="16"/>
              </w:rPr>
              <w:t xml:space="preserve"> </w:t>
            </w:r>
            <w:r w:rsidRPr="00A61DD0">
              <w:rPr>
                <w:rFonts w:ascii="Sylfaen" w:hAnsi="Sylfaen" w:cs="Sylfaen"/>
                <w:sz w:val="16"/>
                <w:szCs w:val="16"/>
              </w:rPr>
              <w:t>պայմաններին</w:t>
            </w:r>
            <w:r w:rsidRPr="00A61DD0">
              <w:rPr>
                <w:rFonts w:ascii="Arial LatArm" w:hAnsi="Arial LatArm" w:cs="Arial"/>
                <w:sz w:val="16"/>
                <w:szCs w:val="16"/>
              </w:rPr>
              <w:t xml:space="preserve"> </w:t>
            </w:r>
            <w:r w:rsidRPr="00A61DD0">
              <w:rPr>
                <w:rFonts w:ascii="Sylfaen" w:hAnsi="Sylfaen" w:cs="Sylfaen"/>
                <w:sz w:val="16"/>
                <w:szCs w:val="16"/>
              </w:rPr>
              <w:t>և</w:t>
            </w:r>
            <w:r w:rsidRPr="00A61DD0">
              <w:rPr>
                <w:rFonts w:ascii="Arial LatArm" w:hAnsi="Arial LatArm" w:cs="Arial"/>
                <w:sz w:val="16"/>
                <w:szCs w:val="16"/>
              </w:rPr>
              <w:t xml:space="preserve"> </w:t>
            </w:r>
            <w:r w:rsidRPr="00A61DD0">
              <w:rPr>
                <w:rFonts w:ascii="Sylfaen" w:hAnsi="Sylfaen" w:cs="Sylfaen"/>
                <w:sz w:val="16"/>
                <w:szCs w:val="16"/>
              </w:rPr>
              <w:t>չպետք</w:t>
            </w:r>
            <w:r w:rsidRPr="00A61DD0">
              <w:rPr>
                <w:rFonts w:ascii="Arial LatArm" w:hAnsi="Arial LatArm" w:cs="Arial"/>
                <w:sz w:val="16"/>
                <w:szCs w:val="16"/>
              </w:rPr>
              <w:t xml:space="preserve"> </w:t>
            </w:r>
            <w:r w:rsidRPr="00A61DD0">
              <w:rPr>
                <w:rFonts w:ascii="Sylfaen" w:hAnsi="Sylfaen" w:cs="Sylfaen"/>
                <w:sz w:val="16"/>
                <w:szCs w:val="16"/>
              </w:rPr>
              <w:t>է</w:t>
            </w:r>
            <w:r w:rsidRPr="00A61DD0">
              <w:rPr>
                <w:rFonts w:ascii="Arial LatArm" w:hAnsi="Arial LatArm" w:cs="Arial"/>
                <w:sz w:val="16"/>
                <w:szCs w:val="16"/>
              </w:rPr>
              <w:t xml:space="preserve"> </w:t>
            </w:r>
            <w:r w:rsidRPr="00A61DD0">
              <w:rPr>
                <w:rFonts w:ascii="Sylfaen" w:hAnsi="Sylfaen" w:cs="Sylfaen"/>
                <w:sz w:val="16"/>
                <w:szCs w:val="16"/>
              </w:rPr>
              <w:t>գերազանցի</w:t>
            </w:r>
            <w:r w:rsidRPr="00A61DD0">
              <w:rPr>
                <w:rFonts w:ascii="Arial LatArm" w:hAnsi="Arial LatArm" w:cs="Arial"/>
                <w:sz w:val="16"/>
                <w:szCs w:val="16"/>
              </w:rPr>
              <w:t xml:space="preserve"> </w:t>
            </w:r>
            <w:r>
              <w:rPr>
                <w:rFonts w:ascii="Sylfaen" w:hAnsi="Sylfaen" w:cs="Arial"/>
                <w:sz w:val="16"/>
                <w:szCs w:val="16"/>
              </w:rPr>
              <w:t xml:space="preserve">19.6 </w:t>
            </w:r>
            <w:r w:rsidRPr="00A61DD0">
              <w:rPr>
                <w:rFonts w:ascii="Sylfaen" w:hAnsi="Sylfaen" w:cs="Sylfaen"/>
                <w:sz w:val="16"/>
                <w:szCs w:val="16"/>
              </w:rPr>
              <w:t>ՄՊա</w:t>
            </w:r>
            <w:r w:rsidRPr="00A61DD0">
              <w:rPr>
                <w:rFonts w:ascii="Arial LatArm" w:hAnsi="Arial LatArm" w:cs="Arial"/>
                <w:sz w:val="16"/>
                <w:szCs w:val="16"/>
              </w:rPr>
              <w:t xml:space="preserve"> </w:t>
            </w:r>
            <w:r w:rsidRPr="00A61DD0">
              <w:rPr>
                <w:rFonts w:ascii="Sylfaen" w:hAnsi="Sylfaen" w:cs="Sylfaen"/>
                <w:sz w:val="16"/>
                <w:szCs w:val="16"/>
              </w:rPr>
              <w:t>ճնշման</w:t>
            </w:r>
            <w:r w:rsidRPr="00A61DD0">
              <w:rPr>
                <w:rFonts w:ascii="Arial LatArm" w:hAnsi="Arial LatArm" w:cs="Arial"/>
                <w:sz w:val="16"/>
                <w:szCs w:val="16"/>
              </w:rPr>
              <w:t xml:space="preserve"> </w:t>
            </w:r>
            <w:r w:rsidRPr="00A61DD0">
              <w:rPr>
                <w:rFonts w:ascii="Sylfaen" w:hAnsi="Sylfaen" w:cs="Sylfaen"/>
                <w:sz w:val="16"/>
                <w:szCs w:val="16"/>
              </w:rPr>
              <w:t>սահմանը</w:t>
            </w:r>
            <w:r w:rsidRPr="00A61DD0">
              <w:rPr>
                <w:rFonts w:ascii="Arial LatArm" w:hAnsi="Arial LatArm" w:cs="Arial"/>
                <w:sz w:val="16"/>
                <w:szCs w:val="16"/>
              </w:rPr>
              <w:t xml:space="preserve">, </w:t>
            </w:r>
            <w:r w:rsidRPr="00A61DD0">
              <w:rPr>
                <w:rFonts w:ascii="Sylfaen" w:hAnsi="Sylfaen" w:cs="Sylfaen"/>
                <w:sz w:val="16"/>
                <w:szCs w:val="16"/>
              </w:rPr>
              <w:t>գլանոթ</w:t>
            </w:r>
            <w:r w:rsidRPr="00A61DD0">
              <w:rPr>
                <w:rFonts w:ascii="Arial LatArm" w:hAnsi="Arial LatArm" w:cs="Arial"/>
                <w:sz w:val="16"/>
                <w:szCs w:val="16"/>
              </w:rPr>
              <w:t xml:space="preserve"> </w:t>
            </w:r>
            <w:r w:rsidRPr="00A61DD0">
              <w:rPr>
                <w:rFonts w:ascii="Sylfaen" w:hAnsi="Sylfaen" w:cs="Sylfaen"/>
                <w:sz w:val="16"/>
                <w:szCs w:val="16"/>
              </w:rPr>
              <w:t>լիցքավորվող</w:t>
            </w:r>
            <w:r w:rsidRPr="00A61DD0">
              <w:rPr>
                <w:rFonts w:ascii="Arial LatArm" w:hAnsi="Arial LatArm" w:cs="Arial"/>
                <w:sz w:val="16"/>
                <w:szCs w:val="16"/>
              </w:rPr>
              <w:t xml:space="preserve"> </w:t>
            </w:r>
            <w:r w:rsidRPr="00A61DD0">
              <w:rPr>
                <w:rFonts w:ascii="Sylfaen" w:hAnsi="Sylfaen" w:cs="Sylfaen"/>
                <w:sz w:val="16"/>
                <w:szCs w:val="16"/>
              </w:rPr>
              <w:t>գազի</w:t>
            </w:r>
            <w:r w:rsidRPr="00A61DD0">
              <w:rPr>
                <w:rFonts w:ascii="Arial LatArm" w:hAnsi="Arial LatArm" w:cs="Arial"/>
                <w:sz w:val="16"/>
                <w:szCs w:val="16"/>
              </w:rPr>
              <w:t xml:space="preserve"> </w:t>
            </w:r>
            <w:r w:rsidRPr="00A61DD0">
              <w:rPr>
                <w:rFonts w:ascii="Sylfaen" w:hAnsi="Sylfaen" w:cs="Sylfaen"/>
                <w:sz w:val="16"/>
                <w:szCs w:val="16"/>
              </w:rPr>
              <w:t>ջերմաստիճանը</w:t>
            </w:r>
            <w:r w:rsidRPr="00A61DD0">
              <w:rPr>
                <w:rFonts w:ascii="Arial LatArm" w:hAnsi="Arial LatArm" w:cs="Arial"/>
                <w:sz w:val="16"/>
                <w:szCs w:val="16"/>
              </w:rPr>
              <w:t xml:space="preserve"> </w:t>
            </w:r>
            <w:r w:rsidRPr="00A61DD0">
              <w:rPr>
                <w:rFonts w:ascii="Sylfaen" w:hAnsi="Sylfaen" w:cs="Sylfaen"/>
                <w:sz w:val="16"/>
                <w:szCs w:val="16"/>
              </w:rPr>
              <w:t>կարող</w:t>
            </w:r>
            <w:r w:rsidRPr="00A61DD0">
              <w:rPr>
                <w:rFonts w:ascii="Arial LatArm" w:hAnsi="Arial LatArm" w:cs="Arial"/>
                <w:sz w:val="16"/>
                <w:szCs w:val="16"/>
              </w:rPr>
              <w:t xml:space="preserve"> </w:t>
            </w:r>
            <w:r w:rsidRPr="00A61DD0">
              <w:rPr>
                <w:rFonts w:ascii="Sylfaen" w:hAnsi="Sylfaen" w:cs="Sylfaen"/>
                <w:sz w:val="16"/>
                <w:szCs w:val="16"/>
              </w:rPr>
              <w:t>է</w:t>
            </w:r>
            <w:r w:rsidRPr="00A61DD0">
              <w:rPr>
                <w:rFonts w:ascii="Arial LatArm" w:hAnsi="Arial LatArm" w:cs="Arial"/>
                <w:sz w:val="16"/>
                <w:szCs w:val="16"/>
              </w:rPr>
              <w:t xml:space="preserve"> </w:t>
            </w:r>
            <w:r w:rsidRPr="00A61DD0">
              <w:rPr>
                <w:rFonts w:ascii="Sylfaen" w:hAnsi="Sylfaen" w:cs="Sylfaen"/>
                <w:sz w:val="16"/>
                <w:szCs w:val="16"/>
              </w:rPr>
              <w:t>բարձր</w:t>
            </w:r>
            <w:r w:rsidRPr="00A61DD0">
              <w:rPr>
                <w:rFonts w:ascii="Arial LatArm" w:hAnsi="Arial LatArm" w:cs="Arial"/>
                <w:sz w:val="16"/>
                <w:szCs w:val="16"/>
              </w:rPr>
              <w:t xml:space="preserve"> </w:t>
            </w:r>
            <w:r w:rsidRPr="00A61DD0">
              <w:rPr>
                <w:rFonts w:ascii="Sylfaen" w:hAnsi="Sylfaen" w:cs="Sylfaen"/>
                <w:sz w:val="16"/>
                <w:szCs w:val="16"/>
              </w:rPr>
              <w:t>լինել</w:t>
            </w:r>
            <w:r w:rsidRPr="00A61DD0">
              <w:rPr>
                <w:rFonts w:ascii="Arial LatArm" w:hAnsi="Arial LatArm" w:cs="Arial"/>
                <w:sz w:val="16"/>
                <w:szCs w:val="16"/>
              </w:rPr>
              <w:t xml:space="preserve"> </w:t>
            </w:r>
            <w:r w:rsidRPr="00A61DD0">
              <w:rPr>
                <w:rFonts w:ascii="Sylfaen" w:hAnsi="Sylfaen" w:cs="Sylfaen"/>
                <w:sz w:val="16"/>
                <w:szCs w:val="16"/>
              </w:rPr>
              <w:t>շրջապատող</w:t>
            </w:r>
            <w:r w:rsidRPr="00A61DD0">
              <w:rPr>
                <w:rFonts w:ascii="Arial LatArm" w:hAnsi="Arial LatArm" w:cs="Arial"/>
                <w:sz w:val="16"/>
                <w:szCs w:val="16"/>
              </w:rPr>
              <w:t xml:space="preserve"> </w:t>
            </w:r>
            <w:r w:rsidRPr="00A61DD0">
              <w:rPr>
                <w:rFonts w:ascii="Sylfaen" w:hAnsi="Sylfaen" w:cs="Sylfaen"/>
                <w:sz w:val="16"/>
                <w:szCs w:val="16"/>
              </w:rPr>
              <w:t>միջավայրի</w:t>
            </w:r>
            <w:r w:rsidRPr="00A61DD0">
              <w:rPr>
                <w:rFonts w:ascii="Arial LatArm" w:hAnsi="Arial LatArm" w:cs="Arial"/>
                <w:sz w:val="16"/>
                <w:szCs w:val="16"/>
              </w:rPr>
              <w:t xml:space="preserve"> </w:t>
            </w:r>
            <w:r w:rsidRPr="00A61DD0">
              <w:rPr>
                <w:rFonts w:ascii="Sylfaen" w:hAnsi="Sylfaen" w:cs="Sylfaen"/>
                <w:sz w:val="16"/>
                <w:szCs w:val="16"/>
              </w:rPr>
              <w:t>ջերմաստիճանից</w:t>
            </w:r>
            <w:r w:rsidRPr="00A61DD0">
              <w:rPr>
                <w:rFonts w:ascii="Arial LatArm" w:hAnsi="Arial LatArm" w:cs="Arial"/>
                <w:sz w:val="16"/>
                <w:szCs w:val="16"/>
              </w:rPr>
              <w:t xml:space="preserve"> </w:t>
            </w:r>
            <w:r w:rsidRPr="00A61DD0">
              <w:rPr>
                <w:rFonts w:ascii="Sylfaen" w:hAnsi="Sylfaen" w:cs="Sylfaen"/>
                <w:sz w:val="16"/>
                <w:szCs w:val="16"/>
              </w:rPr>
              <w:t>ոչ</w:t>
            </w:r>
            <w:r w:rsidRPr="00A61DD0">
              <w:rPr>
                <w:rFonts w:ascii="Arial LatArm" w:hAnsi="Arial LatArm" w:cs="Arial"/>
                <w:sz w:val="16"/>
                <w:szCs w:val="16"/>
              </w:rPr>
              <w:t xml:space="preserve"> </w:t>
            </w:r>
            <w:r w:rsidRPr="00A61DD0">
              <w:rPr>
                <w:rFonts w:ascii="Sylfaen" w:hAnsi="Sylfaen" w:cs="Sylfaen"/>
                <w:sz w:val="16"/>
                <w:szCs w:val="16"/>
              </w:rPr>
              <w:t>ավել</w:t>
            </w:r>
            <w:r w:rsidRPr="00A61DD0">
              <w:rPr>
                <w:rFonts w:ascii="Arial Armenian" w:hAnsi="Arial Armenian" w:cs="Arial"/>
                <w:sz w:val="16"/>
                <w:szCs w:val="16"/>
              </w:rPr>
              <w:t xml:space="preserve">, </w:t>
            </w:r>
            <w:r w:rsidRPr="00A61DD0">
              <w:rPr>
                <w:rFonts w:ascii="Sylfaen" w:hAnsi="Sylfaen" w:cs="Sylfaen"/>
                <w:sz w:val="16"/>
                <w:szCs w:val="16"/>
              </w:rPr>
              <w:t>քան</w:t>
            </w:r>
            <w:r w:rsidRPr="00A61DD0">
              <w:rPr>
                <w:rFonts w:ascii="Arial Armenian" w:hAnsi="Arial Armenian" w:cs="Arial"/>
                <w:sz w:val="16"/>
                <w:szCs w:val="16"/>
              </w:rPr>
              <w:t xml:space="preserve"> </w:t>
            </w:r>
            <w:r>
              <w:rPr>
                <w:rFonts w:ascii="Sylfaen" w:hAnsi="Sylfaen" w:cs="Arial"/>
                <w:sz w:val="16"/>
                <w:szCs w:val="16"/>
              </w:rPr>
              <w:t>15 С ,ԳՕՍՏ 27577-87</w:t>
            </w:r>
            <w:r w:rsidRPr="00474455">
              <w:rPr>
                <w:rFonts w:ascii="Arial LatArm" w:hAnsi="Arial LatArm" w:cs="Arial"/>
                <w:sz w:val="16"/>
                <w:szCs w:val="16"/>
              </w:rPr>
              <w:t>§</w:t>
            </w:r>
            <w:r>
              <w:rPr>
                <w:rFonts w:ascii="Sylfaen" w:hAnsi="Sylfaen" w:cs="Arial"/>
                <w:sz w:val="16"/>
                <w:szCs w:val="16"/>
              </w:rPr>
              <w:t>Վախենում է կրակից</w:t>
            </w:r>
            <w:r w:rsidRPr="00474455">
              <w:rPr>
                <w:rFonts w:ascii="Arial LatArm" w:hAnsi="Arial LatArm" w:cs="Arial"/>
                <w:sz w:val="16"/>
                <w:szCs w:val="16"/>
              </w:rPr>
              <w:t>¦</w:t>
            </w:r>
            <w:r>
              <w:rPr>
                <w:rFonts w:ascii="Sylfaen" w:hAnsi="Sylfaen" w:cs="Arial"/>
                <w:sz w:val="16"/>
                <w:szCs w:val="16"/>
              </w:rPr>
              <w:t>Հրավտանգ</w:t>
            </w:r>
            <w:r w:rsidRPr="00474455">
              <w:rPr>
                <w:rFonts w:ascii="Arial LatArm" w:hAnsi="Arial LatArm" w:cs="Arial"/>
                <w:sz w:val="16"/>
                <w:szCs w:val="16"/>
              </w:rPr>
              <w:t xml:space="preserve">, </w:t>
            </w:r>
            <w:r>
              <w:rPr>
                <w:rFonts w:ascii="Sylfaen" w:hAnsi="Sylfaen" w:cs="Arial"/>
                <w:sz w:val="16"/>
                <w:szCs w:val="16"/>
              </w:rPr>
              <w:t>պայթունավտանգ</w:t>
            </w:r>
          </w:p>
          <w:p w:rsidR="002462D0" w:rsidRPr="00E836B6" w:rsidRDefault="002462D0" w:rsidP="00A45DD0">
            <w:pPr>
              <w:rPr>
                <w:rFonts w:ascii="Arial" w:hAnsi="Arial" w:cs="Arial"/>
                <w:sz w:val="18"/>
                <w:szCs w:val="18"/>
              </w:rPr>
            </w:pPr>
            <w:r w:rsidRPr="00A61DD0">
              <w:rPr>
                <w:rFonts w:ascii="Sylfaen" w:hAnsi="Sylfaen" w:cs="Arial"/>
                <w:sz w:val="16"/>
                <w:szCs w:val="16"/>
              </w:rPr>
              <w:t xml:space="preserve">Ավտոտրանսպորտային միջոցները սեղմված բնական գազով լցքավորումն իրականացվում </w:t>
            </w:r>
            <w:proofErr w:type="gramStart"/>
            <w:r w:rsidRPr="00A61DD0">
              <w:rPr>
                <w:rFonts w:ascii="Sylfaen" w:hAnsi="Sylfaen" w:cs="Arial"/>
                <w:sz w:val="16"/>
                <w:szCs w:val="16"/>
              </w:rPr>
              <w:t xml:space="preserve">է </w:t>
            </w:r>
            <w:r w:rsidRPr="00A61DD0">
              <w:rPr>
                <w:rFonts w:ascii="Arial LatArm" w:hAnsi="Arial LatArm" w:cs="Arial"/>
                <w:sz w:val="16"/>
                <w:szCs w:val="16"/>
              </w:rPr>
              <w:t xml:space="preserve"> </w:t>
            </w:r>
            <w:r>
              <w:rPr>
                <w:rFonts w:ascii="Sylfaen" w:hAnsi="Sylfaen" w:cs="Arial"/>
                <w:sz w:val="16"/>
                <w:szCs w:val="16"/>
              </w:rPr>
              <w:t>ԱԳԼՃԿ</w:t>
            </w:r>
            <w:proofErr w:type="gramEnd"/>
            <w:r w:rsidRPr="00A61DD0">
              <w:rPr>
                <w:rFonts w:ascii="Arial LatArm" w:hAnsi="Arial LatArm" w:cs="Arial"/>
                <w:sz w:val="16"/>
                <w:szCs w:val="16"/>
              </w:rPr>
              <w:t>-</w:t>
            </w:r>
            <w:r w:rsidRPr="00A61DD0">
              <w:rPr>
                <w:rFonts w:ascii="Sylfaen" w:hAnsi="Sylfaen" w:cs="Arial"/>
                <w:sz w:val="16"/>
                <w:szCs w:val="16"/>
              </w:rPr>
              <w:t>ներում</w:t>
            </w:r>
            <w:r w:rsidRPr="00A61DD0">
              <w:rPr>
                <w:rFonts w:ascii="Arial LatArm" w:hAnsi="Arial LatArm" w:cs="Arial"/>
                <w:sz w:val="16"/>
                <w:szCs w:val="16"/>
              </w:rPr>
              <w:t xml:space="preserve">, </w:t>
            </w:r>
            <w:r w:rsidRPr="00A61DD0">
              <w:rPr>
                <w:rFonts w:ascii="Sylfaen" w:hAnsi="Sylfaen" w:cs="Arial"/>
                <w:sz w:val="16"/>
                <w:szCs w:val="16"/>
              </w:rPr>
              <w:t>որոնք չպետք է</w:t>
            </w:r>
            <w:r w:rsidRPr="00A61DD0">
              <w:rPr>
                <w:rFonts w:ascii="Arial LatArm" w:hAnsi="Arial LatArm" w:cs="Arial"/>
                <w:sz w:val="16"/>
                <w:szCs w:val="16"/>
              </w:rPr>
              <w:t xml:space="preserve"> </w:t>
            </w:r>
            <w:r w:rsidRPr="00A61DD0">
              <w:rPr>
                <w:rFonts w:ascii="Sylfaen" w:hAnsi="Sylfaen" w:cs="Arial"/>
                <w:sz w:val="16"/>
                <w:szCs w:val="16"/>
              </w:rPr>
              <w:t>հեռու լին</w:t>
            </w:r>
            <w:r>
              <w:rPr>
                <w:rFonts w:ascii="Sylfaen" w:hAnsi="Sylfaen" w:cs="Arial"/>
                <w:sz w:val="16"/>
                <w:szCs w:val="16"/>
              </w:rPr>
              <w:t xml:space="preserve">են համայնքի վարչական կենտրոնից  </w:t>
            </w:r>
            <w:r w:rsidRPr="00A61DD0">
              <w:rPr>
                <w:rFonts w:ascii="Sylfaen" w:hAnsi="Sylfaen" w:cs="Arial"/>
                <w:sz w:val="16"/>
                <w:szCs w:val="16"/>
              </w:rPr>
              <w:t>ոչ ավելի քան 3/կմ. Մատակարարումը-կտրոններով</w:t>
            </w:r>
          </w:p>
        </w:tc>
        <w:tc>
          <w:tcPr>
            <w:tcW w:w="567" w:type="dxa"/>
            <w:vMerge w:val="restart"/>
          </w:tcPr>
          <w:p w:rsidR="002462D0" w:rsidRPr="00BC36C7" w:rsidRDefault="002462D0" w:rsidP="00A45DD0">
            <w:pPr>
              <w:jc w:val="center"/>
              <w:rPr>
                <w:rFonts w:ascii="GHEA Grapalat" w:hAnsi="GHEA Grapalat"/>
                <w:sz w:val="12"/>
                <w:szCs w:val="12"/>
              </w:rPr>
            </w:pPr>
            <w:r>
              <w:rPr>
                <w:rFonts w:ascii="GHEA Grapalat" w:hAnsi="GHEA Grapalat"/>
                <w:sz w:val="12"/>
                <w:szCs w:val="12"/>
              </w:rPr>
              <w:t>կգ</w:t>
            </w:r>
          </w:p>
        </w:tc>
        <w:tc>
          <w:tcPr>
            <w:tcW w:w="709" w:type="dxa"/>
            <w:vMerge w:val="restart"/>
          </w:tcPr>
          <w:p w:rsidR="002462D0" w:rsidRPr="00BC36C7" w:rsidRDefault="002462D0" w:rsidP="00A45DD0">
            <w:pPr>
              <w:jc w:val="center"/>
              <w:rPr>
                <w:rFonts w:ascii="GHEA Grapalat" w:hAnsi="GHEA Grapalat"/>
                <w:sz w:val="12"/>
                <w:szCs w:val="12"/>
              </w:rPr>
            </w:pPr>
          </w:p>
        </w:tc>
        <w:tc>
          <w:tcPr>
            <w:tcW w:w="567" w:type="dxa"/>
            <w:tcBorders>
              <w:bottom w:val="nil"/>
            </w:tcBorders>
          </w:tcPr>
          <w:p w:rsidR="002462D0" w:rsidRPr="00BC36C7" w:rsidRDefault="002462D0" w:rsidP="00A45DD0">
            <w:pPr>
              <w:jc w:val="center"/>
              <w:rPr>
                <w:rFonts w:ascii="GHEA Grapalat" w:hAnsi="GHEA Grapalat"/>
                <w:sz w:val="12"/>
                <w:szCs w:val="12"/>
              </w:rPr>
            </w:pPr>
          </w:p>
        </w:tc>
        <w:tc>
          <w:tcPr>
            <w:tcW w:w="567" w:type="dxa"/>
            <w:tcBorders>
              <w:bottom w:val="nil"/>
            </w:tcBorders>
          </w:tcPr>
          <w:p w:rsidR="002462D0" w:rsidRPr="00BC36C7" w:rsidRDefault="002462D0" w:rsidP="00A45DD0">
            <w:pPr>
              <w:rPr>
                <w:rFonts w:ascii="GHEA Grapalat" w:hAnsi="GHEA Grapalat"/>
                <w:sz w:val="12"/>
                <w:szCs w:val="12"/>
              </w:rPr>
            </w:pPr>
            <w:r>
              <w:rPr>
                <w:rFonts w:ascii="GHEA Grapalat" w:hAnsi="GHEA Grapalat"/>
                <w:sz w:val="12"/>
                <w:szCs w:val="12"/>
              </w:rPr>
              <w:t>110</w:t>
            </w:r>
          </w:p>
        </w:tc>
        <w:tc>
          <w:tcPr>
            <w:tcW w:w="850" w:type="dxa"/>
            <w:vMerge w:val="restart"/>
          </w:tcPr>
          <w:p w:rsidR="002462D0" w:rsidRPr="00BC36C7" w:rsidRDefault="002462D0" w:rsidP="00A45DD0">
            <w:pPr>
              <w:jc w:val="center"/>
              <w:rPr>
                <w:rFonts w:ascii="GHEA Grapalat" w:hAnsi="GHEA Grapalat"/>
                <w:sz w:val="12"/>
                <w:szCs w:val="12"/>
              </w:rPr>
            </w:pPr>
            <w:r w:rsidRPr="00411A0D">
              <w:rPr>
                <w:rFonts w:ascii="GHEA Grapalat" w:hAnsi="GHEA Grapalat"/>
                <w:sz w:val="16"/>
                <w:szCs w:val="16"/>
                <w:lang w:val="hy-AM"/>
              </w:rPr>
              <w:t xml:space="preserve"> ՀՀ </w:t>
            </w:r>
            <w:r w:rsidRPr="00411A0D">
              <w:rPr>
                <w:rFonts w:ascii="GHEA Grapalat" w:hAnsi="GHEA Grapalat"/>
                <w:sz w:val="16"/>
                <w:szCs w:val="16"/>
              </w:rPr>
              <w:t>Կոտայքի</w:t>
            </w:r>
            <w:r w:rsidRPr="003E10BB">
              <w:rPr>
                <w:rFonts w:ascii="GHEA Grapalat" w:hAnsi="GHEA Grapalat"/>
                <w:sz w:val="16"/>
                <w:szCs w:val="16"/>
              </w:rPr>
              <w:t xml:space="preserve"> </w:t>
            </w:r>
            <w:r w:rsidRPr="00411A0D">
              <w:rPr>
                <w:rFonts w:ascii="GHEA Grapalat" w:hAnsi="GHEA Grapalat"/>
                <w:sz w:val="16"/>
                <w:szCs w:val="16"/>
              </w:rPr>
              <w:t>մարզ</w:t>
            </w:r>
            <w:r w:rsidRPr="003E10BB">
              <w:rPr>
                <w:rFonts w:ascii="GHEA Grapalat" w:hAnsi="GHEA Grapalat"/>
                <w:sz w:val="16"/>
                <w:szCs w:val="16"/>
              </w:rPr>
              <w:t xml:space="preserve"> </w:t>
            </w:r>
            <w:r w:rsidRPr="00411A0D">
              <w:rPr>
                <w:rFonts w:ascii="GHEA Grapalat" w:hAnsi="GHEA Grapalat"/>
                <w:sz w:val="16"/>
                <w:szCs w:val="16"/>
              </w:rPr>
              <w:t>գ</w:t>
            </w:r>
            <w:r w:rsidRPr="003E10BB">
              <w:rPr>
                <w:rFonts w:ascii="GHEA Grapalat" w:hAnsi="GHEA Grapalat"/>
                <w:sz w:val="16"/>
                <w:szCs w:val="16"/>
              </w:rPr>
              <w:t>.</w:t>
            </w:r>
            <w:r>
              <w:rPr>
                <w:rFonts w:ascii="GHEA Grapalat" w:hAnsi="GHEA Grapalat"/>
                <w:sz w:val="16"/>
                <w:szCs w:val="16"/>
              </w:rPr>
              <w:t>Վերին Պտղնի,</w:t>
            </w:r>
            <w:r w:rsidRPr="003E10BB">
              <w:rPr>
                <w:rFonts w:ascii="GHEA Grapalat" w:hAnsi="GHEA Grapalat"/>
                <w:sz w:val="16"/>
                <w:szCs w:val="16"/>
              </w:rPr>
              <w:t xml:space="preserve"> </w:t>
            </w:r>
            <w:r>
              <w:rPr>
                <w:rFonts w:ascii="GHEA Grapalat" w:hAnsi="GHEA Grapalat"/>
                <w:sz w:val="16"/>
                <w:szCs w:val="16"/>
              </w:rPr>
              <w:t>2</w:t>
            </w:r>
            <w:r w:rsidRPr="003E10BB">
              <w:rPr>
                <w:rFonts w:ascii="GHEA Grapalat" w:hAnsi="GHEA Grapalat"/>
                <w:sz w:val="16"/>
                <w:szCs w:val="16"/>
              </w:rPr>
              <w:t>-</w:t>
            </w:r>
            <w:r>
              <w:rPr>
                <w:rFonts w:ascii="GHEA Grapalat" w:hAnsi="GHEA Grapalat"/>
                <w:sz w:val="16"/>
                <w:szCs w:val="16"/>
              </w:rPr>
              <w:t>րդ</w:t>
            </w:r>
            <w:r w:rsidRPr="003E10BB">
              <w:rPr>
                <w:rFonts w:ascii="GHEA Grapalat" w:hAnsi="GHEA Grapalat"/>
                <w:sz w:val="16"/>
                <w:szCs w:val="16"/>
              </w:rPr>
              <w:t xml:space="preserve"> </w:t>
            </w:r>
            <w:r w:rsidRPr="00411A0D">
              <w:rPr>
                <w:rFonts w:ascii="GHEA Grapalat" w:hAnsi="GHEA Grapalat"/>
                <w:sz w:val="16"/>
                <w:szCs w:val="16"/>
              </w:rPr>
              <w:t>փողոց</w:t>
            </w:r>
            <w:r w:rsidRPr="003E10BB">
              <w:rPr>
                <w:rFonts w:ascii="GHEA Grapalat" w:hAnsi="GHEA Grapalat"/>
                <w:sz w:val="16"/>
                <w:szCs w:val="16"/>
              </w:rPr>
              <w:t xml:space="preserve"> </w:t>
            </w:r>
            <w:r w:rsidRPr="00411A0D">
              <w:rPr>
                <w:rFonts w:ascii="GHEA Grapalat" w:hAnsi="GHEA Grapalat"/>
                <w:sz w:val="16"/>
                <w:szCs w:val="16"/>
              </w:rPr>
              <w:t>թիվ</w:t>
            </w:r>
            <w:r w:rsidRPr="003E10BB">
              <w:rPr>
                <w:rFonts w:ascii="GHEA Grapalat" w:hAnsi="GHEA Grapalat"/>
                <w:sz w:val="16"/>
                <w:szCs w:val="16"/>
              </w:rPr>
              <w:t xml:space="preserve"> </w:t>
            </w:r>
            <w:r>
              <w:rPr>
                <w:rFonts w:ascii="GHEA Grapalat" w:hAnsi="GHEA Grapalat"/>
                <w:sz w:val="16"/>
                <w:szCs w:val="16"/>
              </w:rPr>
              <w:t>4</w:t>
            </w:r>
            <w:r w:rsidRPr="003E10BB">
              <w:rPr>
                <w:rFonts w:ascii="GHEA Grapalat" w:hAnsi="GHEA Grapalat"/>
                <w:sz w:val="16"/>
                <w:szCs w:val="16"/>
              </w:rPr>
              <w:t>8</w:t>
            </w:r>
            <w:r>
              <w:rPr>
                <w:rFonts w:ascii="GHEA Grapalat" w:hAnsi="GHEA Grapalat"/>
                <w:sz w:val="12"/>
                <w:szCs w:val="12"/>
              </w:rPr>
              <w:t xml:space="preserve"> </w:t>
            </w:r>
          </w:p>
        </w:tc>
        <w:tc>
          <w:tcPr>
            <w:tcW w:w="567" w:type="dxa"/>
            <w:vMerge w:val="restart"/>
          </w:tcPr>
          <w:p w:rsidR="002462D0" w:rsidRPr="001528CE" w:rsidRDefault="002462D0" w:rsidP="00A45DD0">
            <w:pPr>
              <w:jc w:val="center"/>
              <w:rPr>
                <w:rFonts w:ascii="GHEA Grapalat" w:hAnsi="GHEA Grapalat"/>
                <w:color w:val="000000" w:themeColor="text1"/>
                <w:sz w:val="12"/>
                <w:szCs w:val="12"/>
              </w:rPr>
            </w:pPr>
            <w:r w:rsidRPr="001528CE">
              <w:rPr>
                <w:rFonts w:ascii="GHEA Grapalat" w:hAnsi="GHEA Grapalat"/>
                <w:color w:val="000000" w:themeColor="text1"/>
                <w:sz w:val="12"/>
                <w:szCs w:val="12"/>
              </w:rPr>
              <w:t>110</w:t>
            </w:r>
          </w:p>
        </w:tc>
        <w:tc>
          <w:tcPr>
            <w:tcW w:w="992" w:type="dxa"/>
            <w:vMerge w:val="restart"/>
          </w:tcPr>
          <w:p w:rsidR="002462D0" w:rsidRPr="001528CE" w:rsidRDefault="002462D0" w:rsidP="00A45DD0">
            <w:pPr>
              <w:jc w:val="center"/>
              <w:rPr>
                <w:rFonts w:ascii="GHEA Grapalat" w:hAnsi="GHEA Grapalat"/>
                <w:color w:val="000000" w:themeColor="text1"/>
                <w:sz w:val="12"/>
                <w:szCs w:val="12"/>
              </w:rPr>
            </w:pPr>
            <w:r w:rsidRPr="001528CE">
              <w:rPr>
                <w:rFonts w:ascii="GHEA Grapalat" w:hAnsi="GHEA Grapalat"/>
                <w:color w:val="000000" w:themeColor="text1"/>
                <w:sz w:val="12"/>
                <w:szCs w:val="12"/>
              </w:rPr>
              <w:t>30.12.2019թ.</w:t>
            </w:r>
          </w:p>
          <w:p w:rsidR="002462D0" w:rsidRPr="001528CE" w:rsidRDefault="002462D0" w:rsidP="00A45DD0">
            <w:pPr>
              <w:jc w:val="center"/>
              <w:rPr>
                <w:rFonts w:ascii="GHEA Grapalat" w:hAnsi="GHEA Grapalat"/>
                <w:color w:val="000000" w:themeColor="text1"/>
                <w:sz w:val="12"/>
                <w:szCs w:val="12"/>
              </w:rPr>
            </w:pPr>
          </w:p>
        </w:tc>
      </w:tr>
      <w:tr w:rsidR="002462D0" w:rsidRPr="00BC36C7" w:rsidTr="00A45DD0">
        <w:tc>
          <w:tcPr>
            <w:tcW w:w="439" w:type="dxa"/>
            <w:vMerge/>
          </w:tcPr>
          <w:p w:rsidR="002462D0" w:rsidRPr="00BC36C7" w:rsidRDefault="002462D0" w:rsidP="00A45DD0">
            <w:pPr>
              <w:jc w:val="center"/>
              <w:rPr>
                <w:rFonts w:ascii="GHEA Grapalat" w:hAnsi="GHEA Grapalat"/>
                <w:sz w:val="12"/>
                <w:szCs w:val="12"/>
              </w:rPr>
            </w:pPr>
          </w:p>
        </w:tc>
        <w:tc>
          <w:tcPr>
            <w:tcW w:w="992" w:type="dxa"/>
            <w:vMerge/>
          </w:tcPr>
          <w:p w:rsidR="002462D0" w:rsidRPr="00BC36C7" w:rsidRDefault="002462D0" w:rsidP="00A45DD0">
            <w:pPr>
              <w:jc w:val="center"/>
              <w:rPr>
                <w:rFonts w:ascii="GHEA Grapalat" w:hAnsi="GHEA Grapalat"/>
                <w:sz w:val="12"/>
                <w:szCs w:val="12"/>
              </w:rPr>
            </w:pPr>
          </w:p>
        </w:tc>
        <w:tc>
          <w:tcPr>
            <w:tcW w:w="993" w:type="dxa"/>
            <w:vMerge/>
          </w:tcPr>
          <w:p w:rsidR="002462D0" w:rsidRPr="00BC36C7" w:rsidRDefault="002462D0" w:rsidP="00A45DD0">
            <w:pPr>
              <w:jc w:val="center"/>
              <w:rPr>
                <w:rFonts w:ascii="GHEA Grapalat" w:hAnsi="GHEA Grapalat"/>
                <w:sz w:val="12"/>
                <w:szCs w:val="12"/>
              </w:rPr>
            </w:pPr>
          </w:p>
        </w:tc>
        <w:tc>
          <w:tcPr>
            <w:tcW w:w="567" w:type="dxa"/>
            <w:vMerge/>
          </w:tcPr>
          <w:p w:rsidR="002462D0" w:rsidRPr="00BC36C7" w:rsidRDefault="002462D0" w:rsidP="00A45DD0">
            <w:pPr>
              <w:jc w:val="center"/>
              <w:rPr>
                <w:rFonts w:ascii="GHEA Grapalat" w:hAnsi="GHEA Grapalat"/>
                <w:sz w:val="12"/>
                <w:szCs w:val="12"/>
              </w:rPr>
            </w:pPr>
          </w:p>
        </w:tc>
        <w:tc>
          <w:tcPr>
            <w:tcW w:w="7229" w:type="dxa"/>
            <w:vMerge/>
          </w:tcPr>
          <w:p w:rsidR="002462D0" w:rsidRPr="00035557" w:rsidRDefault="002462D0" w:rsidP="00A45DD0">
            <w:pPr>
              <w:rPr>
                <w:rFonts w:ascii="Arial" w:hAnsi="Arial" w:cs="Arial"/>
                <w:sz w:val="18"/>
                <w:szCs w:val="18"/>
              </w:rPr>
            </w:pPr>
          </w:p>
        </w:tc>
        <w:tc>
          <w:tcPr>
            <w:tcW w:w="567" w:type="dxa"/>
            <w:vMerge/>
          </w:tcPr>
          <w:p w:rsidR="002462D0" w:rsidRPr="00BC36C7" w:rsidRDefault="002462D0" w:rsidP="00A45DD0">
            <w:pPr>
              <w:jc w:val="center"/>
              <w:rPr>
                <w:rFonts w:ascii="GHEA Grapalat" w:hAnsi="GHEA Grapalat"/>
                <w:sz w:val="12"/>
                <w:szCs w:val="12"/>
              </w:rPr>
            </w:pPr>
          </w:p>
        </w:tc>
        <w:tc>
          <w:tcPr>
            <w:tcW w:w="709" w:type="dxa"/>
            <w:vMerge/>
          </w:tcPr>
          <w:p w:rsidR="002462D0" w:rsidRPr="00BC36C7" w:rsidRDefault="002462D0" w:rsidP="00A45DD0">
            <w:pPr>
              <w:jc w:val="center"/>
              <w:rPr>
                <w:rFonts w:ascii="GHEA Grapalat" w:hAnsi="GHEA Grapalat"/>
                <w:sz w:val="12"/>
                <w:szCs w:val="12"/>
              </w:rPr>
            </w:pPr>
          </w:p>
        </w:tc>
        <w:tc>
          <w:tcPr>
            <w:tcW w:w="567" w:type="dxa"/>
            <w:tcBorders>
              <w:top w:val="nil"/>
            </w:tcBorders>
          </w:tcPr>
          <w:p w:rsidR="002462D0" w:rsidRPr="00BC36C7" w:rsidRDefault="002462D0" w:rsidP="00A45DD0">
            <w:pPr>
              <w:jc w:val="center"/>
              <w:rPr>
                <w:rFonts w:ascii="GHEA Grapalat" w:hAnsi="GHEA Grapalat"/>
                <w:sz w:val="12"/>
                <w:szCs w:val="12"/>
              </w:rPr>
            </w:pPr>
          </w:p>
        </w:tc>
        <w:tc>
          <w:tcPr>
            <w:tcW w:w="567" w:type="dxa"/>
            <w:tcBorders>
              <w:top w:val="nil"/>
            </w:tcBorders>
          </w:tcPr>
          <w:p w:rsidR="002462D0" w:rsidRPr="00BC36C7" w:rsidRDefault="002462D0" w:rsidP="00A45DD0">
            <w:pPr>
              <w:jc w:val="center"/>
              <w:rPr>
                <w:rFonts w:ascii="GHEA Grapalat" w:hAnsi="GHEA Grapalat"/>
                <w:sz w:val="12"/>
                <w:szCs w:val="12"/>
              </w:rPr>
            </w:pPr>
          </w:p>
        </w:tc>
        <w:tc>
          <w:tcPr>
            <w:tcW w:w="850" w:type="dxa"/>
            <w:vMerge/>
          </w:tcPr>
          <w:p w:rsidR="002462D0" w:rsidRPr="00BC36C7" w:rsidRDefault="002462D0" w:rsidP="00A45DD0">
            <w:pPr>
              <w:jc w:val="center"/>
              <w:rPr>
                <w:rFonts w:ascii="GHEA Grapalat" w:hAnsi="GHEA Grapalat"/>
                <w:sz w:val="12"/>
                <w:szCs w:val="12"/>
              </w:rPr>
            </w:pPr>
          </w:p>
        </w:tc>
        <w:tc>
          <w:tcPr>
            <w:tcW w:w="567" w:type="dxa"/>
            <w:vMerge/>
          </w:tcPr>
          <w:p w:rsidR="002462D0" w:rsidRPr="00BC36C7" w:rsidRDefault="002462D0" w:rsidP="00A45DD0">
            <w:pPr>
              <w:jc w:val="center"/>
              <w:rPr>
                <w:rFonts w:ascii="GHEA Grapalat" w:hAnsi="GHEA Grapalat"/>
                <w:sz w:val="12"/>
                <w:szCs w:val="12"/>
              </w:rPr>
            </w:pPr>
          </w:p>
        </w:tc>
        <w:tc>
          <w:tcPr>
            <w:tcW w:w="992" w:type="dxa"/>
            <w:vMerge/>
          </w:tcPr>
          <w:p w:rsidR="002462D0" w:rsidRPr="00BC36C7" w:rsidRDefault="002462D0" w:rsidP="00A45DD0">
            <w:pPr>
              <w:jc w:val="center"/>
              <w:rPr>
                <w:rFonts w:ascii="GHEA Grapalat" w:hAnsi="GHEA Grapalat"/>
                <w:sz w:val="12"/>
                <w:szCs w:val="12"/>
              </w:rPr>
            </w:pPr>
          </w:p>
        </w:tc>
      </w:tr>
    </w:tbl>
    <w:p w:rsidR="002462D0" w:rsidRDefault="002462D0" w:rsidP="002462D0">
      <w:pPr>
        <w:jc w:val="center"/>
        <w:rPr>
          <w:rFonts w:ascii="GHEA Grapalat" w:hAnsi="GHEA Grapalat"/>
          <w:sz w:val="20"/>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p>
    <w:p w:rsidR="002462D0" w:rsidRDefault="002462D0" w:rsidP="002462D0">
      <w:pPr>
        <w:jc w:val="center"/>
        <w:rPr>
          <w:rFonts w:ascii="GHEA Grapalat" w:hAnsi="GHEA Grapalat"/>
          <w:sz w:val="20"/>
        </w:rPr>
      </w:pPr>
    </w:p>
    <w:p w:rsidR="002462D0" w:rsidRPr="00C263E3" w:rsidRDefault="002462D0" w:rsidP="002462D0">
      <w:pPr>
        <w:jc w:val="center"/>
        <w:rPr>
          <w:rFonts w:ascii="GHEA Grapalat" w:hAnsi="GHEA Grapalat" w:cs="Sylfaen"/>
          <w:sz w:val="20"/>
          <w:szCs w:val="22"/>
        </w:rPr>
      </w:pPr>
      <w:r w:rsidRPr="00C263E3">
        <w:rPr>
          <w:rFonts w:ascii="GHEA Grapalat" w:hAnsi="GHEA Grapalat" w:cs="Sylfaen"/>
          <w:sz w:val="20"/>
          <w:szCs w:val="22"/>
        </w:rPr>
        <w:t>Ապրանքներ</w:t>
      </w:r>
      <w:r w:rsidRPr="00C263E3">
        <w:rPr>
          <w:rFonts w:ascii="GHEA Grapalat" w:hAnsi="GHEA Grapalat" w:cs="Sylfaen"/>
          <w:sz w:val="20"/>
          <w:szCs w:val="22"/>
          <w:lang w:val="hy-AM"/>
        </w:rPr>
        <w:t>ը</w:t>
      </w:r>
      <w:r w:rsidRPr="00C263E3">
        <w:rPr>
          <w:rFonts w:ascii="Arial Armenian" w:hAnsi="Arial Armenian" w:cs="Sylfaen"/>
          <w:sz w:val="20"/>
          <w:szCs w:val="22"/>
          <w:lang w:val="hy-AM"/>
        </w:rPr>
        <w:t xml:space="preserve"> </w:t>
      </w:r>
      <w:r w:rsidRPr="00C263E3">
        <w:rPr>
          <w:rFonts w:ascii="GHEA Grapalat" w:hAnsi="GHEA Grapalat" w:cs="Sylfaen"/>
          <w:sz w:val="20"/>
          <w:szCs w:val="22"/>
          <w:lang w:val="hy-AM"/>
        </w:rPr>
        <w:t>պետք</w:t>
      </w:r>
      <w:r w:rsidRPr="00C263E3">
        <w:rPr>
          <w:rFonts w:ascii="Arial Armenian" w:hAnsi="Arial Armenian" w:cs="Sylfaen"/>
          <w:sz w:val="20"/>
          <w:szCs w:val="22"/>
          <w:lang w:val="hy-AM"/>
        </w:rPr>
        <w:t xml:space="preserve"> </w:t>
      </w:r>
      <w:r w:rsidRPr="00C263E3">
        <w:rPr>
          <w:rFonts w:ascii="GHEA Grapalat" w:hAnsi="GHEA Grapalat" w:cs="Sylfaen"/>
          <w:sz w:val="20"/>
          <w:szCs w:val="22"/>
          <w:lang w:val="hy-AM"/>
        </w:rPr>
        <w:t>է</w:t>
      </w:r>
      <w:r w:rsidRPr="00C263E3">
        <w:rPr>
          <w:rFonts w:ascii="Arial Armenian" w:hAnsi="Arial Armenian" w:cs="Sylfaen"/>
          <w:sz w:val="20"/>
          <w:szCs w:val="22"/>
          <w:lang w:val="hy-AM"/>
        </w:rPr>
        <w:t xml:space="preserve"> </w:t>
      </w:r>
      <w:proofErr w:type="gramStart"/>
      <w:r w:rsidRPr="00C263E3">
        <w:rPr>
          <w:rFonts w:ascii="GHEA Grapalat" w:hAnsi="GHEA Grapalat" w:cs="Sylfaen"/>
          <w:sz w:val="20"/>
          <w:szCs w:val="22"/>
          <w:lang w:val="hy-AM"/>
        </w:rPr>
        <w:t>լինեն</w:t>
      </w:r>
      <w:r w:rsidRPr="00C263E3">
        <w:rPr>
          <w:rFonts w:ascii="Arial Armenian" w:hAnsi="Arial Armenian" w:cs="Sylfaen"/>
          <w:sz w:val="20"/>
          <w:szCs w:val="22"/>
          <w:lang w:val="hy-AM"/>
        </w:rPr>
        <w:t xml:space="preserve">  </w:t>
      </w:r>
      <w:r w:rsidRPr="00C263E3">
        <w:rPr>
          <w:rFonts w:ascii="GHEA Grapalat" w:hAnsi="GHEA Grapalat" w:cs="Sylfaen"/>
          <w:sz w:val="20"/>
          <w:szCs w:val="22"/>
          <w:lang w:val="hy-AM"/>
        </w:rPr>
        <w:t>նոր</w:t>
      </w:r>
      <w:proofErr w:type="gramEnd"/>
      <w:r w:rsidRPr="00C263E3">
        <w:rPr>
          <w:rFonts w:ascii="Arial Armenian" w:hAnsi="Arial Armenian" w:cs="Sylfaen"/>
          <w:sz w:val="20"/>
          <w:szCs w:val="22"/>
          <w:lang w:val="hy-AM"/>
        </w:rPr>
        <w:t xml:space="preserve">, </w:t>
      </w:r>
      <w:r w:rsidRPr="00C263E3">
        <w:rPr>
          <w:rFonts w:ascii="GHEA Grapalat" w:hAnsi="GHEA Grapalat" w:cs="Sylfaen"/>
          <w:sz w:val="20"/>
          <w:szCs w:val="22"/>
          <w:lang w:val="hy-AM"/>
        </w:rPr>
        <w:t>չօգտագործված</w:t>
      </w:r>
      <w:r w:rsidRPr="00C263E3">
        <w:rPr>
          <w:rFonts w:ascii="Arial Armenian" w:hAnsi="Arial Armenian" w:cs="Sylfaen"/>
          <w:sz w:val="20"/>
          <w:szCs w:val="22"/>
          <w:lang w:val="hy-AM"/>
        </w:rPr>
        <w:t xml:space="preserve">,  </w:t>
      </w:r>
      <w:r w:rsidRPr="00C263E3">
        <w:rPr>
          <w:rFonts w:ascii="GHEA Grapalat" w:hAnsi="GHEA Grapalat" w:cs="Sylfaen"/>
          <w:sz w:val="20"/>
          <w:szCs w:val="22"/>
          <w:lang w:val="hy-AM"/>
        </w:rPr>
        <w:t>գործարանային</w:t>
      </w:r>
      <w:r w:rsidRPr="00C263E3">
        <w:rPr>
          <w:rFonts w:ascii="Arial Armenian" w:hAnsi="Arial Armenian" w:cs="Sylfaen"/>
          <w:sz w:val="20"/>
          <w:szCs w:val="22"/>
          <w:lang w:val="hy-AM"/>
        </w:rPr>
        <w:t xml:space="preserve"> </w:t>
      </w:r>
      <w:r w:rsidRPr="00C263E3">
        <w:rPr>
          <w:rFonts w:ascii="GHEA Grapalat" w:hAnsi="GHEA Grapalat" w:cs="Sylfaen"/>
          <w:sz w:val="20"/>
          <w:szCs w:val="22"/>
          <w:lang w:val="hy-AM"/>
        </w:rPr>
        <w:t>արտադրության:</w:t>
      </w:r>
    </w:p>
    <w:p w:rsidR="002462D0" w:rsidRPr="00C263E3" w:rsidRDefault="002462D0" w:rsidP="002462D0">
      <w:pPr>
        <w:ind w:firstLine="567"/>
        <w:jc w:val="both"/>
        <w:rPr>
          <w:rFonts w:ascii="GHEA Grapalat" w:hAnsi="GHEA Grapalat"/>
          <w:b/>
          <w:sz w:val="20"/>
          <w:szCs w:val="22"/>
        </w:rPr>
      </w:pPr>
      <w:r w:rsidRPr="00C263E3">
        <w:rPr>
          <w:rFonts w:ascii="GHEA Grapalat" w:hAnsi="GHEA Grapalat" w:cs="Sylfaen"/>
          <w:sz w:val="20"/>
          <w:szCs w:val="22"/>
        </w:rPr>
        <w:t xml:space="preserve">Ապրանքը մատակարարել ըստ նախօրոք ներկայացված պահանջագրի, </w:t>
      </w:r>
      <w:r w:rsidRPr="00C263E3">
        <w:rPr>
          <w:rFonts w:ascii="GHEA Grapalat" w:hAnsi="GHEA Grapalat" w:cs="Sylfaen"/>
          <w:sz w:val="20"/>
          <w:szCs w:val="22"/>
          <w:lang w:val="hy-AM"/>
        </w:rPr>
        <w:t>պահանջագիր</w:t>
      </w:r>
      <w:r w:rsidRPr="00C263E3">
        <w:rPr>
          <w:rFonts w:ascii="GHEA Grapalat" w:hAnsi="GHEA Grapalat" w:cs="Sylfaen"/>
          <w:sz w:val="20"/>
          <w:szCs w:val="22"/>
        </w:rPr>
        <w:t>ը</w:t>
      </w:r>
      <w:r w:rsidRPr="00C263E3">
        <w:rPr>
          <w:rFonts w:ascii="GHEA Grapalat" w:hAnsi="GHEA Grapalat" w:cs="Sylfaen"/>
          <w:sz w:val="20"/>
          <w:szCs w:val="22"/>
          <w:lang w:val="hy-AM"/>
        </w:rPr>
        <w:t xml:space="preserve"> ներկայացվելուց հետո 3 ժամվա ընթացքում</w:t>
      </w:r>
      <w:r w:rsidRPr="00C263E3">
        <w:rPr>
          <w:rFonts w:ascii="GHEA Grapalat" w:hAnsi="GHEA Grapalat" w:cs="Sylfaen"/>
          <w:sz w:val="20"/>
          <w:szCs w:val="22"/>
        </w:rPr>
        <w:t>:</w:t>
      </w:r>
    </w:p>
    <w:p w:rsidR="002462D0" w:rsidRPr="00504F24" w:rsidRDefault="002462D0" w:rsidP="002462D0">
      <w:pPr>
        <w:jc w:val="both"/>
        <w:rPr>
          <w:rFonts w:ascii="GHEA Grapalat" w:hAnsi="GHEA Grapalat"/>
          <w:sz w:val="20"/>
        </w:rPr>
      </w:pPr>
    </w:p>
    <w:p w:rsidR="002462D0" w:rsidRPr="00C263E3" w:rsidRDefault="002462D0" w:rsidP="002462D0">
      <w:pPr>
        <w:jc w:val="both"/>
        <w:rPr>
          <w:rFonts w:ascii="GHEA Grapalat" w:hAnsi="GHEA Grapalat"/>
          <w:sz w:val="20"/>
        </w:rPr>
      </w:pPr>
    </w:p>
    <w:p w:rsidR="002462D0" w:rsidRPr="00666C63" w:rsidRDefault="002462D0" w:rsidP="002462D0">
      <w:pPr>
        <w:pStyle w:val="3"/>
        <w:spacing w:line="240" w:lineRule="auto"/>
        <w:ind w:firstLine="567"/>
        <w:jc w:val="left"/>
        <w:rPr>
          <w:rFonts w:ascii="GHEA Grapalat" w:hAnsi="GHEA Grapalat"/>
          <w:b/>
          <w:lang w:val="hy-AM"/>
        </w:rPr>
      </w:pPr>
    </w:p>
    <w:p w:rsidR="002462D0" w:rsidRPr="00666C63" w:rsidRDefault="002462D0" w:rsidP="002462D0">
      <w:pPr>
        <w:pStyle w:val="3"/>
        <w:spacing w:line="240" w:lineRule="auto"/>
        <w:ind w:firstLine="567"/>
        <w:jc w:val="left"/>
        <w:rPr>
          <w:rFonts w:ascii="GHEA Grapalat" w:hAnsi="GHEA Grapalat"/>
          <w:b/>
          <w:lang w:val="hy-AM"/>
        </w:rPr>
      </w:pPr>
    </w:p>
    <w:p w:rsidR="002462D0" w:rsidRPr="00666C63" w:rsidRDefault="002462D0" w:rsidP="002462D0">
      <w:pPr>
        <w:jc w:val="both"/>
        <w:rPr>
          <w:rFonts w:ascii="GHEA Grapalat" w:hAnsi="GHEA Grapalat"/>
          <w:sz w:val="20"/>
          <w:lang w:val="hy-AM"/>
        </w:rPr>
      </w:pPr>
    </w:p>
    <w:p w:rsidR="002462D0" w:rsidRPr="00AE2768" w:rsidRDefault="002462D0" w:rsidP="002462D0">
      <w:pPr>
        <w:jc w:val="both"/>
        <w:rPr>
          <w:rFonts w:ascii="GHEA Grapalat" w:hAnsi="GHEA Grapalat" w:cs="Sylfaen"/>
          <w:i/>
          <w:sz w:val="18"/>
          <w:szCs w:val="18"/>
          <w:lang w:val="pt-BR"/>
        </w:rPr>
      </w:pPr>
      <w:r w:rsidRPr="00666C63">
        <w:rPr>
          <w:rFonts w:ascii="GHEA Grapalat" w:hAnsi="GHEA Grapalat"/>
          <w:sz w:val="20"/>
          <w:lang w:val="hy-AM"/>
        </w:rPr>
        <w:t xml:space="preserve"> </w:t>
      </w:r>
      <w:r w:rsidRPr="00CE37B8">
        <w:rPr>
          <w:rFonts w:ascii="GHEA Grapalat" w:hAnsi="GHEA Grapalat"/>
          <w:sz w:val="20"/>
          <w:lang w:val="hy-AM"/>
        </w:rPr>
        <w:t xml:space="preserve">* </w:t>
      </w:r>
      <w:r w:rsidRPr="00AE2768">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462D0" w:rsidRPr="00AE2768" w:rsidRDefault="002462D0" w:rsidP="002462D0">
      <w:pPr>
        <w:jc w:val="both"/>
        <w:rPr>
          <w:rFonts w:ascii="GHEA Grapalat" w:hAnsi="GHEA Grapalat" w:cs="Sylfaen"/>
          <w:i/>
          <w:sz w:val="12"/>
          <w:szCs w:val="12"/>
          <w:lang w:val="pt-BR"/>
        </w:rPr>
      </w:pPr>
    </w:p>
    <w:p w:rsidR="002462D0" w:rsidRPr="007F11BB" w:rsidRDefault="002462D0" w:rsidP="002462D0">
      <w:pPr>
        <w:pStyle w:val="af2"/>
        <w:jc w:val="both"/>
        <w:rPr>
          <w:lang w:val="pt-BR"/>
        </w:rPr>
      </w:pPr>
      <w:r w:rsidRPr="009840CF">
        <w:rPr>
          <w:rFonts w:ascii="GHEA Grapalat" w:hAnsi="GHEA Grapalat"/>
          <w:lang w:val="pt-BR"/>
        </w:rPr>
        <w:t xml:space="preserve">** </w:t>
      </w:r>
      <w:r w:rsidRPr="007F11BB">
        <w:rPr>
          <w:rFonts w:ascii="GHEA Grapalat" w:hAnsi="GHEA Grapalat" w:cs="Sylfaen"/>
          <w:i/>
          <w:sz w:val="18"/>
          <w:szCs w:val="18"/>
          <w:lang w:val="pt-BR" w:eastAsia="en-US"/>
        </w:rPr>
        <w:t>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w:t>
      </w:r>
      <w:r w:rsidRPr="007F11BB" w:rsidDel="00EB35E7">
        <w:rPr>
          <w:rFonts w:ascii="GHEA Grapalat" w:hAnsi="GHEA Grapalat" w:cs="Sylfaen"/>
          <w:i/>
          <w:sz w:val="18"/>
          <w:szCs w:val="18"/>
          <w:lang w:val="pt-BR" w:eastAsia="en-US"/>
        </w:rPr>
        <w:t xml:space="preserve"> </w:t>
      </w:r>
      <w:r w:rsidRPr="007F11BB">
        <w:rPr>
          <w:rFonts w:ascii="GHEA Grapalat" w:hAnsi="GHEA Grapalat" w:cs="Sylfaen"/>
          <w:i/>
          <w:sz w:val="18"/>
          <w:szCs w:val="18"/>
          <w:lang w:val="pt-BR" w:eastAsia="en-US"/>
        </w:rPr>
        <w:t xml:space="preserve">»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2462D0" w:rsidRPr="007F11BB" w:rsidRDefault="002462D0" w:rsidP="002462D0">
      <w:pPr>
        <w:jc w:val="both"/>
        <w:rPr>
          <w:rFonts w:ascii="GHEA Grapalat" w:hAnsi="GHEA Grapalat"/>
          <w:sz w:val="12"/>
          <w:szCs w:val="12"/>
          <w:lang w:val="pt-BR"/>
        </w:rPr>
      </w:pPr>
    </w:p>
    <w:tbl>
      <w:tblPr>
        <w:tblW w:w="9639" w:type="dxa"/>
        <w:jc w:val="center"/>
        <w:tblInd w:w="409" w:type="dxa"/>
        <w:tblLayout w:type="fixed"/>
        <w:tblLook w:val="0000"/>
      </w:tblPr>
      <w:tblGrid>
        <w:gridCol w:w="4536"/>
        <w:gridCol w:w="760"/>
        <w:gridCol w:w="4343"/>
      </w:tblGrid>
      <w:tr w:rsidR="002462D0" w:rsidRPr="00AE2768" w:rsidTr="00A45DD0">
        <w:trPr>
          <w:jc w:val="center"/>
        </w:trPr>
        <w:tc>
          <w:tcPr>
            <w:tcW w:w="4536" w:type="dxa"/>
          </w:tcPr>
          <w:p w:rsidR="002462D0" w:rsidRDefault="002462D0" w:rsidP="00A45DD0">
            <w:pPr>
              <w:jc w:val="center"/>
              <w:rPr>
                <w:rFonts w:ascii="GHEA Grapalat" w:hAnsi="GHEA Grapalat" w:cs="Sylfaen"/>
                <w:b/>
                <w:bCs/>
                <w:lang w:val="nb-NO"/>
              </w:rPr>
            </w:pPr>
          </w:p>
          <w:p w:rsidR="002462D0" w:rsidRPr="00AE2768" w:rsidRDefault="002462D0" w:rsidP="00A45DD0">
            <w:pPr>
              <w:jc w:val="center"/>
              <w:rPr>
                <w:rFonts w:ascii="GHEA Grapalat" w:hAnsi="GHEA Grapalat" w:cs="Sylfaen"/>
                <w:b/>
                <w:bCs/>
                <w:lang w:val="nb-NO"/>
              </w:rPr>
            </w:pPr>
            <w:r w:rsidRPr="00AE2768">
              <w:rPr>
                <w:rFonts w:ascii="GHEA Grapalat" w:hAnsi="GHEA Grapalat" w:cs="Sylfaen"/>
                <w:b/>
                <w:bCs/>
                <w:lang w:val="nb-NO"/>
              </w:rPr>
              <w:t>ԳՆՈՐԴ</w:t>
            </w:r>
          </w:p>
          <w:p w:rsidR="002462D0" w:rsidRPr="00AE2768" w:rsidRDefault="002462D0" w:rsidP="00A45DD0">
            <w:pPr>
              <w:rPr>
                <w:rFonts w:ascii="GHEA Grapalat" w:hAnsi="GHEA Grapalat"/>
                <w:lang w:val="ru-RU"/>
              </w:rPr>
            </w:pPr>
          </w:p>
          <w:p w:rsidR="002462D0" w:rsidRPr="00AE2768" w:rsidRDefault="002462D0" w:rsidP="00A45DD0">
            <w:pPr>
              <w:rPr>
                <w:rFonts w:ascii="GHEA Grapalat" w:hAnsi="GHEA Grapalat"/>
                <w:lang w:val="ru-RU"/>
              </w:rPr>
            </w:pPr>
          </w:p>
          <w:p w:rsidR="002462D0" w:rsidRPr="00AE2768" w:rsidRDefault="002462D0" w:rsidP="00A45DD0">
            <w:pPr>
              <w:jc w:val="center"/>
              <w:rPr>
                <w:rFonts w:ascii="GHEA Grapalat" w:hAnsi="GHEA Grapalat"/>
                <w:lang w:val="ru-RU"/>
              </w:rPr>
            </w:pPr>
            <w:r w:rsidRPr="00AE2768">
              <w:rPr>
                <w:rFonts w:ascii="GHEA Grapalat" w:hAnsi="GHEA Grapalat"/>
                <w:lang w:val="ru-RU"/>
              </w:rPr>
              <w:t>---------------------------------</w:t>
            </w:r>
          </w:p>
          <w:p w:rsidR="002462D0" w:rsidRPr="00AE2768" w:rsidRDefault="002462D0" w:rsidP="00A45DD0">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ru-RU"/>
              </w:rPr>
              <w:t>ստորագրություն</w:t>
            </w:r>
            <w:r w:rsidRPr="00AE2768">
              <w:rPr>
                <w:rFonts w:ascii="GHEA Grapalat" w:hAnsi="GHEA Grapalat"/>
                <w:sz w:val="18"/>
                <w:szCs w:val="18"/>
              </w:rPr>
              <w:t>/</w:t>
            </w:r>
          </w:p>
          <w:p w:rsidR="002462D0" w:rsidRPr="00AE2768" w:rsidRDefault="002462D0" w:rsidP="00A45DD0">
            <w:pPr>
              <w:jc w:val="center"/>
              <w:rPr>
                <w:rFonts w:ascii="GHEA Grapalat" w:hAnsi="GHEA Grapalat"/>
                <w:sz w:val="18"/>
                <w:szCs w:val="18"/>
                <w:lang w:val="ru-RU"/>
              </w:rPr>
            </w:pPr>
            <w:r w:rsidRPr="00AE2768">
              <w:rPr>
                <w:rFonts w:ascii="GHEA Grapalat" w:hAnsi="GHEA Grapalat" w:cs="Sylfaen"/>
                <w:sz w:val="18"/>
                <w:szCs w:val="18"/>
                <w:lang w:val="ru-RU"/>
              </w:rPr>
              <w:t>Կ</w:t>
            </w:r>
            <w:r w:rsidRPr="00AE2768">
              <w:rPr>
                <w:rFonts w:ascii="GHEA Grapalat" w:hAnsi="GHEA Grapalat"/>
                <w:sz w:val="18"/>
                <w:szCs w:val="18"/>
                <w:lang w:val="ru-RU"/>
              </w:rPr>
              <w:t>.</w:t>
            </w:r>
            <w:r w:rsidRPr="00AE2768">
              <w:rPr>
                <w:rFonts w:ascii="GHEA Grapalat" w:hAnsi="GHEA Grapalat" w:cs="Sylfaen"/>
                <w:sz w:val="18"/>
                <w:szCs w:val="18"/>
                <w:lang w:val="ru-RU"/>
              </w:rPr>
              <w:t>Տ</w:t>
            </w:r>
          </w:p>
        </w:tc>
        <w:tc>
          <w:tcPr>
            <w:tcW w:w="760" w:type="dxa"/>
          </w:tcPr>
          <w:p w:rsidR="002462D0" w:rsidRPr="00AE2768" w:rsidRDefault="002462D0" w:rsidP="00A45DD0">
            <w:pPr>
              <w:jc w:val="center"/>
              <w:rPr>
                <w:rFonts w:ascii="GHEA Grapalat" w:hAnsi="GHEA Grapalat"/>
                <w:lang w:val="ru-RU"/>
              </w:rPr>
            </w:pPr>
          </w:p>
        </w:tc>
        <w:tc>
          <w:tcPr>
            <w:tcW w:w="4343" w:type="dxa"/>
          </w:tcPr>
          <w:p w:rsidR="002462D0" w:rsidRDefault="002462D0" w:rsidP="00A45DD0">
            <w:pPr>
              <w:jc w:val="center"/>
              <w:rPr>
                <w:rFonts w:ascii="GHEA Grapalat" w:hAnsi="GHEA Grapalat" w:cs="Sylfaen"/>
                <w:b/>
                <w:bCs/>
                <w:lang w:val="pt-BR"/>
              </w:rPr>
            </w:pPr>
          </w:p>
          <w:p w:rsidR="002462D0" w:rsidRPr="00AE2768" w:rsidRDefault="002462D0" w:rsidP="00A45DD0">
            <w:pPr>
              <w:jc w:val="center"/>
              <w:rPr>
                <w:rFonts w:ascii="GHEA Grapalat" w:hAnsi="GHEA Grapalat" w:cs="Sylfaen"/>
                <w:b/>
                <w:bCs/>
                <w:lang w:val="ru-RU"/>
              </w:rPr>
            </w:pPr>
            <w:r w:rsidRPr="00AE2768">
              <w:rPr>
                <w:rFonts w:ascii="GHEA Grapalat" w:hAnsi="GHEA Grapalat" w:cs="Sylfaen"/>
                <w:b/>
                <w:bCs/>
                <w:lang w:val="pt-BR"/>
              </w:rPr>
              <w:t>ՎԱՃԱՌՈՂ</w:t>
            </w:r>
          </w:p>
          <w:p w:rsidR="002462D0" w:rsidRPr="00AE2768" w:rsidRDefault="002462D0" w:rsidP="00A45DD0">
            <w:pPr>
              <w:jc w:val="center"/>
              <w:rPr>
                <w:rFonts w:ascii="GHEA Grapalat" w:hAnsi="GHEA Grapalat"/>
                <w:lang w:val="ru-RU"/>
              </w:rPr>
            </w:pPr>
          </w:p>
          <w:p w:rsidR="002462D0" w:rsidRPr="00AE2768" w:rsidRDefault="002462D0" w:rsidP="00A45DD0">
            <w:pPr>
              <w:jc w:val="center"/>
              <w:rPr>
                <w:rFonts w:ascii="GHEA Grapalat" w:hAnsi="GHEA Grapalat"/>
                <w:lang w:val="ru-RU"/>
              </w:rPr>
            </w:pPr>
          </w:p>
          <w:p w:rsidR="002462D0" w:rsidRPr="00AE2768" w:rsidRDefault="002462D0" w:rsidP="00A45DD0">
            <w:pPr>
              <w:jc w:val="center"/>
              <w:rPr>
                <w:rFonts w:ascii="GHEA Grapalat" w:hAnsi="GHEA Grapalat"/>
                <w:lang w:val="ru-RU"/>
              </w:rPr>
            </w:pPr>
            <w:r w:rsidRPr="00AE2768">
              <w:rPr>
                <w:rFonts w:ascii="GHEA Grapalat" w:hAnsi="GHEA Grapalat"/>
                <w:lang w:val="ru-RU"/>
              </w:rPr>
              <w:t>---------------------------------</w:t>
            </w:r>
          </w:p>
          <w:p w:rsidR="002462D0" w:rsidRPr="00AE2768" w:rsidRDefault="002462D0" w:rsidP="00A45DD0">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ru-RU"/>
              </w:rPr>
              <w:t>ստորագրություն</w:t>
            </w:r>
            <w:r w:rsidRPr="00AE2768">
              <w:rPr>
                <w:rFonts w:ascii="GHEA Grapalat" w:hAnsi="GHEA Grapalat"/>
                <w:sz w:val="18"/>
                <w:szCs w:val="18"/>
              </w:rPr>
              <w:t>/</w:t>
            </w:r>
          </w:p>
          <w:p w:rsidR="002462D0" w:rsidRPr="00AE2768" w:rsidRDefault="002462D0" w:rsidP="00A45DD0">
            <w:pPr>
              <w:jc w:val="center"/>
              <w:rPr>
                <w:rFonts w:ascii="GHEA Grapalat" w:hAnsi="GHEA Grapalat"/>
                <w:lang w:val="ru-RU"/>
              </w:rPr>
            </w:pPr>
            <w:r w:rsidRPr="00AE2768">
              <w:rPr>
                <w:rFonts w:ascii="GHEA Grapalat" w:hAnsi="GHEA Grapalat" w:cs="Sylfaen"/>
                <w:sz w:val="18"/>
                <w:szCs w:val="18"/>
                <w:lang w:val="ru-RU"/>
              </w:rPr>
              <w:t>Կ</w:t>
            </w:r>
            <w:r w:rsidRPr="00AE2768">
              <w:rPr>
                <w:rFonts w:ascii="GHEA Grapalat" w:hAnsi="GHEA Grapalat"/>
                <w:sz w:val="18"/>
                <w:szCs w:val="18"/>
                <w:lang w:val="ru-RU"/>
              </w:rPr>
              <w:t>.</w:t>
            </w:r>
            <w:r w:rsidRPr="00AE2768">
              <w:rPr>
                <w:rFonts w:ascii="GHEA Grapalat" w:hAnsi="GHEA Grapalat" w:cs="Sylfaen"/>
                <w:sz w:val="18"/>
                <w:szCs w:val="18"/>
                <w:lang w:val="ru-RU"/>
              </w:rPr>
              <w:t>Տ</w:t>
            </w:r>
          </w:p>
        </w:tc>
      </w:tr>
    </w:tbl>
    <w:p w:rsidR="002462D0" w:rsidRPr="00AE2768" w:rsidRDefault="002462D0" w:rsidP="002462D0">
      <w:pPr>
        <w:jc w:val="center"/>
        <w:rPr>
          <w:rFonts w:ascii="GHEA Grapalat" w:hAnsi="GHEA Grapalat"/>
          <w:sz w:val="20"/>
        </w:rPr>
      </w:pPr>
      <w:r w:rsidRPr="00AE2768">
        <w:rPr>
          <w:rFonts w:ascii="GHEA Grapalat" w:hAnsi="GHEA Grapalat"/>
          <w:sz w:val="20"/>
        </w:rPr>
        <w:br w:type="page"/>
      </w:r>
    </w:p>
    <w:p w:rsidR="002462D0" w:rsidRPr="00AE2768" w:rsidRDefault="002462D0" w:rsidP="002462D0">
      <w:pPr>
        <w:jc w:val="right"/>
        <w:rPr>
          <w:rFonts w:ascii="GHEA Grapalat" w:hAnsi="GHEA Grapalat"/>
          <w:sz w:val="20"/>
        </w:rPr>
      </w:pPr>
    </w:p>
    <w:p w:rsidR="002462D0" w:rsidRPr="00AE2768" w:rsidRDefault="002462D0" w:rsidP="002462D0">
      <w:pPr>
        <w:jc w:val="right"/>
        <w:rPr>
          <w:rFonts w:ascii="GHEA Grapalat" w:hAnsi="GHEA Grapalat"/>
          <w:i/>
          <w:sz w:val="18"/>
          <w:lang w:val="hy-AM"/>
        </w:rPr>
      </w:pPr>
      <w:r w:rsidRPr="00AE2768">
        <w:rPr>
          <w:rFonts w:ascii="GHEA Grapalat" w:hAnsi="GHEA Grapalat"/>
          <w:i/>
          <w:sz w:val="18"/>
          <w:lang w:val="hy-AM"/>
        </w:rPr>
        <w:t>Հավելված N 2</w:t>
      </w:r>
    </w:p>
    <w:p w:rsidR="002462D0" w:rsidRPr="00AE2768" w:rsidRDefault="002462D0" w:rsidP="002462D0">
      <w:pPr>
        <w:jc w:val="right"/>
        <w:rPr>
          <w:rFonts w:ascii="GHEA Grapalat" w:hAnsi="GHEA Grapalat"/>
          <w:i/>
          <w:sz w:val="18"/>
          <w:lang w:val="hy-AM"/>
        </w:rPr>
      </w:pPr>
      <w:r w:rsidRPr="00AE2768">
        <w:rPr>
          <w:rFonts w:ascii="GHEA Grapalat" w:hAnsi="GHEA Grapalat"/>
          <w:i/>
          <w:sz w:val="18"/>
          <w:lang w:val="hy-AM"/>
        </w:rPr>
        <w:t xml:space="preserve">«         »              20  թ. կնքված </w:t>
      </w:r>
    </w:p>
    <w:p w:rsidR="002462D0" w:rsidRPr="00AE2768" w:rsidRDefault="002462D0" w:rsidP="002462D0">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2462D0" w:rsidRPr="00AE2768" w:rsidRDefault="002462D0" w:rsidP="002462D0">
      <w:pPr>
        <w:tabs>
          <w:tab w:val="left" w:pos="9540"/>
        </w:tabs>
        <w:rPr>
          <w:rFonts w:ascii="GHEA Grapalat" w:hAnsi="GHEA Grapalat"/>
          <w:sz w:val="20"/>
        </w:rPr>
      </w:pPr>
    </w:p>
    <w:p w:rsidR="002462D0" w:rsidRPr="00AE2768" w:rsidRDefault="002462D0" w:rsidP="002462D0">
      <w:pPr>
        <w:jc w:val="center"/>
        <w:rPr>
          <w:rFonts w:ascii="GHEA Grapalat" w:hAnsi="GHEA Grapalat"/>
          <w:sz w:val="20"/>
        </w:rPr>
      </w:pP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sz w:val="20"/>
        </w:rPr>
        <w:t>ՎՃԱՐՄԱՆ ԺԱՄԱՆԱԿԱՑՈՒՅՑ*</w:t>
      </w:r>
    </w:p>
    <w:p w:rsidR="002462D0" w:rsidRDefault="002462D0" w:rsidP="002462D0">
      <w:pPr>
        <w:jc w:val="center"/>
        <w:rPr>
          <w:rFonts w:ascii="GHEA Grapalat" w:hAnsi="GHEA Grapalat"/>
          <w:sz w:val="20"/>
        </w:rPr>
      </w:pPr>
      <w:r w:rsidRPr="00AE2768">
        <w:rPr>
          <w:rFonts w:ascii="GHEA Grapalat" w:hAnsi="GHEA Grapalat"/>
          <w:sz w:val="20"/>
        </w:rPr>
        <w:t xml:space="preserve">                                         </w:t>
      </w:r>
    </w:p>
    <w:p w:rsidR="002462D0" w:rsidRPr="00DE1E5A" w:rsidRDefault="002462D0" w:rsidP="002462D0">
      <w:pPr>
        <w:jc w:val="center"/>
        <w:rPr>
          <w:rFonts w:ascii="GHEA Grapalat" w:hAnsi="GHEA Grapalat"/>
          <w:sz w:val="20"/>
        </w:rPr>
      </w:pPr>
      <w:r w:rsidRPr="00DE1E5A">
        <w:rPr>
          <w:rFonts w:ascii="GHEA Grapalat" w:hAnsi="GHEA Grapalat"/>
          <w:sz w:val="20"/>
        </w:rPr>
        <w:t xml:space="preserve">                                                                                                                                                                                                            </w:t>
      </w:r>
      <w:r w:rsidRPr="00DE1E5A">
        <w:rPr>
          <w:rFonts w:ascii="GHEA Grapalat" w:hAnsi="GHEA Grapalat" w:cs="Sylfaen"/>
          <w:sz w:val="18"/>
        </w:rPr>
        <w:t>ՀՀ</w:t>
      </w:r>
      <w:r w:rsidRPr="00DE1E5A">
        <w:rPr>
          <w:rFonts w:ascii="GHEA Grapalat" w:hAnsi="GHEA Grapalat" w:cs="Sylfaen"/>
          <w:sz w:val="18"/>
          <w:lang w:val="es-ES"/>
        </w:rPr>
        <w:t xml:space="preserve"> </w:t>
      </w:r>
      <w:r w:rsidRPr="00DE1E5A">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544"/>
        <w:gridCol w:w="1963"/>
      </w:tblGrid>
      <w:tr w:rsidR="002462D0" w:rsidRPr="00DE1E5A" w:rsidTr="00A45DD0">
        <w:tc>
          <w:tcPr>
            <w:tcW w:w="14851" w:type="dxa"/>
            <w:gridSpan w:val="16"/>
          </w:tcPr>
          <w:p w:rsidR="002462D0" w:rsidRPr="00DE1E5A" w:rsidRDefault="002462D0" w:rsidP="00A45DD0">
            <w:pPr>
              <w:jc w:val="center"/>
              <w:rPr>
                <w:rFonts w:ascii="GHEA Grapalat" w:hAnsi="GHEA Grapalat"/>
                <w:sz w:val="18"/>
                <w:lang w:val="es-ES"/>
              </w:rPr>
            </w:pPr>
            <w:r w:rsidRPr="00DE1E5A">
              <w:rPr>
                <w:rFonts w:ascii="GHEA Grapalat" w:hAnsi="GHEA Grapalat"/>
                <w:sz w:val="18"/>
                <w:lang w:val="es-ES"/>
              </w:rPr>
              <w:t>Ապրանքի</w:t>
            </w:r>
          </w:p>
        </w:tc>
      </w:tr>
      <w:tr w:rsidR="002462D0" w:rsidRPr="000960A4" w:rsidTr="00A45DD0">
        <w:tc>
          <w:tcPr>
            <w:tcW w:w="1980" w:type="dxa"/>
            <w:vAlign w:val="center"/>
          </w:tcPr>
          <w:p w:rsidR="002462D0" w:rsidRPr="00DE1E5A" w:rsidRDefault="002462D0" w:rsidP="00A45DD0">
            <w:pPr>
              <w:jc w:val="center"/>
              <w:rPr>
                <w:rFonts w:ascii="GHEA Grapalat" w:hAnsi="GHEA Grapalat"/>
                <w:sz w:val="18"/>
                <w:lang w:val="es-ES"/>
              </w:rPr>
            </w:pPr>
            <w:r w:rsidRPr="00DE1E5A">
              <w:rPr>
                <w:rFonts w:ascii="GHEA Grapalat" w:hAnsi="GHEA Grapalat"/>
                <w:sz w:val="18"/>
              </w:rPr>
              <w:t>հրավերով նախատեսված չափաբաժնի համարը</w:t>
            </w:r>
          </w:p>
        </w:tc>
        <w:tc>
          <w:tcPr>
            <w:tcW w:w="2700" w:type="dxa"/>
            <w:vAlign w:val="center"/>
          </w:tcPr>
          <w:p w:rsidR="002462D0" w:rsidRPr="00DE1E5A" w:rsidRDefault="002462D0" w:rsidP="00A45DD0">
            <w:pPr>
              <w:jc w:val="center"/>
              <w:rPr>
                <w:rFonts w:ascii="GHEA Grapalat" w:hAnsi="GHEA Grapalat"/>
                <w:sz w:val="18"/>
                <w:lang w:val="es-ES"/>
              </w:rPr>
            </w:pPr>
            <w:r w:rsidRPr="00DE1E5A">
              <w:rPr>
                <w:rFonts w:ascii="GHEA Grapalat" w:hAnsi="GHEA Grapalat"/>
                <w:sz w:val="18"/>
              </w:rPr>
              <w:t>գնումների</w:t>
            </w:r>
            <w:r w:rsidRPr="00DE1E5A">
              <w:rPr>
                <w:rFonts w:ascii="GHEA Grapalat" w:hAnsi="GHEA Grapalat"/>
                <w:sz w:val="18"/>
                <w:lang w:val="es-ES"/>
              </w:rPr>
              <w:t xml:space="preserve"> </w:t>
            </w:r>
            <w:r w:rsidRPr="00DE1E5A">
              <w:rPr>
                <w:rFonts w:ascii="GHEA Grapalat" w:hAnsi="GHEA Grapalat"/>
                <w:sz w:val="18"/>
              </w:rPr>
              <w:t>պլանով</w:t>
            </w:r>
            <w:r w:rsidRPr="00DE1E5A">
              <w:rPr>
                <w:rFonts w:ascii="GHEA Grapalat" w:hAnsi="GHEA Grapalat"/>
                <w:sz w:val="18"/>
                <w:lang w:val="es-ES"/>
              </w:rPr>
              <w:t xml:space="preserve"> </w:t>
            </w:r>
            <w:r w:rsidRPr="00DE1E5A">
              <w:rPr>
                <w:rFonts w:ascii="GHEA Grapalat" w:hAnsi="GHEA Grapalat"/>
                <w:sz w:val="18"/>
              </w:rPr>
              <w:t>նախատեսված</w:t>
            </w:r>
            <w:r w:rsidRPr="00DE1E5A">
              <w:rPr>
                <w:rFonts w:ascii="GHEA Grapalat" w:hAnsi="GHEA Grapalat"/>
                <w:sz w:val="18"/>
                <w:lang w:val="es-ES"/>
              </w:rPr>
              <w:t xml:space="preserve"> </w:t>
            </w:r>
            <w:r w:rsidRPr="00DE1E5A">
              <w:rPr>
                <w:rFonts w:ascii="GHEA Grapalat" w:hAnsi="GHEA Grapalat"/>
                <w:sz w:val="18"/>
              </w:rPr>
              <w:t>միջանցիկ</w:t>
            </w:r>
            <w:r w:rsidRPr="00DE1E5A">
              <w:rPr>
                <w:rFonts w:ascii="GHEA Grapalat" w:hAnsi="GHEA Grapalat"/>
                <w:sz w:val="18"/>
                <w:lang w:val="es-ES"/>
              </w:rPr>
              <w:t xml:space="preserve"> </w:t>
            </w:r>
            <w:r w:rsidRPr="00DE1E5A">
              <w:rPr>
                <w:rFonts w:ascii="GHEA Grapalat" w:hAnsi="GHEA Grapalat"/>
                <w:sz w:val="18"/>
              </w:rPr>
              <w:t>ծածկագիրը</w:t>
            </w:r>
            <w:r w:rsidRPr="00DE1E5A">
              <w:rPr>
                <w:rFonts w:ascii="GHEA Grapalat" w:hAnsi="GHEA Grapalat"/>
                <w:sz w:val="18"/>
                <w:lang w:val="es-ES"/>
              </w:rPr>
              <w:t xml:space="preserve">` </w:t>
            </w:r>
            <w:r w:rsidRPr="00DE1E5A">
              <w:rPr>
                <w:rFonts w:ascii="GHEA Grapalat" w:hAnsi="GHEA Grapalat"/>
                <w:sz w:val="18"/>
              </w:rPr>
              <w:t>ըստ</w:t>
            </w:r>
            <w:r w:rsidRPr="00DE1E5A">
              <w:rPr>
                <w:rFonts w:ascii="GHEA Grapalat" w:hAnsi="GHEA Grapalat"/>
                <w:sz w:val="18"/>
                <w:lang w:val="es-ES"/>
              </w:rPr>
              <w:t xml:space="preserve"> </w:t>
            </w:r>
            <w:r w:rsidRPr="00DE1E5A">
              <w:rPr>
                <w:rFonts w:ascii="GHEA Grapalat" w:hAnsi="GHEA Grapalat"/>
                <w:sz w:val="18"/>
              </w:rPr>
              <w:t>ԳՄԱ</w:t>
            </w:r>
            <w:r w:rsidRPr="00DE1E5A">
              <w:rPr>
                <w:rFonts w:ascii="GHEA Grapalat" w:hAnsi="GHEA Grapalat"/>
                <w:sz w:val="18"/>
                <w:lang w:val="es-ES"/>
              </w:rPr>
              <w:t xml:space="preserve"> </w:t>
            </w:r>
            <w:r w:rsidRPr="00DE1E5A">
              <w:rPr>
                <w:rFonts w:ascii="GHEA Grapalat" w:hAnsi="GHEA Grapalat"/>
                <w:sz w:val="18"/>
              </w:rPr>
              <w:t>դասակարգման</w:t>
            </w:r>
            <w:r w:rsidRPr="00DE1E5A">
              <w:rPr>
                <w:rFonts w:ascii="GHEA Grapalat" w:hAnsi="GHEA Grapalat"/>
                <w:sz w:val="18"/>
                <w:lang w:val="es-ES"/>
              </w:rPr>
              <w:t xml:space="preserve"> (CPV)</w:t>
            </w:r>
          </w:p>
        </w:tc>
        <w:tc>
          <w:tcPr>
            <w:tcW w:w="2520" w:type="dxa"/>
            <w:vAlign w:val="center"/>
          </w:tcPr>
          <w:p w:rsidR="002462D0" w:rsidRPr="00DE1E5A" w:rsidRDefault="002462D0" w:rsidP="00A45DD0">
            <w:pPr>
              <w:jc w:val="center"/>
              <w:rPr>
                <w:rFonts w:ascii="GHEA Grapalat" w:hAnsi="GHEA Grapalat"/>
                <w:sz w:val="18"/>
                <w:lang w:val="es-ES"/>
              </w:rPr>
            </w:pPr>
            <w:r w:rsidRPr="00DE1E5A">
              <w:rPr>
                <w:rFonts w:ascii="GHEA Grapalat" w:hAnsi="GHEA Grapalat"/>
                <w:sz w:val="18"/>
              </w:rPr>
              <w:t>անվանումը</w:t>
            </w:r>
          </w:p>
        </w:tc>
        <w:tc>
          <w:tcPr>
            <w:tcW w:w="7651" w:type="dxa"/>
            <w:gridSpan w:val="13"/>
            <w:vAlign w:val="center"/>
          </w:tcPr>
          <w:p w:rsidR="002462D0" w:rsidRPr="00DE1E5A" w:rsidRDefault="002462D0" w:rsidP="00A45DD0">
            <w:pPr>
              <w:jc w:val="both"/>
              <w:rPr>
                <w:rFonts w:ascii="GHEA Grapalat" w:hAnsi="GHEA Grapalat"/>
                <w:sz w:val="18"/>
                <w:lang w:val="es-ES"/>
              </w:rPr>
            </w:pPr>
            <w:r w:rsidRPr="00DE1E5A">
              <w:rPr>
                <w:rFonts w:ascii="GHEA Grapalat" w:hAnsi="GHEA Grapalat"/>
                <w:sz w:val="18"/>
                <w:lang w:val="es-ES"/>
              </w:rPr>
              <w:t>դիմաց վճարումները նախատեսվում է իրականացնել 20</w:t>
            </w:r>
            <w:r>
              <w:rPr>
                <w:rFonts w:ascii="GHEA Grapalat" w:hAnsi="GHEA Grapalat"/>
                <w:sz w:val="18"/>
                <w:lang w:val="es-ES"/>
              </w:rPr>
              <w:t>19</w:t>
            </w:r>
            <w:r w:rsidRPr="00DE1E5A">
              <w:rPr>
                <w:rFonts w:ascii="GHEA Grapalat" w:hAnsi="GHEA Grapalat"/>
                <w:sz w:val="18"/>
                <w:lang w:val="es-ES"/>
              </w:rPr>
              <w:t xml:space="preserve"> թ-ին` ըստ ամիսների, այդ թվում**</w:t>
            </w:r>
          </w:p>
        </w:tc>
      </w:tr>
      <w:tr w:rsidR="002462D0" w:rsidRPr="00DE1E5A" w:rsidTr="00A45DD0">
        <w:trPr>
          <w:trHeight w:val="1538"/>
        </w:trPr>
        <w:tc>
          <w:tcPr>
            <w:tcW w:w="1980" w:type="dxa"/>
          </w:tcPr>
          <w:p w:rsidR="002462D0" w:rsidRPr="00DE1E5A" w:rsidRDefault="002462D0" w:rsidP="00A45DD0">
            <w:pPr>
              <w:jc w:val="center"/>
              <w:rPr>
                <w:rFonts w:ascii="GHEA Grapalat" w:hAnsi="GHEA Grapalat"/>
                <w:sz w:val="20"/>
                <w:lang w:val="es-ES"/>
              </w:rPr>
            </w:pPr>
          </w:p>
        </w:tc>
        <w:tc>
          <w:tcPr>
            <w:tcW w:w="2700" w:type="dxa"/>
          </w:tcPr>
          <w:p w:rsidR="002462D0" w:rsidRPr="00DE1E5A" w:rsidRDefault="002462D0" w:rsidP="00A45DD0">
            <w:pPr>
              <w:jc w:val="center"/>
              <w:rPr>
                <w:rFonts w:ascii="GHEA Grapalat" w:hAnsi="GHEA Grapalat"/>
                <w:sz w:val="20"/>
                <w:lang w:val="es-ES"/>
              </w:rPr>
            </w:pPr>
          </w:p>
        </w:tc>
        <w:tc>
          <w:tcPr>
            <w:tcW w:w="2520" w:type="dxa"/>
          </w:tcPr>
          <w:p w:rsidR="002462D0" w:rsidRPr="00DE1E5A" w:rsidRDefault="002462D0" w:rsidP="00A45DD0">
            <w:pPr>
              <w:jc w:val="center"/>
              <w:rPr>
                <w:rFonts w:ascii="GHEA Grapalat" w:hAnsi="GHEA Grapalat"/>
                <w:sz w:val="20"/>
                <w:lang w:val="es-ES"/>
              </w:rPr>
            </w:pPr>
          </w:p>
        </w:tc>
        <w:tc>
          <w:tcPr>
            <w:tcW w:w="474" w:type="dxa"/>
            <w:textDirection w:val="btLr"/>
            <w:vAlign w:val="center"/>
          </w:tcPr>
          <w:p w:rsidR="002462D0" w:rsidRPr="00DE1E5A" w:rsidRDefault="002462D0" w:rsidP="00A45DD0">
            <w:pPr>
              <w:ind w:left="113" w:right="-7"/>
              <w:jc w:val="center"/>
              <w:rPr>
                <w:rFonts w:ascii="GHEA Grapalat" w:hAnsi="GHEA Grapalat"/>
                <w:sz w:val="18"/>
                <w:lang w:val="pt-BR"/>
              </w:rPr>
            </w:pPr>
            <w:r w:rsidRPr="00DE1E5A">
              <w:rPr>
                <w:rFonts w:ascii="GHEA Grapalat" w:hAnsi="GHEA Grapalat" w:cs="Sylfaen"/>
                <w:sz w:val="18"/>
                <w:szCs w:val="22"/>
                <w:lang w:val="pt-BR"/>
              </w:rPr>
              <w:t>հունվար</w:t>
            </w:r>
          </w:p>
        </w:tc>
        <w:tc>
          <w:tcPr>
            <w:tcW w:w="474" w:type="dxa"/>
            <w:textDirection w:val="btLr"/>
            <w:vAlign w:val="center"/>
          </w:tcPr>
          <w:p w:rsidR="002462D0" w:rsidRPr="00DE1E5A" w:rsidRDefault="002462D0" w:rsidP="00A45DD0">
            <w:pPr>
              <w:ind w:left="113" w:right="-7"/>
              <w:jc w:val="center"/>
              <w:rPr>
                <w:rFonts w:ascii="GHEA Grapalat" w:hAnsi="GHEA Grapalat" w:cs="Sylfaen"/>
                <w:sz w:val="18"/>
                <w:lang w:val="pt-BR"/>
              </w:rPr>
            </w:pPr>
            <w:r w:rsidRPr="00DE1E5A">
              <w:rPr>
                <w:rFonts w:ascii="GHEA Grapalat" w:hAnsi="GHEA Grapalat" w:cs="Sylfaen"/>
                <w:sz w:val="18"/>
                <w:szCs w:val="22"/>
                <w:lang w:val="pt-BR"/>
              </w:rPr>
              <w:t>փետրվար</w:t>
            </w:r>
          </w:p>
        </w:tc>
        <w:tc>
          <w:tcPr>
            <w:tcW w:w="474" w:type="dxa"/>
            <w:textDirection w:val="btLr"/>
            <w:vAlign w:val="center"/>
          </w:tcPr>
          <w:p w:rsidR="002462D0" w:rsidRPr="00DE1E5A" w:rsidRDefault="002462D0" w:rsidP="00A45DD0">
            <w:pPr>
              <w:ind w:left="113" w:right="-7"/>
              <w:jc w:val="center"/>
              <w:rPr>
                <w:rFonts w:ascii="GHEA Grapalat" w:hAnsi="GHEA Grapalat"/>
                <w:sz w:val="18"/>
                <w:lang w:val="pt-BR"/>
              </w:rPr>
            </w:pPr>
            <w:r w:rsidRPr="00DE1E5A">
              <w:rPr>
                <w:rFonts w:ascii="GHEA Grapalat" w:hAnsi="GHEA Grapalat" w:cs="Sylfaen"/>
                <w:sz w:val="18"/>
                <w:szCs w:val="22"/>
                <w:lang w:val="pt-BR"/>
              </w:rPr>
              <w:t>մարտ</w:t>
            </w:r>
          </w:p>
        </w:tc>
        <w:tc>
          <w:tcPr>
            <w:tcW w:w="474" w:type="dxa"/>
            <w:textDirection w:val="btLr"/>
            <w:vAlign w:val="center"/>
          </w:tcPr>
          <w:p w:rsidR="002462D0" w:rsidRPr="00DE1E5A" w:rsidRDefault="002462D0" w:rsidP="00A45DD0">
            <w:pPr>
              <w:ind w:left="113" w:right="-7"/>
              <w:jc w:val="center"/>
              <w:rPr>
                <w:rFonts w:ascii="GHEA Grapalat" w:hAnsi="GHEA Grapalat" w:cs="Sylfaen"/>
                <w:sz w:val="18"/>
                <w:lang w:val="pt-BR"/>
              </w:rPr>
            </w:pPr>
            <w:r w:rsidRPr="00DE1E5A">
              <w:rPr>
                <w:rFonts w:ascii="GHEA Grapalat" w:hAnsi="GHEA Grapalat" w:cs="Sylfaen"/>
                <w:sz w:val="18"/>
                <w:szCs w:val="22"/>
                <w:lang w:val="pt-BR"/>
              </w:rPr>
              <w:t>ապրիլ</w:t>
            </w:r>
          </w:p>
        </w:tc>
        <w:tc>
          <w:tcPr>
            <w:tcW w:w="474" w:type="dxa"/>
            <w:textDirection w:val="btLr"/>
            <w:vAlign w:val="center"/>
          </w:tcPr>
          <w:p w:rsidR="002462D0" w:rsidRPr="00DE1E5A" w:rsidRDefault="002462D0" w:rsidP="00A45DD0">
            <w:pPr>
              <w:ind w:left="113" w:right="-7"/>
              <w:jc w:val="center"/>
              <w:rPr>
                <w:rFonts w:ascii="GHEA Grapalat" w:hAnsi="GHEA Grapalat"/>
                <w:sz w:val="18"/>
                <w:lang w:val="pt-BR"/>
              </w:rPr>
            </w:pPr>
            <w:r w:rsidRPr="00DE1E5A">
              <w:rPr>
                <w:rFonts w:ascii="GHEA Grapalat" w:hAnsi="GHEA Grapalat" w:cs="Sylfaen"/>
                <w:sz w:val="18"/>
                <w:szCs w:val="22"/>
                <w:lang w:val="pt-BR"/>
              </w:rPr>
              <w:t>մայիս</w:t>
            </w:r>
          </w:p>
        </w:tc>
        <w:tc>
          <w:tcPr>
            <w:tcW w:w="474" w:type="dxa"/>
            <w:textDirection w:val="btLr"/>
            <w:vAlign w:val="center"/>
          </w:tcPr>
          <w:p w:rsidR="002462D0" w:rsidRPr="00DE1E5A" w:rsidRDefault="002462D0" w:rsidP="00A45DD0">
            <w:pPr>
              <w:ind w:left="113" w:right="-7"/>
              <w:jc w:val="center"/>
              <w:rPr>
                <w:rFonts w:ascii="GHEA Grapalat" w:hAnsi="GHEA Grapalat"/>
                <w:sz w:val="18"/>
                <w:lang w:val="pt-BR"/>
              </w:rPr>
            </w:pPr>
            <w:r w:rsidRPr="00DE1E5A">
              <w:rPr>
                <w:rFonts w:ascii="GHEA Grapalat" w:hAnsi="GHEA Grapalat" w:cs="Sylfaen"/>
                <w:sz w:val="18"/>
                <w:szCs w:val="22"/>
                <w:lang w:val="pt-BR"/>
              </w:rPr>
              <w:t>հունիս</w:t>
            </w:r>
          </w:p>
        </w:tc>
        <w:tc>
          <w:tcPr>
            <w:tcW w:w="474" w:type="dxa"/>
            <w:textDirection w:val="btLr"/>
            <w:vAlign w:val="center"/>
          </w:tcPr>
          <w:p w:rsidR="002462D0" w:rsidRPr="00DE1E5A" w:rsidRDefault="002462D0" w:rsidP="00A45DD0">
            <w:pPr>
              <w:ind w:left="113" w:right="-7"/>
              <w:jc w:val="center"/>
              <w:rPr>
                <w:rFonts w:ascii="GHEA Grapalat" w:hAnsi="GHEA Grapalat"/>
                <w:sz w:val="18"/>
                <w:lang w:val="pt-BR"/>
              </w:rPr>
            </w:pPr>
            <w:r w:rsidRPr="00DE1E5A">
              <w:rPr>
                <w:rFonts w:ascii="GHEA Grapalat" w:hAnsi="GHEA Grapalat" w:cs="Sylfaen"/>
                <w:sz w:val="18"/>
                <w:szCs w:val="22"/>
                <w:lang w:val="pt-BR"/>
              </w:rPr>
              <w:t>հուլիս</w:t>
            </w:r>
            <w:r w:rsidRPr="00DE1E5A">
              <w:rPr>
                <w:rFonts w:ascii="GHEA Grapalat" w:hAnsi="GHEA Grapalat" w:cs="Times Armenian"/>
                <w:sz w:val="18"/>
                <w:szCs w:val="22"/>
                <w:lang w:val="pt-BR"/>
              </w:rPr>
              <w:t xml:space="preserve"> </w:t>
            </w:r>
          </w:p>
        </w:tc>
        <w:tc>
          <w:tcPr>
            <w:tcW w:w="474" w:type="dxa"/>
            <w:textDirection w:val="btLr"/>
            <w:vAlign w:val="center"/>
          </w:tcPr>
          <w:p w:rsidR="002462D0" w:rsidRPr="00DE1E5A" w:rsidRDefault="002462D0" w:rsidP="00A45DD0">
            <w:pPr>
              <w:ind w:left="113" w:right="-7"/>
              <w:jc w:val="center"/>
              <w:rPr>
                <w:rFonts w:ascii="GHEA Grapalat" w:hAnsi="GHEA Grapalat"/>
                <w:sz w:val="18"/>
                <w:lang w:val="pt-BR"/>
              </w:rPr>
            </w:pPr>
            <w:r w:rsidRPr="00DE1E5A">
              <w:rPr>
                <w:rFonts w:ascii="GHEA Grapalat" w:hAnsi="GHEA Grapalat" w:cs="Sylfaen"/>
                <w:sz w:val="18"/>
                <w:szCs w:val="22"/>
                <w:lang w:val="pt-BR"/>
              </w:rPr>
              <w:t>օգոստոս</w:t>
            </w:r>
          </w:p>
        </w:tc>
        <w:tc>
          <w:tcPr>
            <w:tcW w:w="474" w:type="dxa"/>
            <w:textDirection w:val="btLr"/>
            <w:vAlign w:val="center"/>
          </w:tcPr>
          <w:p w:rsidR="002462D0" w:rsidRPr="00DE1E5A" w:rsidRDefault="002462D0" w:rsidP="00A45DD0">
            <w:pPr>
              <w:ind w:left="113" w:right="-7"/>
              <w:jc w:val="center"/>
              <w:rPr>
                <w:rFonts w:ascii="GHEA Grapalat" w:hAnsi="GHEA Grapalat"/>
                <w:sz w:val="18"/>
                <w:lang w:val="pt-BR"/>
              </w:rPr>
            </w:pPr>
            <w:r w:rsidRPr="00DE1E5A">
              <w:rPr>
                <w:rFonts w:ascii="GHEA Grapalat" w:hAnsi="GHEA Grapalat" w:cs="Sylfaen"/>
                <w:sz w:val="18"/>
                <w:szCs w:val="22"/>
                <w:lang w:val="pt-BR"/>
              </w:rPr>
              <w:t>սեպտեմբեր</w:t>
            </w:r>
            <w:r w:rsidRPr="00DE1E5A">
              <w:rPr>
                <w:rFonts w:ascii="GHEA Grapalat" w:hAnsi="GHEA Grapalat" w:cs="Times Armenian"/>
                <w:sz w:val="18"/>
                <w:szCs w:val="22"/>
                <w:lang w:val="pt-BR"/>
              </w:rPr>
              <w:t xml:space="preserve"> </w:t>
            </w:r>
          </w:p>
        </w:tc>
        <w:tc>
          <w:tcPr>
            <w:tcW w:w="474" w:type="dxa"/>
            <w:textDirection w:val="btLr"/>
            <w:vAlign w:val="center"/>
          </w:tcPr>
          <w:p w:rsidR="002462D0" w:rsidRPr="00DE1E5A" w:rsidRDefault="002462D0" w:rsidP="00A45DD0">
            <w:pPr>
              <w:ind w:left="113" w:right="-7"/>
              <w:jc w:val="center"/>
              <w:rPr>
                <w:rFonts w:ascii="GHEA Grapalat" w:hAnsi="GHEA Grapalat"/>
                <w:sz w:val="18"/>
                <w:lang w:val="pt-BR"/>
              </w:rPr>
            </w:pPr>
            <w:r w:rsidRPr="00DE1E5A">
              <w:rPr>
                <w:rFonts w:ascii="GHEA Grapalat" w:hAnsi="GHEA Grapalat" w:cs="Sylfaen"/>
                <w:sz w:val="18"/>
                <w:szCs w:val="22"/>
                <w:lang w:val="pt-BR"/>
              </w:rPr>
              <w:t>հոկտեմբեր</w:t>
            </w:r>
          </w:p>
        </w:tc>
        <w:tc>
          <w:tcPr>
            <w:tcW w:w="474" w:type="dxa"/>
            <w:textDirection w:val="btLr"/>
            <w:vAlign w:val="center"/>
          </w:tcPr>
          <w:p w:rsidR="002462D0" w:rsidRPr="00DE1E5A" w:rsidRDefault="002462D0" w:rsidP="00A45DD0">
            <w:pPr>
              <w:ind w:left="113" w:right="-7"/>
              <w:jc w:val="center"/>
              <w:rPr>
                <w:rFonts w:ascii="GHEA Grapalat" w:hAnsi="GHEA Grapalat"/>
                <w:sz w:val="18"/>
                <w:lang w:val="pt-BR"/>
              </w:rPr>
            </w:pPr>
            <w:r w:rsidRPr="00DE1E5A">
              <w:rPr>
                <w:rFonts w:ascii="GHEA Grapalat" w:hAnsi="GHEA Grapalat"/>
                <w:sz w:val="18"/>
              </w:rPr>
              <w:t xml:space="preserve"> </w:t>
            </w:r>
            <w:r w:rsidRPr="00DE1E5A">
              <w:rPr>
                <w:rFonts w:ascii="GHEA Grapalat" w:hAnsi="GHEA Grapalat" w:cs="Sylfaen"/>
                <w:sz w:val="18"/>
                <w:szCs w:val="22"/>
                <w:lang w:val="pt-BR"/>
              </w:rPr>
              <w:t>նոյեմբեր</w:t>
            </w:r>
          </w:p>
        </w:tc>
        <w:tc>
          <w:tcPr>
            <w:tcW w:w="474" w:type="dxa"/>
            <w:textDirection w:val="btLr"/>
            <w:vAlign w:val="center"/>
          </w:tcPr>
          <w:p w:rsidR="002462D0" w:rsidRPr="00DE1E5A" w:rsidRDefault="002462D0" w:rsidP="00A45DD0">
            <w:pPr>
              <w:ind w:left="113" w:right="-7"/>
              <w:jc w:val="center"/>
              <w:rPr>
                <w:rFonts w:ascii="GHEA Grapalat" w:hAnsi="GHEA Grapalat"/>
                <w:sz w:val="18"/>
                <w:lang w:val="pt-BR"/>
              </w:rPr>
            </w:pPr>
            <w:r w:rsidRPr="00DE1E5A">
              <w:rPr>
                <w:rFonts w:ascii="GHEA Grapalat" w:hAnsi="GHEA Grapalat" w:cs="Sylfaen"/>
                <w:sz w:val="18"/>
                <w:szCs w:val="22"/>
                <w:lang w:val="pt-BR"/>
              </w:rPr>
              <w:t>դեկտեմբեր</w:t>
            </w:r>
          </w:p>
        </w:tc>
        <w:tc>
          <w:tcPr>
            <w:tcW w:w="1963" w:type="dxa"/>
            <w:vAlign w:val="center"/>
          </w:tcPr>
          <w:p w:rsidR="002462D0" w:rsidRPr="00DE1E5A" w:rsidRDefault="002462D0" w:rsidP="00A45DD0">
            <w:pPr>
              <w:ind w:right="-1"/>
              <w:jc w:val="center"/>
              <w:rPr>
                <w:rFonts w:ascii="GHEA Grapalat" w:hAnsi="GHEA Grapalat"/>
                <w:sz w:val="18"/>
                <w:lang w:val="pt-BR"/>
              </w:rPr>
            </w:pPr>
            <w:r w:rsidRPr="00DE1E5A">
              <w:rPr>
                <w:rFonts w:ascii="GHEA Grapalat" w:hAnsi="GHEA Grapalat" w:cs="Sylfaen"/>
                <w:sz w:val="18"/>
                <w:szCs w:val="22"/>
                <w:lang w:val="pt-BR"/>
              </w:rPr>
              <w:t>Ընդամենը</w:t>
            </w:r>
          </w:p>
          <w:p w:rsidR="002462D0" w:rsidRPr="00DE1E5A" w:rsidRDefault="002462D0" w:rsidP="00A45DD0">
            <w:pPr>
              <w:jc w:val="center"/>
              <w:rPr>
                <w:rFonts w:ascii="GHEA Grapalat" w:hAnsi="GHEA Grapalat"/>
                <w:sz w:val="18"/>
                <w:lang w:val="es-ES"/>
              </w:rPr>
            </w:pPr>
          </w:p>
        </w:tc>
      </w:tr>
      <w:tr w:rsidR="002462D0" w:rsidRPr="00DE1E5A" w:rsidTr="00A45DD0">
        <w:trPr>
          <w:trHeight w:val="1538"/>
        </w:trPr>
        <w:tc>
          <w:tcPr>
            <w:tcW w:w="1980" w:type="dxa"/>
          </w:tcPr>
          <w:p w:rsidR="002462D0" w:rsidRPr="00DE1E5A" w:rsidRDefault="002462D0" w:rsidP="00A45DD0">
            <w:pPr>
              <w:jc w:val="center"/>
              <w:rPr>
                <w:rFonts w:ascii="GHEA Grapalat" w:hAnsi="GHEA Grapalat"/>
                <w:sz w:val="20"/>
                <w:lang w:val="es-ES"/>
              </w:rPr>
            </w:pPr>
          </w:p>
        </w:tc>
        <w:tc>
          <w:tcPr>
            <w:tcW w:w="2700" w:type="dxa"/>
          </w:tcPr>
          <w:p w:rsidR="002462D0" w:rsidRPr="00DE1E5A" w:rsidRDefault="002462D0" w:rsidP="00A45DD0">
            <w:pPr>
              <w:jc w:val="center"/>
              <w:rPr>
                <w:rFonts w:ascii="GHEA Grapalat" w:hAnsi="GHEA Grapalat"/>
                <w:sz w:val="20"/>
                <w:lang w:val="es-ES"/>
              </w:rPr>
            </w:pPr>
          </w:p>
        </w:tc>
        <w:tc>
          <w:tcPr>
            <w:tcW w:w="2520" w:type="dxa"/>
          </w:tcPr>
          <w:p w:rsidR="002462D0" w:rsidRPr="00DE1E5A" w:rsidRDefault="002462D0" w:rsidP="00A45DD0">
            <w:pPr>
              <w:jc w:val="center"/>
              <w:rPr>
                <w:rFonts w:ascii="GHEA Grapalat" w:hAnsi="GHEA Grapalat"/>
                <w:sz w:val="20"/>
                <w:lang w:val="es-ES"/>
              </w:rPr>
            </w:pPr>
          </w:p>
        </w:tc>
        <w:tc>
          <w:tcPr>
            <w:tcW w:w="474" w:type="dxa"/>
          </w:tcPr>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lang w:val="pt-BR"/>
              </w:rPr>
            </w:pPr>
            <w:r w:rsidRPr="00DE1E5A">
              <w:rPr>
                <w:rFonts w:ascii="GHEA Grapalat" w:hAnsi="GHEA Grapalat"/>
                <w:sz w:val="20"/>
                <w:lang w:val="pt-BR"/>
              </w:rPr>
              <w:t>... %</w:t>
            </w:r>
          </w:p>
        </w:tc>
        <w:tc>
          <w:tcPr>
            <w:tcW w:w="474" w:type="dxa"/>
          </w:tcPr>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lang w:val="pt-BR"/>
              </w:rPr>
            </w:pPr>
            <w:r w:rsidRPr="00DE1E5A">
              <w:rPr>
                <w:rFonts w:ascii="GHEA Grapalat" w:hAnsi="GHEA Grapalat"/>
                <w:sz w:val="20"/>
                <w:lang w:val="pt-BR"/>
              </w:rPr>
              <w:t>... %</w:t>
            </w:r>
          </w:p>
        </w:tc>
        <w:tc>
          <w:tcPr>
            <w:tcW w:w="474" w:type="dxa"/>
          </w:tcPr>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cs="Arial"/>
                <w:sz w:val="18"/>
                <w:szCs w:val="18"/>
                <w:lang w:val="pt-BR"/>
              </w:rPr>
            </w:pPr>
            <w:r w:rsidRPr="00DE1E5A">
              <w:rPr>
                <w:rFonts w:ascii="GHEA Grapalat" w:hAnsi="GHEA Grapalat"/>
                <w:sz w:val="20"/>
                <w:lang w:val="pt-BR"/>
              </w:rPr>
              <w:t>... %</w:t>
            </w:r>
          </w:p>
        </w:tc>
        <w:tc>
          <w:tcPr>
            <w:tcW w:w="474" w:type="dxa"/>
          </w:tcPr>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cs="Arial"/>
                <w:sz w:val="18"/>
                <w:szCs w:val="18"/>
                <w:lang w:val="pt-BR"/>
              </w:rPr>
            </w:pPr>
            <w:r w:rsidRPr="00DE1E5A">
              <w:rPr>
                <w:rFonts w:ascii="GHEA Grapalat" w:hAnsi="GHEA Grapalat"/>
                <w:sz w:val="20"/>
                <w:lang w:val="pt-BR"/>
              </w:rPr>
              <w:t>... %</w:t>
            </w:r>
          </w:p>
        </w:tc>
        <w:tc>
          <w:tcPr>
            <w:tcW w:w="474" w:type="dxa"/>
          </w:tcPr>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cs="Arial"/>
                <w:sz w:val="18"/>
                <w:szCs w:val="18"/>
                <w:lang w:val="pt-BR"/>
              </w:rPr>
            </w:pPr>
            <w:r w:rsidRPr="00DE1E5A">
              <w:rPr>
                <w:rFonts w:ascii="GHEA Grapalat" w:hAnsi="GHEA Grapalat"/>
                <w:sz w:val="20"/>
                <w:lang w:val="pt-BR"/>
              </w:rPr>
              <w:t>... %</w:t>
            </w:r>
          </w:p>
        </w:tc>
        <w:tc>
          <w:tcPr>
            <w:tcW w:w="474" w:type="dxa"/>
          </w:tcPr>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cs="Arial"/>
                <w:sz w:val="18"/>
                <w:szCs w:val="18"/>
                <w:lang w:val="pt-BR"/>
              </w:rPr>
            </w:pPr>
            <w:r w:rsidRPr="00DE1E5A">
              <w:rPr>
                <w:rFonts w:ascii="GHEA Grapalat" w:hAnsi="GHEA Grapalat"/>
                <w:sz w:val="20"/>
                <w:lang w:val="pt-BR"/>
              </w:rPr>
              <w:t>... %</w:t>
            </w:r>
          </w:p>
        </w:tc>
        <w:tc>
          <w:tcPr>
            <w:tcW w:w="474" w:type="dxa"/>
          </w:tcPr>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cs="Arial"/>
                <w:sz w:val="18"/>
                <w:szCs w:val="18"/>
                <w:lang w:val="pt-BR"/>
              </w:rPr>
            </w:pPr>
            <w:r w:rsidRPr="00DE1E5A">
              <w:rPr>
                <w:rFonts w:ascii="GHEA Grapalat" w:hAnsi="GHEA Grapalat"/>
                <w:sz w:val="20"/>
                <w:lang w:val="pt-BR"/>
              </w:rPr>
              <w:t>... %</w:t>
            </w:r>
          </w:p>
        </w:tc>
        <w:tc>
          <w:tcPr>
            <w:tcW w:w="474" w:type="dxa"/>
          </w:tcPr>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cs="Arial"/>
                <w:sz w:val="18"/>
                <w:szCs w:val="18"/>
                <w:lang w:val="pt-BR"/>
              </w:rPr>
            </w:pPr>
            <w:r w:rsidRPr="00DE1E5A">
              <w:rPr>
                <w:rFonts w:ascii="GHEA Grapalat" w:hAnsi="GHEA Grapalat"/>
                <w:sz w:val="20"/>
                <w:lang w:val="pt-BR"/>
              </w:rPr>
              <w:t>... %</w:t>
            </w:r>
          </w:p>
        </w:tc>
        <w:tc>
          <w:tcPr>
            <w:tcW w:w="474" w:type="dxa"/>
          </w:tcPr>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cs="Arial"/>
                <w:sz w:val="18"/>
                <w:szCs w:val="18"/>
                <w:lang w:val="pt-BR"/>
              </w:rPr>
            </w:pPr>
            <w:r w:rsidRPr="00DE1E5A">
              <w:rPr>
                <w:rFonts w:ascii="GHEA Grapalat" w:hAnsi="GHEA Grapalat"/>
                <w:sz w:val="20"/>
                <w:lang w:val="pt-BR"/>
              </w:rPr>
              <w:t>... %</w:t>
            </w:r>
          </w:p>
        </w:tc>
        <w:tc>
          <w:tcPr>
            <w:tcW w:w="474" w:type="dxa"/>
          </w:tcPr>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cs="Arial"/>
                <w:sz w:val="18"/>
                <w:szCs w:val="18"/>
                <w:lang w:val="pt-BR"/>
              </w:rPr>
            </w:pPr>
            <w:r w:rsidRPr="00DE1E5A">
              <w:rPr>
                <w:rFonts w:ascii="GHEA Grapalat" w:hAnsi="GHEA Grapalat"/>
                <w:sz w:val="20"/>
                <w:lang w:val="pt-BR"/>
              </w:rPr>
              <w:t>... %</w:t>
            </w:r>
          </w:p>
        </w:tc>
        <w:tc>
          <w:tcPr>
            <w:tcW w:w="474" w:type="dxa"/>
          </w:tcPr>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cs="Arial"/>
                <w:sz w:val="18"/>
                <w:szCs w:val="18"/>
                <w:lang w:val="pt-BR"/>
              </w:rPr>
            </w:pPr>
            <w:r w:rsidRPr="00DE1E5A">
              <w:rPr>
                <w:rFonts w:ascii="GHEA Grapalat" w:hAnsi="GHEA Grapalat"/>
                <w:sz w:val="20"/>
                <w:lang w:val="pt-BR"/>
              </w:rPr>
              <w:t>... %</w:t>
            </w:r>
          </w:p>
        </w:tc>
        <w:tc>
          <w:tcPr>
            <w:tcW w:w="474" w:type="dxa"/>
          </w:tcPr>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1963" w:type="dxa"/>
          </w:tcPr>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sz w:val="20"/>
                <w:lang w:val="pt-BR"/>
              </w:rPr>
            </w:pPr>
          </w:p>
          <w:p w:rsidR="002462D0" w:rsidRPr="00DE1E5A" w:rsidRDefault="002462D0" w:rsidP="00A45DD0">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bl>
    <w:p w:rsidR="002462D0" w:rsidRDefault="002462D0" w:rsidP="002462D0">
      <w:pPr>
        <w:jc w:val="center"/>
        <w:rPr>
          <w:rFonts w:ascii="GHEA Grapalat" w:hAnsi="GHEA Grapalat"/>
          <w:sz w:val="20"/>
        </w:rPr>
      </w:pPr>
    </w:p>
    <w:p w:rsidR="002462D0" w:rsidRPr="00AE2768" w:rsidRDefault="002462D0" w:rsidP="002462D0">
      <w:pPr>
        <w:jc w:val="center"/>
        <w:rPr>
          <w:rFonts w:ascii="GHEA Grapalat" w:hAnsi="GHEA Grapalat"/>
          <w:i/>
          <w:sz w:val="18"/>
          <w:szCs w:val="18"/>
        </w:rPr>
      </w:pPr>
      <w:r w:rsidRPr="00AE2768">
        <w:rPr>
          <w:rFonts w:ascii="GHEA Grapalat" w:hAnsi="GHEA Grapalat"/>
          <w:sz w:val="20"/>
        </w:rPr>
        <w:t xml:space="preserve">                                                                                            </w:t>
      </w:r>
      <w:r w:rsidRPr="00504F24">
        <w:rPr>
          <w:rFonts w:ascii="GHEA Grapalat" w:hAnsi="GHEA Grapalat"/>
          <w:sz w:val="20"/>
        </w:rPr>
        <w:t xml:space="preserve">                                                                                                                                                                                                            </w:t>
      </w:r>
    </w:p>
    <w:p w:rsidR="002462D0" w:rsidRPr="00AE2768" w:rsidRDefault="002462D0" w:rsidP="002462D0">
      <w:pPr>
        <w:rPr>
          <w:rFonts w:ascii="GHEA Grapalat" w:hAnsi="GHEA Grapalat" w:cs="Sylfaen"/>
          <w:i/>
          <w:sz w:val="18"/>
          <w:szCs w:val="18"/>
          <w:lang w:val="pt-BR"/>
        </w:rPr>
      </w:pPr>
      <w:r w:rsidRPr="00AE2768">
        <w:rPr>
          <w:rFonts w:ascii="GHEA Grapalat" w:hAnsi="GHEA Grapalat"/>
          <w:i/>
          <w:sz w:val="18"/>
          <w:szCs w:val="18"/>
        </w:rPr>
        <w:t xml:space="preserve">* </w:t>
      </w:r>
      <w:r w:rsidRPr="00AE2768">
        <w:rPr>
          <w:rFonts w:ascii="GHEA Grapalat" w:hAnsi="GHEA Grapalat" w:cs="Sylfaen"/>
          <w:i/>
          <w:sz w:val="18"/>
          <w:szCs w:val="18"/>
          <w:lang w:val="pt-BR"/>
        </w:rPr>
        <w:t>Վճարման</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ենթակա</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գումարները</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ներկայացվում են աճողական</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462D0" w:rsidRPr="00AE2768" w:rsidRDefault="002462D0" w:rsidP="002462D0">
      <w:pPr>
        <w:rPr>
          <w:rFonts w:ascii="GHEA Grapalat" w:hAnsi="GHEA Grapalat"/>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462D0" w:rsidRPr="00AE2768" w:rsidRDefault="002462D0" w:rsidP="002462D0">
      <w:pPr>
        <w:jc w:val="center"/>
        <w:rPr>
          <w:rFonts w:ascii="GHEA Grapalat" w:hAnsi="GHEA Grapalat"/>
          <w:sz w:val="20"/>
          <w:lang w:val="es-ES"/>
        </w:rPr>
      </w:pPr>
    </w:p>
    <w:p w:rsidR="002462D0" w:rsidRPr="00AE2768" w:rsidRDefault="002462D0" w:rsidP="002462D0">
      <w:pPr>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2462D0" w:rsidRPr="00AE2768" w:rsidTr="00A45DD0">
        <w:trPr>
          <w:jc w:val="center"/>
        </w:trPr>
        <w:tc>
          <w:tcPr>
            <w:tcW w:w="4536" w:type="dxa"/>
          </w:tcPr>
          <w:p w:rsidR="002462D0" w:rsidRPr="00AE2768" w:rsidRDefault="002462D0" w:rsidP="00A45DD0">
            <w:pPr>
              <w:jc w:val="center"/>
              <w:rPr>
                <w:rFonts w:ascii="GHEA Grapalat" w:hAnsi="GHEA Grapalat" w:cs="Sylfaen"/>
                <w:b/>
                <w:bCs/>
                <w:lang w:val="nb-NO"/>
              </w:rPr>
            </w:pPr>
            <w:r w:rsidRPr="00AE2768">
              <w:rPr>
                <w:rFonts w:ascii="GHEA Grapalat" w:hAnsi="GHEA Grapalat" w:cs="Sylfaen"/>
                <w:b/>
                <w:bCs/>
                <w:lang w:val="nb-NO"/>
              </w:rPr>
              <w:t>ԳՆՈՐԴ</w:t>
            </w:r>
          </w:p>
          <w:p w:rsidR="002462D0" w:rsidRPr="00AE2768" w:rsidRDefault="002462D0" w:rsidP="00A45DD0">
            <w:pPr>
              <w:rPr>
                <w:rFonts w:ascii="GHEA Grapalat" w:hAnsi="GHEA Grapalat"/>
                <w:lang w:val="ru-RU"/>
              </w:rPr>
            </w:pPr>
          </w:p>
          <w:p w:rsidR="002462D0" w:rsidRPr="00AE2768" w:rsidRDefault="002462D0" w:rsidP="00A45DD0">
            <w:pPr>
              <w:rPr>
                <w:rFonts w:ascii="GHEA Grapalat" w:hAnsi="GHEA Grapalat"/>
                <w:lang w:val="ru-RU"/>
              </w:rPr>
            </w:pPr>
          </w:p>
          <w:p w:rsidR="002462D0" w:rsidRPr="00AE2768" w:rsidRDefault="002462D0" w:rsidP="00A45DD0">
            <w:pPr>
              <w:jc w:val="center"/>
              <w:rPr>
                <w:rFonts w:ascii="GHEA Grapalat" w:hAnsi="GHEA Grapalat"/>
                <w:lang w:val="ru-RU"/>
              </w:rPr>
            </w:pPr>
            <w:r w:rsidRPr="00AE2768">
              <w:rPr>
                <w:rFonts w:ascii="GHEA Grapalat" w:hAnsi="GHEA Grapalat"/>
                <w:lang w:val="ru-RU"/>
              </w:rPr>
              <w:t>---------------------------------</w:t>
            </w:r>
          </w:p>
          <w:p w:rsidR="002462D0" w:rsidRPr="00AE2768" w:rsidRDefault="002462D0" w:rsidP="00A45DD0">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ru-RU"/>
              </w:rPr>
              <w:t>ստորագրություն</w:t>
            </w:r>
            <w:r w:rsidRPr="00AE2768">
              <w:rPr>
                <w:rFonts w:ascii="GHEA Grapalat" w:hAnsi="GHEA Grapalat"/>
                <w:sz w:val="18"/>
                <w:szCs w:val="18"/>
              </w:rPr>
              <w:t>/</w:t>
            </w:r>
          </w:p>
          <w:p w:rsidR="002462D0" w:rsidRPr="00AE2768" w:rsidRDefault="002462D0" w:rsidP="00A45DD0">
            <w:pPr>
              <w:jc w:val="center"/>
              <w:rPr>
                <w:rFonts w:ascii="GHEA Grapalat" w:hAnsi="GHEA Grapalat"/>
                <w:sz w:val="18"/>
                <w:szCs w:val="18"/>
                <w:lang w:val="ru-RU"/>
              </w:rPr>
            </w:pPr>
            <w:r w:rsidRPr="00AE2768">
              <w:rPr>
                <w:rFonts w:ascii="GHEA Grapalat" w:hAnsi="GHEA Grapalat" w:cs="Sylfaen"/>
                <w:sz w:val="18"/>
                <w:szCs w:val="18"/>
                <w:lang w:val="ru-RU"/>
              </w:rPr>
              <w:t>Կ</w:t>
            </w:r>
            <w:r w:rsidRPr="00AE2768">
              <w:rPr>
                <w:rFonts w:ascii="GHEA Grapalat" w:hAnsi="GHEA Grapalat"/>
                <w:sz w:val="18"/>
                <w:szCs w:val="18"/>
                <w:lang w:val="ru-RU"/>
              </w:rPr>
              <w:t>.</w:t>
            </w:r>
            <w:r w:rsidRPr="00AE2768">
              <w:rPr>
                <w:rFonts w:ascii="GHEA Grapalat" w:hAnsi="GHEA Grapalat" w:cs="Sylfaen"/>
                <w:sz w:val="18"/>
                <w:szCs w:val="18"/>
                <w:lang w:val="ru-RU"/>
              </w:rPr>
              <w:t>Տ</w:t>
            </w:r>
          </w:p>
        </w:tc>
        <w:tc>
          <w:tcPr>
            <w:tcW w:w="760" w:type="dxa"/>
          </w:tcPr>
          <w:p w:rsidR="002462D0" w:rsidRPr="00AE2768" w:rsidRDefault="002462D0" w:rsidP="00A45DD0">
            <w:pPr>
              <w:jc w:val="center"/>
              <w:rPr>
                <w:rFonts w:ascii="GHEA Grapalat" w:hAnsi="GHEA Grapalat"/>
                <w:lang w:val="ru-RU"/>
              </w:rPr>
            </w:pPr>
          </w:p>
        </w:tc>
        <w:tc>
          <w:tcPr>
            <w:tcW w:w="4343" w:type="dxa"/>
          </w:tcPr>
          <w:p w:rsidR="002462D0" w:rsidRPr="00AE2768" w:rsidRDefault="002462D0" w:rsidP="00A45DD0">
            <w:pPr>
              <w:jc w:val="center"/>
              <w:rPr>
                <w:rFonts w:ascii="GHEA Grapalat" w:hAnsi="GHEA Grapalat" w:cs="Sylfaen"/>
                <w:b/>
                <w:bCs/>
                <w:lang w:val="ru-RU"/>
              </w:rPr>
            </w:pPr>
            <w:r w:rsidRPr="00AE2768">
              <w:rPr>
                <w:rFonts w:ascii="GHEA Grapalat" w:hAnsi="GHEA Grapalat" w:cs="Sylfaen"/>
                <w:b/>
                <w:bCs/>
                <w:lang w:val="pt-BR"/>
              </w:rPr>
              <w:t>ՎԱՃԱՌՈՂ</w:t>
            </w:r>
          </w:p>
          <w:p w:rsidR="002462D0" w:rsidRPr="00AE2768" w:rsidRDefault="002462D0" w:rsidP="00A45DD0">
            <w:pPr>
              <w:jc w:val="center"/>
              <w:rPr>
                <w:rFonts w:ascii="GHEA Grapalat" w:hAnsi="GHEA Grapalat"/>
                <w:lang w:val="ru-RU"/>
              </w:rPr>
            </w:pPr>
          </w:p>
          <w:p w:rsidR="002462D0" w:rsidRPr="00AE2768" w:rsidRDefault="002462D0" w:rsidP="00A45DD0">
            <w:pPr>
              <w:jc w:val="center"/>
              <w:rPr>
                <w:rFonts w:ascii="GHEA Grapalat" w:hAnsi="GHEA Grapalat"/>
                <w:lang w:val="ru-RU"/>
              </w:rPr>
            </w:pPr>
          </w:p>
          <w:p w:rsidR="002462D0" w:rsidRPr="00AE2768" w:rsidRDefault="002462D0" w:rsidP="00A45DD0">
            <w:pPr>
              <w:jc w:val="center"/>
              <w:rPr>
                <w:rFonts w:ascii="GHEA Grapalat" w:hAnsi="GHEA Grapalat"/>
                <w:lang w:val="ru-RU"/>
              </w:rPr>
            </w:pPr>
            <w:r w:rsidRPr="00AE2768">
              <w:rPr>
                <w:rFonts w:ascii="GHEA Grapalat" w:hAnsi="GHEA Grapalat"/>
                <w:lang w:val="ru-RU"/>
              </w:rPr>
              <w:t>---------------------------------</w:t>
            </w:r>
          </w:p>
          <w:p w:rsidR="002462D0" w:rsidRPr="00AE2768" w:rsidRDefault="002462D0" w:rsidP="00A45DD0">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ru-RU"/>
              </w:rPr>
              <w:t>ստորագրություն</w:t>
            </w:r>
            <w:r w:rsidRPr="00AE2768">
              <w:rPr>
                <w:rFonts w:ascii="GHEA Grapalat" w:hAnsi="GHEA Grapalat"/>
                <w:sz w:val="18"/>
                <w:szCs w:val="18"/>
              </w:rPr>
              <w:t>/</w:t>
            </w:r>
          </w:p>
          <w:p w:rsidR="002462D0" w:rsidRPr="00AE2768" w:rsidRDefault="002462D0" w:rsidP="00A45DD0">
            <w:pPr>
              <w:jc w:val="center"/>
              <w:rPr>
                <w:rFonts w:ascii="GHEA Grapalat" w:hAnsi="GHEA Grapalat"/>
                <w:lang w:val="ru-RU"/>
              </w:rPr>
            </w:pPr>
            <w:r w:rsidRPr="00AE2768">
              <w:rPr>
                <w:rFonts w:ascii="GHEA Grapalat" w:hAnsi="GHEA Grapalat" w:cs="Sylfaen"/>
                <w:sz w:val="18"/>
                <w:szCs w:val="18"/>
                <w:lang w:val="ru-RU"/>
              </w:rPr>
              <w:t>Կ</w:t>
            </w:r>
            <w:r w:rsidRPr="00AE2768">
              <w:rPr>
                <w:rFonts w:ascii="GHEA Grapalat" w:hAnsi="GHEA Grapalat"/>
                <w:sz w:val="18"/>
                <w:szCs w:val="18"/>
                <w:lang w:val="ru-RU"/>
              </w:rPr>
              <w:t>.</w:t>
            </w:r>
            <w:r w:rsidRPr="00AE2768">
              <w:rPr>
                <w:rFonts w:ascii="GHEA Grapalat" w:hAnsi="GHEA Grapalat" w:cs="Sylfaen"/>
                <w:sz w:val="18"/>
                <w:szCs w:val="18"/>
                <w:lang w:val="ru-RU"/>
              </w:rPr>
              <w:t>Տ</w:t>
            </w:r>
          </w:p>
        </w:tc>
      </w:tr>
    </w:tbl>
    <w:p w:rsidR="002462D0" w:rsidRPr="00AE2768" w:rsidRDefault="002462D0" w:rsidP="002462D0">
      <w:pPr>
        <w:rPr>
          <w:rFonts w:ascii="GHEA Grapalat" w:hAnsi="GHEA Grapalat"/>
          <w:sz w:val="20"/>
          <w:lang w:val="ru-RU"/>
        </w:rPr>
        <w:sectPr w:rsidR="002462D0" w:rsidRPr="00AE2768" w:rsidSect="005F0200">
          <w:footnotePr>
            <w:pos w:val="beneathText"/>
          </w:footnotePr>
          <w:pgSz w:w="16838" w:h="11906" w:orient="landscape" w:code="9"/>
          <w:pgMar w:top="662" w:right="533" w:bottom="1138" w:left="720" w:header="562" w:footer="562" w:gutter="0"/>
          <w:cols w:space="720"/>
        </w:sectPr>
      </w:pPr>
    </w:p>
    <w:p w:rsidR="002462D0" w:rsidRPr="00AE2768" w:rsidRDefault="002462D0" w:rsidP="002462D0">
      <w:pPr>
        <w:rPr>
          <w:rFonts w:ascii="GHEA Grapalat" w:hAnsi="GHEA Grapalat"/>
          <w:sz w:val="20"/>
          <w:lang w:val="ru-RU"/>
        </w:rPr>
      </w:pPr>
    </w:p>
    <w:p w:rsidR="002462D0" w:rsidRPr="00CE37B8" w:rsidRDefault="002462D0" w:rsidP="002462D0">
      <w:pPr>
        <w:jc w:val="right"/>
        <w:rPr>
          <w:rFonts w:ascii="GHEA Grapalat" w:hAnsi="GHEA Grapalat"/>
          <w:i/>
          <w:sz w:val="18"/>
          <w:lang w:val="ru-RU"/>
        </w:rPr>
      </w:pPr>
      <w:r w:rsidRPr="00AE2768">
        <w:rPr>
          <w:rFonts w:ascii="GHEA Grapalat" w:hAnsi="GHEA Grapalat"/>
          <w:i/>
          <w:sz w:val="18"/>
          <w:lang w:val="hy-AM"/>
        </w:rPr>
        <w:t xml:space="preserve">Հավելված N </w:t>
      </w:r>
      <w:r w:rsidRPr="00CE37B8">
        <w:rPr>
          <w:rFonts w:ascii="GHEA Grapalat" w:hAnsi="GHEA Grapalat"/>
          <w:i/>
          <w:sz w:val="18"/>
          <w:lang w:val="ru-RU"/>
        </w:rPr>
        <w:t>3</w:t>
      </w:r>
    </w:p>
    <w:p w:rsidR="002462D0" w:rsidRPr="00AE2768" w:rsidRDefault="002462D0" w:rsidP="002462D0">
      <w:pPr>
        <w:jc w:val="right"/>
        <w:rPr>
          <w:rFonts w:ascii="GHEA Grapalat" w:hAnsi="GHEA Grapalat"/>
          <w:i/>
          <w:sz w:val="18"/>
          <w:lang w:val="hy-AM"/>
        </w:rPr>
      </w:pPr>
      <w:r w:rsidRPr="00AE2768">
        <w:rPr>
          <w:rFonts w:ascii="GHEA Grapalat" w:hAnsi="GHEA Grapalat"/>
          <w:i/>
          <w:sz w:val="18"/>
          <w:lang w:val="hy-AM"/>
        </w:rPr>
        <w:t xml:space="preserve">«         »              20  թ. կնքված </w:t>
      </w:r>
    </w:p>
    <w:p w:rsidR="002462D0" w:rsidRPr="00AE2768" w:rsidRDefault="002462D0" w:rsidP="002462D0">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2462D0" w:rsidRPr="00CE37B8" w:rsidRDefault="002462D0" w:rsidP="002462D0">
      <w:pPr>
        <w:ind w:left="-142" w:firstLine="142"/>
        <w:jc w:val="center"/>
        <w:rPr>
          <w:rFonts w:ascii="GHEA Grapalat" w:hAnsi="GHEA Grapalat" w:cs="Sylfaen"/>
          <w:b/>
          <w:lang w:val="ru-RU"/>
        </w:rPr>
      </w:pPr>
    </w:p>
    <w:p w:rsidR="002462D0" w:rsidRPr="00CE37B8" w:rsidRDefault="002462D0" w:rsidP="002462D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2462D0" w:rsidRPr="000960A4" w:rsidTr="00A45DD0">
        <w:trPr>
          <w:tblCellSpacing w:w="7" w:type="dxa"/>
          <w:jc w:val="center"/>
        </w:trPr>
        <w:tc>
          <w:tcPr>
            <w:tcW w:w="0" w:type="auto"/>
            <w:vAlign w:val="center"/>
          </w:tcPr>
          <w:p w:rsidR="002462D0" w:rsidRPr="00AE2768" w:rsidRDefault="002462D0" w:rsidP="00A45DD0">
            <w:pPr>
              <w:jc w:val="center"/>
              <w:rPr>
                <w:rFonts w:ascii="GHEA Grapalat" w:hAnsi="GHEA Grapalat"/>
                <w:iCs/>
                <w:color w:val="000000"/>
                <w:sz w:val="21"/>
                <w:szCs w:val="21"/>
                <w:lang w:val="pt-BR"/>
              </w:rPr>
            </w:pPr>
            <w:r w:rsidRPr="000B1E4B">
              <w:rPr>
                <w:noProof/>
              </w:rPr>
              <w:pict>
                <v:rect id="Rectangle 100" o:spid="_x0000_s1026" style="position:absolute;left:0;text-align:left;margin-left:189pt;margin-top:13.2pt;width:9pt;height:81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Pr="00AE2768">
              <w:rPr>
                <w:rFonts w:ascii="GHEA Grapalat" w:hAnsi="GHEA Grapalat"/>
                <w:iCs/>
                <w:color w:val="000000"/>
                <w:sz w:val="21"/>
                <w:szCs w:val="21"/>
              </w:rPr>
              <w:t>Պայմանագրի</w:t>
            </w:r>
            <w:r w:rsidRPr="00AE2768">
              <w:rPr>
                <w:rFonts w:ascii="GHEA Grapalat" w:hAnsi="GHEA Grapalat"/>
                <w:iCs/>
                <w:color w:val="000000"/>
                <w:sz w:val="21"/>
                <w:szCs w:val="21"/>
                <w:lang w:val="pt-BR"/>
              </w:rPr>
              <w:t xml:space="preserve"> </w:t>
            </w:r>
            <w:r w:rsidRPr="00AE2768">
              <w:rPr>
                <w:rFonts w:ascii="GHEA Grapalat" w:hAnsi="GHEA Grapalat"/>
                <w:iCs/>
                <w:color w:val="000000"/>
                <w:sz w:val="21"/>
                <w:szCs w:val="21"/>
              </w:rPr>
              <w:t>կողմ</w:t>
            </w:r>
            <w:r w:rsidRPr="00AE2768">
              <w:rPr>
                <w:rFonts w:ascii="GHEA Grapalat" w:hAnsi="GHEA Grapalat"/>
                <w:iCs/>
                <w:color w:val="000000"/>
                <w:sz w:val="21"/>
                <w:szCs w:val="21"/>
                <w:lang w:val="pt-BR"/>
              </w:rPr>
              <w:t xml:space="preserve"> </w:t>
            </w:r>
          </w:p>
          <w:p w:rsidR="002462D0" w:rsidRPr="00AE2768" w:rsidRDefault="002462D0" w:rsidP="00A45DD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w:t>
            </w:r>
          </w:p>
          <w:p w:rsidR="002462D0" w:rsidRPr="00AE2768" w:rsidRDefault="002462D0" w:rsidP="00A45DD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w:t>
            </w:r>
          </w:p>
          <w:p w:rsidR="002462D0" w:rsidRPr="00AE2768" w:rsidRDefault="002462D0" w:rsidP="00A45DD0">
            <w:pPr>
              <w:jc w:val="center"/>
              <w:rPr>
                <w:rFonts w:ascii="GHEA Grapalat" w:hAnsi="GHEA Grapalat"/>
                <w:iCs/>
                <w:color w:val="000000"/>
                <w:sz w:val="21"/>
                <w:szCs w:val="21"/>
                <w:lang w:val="pt-BR"/>
              </w:rPr>
            </w:pPr>
            <w:r w:rsidRPr="00AE2768">
              <w:rPr>
                <w:rFonts w:ascii="GHEA Grapalat" w:hAnsi="GHEA Grapalat"/>
                <w:iCs/>
                <w:color w:val="000000"/>
                <w:sz w:val="21"/>
                <w:szCs w:val="21"/>
              </w:rPr>
              <w:t>գտնվելու</w:t>
            </w:r>
            <w:r w:rsidRPr="00AE2768">
              <w:rPr>
                <w:rFonts w:ascii="GHEA Grapalat" w:hAnsi="GHEA Grapalat"/>
                <w:iCs/>
                <w:color w:val="000000"/>
                <w:sz w:val="21"/>
                <w:szCs w:val="21"/>
                <w:lang w:val="pt-BR"/>
              </w:rPr>
              <w:t xml:space="preserve"> </w:t>
            </w:r>
            <w:r w:rsidRPr="00AE2768">
              <w:rPr>
                <w:rFonts w:ascii="GHEA Grapalat" w:hAnsi="GHEA Grapalat"/>
                <w:iCs/>
                <w:color w:val="000000"/>
                <w:sz w:val="21"/>
                <w:szCs w:val="21"/>
              </w:rPr>
              <w:t>վայրը</w:t>
            </w:r>
            <w:r w:rsidRPr="00AE2768">
              <w:rPr>
                <w:rFonts w:ascii="GHEA Grapalat" w:hAnsi="GHEA Grapalat"/>
                <w:iCs/>
                <w:color w:val="000000"/>
                <w:sz w:val="21"/>
                <w:szCs w:val="21"/>
                <w:lang w:val="pt-BR"/>
              </w:rPr>
              <w:t xml:space="preserve"> ______________</w:t>
            </w:r>
          </w:p>
          <w:p w:rsidR="002462D0" w:rsidRPr="00AE2768" w:rsidRDefault="002462D0" w:rsidP="00A45DD0">
            <w:pPr>
              <w:jc w:val="center"/>
              <w:rPr>
                <w:rFonts w:ascii="GHEA Grapalat" w:hAnsi="GHEA Grapalat"/>
                <w:iCs/>
                <w:color w:val="000000"/>
                <w:sz w:val="21"/>
                <w:szCs w:val="21"/>
                <w:lang w:val="pt-BR"/>
              </w:rPr>
            </w:pPr>
            <w:r w:rsidRPr="00AE2768">
              <w:rPr>
                <w:rFonts w:ascii="GHEA Grapalat" w:hAnsi="GHEA Grapalat"/>
                <w:iCs/>
                <w:color w:val="000000"/>
                <w:sz w:val="21"/>
                <w:szCs w:val="21"/>
              </w:rPr>
              <w:t>հհ</w:t>
            </w:r>
            <w:r w:rsidRPr="00AE2768">
              <w:rPr>
                <w:rFonts w:ascii="GHEA Grapalat" w:hAnsi="GHEA Grapalat"/>
                <w:iCs/>
                <w:color w:val="000000"/>
                <w:sz w:val="21"/>
                <w:szCs w:val="21"/>
                <w:lang w:val="pt-BR"/>
              </w:rPr>
              <w:t xml:space="preserve"> _________________________ </w:t>
            </w:r>
          </w:p>
          <w:p w:rsidR="002462D0" w:rsidRPr="00AE2768" w:rsidRDefault="002462D0" w:rsidP="00A45DD0">
            <w:pPr>
              <w:jc w:val="center"/>
              <w:rPr>
                <w:rFonts w:ascii="GHEA Grapalat" w:hAnsi="GHEA Grapalat"/>
                <w:iCs/>
                <w:color w:val="000000"/>
                <w:sz w:val="21"/>
                <w:szCs w:val="21"/>
                <w:lang w:val="pt-BR"/>
              </w:rPr>
            </w:pPr>
            <w:r w:rsidRPr="00AE2768">
              <w:rPr>
                <w:rFonts w:ascii="GHEA Grapalat" w:hAnsi="GHEA Grapalat"/>
                <w:iCs/>
                <w:color w:val="000000"/>
                <w:sz w:val="21"/>
                <w:szCs w:val="21"/>
              </w:rPr>
              <w:t>հվհհ</w:t>
            </w:r>
            <w:r w:rsidRPr="00AE2768">
              <w:rPr>
                <w:rFonts w:ascii="GHEA Grapalat" w:hAnsi="GHEA Grapalat"/>
                <w:iCs/>
                <w:color w:val="000000"/>
                <w:sz w:val="21"/>
                <w:szCs w:val="21"/>
                <w:lang w:val="pt-BR"/>
              </w:rPr>
              <w:t xml:space="preserve"> _______________________ </w:t>
            </w:r>
          </w:p>
        </w:tc>
        <w:tc>
          <w:tcPr>
            <w:tcW w:w="0" w:type="auto"/>
            <w:vAlign w:val="center"/>
          </w:tcPr>
          <w:p w:rsidR="002462D0" w:rsidRPr="00AE2768" w:rsidRDefault="002462D0" w:rsidP="00A45DD0">
            <w:pPr>
              <w:jc w:val="center"/>
              <w:rPr>
                <w:rFonts w:ascii="GHEA Grapalat" w:hAnsi="GHEA Grapalat"/>
                <w:iCs/>
                <w:color w:val="000000"/>
                <w:sz w:val="21"/>
                <w:szCs w:val="21"/>
                <w:lang w:val="pt-BR"/>
              </w:rPr>
            </w:pPr>
            <w:r w:rsidRPr="00AE2768">
              <w:rPr>
                <w:rFonts w:ascii="GHEA Grapalat" w:hAnsi="GHEA Grapalat"/>
                <w:iCs/>
                <w:color w:val="000000"/>
                <w:sz w:val="21"/>
                <w:szCs w:val="21"/>
              </w:rPr>
              <w:t>Պատվիրատու</w:t>
            </w:r>
          </w:p>
          <w:p w:rsidR="002462D0" w:rsidRPr="00AE2768" w:rsidRDefault="002462D0" w:rsidP="00A45DD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_____________________________</w:t>
            </w:r>
          </w:p>
          <w:p w:rsidR="002462D0" w:rsidRPr="00AE2768" w:rsidRDefault="002462D0" w:rsidP="00A45DD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_____________________________</w:t>
            </w:r>
          </w:p>
          <w:p w:rsidR="002462D0" w:rsidRPr="00AE2768" w:rsidRDefault="002462D0" w:rsidP="00A45DD0">
            <w:pPr>
              <w:jc w:val="center"/>
              <w:rPr>
                <w:rFonts w:ascii="GHEA Grapalat" w:hAnsi="GHEA Grapalat"/>
                <w:iCs/>
                <w:color w:val="000000"/>
                <w:sz w:val="21"/>
                <w:szCs w:val="21"/>
                <w:lang w:val="pt-BR"/>
              </w:rPr>
            </w:pPr>
            <w:r w:rsidRPr="00AE2768">
              <w:rPr>
                <w:rFonts w:ascii="GHEA Grapalat" w:hAnsi="GHEA Grapalat"/>
                <w:iCs/>
                <w:color w:val="000000"/>
                <w:sz w:val="21"/>
                <w:szCs w:val="21"/>
              </w:rPr>
              <w:t>գտնվելու</w:t>
            </w:r>
            <w:r w:rsidRPr="00AE2768">
              <w:rPr>
                <w:rFonts w:ascii="GHEA Grapalat" w:hAnsi="GHEA Grapalat"/>
                <w:iCs/>
                <w:color w:val="000000"/>
                <w:sz w:val="21"/>
                <w:szCs w:val="21"/>
                <w:lang w:val="pt-BR"/>
              </w:rPr>
              <w:t xml:space="preserve"> </w:t>
            </w:r>
            <w:r w:rsidRPr="00AE2768">
              <w:rPr>
                <w:rFonts w:ascii="GHEA Grapalat" w:hAnsi="GHEA Grapalat"/>
                <w:iCs/>
                <w:color w:val="000000"/>
                <w:sz w:val="21"/>
                <w:szCs w:val="21"/>
              </w:rPr>
              <w:t>վայրը</w:t>
            </w:r>
            <w:r w:rsidRPr="00AE2768">
              <w:rPr>
                <w:rFonts w:ascii="GHEA Grapalat" w:hAnsi="GHEA Grapalat"/>
                <w:iCs/>
                <w:color w:val="000000"/>
                <w:sz w:val="21"/>
                <w:szCs w:val="21"/>
                <w:lang w:val="pt-BR"/>
              </w:rPr>
              <w:t xml:space="preserve"> _________________</w:t>
            </w:r>
          </w:p>
          <w:p w:rsidR="002462D0" w:rsidRPr="00AE2768" w:rsidRDefault="002462D0" w:rsidP="00A45DD0">
            <w:pPr>
              <w:jc w:val="center"/>
              <w:rPr>
                <w:rFonts w:ascii="GHEA Grapalat" w:hAnsi="GHEA Grapalat"/>
                <w:iCs/>
                <w:color w:val="000000"/>
                <w:sz w:val="21"/>
                <w:szCs w:val="21"/>
                <w:lang w:val="pt-BR"/>
              </w:rPr>
            </w:pPr>
            <w:r w:rsidRPr="00AE2768">
              <w:rPr>
                <w:rFonts w:ascii="GHEA Grapalat" w:hAnsi="GHEA Grapalat"/>
                <w:iCs/>
                <w:color w:val="000000"/>
                <w:sz w:val="21"/>
                <w:szCs w:val="21"/>
              </w:rPr>
              <w:t>հհ</w:t>
            </w:r>
            <w:r w:rsidRPr="00AE2768">
              <w:rPr>
                <w:rFonts w:ascii="GHEA Grapalat" w:hAnsi="GHEA Grapalat"/>
                <w:iCs/>
                <w:color w:val="000000"/>
                <w:sz w:val="21"/>
                <w:szCs w:val="21"/>
                <w:lang w:val="pt-BR"/>
              </w:rPr>
              <w:t>____________________________</w:t>
            </w:r>
          </w:p>
          <w:p w:rsidR="002462D0" w:rsidRPr="00AE2768" w:rsidRDefault="002462D0" w:rsidP="00A45DD0">
            <w:pPr>
              <w:jc w:val="center"/>
              <w:rPr>
                <w:rFonts w:ascii="GHEA Grapalat" w:hAnsi="GHEA Grapalat"/>
                <w:iCs/>
                <w:color w:val="000000"/>
                <w:sz w:val="21"/>
                <w:szCs w:val="21"/>
                <w:lang w:val="pt-BR"/>
              </w:rPr>
            </w:pPr>
            <w:r w:rsidRPr="00AE2768">
              <w:rPr>
                <w:rFonts w:ascii="GHEA Grapalat" w:hAnsi="GHEA Grapalat"/>
                <w:iCs/>
                <w:color w:val="000000"/>
                <w:sz w:val="21"/>
                <w:szCs w:val="21"/>
              </w:rPr>
              <w:t>հվհհ</w:t>
            </w:r>
            <w:r w:rsidRPr="00AE2768">
              <w:rPr>
                <w:rFonts w:ascii="GHEA Grapalat" w:hAnsi="GHEA Grapalat"/>
                <w:iCs/>
                <w:color w:val="000000"/>
                <w:sz w:val="21"/>
                <w:szCs w:val="21"/>
                <w:lang w:val="pt-BR"/>
              </w:rPr>
              <w:t>___________________________</w:t>
            </w:r>
          </w:p>
        </w:tc>
      </w:tr>
    </w:tbl>
    <w:p w:rsidR="002462D0" w:rsidRPr="00AE2768" w:rsidRDefault="002462D0" w:rsidP="002462D0">
      <w:pPr>
        <w:ind w:firstLine="375"/>
        <w:rPr>
          <w:rFonts w:ascii="Arial" w:hAnsi="Arial" w:cs="Arial"/>
          <w:iCs/>
          <w:color w:val="000000"/>
          <w:sz w:val="21"/>
          <w:szCs w:val="21"/>
          <w:lang w:val="pt-BR"/>
        </w:rPr>
      </w:pPr>
      <w:r w:rsidRPr="00AE2768">
        <w:rPr>
          <w:rFonts w:ascii="Arial" w:hAnsi="Arial" w:cs="Arial"/>
          <w:iCs/>
          <w:color w:val="000000"/>
          <w:sz w:val="21"/>
          <w:szCs w:val="21"/>
          <w:lang w:val="pt-BR"/>
        </w:rPr>
        <w:t>  </w:t>
      </w:r>
    </w:p>
    <w:p w:rsidR="002462D0" w:rsidRPr="00AE2768" w:rsidRDefault="002462D0" w:rsidP="002462D0">
      <w:pPr>
        <w:ind w:firstLine="375"/>
        <w:rPr>
          <w:rFonts w:ascii="GHEA Grapalat" w:hAnsi="GHEA Grapalat"/>
          <w:iCs/>
          <w:color w:val="000000"/>
          <w:sz w:val="15"/>
          <w:szCs w:val="21"/>
          <w:lang w:val="pt-BR"/>
        </w:rPr>
      </w:pPr>
    </w:p>
    <w:p w:rsidR="002462D0" w:rsidRPr="00AE2768" w:rsidRDefault="002462D0" w:rsidP="002462D0">
      <w:pPr>
        <w:ind w:firstLine="375"/>
        <w:jc w:val="center"/>
        <w:rPr>
          <w:rFonts w:ascii="GHEA Grapalat" w:hAnsi="GHEA Grapalat"/>
          <w:iCs/>
          <w:color w:val="000000"/>
          <w:sz w:val="22"/>
          <w:szCs w:val="22"/>
          <w:lang w:val="pt-BR"/>
        </w:rPr>
      </w:pPr>
      <w:r w:rsidRPr="00AE2768">
        <w:rPr>
          <w:rFonts w:ascii="GHEA Grapalat" w:hAnsi="GHEA Grapalat"/>
          <w:b/>
          <w:bCs/>
          <w:iCs/>
          <w:color w:val="000000"/>
          <w:sz w:val="22"/>
          <w:szCs w:val="22"/>
        </w:rPr>
        <w:t>ԱՐՁԱՆԱԳՐՈՒԹՅՈՒՆ</w:t>
      </w:r>
      <w:r w:rsidRPr="00AE2768">
        <w:rPr>
          <w:rFonts w:ascii="GHEA Grapalat" w:hAnsi="GHEA Grapalat"/>
          <w:b/>
          <w:bCs/>
          <w:iCs/>
          <w:color w:val="000000"/>
          <w:sz w:val="22"/>
          <w:szCs w:val="22"/>
          <w:lang w:val="pt-BR"/>
        </w:rPr>
        <w:t xml:space="preserve"> N</w:t>
      </w:r>
    </w:p>
    <w:p w:rsidR="002462D0" w:rsidRPr="00AE2768" w:rsidRDefault="002462D0" w:rsidP="002462D0">
      <w:pPr>
        <w:ind w:firstLine="375"/>
        <w:jc w:val="center"/>
        <w:rPr>
          <w:rFonts w:ascii="GHEA Grapalat" w:hAnsi="GHEA Grapalat"/>
          <w:b/>
          <w:bCs/>
          <w:iCs/>
          <w:color w:val="000000"/>
          <w:sz w:val="22"/>
          <w:szCs w:val="22"/>
          <w:lang w:val="pt-BR"/>
        </w:rPr>
      </w:pPr>
      <w:r w:rsidRPr="00AE2768">
        <w:rPr>
          <w:rFonts w:ascii="GHEA Grapalat" w:hAnsi="GHEA Grapalat"/>
          <w:b/>
          <w:bCs/>
          <w:iCs/>
          <w:color w:val="000000"/>
          <w:sz w:val="22"/>
          <w:szCs w:val="22"/>
        </w:rPr>
        <w:t>ՊԱՅՄԱՆԱԳՐԻ</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ԿԱՄ</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ԴՐԱ</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ՄԻ</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ՄԱՍԻ</w:t>
      </w:r>
      <w:r w:rsidRPr="00AE2768">
        <w:rPr>
          <w:rFonts w:ascii="GHEA Grapalat" w:hAnsi="GHEA Grapalat"/>
          <w:b/>
          <w:bCs/>
          <w:iCs/>
          <w:color w:val="000000"/>
          <w:sz w:val="22"/>
          <w:szCs w:val="22"/>
          <w:lang w:val="pt-BR"/>
        </w:rPr>
        <w:t xml:space="preserve"> ԿԱՏԱՐՄԱՆ ԱՐԴՅՈՒՆՔՆԵՐԻ </w:t>
      </w:r>
    </w:p>
    <w:p w:rsidR="002462D0" w:rsidRPr="00AE2768" w:rsidRDefault="002462D0" w:rsidP="002462D0">
      <w:pPr>
        <w:ind w:firstLine="375"/>
        <w:jc w:val="center"/>
        <w:rPr>
          <w:rFonts w:ascii="Arial Unicode" w:hAnsi="Arial Unicode"/>
          <w:iCs/>
          <w:color w:val="000000"/>
          <w:sz w:val="22"/>
          <w:szCs w:val="22"/>
          <w:lang w:val="pt-BR"/>
        </w:rPr>
      </w:pPr>
      <w:r w:rsidRPr="00AE2768">
        <w:rPr>
          <w:rFonts w:ascii="GHEA Grapalat" w:hAnsi="GHEA Grapalat"/>
          <w:b/>
          <w:bCs/>
          <w:iCs/>
          <w:color w:val="000000"/>
          <w:sz w:val="22"/>
          <w:szCs w:val="22"/>
        </w:rPr>
        <w:t>ՀԱՆՁՆՄԱՆ</w:t>
      </w:r>
      <w:r w:rsidRPr="00AE2768">
        <w:rPr>
          <w:rFonts w:ascii="GHEA Grapalat" w:hAnsi="GHEA Grapalat"/>
          <w:b/>
          <w:bCs/>
          <w:iCs/>
          <w:color w:val="000000"/>
          <w:sz w:val="22"/>
          <w:szCs w:val="22"/>
          <w:lang w:val="pt-BR"/>
        </w:rPr>
        <w:t>-</w:t>
      </w:r>
      <w:r w:rsidRPr="00AE2768">
        <w:rPr>
          <w:rFonts w:ascii="GHEA Grapalat" w:hAnsi="GHEA Grapalat"/>
          <w:b/>
          <w:bCs/>
          <w:iCs/>
          <w:color w:val="000000"/>
          <w:sz w:val="22"/>
          <w:szCs w:val="22"/>
        </w:rPr>
        <w:t>ԸՆԴՈՒՆՄԱՆ</w:t>
      </w:r>
    </w:p>
    <w:p w:rsidR="002462D0" w:rsidRPr="00AE2768" w:rsidRDefault="002462D0" w:rsidP="002462D0">
      <w:pPr>
        <w:pStyle w:val="a3"/>
        <w:spacing w:line="240" w:lineRule="auto"/>
        <w:ind w:firstLine="0"/>
        <w:jc w:val="center"/>
        <w:rPr>
          <w:b/>
          <w:bCs/>
          <w:iCs/>
          <w:lang w:val="es-ES"/>
        </w:rPr>
      </w:pPr>
    </w:p>
    <w:p w:rsidR="002462D0" w:rsidRPr="00AE2768" w:rsidRDefault="002462D0" w:rsidP="002462D0">
      <w:pPr>
        <w:pStyle w:val="a3"/>
        <w:spacing w:line="240" w:lineRule="auto"/>
        <w:ind w:firstLine="540"/>
        <w:rPr>
          <w:iCs/>
          <w:lang w:val="es-ES"/>
        </w:rPr>
      </w:pPr>
      <w:r w:rsidRPr="00AE2768">
        <w:rPr>
          <w:rFonts w:ascii="GHEA Grapalat" w:hAnsi="GHEA Grapalat"/>
          <w:color w:val="000000"/>
          <w:sz w:val="21"/>
          <w:szCs w:val="21"/>
          <w:lang w:val="es-ES" w:eastAsia="ru-RU"/>
        </w:rPr>
        <w:t>«      » «              »</w:t>
      </w:r>
      <w:r w:rsidRPr="00AE2768">
        <w:rPr>
          <w:iCs/>
          <w:lang w:val="es-ES"/>
        </w:rPr>
        <w:t xml:space="preserve">  </w:t>
      </w:r>
      <w:r w:rsidRPr="00AE2768">
        <w:rPr>
          <w:rFonts w:ascii="GHEA Grapalat" w:hAnsi="GHEA Grapalat"/>
          <w:color w:val="000000"/>
          <w:sz w:val="21"/>
          <w:szCs w:val="21"/>
          <w:lang w:val="es-ES" w:eastAsia="ru-RU"/>
        </w:rPr>
        <w:t xml:space="preserve">20    </w:t>
      </w:r>
      <w:r w:rsidRPr="00AE2768">
        <w:rPr>
          <w:rFonts w:ascii="GHEA Grapalat" w:hAnsi="GHEA Grapalat"/>
          <w:color w:val="000000"/>
          <w:sz w:val="21"/>
          <w:szCs w:val="21"/>
          <w:lang w:eastAsia="ru-RU"/>
        </w:rPr>
        <w:t>թ</w:t>
      </w:r>
      <w:r w:rsidRPr="00AE2768">
        <w:rPr>
          <w:rFonts w:ascii="GHEA Grapalat" w:hAnsi="GHEA Grapalat"/>
          <w:color w:val="000000"/>
          <w:sz w:val="21"/>
          <w:szCs w:val="21"/>
          <w:lang w:val="es-ES" w:eastAsia="ru-RU"/>
        </w:rPr>
        <w:t>.</w:t>
      </w:r>
    </w:p>
    <w:p w:rsidR="002462D0" w:rsidRPr="00AE2768" w:rsidRDefault="002462D0" w:rsidP="002462D0">
      <w:pPr>
        <w:pStyle w:val="a3"/>
        <w:spacing w:line="240" w:lineRule="auto"/>
        <w:ind w:firstLine="0"/>
        <w:rPr>
          <w:iCs/>
          <w:lang w:val="es-ES"/>
        </w:rPr>
      </w:pPr>
    </w:p>
    <w:p w:rsidR="002462D0" w:rsidRPr="00AE2768" w:rsidRDefault="002462D0" w:rsidP="002462D0">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այսուհետ</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Պայմանագիր</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անվանումը</w:t>
      </w:r>
      <w:r w:rsidRPr="00AE2768">
        <w:rPr>
          <w:rFonts w:ascii="GHEA Grapalat" w:hAnsi="GHEA Grapalat"/>
          <w:color w:val="000000"/>
          <w:sz w:val="21"/>
          <w:szCs w:val="21"/>
          <w:lang w:val="es-ES"/>
        </w:rPr>
        <w:t>` ____________________________________________________________________________________________</w:t>
      </w:r>
    </w:p>
    <w:p w:rsidR="002462D0" w:rsidRPr="00AE2768" w:rsidRDefault="002462D0" w:rsidP="002462D0">
      <w:pPr>
        <w:pStyle w:val="af4"/>
        <w:spacing w:before="0" w:beforeAutospacing="0" w:after="0" w:afterAutospacing="0"/>
        <w:rPr>
          <w:rFonts w:ascii="GHEA Grapalat" w:hAnsi="GHEA Grapalat"/>
          <w:color w:val="000000"/>
          <w:sz w:val="21"/>
          <w:szCs w:val="21"/>
          <w:lang w:val="es-ES"/>
        </w:rPr>
      </w:pPr>
      <w:proofErr w:type="gramStart"/>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կնքման</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ամսաթիվը</w:t>
      </w:r>
      <w:r w:rsidRPr="00AE2768">
        <w:rPr>
          <w:rFonts w:ascii="GHEA Grapalat" w:hAnsi="GHEA Grapalat"/>
          <w:color w:val="000000"/>
          <w:sz w:val="21"/>
          <w:szCs w:val="21"/>
          <w:lang w:val="es-ES"/>
        </w:rPr>
        <w:t xml:space="preserve">` «____» «__________________» 20 </w:t>
      </w:r>
      <w:r w:rsidRPr="00AE2768">
        <w:rPr>
          <w:rFonts w:ascii="GHEA Grapalat" w:hAnsi="GHEA Grapalat"/>
          <w:color w:val="000000"/>
          <w:sz w:val="21"/>
          <w:szCs w:val="21"/>
        </w:rPr>
        <w:t>թ</w:t>
      </w:r>
      <w:r w:rsidRPr="00AE2768">
        <w:rPr>
          <w:rFonts w:ascii="GHEA Grapalat" w:hAnsi="GHEA Grapalat"/>
          <w:color w:val="000000"/>
          <w:sz w:val="21"/>
          <w:szCs w:val="21"/>
          <w:lang w:val="es-ES"/>
        </w:rPr>
        <w:t>.</w:t>
      </w:r>
      <w:proofErr w:type="gramEnd"/>
    </w:p>
    <w:p w:rsidR="002462D0" w:rsidRPr="00AE2768" w:rsidRDefault="002462D0" w:rsidP="002462D0">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համարը</w:t>
      </w:r>
      <w:r w:rsidRPr="00AE2768">
        <w:rPr>
          <w:rFonts w:ascii="GHEA Grapalat" w:hAnsi="GHEA Grapalat"/>
          <w:color w:val="000000"/>
          <w:sz w:val="21"/>
          <w:szCs w:val="21"/>
          <w:lang w:val="es-ES"/>
        </w:rPr>
        <w:t>`    __________</w:t>
      </w:r>
    </w:p>
    <w:p w:rsidR="002462D0" w:rsidRPr="00AE2768" w:rsidRDefault="002462D0" w:rsidP="002462D0">
      <w:pPr>
        <w:jc w:val="both"/>
        <w:rPr>
          <w:rFonts w:ascii="GHEA Grapalat" w:hAnsi="GHEA Grapalat" w:cs="Sylfaen"/>
          <w:iCs/>
          <w:lang w:val="es-ES"/>
        </w:rPr>
      </w:pPr>
      <w:proofErr w:type="gramStart"/>
      <w:r w:rsidRPr="00AE2768">
        <w:rPr>
          <w:rFonts w:ascii="GHEA Grapalat" w:hAnsi="GHEA Grapalat"/>
          <w:iCs/>
          <w:color w:val="000000"/>
          <w:sz w:val="21"/>
          <w:szCs w:val="21"/>
        </w:rPr>
        <w:t>Պատվիրատուն</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և</w:t>
      </w:r>
      <w:proofErr w:type="gramEnd"/>
      <w:r w:rsidRPr="00AE2768">
        <w:rPr>
          <w:rFonts w:ascii="GHEA Grapalat" w:hAnsi="GHEA Grapalat"/>
          <w:iCs/>
          <w:color w:val="000000"/>
          <w:sz w:val="21"/>
          <w:szCs w:val="21"/>
          <w:lang w:val="es-ES"/>
        </w:rPr>
        <w:t xml:space="preserve">  </w:t>
      </w: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կողմը՝</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հիմք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ընդունելով</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պայմանագրի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կատարման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վերաբերյալ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20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թ. դուրս գրված </w:t>
      </w:r>
      <w:r w:rsidRPr="00AE2768">
        <w:rPr>
          <w:rFonts w:ascii="GHEA Grapalat" w:hAnsi="GHEA Grapalat"/>
          <w:color w:val="000000"/>
          <w:sz w:val="21"/>
          <w:szCs w:val="21"/>
          <w:lang w:val="es-ES"/>
        </w:rPr>
        <w:t xml:space="preserve">N ___   </w:t>
      </w:r>
      <w:r w:rsidRPr="00AE2768">
        <w:rPr>
          <w:rFonts w:ascii="GHEA Grapalat" w:hAnsi="GHEA Grapalat"/>
          <w:color w:val="000000"/>
          <w:sz w:val="21"/>
          <w:szCs w:val="21"/>
          <w:lang w:val="hy-AM"/>
        </w:rPr>
        <w:t xml:space="preserve">հաշիվ ապրանքագիրը, </w:t>
      </w:r>
      <w:r w:rsidRPr="00AE2768">
        <w:rPr>
          <w:rFonts w:ascii="GHEA Grapalat" w:hAnsi="GHEA Grapalat"/>
          <w:color w:val="000000"/>
          <w:sz w:val="21"/>
          <w:szCs w:val="21"/>
          <w:lang w:val="es-ES"/>
        </w:rPr>
        <w:t>կազմեցին սույն արձանագրությունը հետևյալի մասին.</w:t>
      </w:r>
    </w:p>
    <w:p w:rsidR="002462D0" w:rsidRPr="00AE2768" w:rsidRDefault="002462D0" w:rsidP="002462D0">
      <w:pPr>
        <w:jc w:val="both"/>
        <w:rPr>
          <w:rFonts w:ascii="GHEA Grapalat" w:hAnsi="GHEA Grapalat"/>
          <w:iCs/>
          <w:color w:val="000000"/>
          <w:sz w:val="21"/>
          <w:szCs w:val="21"/>
          <w:lang w:val="hy-AM"/>
        </w:rPr>
      </w:pPr>
      <w:r w:rsidRPr="00AE2768">
        <w:rPr>
          <w:rFonts w:ascii="GHEA Grapalat" w:hAnsi="GHEA Grapalat"/>
          <w:iCs/>
          <w:color w:val="000000"/>
          <w:sz w:val="21"/>
          <w:szCs w:val="21"/>
        </w:rPr>
        <w:t>Պայմանագրի</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շրջանակներում</w:t>
      </w:r>
      <w:r w:rsidRPr="00AE2768">
        <w:rPr>
          <w:rFonts w:ascii="GHEA Grapalat" w:hAnsi="GHEA Grapalat"/>
          <w:iCs/>
          <w:color w:val="000000"/>
          <w:sz w:val="21"/>
          <w:szCs w:val="21"/>
          <w:lang w:val="es-ES"/>
        </w:rPr>
        <w:t xml:space="preserve"> </w:t>
      </w:r>
      <w:r w:rsidRPr="00AE2768">
        <w:rPr>
          <w:rFonts w:ascii="GHEA Grapalat" w:hAnsi="GHEA Grapalat"/>
          <w:iCs/>
          <w:snapToGrid w:val="0"/>
          <w:color w:val="000000"/>
          <w:sz w:val="21"/>
          <w:szCs w:val="21"/>
          <w:lang w:val="es-ES"/>
        </w:rPr>
        <w:t xml:space="preserve">Պայմանագրի </w:t>
      </w:r>
      <w:proofErr w:type="gramStart"/>
      <w:r w:rsidRPr="00AE2768">
        <w:rPr>
          <w:rFonts w:ascii="GHEA Grapalat" w:hAnsi="GHEA Grapalat"/>
          <w:iCs/>
          <w:snapToGrid w:val="0"/>
          <w:color w:val="000000"/>
          <w:sz w:val="21"/>
          <w:szCs w:val="21"/>
          <w:lang w:val="es-ES"/>
        </w:rPr>
        <w:t xml:space="preserve">կողմը  </w:t>
      </w:r>
      <w:r w:rsidRPr="00AE2768">
        <w:rPr>
          <w:rFonts w:ascii="GHEA Grapalat" w:hAnsi="GHEA Grapalat"/>
          <w:iCs/>
          <w:color w:val="000000"/>
          <w:sz w:val="21"/>
          <w:szCs w:val="21"/>
        </w:rPr>
        <w:t>մատակարարել</w:t>
      </w:r>
      <w:proofErr w:type="gramEnd"/>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է</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հետևյալ</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ապրանքները՝</w:t>
      </w:r>
    </w:p>
    <w:p w:rsidR="002462D0" w:rsidRPr="00AE2768" w:rsidRDefault="002462D0" w:rsidP="002462D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2462D0" w:rsidRPr="00AE2768" w:rsidTr="00A45DD0">
        <w:trPr>
          <w:jc w:val="right"/>
        </w:trPr>
        <w:tc>
          <w:tcPr>
            <w:tcW w:w="357" w:type="dxa"/>
            <w:vMerge w:val="restart"/>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N</w:t>
            </w:r>
          </w:p>
        </w:tc>
        <w:tc>
          <w:tcPr>
            <w:tcW w:w="10348" w:type="dxa"/>
            <w:gridSpan w:val="8"/>
            <w:shd w:val="clear" w:color="auto" w:fill="auto"/>
            <w:vAlign w:val="center"/>
          </w:tcPr>
          <w:p w:rsidR="002462D0" w:rsidRPr="00AE2768" w:rsidRDefault="002462D0" w:rsidP="00A45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E2768">
              <w:rPr>
                <w:rFonts w:ascii="GHEA Grapalat" w:hAnsi="GHEA Grapalat" w:cs="Sylfaen"/>
                <w:sz w:val="18"/>
                <w:szCs w:val="18"/>
              </w:rPr>
              <w:t>Մատակարարված</w:t>
            </w:r>
            <w:r w:rsidRPr="00AE2768">
              <w:rPr>
                <w:rFonts w:ascii="GHEA Grapalat" w:hAnsi="GHEA Grapalat" w:cs="Courier New"/>
                <w:sz w:val="18"/>
                <w:szCs w:val="18"/>
              </w:rPr>
              <w:t xml:space="preserve"> </w:t>
            </w:r>
            <w:r w:rsidRPr="00AE2768">
              <w:rPr>
                <w:rFonts w:ascii="GHEA Grapalat" w:hAnsi="GHEA Grapalat" w:cs="Sylfaen"/>
                <w:sz w:val="18"/>
                <w:szCs w:val="18"/>
              </w:rPr>
              <w:t>ապրանքների</w:t>
            </w:r>
          </w:p>
        </w:tc>
      </w:tr>
      <w:tr w:rsidR="002462D0" w:rsidRPr="00AE2768" w:rsidTr="00A45DD0">
        <w:trPr>
          <w:jc w:val="right"/>
        </w:trPr>
        <w:tc>
          <w:tcPr>
            <w:tcW w:w="357" w:type="dxa"/>
            <w:vMerge/>
            <w:shd w:val="clear" w:color="auto" w:fill="auto"/>
          </w:tcPr>
          <w:p w:rsidR="002462D0" w:rsidRPr="00AE2768" w:rsidRDefault="002462D0" w:rsidP="00A45DD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անվանումը</w:t>
            </w:r>
          </w:p>
        </w:tc>
        <w:tc>
          <w:tcPr>
            <w:tcW w:w="1440" w:type="dxa"/>
            <w:vMerge w:val="restart"/>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քանակական ցուցանիշը</w:t>
            </w:r>
          </w:p>
        </w:tc>
        <w:tc>
          <w:tcPr>
            <w:tcW w:w="2976" w:type="dxa"/>
            <w:gridSpan w:val="2"/>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կատարման ժամկետը</w:t>
            </w:r>
          </w:p>
        </w:tc>
        <w:tc>
          <w:tcPr>
            <w:tcW w:w="1168" w:type="dxa"/>
            <w:vMerge w:val="restart"/>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Վճարման ժամկետը /ըստ վճարման ժամանակացույցի/</w:t>
            </w:r>
          </w:p>
        </w:tc>
      </w:tr>
      <w:tr w:rsidR="002462D0" w:rsidRPr="00AE2768" w:rsidTr="00A45DD0">
        <w:trPr>
          <w:trHeight w:val="1105"/>
          <w:jc w:val="right"/>
        </w:trPr>
        <w:tc>
          <w:tcPr>
            <w:tcW w:w="357" w:type="dxa"/>
            <w:vMerge/>
            <w:tcBorders>
              <w:bottom w:val="single" w:sz="4" w:space="0" w:color="auto"/>
            </w:tcBorders>
            <w:shd w:val="clear" w:color="auto" w:fill="auto"/>
          </w:tcPr>
          <w:p w:rsidR="002462D0" w:rsidRPr="00AE2768" w:rsidRDefault="002462D0" w:rsidP="00A45DD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p>
        </w:tc>
      </w:tr>
      <w:tr w:rsidR="002462D0" w:rsidRPr="00AE2768" w:rsidTr="00A45DD0">
        <w:trPr>
          <w:jc w:val="right"/>
        </w:trPr>
        <w:tc>
          <w:tcPr>
            <w:tcW w:w="357" w:type="dxa"/>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2462D0" w:rsidRPr="00AE2768" w:rsidRDefault="002462D0" w:rsidP="00A45DD0">
            <w:pPr>
              <w:pStyle w:val="af4"/>
              <w:spacing w:before="0" w:beforeAutospacing="0" w:after="0" w:afterAutospacing="0"/>
              <w:jc w:val="center"/>
              <w:rPr>
                <w:rFonts w:ascii="GHEA Grapalat" w:hAnsi="GHEA Grapalat"/>
                <w:sz w:val="18"/>
                <w:szCs w:val="18"/>
              </w:rPr>
            </w:pPr>
          </w:p>
        </w:tc>
      </w:tr>
      <w:tr w:rsidR="002462D0" w:rsidRPr="00AE2768" w:rsidTr="00A45DD0">
        <w:trPr>
          <w:jc w:val="right"/>
        </w:trPr>
        <w:tc>
          <w:tcPr>
            <w:tcW w:w="357" w:type="dxa"/>
            <w:shd w:val="clear" w:color="auto" w:fill="auto"/>
          </w:tcPr>
          <w:p w:rsidR="002462D0" w:rsidRPr="00AE2768" w:rsidRDefault="002462D0" w:rsidP="00A45DD0">
            <w:pPr>
              <w:pStyle w:val="af4"/>
              <w:spacing w:before="0" w:beforeAutospacing="0" w:after="0" w:afterAutospacing="0"/>
              <w:jc w:val="center"/>
              <w:rPr>
                <w:rFonts w:ascii="GHEA Grapalat" w:hAnsi="GHEA Grapalat"/>
              </w:rPr>
            </w:pPr>
          </w:p>
        </w:tc>
        <w:tc>
          <w:tcPr>
            <w:tcW w:w="1173" w:type="dxa"/>
            <w:shd w:val="clear" w:color="auto" w:fill="auto"/>
          </w:tcPr>
          <w:p w:rsidR="002462D0" w:rsidRPr="00AE2768" w:rsidRDefault="002462D0" w:rsidP="00A45DD0">
            <w:pPr>
              <w:pStyle w:val="af4"/>
              <w:spacing w:before="0" w:beforeAutospacing="0" w:after="0" w:afterAutospacing="0"/>
              <w:jc w:val="center"/>
              <w:rPr>
                <w:rFonts w:ascii="GHEA Grapalat" w:hAnsi="GHEA Grapalat"/>
              </w:rPr>
            </w:pPr>
          </w:p>
        </w:tc>
        <w:tc>
          <w:tcPr>
            <w:tcW w:w="1440" w:type="dxa"/>
            <w:shd w:val="clear" w:color="auto" w:fill="auto"/>
          </w:tcPr>
          <w:p w:rsidR="002462D0" w:rsidRPr="00AE2768" w:rsidRDefault="002462D0" w:rsidP="00A45DD0">
            <w:pPr>
              <w:pStyle w:val="af4"/>
              <w:spacing w:before="0" w:beforeAutospacing="0" w:after="0" w:afterAutospacing="0"/>
              <w:jc w:val="center"/>
              <w:rPr>
                <w:rFonts w:ascii="GHEA Grapalat" w:hAnsi="GHEA Grapalat"/>
              </w:rPr>
            </w:pPr>
          </w:p>
        </w:tc>
        <w:tc>
          <w:tcPr>
            <w:tcW w:w="1800" w:type="dxa"/>
            <w:shd w:val="clear" w:color="auto" w:fill="auto"/>
          </w:tcPr>
          <w:p w:rsidR="002462D0" w:rsidRPr="00AE2768" w:rsidRDefault="002462D0" w:rsidP="00A45DD0">
            <w:pPr>
              <w:pStyle w:val="af4"/>
              <w:spacing w:before="0" w:beforeAutospacing="0" w:after="0" w:afterAutospacing="0"/>
              <w:jc w:val="center"/>
              <w:rPr>
                <w:rFonts w:ascii="GHEA Grapalat" w:hAnsi="GHEA Grapalat"/>
              </w:rPr>
            </w:pPr>
          </w:p>
        </w:tc>
        <w:tc>
          <w:tcPr>
            <w:tcW w:w="1116" w:type="dxa"/>
            <w:shd w:val="clear" w:color="auto" w:fill="auto"/>
          </w:tcPr>
          <w:p w:rsidR="002462D0" w:rsidRPr="00AE2768" w:rsidRDefault="002462D0" w:rsidP="00A45DD0">
            <w:pPr>
              <w:pStyle w:val="af4"/>
              <w:spacing w:before="0" w:beforeAutospacing="0" w:after="0" w:afterAutospacing="0"/>
              <w:jc w:val="center"/>
              <w:rPr>
                <w:rFonts w:ascii="GHEA Grapalat" w:hAnsi="GHEA Grapalat"/>
              </w:rPr>
            </w:pPr>
          </w:p>
        </w:tc>
        <w:tc>
          <w:tcPr>
            <w:tcW w:w="1842" w:type="dxa"/>
            <w:shd w:val="clear" w:color="auto" w:fill="auto"/>
          </w:tcPr>
          <w:p w:rsidR="002462D0" w:rsidRPr="00AE2768" w:rsidRDefault="002462D0" w:rsidP="00A45DD0">
            <w:pPr>
              <w:pStyle w:val="af4"/>
              <w:spacing w:before="0" w:beforeAutospacing="0" w:after="0" w:afterAutospacing="0"/>
              <w:jc w:val="center"/>
              <w:rPr>
                <w:rFonts w:ascii="GHEA Grapalat" w:hAnsi="GHEA Grapalat"/>
              </w:rPr>
            </w:pPr>
          </w:p>
        </w:tc>
        <w:tc>
          <w:tcPr>
            <w:tcW w:w="1134" w:type="dxa"/>
            <w:shd w:val="clear" w:color="auto" w:fill="auto"/>
          </w:tcPr>
          <w:p w:rsidR="002462D0" w:rsidRPr="00AE2768" w:rsidRDefault="002462D0" w:rsidP="00A45DD0">
            <w:pPr>
              <w:pStyle w:val="af4"/>
              <w:spacing w:before="0" w:beforeAutospacing="0" w:after="0" w:afterAutospacing="0"/>
              <w:jc w:val="center"/>
              <w:rPr>
                <w:rFonts w:ascii="GHEA Grapalat" w:hAnsi="GHEA Grapalat"/>
              </w:rPr>
            </w:pPr>
          </w:p>
        </w:tc>
        <w:tc>
          <w:tcPr>
            <w:tcW w:w="1168" w:type="dxa"/>
            <w:shd w:val="clear" w:color="auto" w:fill="auto"/>
          </w:tcPr>
          <w:p w:rsidR="002462D0" w:rsidRPr="00AE2768" w:rsidRDefault="002462D0" w:rsidP="00A45DD0">
            <w:pPr>
              <w:pStyle w:val="af4"/>
              <w:spacing w:before="0" w:beforeAutospacing="0" w:after="0" w:afterAutospacing="0"/>
              <w:jc w:val="center"/>
              <w:rPr>
                <w:rFonts w:ascii="GHEA Grapalat" w:hAnsi="GHEA Grapalat"/>
              </w:rPr>
            </w:pPr>
          </w:p>
        </w:tc>
        <w:tc>
          <w:tcPr>
            <w:tcW w:w="675" w:type="dxa"/>
            <w:shd w:val="clear" w:color="auto" w:fill="auto"/>
          </w:tcPr>
          <w:p w:rsidR="002462D0" w:rsidRPr="00AE2768" w:rsidRDefault="002462D0" w:rsidP="00A45DD0">
            <w:pPr>
              <w:pStyle w:val="af4"/>
              <w:spacing w:before="0" w:beforeAutospacing="0" w:after="0" w:afterAutospacing="0"/>
              <w:jc w:val="center"/>
              <w:rPr>
                <w:rFonts w:ascii="GHEA Grapalat" w:hAnsi="GHEA Grapalat"/>
              </w:rPr>
            </w:pPr>
          </w:p>
        </w:tc>
      </w:tr>
    </w:tbl>
    <w:p w:rsidR="002462D0" w:rsidRPr="00AE2768" w:rsidRDefault="002462D0" w:rsidP="002462D0">
      <w:pPr>
        <w:ind w:firstLine="375"/>
        <w:jc w:val="both"/>
        <w:rPr>
          <w:rFonts w:ascii="Arial" w:hAnsi="Arial" w:cs="Arial"/>
          <w:iCs/>
          <w:color w:val="000000"/>
          <w:sz w:val="21"/>
          <w:szCs w:val="21"/>
          <w:lang w:val="es-ES"/>
        </w:rPr>
      </w:pPr>
      <w:r w:rsidRPr="00AE2768">
        <w:rPr>
          <w:rFonts w:ascii="Arial" w:hAnsi="Arial" w:cs="Arial"/>
          <w:iCs/>
          <w:color w:val="000000"/>
          <w:sz w:val="21"/>
          <w:szCs w:val="21"/>
          <w:lang w:val="es-ES"/>
        </w:rPr>
        <w:t> </w:t>
      </w:r>
    </w:p>
    <w:p w:rsidR="002462D0" w:rsidRPr="00AE2768" w:rsidRDefault="002462D0" w:rsidP="002462D0">
      <w:pPr>
        <w:ind w:firstLine="375"/>
        <w:jc w:val="both"/>
        <w:rPr>
          <w:rFonts w:ascii="GHEA Grapalat" w:hAnsi="GHEA Grapalat"/>
          <w:iCs/>
          <w:snapToGrid w:val="0"/>
          <w:color w:val="000000"/>
          <w:sz w:val="21"/>
          <w:szCs w:val="21"/>
          <w:lang w:val="es-ES"/>
        </w:rPr>
      </w:pPr>
      <w:r w:rsidRPr="00AE2768">
        <w:rPr>
          <w:rFonts w:ascii="Arial" w:hAnsi="Arial" w:cs="Arial"/>
          <w:iCs/>
          <w:color w:val="000000"/>
          <w:sz w:val="21"/>
          <w:szCs w:val="21"/>
          <w:lang w:val="es-ES"/>
        </w:rPr>
        <w:t> </w:t>
      </w:r>
      <w:r w:rsidRPr="00AE2768">
        <w:rPr>
          <w:rFonts w:ascii="GHEA Grapalat" w:hAnsi="GHEA Grapalat"/>
          <w:iCs/>
          <w:snapToGrid w:val="0"/>
          <w:color w:val="000000"/>
          <w:sz w:val="21"/>
          <w:szCs w:val="21"/>
          <w:lang w:val="hy-AM"/>
        </w:rPr>
        <w:t xml:space="preserve">Սույն </w:t>
      </w:r>
      <w:r w:rsidRPr="00AE2768">
        <w:rPr>
          <w:rFonts w:ascii="GHEA Grapalat" w:hAnsi="GHEA Grapalat"/>
          <w:iCs/>
          <w:snapToGrid w:val="0"/>
          <w:color w:val="000000"/>
          <w:sz w:val="21"/>
          <w:szCs w:val="21"/>
        </w:rPr>
        <w:t>արձանագրության</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երկկողմ</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lang w:val="hy-AM"/>
        </w:rPr>
        <w:t>հաստատման համար հիմք հանդիսացած</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հաշիվ</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ապրանքագիրը</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և</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lang w:val="hy-AM"/>
        </w:rPr>
        <w:t xml:space="preserve">դրական </w:t>
      </w:r>
      <w:r w:rsidRPr="00AE2768">
        <w:rPr>
          <w:rFonts w:ascii="GHEA Grapalat" w:hAnsi="GHEA Grapalat"/>
          <w:color w:val="000000"/>
          <w:sz w:val="21"/>
          <w:szCs w:val="21"/>
          <w:lang w:val="es-ES"/>
        </w:rPr>
        <w:t>եզրակացությունը</w:t>
      </w:r>
      <w:r w:rsidRPr="00AE2768">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2462D0" w:rsidRPr="00AE2768" w:rsidRDefault="002462D0" w:rsidP="002462D0">
      <w:pPr>
        <w:ind w:firstLine="375"/>
        <w:jc w:val="both"/>
        <w:rPr>
          <w:rFonts w:ascii="GHEA Grapalat" w:hAnsi="GHEA Grapalat"/>
          <w:iCs/>
          <w:snapToGrid w:val="0"/>
          <w:color w:val="000000"/>
          <w:sz w:val="21"/>
          <w:szCs w:val="21"/>
          <w:lang w:val="es-ES"/>
        </w:rPr>
      </w:pPr>
    </w:p>
    <w:p w:rsidR="002462D0" w:rsidRPr="00AE2768" w:rsidRDefault="002462D0" w:rsidP="002462D0">
      <w:pPr>
        <w:ind w:firstLine="375"/>
        <w:jc w:val="both"/>
        <w:rPr>
          <w:rFonts w:ascii="GHEA Grapalat" w:hAnsi="GHEA Grapalat"/>
          <w:iCs/>
          <w:snapToGrid w:val="0"/>
          <w:color w:val="000000"/>
          <w:sz w:val="2"/>
          <w:szCs w:val="21"/>
          <w:lang w:val="es-ES"/>
        </w:rPr>
      </w:pPr>
    </w:p>
    <w:p w:rsidR="002462D0" w:rsidRPr="00AE2768" w:rsidRDefault="002462D0" w:rsidP="002462D0">
      <w:pPr>
        <w:ind w:firstLine="375"/>
        <w:rPr>
          <w:rFonts w:ascii="GHEA Grapalat" w:hAnsi="GHEA Grapalat"/>
          <w:iCs/>
          <w:snapToGrid w:val="0"/>
          <w:color w:val="000000"/>
          <w:sz w:val="2"/>
          <w:szCs w:val="21"/>
          <w:lang w:val="es-ES"/>
        </w:rPr>
      </w:pPr>
      <w:r w:rsidRPr="00AE2768">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2462D0" w:rsidRPr="00AE2768" w:rsidTr="00A45DD0">
        <w:trPr>
          <w:trHeight w:val="266"/>
          <w:tblCellSpacing w:w="7" w:type="dxa"/>
          <w:jc w:val="center"/>
        </w:trPr>
        <w:tc>
          <w:tcPr>
            <w:tcW w:w="0" w:type="auto"/>
            <w:vAlign w:val="center"/>
          </w:tcPr>
          <w:p w:rsidR="002462D0" w:rsidRPr="00AE2768" w:rsidRDefault="002462D0" w:rsidP="00A45DD0">
            <w:pPr>
              <w:jc w:val="center"/>
              <w:rPr>
                <w:rFonts w:ascii="GHEA Grapalat" w:hAnsi="GHEA Grapalat"/>
                <w:iCs/>
                <w:color w:val="000000"/>
                <w:sz w:val="21"/>
                <w:szCs w:val="21"/>
              </w:rPr>
            </w:pPr>
            <w:r w:rsidRPr="00AE2768">
              <w:rPr>
                <w:rFonts w:ascii="GHEA Grapalat" w:hAnsi="GHEA Grapalat"/>
                <w:iCs/>
                <w:color w:val="000000"/>
                <w:sz w:val="21"/>
                <w:szCs w:val="21"/>
              </w:rPr>
              <w:t xml:space="preserve">Ապրանքը հանձնեց </w:t>
            </w:r>
          </w:p>
        </w:tc>
        <w:tc>
          <w:tcPr>
            <w:tcW w:w="0" w:type="auto"/>
            <w:vAlign w:val="center"/>
          </w:tcPr>
          <w:p w:rsidR="002462D0" w:rsidRPr="00AE2768" w:rsidRDefault="002462D0" w:rsidP="00A45DD0">
            <w:pPr>
              <w:jc w:val="center"/>
              <w:rPr>
                <w:rFonts w:ascii="GHEA Grapalat" w:hAnsi="GHEA Grapalat"/>
                <w:iCs/>
                <w:color w:val="000000"/>
                <w:sz w:val="21"/>
                <w:szCs w:val="21"/>
              </w:rPr>
            </w:pPr>
            <w:r w:rsidRPr="00AE2768">
              <w:rPr>
                <w:rFonts w:ascii="GHEA Grapalat" w:hAnsi="GHEA Grapalat"/>
                <w:iCs/>
                <w:color w:val="000000"/>
                <w:sz w:val="21"/>
                <w:szCs w:val="21"/>
              </w:rPr>
              <w:t>Ապրանքը ընդունեց</w:t>
            </w:r>
          </w:p>
        </w:tc>
      </w:tr>
      <w:tr w:rsidR="002462D0" w:rsidRPr="00AE2768" w:rsidTr="00A45DD0">
        <w:trPr>
          <w:trHeight w:val="473"/>
          <w:tblCellSpacing w:w="7" w:type="dxa"/>
          <w:jc w:val="center"/>
        </w:trPr>
        <w:tc>
          <w:tcPr>
            <w:tcW w:w="0" w:type="auto"/>
            <w:vAlign w:val="center"/>
          </w:tcPr>
          <w:p w:rsidR="002462D0" w:rsidRPr="00AE2768" w:rsidRDefault="002462D0" w:rsidP="00A45DD0">
            <w:pPr>
              <w:jc w:val="center"/>
              <w:rPr>
                <w:rFonts w:ascii="GHEA Grapalat" w:hAnsi="GHEA Grapalat"/>
                <w:iCs/>
                <w:sz w:val="21"/>
                <w:szCs w:val="21"/>
              </w:rPr>
            </w:pPr>
            <w:r w:rsidRPr="00AE2768">
              <w:rPr>
                <w:rFonts w:ascii="GHEA Grapalat" w:hAnsi="GHEA Grapalat"/>
                <w:iCs/>
                <w:sz w:val="21"/>
                <w:szCs w:val="21"/>
              </w:rPr>
              <w:t xml:space="preserve">___________________________ </w:t>
            </w:r>
          </w:p>
          <w:p w:rsidR="002462D0" w:rsidRPr="00AE2768" w:rsidRDefault="002462D0" w:rsidP="00A45DD0">
            <w:pPr>
              <w:jc w:val="center"/>
              <w:rPr>
                <w:rFonts w:ascii="GHEA Grapalat" w:hAnsi="GHEA Grapalat"/>
                <w:iCs/>
                <w:sz w:val="21"/>
                <w:szCs w:val="21"/>
              </w:rPr>
            </w:pPr>
            <w:r w:rsidRPr="00AE2768">
              <w:rPr>
                <w:rFonts w:ascii="GHEA Grapalat" w:hAnsi="GHEA Grapalat"/>
                <w:iCs/>
                <w:sz w:val="15"/>
                <w:szCs w:val="15"/>
              </w:rPr>
              <w:t xml:space="preserve">ստորագրություն </w:t>
            </w:r>
          </w:p>
        </w:tc>
        <w:tc>
          <w:tcPr>
            <w:tcW w:w="0" w:type="auto"/>
            <w:vAlign w:val="center"/>
          </w:tcPr>
          <w:p w:rsidR="002462D0" w:rsidRPr="00AE2768" w:rsidRDefault="002462D0" w:rsidP="00A45DD0">
            <w:pPr>
              <w:jc w:val="center"/>
              <w:rPr>
                <w:rFonts w:ascii="GHEA Grapalat" w:hAnsi="GHEA Grapalat"/>
                <w:iCs/>
                <w:sz w:val="21"/>
                <w:szCs w:val="21"/>
              </w:rPr>
            </w:pPr>
            <w:r w:rsidRPr="00AE2768">
              <w:rPr>
                <w:rFonts w:ascii="GHEA Grapalat" w:hAnsi="GHEA Grapalat"/>
                <w:iCs/>
                <w:sz w:val="21"/>
                <w:szCs w:val="21"/>
              </w:rPr>
              <w:t>___________________________</w:t>
            </w:r>
          </w:p>
          <w:p w:rsidR="002462D0" w:rsidRPr="00AE2768" w:rsidRDefault="002462D0" w:rsidP="00A45DD0">
            <w:pPr>
              <w:jc w:val="center"/>
              <w:rPr>
                <w:rFonts w:ascii="GHEA Grapalat" w:hAnsi="GHEA Grapalat"/>
                <w:iCs/>
                <w:sz w:val="21"/>
                <w:szCs w:val="21"/>
              </w:rPr>
            </w:pPr>
            <w:r w:rsidRPr="00AE2768">
              <w:rPr>
                <w:rFonts w:ascii="GHEA Grapalat" w:hAnsi="GHEA Grapalat"/>
                <w:iCs/>
                <w:sz w:val="15"/>
                <w:szCs w:val="15"/>
              </w:rPr>
              <w:t xml:space="preserve">ստորագրություն </w:t>
            </w:r>
          </w:p>
        </w:tc>
      </w:tr>
      <w:tr w:rsidR="002462D0" w:rsidRPr="00AE2768" w:rsidTr="00A45DD0">
        <w:trPr>
          <w:trHeight w:val="503"/>
          <w:tblCellSpacing w:w="7" w:type="dxa"/>
          <w:jc w:val="center"/>
        </w:trPr>
        <w:tc>
          <w:tcPr>
            <w:tcW w:w="0" w:type="auto"/>
            <w:vAlign w:val="center"/>
          </w:tcPr>
          <w:p w:rsidR="002462D0" w:rsidRPr="00AE2768" w:rsidRDefault="002462D0" w:rsidP="00A45DD0">
            <w:pPr>
              <w:jc w:val="center"/>
              <w:rPr>
                <w:rFonts w:ascii="GHEA Grapalat" w:hAnsi="GHEA Grapalat"/>
                <w:iCs/>
                <w:sz w:val="21"/>
                <w:szCs w:val="21"/>
              </w:rPr>
            </w:pPr>
            <w:r w:rsidRPr="00AE2768">
              <w:rPr>
                <w:rFonts w:ascii="GHEA Grapalat" w:hAnsi="GHEA Grapalat"/>
                <w:iCs/>
                <w:sz w:val="21"/>
                <w:szCs w:val="21"/>
              </w:rPr>
              <w:t xml:space="preserve">___________________________ </w:t>
            </w:r>
          </w:p>
          <w:p w:rsidR="002462D0" w:rsidRPr="00AE2768" w:rsidRDefault="002462D0" w:rsidP="00A45DD0">
            <w:pPr>
              <w:jc w:val="center"/>
              <w:rPr>
                <w:rFonts w:ascii="GHEA Grapalat" w:hAnsi="GHEA Grapalat"/>
                <w:iCs/>
                <w:sz w:val="21"/>
                <w:szCs w:val="21"/>
              </w:rPr>
            </w:pPr>
            <w:r w:rsidRPr="00AE2768">
              <w:rPr>
                <w:rFonts w:ascii="GHEA Grapalat" w:hAnsi="GHEA Grapalat"/>
                <w:iCs/>
                <w:sz w:val="15"/>
                <w:szCs w:val="15"/>
              </w:rPr>
              <w:t>ազգանուն, անուն</w:t>
            </w:r>
          </w:p>
        </w:tc>
        <w:tc>
          <w:tcPr>
            <w:tcW w:w="0" w:type="auto"/>
            <w:vAlign w:val="center"/>
          </w:tcPr>
          <w:p w:rsidR="002462D0" w:rsidRPr="00AE2768" w:rsidRDefault="002462D0" w:rsidP="00A45DD0">
            <w:pPr>
              <w:jc w:val="center"/>
              <w:rPr>
                <w:rFonts w:ascii="GHEA Grapalat" w:hAnsi="GHEA Grapalat"/>
                <w:iCs/>
                <w:sz w:val="21"/>
                <w:szCs w:val="21"/>
              </w:rPr>
            </w:pPr>
            <w:r w:rsidRPr="00AE2768">
              <w:rPr>
                <w:rFonts w:ascii="GHEA Grapalat" w:hAnsi="GHEA Grapalat"/>
                <w:iCs/>
                <w:sz w:val="21"/>
                <w:szCs w:val="21"/>
              </w:rPr>
              <w:t>___________________________</w:t>
            </w:r>
          </w:p>
          <w:p w:rsidR="002462D0" w:rsidRPr="00AE2768" w:rsidRDefault="002462D0" w:rsidP="00A45DD0">
            <w:pPr>
              <w:jc w:val="center"/>
              <w:rPr>
                <w:rFonts w:ascii="GHEA Grapalat" w:hAnsi="GHEA Grapalat"/>
                <w:iCs/>
                <w:sz w:val="21"/>
                <w:szCs w:val="21"/>
              </w:rPr>
            </w:pPr>
            <w:r w:rsidRPr="00AE2768">
              <w:rPr>
                <w:rFonts w:ascii="GHEA Grapalat" w:hAnsi="GHEA Grapalat"/>
                <w:iCs/>
                <w:sz w:val="15"/>
                <w:szCs w:val="15"/>
              </w:rPr>
              <w:t>ազգանուն, անուն</w:t>
            </w:r>
          </w:p>
        </w:tc>
      </w:tr>
      <w:tr w:rsidR="002462D0" w:rsidRPr="00AE2768" w:rsidTr="00A45DD0">
        <w:trPr>
          <w:trHeight w:val="281"/>
          <w:tblCellSpacing w:w="7" w:type="dxa"/>
          <w:jc w:val="center"/>
        </w:trPr>
        <w:tc>
          <w:tcPr>
            <w:tcW w:w="0" w:type="auto"/>
            <w:vAlign w:val="center"/>
          </w:tcPr>
          <w:p w:rsidR="002462D0" w:rsidRPr="00AE2768" w:rsidRDefault="002462D0" w:rsidP="00A45DD0">
            <w:pPr>
              <w:rPr>
                <w:rFonts w:ascii="GHEA Grapalat" w:hAnsi="GHEA Grapalat"/>
                <w:iCs/>
                <w:color w:val="000000"/>
                <w:sz w:val="21"/>
                <w:szCs w:val="21"/>
              </w:rPr>
            </w:pPr>
            <w:r w:rsidRPr="00AE2768">
              <w:rPr>
                <w:rFonts w:ascii="GHEA Grapalat" w:hAnsi="GHEA Grapalat"/>
                <w:iCs/>
                <w:color w:val="000000"/>
                <w:sz w:val="21"/>
                <w:szCs w:val="21"/>
              </w:rPr>
              <w:t xml:space="preserve">                              Կ.Տ.</w:t>
            </w:r>
            <w:r w:rsidRPr="00AE2768">
              <w:rPr>
                <w:rFonts w:ascii="Arial" w:hAnsi="Arial" w:cs="Arial"/>
                <w:iCs/>
                <w:color w:val="000000"/>
                <w:sz w:val="21"/>
                <w:szCs w:val="21"/>
              </w:rPr>
              <w:t xml:space="preserve">                                                                                 </w:t>
            </w:r>
          </w:p>
        </w:tc>
        <w:tc>
          <w:tcPr>
            <w:tcW w:w="0" w:type="auto"/>
            <w:vAlign w:val="center"/>
          </w:tcPr>
          <w:p w:rsidR="002462D0" w:rsidRPr="00AE2768" w:rsidRDefault="002462D0" w:rsidP="00A45DD0">
            <w:pPr>
              <w:rPr>
                <w:rFonts w:ascii="GHEA Grapalat" w:hAnsi="GHEA Grapalat"/>
                <w:iCs/>
                <w:color w:val="000000"/>
                <w:sz w:val="21"/>
                <w:szCs w:val="21"/>
              </w:rPr>
            </w:pPr>
            <w:r w:rsidRPr="00AE2768">
              <w:rPr>
                <w:rFonts w:ascii="Arial" w:hAnsi="Arial" w:cs="Arial"/>
                <w:iCs/>
                <w:color w:val="000000"/>
                <w:sz w:val="21"/>
                <w:szCs w:val="21"/>
              </w:rPr>
              <w:t xml:space="preserve">                                     </w:t>
            </w:r>
            <w:r w:rsidRPr="00AE2768">
              <w:rPr>
                <w:rFonts w:ascii="GHEA Grapalat" w:hAnsi="GHEA Grapalat"/>
                <w:iCs/>
                <w:color w:val="000000"/>
                <w:sz w:val="21"/>
                <w:szCs w:val="21"/>
              </w:rPr>
              <w:t>Կ.Տ.</w:t>
            </w:r>
          </w:p>
        </w:tc>
      </w:tr>
    </w:tbl>
    <w:p w:rsidR="002462D0" w:rsidRPr="00AE2768" w:rsidRDefault="002462D0" w:rsidP="002462D0">
      <w:pPr>
        <w:ind w:left="-142" w:firstLine="142"/>
        <w:jc w:val="center"/>
        <w:rPr>
          <w:rFonts w:ascii="GHEA Grapalat" w:hAnsi="GHEA Grapalat" w:cs="Sylfaen"/>
          <w:b/>
        </w:rPr>
      </w:pPr>
    </w:p>
    <w:p w:rsidR="002462D0" w:rsidRPr="00AE2768" w:rsidRDefault="002462D0" w:rsidP="002462D0">
      <w:pPr>
        <w:ind w:left="-142" w:firstLine="142"/>
        <w:jc w:val="center"/>
        <w:rPr>
          <w:rFonts w:ascii="GHEA Grapalat" w:hAnsi="GHEA Grapalat" w:cs="Sylfaen"/>
          <w:b/>
        </w:rPr>
      </w:pPr>
    </w:p>
    <w:p w:rsidR="002462D0" w:rsidRPr="00AE2768" w:rsidRDefault="002462D0" w:rsidP="002462D0">
      <w:pPr>
        <w:ind w:left="-142" w:firstLine="142"/>
        <w:jc w:val="center"/>
        <w:rPr>
          <w:rFonts w:ascii="GHEA Grapalat" w:hAnsi="GHEA Grapalat" w:cs="Sylfaen"/>
          <w:b/>
        </w:rPr>
      </w:pPr>
    </w:p>
    <w:p w:rsidR="002462D0" w:rsidRPr="00AE2768" w:rsidRDefault="002462D0" w:rsidP="002462D0">
      <w:pPr>
        <w:jc w:val="right"/>
        <w:rPr>
          <w:rFonts w:ascii="GHEA Grapalat" w:hAnsi="GHEA Grapalat" w:cs="Sylfaen"/>
          <w:i/>
          <w:sz w:val="20"/>
          <w:lang w:val="pt-BR"/>
        </w:rPr>
      </w:pPr>
    </w:p>
    <w:p w:rsidR="002462D0" w:rsidRPr="00AE2768" w:rsidRDefault="002462D0" w:rsidP="002462D0">
      <w:pPr>
        <w:jc w:val="right"/>
        <w:rPr>
          <w:rFonts w:ascii="GHEA Grapalat" w:hAnsi="GHEA Grapalat" w:cs="Sylfaen"/>
          <w:i/>
          <w:sz w:val="20"/>
        </w:rPr>
      </w:pPr>
      <w:r w:rsidRPr="00AE2768">
        <w:rPr>
          <w:rFonts w:ascii="GHEA Grapalat" w:hAnsi="GHEA Grapalat" w:cs="Sylfaen"/>
          <w:i/>
          <w:sz w:val="20"/>
          <w:lang w:val="pt-BR"/>
        </w:rPr>
        <w:t>Հավելված</w:t>
      </w:r>
      <w:r w:rsidRPr="00AE2768">
        <w:rPr>
          <w:rFonts w:ascii="GHEA Grapalat" w:hAnsi="GHEA Grapalat" w:cs="Sylfaen"/>
          <w:i/>
          <w:sz w:val="20"/>
        </w:rPr>
        <w:t xml:space="preserve"> 3.1</w:t>
      </w:r>
    </w:p>
    <w:p w:rsidR="002462D0" w:rsidRPr="00AE2768" w:rsidRDefault="002462D0" w:rsidP="002462D0">
      <w:pPr>
        <w:jc w:val="right"/>
        <w:rPr>
          <w:rFonts w:ascii="GHEA Grapalat" w:hAnsi="GHEA Grapalat" w:cs="Sylfaen"/>
          <w:i/>
          <w:sz w:val="20"/>
          <w:lang w:val="pt-BR"/>
        </w:rPr>
      </w:pPr>
      <w:r w:rsidRPr="00AE2768">
        <w:rPr>
          <w:rFonts w:ascii="GHEA Grapalat" w:hAnsi="GHEA Grapalat" w:cs="Sylfaen"/>
          <w:i/>
          <w:sz w:val="20"/>
          <w:lang w:val="pt-BR"/>
        </w:rPr>
        <w:t xml:space="preserve">«         »              20  թ. կնքված </w:t>
      </w:r>
    </w:p>
    <w:p w:rsidR="002462D0" w:rsidRPr="00AE2768" w:rsidRDefault="002462D0" w:rsidP="002462D0">
      <w:pPr>
        <w:jc w:val="right"/>
        <w:rPr>
          <w:rFonts w:ascii="GHEA Grapalat" w:hAnsi="GHEA Grapalat" w:cs="Sylfaen"/>
          <w:i/>
          <w:sz w:val="20"/>
          <w:lang w:val="pt-BR"/>
        </w:rPr>
      </w:pPr>
      <w:r w:rsidRPr="00AE2768">
        <w:rPr>
          <w:rFonts w:ascii="GHEA Grapalat" w:hAnsi="GHEA Grapalat" w:cs="Sylfaen"/>
          <w:i/>
          <w:sz w:val="20"/>
          <w:lang w:val="pt-BR"/>
        </w:rPr>
        <w:t xml:space="preserve">                      ծածկագրով պայմանագրի</w:t>
      </w:r>
    </w:p>
    <w:p w:rsidR="002462D0" w:rsidRPr="00AE2768" w:rsidRDefault="002462D0" w:rsidP="002462D0">
      <w:pPr>
        <w:tabs>
          <w:tab w:val="left" w:pos="360"/>
          <w:tab w:val="left" w:pos="540"/>
        </w:tabs>
        <w:jc w:val="center"/>
        <w:rPr>
          <w:rFonts w:ascii="Sylfaen" w:hAnsi="Sylfaen" w:cs="Sylfaen"/>
          <w:b/>
          <w:bCs/>
        </w:rPr>
      </w:pPr>
    </w:p>
    <w:p w:rsidR="002462D0" w:rsidRPr="00AE2768" w:rsidRDefault="002462D0" w:rsidP="002462D0">
      <w:pPr>
        <w:tabs>
          <w:tab w:val="left" w:pos="360"/>
          <w:tab w:val="left" w:pos="540"/>
        </w:tabs>
        <w:jc w:val="center"/>
        <w:rPr>
          <w:rFonts w:ascii="Sylfaen" w:hAnsi="Sylfaen" w:cs="Sylfaen"/>
          <w:b/>
          <w:bCs/>
        </w:rPr>
      </w:pPr>
    </w:p>
    <w:p w:rsidR="002462D0" w:rsidRPr="00AE2768" w:rsidRDefault="002462D0" w:rsidP="002462D0">
      <w:pPr>
        <w:ind w:left="-142" w:firstLine="142"/>
        <w:jc w:val="center"/>
        <w:rPr>
          <w:rFonts w:ascii="GHEA Grapalat" w:hAnsi="GHEA Grapalat" w:cs="Sylfaen"/>
        </w:rPr>
      </w:pPr>
    </w:p>
    <w:p w:rsidR="002462D0" w:rsidRPr="00AE2768" w:rsidRDefault="002462D0" w:rsidP="002462D0">
      <w:pPr>
        <w:jc w:val="center"/>
        <w:rPr>
          <w:rFonts w:ascii="GHEA Grapalat" w:hAnsi="GHEA Grapalat" w:cs="Sylfaen"/>
          <w:bCs/>
          <w:sz w:val="18"/>
          <w:szCs w:val="18"/>
        </w:rPr>
      </w:pPr>
      <w:r w:rsidRPr="00AE2768">
        <w:rPr>
          <w:rFonts w:ascii="GHEA Grapalat" w:hAnsi="GHEA Grapalat" w:cs="Sylfaen"/>
          <w:bCs/>
          <w:sz w:val="18"/>
          <w:szCs w:val="18"/>
        </w:rPr>
        <w:t xml:space="preserve">ԱԿՏ    N </w:t>
      </w:r>
      <w:r w:rsidRPr="00AE2768">
        <w:rPr>
          <w:rFonts w:ascii="GHEA Grapalat" w:hAnsi="GHEA Grapalat" w:cs="Sylfaen"/>
          <w:bCs/>
          <w:sz w:val="18"/>
          <w:szCs w:val="18"/>
          <w:u w:val="single"/>
        </w:rPr>
        <w:tab/>
      </w:r>
      <w:r w:rsidRPr="00AE2768">
        <w:rPr>
          <w:rFonts w:ascii="GHEA Grapalat" w:hAnsi="GHEA Grapalat" w:cs="Sylfaen"/>
          <w:bCs/>
          <w:sz w:val="18"/>
          <w:szCs w:val="18"/>
        </w:rPr>
        <w:t xml:space="preserve">           </w:t>
      </w:r>
    </w:p>
    <w:p w:rsidR="002462D0" w:rsidRPr="00AE2768" w:rsidRDefault="002462D0" w:rsidP="002462D0">
      <w:pPr>
        <w:tabs>
          <w:tab w:val="left" w:pos="360"/>
          <w:tab w:val="left" w:pos="540"/>
          <w:tab w:val="left" w:pos="2250"/>
        </w:tabs>
        <w:jc w:val="center"/>
        <w:rPr>
          <w:rFonts w:ascii="GHEA Grapalat" w:hAnsi="GHEA Grapalat" w:cs="Sylfaen"/>
          <w:bCs/>
          <w:sz w:val="18"/>
          <w:szCs w:val="18"/>
        </w:rPr>
      </w:pPr>
      <w:proofErr w:type="gramStart"/>
      <w:r w:rsidRPr="00AE2768">
        <w:rPr>
          <w:rFonts w:ascii="GHEA Grapalat" w:hAnsi="GHEA Grapalat" w:cs="Sylfaen"/>
          <w:bCs/>
          <w:sz w:val="18"/>
          <w:szCs w:val="18"/>
        </w:rPr>
        <w:t>պայմանագրի</w:t>
      </w:r>
      <w:proofErr w:type="gramEnd"/>
      <w:r w:rsidRPr="00AE2768">
        <w:rPr>
          <w:rFonts w:ascii="GHEA Grapalat" w:hAnsi="GHEA Grapalat" w:cs="Sylfaen"/>
          <w:bCs/>
          <w:sz w:val="18"/>
          <w:szCs w:val="18"/>
        </w:rPr>
        <w:t xml:space="preserve"> արդյունքը Գնորդին հանձնելու փաստը ֆիքսելու վերաբերյալ                                                                                                                               </w:t>
      </w:r>
    </w:p>
    <w:p w:rsidR="002462D0" w:rsidRPr="00AE2768" w:rsidRDefault="002462D0" w:rsidP="002462D0">
      <w:pPr>
        <w:jc w:val="center"/>
        <w:rPr>
          <w:rFonts w:ascii="GHEA Grapalat" w:hAnsi="GHEA Grapalat" w:cs="Sylfaen"/>
          <w:b/>
          <w:bCs/>
          <w:sz w:val="18"/>
          <w:szCs w:val="18"/>
        </w:rPr>
      </w:pPr>
      <w:r w:rsidRPr="00AE2768">
        <w:rPr>
          <w:rFonts w:ascii="GHEA Grapalat" w:hAnsi="GHEA Grapalat" w:cs="Sylfaen"/>
          <w:bCs/>
          <w:sz w:val="18"/>
          <w:szCs w:val="18"/>
        </w:rPr>
        <w:t xml:space="preserve">                                                                                                                        </w:t>
      </w:r>
    </w:p>
    <w:p w:rsidR="002462D0" w:rsidRPr="00AE2768" w:rsidRDefault="002462D0" w:rsidP="002462D0">
      <w:pPr>
        <w:tabs>
          <w:tab w:val="left" w:pos="360"/>
          <w:tab w:val="left" w:pos="540"/>
        </w:tabs>
        <w:rPr>
          <w:rFonts w:ascii="GHEA Grapalat" w:hAnsi="GHEA Grapalat" w:cs="Sylfaen"/>
          <w:sz w:val="18"/>
          <w:szCs w:val="22"/>
        </w:rPr>
      </w:pPr>
    </w:p>
    <w:p w:rsidR="002462D0" w:rsidRPr="00AE2768" w:rsidRDefault="002462D0" w:rsidP="002462D0">
      <w:pPr>
        <w:tabs>
          <w:tab w:val="left" w:pos="360"/>
          <w:tab w:val="left" w:pos="540"/>
        </w:tabs>
        <w:ind w:left="-540" w:firstLine="180"/>
        <w:jc w:val="both"/>
        <w:rPr>
          <w:rFonts w:ascii="GHEA Grapalat" w:hAnsi="GHEA Grapalat" w:cs="Sylfaen"/>
          <w:sz w:val="20"/>
        </w:rPr>
      </w:pPr>
      <w:r w:rsidRPr="00AE2768">
        <w:rPr>
          <w:rFonts w:ascii="GHEA Grapalat" w:hAnsi="GHEA Grapalat" w:cs="Sylfaen"/>
          <w:sz w:val="20"/>
        </w:rPr>
        <w:tab/>
      </w:r>
      <w:r w:rsidRPr="00AE2768">
        <w:rPr>
          <w:rFonts w:ascii="GHEA Grapalat" w:hAnsi="GHEA Grapalat" w:cs="Sylfaen"/>
          <w:sz w:val="20"/>
          <w:lang w:val="hy-AM"/>
        </w:rPr>
        <w:t xml:space="preserve">Սույնով </w:t>
      </w:r>
      <w:r w:rsidRPr="00AE2768">
        <w:rPr>
          <w:rFonts w:ascii="GHEA Grapalat" w:hAnsi="GHEA Grapalat" w:cs="Sylfaen"/>
          <w:sz w:val="20"/>
        </w:rPr>
        <w:t>արձանագրվում է</w:t>
      </w:r>
      <w:r w:rsidRPr="00AE2768">
        <w:rPr>
          <w:rFonts w:ascii="GHEA Grapalat" w:hAnsi="GHEA Grapalat" w:cs="Sylfaen"/>
          <w:sz w:val="20"/>
          <w:lang w:val="hy-AM"/>
        </w:rPr>
        <w:t xml:space="preserve">, որ </w:t>
      </w:r>
      <w:r w:rsidRPr="00AE2768">
        <w:rPr>
          <w:rFonts w:ascii="GHEA Grapalat" w:hAnsi="GHEA Grapalat" w:cs="Sylfaen"/>
          <w:sz w:val="20"/>
          <w:u w:val="single"/>
        </w:rPr>
        <w:tab/>
      </w:r>
      <w:r w:rsidRPr="00AE2768">
        <w:rPr>
          <w:rFonts w:ascii="GHEA Grapalat" w:hAnsi="GHEA Grapalat" w:cs="Sylfaen"/>
          <w:sz w:val="20"/>
          <w:u w:val="single"/>
        </w:rPr>
        <w:tab/>
        <w:t xml:space="preserve">        </w:t>
      </w:r>
      <w:r w:rsidRPr="00AE2768">
        <w:rPr>
          <w:rFonts w:ascii="GHEA Grapalat" w:hAnsi="GHEA Grapalat" w:cs="Sylfaen"/>
          <w:sz w:val="20"/>
        </w:rPr>
        <w:t xml:space="preserve">-ի (այսուհետ` Գնորդ) </w:t>
      </w:r>
      <w:r w:rsidRPr="00AE2768">
        <w:rPr>
          <w:rFonts w:ascii="GHEA Grapalat" w:hAnsi="GHEA Grapalat" w:cs="Sylfaen"/>
          <w:sz w:val="20"/>
          <w:lang w:val="hy-AM"/>
        </w:rPr>
        <w:t xml:space="preserve">և </w:t>
      </w:r>
      <w:r w:rsidRPr="00AE2768">
        <w:rPr>
          <w:rFonts w:ascii="GHEA Grapalat" w:hAnsi="GHEA Grapalat" w:cs="Sylfaen"/>
          <w:sz w:val="20"/>
        </w:rPr>
        <w:t xml:space="preserve"> </w:t>
      </w:r>
      <w:r w:rsidRPr="00AE2768">
        <w:rPr>
          <w:rFonts w:ascii="GHEA Grapalat" w:hAnsi="GHEA Grapalat" w:cs="Sylfaen"/>
          <w:sz w:val="20"/>
          <w:u w:val="single"/>
        </w:rPr>
        <w:tab/>
      </w:r>
      <w:r w:rsidRPr="00AE2768">
        <w:rPr>
          <w:rFonts w:ascii="GHEA Grapalat" w:hAnsi="GHEA Grapalat" w:cs="Sylfaen"/>
          <w:sz w:val="20"/>
          <w:u w:val="single"/>
        </w:rPr>
        <w:tab/>
      </w:r>
      <w:r w:rsidRPr="00AE2768">
        <w:rPr>
          <w:rFonts w:ascii="GHEA Grapalat" w:hAnsi="GHEA Grapalat" w:cs="Sylfaen"/>
          <w:sz w:val="20"/>
          <w:u w:val="single"/>
        </w:rPr>
        <w:tab/>
      </w:r>
      <w:r w:rsidRPr="00AE2768">
        <w:rPr>
          <w:rFonts w:ascii="GHEA Grapalat" w:hAnsi="GHEA Grapalat" w:cs="Sylfaen"/>
          <w:sz w:val="20"/>
          <w:u w:val="single"/>
        </w:rPr>
        <w:tab/>
      </w:r>
    </w:p>
    <w:p w:rsidR="002462D0" w:rsidRPr="00AE2768" w:rsidRDefault="002462D0" w:rsidP="002462D0">
      <w:pPr>
        <w:tabs>
          <w:tab w:val="left" w:pos="360"/>
          <w:tab w:val="left" w:pos="540"/>
        </w:tabs>
        <w:ind w:left="-540" w:firstLine="180"/>
        <w:jc w:val="both"/>
        <w:rPr>
          <w:rFonts w:ascii="GHEA Grapalat" w:hAnsi="GHEA Grapalat" w:cs="Sylfaen"/>
          <w:sz w:val="12"/>
          <w:szCs w:val="16"/>
        </w:rPr>
      </w:pP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t xml:space="preserve">        </w:t>
      </w:r>
      <w:r w:rsidRPr="00AE2768">
        <w:rPr>
          <w:rFonts w:ascii="GHEA Grapalat" w:hAnsi="GHEA Grapalat" w:cs="Sylfaen"/>
          <w:sz w:val="12"/>
          <w:szCs w:val="16"/>
        </w:rPr>
        <w:t xml:space="preserve">Գնորդի անվանումը     </w:t>
      </w:r>
      <w:r w:rsidRPr="00AE2768">
        <w:rPr>
          <w:rFonts w:ascii="GHEA Grapalat" w:hAnsi="GHEA Grapalat" w:cs="Sylfaen"/>
          <w:sz w:val="12"/>
          <w:szCs w:val="16"/>
        </w:rPr>
        <w:tab/>
      </w:r>
      <w:r w:rsidRPr="00AE2768">
        <w:rPr>
          <w:rFonts w:ascii="GHEA Grapalat" w:hAnsi="GHEA Grapalat" w:cs="Sylfaen"/>
          <w:sz w:val="12"/>
          <w:szCs w:val="16"/>
        </w:rPr>
        <w:tab/>
      </w:r>
      <w:r w:rsidRPr="00AE2768">
        <w:rPr>
          <w:rFonts w:ascii="GHEA Grapalat" w:hAnsi="GHEA Grapalat" w:cs="Sylfaen"/>
          <w:sz w:val="12"/>
          <w:szCs w:val="16"/>
        </w:rPr>
        <w:tab/>
      </w:r>
      <w:r w:rsidRPr="00AE2768">
        <w:rPr>
          <w:rFonts w:ascii="GHEA Grapalat" w:hAnsi="GHEA Grapalat" w:cs="Sylfaen"/>
          <w:sz w:val="12"/>
          <w:szCs w:val="16"/>
        </w:rPr>
        <w:tab/>
        <w:t xml:space="preserve">            Վաճառողի անվանումը</w:t>
      </w:r>
      <w:r w:rsidRPr="00AE2768">
        <w:rPr>
          <w:rFonts w:ascii="GHEA Grapalat" w:hAnsi="GHEA Grapalat" w:cs="Sylfaen"/>
          <w:sz w:val="12"/>
          <w:szCs w:val="16"/>
        </w:rPr>
        <w:tab/>
      </w:r>
    </w:p>
    <w:p w:rsidR="002462D0" w:rsidRPr="00AE2768" w:rsidRDefault="002462D0" w:rsidP="002462D0">
      <w:pPr>
        <w:tabs>
          <w:tab w:val="left" w:pos="360"/>
          <w:tab w:val="left" w:pos="540"/>
        </w:tabs>
        <w:ind w:right="-360"/>
        <w:jc w:val="both"/>
        <w:rPr>
          <w:rFonts w:ascii="GHEA Grapalat" w:hAnsi="GHEA Grapalat" w:cs="Sylfaen"/>
          <w:sz w:val="20"/>
          <w:u w:val="single"/>
          <w:lang w:val="hy-AM"/>
        </w:rPr>
      </w:pPr>
      <w:r w:rsidRPr="00AE2768">
        <w:rPr>
          <w:rFonts w:ascii="GHEA Grapalat" w:hAnsi="GHEA Grapalat" w:cs="Sylfaen"/>
          <w:sz w:val="20"/>
          <w:lang w:val="hy-AM"/>
        </w:rPr>
        <w:t xml:space="preserve">(այսուհետ` </w:t>
      </w:r>
      <w:r w:rsidRPr="00AE2768">
        <w:rPr>
          <w:rFonts w:ascii="GHEA Grapalat" w:hAnsi="GHEA Grapalat" w:cs="Sylfaen"/>
          <w:sz w:val="20"/>
        </w:rPr>
        <w:t>Վաճառող</w:t>
      </w:r>
      <w:r w:rsidRPr="00AE2768">
        <w:rPr>
          <w:rFonts w:ascii="GHEA Grapalat" w:hAnsi="GHEA Grapalat" w:cs="Sylfaen"/>
          <w:sz w:val="20"/>
          <w:lang w:val="hy-AM"/>
        </w:rPr>
        <w:t>)</w:t>
      </w:r>
      <w:r w:rsidRPr="00AE2768">
        <w:rPr>
          <w:rFonts w:ascii="GHEA Grapalat" w:hAnsi="GHEA Grapalat" w:cs="Sylfaen"/>
          <w:sz w:val="20"/>
        </w:rPr>
        <w:t xml:space="preserve"> միջև 20     թ. </w:t>
      </w:r>
      <w:r w:rsidRPr="00AE2768">
        <w:rPr>
          <w:rFonts w:ascii="GHEA Grapalat" w:hAnsi="GHEA Grapalat" w:cs="Sylfaen"/>
          <w:sz w:val="20"/>
          <w:u w:val="single"/>
        </w:rPr>
        <w:tab/>
      </w:r>
      <w:r w:rsidRPr="00AE2768">
        <w:rPr>
          <w:rFonts w:ascii="GHEA Grapalat" w:hAnsi="GHEA Grapalat" w:cs="Sylfaen"/>
          <w:sz w:val="20"/>
          <w:u w:val="single"/>
        </w:rPr>
        <w:tab/>
      </w:r>
      <w:r w:rsidRPr="00AE2768">
        <w:rPr>
          <w:rFonts w:ascii="GHEA Grapalat" w:hAnsi="GHEA Grapalat" w:cs="Sylfaen"/>
          <w:sz w:val="20"/>
          <w:u w:val="single"/>
        </w:rPr>
        <w:tab/>
      </w:r>
      <w:r w:rsidRPr="00AE2768">
        <w:rPr>
          <w:rFonts w:ascii="GHEA Grapalat" w:hAnsi="GHEA Grapalat" w:cs="Sylfaen"/>
          <w:sz w:val="20"/>
          <w:u w:val="single"/>
        </w:rPr>
        <w:tab/>
      </w:r>
      <w:r w:rsidRPr="00AE2768">
        <w:rPr>
          <w:rFonts w:ascii="GHEA Grapalat" w:hAnsi="GHEA Grapalat" w:cs="Sylfaen"/>
          <w:sz w:val="20"/>
          <w:lang w:val="hy-AM"/>
        </w:rPr>
        <w:t xml:space="preserve"> -ին կնքված N </w:t>
      </w:r>
      <w:r w:rsidRPr="00AE2768">
        <w:rPr>
          <w:rFonts w:ascii="GHEA Grapalat" w:hAnsi="GHEA Grapalat" w:cs="Sylfaen"/>
          <w:sz w:val="20"/>
          <w:u w:val="single"/>
          <w:lang w:val="hy-AM"/>
        </w:rPr>
        <w:tab/>
      </w:r>
      <w:r w:rsidRPr="00AE2768">
        <w:rPr>
          <w:rFonts w:ascii="GHEA Grapalat" w:hAnsi="GHEA Grapalat" w:cs="Sylfaen"/>
          <w:sz w:val="20"/>
          <w:u w:val="single"/>
          <w:lang w:val="hy-AM"/>
        </w:rPr>
        <w:tab/>
      </w:r>
      <w:r w:rsidRPr="00AE2768">
        <w:rPr>
          <w:rFonts w:ascii="GHEA Grapalat" w:hAnsi="GHEA Grapalat" w:cs="Sylfaen"/>
          <w:sz w:val="20"/>
          <w:u w:val="single"/>
          <w:lang w:val="hy-AM"/>
        </w:rPr>
        <w:tab/>
      </w:r>
      <w:r w:rsidRPr="00AE2768">
        <w:rPr>
          <w:rFonts w:ascii="GHEA Grapalat" w:hAnsi="GHEA Grapalat" w:cs="Sylfaen"/>
          <w:sz w:val="20"/>
          <w:u w:val="single"/>
          <w:lang w:val="hy-AM"/>
        </w:rPr>
        <w:tab/>
      </w:r>
    </w:p>
    <w:p w:rsidR="002462D0" w:rsidRPr="00AE2768" w:rsidRDefault="002462D0" w:rsidP="002462D0">
      <w:pPr>
        <w:tabs>
          <w:tab w:val="left" w:pos="360"/>
          <w:tab w:val="left" w:pos="540"/>
        </w:tabs>
        <w:ind w:right="-360"/>
        <w:jc w:val="both"/>
        <w:rPr>
          <w:rFonts w:ascii="GHEA Grapalat" w:hAnsi="GHEA Grapalat" w:cs="Sylfaen"/>
          <w:sz w:val="12"/>
          <w:szCs w:val="16"/>
          <w:lang w:val="hy-AM"/>
        </w:rPr>
      </w:pP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t>պայմանագրի կնքման ամսաթիվը</w:t>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t xml:space="preserve">      պայմանագրի համարը</w:t>
      </w:r>
      <w:r w:rsidRPr="00AE2768">
        <w:rPr>
          <w:rFonts w:ascii="GHEA Grapalat" w:hAnsi="GHEA Grapalat" w:cs="Sylfaen"/>
          <w:sz w:val="12"/>
          <w:szCs w:val="16"/>
          <w:lang w:val="hy-AM"/>
        </w:rPr>
        <w:tab/>
      </w:r>
      <w:r w:rsidRPr="00AE2768">
        <w:rPr>
          <w:rFonts w:ascii="GHEA Grapalat" w:hAnsi="GHEA Grapalat" w:cs="Sylfaen"/>
          <w:sz w:val="12"/>
          <w:szCs w:val="16"/>
          <w:lang w:val="hy-AM"/>
        </w:rPr>
        <w:tab/>
      </w:r>
    </w:p>
    <w:p w:rsidR="002462D0" w:rsidRPr="00AE2768" w:rsidRDefault="002462D0" w:rsidP="002462D0">
      <w:pPr>
        <w:tabs>
          <w:tab w:val="left" w:pos="360"/>
          <w:tab w:val="left" w:pos="540"/>
        </w:tabs>
        <w:jc w:val="both"/>
        <w:rPr>
          <w:rFonts w:ascii="GHEA Grapalat" w:hAnsi="GHEA Grapalat" w:cs="Sylfaen"/>
          <w:sz w:val="20"/>
          <w:lang w:val="hy-AM"/>
        </w:rPr>
      </w:pPr>
      <w:r w:rsidRPr="00AE2768">
        <w:rPr>
          <w:rFonts w:ascii="GHEA Grapalat" w:hAnsi="GHEA Grapalat" w:cs="Sylfaen"/>
          <w:sz w:val="20"/>
          <w:lang w:val="hy-AM"/>
        </w:rPr>
        <w:t xml:space="preserve">պայմանագրի շրջանակներում Վաճառողը  20  թ. </w:t>
      </w:r>
      <w:r w:rsidRPr="00AE2768">
        <w:rPr>
          <w:rFonts w:ascii="GHEA Grapalat" w:hAnsi="GHEA Grapalat" w:cs="Sylfaen"/>
          <w:sz w:val="20"/>
          <w:u w:val="single"/>
          <w:lang w:val="hy-AM"/>
        </w:rPr>
        <w:tab/>
      </w:r>
      <w:r w:rsidRPr="00AE2768">
        <w:rPr>
          <w:rFonts w:ascii="GHEA Grapalat" w:hAnsi="GHEA Grapalat" w:cs="Sylfaen"/>
          <w:sz w:val="20"/>
          <w:u w:val="single"/>
          <w:lang w:val="hy-AM"/>
        </w:rPr>
        <w:tab/>
      </w:r>
      <w:r w:rsidRPr="00AE2768">
        <w:rPr>
          <w:rFonts w:ascii="GHEA Grapalat" w:hAnsi="GHEA Grapalat" w:cs="Sylfaen"/>
          <w:sz w:val="20"/>
          <w:u w:val="single"/>
          <w:lang w:val="hy-AM"/>
        </w:rPr>
        <w:tab/>
      </w:r>
      <w:r w:rsidRPr="00AE2768">
        <w:rPr>
          <w:rFonts w:ascii="GHEA Grapalat" w:hAnsi="GHEA Grapalat" w:cs="Sylfaen"/>
          <w:sz w:val="20"/>
          <w:lang w:val="hy-AM"/>
        </w:rPr>
        <w:t>-ին հանձնման-ընդունման նպատակով Գնորդին հանձնեց ստորև նշված ապրանքները.</w:t>
      </w:r>
    </w:p>
    <w:p w:rsidR="002462D0" w:rsidRPr="00AE2768" w:rsidRDefault="002462D0" w:rsidP="002462D0">
      <w:pPr>
        <w:tabs>
          <w:tab w:val="left" w:pos="2972"/>
        </w:tabs>
        <w:jc w:val="both"/>
        <w:rPr>
          <w:rFonts w:ascii="GHEA Grapalat" w:hAnsi="GHEA Grapalat" w:cs="Sylfaen"/>
          <w:sz w:val="20"/>
          <w:lang w:val="hy-AM"/>
        </w:rPr>
      </w:pPr>
      <w:r w:rsidRPr="00AE2768">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462D0" w:rsidRPr="00AE2768" w:rsidTr="00A45DD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2462D0" w:rsidRPr="00AE2768" w:rsidRDefault="002462D0" w:rsidP="00A45DD0">
            <w:pPr>
              <w:jc w:val="center"/>
              <w:rPr>
                <w:rFonts w:ascii="GHEA Grapalat" w:hAnsi="GHEA Grapalat" w:cs="Sylfaen"/>
                <w:bCs/>
                <w:sz w:val="18"/>
                <w:szCs w:val="18"/>
                <w:lang w:eastAsia="ru-RU"/>
              </w:rPr>
            </w:pPr>
            <w:r w:rsidRPr="00AE2768">
              <w:rPr>
                <w:rFonts w:ascii="GHEA Grapalat" w:hAnsi="GHEA Grapalat" w:cs="Sylfaen"/>
                <w:bCs/>
                <w:sz w:val="18"/>
                <w:szCs w:val="18"/>
                <w:lang w:eastAsia="ru-RU"/>
              </w:rPr>
              <w:t>Ապրանքի</w:t>
            </w:r>
          </w:p>
        </w:tc>
      </w:tr>
      <w:tr w:rsidR="002462D0" w:rsidRPr="00AE2768" w:rsidTr="00A45DD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462D0" w:rsidRPr="00AE2768" w:rsidRDefault="002462D0" w:rsidP="00A45DD0">
            <w:pPr>
              <w:jc w:val="center"/>
              <w:rPr>
                <w:rFonts w:ascii="GHEA Grapalat" w:hAnsi="GHEA Grapalat"/>
                <w:sz w:val="18"/>
                <w:szCs w:val="18"/>
              </w:rPr>
            </w:pPr>
            <w:r w:rsidRPr="00AE2768">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2462D0" w:rsidRPr="00AE2768" w:rsidRDefault="002462D0" w:rsidP="00A45DD0">
            <w:pPr>
              <w:jc w:val="center"/>
              <w:rPr>
                <w:rFonts w:ascii="GHEA Grapalat" w:hAnsi="GHEA Grapalat"/>
                <w:sz w:val="18"/>
                <w:szCs w:val="18"/>
              </w:rPr>
            </w:pPr>
            <w:r w:rsidRPr="00AE2768">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2462D0" w:rsidRPr="00AE2768" w:rsidRDefault="002462D0" w:rsidP="00A45DD0">
            <w:pPr>
              <w:jc w:val="center"/>
              <w:rPr>
                <w:rFonts w:ascii="GHEA Grapalat" w:hAnsi="GHEA Grapalat"/>
                <w:sz w:val="18"/>
                <w:szCs w:val="18"/>
              </w:rPr>
            </w:pPr>
            <w:r w:rsidRPr="00AE2768">
              <w:rPr>
                <w:rFonts w:ascii="GHEA Grapalat" w:hAnsi="GHEA Grapalat" w:cs="Sylfaen"/>
                <w:sz w:val="18"/>
                <w:szCs w:val="18"/>
              </w:rPr>
              <w:t>քանակը</w:t>
            </w:r>
            <w:r w:rsidRPr="00AE2768">
              <w:rPr>
                <w:rFonts w:ascii="GHEA Grapalat" w:hAnsi="GHEA Grapalat"/>
                <w:sz w:val="18"/>
                <w:szCs w:val="18"/>
              </w:rPr>
              <w:t xml:space="preserve"> (</w:t>
            </w:r>
            <w:r w:rsidRPr="00AE2768">
              <w:rPr>
                <w:rFonts w:ascii="GHEA Grapalat" w:hAnsi="GHEA Grapalat" w:cs="Sylfaen"/>
                <w:sz w:val="18"/>
                <w:szCs w:val="18"/>
              </w:rPr>
              <w:t>փաստացի</w:t>
            </w:r>
            <w:r w:rsidRPr="00AE2768">
              <w:rPr>
                <w:rFonts w:ascii="GHEA Grapalat" w:hAnsi="GHEA Grapalat"/>
                <w:sz w:val="18"/>
                <w:szCs w:val="18"/>
              </w:rPr>
              <w:t>)</w:t>
            </w:r>
          </w:p>
        </w:tc>
      </w:tr>
      <w:tr w:rsidR="002462D0" w:rsidRPr="00AE2768" w:rsidTr="00A45DD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462D0" w:rsidRPr="00AE2768" w:rsidRDefault="002462D0" w:rsidP="00A45DD0">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462D0" w:rsidRPr="00AE2768" w:rsidRDefault="002462D0" w:rsidP="00A45DD0">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462D0" w:rsidRPr="00AE2768" w:rsidRDefault="002462D0" w:rsidP="00A45DD0">
            <w:pPr>
              <w:jc w:val="center"/>
              <w:rPr>
                <w:rFonts w:ascii="GHEA Grapalat" w:hAnsi="GHEA Grapalat" w:cs="Sylfaen"/>
                <w:sz w:val="18"/>
                <w:szCs w:val="18"/>
                <w:lang w:val="ru-RU" w:eastAsia="ru-RU"/>
              </w:rPr>
            </w:pPr>
          </w:p>
        </w:tc>
      </w:tr>
      <w:tr w:rsidR="002462D0" w:rsidRPr="00AE2768" w:rsidTr="00A45DD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462D0" w:rsidRPr="00AE2768" w:rsidRDefault="002462D0" w:rsidP="00A45DD0">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462D0" w:rsidRPr="00AE2768" w:rsidRDefault="002462D0" w:rsidP="00A45DD0">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462D0" w:rsidRPr="00AE2768" w:rsidRDefault="002462D0" w:rsidP="00A45DD0">
            <w:pPr>
              <w:jc w:val="center"/>
              <w:rPr>
                <w:rFonts w:ascii="GHEA Grapalat" w:hAnsi="GHEA Grapalat" w:cs="Sylfaen"/>
                <w:sz w:val="18"/>
                <w:szCs w:val="18"/>
                <w:lang w:val="ru-RU" w:eastAsia="ru-RU"/>
              </w:rPr>
            </w:pPr>
          </w:p>
        </w:tc>
      </w:tr>
    </w:tbl>
    <w:p w:rsidR="002462D0" w:rsidRPr="00AE2768" w:rsidRDefault="002462D0" w:rsidP="002462D0">
      <w:pPr>
        <w:tabs>
          <w:tab w:val="left" w:pos="360"/>
          <w:tab w:val="left" w:pos="540"/>
        </w:tabs>
        <w:jc w:val="both"/>
        <w:rPr>
          <w:rFonts w:ascii="GHEA Grapalat" w:hAnsi="GHEA Grapalat" w:cs="Sylfaen"/>
          <w:lang w:eastAsia="ru-RU"/>
        </w:rPr>
      </w:pPr>
    </w:p>
    <w:p w:rsidR="002462D0" w:rsidRPr="00AE2768" w:rsidRDefault="002462D0" w:rsidP="002462D0">
      <w:pPr>
        <w:tabs>
          <w:tab w:val="left" w:pos="360"/>
          <w:tab w:val="left" w:pos="540"/>
        </w:tabs>
        <w:jc w:val="both"/>
        <w:rPr>
          <w:rFonts w:ascii="GHEA Grapalat" w:hAnsi="GHEA Grapalat" w:cs="Sylfaen"/>
          <w:sz w:val="20"/>
        </w:rPr>
      </w:pPr>
      <w:r w:rsidRPr="00AE2768">
        <w:rPr>
          <w:rFonts w:ascii="GHEA Grapalat" w:hAnsi="GHEA Grapalat" w:cs="Sylfaen"/>
          <w:sz w:val="20"/>
        </w:rPr>
        <w:t>Սույն ակտը կազմված է 2 օրինակից, յուրաքանչյուր կողմին տրամադրվում է մեկական օրինակ:</w:t>
      </w:r>
    </w:p>
    <w:p w:rsidR="002462D0" w:rsidRPr="00AE2768" w:rsidRDefault="002462D0" w:rsidP="002462D0">
      <w:pPr>
        <w:tabs>
          <w:tab w:val="left" w:pos="360"/>
          <w:tab w:val="left" w:pos="540"/>
        </w:tabs>
        <w:rPr>
          <w:rFonts w:ascii="GHEA Grapalat" w:hAnsi="GHEA Grapalat" w:cs="Sylfaen"/>
          <w:sz w:val="22"/>
          <w:szCs w:val="22"/>
          <w:lang w:val="hy-AM"/>
        </w:rPr>
      </w:pPr>
    </w:p>
    <w:p w:rsidR="002462D0" w:rsidRPr="00AE2768" w:rsidRDefault="002462D0" w:rsidP="002462D0">
      <w:pPr>
        <w:jc w:val="center"/>
        <w:rPr>
          <w:rFonts w:ascii="GHEA Grapalat" w:hAnsi="GHEA Grapalat" w:cs="Sylfaen"/>
          <w:sz w:val="22"/>
          <w:szCs w:val="22"/>
          <w:lang w:val="hy-AM"/>
        </w:rPr>
      </w:pPr>
    </w:p>
    <w:p w:rsidR="002462D0" w:rsidRPr="00AE2768" w:rsidRDefault="002462D0" w:rsidP="002462D0">
      <w:pPr>
        <w:jc w:val="center"/>
        <w:rPr>
          <w:rFonts w:ascii="GHEA Grapalat" w:hAnsi="GHEA Grapalat" w:cs="Sylfaen"/>
          <w:sz w:val="14"/>
          <w:szCs w:val="14"/>
          <w:lang w:val="hy-AM"/>
        </w:rPr>
      </w:pPr>
    </w:p>
    <w:p w:rsidR="002462D0" w:rsidRPr="00AE2768" w:rsidRDefault="002462D0" w:rsidP="002462D0">
      <w:pPr>
        <w:jc w:val="center"/>
        <w:rPr>
          <w:rFonts w:ascii="GHEA Grapalat" w:hAnsi="GHEA Grapalat" w:cs="Sylfaen"/>
          <w:sz w:val="22"/>
          <w:szCs w:val="22"/>
          <w:lang w:val="hy-AM"/>
        </w:rPr>
      </w:pPr>
    </w:p>
    <w:p w:rsidR="002462D0" w:rsidRPr="00AE2768" w:rsidRDefault="002462D0" w:rsidP="002462D0">
      <w:pPr>
        <w:jc w:val="center"/>
        <w:rPr>
          <w:rFonts w:ascii="GHEA Grapalat" w:hAnsi="GHEA Grapalat" w:cs="Sylfaen"/>
          <w:sz w:val="22"/>
          <w:szCs w:val="22"/>
        </w:rPr>
      </w:pPr>
      <w:r w:rsidRPr="00AE2768">
        <w:rPr>
          <w:rFonts w:ascii="GHEA Grapalat" w:hAnsi="GHEA Grapalat" w:cs="Sylfaen"/>
          <w:sz w:val="22"/>
          <w:szCs w:val="22"/>
        </w:rPr>
        <w:t>ԿՈՂՄԵՐԸ</w:t>
      </w:r>
    </w:p>
    <w:p w:rsidR="002462D0" w:rsidRPr="00AE2768" w:rsidRDefault="002462D0" w:rsidP="002462D0">
      <w:pPr>
        <w:jc w:val="center"/>
        <w:rPr>
          <w:rFonts w:ascii="GHEA Grapalat" w:hAnsi="GHEA Grapalat" w:cs="Sylfaen"/>
          <w:sz w:val="22"/>
          <w:szCs w:val="22"/>
        </w:rPr>
      </w:pPr>
    </w:p>
    <w:p w:rsidR="002462D0" w:rsidRPr="00AE2768" w:rsidRDefault="002462D0" w:rsidP="002462D0">
      <w:pPr>
        <w:tabs>
          <w:tab w:val="left" w:pos="360"/>
          <w:tab w:val="left" w:pos="540"/>
        </w:tabs>
        <w:rPr>
          <w:rFonts w:ascii="GHEA Grapalat" w:hAnsi="GHEA Grapalat" w:cs="Sylfaen"/>
          <w:sz w:val="22"/>
          <w:szCs w:val="22"/>
        </w:rPr>
      </w:pPr>
    </w:p>
    <w:p w:rsidR="002462D0" w:rsidRPr="00AE2768" w:rsidRDefault="002462D0" w:rsidP="002462D0">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2462D0" w:rsidRPr="00AE2768" w:rsidTr="00A45DD0">
        <w:tc>
          <w:tcPr>
            <w:tcW w:w="4785" w:type="dxa"/>
          </w:tcPr>
          <w:p w:rsidR="002462D0" w:rsidRPr="00AE2768" w:rsidRDefault="002462D0" w:rsidP="00A45DD0">
            <w:pPr>
              <w:tabs>
                <w:tab w:val="left" w:pos="360"/>
                <w:tab w:val="left" w:pos="540"/>
              </w:tabs>
              <w:jc w:val="center"/>
              <w:rPr>
                <w:rFonts w:ascii="GHEA Grapalat" w:hAnsi="GHEA Grapalat" w:cs="Sylfaen"/>
                <w:b/>
                <w:bCs/>
                <w:lang w:eastAsia="ru-RU"/>
              </w:rPr>
            </w:pPr>
            <w:r w:rsidRPr="00AE2768">
              <w:rPr>
                <w:rFonts w:ascii="GHEA Grapalat" w:hAnsi="GHEA Grapalat" w:cs="Sylfaen"/>
                <w:b/>
                <w:bCs/>
                <w:sz w:val="22"/>
                <w:szCs w:val="22"/>
              </w:rPr>
              <w:t>Հանձնեց</w:t>
            </w:r>
          </w:p>
        </w:tc>
        <w:tc>
          <w:tcPr>
            <w:tcW w:w="5223" w:type="dxa"/>
          </w:tcPr>
          <w:p w:rsidR="002462D0" w:rsidRPr="00AE2768" w:rsidRDefault="002462D0" w:rsidP="00A45DD0">
            <w:pPr>
              <w:tabs>
                <w:tab w:val="left" w:pos="360"/>
                <w:tab w:val="left" w:pos="540"/>
              </w:tabs>
              <w:jc w:val="center"/>
              <w:rPr>
                <w:rFonts w:ascii="GHEA Grapalat" w:hAnsi="GHEA Grapalat" w:cs="Sylfaen"/>
                <w:b/>
                <w:bCs/>
                <w:lang w:eastAsia="ru-RU"/>
              </w:rPr>
            </w:pPr>
            <w:r w:rsidRPr="00AE2768">
              <w:rPr>
                <w:rFonts w:ascii="GHEA Grapalat" w:hAnsi="GHEA Grapalat" w:cs="Sylfaen"/>
                <w:b/>
                <w:bCs/>
                <w:sz w:val="22"/>
                <w:szCs w:val="22"/>
              </w:rPr>
              <w:t xml:space="preserve">        Ընդունեց</w:t>
            </w:r>
          </w:p>
        </w:tc>
      </w:tr>
    </w:tbl>
    <w:p w:rsidR="002462D0" w:rsidRPr="00AE2768" w:rsidRDefault="002462D0" w:rsidP="002462D0">
      <w:pPr>
        <w:tabs>
          <w:tab w:val="left" w:pos="360"/>
          <w:tab w:val="left" w:pos="540"/>
        </w:tabs>
        <w:rPr>
          <w:rFonts w:ascii="GHEA Grapalat" w:hAnsi="GHEA Grapalat" w:cs="Sylfaen"/>
          <w:sz w:val="20"/>
          <w:szCs w:val="20"/>
          <w:lang w:eastAsia="ru-RU"/>
        </w:rPr>
      </w:pPr>
      <w:r w:rsidRPr="00AE2768">
        <w:rPr>
          <w:rFonts w:ascii="GHEA Grapalat" w:hAnsi="GHEA Grapalat" w:cs="Sylfaen"/>
          <w:sz w:val="20"/>
          <w:szCs w:val="20"/>
          <w:lang w:eastAsia="ru-RU"/>
        </w:rPr>
        <w:t xml:space="preserve">                                                                                                  </w:t>
      </w:r>
      <w:proofErr w:type="gramStart"/>
      <w:r w:rsidRPr="00AE2768">
        <w:rPr>
          <w:rFonts w:ascii="GHEA Grapalat" w:hAnsi="GHEA Grapalat" w:cs="Sylfaen"/>
          <w:sz w:val="20"/>
          <w:szCs w:val="20"/>
          <w:lang w:eastAsia="ru-RU"/>
        </w:rPr>
        <w:t>հայտը</w:t>
      </w:r>
      <w:proofErr w:type="gramEnd"/>
      <w:r w:rsidRPr="00AE2768">
        <w:rPr>
          <w:rFonts w:ascii="GHEA Grapalat" w:hAnsi="GHEA Grapalat" w:cs="Sylfaen"/>
          <w:sz w:val="20"/>
          <w:szCs w:val="20"/>
          <w:lang w:eastAsia="ru-RU"/>
        </w:rPr>
        <w:t xml:space="preserve"> նախագծած ներկայացուցիչ`</w:t>
      </w:r>
    </w:p>
    <w:p w:rsidR="002462D0" w:rsidRPr="00AE2768" w:rsidRDefault="002462D0" w:rsidP="002462D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2462D0" w:rsidRPr="00AE2768" w:rsidTr="00A45DD0">
        <w:trPr>
          <w:tblCellSpacing w:w="7" w:type="dxa"/>
          <w:jc w:val="center"/>
        </w:trPr>
        <w:tc>
          <w:tcPr>
            <w:tcW w:w="0" w:type="auto"/>
            <w:vAlign w:val="center"/>
          </w:tcPr>
          <w:p w:rsidR="002462D0" w:rsidRPr="00AE2768" w:rsidRDefault="002462D0" w:rsidP="00A45DD0">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___________________________ </w:t>
            </w:r>
          </w:p>
          <w:p w:rsidR="002462D0" w:rsidRPr="00AE2768" w:rsidRDefault="002462D0" w:rsidP="00A45DD0">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ազգանուն, անուն</w:t>
            </w:r>
          </w:p>
        </w:tc>
        <w:tc>
          <w:tcPr>
            <w:tcW w:w="0" w:type="auto"/>
            <w:vAlign w:val="center"/>
          </w:tcPr>
          <w:p w:rsidR="002462D0" w:rsidRPr="00AE2768" w:rsidRDefault="002462D0" w:rsidP="00A45DD0">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___________________________</w:t>
            </w:r>
          </w:p>
          <w:p w:rsidR="002462D0" w:rsidRPr="00AE2768" w:rsidRDefault="002462D0" w:rsidP="00A45DD0">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ազգանուն, անուն</w:t>
            </w:r>
          </w:p>
        </w:tc>
      </w:tr>
      <w:tr w:rsidR="002462D0" w:rsidRPr="00AE2768" w:rsidTr="00A45DD0">
        <w:trPr>
          <w:tblCellSpacing w:w="7" w:type="dxa"/>
          <w:jc w:val="center"/>
        </w:trPr>
        <w:tc>
          <w:tcPr>
            <w:tcW w:w="0" w:type="auto"/>
            <w:vAlign w:val="center"/>
          </w:tcPr>
          <w:p w:rsidR="002462D0" w:rsidRPr="00AE2768" w:rsidRDefault="002462D0" w:rsidP="00A45DD0">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___________________________ </w:t>
            </w:r>
          </w:p>
          <w:p w:rsidR="002462D0" w:rsidRPr="00AE2768" w:rsidRDefault="002462D0" w:rsidP="00A45DD0">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Ստորագրություն</w:t>
            </w:r>
          </w:p>
        </w:tc>
        <w:tc>
          <w:tcPr>
            <w:tcW w:w="0" w:type="auto"/>
            <w:vAlign w:val="center"/>
          </w:tcPr>
          <w:p w:rsidR="002462D0" w:rsidRPr="00AE2768" w:rsidRDefault="002462D0" w:rsidP="00A45DD0">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___________________________</w:t>
            </w:r>
          </w:p>
          <w:p w:rsidR="002462D0" w:rsidRPr="00AE2768" w:rsidRDefault="002462D0" w:rsidP="00A45DD0">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ստորագրություն</w:t>
            </w:r>
          </w:p>
        </w:tc>
      </w:tr>
      <w:tr w:rsidR="002462D0" w:rsidRPr="00AE2768" w:rsidTr="00A45DD0">
        <w:trPr>
          <w:tblCellSpacing w:w="7" w:type="dxa"/>
          <w:jc w:val="center"/>
        </w:trPr>
        <w:tc>
          <w:tcPr>
            <w:tcW w:w="0" w:type="auto"/>
            <w:vAlign w:val="center"/>
          </w:tcPr>
          <w:p w:rsidR="002462D0" w:rsidRPr="00AE2768" w:rsidRDefault="002462D0" w:rsidP="00A45DD0">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2462D0" w:rsidRPr="00AE2768" w:rsidRDefault="002462D0" w:rsidP="00A45DD0">
            <w:pPr>
              <w:rPr>
                <w:rFonts w:ascii="GHEA Grapalat" w:hAnsi="GHEA Grapalat" w:cs="GHEA Grapalat"/>
                <w:color w:val="000000"/>
                <w:sz w:val="21"/>
                <w:szCs w:val="21"/>
                <w:lang w:val="ru-RU" w:eastAsia="ru-RU"/>
              </w:rPr>
            </w:pPr>
          </w:p>
        </w:tc>
      </w:tr>
    </w:tbl>
    <w:p w:rsidR="002462D0" w:rsidRPr="00AE2768" w:rsidRDefault="002462D0" w:rsidP="002462D0">
      <w:pPr>
        <w:ind w:left="-142" w:firstLine="142"/>
        <w:jc w:val="center"/>
        <w:rPr>
          <w:rFonts w:ascii="GHEA Grapalat" w:hAnsi="GHEA Grapalat" w:cs="Sylfaen"/>
          <w:b/>
        </w:rPr>
      </w:pPr>
    </w:p>
    <w:p w:rsidR="002462D0" w:rsidRPr="00AE2768" w:rsidRDefault="002462D0" w:rsidP="002462D0">
      <w:pPr>
        <w:ind w:left="-142" w:firstLine="142"/>
        <w:jc w:val="center"/>
        <w:rPr>
          <w:rFonts w:ascii="GHEA Grapalat" w:hAnsi="GHEA Grapalat" w:cs="Sylfaen"/>
          <w:b/>
        </w:rPr>
      </w:pPr>
    </w:p>
    <w:p w:rsidR="002462D0" w:rsidRPr="00AE2768" w:rsidRDefault="002462D0" w:rsidP="002462D0">
      <w:pPr>
        <w:rPr>
          <w:rFonts w:ascii="GHEA Grapalat" w:hAnsi="GHEA Grapalat"/>
          <w:sz w:val="20"/>
          <w:lang w:val="hy-AM"/>
        </w:rPr>
      </w:pPr>
    </w:p>
    <w:p w:rsidR="002462D0" w:rsidRPr="00AE2768" w:rsidRDefault="002462D0" w:rsidP="002462D0">
      <w:pPr>
        <w:ind w:left="-142" w:firstLine="142"/>
        <w:jc w:val="center"/>
        <w:rPr>
          <w:rFonts w:ascii="GHEA Grapalat" w:hAnsi="GHEA Grapalat" w:cs="Sylfaen"/>
          <w:b/>
        </w:rPr>
        <w:sectPr w:rsidR="002462D0" w:rsidRPr="00AE2768" w:rsidSect="005F0200">
          <w:footnotePr>
            <w:pos w:val="beneathText"/>
          </w:footnotePr>
          <w:pgSz w:w="11906" w:h="16838" w:code="9"/>
          <w:pgMar w:top="720" w:right="662" w:bottom="533" w:left="1138" w:header="562" w:footer="562" w:gutter="0"/>
          <w:cols w:space="720"/>
        </w:sectPr>
      </w:pPr>
    </w:p>
    <w:p w:rsidR="002462D0" w:rsidRPr="00131E9C" w:rsidRDefault="002462D0" w:rsidP="002462D0">
      <w:pPr>
        <w:pStyle w:val="a3"/>
        <w:spacing w:line="240" w:lineRule="auto"/>
        <w:jc w:val="right"/>
        <w:rPr>
          <w:rFonts w:ascii="GHEA Grapalat" w:hAnsi="GHEA Grapalat" w:cs="GHEA Grapalat"/>
          <w:sz w:val="22"/>
          <w:szCs w:val="22"/>
          <w:lang w:val="hy-AM"/>
        </w:rPr>
      </w:pPr>
    </w:p>
    <w:p w:rsidR="002462D0" w:rsidRDefault="002462D0" w:rsidP="002462D0"/>
    <w:p w:rsidR="002462D0" w:rsidRDefault="002462D0" w:rsidP="002462D0"/>
    <w:p w:rsidR="00940649" w:rsidRDefault="00940649"/>
    <w:sectPr w:rsidR="00940649" w:rsidSect="005F0200">
      <w:pgSz w:w="16838" w:h="11906" w:orient="landscape" w:code="9"/>
      <w:pgMar w:top="1138" w:right="720" w:bottom="662" w:left="533"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300" w:rsidRDefault="003B7300" w:rsidP="002462D0">
      <w:r>
        <w:separator/>
      </w:r>
    </w:p>
  </w:endnote>
  <w:endnote w:type="continuationSeparator" w:id="0">
    <w:p w:rsidR="003B7300" w:rsidRDefault="003B7300" w:rsidP="002462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300" w:rsidRDefault="003B7300" w:rsidP="002462D0">
      <w:r>
        <w:separator/>
      </w:r>
    </w:p>
  </w:footnote>
  <w:footnote w:type="continuationSeparator" w:id="0">
    <w:p w:rsidR="003B7300" w:rsidRDefault="003B7300" w:rsidP="002462D0">
      <w:r>
        <w:continuationSeparator/>
      </w:r>
    </w:p>
  </w:footnote>
  <w:footnote w:id="1">
    <w:p w:rsidR="002462D0" w:rsidRPr="006265F4" w:rsidRDefault="002462D0" w:rsidP="002462D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2462D0" w:rsidRPr="006265F4" w:rsidDel="006C3873" w:rsidRDefault="002462D0" w:rsidP="002462D0">
      <w:pPr>
        <w:jc w:val="both"/>
        <w:rPr>
          <w:del w:id="10"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3">
    <w:p w:rsidR="002462D0" w:rsidRPr="006265F4" w:rsidRDefault="002462D0" w:rsidP="002462D0">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2462D0" w:rsidRPr="006265F4" w:rsidDel="00856FDE" w:rsidRDefault="002462D0" w:rsidP="002462D0">
      <w:pPr>
        <w:pStyle w:val="af2"/>
        <w:rPr>
          <w:del w:id="12" w:author="User" w:date="2019-05-26T09:57:00Z"/>
          <w:i/>
          <w:lang w:val="af-ZA"/>
        </w:rPr>
      </w:pPr>
    </w:p>
  </w:footnote>
  <w:footnote w:id="4">
    <w:p w:rsidR="002462D0" w:rsidRPr="006265F4" w:rsidDel="007942E8" w:rsidRDefault="002462D0" w:rsidP="002462D0">
      <w:pPr>
        <w:pStyle w:val="af2"/>
        <w:rPr>
          <w:del w:id="13"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են</w:t>
      </w:r>
      <w:r w:rsidRPr="006265F4">
        <w:rPr>
          <w:rFonts w:ascii="GHEA Grapalat" w:hAnsi="GHEA Grapalat"/>
          <w:i/>
          <w:sz w:val="16"/>
          <w:szCs w:val="24"/>
          <w:lang w:val="af-ZA" w:eastAsia="en-US"/>
        </w:rPr>
        <w:t>:</w:t>
      </w:r>
    </w:p>
  </w:footnote>
  <w:footnote w:id="5">
    <w:p w:rsidR="002462D0" w:rsidRPr="006265F4" w:rsidRDefault="002462D0" w:rsidP="002462D0">
      <w:pPr>
        <w:pStyle w:val="af2"/>
        <w:jc w:val="both"/>
        <w:rPr>
          <w:rFonts w:ascii="GHEA Grapalat" w:hAnsi="GHEA Grapalat"/>
          <w:i/>
          <w:sz w:val="16"/>
          <w:szCs w:val="24"/>
          <w:lang w:val="hy-AM" w:eastAsia="en-US"/>
        </w:rPr>
      </w:pPr>
      <w:r w:rsidRPr="00C710A2">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2462D0" w:rsidRPr="006265F4" w:rsidDel="007942E8" w:rsidRDefault="002462D0" w:rsidP="002462D0">
      <w:pPr>
        <w:pStyle w:val="af2"/>
        <w:jc w:val="both"/>
        <w:rPr>
          <w:del w:id="14"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6">
    <w:p w:rsidR="002462D0" w:rsidRPr="006265F4" w:rsidDel="007942E8" w:rsidRDefault="002462D0" w:rsidP="002462D0">
      <w:pPr>
        <w:pStyle w:val="af2"/>
        <w:jc w:val="both"/>
        <w:rPr>
          <w:del w:id="15" w:author="User" w:date="2019-05-26T10:04:00Z"/>
          <w:sz w:val="16"/>
          <w:szCs w:val="16"/>
          <w:lang w:val="hy-AM"/>
        </w:rPr>
      </w:pPr>
      <w:r w:rsidRPr="00C710A2">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7">
    <w:p w:rsidR="002462D0" w:rsidRPr="006265F4" w:rsidDel="002877FC" w:rsidRDefault="002462D0" w:rsidP="002462D0">
      <w:pPr>
        <w:pStyle w:val="af2"/>
        <w:jc w:val="both"/>
        <w:rPr>
          <w:del w:id="16" w:author="User" w:date="2019-05-26T10:04:00Z"/>
          <w:lang w:val="hy-AM"/>
        </w:rPr>
      </w:pPr>
      <w:r w:rsidRPr="00C710A2">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rsidR="002462D0" w:rsidRPr="006265F4" w:rsidDel="002877FC" w:rsidRDefault="002462D0" w:rsidP="002462D0">
      <w:pPr>
        <w:pStyle w:val="af2"/>
        <w:jc w:val="both"/>
        <w:rPr>
          <w:del w:id="17" w:author="User" w:date="2019-05-26T10:04:00Z"/>
          <w:lang w:val="hy-AM"/>
        </w:rPr>
      </w:pPr>
      <w:r w:rsidRPr="00C710A2">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9">
    <w:p w:rsidR="002462D0" w:rsidRPr="009840CF" w:rsidRDefault="002462D0" w:rsidP="002462D0">
      <w:pPr>
        <w:rPr>
          <w:lang w:val="hy-AM"/>
        </w:rPr>
      </w:pPr>
      <w:r w:rsidRPr="00C710A2">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05C2F20"/>
    <w:multiLevelType w:val="multilevel"/>
    <w:tmpl w:val="32485A66"/>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6"/>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8"/>
  </w:num>
  <w:num w:numId="15">
    <w:abstractNumId w:val="21"/>
  </w:num>
  <w:num w:numId="16">
    <w:abstractNumId w:val="10"/>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9"/>
  </w:num>
  <w:num w:numId="26">
    <w:abstractNumId w:val="13"/>
  </w:num>
  <w:num w:numId="27">
    <w:abstractNumId w:val="11"/>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2462D0"/>
    <w:rsid w:val="002462D0"/>
    <w:rsid w:val="003B7300"/>
    <w:rsid w:val="009406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2D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462D0"/>
    <w:pPr>
      <w:keepNext/>
      <w:jc w:val="center"/>
      <w:outlineLvl w:val="0"/>
    </w:pPr>
    <w:rPr>
      <w:rFonts w:ascii="Arial Armenian" w:hAnsi="Arial Armenian"/>
      <w:sz w:val="28"/>
      <w:szCs w:val="20"/>
      <w:lang w:eastAsia="ru-RU"/>
    </w:rPr>
  </w:style>
  <w:style w:type="paragraph" w:styleId="2">
    <w:name w:val="heading 2"/>
    <w:basedOn w:val="a"/>
    <w:next w:val="a"/>
    <w:link w:val="20"/>
    <w:qFormat/>
    <w:rsid w:val="002462D0"/>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462D0"/>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462D0"/>
    <w:pPr>
      <w:keepNext/>
      <w:outlineLvl w:val="3"/>
    </w:pPr>
    <w:rPr>
      <w:rFonts w:ascii="Arial LatArm" w:hAnsi="Arial LatArm"/>
      <w:i/>
      <w:sz w:val="18"/>
      <w:szCs w:val="20"/>
    </w:rPr>
  </w:style>
  <w:style w:type="paragraph" w:styleId="5">
    <w:name w:val="heading 5"/>
    <w:basedOn w:val="a"/>
    <w:next w:val="a"/>
    <w:link w:val="50"/>
    <w:qFormat/>
    <w:rsid w:val="002462D0"/>
    <w:pPr>
      <w:keepNext/>
      <w:jc w:val="center"/>
      <w:outlineLvl w:val="4"/>
    </w:pPr>
    <w:rPr>
      <w:rFonts w:ascii="Arial LatArm" w:hAnsi="Arial LatArm"/>
      <w:b/>
      <w:sz w:val="26"/>
      <w:szCs w:val="20"/>
      <w:lang w:eastAsia="ru-RU"/>
    </w:rPr>
  </w:style>
  <w:style w:type="paragraph" w:styleId="6">
    <w:name w:val="heading 6"/>
    <w:basedOn w:val="a"/>
    <w:next w:val="a"/>
    <w:link w:val="60"/>
    <w:qFormat/>
    <w:rsid w:val="002462D0"/>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462D0"/>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462D0"/>
    <w:pPr>
      <w:keepNext/>
      <w:outlineLvl w:val="7"/>
    </w:pPr>
    <w:rPr>
      <w:rFonts w:ascii="Times Armenian" w:hAnsi="Times Armenian"/>
      <w:i/>
      <w:sz w:val="20"/>
      <w:szCs w:val="20"/>
      <w:lang w:val="nl-NL"/>
    </w:rPr>
  </w:style>
  <w:style w:type="paragraph" w:styleId="9">
    <w:name w:val="heading 9"/>
    <w:basedOn w:val="a"/>
    <w:next w:val="a"/>
    <w:link w:val="90"/>
    <w:qFormat/>
    <w:rsid w:val="002462D0"/>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62D0"/>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462D0"/>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462D0"/>
    <w:rPr>
      <w:rFonts w:ascii="Arial LatArm" w:eastAsia="Times New Roman" w:hAnsi="Arial LatArm" w:cs="Times New Roman"/>
      <w:i/>
      <w:sz w:val="20"/>
      <w:szCs w:val="20"/>
      <w:lang w:val="en-AU"/>
    </w:rPr>
  </w:style>
  <w:style w:type="character" w:customStyle="1" w:styleId="40">
    <w:name w:val="Заголовок 4 Знак"/>
    <w:basedOn w:val="a0"/>
    <w:link w:val="4"/>
    <w:rsid w:val="002462D0"/>
    <w:rPr>
      <w:rFonts w:ascii="Arial LatArm" w:eastAsia="Times New Roman" w:hAnsi="Arial LatArm" w:cs="Times New Roman"/>
      <w:i/>
      <w:sz w:val="18"/>
      <w:szCs w:val="20"/>
      <w:lang w:val="en-US"/>
    </w:rPr>
  </w:style>
  <w:style w:type="character" w:customStyle="1" w:styleId="50">
    <w:name w:val="Заголовок 5 Знак"/>
    <w:basedOn w:val="a0"/>
    <w:link w:val="5"/>
    <w:rsid w:val="002462D0"/>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462D0"/>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462D0"/>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462D0"/>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2462D0"/>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2462D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462D0"/>
    <w:rPr>
      <w:rFonts w:ascii="Arial LatArm" w:eastAsia="Times New Roman" w:hAnsi="Arial LatArm" w:cs="Times New Roman"/>
      <w:i/>
      <w:sz w:val="20"/>
      <w:szCs w:val="20"/>
      <w:lang w:val="en-AU"/>
    </w:rPr>
  </w:style>
  <w:style w:type="paragraph" w:styleId="a5">
    <w:name w:val="footer"/>
    <w:basedOn w:val="a"/>
    <w:link w:val="a6"/>
    <w:rsid w:val="002462D0"/>
    <w:pPr>
      <w:tabs>
        <w:tab w:val="center" w:pos="4320"/>
        <w:tab w:val="right" w:pos="8640"/>
      </w:tabs>
    </w:pPr>
    <w:rPr>
      <w:sz w:val="20"/>
      <w:szCs w:val="20"/>
    </w:rPr>
  </w:style>
  <w:style w:type="character" w:customStyle="1" w:styleId="a6">
    <w:name w:val="Нижний колонтитул Знак"/>
    <w:basedOn w:val="a0"/>
    <w:link w:val="a5"/>
    <w:rsid w:val="002462D0"/>
    <w:rPr>
      <w:rFonts w:ascii="Times New Roman" w:eastAsia="Times New Roman" w:hAnsi="Times New Roman" w:cs="Times New Roman"/>
      <w:sz w:val="20"/>
      <w:szCs w:val="20"/>
      <w:lang w:val="en-US"/>
    </w:rPr>
  </w:style>
  <w:style w:type="paragraph" w:styleId="31">
    <w:name w:val="Body Text Indent 3"/>
    <w:basedOn w:val="a"/>
    <w:link w:val="32"/>
    <w:rsid w:val="002462D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2462D0"/>
    <w:rPr>
      <w:rFonts w:ascii="Times Armenian" w:eastAsia="Times New Roman" w:hAnsi="Times Armenian" w:cs="Times New Roman"/>
      <w:sz w:val="20"/>
      <w:szCs w:val="20"/>
      <w:lang w:val="en-US"/>
    </w:rPr>
  </w:style>
  <w:style w:type="paragraph" w:styleId="21">
    <w:name w:val="Body Text 2"/>
    <w:basedOn w:val="a"/>
    <w:link w:val="22"/>
    <w:rsid w:val="002462D0"/>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462D0"/>
    <w:rPr>
      <w:rFonts w:ascii="Arial LatArm" w:eastAsia="Times New Roman" w:hAnsi="Arial LatArm" w:cs="Times New Roman"/>
      <w:sz w:val="20"/>
      <w:szCs w:val="20"/>
      <w:lang w:val="en-US"/>
    </w:rPr>
  </w:style>
  <w:style w:type="paragraph" w:styleId="23">
    <w:name w:val="Body Text Indent 2"/>
    <w:basedOn w:val="a"/>
    <w:link w:val="24"/>
    <w:rsid w:val="002462D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462D0"/>
    <w:rPr>
      <w:rFonts w:ascii="Baltica" w:eastAsia="Times New Roman" w:hAnsi="Baltica" w:cs="Times New Roman"/>
      <w:sz w:val="20"/>
      <w:szCs w:val="20"/>
      <w:lang w:val="af-ZA"/>
    </w:rPr>
  </w:style>
  <w:style w:type="paragraph" w:customStyle="1" w:styleId="Char">
    <w:name w:val="Char"/>
    <w:basedOn w:val="a"/>
    <w:semiHidden/>
    <w:rsid w:val="002462D0"/>
    <w:pPr>
      <w:spacing w:after="160" w:line="360" w:lineRule="auto"/>
      <w:ind w:firstLine="709"/>
      <w:jc w:val="both"/>
    </w:pPr>
    <w:rPr>
      <w:rFonts w:ascii="Arial AMU" w:hAnsi="Arial AMU" w:cs="Arial"/>
      <w:sz w:val="22"/>
      <w:szCs w:val="20"/>
    </w:rPr>
  </w:style>
  <w:style w:type="paragraph" w:customStyle="1" w:styleId="Default">
    <w:name w:val="Default"/>
    <w:rsid w:val="002462D0"/>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2462D0"/>
    <w:rPr>
      <w:rFonts w:ascii="Tahoma" w:hAnsi="Tahoma"/>
      <w:sz w:val="16"/>
      <w:szCs w:val="16"/>
    </w:rPr>
  </w:style>
  <w:style w:type="character" w:customStyle="1" w:styleId="a8">
    <w:name w:val="Текст выноски Знак"/>
    <w:basedOn w:val="a0"/>
    <w:link w:val="a7"/>
    <w:rsid w:val="002462D0"/>
    <w:rPr>
      <w:rFonts w:ascii="Tahoma" w:eastAsia="Times New Roman" w:hAnsi="Tahoma" w:cs="Times New Roman"/>
      <w:sz w:val="16"/>
      <w:szCs w:val="16"/>
      <w:lang w:val="en-US"/>
    </w:rPr>
  </w:style>
  <w:style w:type="character" w:styleId="a9">
    <w:name w:val="Hyperlink"/>
    <w:rsid w:val="002462D0"/>
    <w:rPr>
      <w:color w:val="0000FF"/>
      <w:u w:val="single"/>
    </w:rPr>
  </w:style>
  <w:style w:type="character" w:customStyle="1" w:styleId="CharChar1">
    <w:name w:val="Char Char1"/>
    <w:locked/>
    <w:rsid w:val="002462D0"/>
    <w:rPr>
      <w:rFonts w:ascii="Arial LatArm" w:hAnsi="Arial LatArm"/>
      <w:i/>
      <w:lang w:val="en-AU" w:eastAsia="en-US" w:bidi="ar-SA"/>
    </w:rPr>
  </w:style>
  <w:style w:type="paragraph" w:styleId="aa">
    <w:name w:val="Body Text"/>
    <w:basedOn w:val="a"/>
    <w:link w:val="ab"/>
    <w:rsid w:val="002462D0"/>
    <w:pPr>
      <w:spacing w:after="120"/>
    </w:pPr>
  </w:style>
  <w:style w:type="character" w:customStyle="1" w:styleId="ab">
    <w:name w:val="Основной текст Знак"/>
    <w:basedOn w:val="a0"/>
    <w:link w:val="aa"/>
    <w:rsid w:val="002462D0"/>
    <w:rPr>
      <w:rFonts w:ascii="Times New Roman" w:eastAsia="Times New Roman" w:hAnsi="Times New Roman" w:cs="Times New Roman"/>
      <w:sz w:val="24"/>
      <w:szCs w:val="24"/>
      <w:lang w:val="en-US"/>
    </w:rPr>
  </w:style>
  <w:style w:type="paragraph" w:styleId="11">
    <w:name w:val="index 1"/>
    <w:basedOn w:val="a"/>
    <w:next w:val="a"/>
    <w:autoRedefine/>
    <w:semiHidden/>
    <w:rsid w:val="002462D0"/>
    <w:pPr>
      <w:ind w:left="240" w:hanging="240"/>
    </w:pPr>
  </w:style>
  <w:style w:type="paragraph" w:styleId="ac">
    <w:name w:val="index heading"/>
    <w:basedOn w:val="a"/>
    <w:next w:val="11"/>
    <w:semiHidden/>
    <w:rsid w:val="002462D0"/>
    <w:rPr>
      <w:sz w:val="20"/>
      <w:szCs w:val="20"/>
      <w:lang w:val="en-AU" w:eastAsia="ru-RU"/>
    </w:rPr>
  </w:style>
  <w:style w:type="paragraph" w:styleId="ad">
    <w:name w:val="header"/>
    <w:basedOn w:val="a"/>
    <w:link w:val="ae"/>
    <w:rsid w:val="002462D0"/>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2462D0"/>
    <w:rPr>
      <w:rFonts w:ascii="Times New Roman" w:eastAsia="Times New Roman" w:hAnsi="Times New Roman" w:cs="Times New Roman"/>
      <w:sz w:val="20"/>
      <w:szCs w:val="20"/>
      <w:lang w:val="en-AU" w:eastAsia="ru-RU"/>
    </w:rPr>
  </w:style>
  <w:style w:type="paragraph" w:styleId="33">
    <w:name w:val="Body Text 3"/>
    <w:basedOn w:val="a"/>
    <w:link w:val="34"/>
    <w:rsid w:val="002462D0"/>
    <w:pPr>
      <w:jc w:val="both"/>
    </w:pPr>
    <w:rPr>
      <w:rFonts w:ascii="Arial LatArm" w:hAnsi="Arial LatArm"/>
      <w:sz w:val="20"/>
      <w:szCs w:val="20"/>
      <w:lang w:eastAsia="ru-RU"/>
    </w:rPr>
  </w:style>
  <w:style w:type="character" w:customStyle="1" w:styleId="34">
    <w:name w:val="Основной текст 3 Знак"/>
    <w:basedOn w:val="a0"/>
    <w:link w:val="33"/>
    <w:rsid w:val="002462D0"/>
    <w:rPr>
      <w:rFonts w:ascii="Arial LatArm" w:eastAsia="Times New Roman" w:hAnsi="Arial LatArm" w:cs="Times New Roman"/>
      <w:sz w:val="20"/>
      <w:szCs w:val="20"/>
      <w:lang w:val="en-US" w:eastAsia="ru-RU"/>
    </w:rPr>
  </w:style>
  <w:style w:type="paragraph" w:styleId="af">
    <w:name w:val="Title"/>
    <w:basedOn w:val="a"/>
    <w:link w:val="af0"/>
    <w:qFormat/>
    <w:rsid w:val="002462D0"/>
    <w:pPr>
      <w:jc w:val="center"/>
    </w:pPr>
    <w:rPr>
      <w:rFonts w:ascii="Arial Armenian" w:hAnsi="Arial Armenian"/>
      <w:szCs w:val="20"/>
    </w:rPr>
  </w:style>
  <w:style w:type="character" w:customStyle="1" w:styleId="af0">
    <w:name w:val="Название Знак"/>
    <w:basedOn w:val="a0"/>
    <w:link w:val="af"/>
    <w:rsid w:val="002462D0"/>
    <w:rPr>
      <w:rFonts w:ascii="Arial Armenian" w:eastAsia="Times New Roman" w:hAnsi="Arial Armenian" w:cs="Times New Roman"/>
      <w:sz w:val="24"/>
      <w:szCs w:val="20"/>
      <w:lang w:val="en-US"/>
    </w:rPr>
  </w:style>
  <w:style w:type="character" w:styleId="af1">
    <w:name w:val="page number"/>
    <w:basedOn w:val="a0"/>
    <w:rsid w:val="002462D0"/>
  </w:style>
  <w:style w:type="paragraph" w:styleId="af2">
    <w:name w:val="footnote text"/>
    <w:basedOn w:val="a"/>
    <w:link w:val="af3"/>
    <w:semiHidden/>
    <w:rsid w:val="002462D0"/>
    <w:rPr>
      <w:rFonts w:ascii="Times Armenian" w:hAnsi="Times Armenian"/>
      <w:sz w:val="20"/>
      <w:szCs w:val="20"/>
      <w:lang w:eastAsia="ru-RU"/>
    </w:rPr>
  </w:style>
  <w:style w:type="character" w:customStyle="1" w:styleId="af3">
    <w:name w:val="Текст сноски Знак"/>
    <w:basedOn w:val="a0"/>
    <w:link w:val="af2"/>
    <w:semiHidden/>
    <w:rsid w:val="002462D0"/>
    <w:rPr>
      <w:rFonts w:ascii="Times Armenian" w:eastAsia="Times New Roman" w:hAnsi="Times Armenian" w:cs="Times New Roman"/>
      <w:sz w:val="20"/>
      <w:szCs w:val="20"/>
      <w:lang w:val="en-US" w:eastAsia="ru-RU"/>
    </w:rPr>
  </w:style>
  <w:style w:type="paragraph" w:customStyle="1" w:styleId="CharCharCharCharCharCharCharCharCharCharCharChar">
    <w:name w:val="Char Char Char Char Char Char Char Char Char Char Char Char"/>
    <w:basedOn w:val="a"/>
    <w:rsid w:val="002462D0"/>
    <w:pPr>
      <w:spacing w:after="160" w:line="240" w:lineRule="exact"/>
    </w:pPr>
    <w:rPr>
      <w:rFonts w:ascii="Arial" w:hAnsi="Arial" w:cs="Arial"/>
      <w:sz w:val="20"/>
      <w:szCs w:val="20"/>
    </w:rPr>
  </w:style>
  <w:style w:type="paragraph" w:customStyle="1" w:styleId="norm">
    <w:name w:val="norm"/>
    <w:basedOn w:val="a"/>
    <w:rsid w:val="002462D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462D0"/>
    <w:rPr>
      <w:rFonts w:ascii="Arial Armenian" w:hAnsi="Arial Armenian"/>
      <w:sz w:val="22"/>
      <w:lang w:val="en-US" w:eastAsia="ru-RU" w:bidi="ar-SA"/>
    </w:rPr>
  </w:style>
  <w:style w:type="character" w:customStyle="1" w:styleId="CharCharChar">
    <w:name w:val="Char Char Char"/>
    <w:rsid w:val="002462D0"/>
    <w:rPr>
      <w:rFonts w:ascii="Arial LatArm" w:hAnsi="Arial LatArm"/>
      <w:sz w:val="24"/>
      <w:lang w:eastAsia="ru-RU"/>
    </w:rPr>
  </w:style>
  <w:style w:type="paragraph" w:styleId="af4">
    <w:name w:val="Normal (Web)"/>
    <w:basedOn w:val="a"/>
    <w:uiPriority w:val="99"/>
    <w:rsid w:val="002462D0"/>
    <w:pPr>
      <w:spacing w:before="100" w:beforeAutospacing="1" w:after="100" w:afterAutospacing="1"/>
    </w:pPr>
  </w:style>
  <w:style w:type="character" w:styleId="af5">
    <w:name w:val="Strong"/>
    <w:uiPriority w:val="22"/>
    <w:qFormat/>
    <w:rsid w:val="002462D0"/>
    <w:rPr>
      <w:b/>
      <w:bCs/>
    </w:rPr>
  </w:style>
  <w:style w:type="character" w:styleId="af6">
    <w:name w:val="footnote reference"/>
    <w:semiHidden/>
    <w:rsid w:val="002462D0"/>
    <w:rPr>
      <w:vertAlign w:val="superscript"/>
    </w:rPr>
  </w:style>
  <w:style w:type="character" w:customStyle="1" w:styleId="CharChar22">
    <w:name w:val="Char Char22"/>
    <w:rsid w:val="002462D0"/>
    <w:rPr>
      <w:rFonts w:ascii="Arial Armenian" w:hAnsi="Arial Armenian"/>
      <w:sz w:val="28"/>
      <w:lang w:val="en-US"/>
    </w:rPr>
  </w:style>
  <w:style w:type="character" w:customStyle="1" w:styleId="CharChar20">
    <w:name w:val="Char Char20"/>
    <w:rsid w:val="002462D0"/>
    <w:rPr>
      <w:rFonts w:ascii="Times LatArm" w:hAnsi="Times LatArm"/>
      <w:b/>
      <w:sz w:val="28"/>
      <w:lang w:val="en-US"/>
    </w:rPr>
  </w:style>
  <w:style w:type="character" w:customStyle="1" w:styleId="CharChar16">
    <w:name w:val="Char Char16"/>
    <w:rsid w:val="002462D0"/>
    <w:rPr>
      <w:rFonts w:ascii="Times Armenian" w:hAnsi="Times Armenian"/>
      <w:b/>
      <w:lang w:val="hy-AM"/>
    </w:rPr>
  </w:style>
  <w:style w:type="character" w:customStyle="1" w:styleId="CharChar15">
    <w:name w:val="Char Char15"/>
    <w:rsid w:val="002462D0"/>
    <w:rPr>
      <w:rFonts w:ascii="Times Armenian" w:hAnsi="Times Armenian"/>
      <w:i/>
      <w:lang w:val="nl-NL"/>
    </w:rPr>
  </w:style>
  <w:style w:type="character" w:customStyle="1" w:styleId="CharChar13">
    <w:name w:val="Char Char13"/>
    <w:rsid w:val="002462D0"/>
    <w:rPr>
      <w:rFonts w:ascii="Arial Armenian" w:hAnsi="Arial Armenian"/>
      <w:lang w:val="en-US"/>
    </w:rPr>
  </w:style>
  <w:style w:type="character" w:styleId="af7">
    <w:name w:val="annotation reference"/>
    <w:semiHidden/>
    <w:rsid w:val="002462D0"/>
    <w:rPr>
      <w:sz w:val="16"/>
      <w:szCs w:val="16"/>
    </w:rPr>
  </w:style>
  <w:style w:type="paragraph" w:styleId="af8">
    <w:name w:val="annotation text"/>
    <w:basedOn w:val="a"/>
    <w:link w:val="af9"/>
    <w:semiHidden/>
    <w:rsid w:val="002462D0"/>
    <w:rPr>
      <w:rFonts w:ascii="Times Armenian" w:hAnsi="Times Armenian"/>
      <w:sz w:val="20"/>
      <w:szCs w:val="20"/>
      <w:lang w:eastAsia="ru-RU"/>
    </w:rPr>
  </w:style>
  <w:style w:type="character" w:customStyle="1" w:styleId="af9">
    <w:name w:val="Текст примечания Знак"/>
    <w:basedOn w:val="a0"/>
    <w:link w:val="af8"/>
    <w:semiHidden/>
    <w:rsid w:val="002462D0"/>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2462D0"/>
    <w:rPr>
      <w:b/>
      <w:bCs/>
    </w:rPr>
  </w:style>
  <w:style w:type="character" w:customStyle="1" w:styleId="afb">
    <w:name w:val="Тема примечания Знак"/>
    <w:basedOn w:val="af9"/>
    <w:link w:val="afa"/>
    <w:semiHidden/>
    <w:rsid w:val="002462D0"/>
    <w:rPr>
      <w:b/>
      <w:bCs/>
    </w:rPr>
  </w:style>
  <w:style w:type="paragraph" w:styleId="afc">
    <w:name w:val="endnote text"/>
    <w:basedOn w:val="a"/>
    <w:link w:val="afd"/>
    <w:semiHidden/>
    <w:rsid w:val="002462D0"/>
    <w:rPr>
      <w:rFonts w:ascii="Times Armenian" w:hAnsi="Times Armenian"/>
      <w:sz w:val="20"/>
      <w:szCs w:val="20"/>
      <w:lang w:eastAsia="ru-RU"/>
    </w:rPr>
  </w:style>
  <w:style w:type="character" w:customStyle="1" w:styleId="afd">
    <w:name w:val="Текст концевой сноски Знак"/>
    <w:basedOn w:val="a0"/>
    <w:link w:val="afc"/>
    <w:semiHidden/>
    <w:rsid w:val="002462D0"/>
    <w:rPr>
      <w:rFonts w:ascii="Times Armenian" w:eastAsia="Times New Roman" w:hAnsi="Times Armenian" w:cs="Times New Roman"/>
      <w:sz w:val="20"/>
      <w:szCs w:val="20"/>
      <w:lang w:val="en-US" w:eastAsia="ru-RU"/>
    </w:rPr>
  </w:style>
  <w:style w:type="character" w:styleId="afe">
    <w:name w:val="endnote reference"/>
    <w:semiHidden/>
    <w:rsid w:val="002462D0"/>
    <w:rPr>
      <w:vertAlign w:val="superscript"/>
    </w:rPr>
  </w:style>
  <w:style w:type="paragraph" w:styleId="aff">
    <w:name w:val="Document Map"/>
    <w:basedOn w:val="a"/>
    <w:link w:val="aff0"/>
    <w:semiHidden/>
    <w:rsid w:val="002462D0"/>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2462D0"/>
    <w:rPr>
      <w:rFonts w:ascii="Tahoma" w:eastAsia="Times New Roman" w:hAnsi="Tahoma" w:cs="Tahoma"/>
      <w:sz w:val="20"/>
      <w:szCs w:val="20"/>
      <w:shd w:val="clear" w:color="auto" w:fill="000080"/>
      <w:lang w:val="en-US" w:eastAsia="ru-RU"/>
    </w:rPr>
  </w:style>
  <w:style w:type="paragraph" w:styleId="aff1">
    <w:name w:val="Revision"/>
    <w:hidden/>
    <w:semiHidden/>
    <w:rsid w:val="002462D0"/>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2462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462D0"/>
    <w:pPr>
      <w:spacing w:after="160" w:line="240" w:lineRule="exact"/>
    </w:pPr>
    <w:rPr>
      <w:rFonts w:ascii="Verdana" w:hAnsi="Verdana"/>
      <w:sz w:val="20"/>
      <w:szCs w:val="20"/>
    </w:rPr>
  </w:style>
  <w:style w:type="paragraph" w:customStyle="1" w:styleId="Style2">
    <w:name w:val="Style2"/>
    <w:basedOn w:val="a"/>
    <w:rsid w:val="002462D0"/>
    <w:pPr>
      <w:jc w:val="center"/>
    </w:pPr>
    <w:rPr>
      <w:rFonts w:ascii="Arial Armenian" w:hAnsi="Arial Armenian"/>
      <w:w w:val="90"/>
      <w:sz w:val="22"/>
      <w:szCs w:val="20"/>
      <w:lang w:eastAsia="ru-RU"/>
    </w:rPr>
  </w:style>
  <w:style w:type="character" w:customStyle="1" w:styleId="CharChar23">
    <w:name w:val="Char Char23"/>
    <w:rsid w:val="002462D0"/>
    <w:rPr>
      <w:rFonts w:ascii="Arial Armenian" w:hAnsi="Arial Armenian"/>
      <w:sz w:val="28"/>
      <w:lang w:val="en-US" w:eastAsia="ru-RU" w:bidi="ar-SA"/>
    </w:rPr>
  </w:style>
  <w:style w:type="character" w:customStyle="1" w:styleId="CharChar21">
    <w:name w:val="Char Char21"/>
    <w:rsid w:val="002462D0"/>
    <w:rPr>
      <w:rFonts w:ascii="Arial LatArm" w:hAnsi="Arial LatArm"/>
      <w:b/>
      <w:color w:val="0000FF"/>
      <w:lang w:val="en-US" w:eastAsia="ru-RU" w:bidi="ar-SA"/>
    </w:rPr>
  </w:style>
  <w:style w:type="paragraph" w:styleId="aff3">
    <w:name w:val="List Paragraph"/>
    <w:basedOn w:val="a"/>
    <w:link w:val="aff4"/>
    <w:uiPriority w:val="34"/>
    <w:qFormat/>
    <w:rsid w:val="002462D0"/>
    <w:pPr>
      <w:ind w:left="720"/>
    </w:pPr>
    <w:rPr>
      <w:rFonts w:ascii="Times Armenian" w:hAnsi="Times Armenian"/>
      <w:lang w:eastAsia="ru-RU"/>
    </w:rPr>
  </w:style>
  <w:style w:type="character" w:customStyle="1" w:styleId="CharChar25">
    <w:name w:val="Char Char25"/>
    <w:rsid w:val="002462D0"/>
    <w:rPr>
      <w:rFonts w:ascii="Arial Armenian" w:hAnsi="Arial Armenian"/>
      <w:sz w:val="28"/>
      <w:lang w:val="en-US" w:eastAsia="ru-RU" w:bidi="ar-SA"/>
    </w:rPr>
  </w:style>
  <w:style w:type="character" w:customStyle="1" w:styleId="CharChar24">
    <w:name w:val="Char Char24"/>
    <w:rsid w:val="002462D0"/>
    <w:rPr>
      <w:rFonts w:ascii="Arial LatArm" w:hAnsi="Arial LatArm"/>
      <w:b/>
      <w:color w:val="0000FF"/>
      <w:lang w:val="en-US" w:eastAsia="ru-RU" w:bidi="ar-SA"/>
    </w:rPr>
  </w:style>
  <w:style w:type="paragraph" w:styleId="aff5">
    <w:name w:val="Block Text"/>
    <w:basedOn w:val="a"/>
    <w:rsid w:val="002462D0"/>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462D0"/>
    <w:pPr>
      <w:autoSpaceDE w:val="0"/>
      <w:autoSpaceDN w:val="0"/>
      <w:adjustRightInd w:val="0"/>
    </w:pPr>
    <w:rPr>
      <w:rFonts w:ascii="Times Armenian" w:hAnsi="Times Armenian"/>
      <w:lang w:val="ru-RU" w:eastAsia="ru-RU"/>
    </w:rPr>
  </w:style>
  <w:style w:type="paragraph" w:customStyle="1" w:styleId="Normal2">
    <w:name w:val="Normal+2"/>
    <w:basedOn w:val="a"/>
    <w:next w:val="a"/>
    <w:rsid w:val="002462D0"/>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462D0"/>
    <w:pPr>
      <w:widowControl w:val="0"/>
      <w:bidi/>
      <w:adjustRightInd w:val="0"/>
      <w:spacing w:after="160" w:line="240" w:lineRule="exact"/>
    </w:pPr>
    <w:rPr>
      <w:sz w:val="20"/>
      <w:szCs w:val="20"/>
      <w:lang w:val="en-GB" w:eastAsia="ru-RU" w:bidi="he-IL"/>
    </w:rPr>
  </w:style>
  <w:style w:type="paragraph" w:customStyle="1" w:styleId="xl63">
    <w:name w:val="xl63"/>
    <w:basedOn w:val="a"/>
    <w:rsid w:val="00246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462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46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462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462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462D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462D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462D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462D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462D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462D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462D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462D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462D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462D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462D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462D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462D0"/>
    <w:pPr>
      <w:spacing w:before="100" w:beforeAutospacing="1" w:after="100" w:afterAutospacing="1"/>
    </w:pPr>
    <w:rPr>
      <w:rFonts w:eastAsia="Arial Unicode MS"/>
      <w:sz w:val="16"/>
      <w:szCs w:val="16"/>
    </w:rPr>
  </w:style>
  <w:style w:type="paragraph" w:customStyle="1" w:styleId="font13">
    <w:name w:val="font13"/>
    <w:basedOn w:val="a"/>
    <w:rsid w:val="002462D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462D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462D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462D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462D0"/>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2462D0"/>
    <w:pPr>
      <w:suppressAutoHyphens/>
      <w:spacing w:line="100" w:lineRule="atLeast"/>
    </w:pPr>
    <w:rPr>
      <w:kern w:val="1"/>
      <w:sz w:val="20"/>
      <w:szCs w:val="20"/>
      <w:lang w:val="en-AU" w:eastAsia="ar-SA"/>
    </w:rPr>
  </w:style>
  <w:style w:type="character" w:styleId="aff6">
    <w:name w:val="FollowedHyperlink"/>
    <w:rsid w:val="002462D0"/>
    <w:rPr>
      <w:color w:val="800080"/>
      <w:u w:val="single"/>
    </w:rPr>
  </w:style>
  <w:style w:type="character" w:customStyle="1" w:styleId="CharCharCharChar1">
    <w:name w:val="Char Char Char Char1"/>
    <w:aliases w:val=" Char Char Char Char Char Char"/>
    <w:rsid w:val="002462D0"/>
    <w:rPr>
      <w:rFonts w:ascii="Arial LatArm" w:hAnsi="Arial LatArm"/>
      <w:sz w:val="24"/>
      <w:lang w:val="en-US" w:eastAsia="ru-RU" w:bidi="ar-SA"/>
    </w:rPr>
  </w:style>
  <w:style w:type="character" w:customStyle="1" w:styleId="CharChar">
    <w:name w:val="Char Char"/>
    <w:locked/>
    <w:rsid w:val="002462D0"/>
    <w:rPr>
      <w:lang w:val="en-US" w:eastAsia="en-US" w:bidi="ar-SA"/>
    </w:rPr>
  </w:style>
  <w:style w:type="paragraph" w:customStyle="1" w:styleId="Char3CharCharChar">
    <w:name w:val="Char3 Char Char Char"/>
    <w:basedOn w:val="a"/>
    <w:next w:val="a"/>
    <w:semiHidden/>
    <w:rsid w:val="002462D0"/>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2462D0"/>
    <w:rPr>
      <w:rFonts w:ascii="Times Armenian" w:eastAsia="Times New Roman" w:hAnsi="Times Armenian" w:cs="Times New Roman"/>
      <w:sz w:val="24"/>
      <w:szCs w:val="24"/>
      <w:lang w:val="en-US" w:eastAsia="ru-RU"/>
    </w:rPr>
  </w:style>
  <w:style w:type="character" w:styleId="aff7">
    <w:name w:val="Emphasis"/>
    <w:qFormat/>
    <w:rsid w:val="002462D0"/>
    <w:rPr>
      <w:i/>
      <w:iCs/>
    </w:rPr>
  </w:style>
  <w:style w:type="character" w:customStyle="1" w:styleId="UnresolvedMention">
    <w:name w:val="Unresolved Mention"/>
    <w:uiPriority w:val="99"/>
    <w:semiHidden/>
    <w:unhideWhenUsed/>
    <w:rsid w:val="002462D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50</Pages>
  <Words>17519</Words>
  <Characters>99862</Characters>
  <Application>Microsoft Office Word</Application>
  <DocSecurity>0</DocSecurity>
  <Lines>832</Lines>
  <Paragraphs>234</Paragraphs>
  <ScaleCrop>false</ScaleCrop>
  <Company>diakov.net</Company>
  <LinksUpToDate>false</LinksUpToDate>
  <CharactersWithSpaces>117147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2019-12-13T13:31:00Z</dcterms:created>
  <dcterms:modified xsi:type="dcterms:W3CDTF">2019-12-13T13:32:00Z</dcterms:modified>
</cp:coreProperties>
</file>