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E2E14">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E7722" w:rsidRPr="001E66DB" w:rsidRDefault="006E7722" w:rsidP="00BE2E14">
      <w:pPr>
        <w:pStyle w:val="BodyTextIndent"/>
        <w:spacing w:line="240" w:lineRule="auto"/>
        <w:ind w:firstLine="0"/>
        <w:contextualSpacing/>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F65F0D" w:rsidRDefault="00642EFE" w:rsidP="00F65F0D">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
    <w:p w:rsidR="0091042F" w:rsidRPr="009044F1" w:rsidRDefault="00642EFE" w:rsidP="00F65F0D">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от </w:t>
      </w:r>
      <w:r w:rsidR="00063EE9">
        <w:rPr>
          <w:rFonts w:ascii="GHEA Grapalat" w:hAnsi="GHEA Grapalat"/>
          <w:i w:val="0"/>
          <w:sz w:val="24"/>
          <w:szCs w:val="24"/>
          <w:lang w:val="hy-AM"/>
        </w:rPr>
        <w:t>2</w:t>
      </w:r>
      <w:r w:rsidR="0027576D" w:rsidRPr="0027576D">
        <w:rPr>
          <w:rFonts w:ascii="GHEA Grapalat" w:hAnsi="GHEA Grapalat"/>
          <w:i w:val="0"/>
          <w:sz w:val="24"/>
          <w:szCs w:val="24"/>
        </w:rPr>
        <w:t>7</w:t>
      </w:r>
      <w:r w:rsidR="00F65F0D">
        <w:rPr>
          <w:rFonts w:ascii="GHEA Grapalat" w:hAnsi="GHEA Grapalat"/>
          <w:i w:val="0"/>
          <w:sz w:val="24"/>
          <w:szCs w:val="24"/>
        </w:rPr>
        <w:t xml:space="preserve"> апреля 2022 </w:t>
      </w:r>
      <w:r w:rsidRPr="009044F1">
        <w:rPr>
          <w:rFonts w:ascii="GHEA Grapalat" w:hAnsi="GHEA Grapalat"/>
          <w:i w:val="0"/>
          <w:sz w:val="24"/>
          <w:szCs w:val="24"/>
        </w:rPr>
        <w:t xml:space="preserve">года </w:t>
      </w:r>
      <w:r w:rsidR="00F65F0D">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F65F0D">
      <w:pPr>
        <w:pStyle w:val="BodyTextIndent"/>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90D08">
        <w:rPr>
          <w:rFonts w:ascii="GHEA Grapalat" w:hAnsi="GHEA Grapalat"/>
          <w:b/>
          <w:i w:val="0"/>
          <w:sz w:val="24"/>
          <w:szCs w:val="24"/>
        </w:rPr>
        <w:t>«</w:t>
      </w:r>
      <w:r w:rsidR="0027576D">
        <w:rPr>
          <w:rFonts w:ascii="GHEA Grapalat" w:hAnsi="GHEA Grapalat"/>
          <w:b/>
          <w:i w:val="0"/>
          <w:sz w:val="24"/>
          <w:szCs w:val="24"/>
        </w:rPr>
        <w:t>GHAPDzB-HVKAK-2022-45</w:t>
      </w:r>
      <w:r w:rsidR="00063EE9">
        <w:rPr>
          <w:rFonts w:ascii="GHEA Grapalat" w:hAnsi="GHEA Grapalat"/>
          <w:b/>
          <w:i w:val="0"/>
          <w:sz w:val="24"/>
          <w:szCs w:val="24"/>
        </w:rPr>
        <w:t>»</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2675CA" w:rsidRPr="002675CA" w:rsidRDefault="002675CA" w:rsidP="002675CA">
      <w:pPr>
        <w:ind w:firstLine="709"/>
        <w:contextualSpacing/>
        <w:jc w:val="both"/>
        <w:rPr>
          <w:rFonts w:ascii="GHEA Grapalat" w:hAnsi="GHEA Grapalat"/>
        </w:rPr>
      </w:pPr>
      <w:r w:rsidRPr="002675CA">
        <w:rPr>
          <w:rFonts w:ascii="GHEA Grapalat" w:hAnsi="GHEA Grapalat"/>
        </w:rPr>
        <w:t>Заказчик</w:t>
      </w:r>
      <w:r w:rsidRPr="002675CA">
        <w:rPr>
          <w:rFonts w:ascii="GHEA Grapalat" w:hAnsi="GHEA Grapalat"/>
          <w:b/>
        </w:rPr>
        <w:t xml:space="preserve"> ГНО</w:t>
      </w:r>
      <w:r w:rsidRPr="002675CA">
        <w:rPr>
          <w:rFonts w:ascii="GHEA Grapalat" w:hAnsi="GHEA Grapalat" w:cs="Arial LatArm"/>
          <w:b/>
        </w:rPr>
        <w:t xml:space="preserve"> «</w:t>
      </w:r>
      <w:r w:rsidRPr="002675CA">
        <w:rPr>
          <w:rFonts w:ascii="GHEA Grapalat" w:hAnsi="GHEA Grapalat"/>
          <w:b/>
        </w:rPr>
        <w:t>Национальный</w:t>
      </w:r>
      <w:r w:rsidRPr="002675CA">
        <w:rPr>
          <w:rFonts w:ascii="GHEA Grapalat" w:hAnsi="GHEA Grapalat" w:cs="Arial LatArm"/>
          <w:b/>
        </w:rPr>
        <w:t xml:space="preserve"> </w:t>
      </w:r>
      <w:r w:rsidRPr="002675CA">
        <w:rPr>
          <w:rFonts w:ascii="GHEA Grapalat" w:hAnsi="GHEA Grapalat"/>
          <w:b/>
        </w:rPr>
        <w:t>центр</w:t>
      </w:r>
      <w:r w:rsidRPr="002675CA">
        <w:rPr>
          <w:rFonts w:ascii="GHEA Grapalat" w:hAnsi="GHEA Grapalat" w:cs="Arial LatArm"/>
          <w:b/>
        </w:rPr>
        <w:t xml:space="preserve"> </w:t>
      </w:r>
      <w:r w:rsidRPr="002675CA">
        <w:rPr>
          <w:rFonts w:ascii="GHEA Grapalat" w:hAnsi="GHEA Grapalat"/>
          <w:b/>
        </w:rPr>
        <w:t>по</w:t>
      </w:r>
      <w:r w:rsidRPr="002675CA">
        <w:rPr>
          <w:rFonts w:ascii="GHEA Grapalat" w:hAnsi="GHEA Grapalat" w:cs="Arial LatArm"/>
          <w:b/>
        </w:rPr>
        <w:t xml:space="preserve"> </w:t>
      </w:r>
      <w:r w:rsidRPr="002675CA">
        <w:rPr>
          <w:rFonts w:ascii="GHEA Grapalat" w:hAnsi="GHEA Grapalat"/>
          <w:b/>
        </w:rPr>
        <w:t>контролю</w:t>
      </w:r>
      <w:r w:rsidRPr="002675CA">
        <w:rPr>
          <w:rFonts w:ascii="GHEA Grapalat" w:hAnsi="GHEA Grapalat" w:cs="Arial LatArm"/>
          <w:b/>
        </w:rPr>
        <w:t xml:space="preserve"> </w:t>
      </w:r>
      <w:r w:rsidRPr="002675CA">
        <w:rPr>
          <w:rFonts w:ascii="GHEA Grapalat" w:hAnsi="GHEA Grapalat"/>
          <w:b/>
        </w:rPr>
        <w:t>и</w:t>
      </w:r>
      <w:r w:rsidRPr="002675CA">
        <w:rPr>
          <w:rFonts w:ascii="GHEA Grapalat" w:hAnsi="GHEA Grapalat" w:cs="Arial LatArm"/>
          <w:b/>
        </w:rPr>
        <w:t xml:space="preserve"> </w:t>
      </w:r>
      <w:r w:rsidRPr="002675CA">
        <w:rPr>
          <w:rFonts w:ascii="GHEA Grapalat" w:hAnsi="GHEA Grapalat"/>
          <w:b/>
        </w:rPr>
        <w:t>профилактике</w:t>
      </w:r>
      <w:r w:rsidRPr="002675CA">
        <w:rPr>
          <w:rFonts w:ascii="GHEA Grapalat" w:hAnsi="GHEA Grapalat" w:cs="Arial LatArm"/>
          <w:b/>
        </w:rPr>
        <w:t xml:space="preserve"> </w:t>
      </w:r>
      <w:r w:rsidRPr="002675CA">
        <w:rPr>
          <w:rFonts w:ascii="GHEA Grapalat" w:hAnsi="GHEA Grapalat"/>
          <w:b/>
        </w:rPr>
        <w:t>заболеваний</w:t>
      </w:r>
      <w:r w:rsidRPr="002675CA">
        <w:rPr>
          <w:rFonts w:ascii="GHEA Grapalat" w:hAnsi="GHEA Grapalat" w:cs="Arial LatArm"/>
          <w:b/>
        </w:rPr>
        <w:t xml:space="preserve">» </w:t>
      </w:r>
      <w:r w:rsidRPr="002675CA">
        <w:rPr>
          <w:rFonts w:ascii="GHEA Grapalat" w:hAnsi="GHEA Grapalat"/>
          <w:b/>
        </w:rPr>
        <w:t>МЗ</w:t>
      </w:r>
      <w:r w:rsidRPr="002675CA">
        <w:rPr>
          <w:rFonts w:ascii="GHEA Grapalat" w:hAnsi="GHEA Grapalat" w:cs="Arial LatArm"/>
          <w:b/>
        </w:rPr>
        <w:t xml:space="preserve"> </w:t>
      </w:r>
      <w:r w:rsidRPr="002675CA">
        <w:rPr>
          <w:rFonts w:ascii="GHEA Grapalat" w:hAnsi="GHEA Grapalat"/>
          <w:b/>
        </w:rPr>
        <w:t>РА</w:t>
      </w:r>
      <w:r w:rsidRPr="002675CA">
        <w:rPr>
          <w:rFonts w:ascii="GHEA Grapalat" w:hAnsi="GHEA Grapalat"/>
        </w:rPr>
        <w:t>, находящийся по</w:t>
      </w:r>
      <w:r w:rsidRPr="002675CA">
        <w:rPr>
          <w:rFonts w:ascii="GHEA Grapalat" w:hAnsi="GHEA Grapalat" w:cs="Arial LatArm"/>
        </w:rPr>
        <w:t xml:space="preserve"> </w:t>
      </w:r>
      <w:r w:rsidRPr="002675CA">
        <w:rPr>
          <w:rFonts w:ascii="GHEA Grapalat" w:hAnsi="GHEA Grapalat"/>
        </w:rPr>
        <w:t>адресу г</w:t>
      </w:r>
      <w:r w:rsidRPr="002675CA">
        <w:rPr>
          <w:rFonts w:ascii="GHEA Grapalat" w:hAnsi="GHEA Grapalat" w:cs="Arial LatArm"/>
        </w:rPr>
        <w:t>.</w:t>
      </w:r>
      <w:r w:rsidRPr="002675CA">
        <w:rPr>
          <w:rFonts w:ascii="GHEA Grapalat" w:hAnsi="GHEA Grapalat"/>
          <w:lang w:val="hy-AM"/>
        </w:rPr>
        <w:t xml:space="preserve"> </w:t>
      </w:r>
      <w:r w:rsidRPr="002675CA">
        <w:rPr>
          <w:rFonts w:ascii="GHEA Grapalat" w:hAnsi="GHEA Grapalat"/>
        </w:rPr>
        <w:t>Ереван</w:t>
      </w:r>
      <w:r w:rsidRPr="002675CA">
        <w:rPr>
          <w:rFonts w:ascii="GHEA Grapalat" w:hAnsi="GHEA Grapalat" w:cs="Arial LatArm"/>
        </w:rPr>
        <w:t xml:space="preserve">, </w:t>
      </w:r>
      <w:r w:rsidRPr="002675CA">
        <w:rPr>
          <w:rFonts w:ascii="GHEA Grapalat" w:hAnsi="GHEA Grapalat"/>
        </w:rPr>
        <w:t>ул</w:t>
      </w:r>
      <w:r w:rsidRPr="002675CA">
        <w:rPr>
          <w:rFonts w:ascii="GHEA Grapalat" w:hAnsi="GHEA Grapalat" w:cs="Arial LatArm"/>
        </w:rPr>
        <w:t xml:space="preserve">. </w:t>
      </w:r>
      <w:r w:rsidRPr="002675CA">
        <w:rPr>
          <w:rFonts w:ascii="GHEA Grapalat" w:hAnsi="GHEA Grapalat"/>
        </w:rPr>
        <w:t>М</w:t>
      </w:r>
      <w:r w:rsidRPr="002675CA">
        <w:rPr>
          <w:rFonts w:ascii="GHEA Grapalat" w:hAnsi="GHEA Grapalat" w:cs="Arial LatArm"/>
        </w:rPr>
        <w:t>.</w:t>
      </w:r>
      <w:r w:rsidRPr="002675CA">
        <w:rPr>
          <w:rFonts w:ascii="GHEA Grapalat" w:hAnsi="GHEA Grapalat"/>
          <w:lang w:val="hy-AM"/>
        </w:rPr>
        <w:t xml:space="preserve"> </w:t>
      </w:r>
      <w:r w:rsidRPr="002675CA">
        <w:rPr>
          <w:rFonts w:ascii="GHEA Grapalat" w:hAnsi="GHEA Grapalat"/>
        </w:rPr>
        <w:t>Гераци</w:t>
      </w:r>
      <w:r w:rsidRPr="002675CA">
        <w:rPr>
          <w:rFonts w:ascii="GHEA Grapalat" w:hAnsi="GHEA Grapalat" w:cs="Arial LatArm"/>
        </w:rPr>
        <w:t xml:space="preserve">, </w:t>
      </w:r>
      <w:r w:rsidRPr="002675CA">
        <w:rPr>
          <w:rFonts w:ascii="GHEA Grapalat" w:hAnsi="GHEA Grapalat"/>
        </w:rPr>
        <w:t>д</w:t>
      </w:r>
      <w:r w:rsidRPr="002675CA">
        <w:rPr>
          <w:rFonts w:ascii="GHEA Grapalat" w:hAnsi="GHEA Grapalat" w:cs="Arial LatArm"/>
        </w:rPr>
        <w:t>. 12,</w:t>
      </w:r>
      <w:r w:rsidRPr="002675CA">
        <w:rPr>
          <w:rFonts w:ascii="GHEA Grapalat" w:hAnsi="GHEA Grapalat"/>
          <w:lang w:val="hy-AM"/>
        </w:rPr>
        <w:t xml:space="preserve"> </w:t>
      </w:r>
      <w:r w:rsidRPr="002675CA">
        <w:rPr>
          <w:rFonts w:ascii="GHEA Grapalat" w:hAnsi="GHEA Grapalat"/>
        </w:rPr>
        <w:t>объявляет</w:t>
      </w:r>
      <w:r w:rsidRPr="002675CA">
        <w:rPr>
          <w:rFonts w:ascii="GHEA Grapalat" w:hAnsi="GHEA Grapalat" w:cs="Arial LatArm"/>
        </w:rPr>
        <w:t xml:space="preserve"> </w:t>
      </w:r>
      <w:r w:rsidRPr="002675CA">
        <w:rPr>
          <w:rFonts w:ascii="GHEA Grapalat" w:hAnsi="GHEA Grapalat"/>
        </w:rPr>
        <w:t>запрос</w:t>
      </w:r>
      <w:r w:rsidRPr="002675CA">
        <w:rPr>
          <w:rFonts w:ascii="GHEA Grapalat" w:hAnsi="GHEA Grapalat" w:cs="Arial LatArm"/>
        </w:rPr>
        <w:t xml:space="preserve"> </w:t>
      </w:r>
      <w:r w:rsidRPr="002675CA">
        <w:rPr>
          <w:rFonts w:ascii="GHEA Grapalat" w:hAnsi="GHEA Grapalat"/>
        </w:rPr>
        <w:t>котировок</w:t>
      </w:r>
      <w:r w:rsidRPr="002675CA">
        <w:rPr>
          <w:rFonts w:ascii="GHEA Grapalat" w:hAnsi="GHEA Grapalat" w:cs="Arial LatArm"/>
        </w:rPr>
        <w:t xml:space="preserve">, </w:t>
      </w:r>
      <w:r w:rsidRPr="002675CA">
        <w:rPr>
          <w:rFonts w:ascii="GHEA Grapalat" w:hAnsi="GHEA Grapalat"/>
        </w:rPr>
        <w:t>который</w:t>
      </w:r>
      <w:r w:rsidRPr="002675CA">
        <w:rPr>
          <w:rFonts w:ascii="GHEA Grapalat" w:hAnsi="GHEA Grapalat" w:cs="Arial LatArm"/>
        </w:rPr>
        <w:t xml:space="preserve"> </w:t>
      </w:r>
      <w:r w:rsidRPr="002675CA">
        <w:rPr>
          <w:rFonts w:ascii="GHEA Grapalat" w:hAnsi="GHEA Grapalat"/>
        </w:rPr>
        <w:t>проводится</w:t>
      </w:r>
      <w:r w:rsidRPr="002675CA">
        <w:rPr>
          <w:rFonts w:ascii="GHEA Grapalat" w:hAnsi="GHEA Grapalat" w:cs="Arial LatArm"/>
        </w:rPr>
        <w:t xml:space="preserve"> </w:t>
      </w:r>
      <w:r w:rsidRPr="002675CA">
        <w:rPr>
          <w:rFonts w:ascii="GHEA Grapalat" w:hAnsi="GHEA Grapalat"/>
        </w:rPr>
        <w:t>одним</w:t>
      </w:r>
      <w:r w:rsidRPr="002675CA">
        <w:rPr>
          <w:rFonts w:ascii="GHEA Grapalat" w:hAnsi="GHEA Grapalat" w:cs="Arial LatArm"/>
        </w:rPr>
        <w:t xml:space="preserve"> </w:t>
      </w:r>
      <w:r w:rsidRPr="002675CA">
        <w:rPr>
          <w:rFonts w:ascii="GHEA Grapalat" w:hAnsi="GHEA Grapalat"/>
        </w:rPr>
        <w:t>этапом</w:t>
      </w:r>
      <w:r w:rsidRPr="002675CA">
        <w:rPr>
          <w:rFonts w:ascii="GHEA Grapalat" w:hAnsi="GHEA Grapalat" w:cs="Arial LatArm"/>
        </w:rPr>
        <w:t>.</w:t>
      </w:r>
    </w:p>
    <w:p w:rsidR="002675CA" w:rsidRPr="0027576D" w:rsidRDefault="002675CA" w:rsidP="002675CA">
      <w:pPr>
        <w:ind w:firstLine="709"/>
        <w:contextualSpacing/>
        <w:jc w:val="both"/>
        <w:rPr>
          <w:rFonts w:ascii="GHEA Grapalat" w:hAnsi="GHEA Grapalat"/>
          <w:spacing w:val="6"/>
        </w:rPr>
      </w:pPr>
      <w:r w:rsidRPr="002675CA">
        <w:rPr>
          <w:rFonts w:ascii="GHEA Grapalat" w:hAnsi="GHEA Grapalat"/>
        </w:rPr>
        <w:t>Участнику</w:t>
      </w:r>
      <w:r w:rsidRPr="002675CA">
        <w:rPr>
          <w:rFonts w:ascii="GHEA Grapalat" w:hAnsi="GHEA Grapalat" w:cs="Arial LatArm"/>
        </w:rPr>
        <w:t xml:space="preserve">, </w:t>
      </w:r>
      <w:r w:rsidRPr="002675CA">
        <w:rPr>
          <w:rFonts w:ascii="GHEA Grapalat" w:hAnsi="GHEA Grapalat"/>
        </w:rPr>
        <w:t>отобранному</w:t>
      </w:r>
      <w:r w:rsidRPr="002675CA">
        <w:rPr>
          <w:rFonts w:ascii="GHEA Grapalat" w:hAnsi="GHEA Grapalat" w:cs="Arial LatArm"/>
        </w:rPr>
        <w:t xml:space="preserve"> </w:t>
      </w:r>
      <w:r w:rsidRPr="002675CA">
        <w:rPr>
          <w:rFonts w:ascii="GHEA Grapalat" w:hAnsi="GHEA Grapalat"/>
        </w:rPr>
        <w:t>по</w:t>
      </w:r>
      <w:r w:rsidRPr="002675CA">
        <w:rPr>
          <w:rFonts w:ascii="GHEA Grapalat" w:hAnsi="GHEA Grapalat" w:cs="Arial LatArm"/>
        </w:rPr>
        <w:t xml:space="preserve"> </w:t>
      </w:r>
      <w:r w:rsidRPr="002675CA">
        <w:rPr>
          <w:rFonts w:ascii="GHEA Grapalat" w:hAnsi="GHEA Grapalat"/>
        </w:rPr>
        <w:t>итогам</w:t>
      </w:r>
      <w:r w:rsidRPr="002675CA">
        <w:rPr>
          <w:rFonts w:ascii="GHEA Grapalat" w:hAnsi="GHEA Grapalat" w:cs="Arial LatArm"/>
        </w:rPr>
        <w:t xml:space="preserve"> </w:t>
      </w:r>
      <w:r w:rsidRPr="002675CA">
        <w:rPr>
          <w:rFonts w:ascii="GHEA Grapalat" w:hAnsi="GHEA Grapalat"/>
        </w:rPr>
        <w:t>настоящей</w:t>
      </w:r>
      <w:r w:rsidRPr="002675CA">
        <w:rPr>
          <w:rFonts w:ascii="GHEA Grapalat" w:hAnsi="GHEA Grapalat" w:cs="Arial LatArm"/>
        </w:rPr>
        <w:t xml:space="preserve"> </w:t>
      </w:r>
      <w:r w:rsidRPr="002675CA">
        <w:rPr>
          <w:rFonts w:ascii="GHEA Grapalat" w:hAnsi="GHEA Grapalat"/>
        </w:rPr>
        <w:t>процедуры, в</w:t>
      </w:r>
      <w:r w:rsidRPr="002675CA">
        <w:rPr>
          <w:rFonts w:ascii="Courier New" w:hAnsi="Courier New" w:cs="Courier New"/>
          <w:lang w:val="en-US"/>
        </w:rPr>
        <w:t> </w:t>
      </w:r>
      <w:r w:rsidRPr="002675CA">
        <w:rPr>
          <w:rFonts w:ascii="GHEA Grapalat" w:hAnsi="GHEA Grapalat"/>
          <w:spacing w:val="6"/>
        </w:rPr>
        <w:t>установленном</w:t>
      </w:r>
      <w:r w:rsidRPr="002675CA">
        <w:rPr>
          <w:rFonts w:ascii="Courier New" w:hAnsi="Courier New" w:cs="Courier New"/>
          <w:spacing w:val="6"/>
          <w:lang w:val="en-US"/>
        </w:rPr>
        <w:t> </w:t>
      </w:r>
      <w:r w:rsidRPr="002675CA">
        <w:rPr>
          <w:rFonts w:ascii="GHEA Grapalat" w:hAnsi="GHEA Grapalat"/>
          <w:spacing w:val="6"/>
        </w:rPr>
        <w:t>порядке</w:t>
      </w:r>
      <w:r w:rsidRPr="002675CA">
        <w:rPr>
          <w:rFonts w:ascii="GHEA Grapalat" w:hAnsi="GHEA Grapalat" w:cs="Arial LatArm"/>
          <w:spacing w:val="6"/>
        </w:rPr>
        <w:t xml:space="preserve"> </w:t>
      </w:r>
      <w:r w:rsidRPr="002675CA">
        <w:rPr>
          <w:rFonts w:ascii="GHEA Grapalat" w:hAnsi="GHEA Grapalat"/>
          <w:spacing w:val="6"/>
        </w:rPr>
        <w:t>будет</w:t>
      </w:r>
      <w:r w:rsidRPr="002675CA">
        <w:rPr>
          <w:rFonts w:ascii="GHEA Grapalat" w:hAnsi="GHEA Grapalat" w:cs="Arial LatArm"/>
          <w:spacing w:val="6"/>
        </w:rPr>
        <w:t xml:space="preserve"> </w:t>
      </w:r>
      <w:r w:rsidRPr="002675CA">
        <w:rPr>
          <w:rFonts w:ascii="GHEA Grapalat" w:hAnsi="GHEA Grapalat"/>
          <w:spacing w:val="6"/>
        </w:rPr>
        <w:t>предложено</w:t>
      </w:r>
      <w:r w:rsidRPr="002675CA">
        <w:rPr>
          <w:rFonts w:ascii="GHEA Grapalat" w:hAnsi="GHEA Grapalat" w:cs="Arial LatArm"/>
          <w:spacing w:val="6"/>
        </w:rPr>
        <w:t xml:space="preserve"> </w:t>
      </w:r>
      <w:r w:rsidRPr="002675CA">
        <w:rPr>
          <w:rFonts w:ascii="GHEA Grapalat" w:hAnsi="GHEA Grapalat"/>
          <w:spacing w:val="6"/>
        </w:rPr>
        <w:t>заключить</w:t>
      </w:r>
      <w:r w:rsidRPr="002675CA">
        <w:rPr>
          <w:rFonts w:ascii="GHEA Grapalat" w:hAnsi="GHEA Grapalat" w:cs="Arial LatArm"/>
          <w:spacing w:val="6"/>
        </w:rPr>
        <w:t xml:space="preserve"> </w:t>
      </w:r>
      <w:r w:rsidRPr="0027576D">
        <w:rPr>
          <w:rFonts w:ascii="GHEA Grapalat" w:hAnsi="GHEA Grapalat"/>
          <w:spacing w:val="6"/>
        </w:rPr>
        <w:t>договор</w:t>
      </w:r>
      <w:r w:rsidRPr="0027576D">
        <w:rPr>
          <w:rFonts w:ascii="GHEA Grapalat" w:hAnsi="GHEA Grapalat" w:cs="Arial LatArm"/>
          <w:spacing w:val="6"/>
        </w:rPr>
        <w:t xml:space="preserve"> </w:t>
      </w:r>
      <w:r w:rsidRPr="0027576D">
        <w:rPr>
          <w:rFonts w:ascii="GHEA Grapalat" w:hAnsi="GHEA Grapalat"/>
          <w:spacing w:val="6"/>
        </w:rPr>
        <w:t>на</w:t>
      </w:r>
      <w:r w:rsidRPr="0027576D">
        <w:rPr>
          <w:rFonts w:ascii="GHEA Grapalat" w:hAnsi="GHEA Grapalat" w:cs="Arial LatArm"/>
          <w:spacing w:val="6"/>
        </w:rPr>
        <w:t xml:space="preserve"> </w:t>
      </w:r>
      <w:r w:rsidRPr="0027576D">
        <w:rPr>
          <w:rFonts w:ascii="GHEA Grapalat" w:hAnsi="GHEA Grapalat"/>
          <w:spacing w:val="6"/>
        </w:rPr>
        <w:t>поставку</w:t>
      </w:r>
      <w:r w:rsidRPr="0027576D">
        <w:rPr>
          <w:rFonts w:ascii="GHEA Grapalat" w:hAnsi="GHEA Grapalat" w:cs="Arial LatArm"/>
          <w:spacing w:val="6"/>
        </w:rPr>
        <w:t xml:space="preserve"> </w:t>
      </w:r>
      <w:r w:rsidR="0027576D" w:rsidRPr="0027576D">
        <w:rPr>
          <w:rFonts w:ascii="GHEA Grapalat" w:hAnsi="GHEA Grapalat" w:cs="Arial LatArm"/>
          <w:b/>
          <w:spacing w:val="6"/>
        </w:rPr>
        <w:t xml:space="preserve">реагентов и </w:t>
      </w:r>
      <w:r w:rsidR="0027576D" w:rsidRPr="0027576D">
        <w:rPr>
          <w:rFonts w:ascii="GHEA Grapalat" w:hAnsi="GHEA Grapalat"/>
          <w:b/>
          <w:lang w:val="af-ZA"/>
        </w:rPr>
        <w:t>лабораторных</w:t>
      </w:r>
      <w:r w:rsidR="0027576D" w:rsidRPr="0027576D">
        <w:rPr>
          <w:rFonts w:ascii="GHEA Grapalat" w:hAnsi="GHEA Grapalat" w:cs="Arial LatArm"/>
          <w:b/>
          <w:lang w:val="af-ZA"/>
        </w:rPr>
        <w:t xml:space="preserve"> </w:t>
      </w:r>
      <w:r w:rsidR="0027576D" w:rsidRPr="0027576D">
        <w:rPr>
          <w:rFonts w:ascii="GHEA Grapalat" w:hAnsi="GHEA Grapalat"/>
          <w:b/>
          <w:lang w:val="af-ZA"/>
        </w:rPr>
        <w:t>принадлежностей</w:t>
      </w:r>
      <w:r w:rsidR="0027576D" w:rsidRPr="0027576D">
        <w:rPr>
          <w:rFonts w:ascii="GHEA Grapalat" w:hAnsi="GHEA Grapalat"/>
        </w:rPr>
        <w:t xml:space="preserve"> </w:t>
      </w:r>
      <w:r w:rsidRPr="0027576D">
        <w:rPr>
          <w:rFonts w:ascii="GHEA Grapalat" w:hAnsi="GHEA Grapalat"/>
        </w:rPr>
        <w:t>(далее</w:t>
      </w:r>
      <w:r w:rsidRPr="0027576D">
        <w:rPr>
          <w:rFonts w:ascii="GHEA Grapalat" w:hAnsi="GHEA Grapalat" w:cs="Arial LatArm"/>
        </w:rPr>
        <w:t xml:space="preserve"> — </w:t>
      </w:r>
      <w:r w:rsidRPr="0027576D">
        <w:rPr>
          <w:rFonts w:ascii="GHEA Grapalat" w:hAnsi="GHEA Grapalat"/>
        </w:rPr>
        <w:t>договор</w:t>
      </w:r>
      <w:r w:rsidRPr="0027576D">
        <w:rPr>
          <w:rFonts w:ascii="GHEA Grapalat" w:hAnsi="GHEA Grapalat" w:cs="Arial LatArm"/>
        </w:rPr>
        <w:t>).</w:t>
      </w:r>
    </w:p>
    <w:p w:rsidR="00357D48" w:rsidRPr="002675CA" w:rsidRDefault="00A20B69"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675CA">
        <w:rPr>
          <w:rFonts w:ascii="Courier New" w:hAnsi="Courier New" w:cs="Courier New"/>
          <w:i w:val="0"/>
          <w:sz w:val="24"/>
          <w:szCs w:val="24"/>
          <w:lang w:val="en-US"/>
        </w:rPr>
        <w:t> </w:t>
      </w:r>
      <w:r w:rsidR="00F95E94" w:rsidRPr="002675CA">
        <w:rPr>
          <w:rFonts w:ascii="GHEA Grapalat" w:hAnsi="GHEA Grapalat"/>
          <w:i w:val="0"/>
          <w:sz w:val="24"/>
          <w:szCs w:val="24"/>
        </w:rPr>
        <w:t>настоящей процедуре</w:t>
      </w:r>
      <w:r w:rsidRPr="002675CA">
        <w:rPr>
          <w:rFonts w:ascii="GHEA Grapalat" w:hAnsi="GHEA Grapalat"/>
          <w:i w:val="0"/>
          <w:sz w:val="24"/>
          <w:szCs w:val="24"/>
        </w:rPr>
        <w:t>.</w:t>
      </w:r>
    </w:p>
    <w:p w:rsidR="001E6506" w:rsidRPr="002675CA" w:rsidRDefault="00052084"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Условия </w:t>
      </w:r>
      <w:r w:rsidR="00677658" w:rsidRPr="002675CA">
        <w:rPr>
          <w:rFonts w:ascii="GHEA Grapalat" w:hAnsi="GHEA Grapalat"/>
          <w:i w:val="0"/>
          <w:sz w:val="24"/>
          <w:szCs w:val="24"/>
        </w:rPr>
        <w:t xml:space="preserve">предъявляемые </w:t>
      </w:r>
      <w:r w:rsidR="00FD0B1A" w:rsidRPr="002675CA">
        <w:rPr>
          <w:rFonts w:ascii="GHEA Grapalat" w:hAnsi="GHEA Grapalat"/>
          <w:i w:val="0"/>
          <w:sz w:val="24"/>
          <w:szCs w:val="24"/>
        </w:rPr>
        <w:t xml:space="preserve">к </w:t>
      </w:r>
      <w:r w:rsidR="00677658" w:rsidRPr="002675CA">
        <w:rPr>
          <w:rFonts w:ascii="GHEA Grapalat" w:hAnsi="GHEA Grapalat"/>
          <w:i w:val="0"/>
          <w:sz w:val="24"/>
          <w:szCs w:val="24"/>
        </w:rPr>
        <w:t xml:space="preserve">лицам, не имеющим права на участие в </w:t>
      </w:r>
      <w:r w:rsidRPr="002675CA">
        <w:rPr>
          <w:rFonts w:ascii="GHEA Grapalat" w:hAnsi="GHEA Grapalat"/>
          <w:i w:val="0"/>
          <w:sz w:val="24"/>
          <w:szCs w:val="24"/>
        </w:rPr>
        <w:t xml:space="preserve"> данной </w:t>
      </w:r>
      <w:r w:rsidR="006F297B" w:rsidRPr="002675CA">
        <w:rPr>
          <w:rFonts w:ascii="GHEA Grapalat" w:hAnsi="GHEA Grapalat"/>
          <w:i w:val="0"/>
          <w:sz w:val="24"/>
          <w:szCs w:val="24"/>
        </w:rPr>
        <w:t>процедуре</w:t>
      </w:r>
      <w:r w:rsidR="00677658" w:rsidRPr="002675CA">
        <w:rPr>
          <w:rFonts w:ascii="GHEA Grapalat" w:hAnsi="GHEA Grapalat"/>
          <w:i w:val="0"/>
          <w:sz w:val="24"/>
          <w:szCs w:val="24"/>
        </w:rPr>
        <w:t>, а также участникам, установлены приглашением на настоящую процедуру.</w:t>
      </w:r>
      <w:r w:rsidRPr="002675CA" w:rsidDel="00052084">
        <w:rPr>
          <w:rFonts w:ascii="GHEA Grapalat" w:hAnsi="GHEA Grapalat"/>
          <w:i w:val="0"/>
          <w:sz w:val="24"/>
          <w:szCs w:val="24"/>
        </w:rPr>
        <w:t xml:space="preserve"> </w:t>
      </w:r>
    </w:p>
    <w:p w:rsidR="00357D48" w:rsidRPr="002675CA" w:rsidRDefault="00EE73A8"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2675CA">
        <w:rPr>
          <w:rFonts w:ascii="GHEA Grapalat" w:hAnsi="GHEA Grapalat"/>
          <w:i w:val="0"/>
          <w:sz w:val="24"/>
          <w:szCs w:val="24"/>
        </w:rPr>
        <w:t>удовлетворительно</w:t>
      </w:r>
      <w:r w:rsidR="007442CF" w:rsidRPr="002675CA">
        <w:rPr>
          <w:rFonts w:ascii="GHEA Grapalat" w:hAnsi="GHEA Grapalat"/>
          <w:i w:val="0"/>
          <w:sz w:val="24"/>
          <w:szCs w:val="24"/>
          <w:lang w:val="hy-AM"/>
        </w:rPr>
        <w:t xml:space="preserve"> </w:t>
      </w:r>
      <w:r w:rsidR="007442CF" w:rsidRPr="002675CA">
        <w:rPr>
          <w:rFonts w:ascii="GHEA Grapalat" w:hAnsi="GHEA Grapalat"/>
          <w:i w:val="0"/>
          <w:sz w:val="24"/>
          <w:szCs w:val="24"/>
        </w:rPr>
        <w:t xml:space="preserve">по </w:t>
      </w:r>
      <w:r w:rsidR="00830445" w:rsidRPr="002675CA">
        <w:rPr>
          <w:rFonts w:ascii="GHEA Grapalat" w:hAnsi="GHEA Grapalat"/>
          <w:i w:val="0"/>
          <w:sz w:val="24"/>
          <w:szCs w:val="24"/>
        </w:rPr>
        <w:t xml:space="preserve">неценовым </w:t>
      </w:r>
      <w:r w:rsidR="007442CF" w:rsidRPr="002675CA">
        <w:rPr>
          <w:rFonts w:ascii="GHEA Grapalat" w:hAnsi="GHEA Grapalat"/>
          <w:i w:val="0"/>
          <w:sz w:val="24"/>
          <w:szCs w:val="24"/>
        </w:rPr>
        <w:t>условиям</w:t>
      </w:r>
      <w:r w:rsidRPr="002675CA">
        <w:rPr>
          <w:rFonts w:ascii="GHEA Grapalat" w:hAnsi="GHEA Grapalat"/>
          <w:i w:val="0"/>
          <w:sz w:val="24"/>
          <w:szCs w:val="24"/>
        </w:rPr>
        <w:t>, по принципу предпочтения, отдаваемого участнику, представившему м</w:t>
      </w:r>
      <w:r w:rsidR="003F762C" w:rsidRPr="002675CA">
        <w:rPr>
          <w:rFonts w:ascii="GHEA Grapalat" w:hAnsi="GHEA Grapalat"/>
          <w:i w:val="0"/>
          <w:sz w:val="24"/>
          <w:szCs w:val="24"/>
        </w:rPr>
        <w:t>инимальное ценовое предложение.</w:t>
      </w:r>
    </w:p>
    <w:p w:rsidR="007E15A7" w:rsidRPr="009044F1" w:rsidRDefault="00677658" w:rsidP="00F65F0D">
      <w:pPr>
        <w:pStyle w:val="BodyTextIndent"/>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Для получения приглашения на </w:t>
      </w:r>
      <w:r w:rsidR="00830445" w:rsidRPr="002675CA">
        <w:rPr>
          <w:rFonts w:ascii="GHEA Grapalat" w:hAnsi="GHEA Grapalat"/>
          <w:i w:val="0"/>
          <w:sz w:val="24"/>
          <w:szCs w:val="24"/>
        </w:rPr>
        <w:t xml:space="preserve">процедуру </w:t>
      </w:r>
      <w:r w:rsidRPr="002675CA">
        <w:rPr>
          <w:rFonts w:ascii="GHEA Grapalat" w:hAnsi="GHEA Grapalat"/>
          <w:i w:val="0"/>
          <w:sz w:val="24"/>
          <w:szCs w:val="24"/>
        </w:rPr>
        <w:t>в бумажной форме необходимо обратиться</w:t>
      </w:r>
      <w:r w:rsidRPr="009044F1">
        <w:rPr>
          <w:rFonts w:ascii="GHEA Grapalat" w:hAnsi="GHEA Grapalat"/>
          <w:i w:val="0"/>
          <w:sz w:val="24"/>
          <w:szCs w:val="24"/>
        </w:rPr>
        <w:t xml:space="preserve"> к заказчику </w:t>
      </w:r>
      <w:r w:rsidRPr="00C14A7B">
        <w:rPr>
          <w:rFonts w:ascii="GHEA Grapalat" w:hAnsi="GHEA Grapalat"/>
          <w:b/>
          <w:i w:val="0"/>
          <w:sz w:val="24"/>
          <w:szCs w:val="24"/>
        </w:rPr>
        <w:t xml:space="preserve">до </w:t>
      </w:r>
      <w:r w:rsidR="00C14A7B" w:rsidRPr="00C14A7B">
        <w:rPr>
          <w:rFonts w:ascii="GHEA Grapalat" w:hAnsi="GHEA Grapalat"/>
          <w:b/>
          <w:i w:val="0"/>
          <w:sz w:val="24"/>
          <w:szCs w:val="24"/>
        </w:rPr>
        <w:t>16:00</w:t>
      </w:r>
      <w:r w:rsidRPr="00C14A7B">
        <w:rPr>
          <w:rFonts w:ascii="GHEA Grapalat" w:hAnsi="GHEA Grapalat"/>
          <w:b/>
          <w:i w:val="0"/>
          <w:sz w:val="24"/>
          <w:szCs w:val="24"/>
        </w:rPr>
        <w:t xml:space="preserve"> часов</w:t>
      </w:r>
      <w:r w:rsidR="00971F4A" w:rsidRPr="00C14A7B">
        <w:rPr>
          <w:rFonts w:ascii="GHEA Grapalat" w:hAnsi="GHEA Grapalat"/>
          <w:b/>
          <w:i w:val="0"/>
          <w:sz w:val="24"/>
          <w:szCs w:val="24"/>
        </w:rPr>
        <w:t xml:space="preserve"> </w:t>
      </w:r>
      <w:r w:rsidR="00104958" w:rsidRPr="00104958">
        <w:rPr>
          <w:rFonts w:ascii="GHEA Grapalat" w:hAnsi="GHEA Grapalat"/>
          <w:b/>
          <w:i w:val="0"/>
          <w:sz w:val="24"/>
          <w:szCs w:val="24"/>
        </w:rPr>
        <w:t>7</w:t>
      </w:r>
      <w:r w:rsidRPr="00C14A7B">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13016">
        <w:rPr>
          <w:rFonts w:ascii="GHEA Grapalat" w:hAnsi="GHEA Grapalat"/>
          <w:i w:val="0"/>
          <w:sz w:val="24"/>
          <w:szCs w:val="24"/>
        </w:rPr>
        <w:t>.</w:t>
      </w:r>
    </w:p>
    <w:p w:rsidR="0067579A" w:rsidRPr="00D5443D" w:rsidRDefault="00357D48" w:rsidP="00F65F0D">
      <w:pPr>
        <w:pStyle w:val="BodyTextIndent"/>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65F0D">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E13016" w:rsidRDefault="003F6ED1" w:rsidP="00E13016">
      <w:pPr>
        <w:pStyle w:val="BodyTextIndent"/>
        <w:widowControl w:val="0"/>
        <w:spacing w:line="240" w:lineRule="auto"/>
        <w:ind w:firstLine="567"/>
        <w:contextualSpacing/>
        <w:rPr>
          <w:rFonts w:ascii="GHEA Grapalat" w:hAnsi="GHEA Grapalat"/>
          <w:i w:val="0"/>
          <w:sz w:val="16"/>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95500F">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13016" w:rsidRPr="00955778">
        <w:rPr>
          <w:rFonts w:ascii="GHEA Grapalat" w:hAnsi="GHEA Grapalat"/>
          <w:b/>
          <w:i w:val="0"/>
          <w:spacing w:val="6"/>
          <w:sz w:val="24"/>
          <w:szCs w:val="24"/>
        </w:rPr>
        <w:t>г.Ереван, ул. М.Гераци, д. 12</w:t>
      </w:r>
      <w:r w:rsidR="00E13016">
        <w:rPr>
          <w:rFonts w:ascii="GHEA Grapalat" w:hAnsi="GHEA Grapalat"/>
          <w:i w:val="0"/>
          <w:sz w:val="16"/>
          <w:szCs w:val="24"/>
        </w:rPr>
        <w:t xml:space="preserve"> </w:t>
      </w:r>
      <w:r w:rsidRPr="000F0CA8">
        <w:rPr>
          <w:rFonts w:ascii="GHEA Grapalat" w:hAnsi="GHEA Grapalat"/>
          <w:i w:val="0"/>
          <w:sz w:val="24"/>
          <w:szCs w:val="24"/>
        </w:rPr>
        <w:t xml:space="preserve">в документарной форме, </w:t>
      </w:r>
      <w:r w:rsidRPr="00955778">
        <w:rPr>
          <w:rFonts w:ascii="GHEA Grapalat" w:hAnsi="GHEA Grapalat"/>
          <w:b/>
          <w:i w:val="0"/>
          <w:sz w:val="24"/>
          <w:szCs w:val="24"/>
        </w:rPr>
        <w:t xml:space="preserve">до </w:t>
      </w:r>
      <w:r w:rsidR="00E13016" w:rsidRPr="00955778">
        <w:rPr>
          <w:rFonts w:ascii="GHEA Grapalat" w:hAnsi="GHEA Grapalat"/>
          <w:b/>
          <w:i w:val="0"/>
          <w:sz w:val="24"/>
          <w:szCs w:val="24"/>
        </w:rPr>
        <w:t>1</w:t>
      </w:r>
      <w:r w:rsidR="00063EE9">
        <w:rPr>
          <w:rFonts w:ascii="GHEA Grapalat" w:hAnsi="GHEA Grapalat"/>
          <w:b/>
          <w:i w:val="0"/>
          <w:sz w:val="24"/>
          <w:szCs w:val="24"/>
        </w:rPr>
        <w:t>1</w:t>
      </w:r>
      <w:r w:rsidR="00E13016"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104958" w:rsidRPr="00867928">
        <w:rPr>
          <w:rFonts w:ascii="GHEA Grapalat" w:hAnsi="GHEA Grapalat"/>
          <w:b/>
          <w:i w:val="0"/>
          <w:sz w:val="24"/>
          <w:szCs w:val="24"/>
        </w:rPr>
        <w:t>8</w:t>
      </w:r>
      <w:r w:rsidRPr="00955778">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955778" w:rsidRDefault="003F6ED1" w:rsidP="00F65F0D">
      <w:pPr>
        <w:pStyle w:val="BodyTextIndent"/>
        <w:widowControl w:val="0"/>
        <w:spacing w:line="240" w:lineRule="auto"/>
        <w:ind w:firstLine="567"/>
        <w:contextualSpacing/>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r w:rsidR="00955778" w:rsidRPr="00955778">
        <w:rPr>
          <w:rFonts w:ascii="GHEA Grapalat" w:hAnsi="GHEA Grapalat"/>
          <w:b/>
          <w:i w:val="0"/>
          <w:spacing w:val="6"/>
          <w:sz w:val="24"/>
          <w:szCs w:val="24"/>
        </w:rPr>
        <w:t>г.Ереван, ул. М.Гераци, д. 12</w:t>
      </w:r>
      <w:r w:rsidRPr="000F0CA8">
        <w:rPr>
          <w:rFonts w:ascii="GHEA Grapalat" w:hAnsi="GHEA Grapalat"/>
          <w:i w:val="0"/>
          <w:sz w:val="24"/>
          <w:szCs w:val="24"/>
        </w:rPr>
        <w:t xml:space="preserve">, </w:t>
      </w:r>
      <w:r w:rsidRPr="00955778">
        <w:rPr>
          <w:rFonts w:ascii="GHEA Grapalat" w:hAnsi="GHEA Grapalat"/>
          <w:b/>
          <w:i w:val="0"/>
          <w:sz w:val="24"/>
          <w:szCs w:val="24"/>
        </w:rPr>
        <w:t xml:space="preserve">в </w:t>
      </w:r>
      <w:r w:rsidR="00955778" w:rsidRPr="00955778">
        <w:rPr>
          <w:rFonts w:ascii="GHEA Grapalat" w:hAnsi="GHEA Grapalat"/>
          <w:b/>
          <w:i w:val="0"/>
          <w:sz w:val="24"/>
          <w:szCs w:val="24"/>
        </w:rPr>
        <w:t>1</w:t>
      </w:r>
      <w:r w:rsidR="00063EE9">
        <w:rPr>
          <w:rFonts w:ascii="GHEA Grapalat" w:hAnsi="GHEA Grapalat"/>
          <w:b/>
          <w:i w:val="0"/>
          <w:sz w:val="24"/>
          <w:szCs w:val="24"/>
        </w:rPr>
        <w:t>1</w:t>
      </w:r>
      <w:r w:rsidR="00955778"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27576D" w:rsidRPr="00775A3F">
        <w:rPr>
          <w:rFonts w:ascii="GHEA Grapalat" w:hAnsi="GHEA Grapalat"/>
          <w:b/>
          <w:i w:val="0"/>
          <w:sz w:val="24"/>
          <w:szCs w:val="24"/>
        </w:rPr>
        <w:t>5</w:t>
      </w:r>
      <w:r w:rsidR="00955778" w:rsidRPr="00955778">
        <w:rPr>
          <w:rFonts w:ascii="GHEA Grapalat" w:hAnsi="GHEA Grapalat"/>
          <w:b/>
          <w:i w:val="0"/>
          <w:sz w:val="24"/>
          <w:szCs w:val="24"/>
        </w:rPr>
        <w:t xml:space="preserve">-го </w:t>
      </w:r>
      <w:r w:rsidR="00867928" w:rsidRPr="00867928">
        <w:rPr>
          <w:rFonts w:ascii="GHEA Grapalat" w:hAnsi="GHEA Grapalat"/>
          <w:b/>
          <w:i w:val="0"/>
          <w:sz w:val="24"/>
          <w:szCs w:val="24"/>
        </w:rPr>
        <w:t>мая</w:t>
      </w:r>
      <w:r w:rsidR="00955778" w:rsidRPr="00955778">
        <w:rPr>
          <w:rFonts w:ascii="GHEA Grapalat" w:hAnsi="GHEA Grapalat"/>
          <w:b/>
          <w:i w:val="0"/>
          <w:sz w:val="24"/>
          <w:szCs w:val="24"/>
        </w:rPr>
        <w:t xml:space="preserve"> 2022 года</w:t>
      </w:r>
      <w:r w:rsidRPr="00955778">
        <w:rPr>
          <w:rFonts w:ascii="GHEA Grapalat" w:hAnsi="GHEA Grapalat"/>
          <w:b/>
          <w:i w:val="0"/>
          <w:sz w:val="24"/>
          <w:szCs w:val="24"/>
        </w:rPr>
        <w:t>.</w:t>
      </w:r>
    </w:p>
    <w:p w:rsidR="00BE1C5E" w:rsidRPr="001B32D9" w:rsidRDefault="001305C6" w:rsidP="00F65F0D">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65F0D">
      <w:pPr>
        <w:pStyle w:val="BodyTextIndent"/>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867928" w:rsidRPr="00C57E5B">
        <w:rPr>
          <w:rFonts w:ascii="GHEA Grapalat" w:hAnsi="GHEA Grapalat"/>
          <w:b/>
          <w:i w:val="0"/>
          <w:sz w:val="24"/>
          <w:szCs w:val="24"/>
        </w:rPr>
        <w:t>Папикян Сирануш</w:t>
      </w:r>
      <w:r w:rsidR="00995BE0" w:rsidRPr="00BE2E14">
        <w:rPr>
          <w:rFonts w:ascii="GHEA Grapalat" w:hAnsi="GHEA Grapalat"/>
          <w:b/>
          <w:i w:val="0"/>
          <w:sz w:val="24"/>
          <w:szCs w:val="24"/>
        </w:rPr>
        <w:t>.</w:t>
      </w:r>
    </w:p>
    <w:p w:rsidR="00641F83" w:rsidRPr="00C57E5B" w:rsidRDefault="00641F83" w:rsidP="00805B10">
      <w:pPr>
        <w:rPr>
          <w:rFonts w:ascii="GHEA Grapalat" w:hAnsi="GHEA Grapalat"/>
          <w:u w:val="single"/>
        </w:rPr>
      </w:pPr>
      <w:r w:rsidRPr="00641F83">
        <w:rPr>
          <w:rFonts w:ascii="GHEA Grapalat" w:hAnsi="GHEA Grapalat"/>
        </w:rPr>
        <w:t>Телефон</w:t>
      </w:r>
      <w:r w:rsidRPr="00641F83">
        <w:rPr>
          <w:rFonts w:ascii="GHEA Grapalat" w:hAnsi="GHEA Grapalat" w:cs="Arial LatArm"/>
        </w:rPr>
        <w:t xml:space="preserve">: </w:t>
      </w:r>
      <w:r w:rsidRPr="00641F83">
        <w:rPr>
          <w:rFonts w:ascii="GHEA Grapalat" w:hAnsi="GHEA Grapalat"/>
          <w:b/>
        </w:rPr>
        <w:t>012 80 80 83 (6014), 091 2</w:t>
      </w:r>
      <w:r w:rsidR="00867928" w:rsidRPr="00C57E5B">
        <w:rPr>
          <w:rFonts w:ascii="GHEA Grapalat" w:hAnsi="GHEA Grapalat"/>
          <w:b/>
        </w:rPr>
        <w:t xml:space="preserve">7 </w:t>
      </w:r>
      <w:r w:rsidR="00867928">
        <w:rPr>
          <w:rFonts w:ascii="GHEA Grapalat" w:hAnsi="GHEA Grapalat"/>
          <w:b/>
        </w:rPr>
        <w:t>2</w:t>
      </w:r>
      <w:r w:rsidR="00867928" w:rsidRPr="00C57E5B">
        <w:rPr>
          <w:rFonts w:ascii="GHEA Grapalat" w:hAnsi="GHEA Grapalat"/>
          <w:b/>
        </w:rPr>
        <w:t>7 17</w:t>
      </w:r>
    </w:p>
    <w:p w:rsidR="00641F83" w:rsidRPr="00641F83" w:rsidRDefault="00641F83" w:rsidP="00805B10">
      <w:pPr>
        <w:rPr>
          <w:rFonts w:ascii="GHEA Grapalat" w:hAnsi="GHEA Grapalat"/>
          <w:b/>
          <w:lang w:val="af-ZA"/>
        </w:rPr>
      </w:pPr>
      <w:r w:rsidRPr="00641F83">
        <w:rPr>
          <w:rFonts w:ascii="GHEA Grapalat" w:hAnsi="GHEA Grapalat"/>
        </w:rPr>
        <w:t>Электронная</w:t>
      </w:r>
      <w:r w:rsidRPr="00641F83">
        <w:rPr>
          <w:rFonts w:ascii="GHEA Grapalat" w:hAnsi="GHEA Grapalat" w:cs="Arial LatArm"/>
        </w:rPr>
        <w:t xml:space="preserve"> </w:t>
      </w:r>
      <w:r w:rsidRPr="00641F83">
        <w:rPr>
          <w:rFonts w:ascii="GHEA Grapalat" w:hAnsi="GHEA Grapalat"/>
        </w:rPr>
        <w:t>почта</w:t>
      </w:r>
      <w:r w:rsidRPr="00641F83">
        <w:rPr>
          <w:rFonts w:ascii="GHEA Grapalat" w:hAnsi="GHEA Grapalat" w:cs="Arial LatArm"/>
        </w:rPr>
        <w:t xml:space="preserve">: </w:t>
      </w:r>
      <w:r w:rsidRPr="00641F83">
        <w:rPr>
          <w:rFonts w:ascii="GHEA Grapalat" w:hAnsi="GHEA Grapalat"/>
          <w:b/>
        </w:rPr>
        <w:t>procurement@ncdc.am</w:t>
      </w:r>
    </w:p>
    <w:p w:rsidR="00641F83" w:rsidRPr="00641F83" w:rsidRDefault="00641F83" w:rsidP="00805B10">
      <w:pPr>
        <w:rPr>
          <w:rFonts w:ascii="GHEA Grapalat" w:hAnsi="GHEA Grapalat"/>
          <w:b/>
          <w:i/>
          <w:sz w:val="16"/>
          <w:szCs w:val="16"/>
        </w:rPr>
      </w:pPr>
      <w:r w:rsidRPr="00641F83">
        <w:rPr>
          <w:rFonts w:ascii="GHEA Grapalat" w:hAnsi="GHEA Grapalat"/>
        </w:rPr>
        <w:t xml:space="preserve">Заказчик: </w:t>
      </w:r>
      <w:r w:rsidRPr="00641F83">
        <w:rPr>
          <w:rFonts w:ascii="GHEA Grapalat" w:hAnsi="GHEA Grapalat"/>
          <w:b/>
        </w:rPr>
        <w:t>ГНО «Национальный центр по контролю и профилактике заболеваний» МЗ РА</w:t>
      </w:r>
      <w:r w:rsidRPr="00641F83">
        <w:rPr>
          <w:rFonts w:ascii="GHEA Grapalat" w:hAnsi="GHEA Grapalat"/>
          <w:b/>
          <w:lang w:val="hy-AM"/>
        </w:rPr>
        <w:t xml:space="preserve"> </w:t>
      </w:r>
    </w:p>
    <w:p w:rsidR="00096865" w:rsidRPr="00310F1A" w:rsidRDefault="00096865" w:rsidP="00310F1A">
      <w:pPr>
        <w:pStyle w:val="BodyText"/>
        <w:widowControl w:val="0"/>
        <w:spacing w:after="0"/>
        <w:ind w:firstLine="567"/>
        <w:contextualSpacing/>
        <w:jc w:val="right"/>
        <w:rPr>
          <w:rFonts w:ascii="GHEA Grapalat" w:hAnsi="GHEA Grapalat" w:cs="Sylfaen"/>
        </w:rPr>
      </w:pPr>
      <w:r w:rsidRPr="00310F1A">
        <w:rPr>
          <w:rFonts w:ascii="GHEA Grapalat" w:hAnsi="GHEA Grapalat"/>
        </w:rPr>
        <w:lastRenderedPageBreak/>
        <w:t>Утверждено</w:t>
      </w:r>
    </w:p>
    <w:p w:rsidR="00096865" w:rsidRPr="00310F1A" w:rsidRDefault="005D7731" w:rsidP="00310F1A">
      <w:pPr>
        <w:pStyle w:val="BodyText"/>
        <w:widowControl w:val="0"/>
        <w:spacing w:after="0"/>
        <w:ind w:firstLine="567"/>
        <w:contextualSpacing/>
        <w:jc w:val="right"/>
        <w:rPr>
          <w:rFonts w:ascii="GHEA Grapalat" w:hAnsi="GHEA Grapalat"/>
        </w:rPr>
      </w:pPr>
      <w:r w:rsidRPr="00310F1A">
        <w:rPr>
          <w:rFonts w:ascii="GHEA Grapalat" w:hAnsi="GHEA Grapalat"/>
        </w:rPr>
        <w:t>Решением Оценочной комиссии открытого конкурса</w:t>
      </w:r>
      <w:r w:rsidR="001B32D9" w:rsidRPr="00310F1A">
        <w:rPr>
          <w:rFonts w:ascii="GHEA Grapalat" w:hAnsi="GHEA Grapalat" w:cs="Sylfaen"/>
        </w:rPr>
        <w:br/>
      </w:r>
      <w:r w:rsidR="00096865" w:rsidRPr="00310F1A">
        <w:rPr>
          <w:rFonts w:ascii="GHEA Grapalat" w:hAnsi="GHEA Grapalat"/>
        </w:rPr>
        <w:t xml:space="preserve">под кодом </w:t>
      </w:r>
      <w:r w:rsidR="00790D08">
        <w:rPr>
          <w:rFonts w:ascii="GHEA Grapalat" w:hAnsi="GHEA Grapalat"/>
          <w:b/>
        </w:rPr>
        <w:t>«</w:t>
      </w:r>
      <w:r w:rsidR="0027576D">
        <w:rPr>
          <w:rFonts w:ascii="GHEA Grapalat" w:hAnsi="GHEA Grapalat"/>
          <w:b/>
        </w:rPr>
        <w:t>GHAPDzB-HVKAK-2022-45</w:t>
      </w:r>
      <w:r w:rsidR="00063EE9">
        <w:rPr>
          <w:rFonts w:ascii="GHEA Grapalat" w:hAnsi="GHEA Grapalat"/>
          <w:b/>
        </w:rPr>
        <w:t>»</w:t>
      </w:r>
      <w:r w:rsidR="001B32D9" w:rsidRPr="00310F1A">
        <w:rPr>
          <w:rFonts w:ascii="GHEA Grapalat" w:hAnsi="GHEA Grapalat" w:cs="Times Armenian"/>
        </w:rPr>
        <w:br/>
      </w:r>
      <w:r w:rsidR="00A46F92" w:rsidRPr="00310F1A">
        <w:rPr>
          <w:rFonts w:ascii="GHEA Grapalat" w:hAnsi="GHEA Grapalat"/>
        </w:rPr>
        <w:t xml:space="preserve">№ </w:t>
      </w:r>
      <w:r w:rsidR="00310F1A" w:rsidRPr="00310F1A">
        <w:rPr>
          <w:rFonts w:ascii="GHEA Grapalat" w:hAnsi="GHEA Grapalat"/>
        </w:rPr>
        <w:t>1</w:t>
      </w:r>
      <w:r w:rsidR="00096865" w:rsidRPr="00310F1A">
        <w:rPr>
          <w:rFonts w:ascii="GHEA Grapalat" w:hAnsi="GHEA Grapalat"/>
        </w:rPr>
        <w:t xml:space="preserve"> от </w:t>
      </w:r>
      <w:r w:rsidR="00063EE9">
        <w:rPr>
          <w:rFonts w:ascii="GHEA Grapalat" w:hAnsi="GHEA Grapalat"/>
        </w:rPr>
        <w:t>2</w:t>
      </w:r>
      <w:r w:rsidR="00775A3F" w:rsidRPr="003473EC">
        <w:rPr>
          <w:rFonts w:ascii="GHEA Grapalat" w:hAnsi="GHEA Grapalat"/>
        </w:rPr>
        <w:t>7</w:t>
      </w:r>
      <w:r w:rsidR="00310F1A" w:rsidRPr="00310F1A">
        <w:rPr>
          <w:rFonts w:ascii="GHEA Grapalat" w:hAnsi="GHEA Grapalat"/>
        </w:rPr>
        <w:t xml:space="preserve"> апреля 2022</w:t>
      </w:r>
      <w:r w:rsidR="009F10E4" w:rsidRPr="00310F1A">
        <w:rPr>
          <w:rFonts w:ascii="GHEA Grapalat" w:hAnsi="GHEA Grapalat"/>
        </w:rPr>
        <w:t xml:space="preserve"> </w:t>
      </w:r>
      <w:r w:rsidR="00096865" w:rsidRPr="00310F1A">
        <w:rPr>
          <w:rFonts w:ascii="GHEA Grapalat" w:hAnsi="GHEA Grapalat"/>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B85C39" w:rsidRPr="00C756FC" w:rsidRDefault="00B85C39" w:rsidP="00B85C39">
      <w:pPr>
        <w:pStyle w:val="BodyText"/>
        <w:spacing w:after="0"/>
        <w:contextualSpacing/>
        <w:jc w:val="right"/>
        <w:rPr>
          <w:i/>
        </w:rPr>
      </w:pPr>
    </w:p>
    <w:p w:rsidR="00B85C39" w:rsidRPr="00C756FC" w:rsidRDefault="00B85C39" w:rsidP="00B85C39">
      <w:pPr>
        <w:pStyle w:val="BodyText"/>
        <w:spacing w:after="0"/>
        <w:contextualSpacing/>
        <w:jc w:val="right"/>
        <w:rPr>
          <w:i/>
        </w:rPr>
      </w:pPr>
    </w:p>
    <w:p w:rsidR="00B85C39" w:rsidRPr="00B85C39" w:rsidRDefault="00B85C39" w:rsidP="00B85C39">
      <w:pPr>
        <w:pStyle w:val="BodyText"/>
        <w:spacing w:after="160"/>
        <w:ind w:right="-7"/>
        <w:contextualSpacing/>
        <w:jc w:val="center"/>
        <w:rPr>
          <w:rFonts w:ascii="GHEA Grapalat" w:hAnsi="GHEA Grapalat"/>
          <w:b/>
          <w:color w:val="0D0D0D" w:themeColor="text1" w:themeTint="F2"/>
        </w:rPr>
      </w:pPr>
      <w:r w:rsidRPr="00B85C39">
        <w:rPr>
          <w:rFonts w:ascii="GHEA Grapalat" w:hAnsi="GHEA Grapalat"/>
          <w:b/>
          <w:color w:val="0D0D0D" w:themeColor="text1" w:themeTint="F2"/>
        </w:rPr>
        <w:t>ГОСУДАРСТВЕННАЯ НЕКОММЕРЧЕСКАЯ</w:t>
      </w:r>
      <w:r w:rsidRPr="00B85C39">
        <w:rPr>
          <w:b/>
          <w:color w:val="0D0D0D" w:themeColor="text1" w:themeTint="F2"/>
        </w:rPr>
        <w:t> </w:t>
      </w:r>
      <w:r w:rsidRPr="00B85C3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B85C39">
        <w:rPr>
          <w:b/>
          <w:color w:val="0D0D0D" w:themeColor="text1" w:themeTint="F2"/>
        </w:rPr>
        <w:t> </w:t>
      </w:r>
      <w:r w:rsidRPr="00B85C39">
        <w:rPr>
          <w:rFonts w:ascii="GHEA Grapalat" w:hAnsi="GHEA Grapalat"/>
          <w:b/>
          <w:color w:val="0D0D0D" w:themeColor="text1" w:themeTint="F2"/>
        </w:rPr>
        <w:t>РЕСПУБЛИКИ АРМЕНИЯ</w:t>
      </w: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160"/>
        <w:ind w:right="-7"/>
        <w:jc w:val="center"/>
        <w:rPr>
          <w:rFonts w:ascii="GHEA Grapalat" w:hAnsi="GHEA Grapalat"/>
        </w:rPr>
      </w:pPr>
      <w:r w:rsidRPr="00B85C39">
        <w:rPr>
          <w:rFonts w:ascii="GHEA Grapalat" w:hAnsi="GHEA Grapalat"/>
        </w:rPr>
        <w:t>ПРИГЛАШЕНИЕ</w:t>
      </w: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0"/>
        <w:contextualSpacing/>
        <w:jc w:val="right"/>
        <w:rPr>
          <w:rFonts w:ascii="GHEA Grapalat" w:hAnsi="GHEA Grapalat"/>
          <w:i/>
        </w:rPr>
      </w:pPr>
    </w:p>
    <w:p w:rsidR="00B85C39" w:rsidRPr="00B85C39" w:rsidRDefault="00B85C39" w:rsidP="00B85C39">
      <w:pPr>
        <w:pStyle w:val="BodyText"/>
        <w:spacing w:after="160"/>
        <w:ind w:right="-7"/>
        <w:contextualSpacing/>
        <w:jc w:val="center"/>
        <w:rPr>
          <w:rFonts w:ascii="GHEA Grapalat" w:hAnsi="GHEA Grapalat"/>
          <w:b/>
        </w:rPr>
      </w:pPr>
      <w:r w:rsidRPr="00B85C39">
        <w:rPr>
          <w:rFonts w:ascii="GHEA Grapalat" w:hAnsi="GHEA Grapalat"/>
          <w:b/>
        </w:rPr>
        <w:t xml:space="preserve">НА ЗАПРОС КОТИРОВОК, ОБЪЯВЛЕННЫЙ С ЦЕЛЬЮ </w:t>
      </w:r>
      <w:r w:rsidR="003473EC" w:rsidRPr="00B85C39">
        <w:rPr>
          <w:rFonts w:ascii="GHEA Grapalat" w:hAnsi="GHEA Grapalat"/>
          <w:b/>
        </w:rPr>
        <w:t xml:space="preserve">ПРИОБРЕТЕНИЯ </w:t>
      </w:r>
      <w:r w:rsidR="003473EC" w:rsidRPr="003473EC">
        <w:rPr>
          <w:rFonts w:ascii="GHEA Grapalat" w:hAnsi="GHEA Grapalat"/>
          <w:b/>
        </w:rPr>
        <w:t>РЕАГЕНТОВ И ЛАБОРАТОРНЫХ ПРИНАДЛЕЖНОСТЕЙ</w:t>
      </w:r>
      <w:r w:rsidR="003473EC" w:rsidRPr="00104958">
        <w:rPr>
          <w:rFonts w:ascii="GHEA Grapalat" w:hAnsi="GHEA Grapalat"/>
          <w:b/>
        </w:rPr>
        <w:t xml:space="preserve"> </w:t>
      </w:r>
      <w:r w:rsidR="003473EC" w:rsidRPr="00B85C39">
        <w:rPr>
          <w:rFonts w:ascii="GHEA Grapalat" w:hAnsi="GHEA Grapalat"/>
          <w:b/>
        </w:rPr>
        <w:t xml:space="preserve">ДЛЯ НУЖД ГНО «НАЦИОНАЛЬНОГО ЦЕНТРА </w:t>
      </w:r>
      <w:r w:rsidR="00F517AC" w:rsidRPr="00B85C39">
        <w:rPr>
          <w:rFonts w:ascii="GHEA Grapalat" w:hAnsi="GHEA Grapalat"/>
          <w:b/>
        </w:rPr>
        <w:t>ПО КОНТРОЛЮ И ПРОФИЛАКТИКЕ ЗАБОЛЕВАНИЙ» МЗ РА</w:t>
      </w:r>
    </w:p>
    <w:p w:rsidR="00CE0D95" w:rsidRPr="00B85C39" w:rsidRDefault="00CE0D95" w:rsidP="00B46D58">
      <w:pPr>
        <w:pStyle w:val="BodyText"/>
        <w:widowControl w:val="0"/>
        <w:spacing w:after="160"/>
        <w:ind w:right="-7" w:firstLine="567"/>
        <w:jc w:val="cente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1A43A4" w:rsidRPr="00B3496E" w:rsidRDefault="00096865" w:rsidP="00B3496E">
      <w:pPr>
        <w:rPr>
          <w:rFonts w:ascii="GHEA Grapalat" w:hAnsi="GHEA Grapalat" w:cs="Sylfaen"/>
          <w:b/>
          <w:i/>
          <w:color w:val="FF0000"/>
        </w:rPr>
      </w:pPr>
      <w:r w:rsidRPr="00B3496E">
        <w:rPr>
          <w:rFonts w:ascii="GHEA Grapalat" w:hAnsi="GHEA Grapalat"/>
          <w:b/>
          <w:i/>
          <w:color w:val="FF0000"/>
        </w:rPr>
        <w:t>Уважаемый участник, прежде чем составить и подать заявку просим Вас</w:t>
      </w:r>
      <w:r w:rsidR="001D209D" w:rsidRPr="00B3496E">
        <w:rPr>
          <w:rFonts w:ascii="Courier New" w:hAnsi="Courier New" w:cs="Courier New"/>
          <w:b/>
          <w:i/>
          <w:color w:val="FF0000"/>
          <w:lang w:val="en-US"/>
        </w:rPr>
        <w:t> </w:t>
      </w:r>
      <w:r w:rsidRPr="00B3496E">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3496E" w:rsidRDefault="00984BDB" w:rsidP="00B46D58">
      <w:pPr>
        <w:widowControl w:val="0"/>
        <w:spacing w:after="160"/>
        <w:ind w:firstLine="567"/>
        <w:jc w:val="both"/>
        <w:rPr>
          <w:rFonts w:ascii="GHEA Grapalat" w:hAnsi="GHEA Grapalat"/>
          <w:b/>
          <w:i/>
          <w:color w:val="FF0000"/>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3496E">
      <w:pPr>
        <w:widowControl w:val="0"/>
        <w:contextualSpacing/>
        <w:jc w:val="center"/>
        <w:rPr>
          <w:rFonts w:ascii="GHEA Grapalat" w:hAnsi="GHEA Grapalat"/>
          <w:b/>
        </w:rPr>
      </w:pPr>
      <w:r w:rsidRPr="009044F1">
        <w:rPr>
          <w:rFonts w:ascii="GHEA Grapalat" w:hAnsi="GHEA Grapalat"/>
          <w:b/>
        </w:rPr>
        <w:lastRenderedPageBreak/>
        <w:t>СОДЕРЖАНИЕ</w:t>
      </w:r>
    </w:p>
    <w:p w:rsidR="00B3496E" w:rsidRPr="00B85C39" w:rsidRDefault="00B3496E" w:rsidP="00B3496E">
      <w:pPr>
        <w:pStyle w:val="BodyText"/>
        <w:spacing w:after="0"/>
        <w:ind w:right="-7"/>
        <w:contextualSpacing/>
        <w:jc w:val="center"/>
        <w:rPr>
          <w:rFonts w:ascii="GHEA Grapalat" w:hAnsi="GHEA Grapalat"/>
          <w:b/>
        </w:rPr>
      </w:pPr>
      <w:r>
        <w:rPr>
          <w:rFonts w:ascii="GHEA Grapalat" w:hAnsi="GHEA Grapalat"/>
          <w:b/>
        </w:rPr>
        <w:t xml:space="preserve">ПРИГЛАШЕНИЯ </w:t>
      </w:r>
      <w:r w:rsidRPr="00B85C39">
        <w:rPr>
          <w:rFonts w:ascii="GHEA Grapalat" w:hAnsi="GHEA Grapalat"/>
          <w:b/>
        </w:rPr>
        <w:t xml:space="preserve">НА ЗАПРОС КОТИРОВОК, ОБЪЯВЛЕННЫЙ С ЦЕЛЬЮ ПРИОБРЕТЕНИЯ </w:t>
      </w:r>
      <w:r w:rsidR="006F46C0" w:rsidRPr="006F46C0">
        <w:rPr>
          <w:rFonts w:ascii="GHEA Grapalat" w:hAnsi="GHEA Grapalat"/>
          <w:b/>
        </w:rPr>
        <w:t xml:space="preserve">РЕАГЕНТОВ И ЛАБОРАТОРНЫХ ПРИНАДЛЕЖНОСТЕЙ </w:t>
      </w:r>
      <w:r w:rsidR="006F46C0" w:rsidRPr="00B85C39">
        <w:rPr>
          <w:rFonts w:ascii="GHEA Grapalat" w:hAnsi="GHEA Grapalat"/>
          <w:b/>
        </w:rPr>
        <w:t xml:space="preserve">ДЛЯ НУЖД ГНО «НАЦИОНАЛЬНОГО ЦЕНТРА </w:t>
      </w:r>
      <w:r w:rsidRPr="00B85C39">
        <w:rPr>
          <w:rFonts w:ascii="GHEA Grapalat" w:hAnsi="GHEA Grapalat"/>
          <w:b/>
        </w:rPr>
        <w:t>ПО КОНТРОЛЮ И ПРОФИЛАКТИКЕ ЗАБОЛЕВАНИЙ» МЗ РА</w:t>
      </w:r>
    </w:p>
    <w:p w:rsidR="00C67E80" w:rsidRPr="009044F1" w:rsidRDefault="00C67E80" w:rsidP="00B3496E">
      <w:pPr>
        <w:widowControl w:val="0"/>
        <w:contextualSpacing/>
        <w:jc w:val="center"/>
        <w:rPr>
          <w:rFonts w:ascii="GHEA Grapalat" w:hAnsi="GHEA Grapalat" w:cs="Sylfaen"/>
          <w:b/>
        </w:rPr>
      </w:pPr>
    </w:p>
    <w:p w:rsidR="00096865" w:rsidRPr="008842CE" w:rsidRDefault="00096865" w:rsidP="00B3496E">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3496E">
      <w:pPr>
        <w:widowControl w:val="0"/>
        <w:contextualSpacing/>
        <w:jc w:val="center"/>
        <w:rPr>
          <w:rFonts w:ascii="GHEA Grapalat" w:hAnsi="GHEA Grapalat"/>
          <w:b/>
        </w:rPr>
      </w:pPr>
    </w:p>
    <w:p w:rsidR="00520F57" w:rsidRDefault="00520F57" w:rsidP="00B3496E">
      <w:pPr>
        <w:widowControl w:val="0"/>
        <w:contextualSpacing/>
        <w:jc w:val="center"/>
        <w:rPr>
          <w:rFonts w:ascii="GHEA Grapalat" w:hAnsi="GHEA Grapalat"/>
          <w:b/>
        </w:rPr>
      </w:pPr>
    </w:p>
    <w:p w:rsidR="008842CE" w:rsidRPr="00374F4A" w:rsidRDefault="00CA590C" w:rsidP="00B3496E">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496E">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97430">
        <w:rPr>
          <w:rFonts w:ascii="GHEA Grapalat" w:hAnsi="GHEA Grapalat"/>
          <w:b/>
        </w:rPr>
        <w:t>ЗАПРОС КОТИРОВОК</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3496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B3496E">
      <w:pPr>
        <w:contextualSpacing/>
        <w:rPr>
          <w:rFonts w:ascii="GHEA Grapalat" w:hAnsi="GHEA Grapalat"/>
          <w:spacing w:val="-6"/>
        </w:rPr>
      </w:pPr>
    </w:p>
    <w:p w:rsidR="00096865" w:rsidRPr="006D2DF7" w:rsidRDefault="00E17B7F" w:rsidP="00B3496E">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90D08">
        <w:rPr>
          <w:rFonts w:ascii="GHEA Grapalat" w:hAnsi="GHEA Grapalat"/>
          <w:b/>
          <w:sz w:val="22"/>
          <w:szCs w:val="22"/>
        </w:rPr>
        <w:t>«</w:t>
      </w:r>
      <w:r w:rsidR="0027576D">
        <w:rPr>
          <w:rFonts w:ascii="GHEA Grapalat" w:hAnsi="GHEA Grapalat"/>
          <w:b/>
          <w:sz w:val="22"/>
          <w:szCs w:val="22"/>
        </w:rPr>
        <w:t>GHAPDzB-HVKAK-2022-45</w:t>
      </w:r>
      <w:r w:rsidR="00063EE9">
        <w:rPr>
          <w:rFonts w:ascii="GHEA Grapalat" w:hAnsi="GHEA Grapalat"/>
          <w:b/>
          <w:sz w:val="22"/>
          <w:szCs w:val="22"/>
        </w:rPr>
        <w:t>»</w:t>
      </w:r>
      <w:r w:rsidR="00865F28" w:rsidRPr="008E26C8">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B3496E">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5F28"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865F28" w:rsidRPr="00E063D7">
        <w:rPr>
          <w:rStyle w:val="Emphasis"/>
          <w:rFonts w:ascii="GHEA Grapalat" w:hAnsi="GHEA Grapalat" w:cs="Arial"/>
          <w:b/>
          <w:bCs/>
          <w:i w:val="0"/>
          <w:color w:val="0D0D0D" w:themeColor="text1" w:themeTint="F2"/>
          <w:sz w:val="22"/>
          <w:szCs w:val="22"/>
          <w:shd w:val="clear" w:color="auto" w:fill="FFFFFF"/>
        </w:rPr>
        <w:t>МЗ РА</w:t>
      </w:r>
      <w:r w:rsidR="00865F2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3496E">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3496E">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7092E" w:rsidRDefault="00A81DD5" w:rsidP="00B3496E">
      <w:pPr>
        <w:pStyle w:val="BodyTextIndent2"/>
        <w:widowControl w:val="0"/>
        <w:spacing w:line="240" w:lineRule="auto"/>
        <w:ind w:firstLine="567"/>
        <w:contextualSpacing/>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r w:rsidR="0017092E" w:rsidRPr="00E063D7">
        <w:rPr>
          <w:rFonts w:ascii="GHEA Grapalat" w:hAnsi="GHEA Grapalat"/>
          <w:b/>
          <w:sz w:val="22"/>
          <w:szCs w:val="22"/>
          <w:lang w:val="hy-AM"/>
        </w:rPr>
        <w:t>procurement@ncdc.am</w:t>
      </w:r>
    </w:p>
    <w:p w:rsidR="00096865" w:rsidRPr="009044F1" w:rsidRDefault="00F5653D" w:rsidP="00B3496E">
      <w:pPr>
        <w:widowControl w:val="0"/>
        <w:contextualSpacing/>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3496E">
      <w:pPr>
        <w:pStyle w:val="Heading3"/>
        <w:keepNext w:val="0"/>
        <w:widowControl w:val="0"/>
        <w:spacing w:line="240" w:lineRule="auto"/>
        <w:contextualSpacing/>
        <w:rPr>
          <w:rFonts w:ascii="GHEA Grapalat" w:hAnsi="GHEA Grapalat"/>
          <w:sz w:val="24"/>
          <w:szCs w:val="24"/>
        </w:rPr>
      </w:pPr>
    </w:p>
    <w:p w:rsidR="00096865" w:rsidRPr="009044F1" w:rsidRDefault="00F63BBB" w:rsidP="00B3496E">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Default="00845AA5" w:rsidP="00B3496E">
      <w:pPr>
        <w:pStyle w:val="Heading3"/>
        <w:keepNext w:val="0"/>
        <w:widowControl w:val="0"/>
        <w:tabs>
          <w:tab w:val="left" w:pos="1134"/>
        </w:tabs>
        <w:spacing w:line="240" w:lineRule="auto"/>
        <w:ind w:firstLine="567"/>
        <w:contextualSpacing/>
        <w:jc w:val="both"/>
        <w:rPr>
          <w:rFonts w:ascii="GHEA Grapalat" w:hAnsi="GHEA Grapalat"/>
          <w:i w:val="0"/>
          <w:sz w:val="24"/>
          <w:szCs w:val="24"/>
          <w:lang w:val="en-US"/>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7272E" w:rsidRPr="00F7272E">
        <w:rPr>
          <w:rFonts w:ascii="GHEA Grapalat" w:hAnsi="GHEA Grapalat"/>
          <w:b/>
          <w:i w:val="0"/>
          <w:sz w:val="24"/>
          <w:szCs w:val="24"/>
        </w:rPr>
        <w:t>реагентов и лабораторных принадлежностей</w:t>
      </w:r>
      <w:r w:rsidR="00F7272E" w:rsidRPr="00F7272E">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17092E" w:rsidRPr="0017092E">
        <w:rPr>
          <w:rFonts w:ascii="GHEA Grapalat" w:hAnsi="GHEA Grapalat"/>
          <w:b/>
          <w:i w:val="0"/>
          <w:color w:val="0D0D0D" w:themeColor="text1" w:themeTint="F2"/>
          <w:sz w:val="22"/>
          <w:szCs w:val="22"/>
        </w:rPr>
        <w:t xml:space="preserve">ГНО «Национальнцентром по контролю и профилактике заболеваний» </w:t>
      </w:r>
      <w:r w:rsidR="0017092E" w:rsidRPr="0017092E">
        <w:rPr>
          <w:rStyle w:val="Emphasis"/>
          <w:rFonts w:ascii="GHEA Grapalat" w:hAnsi="GHEA Grapalat" w:cs="Arial"/>
          <w:b/>
          <w:bCs/>
          <w:color w:val="0D0D0D" w:themeColor="text1" w:themeTint="F2"/>
          <w:sz w:val="22"/>
          <w:szCs w:val="22"/>
          <w:shd w:val="clear" w:color="auto" w:fill="FFFFFF"/>
        </w:rPr>
        <w:t>МЗ РА</w:t>
      </w:r>
      <w:r w:rsidRPr="0017092E">
        <w:rPr>
          <w:rFonts w:ascii="GHEA Grapalat" w:hAnsi="GHEA Grapalat"/>
          <w:i w:val="0"/>
          <w:sz w:val="24"/>
          <w:szCs w:val="24"/>
        </w:rPr>
        <w:t>, к</w:t>
      </w:r>
      <w:r w:rsidRPr="009044F1">
        <w:rPr>
          <w:rFonts w:ascii="GHEA Grapalat" w:hAnsi="GHEA Grapalat"/>
          <w:i w:val="0"/>
          <w:sz w:val="24"/>
          <w:szCs w:val="24"/>
        </w:rPr>
        <w:t>оторые сгруппированы в</w:t>
      </w:r>
      <w:r w:rsidR="00647E10">
        <w:rPr>
          <w:rFonts w:ascii="GHEA Grapalat" w:hAnsi="GHEA Grapalat"/>
          <w:i w:val="0"/>
          <w:sz w:val="24"/>
          <w:szCs w:val="24"/>
        </w:rPr>
        <w:t xml:space="preserve"> </w:t>
      </w:r>
      <w:r w:rsidR="004C4BD6" w:rsidRPr="004C4BD6">
        <w:rPr>
          <w:rFonts w:ascii="GHEA Grapalat" w:hAnsi="GHEA Grapalat"/>
          <w:i w:val="0"/>
          <w:sz w:val="24"/>
          <w:szCs w:val="24"/>
        </w:rPr>
        <w:t>4</w:t>
      </w:r>
      <w:r w:rsidR="00456686" w:rsidRPr="00456686">
        <w:rPr>
          <w:rFonts w:ascii="GHEA Grapalat" w:hAnsi="GHEA Grapalat"/>
          <w:i w:val="0"/>
          <w:sz w:val="24"/>
          <w:szCs w:val="24"/>
        </w:rPr>
        <w:t>3</w:t>
      </w:r>
      <w:r w:rsidRPr="009044F1">
        <w:rPr>
          <w:rFonts w:ascii="GHEA Grapalat" w:hAnsi="GHEA Grapalat"/>
          <w:i w:val="0"/>
          <w:sz w:val="24"/>
          <w:szCs w:val="24"/>
        </w:rPr>
        <w:t xml:space="preserve"> лот</w:t>
      </w:r>
      <w:r w:rsidR="00647E10">
        <w:rPr>
          <w:rFonts w:ascii="GHEA Grapalat" w:hAnsi="GHEA Grapalat"/>
          <w:i w:val="0"/>
          <w:sz w:val="24"/>
          <w:szCs w:val="24"/>
        </w:rPr>
        <w:t>а</w:t>
      </w:r>
      <w:r w:rsidRPr="009044F1">
        <w:rPr>
          <w:rFonts w:ascii="GHEA Grapalat" w:hAnsi="GHEA Grapalat"/>
          <w:i w:val="0"/>
          <w:sz w:val="24"/>
          <w:szCs w:val="24"/>
        </w:rPr>
        <w:t xml:space="preserve"> </w:t>
      </w:r>
      <w:r w:rsidR="006B28FF">
        <w:rPr>
          <w:rFonts w:ascii="GHEA Grapalat" w:hAnsi="GHEA Grapalat"/>
          <w:i w:val="0"/>
          <w:sz w:val="24"/>
          <w:szCs w:val="24"/>
        </w:rPr>
        <w:t>(согласно прикрепленному Приложению № 1)</w:t>
      </w:r>
      <w:r w:rsidRPr="009044F1">
        <w:rPr>
          <w:rFonts w:ascii="GHEA Grapalat" w:hAnsi="GHEA Grapalat"/>
          <w:i w:val="0"/>
          <w:sz w:val="24"/>
          <w:szCs w:val="24"/>
        </w:rPr>
        <w:t>:</w:t>
      </w:r>
    </w:p>
    <w:p w:rsidR="00C57E5B" w:rsidRPr="00C57E5B" w:rsidRDefault="00C57E5B" w:rsidP="00C57E5B">
      <w:pPr>
        <w:rPr>
          <w:lang w:val="en-US"/>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3496E">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3496E">
            <w:pPr>
              <w:pStyle w:val="BodyTextIndent2"/>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4C4BD6" w:rsidRDefault="00096865" w:rsidP="004C4BD6">
            <w:pPr>
              <w:pStyle w:val="BodyTextIndent2"/>
              <w:widowControl w:val="0"/>
              <w:spacing w:line="240" w:lineRule="auto"/>
              <w:ind w:firstLine="0"/>
              <w:contextualSpacing/>
              <w:jc w:val="center"/>
              <w:rPr>
                <w:rFonts w:ascii="GHEA Grapalat" w:hAnsi="GHEA Grapalat"/>
                <w:sz w:val="24"/>
                <w:szCs w:val="24"/>
                <w:lang w:val="en-US"/>
              </w:rPr>
            </w:pPr>
            <w:r w:rsidRPr="009044F1">
              <w:rPr>
                <w:rFonts w:ascii="GHEA Grapalat" w:hAnsi="GHEA Grapalat"/>
                <w:sz w:val="24"/>
                <w:szCs w:val="24"/>
              </w:rPr>
              <w:t>1</w:t>
            </w:r>
            <w:r w:rsidR="00F95899">
              <w:rPr>
                <w:rFonts w:ascii="GHEA Grapalat" w:hAnsi="GHEA Grapalat"/>
                <w:sz w:val="24"/>
                <w:szCs w:val="24"/>
              </w:rPr>
              <w:t>-</w:t>
            </w:r>
            <w:r w:rsidR="004C4BD6">
              <w:rPr>
                <w:rFonts w:ascii="GHEA Grapalat" w:hAnsi="GHEA Grapalat"/>
                <w:sz w:val="24"/>
                <w:szCs w:val="24"/>
                <w:lang w:val="en-US"/>
              </w:rPr>
              <w:t>4</w:t>
            </w:r>
            <w:r w:rsidR="00456686">
              <w:rPr>
                <w:rFonts w:ascii="GHEA Grapalat" w:hAnsi="GHEA Grapalat"/>
                <w:sz w:val="24"/>
                <w:szCs w:val="24"/>
                <w:lang w:val="en-US"/>
              </w:rPr>
              <w:t>3</w:t>
            </w:r>
          </w:p>
        </w:tc>
        <w:tc>
          <w:tcPr>
            <w:tcW w:w="7704" w:type="dxa"/>
            <w:vAlign w:val="center"/>
          </w:tcPr>
          <w:p w:rsidR="00096865" w:rsidRPr="00F95899" w:rsidRDefault="00F95899" w:rsidP="00B3496E">
            <w:pPr>
              <w:pStyle w:val="BodyTextIndent2"/>
              <w:widowControl w:val="0"/>
              <w:spacing w:line="240" w:lineRule="auto"/>
              <w:ind w:firstLine="0"/>
              <w:contextualSpacing/>
              <w:rPr>
                <w:rFonts w:ascii="GHEA Grapalat" w:hAnsi="GHEA Grapalat"/>
                <w:b/>
                <w:sz w:val="24"/>
                <w:szCs w:val="24"/>
                <w:vertAlign w:val="subscript"/>
              </w:rPr>
            </w:pPr>
            <w:r w:rsidRPr="00F95899">
              <w:rPr>
                <w:rFonts w:ascii="GHEA Grapalat" w:hAnsi="GHEA Grapalat"/>
                <w:b/>
                <w:i/>
                <w:sz w:val="24"/>
                <w:szCs w:val="24"/>
              </w:rPr>
              <w:t>согласно прикрепленному Приложению № 1</w:t>
            </w:r>
          </w:p>
        </w:tc>
      </w:tr>
    </w:tbl>
    <w:p w:rsidR="00096865" w:rsidRPr="009044F1" w:rsidRDefault="00816505" w:rsidP="00B3496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3496E">
      <w:pPr>
        <w:widowControl w:val="0"/>
        <w:ind w:firstLine="567"/>
        <w:contextualSpacing/>
        <w:jc w:val="center"/>
        <w:rPr>
          <w:rFonts w:ascii="GHEA Grapalat" w:hAnsi="GHEA Grapalat" w:cs="Sylfaen"/>
          <w:i/>
        </w:rPr>
      </w:pPr>
    </w:p>
    <w:p w:rsidR="00096865" w:rsidRPr="009044F1" w:rsidRDefault="00693101" w:rsidP="00B3496E">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3496E">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3496E">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3496E">
      <w:pPr>
        <w:widowControl w:val="0"/>
        <w:tabs>
          <w:tab w:val="left" w:pos="1134"/>
        </w:tabs>
        <w:ind w:firstLine="567"/>
        <w:contextualSpacing/>
        <w:jc w:val="both"/>
        <w:rPr>
          <w:rFonts w:ascii="GHEA Grapalat" w:hAnsi="GHEA Grapalat"/>
        </w:rPr>
      </w:pPr>
      <w:r w:rsidRPr="009044F1">
        <w:rPr>
          <w:rFonts w:ascii="GHEA Grapalat" w:hAnsi="GHEA Grapalat"/>
        </w:rPr>
        <w:lastRenderedPageBreak/>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3496E">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3496E">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3496E">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A80223" w:rsidRDefault="00096865" w:rsidP="00B3496E">
      <w:pPr>
        <w:widowControl w:val="0"/>
        <w:tabs>
          <w:tab w:val="left" w:pos="1134"/>
        </w:tabs>
        <w:ind w:firstLine="567"/>
        <w:contextualSpacing/>
        <w:jc w:val="both"/>
        <w:rPr>
          <w:rFonts w:ascii="GHEA Grapalat" w:hAnsi="GHEA Grapalat" w:cs="Arial Armenian"/>
          <w:b/>
          <w:color w:val="FF0000"/>
        </w:rPr>
      </w:pPr>
      <w:r w:rsidRPr="00A80223">
        <w:rPr>
          <w:rFonts w:ascii="GHEA Grapalat" w:hAnsi="GHEA Grapalat"/>
          <w:b/>
          <w:color w:val="FF0000"/>
        </w:rPr>
        <w:t>2.4</w:t>
      </w:r>
      <w:r w:rsidR="00D13662" w:rsidRPr="00A80223">
        <w:rPr>
          <w:rFonts w:ascii="GHEA Grapalat" w:hAnsi="GHEA Grapalat"/>
          <w:b/>
          <w:color w:val="FF0000"/>
        </w:rPr>
        <w:t>.</w:t>
      </w:r>
      <w:r w:rsidR="00E1385B" w:rsidRPr="00A80223">
        <w:rPr>
          <w:rFonts w:ascii="GHEA Grapalat" w:hAnsi="GHEA Grapalat"/>
          <w:b/>
          <w:color w:val="FF0000"/>
        </w:rPr>
        <w:tab/>
      </w:r>
      <w:r w:rsidRPr="00A80223">
        <w:rPr>
          <w:rFonts w:ascii="GHEA Grapalat" w:hAnsi="GHEA Grapalat"/>
          <w:b/>
          <w:color w:val="FF0000"/>
        </w:rPr>
        <w:t>Участник</w:t>
      </w:r>
      <w:r w:rsidR="000C3F69" w:rsidRPr="00A80223">
        <w:rPr>
          <w:rFonts w:ascii="GHEA Grapalat" w:hAnsi="GHEA Grapalat"/>
          <w:b/>
          <w:color w:val="FF0000"/>
        </w:rPr>
        <w:t>,</w:t>
      </w:r>
      <w:r w:rsidRPr="00A80223">
        <w:rPr>
          <w:rFonts w:ascii="GHEA Grapalat" w:hAnsi="GHEA Grapalat"/>
          <w:b/>
          <w:color w:val="FF0000"/>
        </w:rPr>
        <w:t xml:space="preserve"> </w:t>
      </w:r>
      <w:r w:rsidR="002C1D72" w:rsidRPr="00A80223">
        <w:rPr>
          <w:rFonts w:ascii="GHEA Grapalat" w:hAnsi="GHEA Grapalat"/>
          <w:b/>
          <w:color w:val="FF0000"/>
        </w:rPr>
        <w:t xml:space="preserve">в случае признания </w:t>
      </w:r>
      <w:r w:rsidR="00876D7D" w:rsidRPr="00A80223">
        <w:rPr>
          <w:rFonts w:ascii="GHEA Grapalat" w:hAnsi="GHEA Grapalat"/>
          <w:b/>
          <w:color w:val="FF0000"/>
        </w:rPr>
        <w:t>ото</w:t>
      </w:r>
      <w:r w:rsidR="002C1D72" w:rsidRPr="00A80223">
        <w:rPr>
          <w:rFonts w:ascii="GHEA Grapalat" w:hAnsi="GHEA Grapalat"/>
          <w:b/>
          <w:color w:val="FF0000"/>
        </w:rPr>
        <w:t>бранным участником</w:t>
      </w:r>
      <w:r w:rsidR="000C3F69" w:rsidRPr="00A80223">
        <w:rPr>
          <w:rFonts w:ascii="GHEA Grapalat" w:hAnsi="GHEA Grapalat"/>
          <w:b/>
          <w:color w:val="FF0000"/>
        </w:rPr>
        <w:t>,</w:t>
      </w:r>
      <w:r w:rsidR="002C1D72" w:rsidRPr="00A80223">
        <w:rPr>
          <w:rFonts w:ascii="GHEA Grapalat" w:hAnsi="GHEA Grapalat"/>
          <w:b/>
          <w:color w:val="FF0000"/>
        </w:rPr>
        <w:t xml:space="preserve"> в срок</w:t>
      </w:r>
      <w:r w:rsidR="00BB67B5" w:rsidRPr="00A80223">
        <w:rPr>
          <w:rFonts w:ascii="GHEA Grapalat" w:hAnsi="GHEA Grapalat"/>
          <w:b/>
          <w:color w:val="FF0000"/>
        </w:rPr>
        <w:t>и</w:t>
      </w:r>
      <w:r w:rsidR="002C1D72" w:rsidRPr="00A80223">
        <w:rPr>
          <w:rFonts w:ascii="GHEA Grapalat" w:hAnsi="GHEA Grapalat"/>
          <w:b/>
          <w:color w:val="FF0000"/>
        </w:rPr>
        <w:t xml:space="preserve"> и порядке, </w:t>
      </w:r>
      <w:r w:rsidR="002C1D72" w:rsidRPr="00A80223">
        <w:rPr>
          <w:rFonts w:ascii="GHEA Grapalat" w:hAnsi="GHEA Grapalat"/>
          <w:b/>
          <w:color w:val="FF0000"/>
        </w:rPr>
        <w:lastRenderedPageBreak/>
        <w:t>установленны</w:t>
      </w:r>
      <w:r w:rsidR="00180D64" w:rsidRPr="00A80223">
        <w:rPr>
          <w:rFonts w:ascii="GHEA Grapalat" w:hAnsi="GHEA Grapalat"/>
          <w:b/>
          <w:color w:val="FF0000"/>
        </w:rPr>
        <w:t>ми</w:t>
      </w:r>
      <w:r w:rsidR="002C1D72" w:rsidRPr="00A80223">
        <w:rPr>
          <w:rFonts w:ascii="GHEA Grapalat" w:hAnsi="GHEA Grapalat"/>
          <w:b/>
          <w:color w:val="FF0000"/>
        </w:rPr>
        <w:t xml:space="preserve"> статьей 35 </w:t>
      </w:r>
      <w:r w:rsidR="00876D7D" w:rsidRPr="00A80223">
        <w:rPr>
          <w:rFonts w:ascii="GHEA Grapalat" w:hAnsi="GHEA Grapalat"/>
          <w:b/>
          <w:color w:val="FF0000"/>
        </w:rPr>
        <w:t>З</w:t>
      </w:r>
      <w:r w:rsidR="002C1D72" w:rsidRPr="00A80223">
        <w:rPr>
          <w:rFonts w:ascii="GHEA Grapalat" w:hAnsi="GHEA Grapalat"/>
          <w:b/>
          <w:color w:val="FF0000"/>
        </w:rPr>
        <w:t xml:space="preserve">акона, </w:t>
      </w:r>
      <w:r w:rsidR="00466F7A" w:rsidRPr="00A80223">
        <w:rPr>
          <w:rFonts w:ascii="GHEA Grapalat" w:hAnsi="GHEA Grapalat"/>
          <w:b/>
          <w:color w:val="FF0000"/>
        </w:rPr>
        <w:t xml:space="preserve">представляет </w:t>
      </w:r>
      <w:r w:rsidR="002C1D72" w:rsidRPr="00A80223">
        <w:rPr>
          <w:rFonts w:ascii="GHEA Grapalat" w:hAnsi="GHEA Grapalat"/>
          <w:b/>
          <w:color w:val="FF0000"/>
        </w:rPr>
        <w:t>обеспеч</w:t>
      </w:r>
      <w:r w:rsidR="00466F7A" w:rsidRPr="00A80223">
        <w:rPr>
          <w:rFonts w:ascii="GHEA Grapalat" w:hAnsi="GHEA Grapalat"/>
          <w:b/>
          <w:color w:val="FF0000"/>
        </w:rPr>
        <w:t>ение</w:t>
      </w:r>
      <w:r w:rsidR="002C1D72" w:rsidRPr="00A80223">
        <w:rPr>
          <w:rFonts w:ascii="GHEA Grapalat" w:hAnsi="GHEA Grapalat"/>
          <w:b/>
          <w:color w:val="FF0000"/>
        </w:rPr>
        <w:t xml:space="preserve"> квалификаци</w:t>
      </w:r>
      <w:r w:rsidR="00466F7A" w:rsidRPr="00A80223">
        <w:rPr>
          <w:rFonts w:ascii="GHEA Grapalat" w:hAnsi="GHEA Grapalat"/>
          <w:b/>
          <w:color w:val="FF0000"/>
        </w:rPr>
        <w:t>и</w:t>
      </w:r>
      <w:r w:rsidR="002C1D72" w:rsidRPr="00A80223">
        <w:rPr>
          <w:rFonts w:ascii="GHEA Grapalat" w:hAnsi="GHEA Grapalat"/>
          <w:b/>
          <w:color w:val="FF0000"/>
        </w:rPr>
        <w:t xml:space="preserve"> в размере </w:t>
      </w:r>
      <w:r w:rsidR="00A425E2" w:rsidRPr="00A80223">
        <w:rPr>
          <w:rFonts w:ascii="GHEA Grapalat" w:hAnsi="GHEA Grapalat"/>
          <w:b/>
          <w:color w:val="FF0000"/>
        </w:rPr>
        <w:t>15 проценто</w:t>
      </w:r>
      <w:r w:rsidR="00A80223" w:rsidRPr="00A80223">
        <w:rPr>
          <w:rFonts w:ascii="GHEA Grapalat" w:hAnsi="GHEA Grapalat"/>
          <w:b/>
          <w:color w:val="FF0000"/>
        </w:rPr>
        <w:t xml:space="preserve">в </w:t>
      </w:r>
      <w:r w:rsidR="00A425E2" w:rsidRPr="00A80223">
        <w:rPr>
          <w:rFonts w:ascii="GHEA Grapalat" w:hAnsi="GHEA Grapalat"/>
          <w:b/>
          <w:color w:val="FF0000"/>
        </w:rPr>
        <w:t>представленного им ценового предложения.</w:t>
      </w:r>
      <w:r w:rsidR="00A425E2" w:rsidRPr="00A80223">
        <w:rPr>
          <w:b/>
          <w:color w:val="FF0000"/>
        </w:rPr>
        <w:t xml:space="preserve"> </w:t>
      </w:r>
      <w:r w:rsidR="00A425E2" w:rsidRPr="00A80223">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A80223">
        <w:rPr>
          <w:rFonts w:ascii="GHEA Grapalat" w:hAnsi="GHEA Grapalat"/>
          <w:b/>
          <w:color w:val="FF0000"/>
        </w:rPr>
        <w:t>.</w:t>
      </w:r>
    </w:p>
    <w:p w:rsidR="000A6B75" w:rsidRPr="009044F1" w:rsidRDefault="000A6B75" w:rsidP="00B3496E">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3496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3496E">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3496E">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3496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148D0" w:rsidRDefault="00B148D0"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14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14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w:t>
      </w:r>
      <w:r w:rsidR="00F9791A" w:rsidRPr="00F9791A">
        <w:rPr>
          <w:rFonts w:ascii="GHEA Grapalat" w:hAnsi="GHEA Grapalat"/>
          <w:lang w:val="hy-AM"/>
        </w:rPr>
        <w:lastRenderedPageBreak/>
        <w:t>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148D0">
      <w:pPr>
        <w:widowControl w:val="0"/>
        <w:contextualSpacing/>
        <w:jc w:val="center"/>
        <w:rPr>
          <w:rFonts w:ascii="GHEA Grapalat" w:hAnsi="GHEA Grapalat"/>
          <w:b/>
        </w:rPr>
      </w:pPr>
    </w:p>
    <w:p w:rsidR="00096865" w:rsidRPr="00995804" w:rsidRDefault="00955A1E" w:rsidP="00B148D0">
      <w:pPr>
        <w:widowControl w:val="0"/>
        <w:contextualSpacing/>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148D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A593A" w:rsidRDefault="00096865" w:rsidP="00B148D0">
      <w:pPr>
        <w:pStyle w:val="BodyTextIndent2"/>
        <w:widowControl w:val="0"/>
        <w:spacing w:line="240" w:lineRule="auto"/>
        <w:ind w:firstLine="567"/>
        <w:contextualSpacing/>
        <w:rPr>
          <w:rFonts w:ascii="GHEA Grapalat" w:hAnsi="GHEA Grapalat" w:cs="Sylfaen"/>
          <w:b/>
          <w:sz w:val="24"/>
          <w:szCs w:val="24"/>
        </w:rPr>
      </w:pPr>
      <w:r w:rsidRPr="002A593A">
        <w:rPr>
          <w:rFonts w:ascii="GHEA Grapalat" w:hAnsi="GHEA Grapalat"/>
          <w:b/>
          <w:sz w:val="24"/>
          <w:szCs w:val="24"/>
        </w:rPr>
        <w:t>Участник может подать заявку как для каждого лота, так и для нескольких или всех лотов.</w:t>
      </w:r>
      <w:r w:rsidR="00AA7117" w:rsidRPr="002A593A">
        <w:rPr>
          <w:rFonts w:ascii="GHEA Grapalat" w:hAnsi="GHEA Grapalat"/>
          <w:b/>
          <w:sz w:val="24"/>
          <w:szCs w:val="24"/>
        </w:rPr>
        <w:t xml:space="preserve"> </w:t>
      </w:r>
    </w:p>
    <w:p w:rsidR="00096865" w:rsidRPr="009044F1" w:rsidRDefault="000946A3" w:rsidP="00B148D0">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148D0">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00F">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B148D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2A593A" w:rsidRPr="00BA5065">
        <w:rPr>
          <w:rFonts w:ascii="GHEA Grapalat" w:hAnsi="GHEA Grapalat"/>
          <w:b/>
          <w:sz w:val="24"/>
          <w:szCs w:val="24"/>
        </w:rPr>
        <w:t>г.Ереван, ул. М.Гераци, д. 12</w:t>
      </w:r>
      <w:r w:rsidR="002A593A">
        <w:rPr>
          <w:rFonts w:ascii="GHEA Grapalat" w:hAnsi="GHEA Grapalat"/>
          <w:sz w:val="24"/>
          <w:szCs w:val="24"/>
        </w:rPr>
        <w:t xml:space="preserve"> </w:t>
      </w:r>
      <w:r>
        <w:rPr>
          <w:rFonts w:ascii="GHEA Grapalat" w:hAnsi="GHEA Grapalat"/>
          <w:sz w:val="24"/>
          <w:szCs w:val="24"/>
        </w:rPr>
        <w:t xml:space="preserve">не позднее, чем </w:t>
      </w:r>
      <w:r w:rsidR="00BA5065" w:rsidRPr="00BA5065">
        <w:rPr>
          <w:rFonts w:ascii="GHEA Grapalat" w:hAnsi="GHEA Grapalat"/>
          <w:b/>
          <w:sz w:val="24"/>
          <w:szCs w:val="24"/>
        </w:rPr>
        <w:t>в 1</w:t>
      </w:r>
      <w:r w:rsidR="00CE2EA2">
        <w:rPr>
          <w:rFonts w:ascii="GHEA Grapalat" w:hAnsi="GHEA Grapalat"/>
          <w:b/>
          <w:sz w:val="24"/>
          <w:szCs w:val="24"/>
        </w:rPr>
        <w:t>1</w:t>
      </w:r>
      <w:r w:rsidR="00BA5065" w:rsidRPr="00BA5065">
        <w:rPr>
          <w:rFonts w:ascii="GHEA Grapalat" w:hAnsi="GHEA Grapalat"/>
          <w:b/>
          <w:sz w:val="24"/>
          <w:szCs w:val="24"/>
        </w:rPr>
        <w:t>:30</w:t>
      </w:r>
      <w:r w:rsidRPr="00BA5065">
        <w:rPr>
          <w:rFonts w:ascii="GHEA Grapalat" w:hAnsi="GHEA Grapalat"/>
          <w:b/>
          <w:sz w:val="24"/>
          <w:szCs w:val="24"/>
        </w:rPr>
        <w:t xml:space="preserve"> часов </w:t>
      </w:r>
      <w:r w:rsidR="008C0531" w:rsidRPr="008C0531">
        <w:rPr>
          <w:rFonts w:ascii="GHEA Grapalat" w:hAnsi="GHEA Grapalat"/>
          <w:b/>
          <w:sz w:val="24"/>
          <w:szCs w:val="24"/>
        </w:rPr>
        <w:t>8</w:t>
      </w:r>
      <w:r w:rsidRPr="00BA5065">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B148D0">
      <w:pPr>
        <w:pStyle w:val="BodyTextIndent2"/>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8C0531" w:rsidRPr="000727E2">
        <w:rPr>
          <w:rFonts w:ascii="GHEA Grapalat" w:hAnsi="GHEA Grapalat"/>
          <w:b/>
          <w:sz w:val="24"/>
          <w:szCs w:val="24"/>
        </w:rPr>
        <w:t>Папикян Сирануш</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148D0">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148D0">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148D0">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148D0">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B148D0">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148D0">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148D0">
      <w:pPr>
        <w:pStyle w:val="norm"/>
        <w:widowControl w:val="0"/>
        <w:tabs>
          <w:tab w:val="left" w:pos="1134"/>
        </w:tabs>
        <w:spacing w:line="240" w:lineRule="auto"/>
        <w:ind w:firstLine="284"/>
        <w:contextualSpacing/>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148D0">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117C26">
        <w:rPr>
          <w:rFonts w:ascii="GHEA Grapalat" w:hAnsi="GHEA Grapalat" w:cs="Sylfaen"/>
          <w:sz w:val="24"/>
          <w:szCs w:val="24"/>
        </w:rPr>
        <w:t>;</w:t>
      </w:r>
      <w:r w:rsidR="00932115" w:rsidRPr="008E138A">
        <w:t xml:space="preserve"> </w:t>
      </w:r>
    </w:p>
    <w:p w:rsidR="006C3115" w:rsidRPr="00AA7117" w:rsidRDefault="001C6688" w:rsidP="00BA5065">
      <w:pPr>
        <w:pStyle w:val="norm"/>
        <w:widowControl w:val="0"/>
        <w:tabs>
          <w:tab w:val="left" w:pos="1134"/>
        </w:tabs>
        <w:spacing w:line="240" w:lineRule="auto"/>
        <w:ind w:firstLine="567"/>
        <w:contextualSpacing/>
        <w:rPr>
          <w:rFonts w:ascii="GHEA Grapalat" w:hAnsi="GHEA Grapalat"/>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A5065" w:rsidP="00B148D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A5065" w:rsidP="00B148D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148D0">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148D0">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148D0">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B148D0">
      <w:pPr>
        <w:contextualSpacing/>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A5065">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A5065">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результате чего получается </w:t>
      </w:r>
      <w:r w:rsidRPr="00A14685">
        <w:rPr>
          <w:rFonts w:ascii="GHEA Grapalat" w:hAnsi="GHEA Grapalat"/>
          <w:sz w:val="24"/>
          <w:szCs w:val="24"/>
        </w:rPr>
        <w:lastRenderedPageBreak/>
        <w:t>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A506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A83810">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A83810">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06A27">
        <w:rPr>
          <w:rFonts w:ascii="GHEA Grapalat" w:hAnsi="GHEA Grapalat"/>
          <w:b/>
          <w:sz w:val="24"/>
          <w:szCs w:val="24"/>
        </w:rPr>
        <w:t xml:space="preserve">на </w:t>
      </w:r>
      <w:r w:rsidR="000727E2" w:rsidRPr="000727E2">
        <w:rPr>
          <w:rFonts w:ascii="GHEA Grapalat" w:hAnsi="GHEA Grapalat"/>
          <w:b/>
          <w:sz w:val="24"/>
          <w:szCs w:val="24"/>
        </w:rPr>
        <w:t>8</w:t>
      </w:r>
      <w:r w:rsidRPr="00906A27">
        <w:rPr>
          <w:rFonts w:ascii="GHEA Grapalat" w:hAnsi="GHEA Grapalat"/>
          <w:b/>
          <w:sz w:val="24"/>
          <w:szCs w:val="24"/>
        </w:rPr>
        <w:t>-</w:t>
      </w:r>
      <w:r w:rsidR="000727E2" w:rsidRPr="00A60E95">
        <w:rPr>
          <w:rFonts w:ascii="GHEA Grapalat" w:hAnsi="GHEA Grapalat"/>
          <w:b/>
          <w:sz w:val="24"/>
          <w:szCs w:val="24"/>
        </w:rPr>
        <w:t>о</w:t>
      </w:r>
      <w:r w:rsidRPr="00906A27">
        <w:rPr>
          <w:rFonts w:ascii="GHEA Grapalat" w:hAnsi="GHEA Grapalat"/>
          <w:b/>
          <w:sz w:val="24"/>
          <w:szCs w:val="24"/>
        </w:rPr>
        <w:t xml:space="preserve">й день в </w:t>
      </w:r>
      <w:r w:rsidR="00906A27" w:rsidRPr="00906A27">
        <w:rPr>
          <w:rFonts w:ascii="GHEA Grapalat" w:hAnsi="GHEA Grapalat"/>
          <w:b/>
          <w:sz w:val="24"/>
          <w:szCs w:val="24"/>
        </w:rPr>
        <w:t>1</w:t>
      </w:r>
      <w:r w:rsidR="00CE2EA2">
        <w:rPr>
          <w:rFonts w:ascii="GHEA Grapalat" w:hAnsi="GHEA Grapalat"/>
          <w:b/>
          <w:sz w:val="24"/>
          <w:szCs w:val="24"/>
        </w:rPr>
        <w:t>1</w:t>
      </w:r>
      <w:r w:rsidR="00906A27" w:rsidRPr="00906A27">
        <w:rPr>
          <w:rFonts w:ascii="GHEA Grapalat" w:hAnsi="GHEA Grapalat"/>
          <w:b/>
          <w:sz w:val="24"/>
          <w:szCs w:val="24"/>
        </w:rPr>
        <w:t>:30 часов</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A83810">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A83810">
      <w:pPr>
        <w:widowControl w:val="0"/>
        <w:ind w:firstLine="567"/>
        <w:contextualSpacing/>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A83810">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A83810">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A83810">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A83810">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906A27">
        <w:rPr>
          <w:rFonts w:ascii="GHEA Grapalat" w:hAnsi="GHEA Grapalat"/>
          <w:i w:val="0"/>
          <w:sz w:val="24"/>
          <w:szCs w:val="24"/>
        </w:rPr>
        <w:t>,</w:t>
      </w:r>
      <w:r w:rsidRPr="009044F1">
        <w:rPr>
          <w:rFonts w:ascii="GHEA Grapalat" w:hAnsi="GHEA Grapalat"/>
          <w:i w:val="0"/>
          <w:sz w:val="24"/>
          <w:szCs w:val="24"/>
        </w:rPr>
        <w:t xml:space="preserve"> </w:t>
      </w:r>
      <w:r w:rsidR="00906A27"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A83810">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Pr="009044F1">
        <w:rPr>
          <w:rFonts w:ascii="GHEA Grapalat" w:hAnsi="GHEA Grapalat"/>
          <w:sz w:val="24"/>
          <w:szCs w:val="24"/>
        </w:rPr>
        <w:lastRenderedPageBreak/>
        <w:t>участники, занявшие последующие места,</w:t>
      </w:r>
    </w:p>
    <w:p w:rsidR="004A4515" w:rsidRPr="00CF6D51" w:rsidRDefault="009B6D58" w:rsidP="00A83810">
      <w:pPr>
        <w:pStyle w:val="norm"/>
        <w:widowControl w:val="0"/>
        <w:tabs>
          <w:tab w:val="left" w:pos="1134"/>
        </w:tabs>
        <w:spacing w:line="240" w:lineRule="auto"/>
        <w:ind w:firstLine="567"/>
        <w:contextualSpacing/>
        <w:rPr>
          <w:rFonts w:ascii="GHEA Grapalat" w:hAnsi="GHEA Grapalat"/>
          <w:sz w:val="24"/>
          <w:szCs w:val="24"/>
        </w:rPr>
      </w:pPr>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A83810">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A8381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A83810">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 xml:space="preserve">(отсканированный) экземпляр </w:t>
      </w:r>
      <w:r w:rsidRPr="00C27BA4">
        <w:rPr>
          <w:rFonts w:ascii="GHEA Grapalat" w:hAnsi="GHEA Grapalat" w:cs="Sylfaen"/>
          <w:sz w:val="24"/>
          <w:szCs w:val="24"/>
        </w:rPr>
        <w:lastRenderedPageBreak/>
        <w:t>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A83810">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A83810">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A83810">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A83810">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A83810">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w:t>
      </w:r>
      <w:r w:rsidRPr="001439BD">
        <w:rPr>
          <w:rFonts w:ascii="GHEA Grapalat" w:hAnsi="GHEA Grapalat"/>
          <w:spacing w:val="-4"/>
          <w:sz w:val="24"/>
          <w:szCs w:val="24"/>
        </w:rPr>
        <w:lastRenderedPageBreak/>
        <w:t>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A83810">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A83810">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06A27" w:rsidRDefault="00A150A9" w:rsidP="00A83810">
      <w:pPr>
        <w:pStyle w:val="BodyTextIndent2"/>
        <w:widowControl w:val="0"/>
        <w:tabs>
          <w:tab w:val="left" w:pos="1276"/>
        </w:tabs>
        <w:spacing w:line="240" w:lineRule="auto"/>
        <w:ind w:firstLine="567"/>
        <w:contextualSpacing/>
        <w:rPr>
          <w:rFonts w:asciiTheme="minorHAnsi" w:hAnsiTheme="minorHAnsi"/>
          <w:b/>
          <w:sz w:val="24"/>
          <w:szCs w:val="24"/>
        </w:rPr>
      </w:pPr>
      <w:r w:rsidRPr="00906A27">
        <w:rPr>
          <w:rFonts w:ascii="GHEA Grapalat" w:hAnsi="GHEA Grapalat"/>
          <w:b/>
          <w:sz w:val="24"/>
          <w:szCs w:val="24"/>
        </w:rPr>
        <w:t>8.</w:t>
      </w:r>
      <w:r w:rsidR="000E624C" w:rsidRPr="00906A27">
        <w:rPr>
          <w:rFonts w:ascii="GHEA Grapalat" w:hAnsi="GHEA Grapalat"/>
          <w:b/>
          <w:sz w:val="24"/>
          <w:szCs w:val="24"/>
          <w:lang w:val="hy-AM"/>
        </w:rPr>
        <w:t>1</w:t>
      </w:r>
      <w:r w:rsidR="00B325AF" w:rsidRPr="00906A27">
        <w:rPr>
          <w:rFonts w:ascii="GHEA Grapalat" w:hAnsi="GHEA Grapalat"/>
          <w:b/>
          <w:sz w:val="24"/>
          <w:szCs w:val="24"/>
        </w:rPr>
        <w:t>8</w:t>
      </w:r>
      <w:r w:rsidRPr="00906A27">
        <w:rPr>
          <w:rFonts w:ascii="GHEA Grapalat" w:hAnsi="GHEA Grapalat"/>
          <w:b/>
          <w:sz w:val="24"/>
          <w:szCs w:val="24"/>
        </w:rPr>
        <w:t>.</w:t>
      </w:r>
      <w:r w:rsidR="00EE0CB1" w:rsidRPr="00906A27">
        <w:rPr>
          <w:rFonts w:ascii="GHEA Grapalat" w:hAnsi="GHEA Grapalat"/>
          <w:b/>
          <w:sz w:val="24"/>
          <w:szCs w:val="24"/>
        </w:rPr>
        <w:tab/>
      </w:r>
      <w:r w:rsidRPr="00906A27">
        <w:rPr>
          <w:rFonts w:ascii="GHEA Grapalat" w:hAnsi="GHEA Grapalat"/>
          <w:b/>
          <w:sz w:val="24"/>
          <w:szCs w:val="24"/>
        </w:rPr>
        <w:t>Оценка заявок и определение отобранного участника осуществляются по отдельным лота</w:t>
      </w:r>
      <w:r w:rsidR="00906A27" w:rsidRPr="00906A27">
        <w:rPr>
          <w:rFonts w:ascii="GHEA Grapalat" w:hAnsi="GHEA Grapalat"/>
          <w:b/>
          <w:sz w:val="24"/>
          <w:szCs w:val="24"/>
        </w:rPr>
        <w:t>м.</w:t>
      </w:r>
    </w:p>
    <w:p w:rsidR="00583092" w:rsidRPr="008C0D41" w:rsidRDefault="00A150A9" w:rsidP="00A83810">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A83810">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A83810">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A83810">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A83810">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06A27">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A83810">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w:t>
      </w:r>
      <w:r w:rsidRPr="009044F1">
        <w:rPr>
          <w:rFonts w:ascii="GHEA Grapalat" w:hAnsi="GHEA Grapalat"/>
        </w:rPr>
        <w:lastRenderedPageBreak/>
        <w:t>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108FE">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108FE">
      <w:pPr>
        <w:pStyle w:val="BodyTextIndent"/>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2B65EB" w:rsidRPr="009044F1" w:rsidRDefault="002B65EB" w:rsidP="00B108FE">
      <w:pPr>
        <w:pStyle w:val="BodyTextIndent"/>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2B65EB" w:rsidRDefault="00A6609C" w:rsidP="002B65E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sidRPr="00D35F08">
        <w:rPr>
          <w:rFonts w:ascii="GHEA Grapalat" w:hAnsi="GHEA Grapalat"/>
          <w:b/>
        </w:rPr>
        <w:t>15 процентам</w:t>
      </w:r>
      <w:r w:rsidR="003D57AD">
        <w:rPr>
          <w:rFonts w:ascii="GHEA Grapalat" w:hAnsi="GHEA Grapalat"/>
        </w:rPr>
        <w:t xml:space="preserve"> </w:t>
      </w:r>
      <w:r w:rsidR="003D57AD" w:rsidRPr="00370E40">
        <w:rPr>
          <w:rFonts w:ascii="GHEA Grapalat" w:hAnsi="GHEA Grapalat"/>
        </w:rPr>
        <w:t xml:space="preserve">ценового предложения отобранного участника. Обеспечение квалификации представляется </w:t>
      </w:r>
      <w:r w:rsidR="003D57AD" w:rsidRPr="00D35F08">
        <w:rPr>
          <w:rFonts w:ascii="GHEA Grapalat" w:hAnsi="GHEA Grapalat"/>
          <w:b/>
        </w:rPr>
        <w:t>в виде соглашения о неустойке (прило</w:t>
      </w:r>
      <w:r w:rsidR="002B65EB" w:rsidRPr="00D35F08">
        <w:rPr>
          <w:rFonts w:ascii="GHEA Grapalat" w:hAnsi="GHEA Grapalat"/>
          <w:b/>
        </w:rPr>
        <w:t>жение 4. 2) или наличных денег.</w:t>
      </w:r>
      <w:r w:rsidR="002B65EB">
        <w:rPr>
          <w:rFonts w:ascii="GHEA Grapalat" w:hAnsi="GHEA Grapalat"/>
        </w:rPr>
        <w:t xml:space="preserve"> </w:t>
      </w:r>
      <w:r w:rsidR="003D57AD" w:rsidRPr="00370E40">
        <w:rPr>
          <w:rFonts w:ascii="GHEA Grapalat" w:hAnsi="GHEA Grapalat"/>
        </w:rPr>
        <w:t xml:space="preserve">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sidRPr="00D35F08">
        <w:rPr>
          <w:rFonts w:ascii="GHEA Grapalat" w:hAnsi="GHEA Grapalat"/>
          <w:b/>
        </w:rPr>
        <w:t>20-го рабочего дня</w:t>
      </w:r>
      <w:r w:rsidR="003D57AD" w:rsidRPr="00B81123">
        <w:rPr>
          <w:rFonts w:ascii="GHEA Grapalat" w:hAnsi="GHEA Grapalat"/>
        </w:rPr>
        <w:t>, следующего за днем полного принятия заказчиком результата выполнения контракта</w:t>
      </w:r>
      <w:r w:rsidR="002B65EB">
        <w:rPr>
          <w:rFonts w:ascii="GHEA Grapalat" w:hAnsi="GHEA Grapalat"/>
        </w:rPr>
        <w:t>.</w:t>
      </w:r>
    </w:p>
    <w:p w:rsidR="00571E4C" w:rsidRPr="00BF3E44" w:rsidRDefault="00801A4F" w:rsidP="002B65EB">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2B65EB">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2B65EB">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2B65E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D35F08" w:rsidRDefault="00030D40" w:rsidP="002B65EB">
      <w:pPr>
        <w:widowControl w:val="0"/>
        <w:tabs>
          <w:tab w:val="left" w:pos="1276"/>
        </w:tabs>
        <w:ind w:firstLine="567"/>
        <w:contextualSpacing/>
        <w:jc w:val="both"/>
        <w:rPr>
          <w:rFonts w:ascii="GHEA Grapalat" w:hAnsi="GHEA Grapalat"/>
          <w:b/>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D35F08">
        <w:rPr>
          <w:rFonts w:ascii="GHEA Grapalat" w:hAnsi="GHEA Grapalat"/>
          <w:b/>
        </w:rPr>
        <w:t>10 процентов</w:t>
      </w:r>
      <w:r w:rsidRPr="009044F1">
        <w:rPr>
          <w:rFonts w:ascii="GHEA Grapalat" w:hAnsi="GHEA Grapalat"/>
        </w:rPr>
        <w:t xml:space="preserve">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D35F08" w:rsidRPr="00D35F08">
        <w:rPr>
          <w:rFonts w:ascii="GHEA Grapalat" w:hAnsi="GHEA Grapalat"/>
          <w:b/>
        </w:rPr>
        <w:t>в виде соглашения о неустойке (приложение 5.1) или наличных денег.</w:t>
      </w:r>
      <w:r w:rsidR="00375E5E" w:rsidRPr="00D35F08">
        <w:rPr>
          <w:rFonts w:ascii="GHEA Grapalat" w:hAnsi="GHEA Grapalat"/>
          <w:b/>
        </w:rPr>
        <w:t xml:space="preserve"> </w:t>
      </w:r>
    </w:p>
    <w:p w:rsidR="00BE0C42" w:rsidRPr="0025254A" w:rsidRDefault="0058395E" w:rsidP="002B65EB">
      <w:pPr>
        <w:widowControl w:val="0"/>
        <w:tabs>
          <w:tab w:val="left" w:pos="1276"/>
        </w:tabs>
        <w:ind w:firstLine="567"/>
        <w:contextualSpacing/>
        <w:jc w:val="both"/>
        <w:rPr>
          <w:rFonts w:ascii="GHEA Grapalat" w:hAnsi="GHEA Grapalat"/>
          <w:lang w:val="hy-AM"/>
        </w:rPr>
      </w:pPr>
      <w:r w:rsidRPr="0025254A">
        <w:rPr>
          <w:rFonts w:ascii="GHEA Grapalat" w:hAnsi="GHEA Grapalat"/>
        </w:rPr>
        <w:lastRenderedPageBreak/>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2B65EB">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w:t>
      </w:r>
      <w:r w:rsidR="00030D40" w:rsidRPr="00D35F08">
        <w:rPr>
          <w:rFonts w:ascii="GHEA Grapalat" w:hAnsi="GHEA Grapalat"/>
          <w:b/>
        </w:rPr>
        <w:t xml:space="preserve">до </w:t>
      </w:r>
      <w:r w:rsidR="00D35F08" w:rsidRPr="00D35F08">
        <w:rPr>
          <w:rFonts w:ascii="GHEA Grapalat" w:hAnsi="GHEA Grapalat"/>
          <w:b/>
        </w:rPr>
        <w:t>2</w:t>
      </w:r>
      <w:r w:rsidR="00411A25" w:rsidRPr="00D35F08">
        <w:rPr>
          <w:rFonts w:ascii="GHEA Grapalat" w:hAnsi="GHEA Grapalat"/>
          <w:b/>
        </w:rPr>
        <w:t>0</w:t>
      </w:r>
      <w:r w:rsidR="00030D40" w:rsidRPr="00D35F08">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B65E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2B65EB">
      <w:pPr>
        <w:widowControl w:val="0"/>
        <w:tabs>
          <w:tab w:val="left" w:pos="1276"/>
        </w:tabs>
        <w:ind w:firstLine="567"/>
        <w:contextualSpacing/>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2B65E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E3A40">
        <w:rPr>
          <w:rFonts w:ascii="GHEA Grapalat" w:hAnsi="GHEA Grapalat"/>
        </w:rPr>
        <w:t>не предусмотрено</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1D7B4D"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1D7B4D">
        <w:rPr>
          <w:rFonts w:ascii="GHEA Grapalat" w:hAnsi="GHEA Grapalat"/>
        </w:rPr>
        <w:t>организации.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B4D">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1D7B4D">
      <w:pPr>
        <w:contextualSpacing/>
        <w:jc w:val="center"/>
        <w:rPr>
          <w:rFonts w:ascii="GHEA Grapalat" w:hAnsi="GHEA Grapalat"/>
          <w:b/>
        </w:rPr>
      </w:pPr>
    </w:p>
    <w:p w:rsidR="001D7B4D" w:rsidRDefault="001D7B4D" w:rsidP="00C54730">
      <w:pPr>
        <w:jc w:val="center"/>
        <w:rPr>
          <w:rFonts w:ascii="GHEA Grapalat" w:hAnsi="GHEA Grapalat"/>
          <w:b/>
        </w:rPr>
      </w:pPr>
    </w:p>
    <w:p w:rsidR="0034210A" w:rsidRDefault="0034210A"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D7B4D">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lastRenderedPageBreak/>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D7B4D">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 xml:space="preserve">имеющих права </w:t>
      </w:r>
      <w:r w:rsidRPr="009044F1">
        <w:rPr>
          <w:rFonts w:ascii="GHEA Grapalat" w:hAnsi="GHEA Grapalat"/>
        </w:rPr>
        <w:lastRenderedPageBreak/>
        <w:t>на участие в процессе закупок;</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D7B4D">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D7B4D">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00DC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500DCD">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500DCD" w:rsidRDefault="002D5CF0" w:rsidP="00500DCD">
      <w:pPr>
        <w:widowControl w:val="0"/>
        <w:tabs>
          <w:tab w:val="left" w:pos="1134"/>
        </w:tabs>
        <w:ind w:firstLine="567"/>
        <w:contextualSpacing/>
        <w:jc w:val="both"/>
        <w:rPr>
          <w:rFonts w:ascii="GHEA Grapalat" w:hAnsi="GHEA Grapalat"/>
          <w:b/>
        </w:rPr>
      </w:pPr>
      <w:r w:rsidRPr="00500DCD">
        <w:rPr>
          <w:rFonts w:ascii="GHEA Grapalat" w:hAnsi="GHEA Grapalat"/>
          <w:b/>
        </w:rPr>
        <w:t>2.1</w:t>
      </w:r>
      <w:r w:rsidR="005114D0" w:rsidRPr="00500DCD">
        <w:rPr>
          <w:rFonts w:ascii="GHEA Grapalat" w:hAnsi="GHEA Grapalat"/>
          <w:b/>
        </w:rPr>
        <w:t>.</w:t>
      </w:r>
      <w:r w:rsidR="009873F3" w:rsidRPr="00500DCD">
        <w:rPr>
          <w:rFonts w:ascii="GHEA Grapalat" w:hAnsi="GHEA Grapalat"/>
          <w:b/>
        </w:rPr>
        <w:tab/>
      </w:r>
      <w:r w:rsidRPr="00500DCD">
        <w:rPr>
          <w:rFonts w:ascii="GHEA Grapalat" w:hAnsi="GHEA Grapalat"/>
          <w:b/>
        </w:rPr>
        <w:t>заявление</w:t>
      </w:r>
      <w:r w:rsidR="00500DCD" w:rsidRPr="00500DCD">
        <w:rPr>
          <w:rFonts w:ascii="GHEA Grapalat" w:hAnsi="GHEA Grapalat"/>
          <w:b/>
        </w:rPr>
        <w:t>-</w:t>
      </w:r>
      <w:r w:rsidR="00EB3C28" w:rsidRPr="00500DCD">
        <w:rPr>
          <w:rFonts w:ascii="GHEA Grapalat" w:hAnsi="GHEA Grapalat"/>
          <w:b/>
        </w:rPr>
        <w:t>объявлени</w:t>
      </w:r>
      <w:r w:rsidR="00EB3C28" w:rsidRPr="00500DCD">
        <w:rPr>
          <w:rFonts w:ascii="GHEA Grapalat" w:hAnsi="GHEA Grapalat"/>
          <w:b/>
          <w:lang w:val="en-US"/>
        </w:rPr>
        <w:t>e</w:t>
      </w:r>
      <w:r w:rsidR="00EB3C28" w:rsidRPr="00500DCD">
        <w:rPr>
          <w:rFonts w:ascii="GHEA Grapalat" w:hAnsi="GHEA Grapalat"/>
          <w:b/>
        </w:rPr>
        <w:t xml:space="preserve"> </w:t>
      </w:r>
      <w:r w:rsidRPr="00500DCD">
        <w:rPr>
          <w:rFonts w:ascii="GHEA Grapalat" w:hAnsi="GHEA Grapalat"/>
          <w:b/>
        </w:rPr>
        <w:t xml:space="preserve"> на участие в процедуре согласно Приложению №1;</w:t>
      </w:r>
    </w:p>
    <w:p w:rsidR="00172BC4" w:rsidRPr="00500DCD" w:rsidRDefault="00172BC4" w:rsidP="00500DCD">
      <w:pPr>
        <w:widowControl w:val="0"/>
        <w:tabs>
          <w:tab w:val="left" w:pos="1134"/>
        </w:tabs>
        <w:ind w:firstLine="567"/>
        <w:contextualSpacing/>
        <w:jc w:val="both"/>
        <w:rPr>
          <w:rFonts w:ascii="GHEA Grapalat" w:hAnsi="GHEA Grapalat"/>
          <w:b/>
        </w:rPr>
      </w:pPr>
      <w:r w:rsidRPr="00500DCD">
        <w:rPr>
          <w:rFonts w:ascii="GHEA Grapalat" w:hAnsi="GHEA Grapalat"/>
          <w:b/>
        </w:rPr>
        <w:t>2.2</w:t>
      </w:r>
      <w:r w:rsidR="00D23E36" w:rsidRPr="00500DCD">
        <w:rPr>
          <w:rFonts w:ascii="GHEA Grapalat" w:hAnsi="GHEA Grapalat"/>
          <w:b/>
        </w:rPr>
        <w:t>.</w:t>
      </w:r>
      <w:r w:rsidRPr="00500DCD">
        <w:rPr>
          <w:rFonts w:ascii="GHEA Grapalat" w:hAnsi="GHEA Grapalat"/>
          <w:b/>
        </w:rPr>
        <w:t xml:space="preserve"> утвержденн</w:t>
      </w:r>
      <w:r w:rsidRPr="00500DCD">
        <w:rPr>
          <w:rFonts w:ascii="GHEA Grapalat" w:hAnsi="GHEA Grapalat"/>
          <w:b/>
          <w:lang w:val="en-US"/>
        </w:rPr>
        <w:t>o</w:t>
      </w:r>
      <w:r w:rsidRPr="00500DCD">
        <w:rPr>
          <w:rFonts w:ascii="GHEA Grapalat" w:hAnsi="GHEA Grapalat"/>
          <w:b/>
        </w:rPr>
        <w:t xml:space="preserve">е им полное описание предлагаемого товара согласно Приложению </w:t>
      </w:r>
      <w:r w:rsidRPr="00500DCD">
        <w:rPr>
          <w:rFonts w:ascii="GHEA Grapalat" w:hAnsi="GHEA Grapalat"/>
          <w:b/>
          <w:lang w:val="en-US"/>
        </w:rPr>
        <w:t>N</w:t>
      </w:r>
      <w:r w:rsidRPr="00500DCD">
        <w:rPr>
          <w:rFonts w:ascii="GHEA Grapalat" w:hAnsi="GHEA Grapalat"/>
          <w:b/>
        </w:rPr>
        <w:t xml:space="preserve"> 1.1.</w:t>
      </w:r>
    </w:p>
    <w:p w:rsidR="009D7EFF" w:rsidRPr="00500DCD" w:rsidRDefault="009D7EFF"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3 </w:t>
      </w:r>
      <w:r w:rsidR="00524D3D" w:rsidRPr="00500DCD">
        <w:rPr>
          <w:rFonts w:ascii="GHEA Grapalat" w:hAnsi="GHEA Grapalat"/>
          <w:b/>
        </w:rPr>
        <w:t xml:space="preserve"> </w:t>
      </w:r>
      <w:r w:rsidRPr="00500DCD">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500DCD" w:rsidRDefault="008D4137"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4 </w:t>
      </w:r>
      <w:r w:rsidRPr="00500DCD">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467E75" w:rsidRPr="00500DCD">
        <w:rPr>
          <w:rStyle w:val="FootnoteReference"/>
          <w:rFonts w:ascii="GHEA Grapalat" w:hAnsi="GHEA Grapalat"/>
          <w:b/>
        </w:rPr>
        <w:footnoteReference w:customMarkFollows="1" w:id="1"/>
        <w:t>15</w:t>
      </w:r>
    </w:p>
    <w:p w:rsidR="00E67BA7" w:rsidRPr="00500DCD" w:rsidRDefault="00096865"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500DCD" w:rsidRPr="00500DCD">
        <w:rPr>
          <w:rFonts w:ascii="GHEA Grapalat" w:hAnsi="GHEA Grapalat"/>
          <w:b/>
        </w:rPr>
        <w:t>5</w:t>
      </w:r>
      <w:r w:rsidR="004413A5" w:rsidRPr="00500DCD">
        <w:rPr>
          <w:rFonts w:ascii="GHEA Grapalat" w:hAnsi="GHEA Grapalat"/>
          <w:b/>
        </w:rPr>
        <w:t>.</w:t>
      </w:r>
      <w:r w:rsidR="00367A9A" w:rsidRPr="00500DCD">
        <w:rPr>
          <w:rFonts w:ascii="GHEA Grapalat" w:hAnsi="GHEA Grapalat"/>
          <w:b/>
        </w:rPr>
        <w:tab/>
      </w:r>
      <w:r w:rsidRPr="00500DCD">
        <w:rPr>
          <w:rFonts w:ascii="GHEA Grapalat" w:hAnsi="GHEA Grapalat"/>
          <w:b/>
        </w:rPr>
        <w:t>ценовое предложение согласно Приложению №</w:t>
      </w:r>
      <w:r w:rsidR="00385C27" w:rsidRPr="00500DCD">
        <w:rPr>
          <w:rFonts w:ascii="GHEA Grapalat" w:hAnsi="GHEA Grapalat"/>
          <w:b/>
        </w:rPr>
        <w:t>2</w:t>
      </w:r>
      <w:r w:rsidRPr="00500DCD">
        <w:rPr>
          <w:rFonts w:ascii="GHEA Grapalat" w:hAnsi="GHEA Grapalat"/>
          <w:b/>
        </w:rPr>
        <w:t>; Ценовое предложение представляется в форме расчета, состоящего из обобщенных компонентов стоимости</w:t>
      </w:r>
      <w:r w:rsidR="00FB3AE2" w:rsidRPr="00500DCD">
        <w:rPr>
          <w:rFonts w:ascii="GHEA Grapalat" w:hAnsi="GHEA Grapalat"/>
          <w:b/>
        </w:rPr>
        <w:t xml:space="preserve"> (совокупность себестоимости и прогнозируемой прибыли</w:t>
      </w:r>
      <w:r w:rsidR="00A57B1A" w:rsidRPr="00500DCD">
        <w:rPr>
          <w:rFonts w:ascii="GHEA Grapalat" w:hAnsi="GHEA Grapalat"/>
          <w:b/>
        </w:rPr>
        <w:t>)</w:t>
      </w:r>
      <w:r w:rsidRPr="00500DCD">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500DCD">
        <w:rPr>
          <w:rFonts w:ascii="GHEA Grapalat" w:hAnsi="GHEA Grapalat"/>
          <w:b/>
        </w:rPr>
        <w:t xml:space="preserve"> требуются и не представляются.</w:t>
      </w:r>
    </w:p>
    <w:p w:rsidR="00500DCD" w:rsidRDefault="00500DCD" w:rsidP="008937EA">
      <w:pPr>
        <w:widowControl w:val="0"/>
        <w:spacing w:after="160" w:line="360" w:lineRule="auto"/>
        <w:jc w:val="center"/>
        <w:rPr>
          <w:rFonts w:ascii="GHEA Grapalat" w:hAnsi="GHEA Grapalat"/>
          <w:b/>
        </w:rPr>
      </w:pP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500DCD">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500DCD">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428DE" w:rsidRPr="00C428DE">
        <w:rPr>
          <w:rFonts w:ascii="GHEA Grapalat" w:hAnsi="GHEA Grapalat"/>
          <w:b/>
        </w:rPr>
        <w:t>2</w:t>
      </w:r>
      <w:r w:rsidRPr="00C428D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500DCD">
      <w:pPr>
        <w:widowControl w:val="0"/>
        <w:ind w:firstLine="567"/>
        <w:contextualSpacing/>
        <w:jc w:val="both"/>
        <w:rPr>
          <w:rFonts w:ascii="GHEA Grapalat" w:hAnsi="GHEA Grapalat"/>
        </w:rPr>
      </w:pPr>
      <w:r w:rsidRPr="002658C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w:t>
      </w:r>
      <w:r w:rsidRPr="002658C9">
        <w:rPr>
          <w:rFonts w:ascii="GHEA Grapalat" w:hAnsi="GHEA Grapalat"/>
        </w:rPr>
        <w:lastRenderedPageBreak/>
        <w:t>ему такого полномочия.</w:t>
      </w:r>
    </w:p>
    <w:p w:rsidR="008937EA" w:rsidRPr="002658C9" w:rsidRDefault="008937EA" w:rsidP="00500DCD">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A60E95" w:rsidRDefault="008937EA" w:rsidP="00500DCD">
      <w:pPr>
        <w:widowControl w:val="0"/>
        <w:tabs>
          <w:tab w:val="left" w:pos="1134"/>
        </w:tabs>
        <w:ind w:firstLine="567"/>
        <w:contextualSpacing/>
        <w:rPr>
          <w:rFonts w:ascii="GHEA Grapalat" w:hAnsi="GHEA Grapalat"/>
        </w:rPr>
      </w:pPr>
      <w:r w:rsidRPr="00A60E95">
        <w:rPr>
          <w:rFonts w:ascii="GHEA Grapalat" w:hAnsi="GHEA Grapalat"/>
        </w:rPr>
        <w:t>1)</w:t>
      </w:r>
      <w:r w:rsidRPr="00A60E95">
        <w:rPr>
          <w:rFonts w:ascii="GHEA Grapalat" w:hAnsi="GHEA Grapalat"/>
        </w:rPr>
        <w:tab/>
        <w:t>наименование заказчика и место (адрес) подачи заявки;</w:t>
      </w:r>
    </w:p>
    <w:p w:rsidR="008937EA" w:rsidRPr="00A60E95" w:rsidRDefault="008937EA" w:rsidP="00500DCD">
      <w:pPr>
        <w:widowControl w:val="0"/>
        <w:tabs>
          <w:tab w:val="left" w:pos="1134"/>
        </w:tabs>
        <w:ind w:firstLine="567"/>
        <w:contextualSpacing/>
        <w:jc w:val="both"/>
        <w:rPr>
          <w:rFonts w:ascii="GHEA Grapalat" w:hAnsi="GHEA Grapalat"/>
        </w:rPr>
      </w:pPr>
      <w:r w:rsidRPr="00A60E95">
        <w:rPr>
          <w:rFonts w:ascii="GHEA Grapalat" w:hAnsi="GHEA Grapalat"/>
        </w:rPr>
        <w:t>2)</w:t>
      </w:r>
      <w:r w:rsidRPr="00A60E95">
        <w:rPr>
          <w:rFonts w:ascii="GHEA Grapalat" w:hAnsi="GHEA Grapalat"/>
        </w:rPr>
        <w:tab/>
        <w:t xml:space="preserve">код </w:t>
      </w:r>
      <w:r w:rsidR="00F535C1" w:rsidRPr="00A60E95">
        <w:rPr>
          <w:rFonts w:ascii="GHEA Grapalat" w:hAnsi="GHEA Grapalat"/>
        </w:rPr>
        <w:t>процедуры</w:t>
      </w:r>
      <w:r w:rsidRPr="00A60E95">
        <w:rPr>
          <w:rFonts w:ascii="GHEA Grapalat" w:hAnsi="GHEA Grapalat"/>
        </w:rPr>
        <w:t>;</w:t>
      </w:r>
    </w:p>
    <w:p w:rsidR="008937EA" w:rsidRPr="00A60E95" w:rsidRDefault="008937EA" w:rsidP="00500DCD">
      <w:pPr>
        <w:widowControl w:val="0"/>
        <w:tabs>
          <w:tab w:val="left" w:pos="1134"/>
        </w:tabs>
        <w:ind w:firstLine="567"/>
        <w:contextualSpacing/>
        <w:jc w:val="both"/>
        <w:rPr>
          <w:rFonts w:ascii="GHEA Grapalat" w:hAnsi="GHEA Grapalat"/>
        </w:rPr>
      </w:pPr>
      <w:r w:rsidRPr="00A60E95">
        <w:rPr>
          <w:rFonts w:ascii="GHEA Grapalat" w:hAnsi="GHEA Grapalat"/>
        </w:rPr>
        <w:t>3)</w:t>
      </w:r>
      <w:r w:rsidRPr="00A60E95">
        <w:rPr>
          <w:rFonts w:ascii="GHEA Grapalat" w:hAnsi="GHEA Grapalat"/>
        </w:rPr>
        <w:tab/>
        <w:t>слова “не вскрывать до заседания по вскрытию заявок”;</w:t>
      </w:r>
    </w:p>
    <w:p w:rsidR="008937EA" w:rsidRPr="00A60E95" w:rsidRDefault="008937EA" w:rsidP="00500DCD">
      <w:pPr>
        <w:widowControl w:val="0"/>
        <w:tabs>
          <w:tab w:val="left" w:pos="1134"/>
        </w:tabs>
        <w:ind w:firstLine="567"/>
        <w:contextualSpacing/>
        <w:jc w:val="both"/>
        <w:rPr>
          <w:rFonts w:ascii="GHEA Grapalat" w:hAnsi="GHEA Grapalat"/>
        </w:rPr>
      </w:pPr>
      <w:r w:rsidRPr="00A60E95">
        <w:rPr>
          <w:rFonts w:ascii="GHEA Grapalat" w:hAnsi="GHEA Grapalat"/>
        </w:rPr>
        <w:t>4)</w:t>
      </w:r>
      <w:r w:rsidRPr="00A60E95">
        <w:rPr>
          <w:rFonts w:ascii="GHEA Grapalat" w:hAnsi="GHEA Grapalat"/>
        </w:rPr>
        <w:tab/>
        <w:t>наименование (имя), место нахождения и номер телефона участника.</w:t>
      </w:r>
    </w:p>
    <w:p w:rsidR="008937EA" w:rsidRDefault="008937EA" w:rsidP="00500DCD">
      <w:pPr>
        <w:widowControl w:val="0"/>
        <w:tabs>
          <w:tab w:val="left" w:pos="1134"/>
        </w:tabs>
        <w:ind w:firstLine="567"/>
        <w:contextualSpacing/>
        <w:jc w:val="both"/>
        <w:rPr>
          <w:rFonts w:ascii="GHEA Grapalat" w:hAnsi="GHEA Grapalat" w:cs="Sylfaen"/>
        </w:rPr>
      </w:pPr>
      <w:r w:rsidRPr="00A60E95">
        <w:rPr>
          <w:rFonts w:ascii="GHEA Grapalat" w:hAnsi="GHEA Grapalat"/>
        </w:rPr>
        <w:t>4.3.</w:t>
      </w:r>
      <w:r w:rsidRPr="00A60E95">
        <w:rPr>
          <w:rFonts w:ascii="GHEA Grapalat" w:hAnsi="GHEA Grapalat"/>
        </w:rPr>
        <w:tab/>
        <w:t>На заседании по вскрытию заявок комиссия отклоняет заявки, не</w:t>
      </w:r>
      <w:r w:rsidRPr="00A60E95">
        <w:rPr>
          <w:rFonts w:ascii="Courier New" w:hAnsi="Courier New" w:cs="Courier New"/>
        </w:rPr>
        <w:t> </w:t>
      </w:r>
      <w:r w:rsidRPr="00A60E95">
        <w:rPr>
          <w:rFonts w:ascii="GHEA Grapalat" w:hAnsi="GHEA Grapalat"/>
        </w:rPr>
        <w:t>соответствующие</w:t>
      </w:r>
      <w:r w:rsidRPr="002658C9">
        <w:rPr>
          <w:rFonts w:ascii="GHEA Grapalat" w:hAnsi="GHEA Grapalat"/>
        </w:rPr>
        <w:t xml:space="preserve">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C428DE" w:rsidRDefault="00C428DE">
      <w:pPr>
        <w:rPr>
          <w:rFonts w:ascii="GHEA Grapalat" w:hAnsi="GHEA Grapalat"/>
          <w:b/>
        </w:rPr>
      </w:pPr>
      <w:r>
        <w:rPr>
          <w:rFonts w:ascii="GHEA Grapalat" w:hAnsi="GHEA Grapalat"/>
          <w:b/>
        </w:rPr>
        <w:br w:type="page"/>
      </w:r>
    </w:p>
    <w:p w:rsidR="00B2572B" w:rsidRPr="00374F4A" w:rsidRDefault="00B2572B" w:rsidP="006D41E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6D41EB" w:rsidRPr="00374F4A" w:rsidRDefault="006D41EB" w:rsidP="006D41EB">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D5E" w:rsidRPr="009A5D5E">
        <w:rPr>
          <w:rFonts w:ascii="GHEA Grapalat" w:hAnsi="GHEA Grapalat"/>
          <w:b/>
          <w:sz w:val="22"/>
          <w:szCs w:val="22"/>
        </w:rPr>
        <w:t>«</w:t>
      </w:r>
      <w:r w:rsidR="0027576D">
        <w:rPr>
          <w:rFonts w:ascii="GHEA Grapalat" w:hAnsi="GHEA Grapalat"/>
          <w:b/>
          <w:sz w:val="22"/>
          <w:szCs w:val="22"/>
        </w:rPr>
        <w:t>GHAPDzB-HVKAK-2022-45</w:t>
      </w:r>
      <w:r w:rsidR="00063EE9" w:rsidRPr="009A5D5E">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0A134D">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6D41EB">
        <w:rPr>
          <w:rFonts w:ascii="GHEA Grapalat" w:hAnsi="GHEA Grapalat"/>
          <w:b/>
        </w:rPr>
        <w:t>ОБЪЯВЛЕНИЕ</w:t>
      </w:r>
    </w:p>
    <w:p w:rsidR="00B2572B" w:rsidRPr="00374F4A" w:rsidRDefault="00B2572B" w:rsidP="000A134D">
      <w:pPr>
        <w:pStyle w:val="Heading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D41EB">
        <w:rPr>
          <w:rFonts w:ascii="GHEA Grapalat" w:hAnsi="GHEA Grapalat"/>
          <w:color w:val="auto"/>
          <w:sz w:val="24"/>
          <w:szCs w:val="24"/>
        </w:rPr>
        <w:t>запросе котировок</w:t>
      </w:r>
    </w:p>
    <w:p w:rsidR="00374F4A" w:rsidRPr="00C4157A" w:rsidRDefault="00374F4A" w:rsidP="00344FDF">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44FDF">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44FDF">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344FDF">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344FDF" w:rsidRDefault="00344FDF" w:rsidP="00344FDF">
      <w:pPr>
        <w:contextualSpacing/>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9A5D5E" w:rsidRPr="00FD0A63">
        <w:rPr>
          <w:rFonts w:ascii="GHEA Grapalat" w:hAnsi="GHEA Grapalat"/>
          <w:b/>
          <w:sz w:val="22"/>
          <w:szCs w:val="22"/>
        </w:rPr>
        <w:t>«</w:t>
      </w:r>
      <w:r w:rsidR="0027576D">
        <w:rPr>
          <w:rFonts w:ascii="GHEA Grapalat" w:hAnsi="GHEA Grapalat"/>
          <w:b/>
          <w:sz w:val="22"/>
          <w:szCs w:val="22"/>
        </w:rPr>
        <w:t>GHAPDzB-HVKAK-2022-45</w:t>
      </w:r>
      <w:r w:rsidR="00063EE9" w:rsidRPr="00FD0A63">
        <w:rPr>
          <w:rFonts w:ascii="GHEA Grapalat" w:hAnsi="GHEA Grapalat"/>
          <w:b/>
          <w:sz w:val="22"/>
          <w:szCs w:val="22"/>
        </w:rPr>
        <w:t>»</w:t>
      </w:r>
      <w:r>
        <w:rPr>
          <w:rFonts w:ascii="GHEA Grapalat" w:hAnsi="GHEA Grapalat" w:cs="Sylfaen"/>
        </w:rPr>
        <w:t xml:space="preserve"> </w:t>
      </w:r>
      <w:r>
        <w:rPr>
          <w:rFonts w:ascii="GHEA Grapalat" w:hAnsi="GHEA Grapalat"/>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44FDF">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44FDF">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44FDF">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44FDF">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44FDF">
      <w:pPr>
        <w:contextualSpacing/>
        <w:jc w:val="both"/>
        <w:rPr>
          <w:rFonts w:ascii="GHEA Grapalat" w:hAnsi="GHEA Grapalat"/>
        </w:rPr>
      </w:pPr>
    </w:p>
    <w:p w:rsidR="000612B9" w:rsidRDefault="004F0CAA" w:rsidP="00344FDF">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44FDF">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44FDF">
      <w:pPr>
        <w:contextualSpacing/>
        <w:jc w:val="both"/>
        <w:rPr>
          <w:rFonts w:ascii="GHEA Grapalat" w:hAnsi="GHEA Grapalat"/>
        </w:rPr>
      </w:pPr>
    </w:p>
    <w:p w:rsidR="00374F4A" w:rsidRPr="00B443ED" w:rsidRDefault="00374F4A" w:rsidP="00344FDF">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44FDF">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374F4A" w:rsidRPr="008E7F24" w:rsidRDefault="00B138F3" w:rsidP="00344FDF">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44FDF">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9E1181" w:rsidRDefault="00F96993" w:rsidP="00344FDF">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44FDF">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Pr="00B16483" w:rsidRDefault="00B16483" w:rsidP="00344FDF">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44FDF">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344FDF">
      <w:pPr>
        <w:widowControl w:val="0"/>
        <w:contextualSpacing/>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344FDF">
      <w:pPr>
        <w:widowControl w:val="0"/>
        <w:ind w:left="2835"/>
        <w:contextualSpacing/>
        <w:jc w:val="both"/>
        <w:rPr>
          <w:rFonts w:ascii="GHEA Grapalat" w:hAnsi="GHEA Grapalat"/>
          <w:sz w:val="16"/>
        </w:rPr>
      </w:pPr>
      <w:r>
        <w:rPr>
          <w:rFonts w:ascii="GHEA Grapalat" w:hAnsi="GHEA Grapalat"/>
          <w:sz w:val="16"/>
        </w:rPr>
        <w:t>наименование участника</w:t>
      </w:r>
      <w:r w:rsidR="00B2293A">
        <w:rPr>
          <w:rFonts w:ascii="GHEA Grapalat" w:hAnsi="GHEA Grapalat"/>
          <w:sz w:val="16"/>
        </w:rPr>
        <w:t xml:space="preserve"> </w:t>
      </w:r>
    </w:p>
    <w:p w:rsidR="006B3E56" w:rsidRPr="003D58E1" w:rsidRDefault="006B3E56" w:rsidP="00344FDF">
      <w:pPr>
        <w:pStyle w:val="ListParagraph"/>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требованиям к праву участия установленным приглашением на </w:t>
      </w:r>
      <w:r w:rsidR="000A134D">
        <w:rPr>
          <w:rFonts w:ascii="GHEA Grapalat" w:hAnsi="GHEA Grapalat"/>
        </w:rPr>
        <w:t>запрос котировок</w:t>
      </w:r>
      <w:r w:rsidRPr="003D58E1">
        <w:rPr>
          <w:rFonts w:ascii="GHEA Grapalat" w:hAnsi="GHEA Grapalat"/>
        </w:rPr>
        <w:t xml:space="preserve"> под кодом </w:t>
      </w:r>
      <w:r w:rsidR="009A5D5E" w:rsidRPr="00FD0A63">
        <w:rPr>
          <w:rFonts w:ascii="GHEA Grapalat" w:hAnsi="GHEA Grapalat"/>
          <w:b/>
          <w:sz w:val="22"/>
          <w:szCs w:val="22"/>
        </w:rPr>
        <w:t>«</w:t>
      </w:r>
      <w:r w:rsidR="0027576D">
        <w:rPr>
          <w:rFonts w:ascii="GHEA Grapalat" w:hAnsi="GHEA Grapalat"/>
          <w:b/>
          <w:sz w:val="22"/>
          <w:szCs w:val="22"/>
        </w:rPr>
        <w:t>GHAPDzB-HVKAK-2022-45</w:t>
      </w:r>
      <w:r w:rsidR="00063EE9" w:rsidRPr="00FD0A63">
        <w:rPr>
          <w:rFonts w:ascii="GHEA Grapalat" w:hAnsi="GHEA Grapalat"/>
          <w:b/>
          <w:sz w:val="22"/>
          <w:szCs w:val="22"/>
        </w:rPr>
        <w:t>»</w:t>
      </w:r>
      <w:r w:rsidRPr="00FD0A63">
        <w:rPr>
          <w:rFonts w:ascii="GHEA Grapalat" w:hAnsi="GHEA Grapalat"/>
          <w:b/>
        </w:rPr>
        <w:t>,</w:t>
      </w:r>
      <w:r w:rsidR="00FD0A63" w:rsidRPr="00FD0A63">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44FDF">
      <w:pPr>
        <w:pStyle w:val="ListParagraph"/>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0A134D">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A5D5E" w:rsidRPr="00FD0A63">
        <w:rPr>
          <w:rFonts w:ascii="GHEA Grapalat" w:hAnsi="GHEA Grapalat"/>
          <w:b/>
          <w:sz w:val="22"/>
          <w:szCs w:val="22"/>
        </w:rPr>
        <w:t>«</w:t>
      </w:r>
      <w:r w:rsidR="0027576D">
        <w:rPr>
          <w:rFonts w:ascii="GHEA Grapalat" w:hAnsi="GHEA Grapalat"/>
          <w:b/>
          <w:sz w:val="22"/>
          <w:szCs w:val="22"/>
        </w:rPr>
        <w:t>GHAPDzB-HVKAK-2022-45</w:t>
      </w:r>
      <w:r w:rsidR="00063EE9" w:rsidRPr="00FD0A63">
        <w:rPr>
          <w:rFonts w:ascii="GHEA Grapalat" w:hAnsi="GHEA Grapalat"/>
          <w:b/>
          <w:sz w:val="22"/>
          <w:szCs w:val="22"/>
        </w:rPr>
        <w:t>»</w:t>
      </w:r>
    </w:p>
    <w:p w:rsidR="006B3E56" w:rsidRDefault="006B3E56" w:rsidP="00344FDF">
      <w:pPr>
        <w:pStyle w:val="ListParagraph"/>
        <w:widowControl w:val="0"/>
        <w:numPr>
          <w:ilvl w:val="0"/>
          <w:numId w:val="22"/>
        </w:numPr>
        <w:tabs>
          <w:tab w:val="left" w:pos="567"/>
        </w:tabs>
        <w:contextualSpacing/>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344FDF">
      <w:pPr>
        <w:pStyle w:val="ListParagraph"/>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00F">
        <w:rPr>
          <w:rFonts w:ascii="GHEA Grapalat" w:hAnsi="GHEA Grapalat"/>
        </w:rPr>
        <w:t>запрос котировок</w:t>
      </w:r>
      <w:r>
        <w:rPr>
          <w:rFonts w:ascii="GHEA Grapalat" w:hAnsi="GHEA Grapalat"/>
        </w:rPr>
        <w:t xml:space="preserve"> случая     одновременного </w:t>
      </w:r>
    </w:p>
    <w:p w:rsidR="006B3E56" w:rsidRDefault="006B3E56" w:rsidP="00344FDF">
      <w:pPr>
        <w:pStyle w:val="BodyTextIndent"/>
        <w:widowControl w:val="0"/>
        <w:spacing w:line="240" w:lineRule="auto"/>
        <w:ind w:firstLine="0"/>
        <w:contextualSpacing/>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344FDF">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44FDF">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44FDF">
      <w:pPr>
        <w:widowControl w:val="0"/>
        <w:contextualSpacing/>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344FDF">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44FDF">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44FDF">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44FDF">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344FDF">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B2293A">
      <w:pPr>
        <w:pStyle w:val="Heading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B2293A" w:rsidRPr="00374F4A" w:rsidRDefault="00B2293A" w:rsidP="00B2293A">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34210A">
        <w:rPr>
          <w:rFonts w:ascii="GHEA Grapalat" w:hAnsi="GHEA Grapalat"/>
          <w:b/>
          <w:sz w:val="24"/>
          <w:szCs w:val="24"/>
        </w:rPr>
        <w:t xml:space="preserve">кодом </w:t>
      </w:r>
      <w:r w:rsidR="009A5D5E" w:rsidRPr="0034210A">
        <w:rPr>
          <w:rFonts w:ascii="GHEA Grapalat" w:hAnsi="GHEA Grapalat"/>
          <w:b/>
          <w:sz w:val="22"/>
          <w:szCs w:val="22"/>
        </w:rPr>
        <w:t>«</w:t>
      </w:r>
      <w:r w:rsidR="0027576D">
        <w:rPr>
          <w:rFonts w:ascii="GHEA Grapalat" w:hAnsi="GHEA Grapalat"/>
          <w:b/>
          <w:sz w:val="22"/>
          <w:szCs w:val="22"/>
        </w:rPr>
        <w:t>GHAPDzB-HVKAK-2022-45</w:t>
      </w:r>
      <w:r w:rsidR="00063EE9" w:rsidRPr="0034210A">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76617C">
        <w:rPr>
          <w:rFonts w:ascii="GHEA Grapalat" w:hAnsi="GHEA Grapalat"/>
        </w:rPr>
        <w:t>запроса котировок</w:t>
      </w:r>
      <w:r w:rsidRPr="009044F1">
        <w:rPr>
          <w:rFonts w:ascii="GHEA Grapalat" w:hAnsi="GHEA Grapalat"/>
        </w:rPr>
        <w:t xml:space="preserve"> под кодом </w:t>
      </w:r>
      <w:r w:rsidR="0034210A" w:rsidRPr="0034210A">
        <w:rPr>
          <w:rFonts w:ascii="GHEA Grapalat" w:hAnsi="GHEA Grapalat"/>
          <w:b/>
          <w:sz w:val="22"/>
          <w:szCs w:val="22"/>
        </w:rPr>
        <w:t>«</w:t>
      </w:r>
      <w:r w:rsidR="0027576D">
        <w:rPr>
          <w:rFonts w:ascii="GHEA Grapalat" w:hAnsi="GHEA Grapalat"/>
          <w:b/>
          <w:sz w:val="22"/>
          <w:szCs w:val="22"/>
        </w:rPr>
        <w:t>GHAPDzB-HVKAK-2022-45</w:t>
      </w:r>
      <w:r w:rsidR="00063EE9" w:rsidRPr="0034210A">
        <w:rPr>
          <w:rFonts w:ascii="GHEA Grapalat" w:hAnsi="GHEA Grapalat"/>
          <w:b/>
          <w:sz w:val="22"/>
          <w:szCs w:val="22"/>
        </w:rPr>
        <w:t>»</w:t>
      </w:r>
      <w:r w:rsidR="0076617C" w:rsidRPr="0034210A">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76617C" w:rsidRPr="00374F4A" w:rsidRDefault="0076617C" w:rsidP="0076617C">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4158" w:rsidRPr="00FB4158">
        <w:rPr>
          <w:rFonts w:ascii="GHEA Grapalat" w:hAnsi="GHEA Grapalat"/>
          <w:b/>
          <w:sz w:val="22"/>
          <w:szCs w:val="22"/>
        </w:rPr>
        <w:t>«</w:t>
      </w:r>
      <w:r w:rsidR="0027576D">
        <w:rPr>
          <w:rFonts w:ascii="GHEA Grapalat" w:hAnsi="GHEA Grapalat"/>
          <w:b/>
          <w:sz w:val="22"/>
          <w:szCs w:val="22"/>
        </w:rPr>
        <w:t>GHAPDzB-HVKAK-2022-45</w:t>
      </w:r>
      <w:r w:rsidR="00063EE9" w:rsidRPr="00FB4158">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487"/>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361"/>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B047A2"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A86641"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A86641"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A86641"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65F0D">
        <w:tc>
          <w:tcPr>
            <w:tcW w:w="9016" w:type="dxa"/>
            <w:gridSpan w:val="2"/>
            <w:vAlign w:val="center"/>
          </w:tcPr>
          <w:p w:rsidR="00F016A2" w:rsidRPr="00FD1EE4" w:rsidRDefault="00A86641"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A86641"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F016A2" w:rsidRPr="00C843BA" w:rsidRDefault="00A86641"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A86641"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65F0D">
        <w:tc>
          <w:tcPr>
            <w:tcW w:w="9016" w:type="dxa"/>
            <w:gridSpan w:val="2"/>
            <w:vAlign w:val="center"/>
          </w:tcPr>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65F0D">
        <w:tc>
          <w:tcPr>
            <w:tcW w:w="9016" w:type="dxa"/>
            <w:gridSpan w:val="2"/>
            <w:vAlign w:val="center"/>
          </w:tcPr>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65F0D">
        <w:tc>
          <w:tcPr>
            <w:tcW w:w="9016" w:type="dxa"/>
            <w:gridSpan w:val="2"/>
            <w:vAlign w:val="center"/>
          </w:tcPr>
          <w:p w:rsidR="00F016A2" w:rsidRPr="00FD1EE4" w:rsidRDefault="00A86641" w:rsidP="00F65F0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A86641"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A86641" w:rsidP="00F65F0D">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A86641"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A86641"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Номер телефона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rPr>
          <w:trHeight w:val="853"/>
        </w:trPr>
        <w:tc>
          <w:tcPr>
            <w:tcW w:w="2835" w:type="dxa"/>
            <w:vMerge w:val="restart"/>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F016A2" w:rsidRPr="00FD1EE4" w:rsidTr="00F65F0D">
        <w:tc>
          <w:tcPr>
            <w:tcW w:w="9016" w:type="dxa"/>
            <w:shd w:val="clear" w:color="auto" w:fill="DBE5F1" w:themeFill="accent1" w:themeFillTint="33"/>
          </w:tcPr>
          <w:p w:rsidR="00F016A2" w:rsidRPr="00FD1EE4" w:rsidRDefault="00F016A2" w:rsidP="00F65F0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65F0D">
        <w:trPr>
          <w:trHeight w:val="10187"/>
        </w:trPr>
        <w:tc>
          <w:tcPr>
            <w:tcW w:w="9016" w:type="dxa"/>
          </w:tcPr>
          <w:p w:rsidR="00F016A2" w:rsidRPr="00FD1EE4" w:rsidRDefault="00F016A2" w:rsidP="00F65F0D">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w:t>
      </w:r>
      <w:r w:rsidRPr="000306ED">
        <w:rPr>
          <w:rFonts w:ascii="GHEA Grapalat" w:hAnsi="GHEA Grapalat"/>
        </w:rPr>
        <w:lastRenderedPageBreak/>
        <w:t xml:space="preserve">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w:t>
      </w:r>
      <w:r w:rsidRPr="000306ED">
        <w:rPr>
          <w:rFonts w:ascii="GHEA Grapalat" w:hAnsi="GHEA Grapalat"/>
        </w:rPr>
        <w:lastRenderedPageBreak/>
        <w:t>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76617C" w:rsidRPr="000B745C" w:rsidRDefault="0076617C" w:rsidP="0076617C">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w:t>
      </w:r>
      <w:r w:rsidRPr="000B745C">
        <w:rPr>
          <w:rFonts w:ascii="GHEA Grapalat" w:hAnsi="GHEA Grapalat"/>
          <w:b/>
          <w:sz w:val="24"/>
          <w:szCs w:val="24"/>
        </w:rPr>
        <w:t>Приглашению на запрос котировок</w:t>
      </w:r>
      <w:r w:rsidRPr="000B745C">
        <w:rPr>
          <w:rFonts w:ascii="GHEA Grapalat" w:hAnsi="GHEA Grapalat" w:cs="Arial"/>
          <w:b/>
          <w:sz w:val="24"/>
          <w:szCs w:val="24"/>
        </w:rPr>
        <w:br/>
      </w:r>
      <w:r w:rsidRPr="000B745C">
        <w:rPr>
          <w:rFonts w:ascii="GHEA Grapalat" w:hAnsi="GHEA Grapalat"/>
          <w:b/>
          <w:sz w:val="24"/>
          <w:szCs w:val="24"/>
        </w:rPr>
        <w:t xml:space="preserve">под кодом </w:t>
      </w:r>
      <w:r w:rsidR="00A93EED" w:rsidRPr="000B745C">
        <w:rPr>
          <w:rFonts w:ascii="GHEA Grapalat" w:hAnsi="GHEA Grapalat"/>
          <w:b/>
          <w:sz w:val="22"/>
          <w:szCs w:val="22"/>
        </w:rPr>
        <w:t>«</w:t>
      </w:r>
      <w:r w:rsidR="0027576D">
        <w:rPr>
          <w:rFonts w:ascii="GHEA Grapalat" w:hAnsi="GHEA Grapalat"/>
          <w:b/>
          <w:sz w:val="22"/>
          <w:szCs w:val="22"/>
        </w:rPr>
        <w:t>GHAPDzB-HVKAK-2022-45</w:t>
      </w:r>
      <w:r w:rsidR="00063EE9" w:rsidRPr="000B745C">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6617C">
        <w:rPr>
          <w:rFonts w:ascii="GHEA Grapalat" w:hAnsi="GHEA Grapalat"/>
          <w:spacing w:val="-6"/>
        </w:rPr>
        <w:t>запрос котировок</w:t>
      </w:r>
      <w:r w:rsidRPr="005744FC">
        <w:rPr>
          <w:rFonts w:ascii="GHEA Grapalat" w:hAnsi="GHEA Grapalat"/>
          <w:spacing w:val="-6"/>
        </w:rPr>
        <w:t xml:space="preserve"> под кодом </w:t>
      </w:r>
      <w:r w:rsidR="00A93EED" w:rsidRPr="00FB4158">
        <w:rPr>
          <w:rFonts w:ascii="GHEA Grapalat" w:hAnsi="GHEA Grapalat"/>
          <w:b/>
          <w:sz w:val="22"/>
          <w:szCs w:val="22"/>
        </w:rPr>
        <w:t>«</w:t>
      </w:r>
      <w:r w:rsidR="0027576D">
        <w:rPr>
          <w:rFonts w:ascii="GHEA Grapalat" w:hAnsi="GHEA Grapalat"/>
          <w:b/>
          <w:sz w:val="22"/>
          <w:szCs w:val="22"/>
        </w:rPr>
        <w:t>GHAPDzB-HVKAK-2022-45</w:t>
      </w:r>
      <w:r w:rsidR="00063EE9" w:rsidRPr="00FB4158">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76617C">
      <w:pPr>
        <w:widowControl w:val="0"/>
        <w:contextualSpacing/>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76617C" w:rsidRPr="00374F4A" w:rsidRDefault="0076617C" w:rsidP="0076617C">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3EED" w:rsidRPr="00A93EED">
        <w:rPr>
          <w:rFonts w:ascii="GHEA Grapalat" w:hAnsi="GHEA Grapalat"/>
          <w:b/>
          <w:sz w:val="22"/>
          <w:szCs w:val="22"/>
        </w:rPr>
        <w:t>«</w:t>
      </w:r>
      <w:r w:rsidR="0027576D">
        <w:rPr>
          <w:rFonts w:ascii="GHEA Grapalat" w:hAnsi="GHEA Grapalat"/>
          <w:b/>
          <w:sz w:val="22"/>
          <w:szCs w:val="22"/>
        </w:rPr>
        <w:t>GHAPDzB-HVKAK-2022-45</w:t>
      </w:r>
      <w:r w:rsidR="00063EE9" w:rsidRPr="00A93E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FB0843">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FB0843">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FB0843">
      <w:pPr>
        <w:widowControl w:val="0"/>
        <w:contextualSpacing/>
        <w:rPr>
          <w:rFonts w:ascii="GHEA Grapalat" w:hAnsi="GHEA Grapalat" w:cs="GHEA Grapalat"/>
          <w:b/>
          <w:sz w:val="22"/>
          <w:szCs w:val="22"/>
        </w:rPr>
      </w:pPr>
    </w:p>
    <w:p w:rsidR="003D2FE2" w:rsidRPr="00B138F3" w:rsidRDefault="003D2FE2" w:rsidP="00FB0843">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FB0843">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FB0843">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B0843">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B0843">
      <w:pPr>
        <w:widowControl w:val="0"/>
        <w:ind w:firstLine="709"/>
        <w:contextualSpacing/>
        <w:jc w:val="both"/>
        <w:rPr>
          <w:rFonts w:ascii="GHEA Grapalat" w:hAnsi="GHEA Grapalat" w:cs="GHEA Grapalat"/>
          <w:sz w:val="22"/>
          <w:szCs w:val="22"/>
        </w:rPr>
      </w:pP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72189" w:rsidRDefault="003D2FE2" w:rsidP="00A72189">
      <w:pPr>
        <w:widowControl w:val="0"/>
        <w:tabs>
          <w:tab w:val="left" w:pos="567"/>
        </w:tabs>
        <w:ind w:firstLine="567"/>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72189" w:rsidRPr="00025337">
        <w:rPr>
          <w:rFonts w:ascii="GHEA Grapalat" w:hAnsi="GHEA Grapalat"/>
          <w:b/>
          <w:sz w:val="22"/>
          <w:szCs w:val="22"/>
        </w:rPr>
        <w:t>ГНО «Национальным центром по контролю и профилактике заболеваний»</w:t>
      </w:r>
      <w:r w:rsidR="00A72189" w:rsidRPr="00025337">
        <w:rPr>
          <w:rFonts w:ascii="GHEA Grapalat" w:hAnsi="GHEA Grapalat"/>
          <w:b/>
          <w:i/>
          <w:sz w:val="22"/>
          <w:szCs w:val="22"/>
        </w:rPr>
        <w:t xml:space="preserve"> </w:t>
      </w:r>
      <w:r w:rsidR="00A72189" w:rsidRPr="00025337">
        <w:rPr>
          <w:rFonts w:ascii="GHEA Grapalat" w:hAnsi="GHEA Grapalat"/>
          <w:b/>
          <w:sz w:val="22"/>
          <w:szCs w:val="22"/>
        </w:rPr>
        <w:t>МЗ РА</w:t>
      </w:r>
      <w:r w:rsidR="00A7218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63EE9">
        <w:rPr>
          <w:rFonts w:ascii="GHEA Grapalat" w:hAnsi="GHEA Grapalat"/>
          <w:sz w:val="22"/>
          <w:szCs w:val="22"/>
        </w:rPr>
        <w:t>“</w:t>
      </w:r>
      <w:r w:rsidR="0027576D">
        <w:rPr>
          <w:rFonts w:ascii="GHEA Grapalat" w:hAnsi="GHEA Grapalat"/>
          <w:sz w:val="22"/>
          <w:szCs w:val="22"/>
        </w:rPr>
        <w:t>GHAPDzB-HVKAK-2022-45</w:t>
      </w:r>
      <w:r w:rsidR="00063EE9">
        <w:rPr>
          <w:rFonts w:ascii="GHEA Grapalat" w:hAnsi="GHEA Grapalat"/>
          <w:sz w:val="22"/>
          <w:szCs w:val="22"/>
        </w:rPr>
        <w:t>»</w:t>
      </w:r>
      <w:r w:rsidR="00A72189">
        <w:rPr>
          <w:rFonts w:ascii="GHEA Grapalat" w:hAnsi="GHEA Grapalat"/>
          <w:b/>
          <w:sz w:val="22"/>
          <w:szCs w:val="22"/>
        </w:rPr>
        <w:t>.</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FB0843">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FB0843">
      <w:pPr>
        <w:widowControl w:val="0"/>
        <w:contextualSpacing/>
        <w:jc w:val="right"/>
        <w:rPr>
          <w:rFonts w:ascii="GHEA Grapalat" w:hAnsi="GHEA Grapalat"/>
          <w:sz w:val="22"/>
          <w:szCs w:val="22"/>
        </w:rPr>
      </w:pPr>
    </w:p>
    <w:p w:rsidR="003D2FE2" w:rsidRPr="00B138F3" w:rsidRDefault="003D2FE2" w:rsidP="00FB0843">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contextualSpacing/>
        <w:rPr>
          <w:sz w:val="22"/>
          <w:szCs w:val="22"/>
        </w:rPr>
      </w:pPr>
    </w:p>
    <w:p w:rsidR="001005B0" w:rsidRPr="00B138F3" w:rsidRDefault="001005B0" w:rsidP="00FB0843">
      <w:pPr>
        <w:widowControl w:val="0"/>
        <w:ind w:left="567" w:right="565"/>
        <w:contextualSpacing/>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D131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D131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D131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FD131E">
      <w:pPr>
        <w:widowControl w:val="0"/>
        <w:contextualSpacing/>
        <w:jc w:val="right"/>
        <w:rPr>
          <w:rFonts w:ascii="GHEA Grapalat" w:hAnsi="GHEA Grapalat" w:cs="GHEA Grapalat"/>
          <w:i/>
        </w:rPr>
      </w:pPr>
      <w:r w:rsidRPr="00B138F3">
        <w:rPr>
          <w:rFonts w:ascii="GHEA Grapalat" w:hAnsi="GHEA Grapalat"/>
          <w:i/>
        </w:rPr>
        <w:lastRenderedPageBreak/>
        <w:t>Приложение № 5.1</w:t>
      </w:r>
    </w:p>
    <w:p w:rsidR="00FD131E" w:rsidRPr="00B5743D" w:rsidRDefault="00FD131E" w:rsidP="00FD131E">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00A93EED">
        <w:rPr>
          <w:rFonts w:ascii="GHEA Grapalat" w:hAnsi="GHEA Grapalat"/>
          <w:b/>
          <w:sz w:val="22"/>
          <w:szCs w:val="22"/>
        </w:rPr>
        <w:t>«</w:t>
      </w:r>
      <w:r w:rsidR="0027576D">
        <w:rPr>
          <w:rFonts w:ascii="GHEA Grapalat" w:hAnsi="GHEA Grapalat"/>
          <w:b/>
          <w:sz w:val="22"/>
          <w:szCs w:val="22"/>
        </w:rPr>
        <w:t>GHAPDzB-HVKAK-2022-45</w:t>
      </w:r>
      <w:r w:rsidR="00063EE9">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FD131E">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D131E">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D131E">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D131E">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5A6991" w:rsidRDefault="000A214C" w:rsidP="005A6991">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A6991" w:rsidRPr="006328D1">
        <w:rPr>
          <w:rFonts w:ascii="GHEA Grapalat" w:hAnsi="GHEA Grapalat"/>
          <w:b/>
          <w:sz w:val="22"/>
          <w:szCs w:val="22"/>
        </w:rPr>
        <w:t>ГНО «Национальным центром по контролю и профилактике заболеваний»</w:t>
      </w:r>
      <w:r w:rsidR="005A6991" w:rsidRPr="006328D1">
        <w:rPr>
          <w:rFonts w:ascii="GHEA Grapalat" w:hAnsi="GHEA Grapalat"/>
          <w:b/>
          <w:i/>
          <w:sz w:val="22"/>
          <w:szCs w:val="22"/>
        </w:rPr>
        <w:t xml:space="preserve"> </w:t>
      </w:r>
      <w:r w:rsidR="005A6991" w:rsidRPr="006328D1">
        <w:rPr>
          <w:rFonts w:ascii="GHEA Grapalat" w:hAnsi="GHEA Grapalat"/>
          <w:b/>
          <w:sz w:val="22"/>
          <w:szCs w:val="22"/>
        </w:rPr>
        <w:t>МЗ РА</w:t>
      </w:r>
      <w:r w:rsidR="005A6991" w:rsidRPr="006328D1">
        <w:rPr>
          <w:rFonts w:ascii="GHEA Grapalat" w:hAnsi="GHEA Grapalat"/>
          <w:spacing w:val="-6"/>
          <w:sz w:val="22"/>
          <w:szCs w:val="22"/>
        </w:rPr>
        <w:t xml:space="preserve"> (далее — Заказчик) </w:t>
      </w:r>
      <w:r w:rsidR="005A6991" w:rsidRPr="006328D1">
        <w:rPr>
          <w:rFonts w:ascii="GHEA Grapalat" w:hAnsi="GHEA Grapalat"/>
          <w:sz w:val="22"/>
          <w:szCs w:val="22"/>
        </w:rPr>
        <w:t>процедуре закупок под кодом</w:t>
      </w:r>
      <w:r w:rsidR="005A6991" w:rsidRPr="00B138F3">
        <w:rPr>
          <w:rFonts w:ascii="GHEA Grapalat" w:hAnsi="GHEA Grapalat"/>
        </w:rPr>
        <w:t xml:space="preserve"> </w:t>
      </w:r>
      <w:r w:rsidR="00A93EED">
        <w:rPr>
          <w:rFonts w:ascii="GHEA Grapalat" w:hAnsi="GHEA Grapalat"/>
          <w:b/>
          <w:sz w:val="22"/>
          <w:szCs w:val="22"/>
        </w:rPr>
        <w:t>«</w:t>
      </w:r>
      <w:r w:rsidR="0027576D">
        <w:rPr>
          <w:rFonts w:ascii="GHEA Grapalat" w:hAnsi="GHEA Grapalat"/>
          <w:b/>
          <w:sz w:val="22"/>
          <w:szCs w:val="22"/>
        </w:rPr>
        <w:t>GHAPDzB-HVKAK-2022-45</w:t>
      </w:r>
      <w:r w:rsidR="00063EE9">
        <w:rPr>
          <w:rFonts w:ascii="GHEA Grapalat" w:hAnsi="GHEA Grapalat"/>
          <w:b/>
          <w:sz w:val="22"/>
          <w:szCs w:val="22"/>
        </w:rPr>
        <w:t>»</w:t>
      </w:r>
    </w:p>
    <w:p w:rsidR="000A214C" w:rsidRPr="00B138F3" w:rsidRDefault="000A214C" w:rsidP="005A6991">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D131E">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FD131E">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FD131E">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D131E">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45593B"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45593B"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45593B"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1A0157">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1A0157" w:rsidRPr="00A13135" w:rsidRDefault="001A0157" w:rsidP="001A0157">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A0157" w:rsidRPr="00A13135" w:rsidRDefault="001A0157" w:rsidP="001A0157">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 xml:space="preserve">под кодом </w:t>
      </w:r>
      <w:r w:rsidR="009A5D5E">
        <w:rPr>
          <w:rFonts w:ascii="GHEA Grapalat" w:hAnsi="GHEA Grapalat"/>
          <w:b/>
          <w:sz w:val="22"/>
          <w:szCs w:val="22"/>
        </w:rPr>
        <w:t>«</w:t>
      </w:r>
      <w:r w:rsidR="0027576D">
        <w:rPr>
          <w:rFonts w:ascii="GHEA Grapalat" w:hAnsi="GHEA Grapalat"/>
          <w:b/>
          <w:sz w:val="22"/>
          <w:szCs w:val="22"/>
        </w:rPr>
        <w:t>GHAPDzB-HVKAK-2022-45</w:t>
      </w:r>
      <w:r w:rsidR="00063EE9">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063EE9"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F345A2">
            <w:pPr>
              <w:widowControl w:val="0"/>
              <w:contextualSpacing/>
              <w:rPr>
                <w:rFonts w:ascii="GHEA Grapalat" w:hAnsi="GHEA Grapalat" w:cs="Sylfaen"/>
                <w:lang w:val="en-US"/>
              </w:rPr>
            </w:pPr>
            <w:r w:rsidRPr="00063EE9">
              <w:rPr>
                <w:rFonts w:ascii="GHEA Grapalat" w:hAnsi="GHEA Grapalat"/>
              </w:rPr>
              <w:tab/>
            </w:r>
            <w:r w:rsidR="00F15CED" w:rsidRPr="00B138F3">
              <w:rPr>
                <w:rFonts w:ascii="GHEA Grapalat" w:hAnsi="GHEA Grapalat"/>
              </w:rPr>
              <w:t>г</w:t>
            </w:r>
          </w:p>
        </w:tc>
        <w:tc>
          <w:tcPr>
            <w:tcW w:w="4643" w:type="dxa"/>
          </w:tcPr>
          <w:p w:rsidR="00F15CED" w:rsidRPr="00B138F3" w:rsidRDefault="00F15CED" w:rsidP="00F345A2">
            <w:pPr>
              <w:widowControl w:val="0"/>
              <w:contextualSpacing/>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DC4302" w:rsidP="00F345A2">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Ваняна</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345A2">
      <w:pPr>
        <w:widowControl w:val="0"/>
        <w:ind w:firstLine="709"/>
        <w:contextualSpacing/>
        <w:jc w:val="both"/>
        <w:rPr>
          <w:rFonts w:ascii="GHEA Grapalat" w:hAnsi="GHEA Grapalat"/>
          <w:b/>
        </w:rPr>
      </w:pPr>
    </w:p>
    <w:p w:rsidR="00071D1C" w:rsidRPr="00B138F3" w:rsidRDefault="00071D1C" w:rsidP="00F345A2">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345A2">
      <w:pPr>
        <w:widowControl w:val="0"/>
        <w:ind w:firstLine="709"/>
        <w:contextualSpacing/>
        <w:jc w:val="both"/>
        <w:rPr>
          <w:rFonts w:ascii="GHEA Grapalat" w:hAnsi="GHEA Grapalat" w:cs="Times Armenian"/>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lastRenderedPageBreak/>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345A2">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345A2">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lastRenderedPageBreak/>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345A2">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00F46" w:rsidRDefault="00E00F46" w:rsidP="00F345A2">
      <w:pPr>
        <w:widowControl w:val="0"/>
        <w:contextualSpacing/>
        <w:jc w:val="center"/>
        <w:rPr>
          <w:rFonts w:ascii="GHEA Grapalat" w:hAnsi="GHEA Grapalat"/>
          <w:b/>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345A2">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345A2">
      <w:pPr>
        <w:widowControl w:val="0"/>
        <w:tabs>
          <w:tab w:val="left" w:pos="1134"/>
        </w:tabs>
        <w:ind w:firstLine="567"/>
        <w:contextualSpacing/>
        <w:jc w:val="both"/>
        <w:rPr>
          <w:rFonts w:ascii="GHEA Grapalat" w:hAnsi="GHEA Grapalat"/>
          <w:lang w:val="hy-AM"/>
        </w:rPr>
      </w:pPr>
      <w:r w:rsidRPr="00B138F3">
        <w:rPr>
          <w:rFonts w:ascii="GHEA Grapalat" w:hAnsi="GHEA Grapalat"/>
        </w:rPr>
        <w:t>3.</w:t>
      </w:r>
      <w:r w:rsidR="008A5555">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не позднее</w:t>
      </w:r>
      <w:r w:rsidR="006C2023">
        <w:rPr>
          <w:rFonts w:ascii="GHEA Grapalat" w:hAnsi="GHEA Grapalat"/>
        </w:rPr>
        <w:t>,</w:t>
      </w:r>
      <w:r w:rsidRPr="00B138F3">
        <w:rPr>
          <w:rFonts w:ascii="GHEA Grapalat" w:hAnsi="GHEA Grapalat"/>
        </w:rPr>
        <w:t xml:space="preserve"> чем до </w:t>
      </w:r>
      <w:r w:rsidR="001762F4">
        <w:rPr>
          <w:rFonts w:ascii="GHEA Grapalat" w:hAnsi="GHEA Grapalat"/>
        </w:rPr>
        <w:t xml:space="preserve"> </w:t>
      </w:r>
      <w:r w:rsidR="008A5555">
        <w:rPr>
          <w:rFonts w:ascii="GHEA Grapalat" w:hAnsi="GHEA Grapalat"/>
        </w:rPr>
        <w:t>30</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F345A2">
      <w:pPr>
        <w:widowControl w:val="0"/>
        <w:tabs>
          <w:tab w:val="left" w:pos="1134"/>
        </w:tabs>
        <w:ind w:firstLine="567"/>
        <w:contextualSpacing/>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F345A2">
      <w:pPr>
        <w:widowControl w:val="0"/>
        <w:ind w:firstLine="720"/>
        <w:contextualSpacing/>
        <w:jc w:val="both"/>
        <w:rPr>
          <w:rFonts w:ascii="GHEA Grapalat" w:hAnsi="GHEA Grapalat" w:cs="Sylfaen"/>
          <w:i/>
          <w:u w:val="single"/>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E00F46" w:rsidRPr="00B138F3" w:rsidRDefault="00E00F46" w:rsidP="00F345A2">
      <w:pPr>
        <w:widowControl w:val="0"/>
        <w:tabs>
          <w:tab w:val="left" w:pos="1134"/>
        </w:tabs>
        <w:ind w:firstLine="567"/>
        <w:contextualSpacing/>
        <w:jc w:val="both"/>
        <w:rPr>
          <w:rFonts w:ascii="GHEA Grapalat" w:hAnsi="GHEA Grapalat"/>
        </w:rPr>
      </w:pPr>
    </w:p>
    <w:p w:rsidR="00A720AB" w:rsidRDefault="00A720AB" w:rsidP="00F345A2">
      <w:pPr>
        <w:widowControl w:val="0"/>
        <w:contextualSpacing/>
        <w:jc w:val="center"/>
        <w:rPr>
          <w:rFonts w:ascii="GHEA Grapalat" w:hAnsi="GHEA Grapalat"/>
          <w:b/>
        </w:rPr>
      </w:pPr>
    </w:p>
    <w:p w:rsidR="009E45F3" w:rsidRPr="00B138F3" w:rsidRDefault="009E45F3" w:rsidP="00F345A2">
      <w:pPr>
        <w:widowControl w:val="0"/>
        <w:contextualSpacing/>
        <w:jc w:val="center"/>
        <w:rPr>
          <w:rFonts w:ascii="GHEA Grapalat" w:hAnsi="GHEA Grapalat"/>
          <w:b/>
        </w:rPr>
      </w:pPr>
      <w:r w:rsidRPr="00B138F3">
        <w:rPr>
          <w:rFonts w:ascii="GHEA Grapalat" w:hAnsi="GHEA Grapalat"/>
          <w:b/>
        </w:rPr>
        <w:lastRenderedPageBreak/>
        <w:t>5. ПЕРЕДАЧА И ПРИЕМ ТОВАРА</w:t>
      </w:r>
    </w:p>
    <w:p w:rsidR="009E45F3" w:rsidRPr="00B138F3" w:rsidRDefault="009E45F3"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345A2">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720A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720AB">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F345A2">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345A2">
      <w:pPr>
        <w:widowControl w:val="0"/>
        <w:tabs>
          <w:tab w:val="left" w:pos="1134"/>
        </w:tabs>
        <w:ind w:firstLine="567"/>
        <w:contextualSpacing/>
        <w:jc w:val="both"/>
        <w:rPr>
          <w:rFonts w:ascii="GHEA Grapalat" w:hAnsi="GHEA Grapalat"/>
        </w:rPr>
      </w:pPr>
    </w:p>
    <w:p w:rsidR="009123CA" w:rsidRPr="00B138F3" w:rsidRDefault="009123CA" w:rsidP="00F345A2">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B706FF">
        <w:rPr>
          <w:rFonts w:ascii="GHEA Grapalat" w:hAnsi="GHEA Grapalat"/>
        </w:rPr>
        <w:t xml:space="preserve">1. </w:t>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345A2">
      <w:pPr>
        <w:contextualSpacing/>
        <w:rPr>
          <w:rFonts w:ascii="GHEA Grapalat" w:hAnsi="GHEA Grapalat"/>
          <w:lang w:val="hy-AM"/>
        </w:rPr>
      </w:pPr>
    </w:p>
    <w:p w:rsidR="009F337A" w:rsidRPr="00B138F3" w:rsidRDefault="009F337A" w:rsidP="00F345A2">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345A2">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w:t>
      </w:r>
      <w:r w:rsidRPr="00B138F3">
        <w:rPr>
          <w:rFonts w:ascii="GHEA Grapalat" w:hAnsi="GHEA Grapalat"/>
        </w:rPr>
        <w:lastRenderedPageBreak/>
        <w:t>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345A2">
      <w:pPr>
        <w:widowControl w:val="0"/>
        <w:contextualSpacing/>
        <w:jc w:val="center"/>
        <w:rPr>
          <w:rFonts w:ascii="GHEA Grapalat" w:hAnsi="GHEA Grapalat"/>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345A2">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345A2">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lastRenderedPageBreak/>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256A87" w:rsidRPr="00295D22" w:rsidRDefault="00256A87" w:rsidP="00256A87">
      <w:pPr>
        <w:widowControl w:val="0"/>
        <w:tabs>
          <w:tab w:val="left" w:pos="1276"/>
        </w:tabs>
        <w:ind w:firstLine="567"/>
        <w:contextualSpacing/>
        <w:jc w:val="both"/>
        <w:rPr>
          <w:rFonts w:ascii="GHEA Grapalat" w:hAnsi="GHEA Grapalat"/>
          <w:b/>
        </w:rPr>
      </w:pPr>
      <w:r w:rsidRPr="00295D22">
        <w:rPr>
          <w:rFonts w:ascii="GHEA Grapalat" w:hAnsi="GHEA Grapalat"/>
          <w:b/>
        </w:rPr>
        <w:t>8.15.</w:t>
      </w:r>
      <w:r w:rsidRPr="00295D22">
        <w:rPr>
          <w:rFonts w:ascii="GHEA Grapalat" w:hAnsi="GHEA Grapalat"/>
          <w:b/>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w:t>
      </w:r>
      <w:r w:rsidRPr="00295D22">
        <w:rPr>
          <w:rFonts w:ascii="GHEA Grapalat" w:hAnsi="GHEA Grapalat"/>
          <w:b/>
        </w:rPr>
        <w:lastRenderedPageBreak/>
        <w:t>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295D22">
        <w:rPr>
          <w:rFonts w:ascii="GHEA Grapalat" w:hAnsi="GHEA Grapalat"/>
          <w:b/>
          <w:lang w:val="hy-AM"/>
        </w:rPr>
        <w:t xml:space="preserve"> </w:t>
      </w:r>
      <w:r w:rsidRPr="00295D22">
        <w:rPr>
          <w:rFonts w:ascii="GHEA Grapalat" w:hAnsi="GHEA Grapalat"/>
          <w:b/>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b/>
        </w:rPr>
        <w:t>.</w:t>
      </w:r>
    </w:p>
    <w:p w:rsidR="005D2711" w:rsidRDefault="005D2711" w:rsidP="00B46D58">
      <w:pPr>
        <w:widowControl w:val="0"/>
        <w:spacing w:after="160"/>
        <w:jc w:val="center"/>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955778">
          <w:footerReference w:type="default" r:id="rId9"/>
          <w:footnotePr>
            <w:pos w:val="beneathText"/>
          </w:footnotePr>
          <w:type w:val="continuous"/>
          <w:pgSz w:w="11906" w:h="16838" w:code="9"/>
          <w:pgMar w:top="426" w:right="566" w:bottom="567"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071D1C" w:rsidRDefault="00071D1C" w:rsidP="00B46D58">
      <w:pPr>
        <w:widowControl w:val="0"/>
        <w:spacing w:after="160"/>
        <w:jc w:val="right"/>
        <w:rPr>
          <w:rFonts w:ascii="GHEA Grapalat" w:hAnsi="GHEA Grapalat"/>
        </w:rPr>
      </w:pPr>
      <w:r w:rsidRPr="00B138F3">
        <w:rPr>
          <w:rFonts w:ascii="GHEA Grapalat" w:hAnsi="GHEA Grapalat"/>
        </w:rPr>
        <w:t>Драмов РА</w:t>
      </w:r>
    </w:p>
    <w:p w:rsidR="005D2711" w:rsidRDefault="005D2711" w:rsidP="00B46D58">
      <w:pPr>
        <w:widowControl w:val="0"/>
        <w:spacing w:after="160"/>
        <w:jc w:val="right"/>
        <w:rPr>
          <w:rFonts w:ascii="GHEA Grapalat" w:hAnsi="GHEA Grapalat"/>
        </w:rPr>
      </w:pPr>
    </w:p>
    <w:p w:rsidR="005D2711" w:rsidRDefault="005D2711" w:rsidP="005D2711">
      <w:pPr>
        <w:widowControl w:val="0"/>
        <w:spacing w:after="160"/>
        <w:jc w:val="center"/>
        <w:rPr>
          <w:rFonts w:ascii="GHEA Grapalat" w:hAnsi="GHEA Grapalat"/>
          <w:b/>
        </w:rPr>
      </w:pPr>
      <w:r w:rsidRPr="005D2711">
        <w:rPr>
          <w:rFonts w:ascii="GHEA Grapalat" w:hAnsi="GHEA Grapalat"/>
          <w:b/>
        </w:rPr>
        <w:t>ПРИКРЕПЛЕНО ОТДЕЛЬНЫМ ФАЙЛОМ</w:t>
      </w:r>
    </w:p>
    <w:p w:rsidR="005D2711" w:rsidRDefault="005D2711" w:rsidP="005D2711">
      <w:pPr>
        <w:widowControl w:val="0"/>
        <w:spacing w:after="160"/>
        <w:jc w:val="center"/>
        <w:rPr>
          <w:rFonts w:ascii="GHEA Grapalat" w:hAnsi="GHEA Grapalat"/>
          <w:b/>
        </w:rPr>
      </w:pPr>
    </w:p>
    <w:p w:rsidR="005D2711" w:rsidRPr="005D2711" w:rsidRDefault="005D2711" w:rsidP="005D2711">
      <w:pPr>
        <w:widowControl w:val="0"/>
        <w:spacing w:after="16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256A87" w:rsidRDefault="00256A87">
      <w:pPr>
        <w:rPr>
          <w:rFonts w:ascii="GHEA Grapalat" w:hAnsi="GHEA Grapalat"/>
          <w:i/>
        </w:rPr>
      </w:pPr>
      <w:r>
        <w:rPr>
          <w:rFonts w:ascii="GHEA Grapalat" w:hAnsi="GHEA Grapalat"/>
          <w:i/>
        </w:rPr>
        <w:br w:type="page"/>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C83635">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Р/С____________________________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83635">
      <w:pPr>
        <w:widowControl w:val="0"/>
        <w:ind w:firstLine="375"/>
        <w:contextualSpacing/>
        <w:rPr>
          <w:rFonts w:ascii="GHEA Grapalat" w:hAnsi="GHEA Grapalat"/>
          <w:iCs/>
        </w:rPr>
      </w:pPr>
    </w:p>
    <w:p w:rsidR="0038400D" w:rsidRPr="00B138F3" w:rsidRDefault="0038400D" w:rsidP="00C83635">
      <w:pPr>
        <w:widowControl w:val="0"/>
        <w:ind w:left="567" w:right="467"/>
        <w:contextualSpacing/>
        <w:jc w:val="center"/>
        <w:rPr>
          <w:rFonts w:ascii="GHEA Grapalat" w:hAnsi="GHEA Grapalat"/>
          <w:iCs/>
        </w:rPr>
      </w:pPr>
      <w:r w:rsidRPr="00B138F3">
        <w:rPr>
          <w:rFonts w:ascii="GHEA Grapalat" w:hAnsi="GHEA Grapalat"/>
          <w:b/>
        </w:rPr>
        <w:t>АКТ №</w:t>
      </w:r>
    </w:p>
    <w:p w:rsidR="0038400D" w:rsidRPr="00B138F3" w:rsidRDefault="0038400D" w:rsidP="00C83635">
      <w:pPr>
        <w:widowControl w:val="0"/>
        <w:ind w:left="567" w:right="467"/>
        <w:contextualSpacing/>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83635">
      <w:pPr>
        <w:pStyle w:val="BodyTextIndent"/>
        <w:widowControl w:val="0"/>
        <w:spacing w:line="240" w:lineRule="auto"/>
        <w:ind w:firstLine="0"/>
        <w:contextualSpacing/>
        <w:jc w:val="center"/>
        <w:rPr>
          <w:rFonts w:ascii="GHEA Grapalat" w:hAnsi="GHEA Grapalat"/>
          <w:b/>
          <w:bCs/>
          <w:iCs/>
          <w:sz w:val="24"/>
          <w:szCs w:val="24"/>
        </w:rPr>
      </w:pPr>
    </w:p>
    <w:p w:rsidR="0038400D" w:rsidRPr="00B138F3" w:rsidRDefault="0038400D" w:rsidP="00C83635">
      <w:pPr>
        <w:pStyle w:val="BodyTextIndent"/>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83635">
      <w:pPr>
        <w:pStyle w:val="NormalWeb"/>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83635">
      <w:pPr>
        <w:pStyle w:val="NormalWeb"/>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83635">
      <w:pPr>
        <w:pStyle w:val="NormalWeb"/>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836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C83635">
            <w:pPr>
              <w:pStyle w:val="NormalWeb"/>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C83635">
      <w:pPr>
        <w:widowControl w:val="0"/>
        <w:ind w:firstLine="375"/>
        <w:contextualSpacing/>
        <w:jc w:val="both"/>
        <w:rPr>
          <w:rFonts w:ascii="GHEA Grapalat" w:hAnsi="GHEA Grapalat" w:cs="Arial"/>
          <w:iCs/>
          <w:lang w:val="en-US"/>
        </w:rPr>
      </w:pPr>
    </w:p>
    <w:p w:rsidR="0038400D" w:rsidRPr="00B138F3" w:rsidRDefault="0038400D" w:rsidP="00C83635">
      <w:pPr>
        <w:widowControl w:val="0"/>
        <w:ind w:firstLine="567"/>
        <w:contextualSpacing/>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C83635">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C83635">
      <w:pPr>
        <w:widowControl w:val="0"/>
        <w:contextualSpacing/>
        <w:jc w:val="right"/>
        <w:rPr>
          <w:rFonts w:ascii="GHEA Grapalat" w:hAnsi="GHEA Grapalat" w:cs="Sylfaen"/>
          <w:b/>
        </w:rPr>
      </w:pPr>
    </w:p>
    <w:p w:rsidR="00196F14" w:rsidRPr="00B138F3" w:rsidRDefault="00196F14" w:rsidP="00C83635">
      <w:pPr>
        <w:contextualSpacing/>
        <w:rPr>
          <w:rFonts w:ascii="GHEA Grapalat" w:hAnsi="GHEA Grapalat" w:cs="Sylfaen"/>
          <w:b/>
        </w:rPr>
      </w:pPr>
      <w:r w:rsidRPr="00B138F3">
        <w:rPr>
          <w:rFonts w:ascii="GHEA Grapalat" w:hAnsi="GHEA Grapalat" w:cs="Sylfaen"/>
          <w:b/>
        </w:rPr>
        <w:br w:type="page"/>
      </w:r>
    </w:p>
    <w:p w:rsidR="00071D1C" w:rsidRPr="00B138F3" w:rsidRDefault="00071D1C" w:rsidP="00C83635">
      <w:pPr>
        <w:widowControl w:val="0"/>
        <w:contextualSpacing/>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C83635">
      <w:pPr>
        <w:widowControl w:val="0"/>
        <w:contextualSpacing/>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tabs>
          <w:tab w:val="left" w:pos="360"/>
          <w:tab w:val="left" w:pos="540"/>
        </w:tabs>
        <w:contextualSpacing/>
        <w:jc w:val="center"/>
        <w:rPr>
          <w:rFonts w:ascii="GHEA Grapalat" w:hAnsi="GHEA Grapalat" w:cs="Sylfaen"/>
          <w:b/>
          <w:bCs/>
        </w:rPr>
      </w:pPr>
    </w:p>
    <w:p w:rsidR="00071D1C" w:rsidRPr="00B138F3" w:rsidRDefault="00196F14" w:rsidP="00C83635">
      <w:pPr>
        <w:widowControl w:val="0"/>
        <w:contextualSpacing/>
        <w:jc w:val="center"/>
        <w:rPr>
          <w:rFonts w:ascii="GHEA Grapalat" w:hAnsi="GHEA Grapalat" w:cs="Sylfaen"/>
          <w:bCs/>
        </w:rPr>
      </w:pPr>
      <w:r w:rsidRPr="00B138F3">
        <w:rPr>
          <w:rFonts w:ascii="GHEA Grapalat" w:hAnsi="GHEA Grapalat"/>
        </w:rPr>
        <w:t>АКТ №———</w:t>
      </w:r>
    </w:p>
    <w:p w:rsidR="00071D1C" w:rsidRPr="00B138F3" w:rsidRDefault="00071D1C" w:rsidP="00C83635">
      <w:pPr>
        <w:widowControl w:val="0"/>
        <w:contextualSpacing/>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83635">
      <w:pPr>
        <w:widowControl w:val="0"/>
        <w:tabs>
          <w:tab w:val="left" w:pos="360"/>
          <w:tab w:val="left" w:pos="540"/>
        </w:tabs>
        <w:contextualSpacing/>
        <w:jc w:val="center"/>
        <w:rPr>
          <w:rFonts w:ascii="GHEA Grapalat" w:hAnsi="GHEA Grapalat" w:cs="Sylfaen"/>
        </w:rPr>
      </w:pPr>
    </w:p>
    <w:p w:rsidR="006B3AE3" w:rsidRPr="00B138F3" w:rsidRDefault="006B3AE3" w:rsidP="00C83635">
      <w:pPr>
        <w:widowControl w:val="0"/>
        <w:ind w:firstLine="567"/>
        <w:contextualSpacing/>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C83635">
      <w:pPr>
        <w:widowControl w:val="0"/>
        <w:ind w:left="7371" w:hanging="141"/>
        <w:contextualSpacing/>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C83635">
      <w:pPr>
        <w:widowControl w:val="0"/>
        <w:tabs>
          <w:tab w:val="left" w:pos="4480"/>
        </w:tabs>
        <w:contextualSpacing/>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C83635">
      <w:pPr>
        <w:widowControl w:val="0"/>
        <w:tabs>
          <w:tab w:val="left" w:pos="6379"/>
        </w:tabs>
        <w:ind w:left="1701" w:right="-360"/>
        <w:contextualSpacing/>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C83635">
      <w:pPr>
        <w:widowControl w:val="0"/>
        <w:tabs>
          <w:tab w:val="left" w:pos="360"/>
          <w:tab w:val="left" w:pos="540"/>
        </w:tabs>
        <w:ind w:right="-2"/>
        <w:contextualSpacing/>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83635">
      <w:pPr>
        <w:widowControl w:val="0"/>
        <w:ind w:left="3544" w:right="-360"/>
        <w:contextualSpacing/>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83635">
      <w:pPr>
        <w:widowControl w:val="0"/>
        <w:tabs>
          <w:tab w:val="left" w:pos="360"/>
          <w:tab w:val="left" w:pos="540"/>
        </w:tabs>
        <w:contextualSpacing/>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83635">
            <w:pPr>
              <w:widowControl w:val="0"/>
              <w:contextualSpacing/>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83635">
            <w:pPr>
              <w:widowControl w:val="0"/>
              <w:contextualSpacing/>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bl>
    <w:p w:rsidR="00071D1C" w:rsidRPr="00B138F3" w:rsidRDefault="00071D1C" w:rsidP="00C83635">
      <w:pPr>
        <w:widowControl w:val="0"/>
        <w:tabs>
          <w:tab w:val="left" w:pos="360"/>
          <w:tab w:val="left" w:pos="540"/>
        </w:tabs>
        <w:contextualSpacing/>
        <w:jc w:val="both"/>
        <w:rPr>
          <w:rFonts w:ascii="GHEA Grapalat" w:hAnsi="GHEA Grapalat" w:cs="Sylfaen"/>
        </w:rPr>
      </w:pPr>
    </w:p>
    <w:p w:rsidR="00071D1C" w:rsidRPr="00B138F3" w:rsidRDefault="00071D1C" w:rsidP="00C83635">
      <w:pPr>
        <w:widowControl w:val="0"/>
        <w:ind w:firstLine="567"/>
        <w:contextualSpacing/>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C83635">
      <w:pPr>
        <w:contextualSpacing/>
        <w:rPr>
          <w:rFonts w:ascii="GHEA Grapalat" w:hAnsi="GHEA Grapalat"/>
        </w:rPr>
      </w:pPr>
      <w:r>
        <w:rPr>
          <w:rFonts w:ascii="GHEA Grapalat" w:hAnsi="GHEA Grapalat"/>
        </w:rPr>
        <w:t xml:space="preserve">                                                       </w:t>
      </w:r>
    </w:p>
    <w:p w:rsidR="00071D1C" w:rsidRPr="00B138F3" w:rsidRDefault="00B138F3" w:rsidP="00C83635">
      <w:pPr>
        <w:contextualSpacing/>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C83635">
      <w:pPr>
        <w:widowControl w:val="0"/>
        <w:contextualSpacing/>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83635">
      <w:pPr>
        <w:widowControl w:val="0"/>
        <w:tabs>
          <w:tab w:val="left" w:pos="360"/>
          <w:tab w:val="left" w:pos="540"/>
        </w:tabs>
        <w:contextualSpacing/>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83635">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83635">
      <w:pPr>
        <w:widowControl w:val="0"/>
        <w:ind w:left="-142" w:firstLine="142"/>
        <w:contextualSpacing/>
        <w:jc w:val="center"/>
        <w:rPr>
          <w:rFonts w:ascii="GHEA Grapalat" w:hAnsi="GHEA Grapalat" w:cs="Sylfaen"/>
          <w:b/>
        </w:rPr>
      </w:pPr>
    </w:p>
    <w:sectPr w:rsidR="00071D1C" w:rsidRPr="00B138F3" w:rsidSect="00C83635">
      <w:pgSz w:w="11906" w:h="16838" w:code="9"/>
      <w:pgMar w:top="1418" w:right="707" w:bottom="1418" w:left="709"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A3F" w:rsidRDefault="00775A3F">
      <w:r>
        <w:separator/>
      </w:r>
    </w:p>
  </w:endnote>
  <w:endnote w:type="continuationSeparator" w:id="0">
    <w:p w:rsidR="00775A3F" w:rsidRDefault="00775A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A3F" w:rsidRPr="00C861E9" w:rsidRDefault="00775A3F">
    <w:pPr>
      <w:pStyle w:val="Footer"/>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A3F" w:rsidRDefault="00775A3F">
      <w:r>
        <w:separator/>
      </w:r>
    </w:p>
  </w:footnote>
  <w:footnote w:type="continuationSeparator" w:id="0">
    <w:p w:rsidR="00775A3F" w:rsidRDefault="00775A3F">
      <w:r>
        <w:continuationSeparator/>
      </w:r>
    </w:p>
  </w:footnote>
  <w:footnote w:id="1">
    <w:p w:rsidR="00775A3F" w:rsidRPr="00A31673" w:rsidRDefault="00775A3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75A3F" w:rsidRPr="008416BA" w:rsidRDefault="00775A3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75A3F" w:rsidRDefault="00775A3F" w:rsidP="006B3E56">
      <w:pPr>
        <w:jc w:val="both"/>
      </w:pPr>
    </w:p>
    <w:p w:rsidR="00775A3F" w:rsidRPr="008B70EB" w:rsidRDefault="00775A3F"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75A3F" w:rsidRPr="008B70EB" w:rsidRDefault="00775A3F"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775A3F" w:rsidRPr="008B70EB" w:rsidRDefault="00775A3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75A3F" w:rsidRDefault="00775A3F" w:rsidP="00637230">
      <w:pPr>
        <w:jc w:val="both"/>
        <w:rPr>
          <w:rFonts w:asciiTheme="minorHAnsi" w:hAnsiTheme="minorHAnsi"/>
          <w:lang w:val="af-ZA"/>
        </w:rPr>
      </w:pPr>
    </w:p>
  </w:footnote>
  <w:footnote w:id="3">
    <w:p w:rsidR="00775A3F" w:rsidRPr="00D3436F" w:rsidRDefault="00775A3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775A3F" w:rsidRPr="00D3436F" w:rsidRDefault="00775A3F">
      <w:pPr>
        <w:pStyle w:val="FootnoteText"/>
        <w:rPr>
          <w:lang w:val="es-ES"/>
        </w:rPr>
      </w:pPr>
    </w:p>
  </w:footnote>
  <w:footnote w:id="4">
    <w:p w:rsidR="00775A3F" w:rsidRPr="008842CE" w:rsidRDefault="00775A3F" w:rsidP="003D2FE2">
      <w:pPr>
        <w:pStyle w:val="FootnoteText"/>
        <w:jc w:val="both"/>
      </w:pPr>
    </w:p>
  </w:footnote>
  <w:footnote w:id="5">
    <w:p w:rsidR="00775A3F" w:rsidRPr="008842CE" w:rsidRDefault="00775A3F" w:rsidP="000A214C">
      <w:pPr>
        <w:pStyle w:val="FootnoteText"/>
        <w:jc w:val="both"/>
      </w:pPr>
    </w:p>
  </w:footnote>
  <w:footnote w:id="6">
    <w:p w:rsidR="00775A3F" w:rsidRDefault="00775A3F" w:rsidP="00D3436F">
      <w:pPr>
        <w:pStyle w:val="FootnoteText"/>
        <w:widowControl w:val="0"/>
        <w:jc w:val="both"/>
        <w:rPr>
          <w:ins w:id="2"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775A3F" w:rsidRPr="00F21C0D" w:rsidRDefault="00775A3F" w:rsidP="00D3436F">
      <w:pPr>
        <w:pStyle w:val="FootnoteText"/>
        <w:widowControl w:val="0"/>
        <w:jc w:val="both"/>
        <w:rPr>
          <w:lang w:val="hy-AM"/>
        </w:rPr>
      </w:pPr>
    </w:p>
  </w:footnote>
  <w:footnote w:id="7">
    <w:p w:rsidR="00775A3F" w:rsidRPr="00D3436F" w:rsidRDefault="00775A3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775A3F" w:rsidRPr="008842CE" w:rsidRDefault="00775A3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75A3F" w:rsidRPr="00D3436F" w:rsidRDefault="00775A3F">
      <w:pPr>
        <w:pStyle w:val="FootnoteText"/>
        <w:rPr>
          <w:lang w:val="hy-AM"/>
        </w:rPr>
      </w:pPr>
    </w:p>
  </w:footnote>
  <w:footnote w:id="9">
    <w:p w:rsidR="00775A3F" w:rsidRPr="00E861BF" w:rsidRDefault="00775A3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3EE9"/>
    <w:rsid w:val="00065C3B"/>
    <w:rsid w:val="00066F4D"/>
    <w:rsid w:val="0006703E"/>
    <w:rsid w:val="000702A0"/>
    <w:rsid w:val="000704B9"/>
    <w:rsid w:val="00070D78"/>
    <w:rsid w:val="00070DBB"/>
    <w:rsid w:val="00071119"/>
    <w:rsid w:val="00071450"/>
    <w:rsid w:val="00071C65"/>
    <w:rsid w:val="00071D1C"/>
    <w:rsid w:val="000727E2"/>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430"/>
    <w:rsid w:val="0009758F"/>
    <w:rsid w:val="00097DE8"/>
    <w:rsid w:val="000A134D"/>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45C"/>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4958"/>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C26"/>
    <w:rsid w:val="00117DAA"/>
    <w:rsid w:val="00121AAF"/>
    <w:rsid w:val="00122FC9"/>
    <w:rsid w:val="00123294"/>
    <w:rsid w:val="001235E7"/>
    <w:rsid w:val="00123F5E"/>
    <w:rsid w:val="00124461"/>
    <w:rsid w:val="00124A2A"/>
    <w:rsid w:val="00125AA6"/>
    <w:rsid w:val="00126D48"/>
    <w:rsid w:val="001276C9"/>
    <w:rsid w:val="00130202"/>
    <w:rsid w:val="001305C6"/>
    <w:rsid w:val="00130A69"/>
    <w:rsid w:val="00131417"/>
    <w:rsid w:val="00131E9C"/>
    <w:rsid w:val="00132600"/>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92E"/>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157"/>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B4D"/>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54A3"/>
    <w:rsid w:val="002559B9"/>
    <w:rsid w:val="0025693E"/>
    <w:rsid w:val="00256A87"/>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CA"/>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576D"/>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93A"/>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5EB"/>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0F1A"/>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10A"/>
    <w:rsid w:val="0034222E"/>
    <w:rsid w:val="003427DF"/>
    <w:rsid w:val="003436A5"/>
    <w:rsid w:val="00344FDF"/>
    <w:rsid w:val="00345909"/>
    <w:rsid w:val="003468B8"/>
    <w:rsid w:val="003473EC"/>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6176"/>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93B"/>
    <w:rsid w:val="00456686"/>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7F3"/>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4BD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DCD"/>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146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991"/>
    <w:rsid w:val="005A7010"/>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11"/>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097"/>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1F83"/>
    <w:rsid w:val="00642172"/>
    <w:rsid w:val="00642EFE"/>
    <w:rsid w:val="0064473D"/>
    <w:rsid w:val="00644850"/>
    <w:rsid w:val="00644CE2"/>
    <w:rsid w:val="006452C2"/>
    <w:rsid w:val="00647E10"/>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8FF"/>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023"/>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1EB"/>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722"/>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6C0"/>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17C"/>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A3F"/>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D08"/>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5B10"/>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65F28"/>
    <w:rsid w:val="00867928"/>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4CA"/>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555"/>
    <w:rsid w:val="008A5CEA"/>
    <w:rsid w:val="008A70A4"/>
    <w:rsid w:val="008A7905"/>
    <w:rsid w:val="008B0198"/>
    <w:rsid w:val="008B0507"/>
    <w:rsid w:val="008B1233"/>
    <w:rsid w:val="008B12AF"/>
    <w:rsid w:val="008B1605"/>
    <w:rsid w:val="008B4DB1"/>
    <w:rsid w:val="008B4FDA"/>
    <w:rsid w:val="008B70EB"/>
    <w:rsid w:val="008B73CD"/>
    <w:rsid w:val="008B7BE2"/>
    <w:rsid w:val="008C0531"/>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A27"/>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21E"/>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00F"/>
    <w:rsid w:val="00955135"/>
    <w:rsid w:val="00955778"/>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BE0"/>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D5E"/>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0E95"/>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0AB"/>
    <w:rsid w:val="00A72189"/>
    <w:rsid w:val="00A731B5"/>
    <w:rsid w:val="00A738F6"/>
    <w:rsid w:val="00A74478"/>
    <w:rsid w:val="00A747D4"/>
    <w:rsid w:val="00A74B2F"/>
    <w:rsid w:val="00A74D0E"/>
    <w:rsid w:val="00A74E7B"/>
    <w:rsid w:val="00A75242"/>
    <w:rsid w:val="00A76200"/>
    <w:rsid w:val="00A76C15"/>
    <w:rsid w:val="00A779D8"/>
    <w:rsid w:val="00A80223"/>
    <w:rsid w:val="00A8081F"/>
    <w:rsid w:val="00A80ECD"/>
    <w:rsid w:val="00A8134C"/>
    <w:rsid w:val="00A81620"/>
    <w:rsid w:val="00A81DD5"/>
    <w:rsid w:val="00A82F21"/>
    <w:rsid w:val="00A8328A"/>
    <w:rsid w:val="00A83810"/>
    <w:rsid w:val="00A86287"/>
    <w:rsid w:val="00A86641"/>
    <w:rsid w:val="00A90E28"/>
    <w:rsid w:val="00A90FCD"/>
    <w:rsid w:val="00A921FF"/>
    <w:rsid w:val="00A93710"/>
    <w:rsid w:val="00A93EED"/>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8FE"/>
    <w:rsid w:val="00B110DE"/>
    <w:rsid w:val="00B11297"/>
    <w:rsid w:val="00B11432"/>
    <w:rsid w:val="00B11B38"/>
    <w:rsid w:val="00B12288"/>
    <w:rsid w:val="00B12330"/>
    <w:rsid w:val="00B12C72"/>
    <w:rsid w:val="00B1352B"/>
    <w:rsid w:val="00B138F3"/>
    <w:rsid w:val="00B14473"/>
    <w:rsid w:val="00B14486"/>
    <w:rsid w:val="00B148D0"/>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93A"/>
    <w:rsid w:val="00B25447"/>
    <w:rsid w:val="00B2561E"/>
    <w:rsid w:val="00B2572B"/>
    <w:rsid w:val="00B25FC4"/>
    <w:rsid w:val="00B2681D"/>
    <w:rsid w:val="00B2752E"/>
    <w:rsid w:val="00B30994"/>
    <w:rsid w:val="00B31881"/>
    <w:rsid w:val="00B32124"/>
    <w:rsid w:val="00B325AF"/>
    <w:rsid w:val="00B32C46"/>
    <w:rsid w:val="00B333DF"/>
    <w:rsid w:val="00B3496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6FF"/>
    <w:rsid w:val="00B70DF8"/>
    <w:rsid w:val="00B716B0"/>
    <w:rsid w:val="00B71D73"/>
    <w:rsid w:val="00B73AB8"/>
    <w:rsid w:val="00B73DE0"/>
    <w:rsid w:val="00B744F6"/>
    <w:rsid w:val="00B74B63"/>
    <w:rsid w:val="00B75687"/>
    <w:rsid w:val="00B75D2D"/>
    <w:rsid w:val="00B81197"/>
    <w:rsid w:val="00B81AD3"/>
    <w:rsid w:val="00B82520"/>
    <w:rsid w:val="00B853BF"/>
    <w:rsid w:val="00B85C39"/>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065"/>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2E1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A7B"/>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28DE"/>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50"/>
    <w:rsid w:val="00C527F9"/>
    <w:rsid w:val="00C53926"/>
    <w:rsid w:val="00C53D1C"/>
    <w:rsid w:val="00C54730"/>
    <w:rsid w:val="00C54B53"/>
    <w:rsid w:val="00C54CEE"/>
    <w:rsid w:val="00C5588A"/>
    <w:rsid w:val="00C56BBA"/>
    <w:rsid w:val="00C57D7E"/>
    <w:rsid w:val="00C57E5B"/>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635"/>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1B9"/>
    <w:rsid w:val="00CC0326"/>
    <w:rsid w:val="00CC06A8"/>
    <w:rsid w:val="00CC0A8D"/>
    <w:rsid w:val="00CC3097"/>
    <w:rsid w:val="00CC3BAC"/>
    <w:rsid w:val="00CC518E"/>
    <w:rsid w:val="00CC6362"/>
    <w:rsid w:val="00CC69D0"/>
    <w:rsid w:val="00CC73F0"/>
    <w:rsid w:val="00CC7FFA"/>
    <w:rsid w:val="00CD01CC"/>
    <w:rsid w:val="00CD043A"/>
    <w:rsid w:val="00CD055A"/>
    <w:rsid w:val="00CD1CBF"/>
    <w:rsid w:val="00CD1E50"/>
    <w:rsid w:val="00CD3548"/>
    <w:rsid w:val="00CD4190"/>
    <w:rsid w:val="00CD435C"/>
    <w:rsid w:val="00CD4898"/>
    <w:rsid w:val="00CD51E6"/>
    <w:rsid w:val="00CD6B60"/>
    <w:rsid w:val="00CD7A4F"/>
    <w:rsid w:val="00CE0D95"/>
    <w:rsid w:val="00CE10B2"/>
    <w:rsid w:val="00CE1E11"/>
    <w:rsid w:val="00CE2264"/>
    <w:rsid w:val="00CE2EA2"/>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5F08"/>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302"/>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0F46"/>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01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3A40"/>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5A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17AC"/>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F0D"/>
    <w:rsid w:val="00F66146"/>
    <w:rsid w:val="00F667B5"/>
    <w:rsid w:val="00F676CB"/>
    <w:rsid w:val="00F677F1"/>
    <w:rsid w:val="00F67946"/>
    <w:rsid w:val="00F67CD4"/>
    <w:rsid w:val="00F70E55"/>
    <w:rsid w:val="00F71F29"/>
    <w:rsid w:val="00F7272E"/>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89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843"/>
    <w:rsid w:val="00FB10C7"/>
    <w:rsid w:val="00FB12F4"/>
    <w:rsid w:val="00FB1530"/>
    <w:rsid w:val="00FB15D0"/>
    <w:rsid w:val="00FB22E8"/>
    <w:rsid w:val="00FB35D5"/>
    <w:rsid w:val="00FB3AE2"/>
    <w:rsid w:val="00FB3AE9"/>
    <w:rsid w:val="00FB3AFB"/>
    <w:rsid w:val="00FB3CC9"/>
    <w:rsid w:val="00FB4158"/>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04"/>
    <w:rsid w:val="00FC6150"/>
    <w:rsid w:val="00FC63B6"/>
    <w:rsid w:val="00FC69A8"/>
    <w:rsid w:val="00FC6A09"/>
    <w:rsid w:val="00FC6B2B"/>
    <w:rsid w:val="00FD06E3"/>
    <w:rsid w:val="00FD0747"/>
    <w:rsid w:val="00FD0A63"/>
    <w:rsid w:val="00FD0B1A"/>
    <w:rsid w:val="00FD0DBE"/>
    <w:rsid w:val="00FD1148"/>
    <w:rsid w:val="00FD131E"/>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45DEE-674D-441E-8415-CBE1E92A4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64</Pages>
  <Words>19637</Words>
  <Characters>111937</Characters>
  <Application>Microsoft Office Word</Application>
  <DocSecurity>0</DocSecurity>
  <Lines>932</Lines>
  <Paragraphs>262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131312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1002</cp:revision>
  <cp:lastPrinted>2018-02-16T07:12:00Z</cp:lastPrinted>
  <dcterms:created xsi:type="dcterms:W3CDTF">2019-10-28T07:04:00Z</dcterms:created>
  <dcterms:modified xsi:type="dcterms:W3CDTF">2022-04-27T12:02:00Z</dcterms:modified>
</cp:coreProperties>
</file>