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077DEC" w14:textId="77777777" w:rsidR="00CA7D41" w:rsidRPr="00CA7D41" w:rsidRDefault="00CA7D41" w:rsidP="00CA7D41">
      <w:pPr>
        <w:pStyle w:val="a5"/>
        <w:spacing w:after="0"/>
        <w:ind w:right="-7" w:firstLine="567"/>
        <w:jc w:val="right"/>
        <w:rPr>
          <w:rFonts w:ascii="GHEA Grapalat" w:hAnsi="GHEA Grapalat" w:cs="Sylfaen"/>
          <w:i/>
          <w:sz w:val="18"/>
          <w:szCs w:val="20"/>
          <w:u w:val="single"/>
        </w:rPr>
      </w:pPr>
    </w:p>
    <w:p w14:paraId="5076794F" w14:textId="77777777" w:rsidR="00CA7D41" w:rsidRPr="00CA7D41" w:rsidRDefault="00CA7D41" w:rsidP="00CA7D41">
      <w:pPr>
        <w:pStyle w:val="a3"/>
        <w:spacing w:line="240" w:lineRule="auto"/>
        <w:jc w:val="center"/>
        <w:rPr>
          <w:rFonts w:ascii="GHEA Grapalat" w:hAnsi="GHEA Grapalat"/>
          <w:i w:val="0"/>
          <w:sz w:val="18"/>
        </w:rPr>
      </w:pPr>
    </w:p>
    <w:p w14:paraId="6C18BCD7" w14:textId="77777777"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NOTICE</w:t>
      </w:r>
    </w:p>
    <w:p w14:paraId="0C116896" w14:textId="77777777"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ON PRICE QUOTATION</w:t>
      </w:r>
    </w:p>
    <w:p w14:paraId="12E60C4D" w14:textId="77777777" w:rsidR="00CA7D41" w:rsidRPr="00CA7D41" w:rsidRDefault="00CA7D41" w:rsidP="00CA7D41">
      <w:pPr>
        <w:pStyle w:val="a3"/>
        <w:spacing w:line="240" w:lineRule="auto"/>
        <w:jc w:val="center"/>
        <w:rPr>
          <w:rFonts w:ascii="GHEA Grapalat" w:hAnsi="GHEA Grapalat"/>
          <w:i w:val="0"/>
          <w:sz w:val="18"/>
        </w:rPr>
      </w:pPr>
    </w:p>
    <w:p w14:paraId="1E72963B" w14:textId="1C5C29D5" w:rsidR="00CA7D41" w:rsidRPr="00CA7D41" w:rsidRDefault="00CA7D41" w:rsidP="00CA7D41">
      <w:pPr>
        <w:pStyle w:val="a3"/>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173BC">
        <w:rPr>
          <w:rFonts w:ascii="GHEA Grapalat" w:hAnsi="GHEA Grapalat"/>
          <w:i w:val="0"/>
          <w:sz w:val="18"/>
        </w:rPr>
        <w:t>he Price Quotation Commission "2</w:t>
      </w:r>
      <w:r w:rsidR="00A173BC" w:rsidRPr="00CA7D41">
        <w:rPr>
          <w:rFonts w:ascii="GHEA Grapalat" w:hAnsi="GHEA Grapalat"/>
          <w:i w:val="0"/>
          <w:sz w:val="18"/>
        </w:rPr>
        <w:t xml:space="preserve"> </w:t>
      </w:r>
      <w:r w:rsidRPr="00CA7D41">
        <w:rPr>
          <w:rFonts w:ascii="GHEA Grapalat" w:hAnsi="GHEA Grapalat"/>
          <w:i w:val="0"/>
          <w:sz w:val="18"/>
        </w:rPr>
        <w:t>" of "</w:t>
      </w:r>
      <w:r w:rsidR="003478DF">
        <w:rPr>
          <w:rFonts w:ascii="GHEA Grapalat" w:hAnsi="GHEA Grapalat"/>
          <w:i w:val="0"/>
          <w:sz w:val="18"/>
          <w:lang w:val="hy-AM"/>
        </w:rPr>
        <w:t>1</w:t>
      </w:r>
      <w:r w:rsidR="00D50B64" w:rsidRPr="00D50B64">
        <w:rPr>
          <w:rFonts w:ascii="GHEA Grapalat" w:hAnsi="GHEA Grapalat"/>
          <w:i w:val="0"/>
          <w:sz w:val="18"/>
          <w:lang w:val="en-US"/>
        </w:rPr>
        <w:t>4</w:t>
      </w:r>
      <w:r w:rsidRPr="00CA7D41">
        <w:rPr>
          <w:rFonts w:ascii="GHEA Grapalat" w:hAnsi="GHEA Grapalat"/>
          <w:i w:val="0"/>
          <w:sz w:val="18"/>
        </w:rPr>
        <w:t>" "</w:t>
      </w:r>
      <w:r w:rsidR="003478DF">
        <w:rPr>
          <w:rFonts w:ascii="GHEA Grapalat" w:hAnsi="GHEA Grapalat"/>
          <w:i w:val="0"/>
          <w:sz w:val="18"/>
          <w:lang w:val="hy-AM"/>
        </w:rPr>
        <w:t>11</w:t>
      </w:r>
      <w:r w:rsidR="00697183" w:rsidRPr="00697183">
        <w:rPr>
          <w:rFonts w:ascii="GHEA Grapalat" w:hAnsi="GHEA Grapalat"/>
          <w:i w:val="0"/>
          <w:sz w:val="18"/>
          <w:lang w:val="en-US"/>
        </w:rPr>
        <w:t xml:space="preserve"> </w:t>
      </w:r>
      <w:r w:rsidRPr="00CA7D41">
        <w:rPr>
          <w:rFonts w:ascii="GHEA Grapalat" w:hAnsi="GHEA Grapalat"/>
          <w:i w:val="0"/>
          <w:sz w:val="18"/>
        </w:rPr>
        <w:t>" of 20</w:t>
      </w:r>
      <w:r w:rsidR="00BE5F47" w:rsidRPr="00BE5F47">
        <w:rPr>
          <w:rFonts w:ascii="GHEA Grapalat" w:hAnsi="GHEA Grapalat"/>
          <w:i w:val="0"/>
          <w:sz w:val="18"/>
          <w:lang w:val="en-US"/>
        </w:rPr>
        <w:t>2</w:t>
      </w:r>
      <w:r w:rsidR="00EC49B5">
        <w:rPr>
          <w:rFonts w:ascii="GHEA Grapalat" w:hAnsi="GHEA Grapalat"/>
          <w:i w:val="0"/>
          <w:sz w:val="18"/>
          <w:lang w:val="hy-AM"/>
        </w:rPr>
        <w:t xml:space="preserve">4 </w:t>
      </w:r>
      <w:r w:rsidRPr="00CA7D41">
        <w:rPr>
          <w:rFonts w:ascii="GHEA Grapalat" w:hAnsi="GHEA Grapalat"/>
          <w:i w:val="0"/>
          <w:sz w:val="18"/>
        </w:rPr>
        <w:t>and is published pursuant to Article 27 of the Law of the Republic of Armenia "On procurement"</w:t>
      </w:r>
    </w:p>
    <w:p w14:paraId="2CFA0803" w14:textId="77777777" w:rsidR="00CA7D41" w:rsidRPr="00CA7D41" w:rsidRDefault="00CA7D41" w:rsidP="00CA7D41">
      <w:pPr>
        <w:pStyle w:val="a3"/>
        <w:spacing w:line="240" w:lineRule="auto"/>
        <w:jc w:val="center"/>
        <w:rPr>
          <w:rFonts w:ascii="GHEA Grapalat" w:hAnsi="GHEA Grapalat"/>
          <w:i w:val="0"/>
          <w:sz w:val="18"/>
        </w:rPr>
      </w:pPr>
    </w:p>
    <w:p w14:paraId="0F1225DF" w14:textId="58ABB684" w:rsidR="00CA7D41" w:rsidRPr="003478DF" w:rsidRDefault="00CA7D41" w:rsidP="00416460">
      <w:pPr>
        <w:pStyle w:val="a3"/>
        <w:spacing w:line="240" w:lineRule="auto"/>
        <w:jc w:val="center"/>
        <w:rPr>
          <w:rFonts w:ascii="GHEA Grapalat" w:hAnsi="GHEA Grapalat"/>
          <w:i w:val="0"/>
          <w:sz w:val="18"/>
          <w:lang w:val="hy-AM"/>
        </w:rPr>
      </w:pPr>
      <w:r w:rsidRPr="00CA7D41">
        <w:rPr>
          <w:rFonts w:ascii="GHEA Grapalat" w:hAnsi="GHEA Grapalat"/>
          <w:i w:val="0"/>
          <w:sz w:val="18"/>
        </w:rPr>
        <w:t xml:space="preserve">Code of the price quotation </w:t>
      </w:r>
      <w:r w:rsidR="00E916E6">
        <w:rPr>
          <w:rFonts w:ascii="GHEA Grapalat" w:hAnsi="GHEA Grapalat"/>
          <w:i w:val="0"/>
          <w:sz w:val="18"/>
          <w:szCs w:val="18"/>
        </w:rPr>
        <w:t>KHQD-GHASHDZB- 2</w:t>
      </w:r>
      <w:r w:rsidR="00EC49B5">
        <w:rPr>
          <w:rFonts w:ascii="GHEA Grapalat" w:hAnsi="GHEA Grapalat"/>
          <w:i w:val="0"/>
          <w:sz w:val="18"/>
          <w:szCs w:val="18"/>
          <w:lang w:val="hy-AM"/>
        </w:rPr>
        <w:t>4</w:t>
      </w:r>
      <w:r w:rsidR="00E916E6">
        <w:rPr>
          <w:rFonts w:ascii="GHEA Grapalat" w:hAnsi="GHEA Grapalat"/>
          <w:i w:val="0"/>
          <w:sz w:val="18"/>
          <w:szCs w:val="18"/>
        </w:rPr>
        <w:t>/</w:t>
      </w:r>
      <w:r w:rsidR="003478DF">
        <w:rPr>
          <w:rFonts w:ascii="GHEA Grapalat" w:hAnsi="GHEA Grapalat"/>
          <w:i w:val="0"/>
          <w:sz w:val="18"/>
          <w:szCs w:val="18"/>
          <w:lang w:val="hy-AM"/>
        </w:rPr>
        <w:t>4</w:t>
      </w:r>
    </w:p>
    <w:p w14:paraId="46439A21" w14:textId="73CDD2D3" w:rsidR="00CA7D41" w:rsidRPr="00CA7D41" w:rsidRDefault="00CA7D41" w:rsidP="00725EE0">
      <w:pPr>
        <w:pStyle w:val="a3"/>
        <w:spacing w:line="240" w:lineRule="auto"/>
        <w:ind w:firstLine="0"/>
        <w:rPr>
          <w:rFonts w:ascii="GHEA Grapalat" w:hAnsi="GHEA Grapalat"/>
          <w:i w:val="0"/>
          <w:sz w:val="18"/>
        </w:rPr>
      </w:pPr>
      <w:r w:rsidRPr="00CA7D41">
        <w:rPr>
          <w:rFonts w:ascii="GHEA Grapalat" w:hAnsi="GHEA Grapalat"/>
          <w:i w:val="0"/>
          <w:sz w:val="18"/>
        </w:rPr>
        <w:t xml:space="preserve">The contracting authority </w:t>
      </w:r>
      <w:r w:rsidR="00E916E6">
        <w:rPr>
          <w:rFonts w:ascii="GHEA Grapalat" w:hAnsi="GHEA Grapalat"/>
          <w:i w:val="0"/>
          <w:sz w:val="18"/>
        </w:rPr>
        <w:t>“Kasakh after R. Gorgyan. №1 secondary. School “SNCO</w:t>
      </w:r>
      <w:r w:rsidR="00E7398C">
        <w:rPr>
          <w:rFonts w:ascii="GHEA Grapalat" w:hAnsi="GHEA Grapalat"/>
          <w:i w:val="0"/>
          <w:sz w:val="18"/>
        </w:rPr>
        <w:t>»</w:t>
      </w:r>
      <w:r w:rsidRPr="00CA7D41">
        <w:rPr>
          <w:rFonts w:ascii="GHEA Grapalat" w:hAnsi="GHEA Grapalat"/>
          <w:i w:val="0"/>
          <w:sz w:val="18"/>
        </w:rPr>
        <w:t>, located at the following address</w:t>
      </w:r>
      <w:r w:rsidR="00E916E6" w:rsidRPr="00E916E6">
        <w:t xml:space="preserve"> </w:t>
      </w:r>
      <w:r w:rsidR="00E916E6" w:rsidRPr="00E916E6">
        <w:rPr>
          <w:rFonts w:ascii="GHEA Grapalat" w:hAnsi="GHEA Grapalat"/>
          <w:i w:val="0"/>
          <w:sz w:val="18"/>
        </w:rPr>
        <w:t>Kotayk region of RA, village Kasakh, S. Jalalyan 1</w:t>
      </w:r>
      <w:r w:rsidR="00725EE0" w:rsidRPr="00725EE0">
        <w:rPr>
          <w:rFonts w:ascii="GHEA Grapalat" w:hAnsi="GHEA Grapalat"/>
          <w:i w:val="0"/>
          <w:sz w:val="18"/>
        </w:rPr>
        <w:t xml:space="preserve">building </w:t>
      </w:r>
      <w:r w:rsidR="00F40B47" w:rsidRPr="00F40B47">
        <w:rPr>
          <w:rFonts w:ascii="GHEA Grapalat" w:hAnsi="GHEA Grapalat"/>
          <w:i w:val="0"/>
          <w:sz w:val="18"/>
          <w:lang w:val="en-US"/>
        </w:rPr>
        <w:t xml:space="preserve"> </w:t>
      </w:r>
      <w:r w:rsidRPr="00CA7D41">
        <w:rPr>
          <w:rFonts w:ascii="GHEA Grapalat" w:hAnsi="GHEA Grapalat"/>
          <w:i w:val="0"/>
          <w:sz w:val="18"/>
        </w:rPr>
        <w:t>,gives notice for a price quotation which shall be carried out in one stage.</w:t>
      </w:r>
    </w:p>
    <w:p w14:paraId="2A7CADB8" w14:textId="5E8B2B9C"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price quotation will be proposed, in a prescribed manner, to conclude a contract for supply of </w:t>
      </w:r>
      <w:r w:rsidR="00725EE0">
        <w:rPr>
          <w:rFonts w:ascii="GHEA Grapalat" w:hAnsi="GHEA Grapalat"/>
          <w:i w:val="0"/>
          <w:sz w:val="18"/>
        </w:rPr>
        <w:t xml:space="preserve"> </w:t>
      </w:r>
      <w:r w:rsidR="00E916E6" w:rsidRPr="00E916E6">
        <w:rPr>
          <w:rFonts w:ascii="GHEA Grapalat" w:hAnsi="GHEA Grapalat"/>
          <w:i w:val="0"/>
          <w:sz w:val="18"/>
          <w:lang w:val="en-US"/>
        </w:rPr>
        <w:t xml:space="preserve">"Kasakh after R. Gorgyan. №1 secondary. School ”SNCO </w:t>
      </w:r>
      <w:r w:rsidR="001D4145" w:rsidRPr="001D4145">
        <w:rPr>
          <w:rFonts w:ascii="GHEA Grapalat" w:hAnsi="GHEA Grapalat"/>
          <w:i w:val="0"/>
          <w:sz w:val="18"/>
          <w:lang w:val="en-US"/>
        </w:rPr>
        <w:t xml:space="preserve">construction works of the </w:t>
      </w:r>
      <w:r w:rsidR="00EC49B5" w:rsidRPr="00EC49B5">
        <w:rPr>
          <w:rFonts w:ascii="GHEA Grapalat" w:hAnsi="GHEA Grapalat"/>
          <w:i w:val="0"/>
          <w:sz w:val="18"/>
          <w:lang w:val="en-US"/>
        </w:rPr>
        <w:t>Renovation of two bathrooms</w:t>
      </w:r>
      <w:r w:rsidR="00725EE0" w:rsidRPr="00725EE0">
        <w:rPr>
          <w:rFonts w:ascii="GHEA Grapalat" w:hAnsi="GHEA Grapalat"/>
          <w:i w:val="0"/>
          <w:sz w:val="18"/>
          <w:lang w:val="en-US"/>
        </w:rPr>
        <w:t xml:space="preserve"> </w:t>
      </w:r>
      <w:r w:rsidRPr="00CA7D41">
        <w:rPr>
          <w:rFonts w:ascii="GHEA Grapalat" w:hAnsi="GHEA Grapalat"/>
          <w:i w:val="0"/>
          <w:sz w:val="18"/>
        </w:rPr>
        <w:t xml:space="preserve">(hereinafter referred to as "the contract").  </w:t>
      </w:r>
    </w:p>
    <w:p w14:paraId="0C213B7F"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71F42DD5" w14:textId="77777777" w:rsidR="00CA7D41" w:rsidRPr="00CA7D41" w:rsidRDefault="00CA7D41" w:rsidP="00CA7D41">
      <w:pPr>
        <w:jc w:val="both"/>
        <w:rPr>
          <w:rFonts w:ascii="GHEA Grapalat" w:hAnsi="GHEA Grapalat"/>
          <w:sz w:val="18"/>
          <w:szCs w:val="20"/>
        </w:rPr>
      </w:pPr>
      <w:r w:rsidRPr="00CA7D41">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3F8F3525"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3F6B484" w14:textId="70FE47E0" w:rsidR="00CA7D41" w:rsidRPr="009E5D3B"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price quotation, it is necessary to apply to </w:t>
      </w:r>
      <w:r w:rsidRPr="009E5D3B">
        <w:rPr>
          <w:rFonts w:ascii="GHEA Grapalat" w:hAnsi="GHEA Grapalat"/>
          <w:i w:val="0"/>
          <w:sz w:val="18"/>
        </w:rPr>
        <w:t xml:space="preserve">the contracting authority by </w:t>
      </w:r>
      <w:r w:rsidR="00EC49B5">
        <w:rPr>
          <w:rFonts w:ascii="GHEA Grapalat" w:hAnsi="GHEA Grapalat"/>
          <w:i w:val="0"/>
          <w:sz w:val="18"/>
          <w:lang w:val="en-US"/>
        </w:rPr>
        <w:t>11։00</w:t>
      </w:r>
      <w:r w:rsidRPr="009E5D3B">
        <w:rPr>
          <w:rFonts w:ascii="GHEA Grapalat" w:hAnsi="GHEA Grapalat"/>
          <w:i w:val="0"/>
          <w:sz w:val="18"/>
          <w:lang w:val="en-US"/>
        </w:rPr>
        <w:t xml:space="preserve"> </w:t>
      </w:r>
      <w:r w:rsidRPr="009E5D3B">
        <w:rPr>
          <w:rFonts w:ascii="GHEA Grapalat" w:hAnsi="GHEA Grapalat"/>
          <w:i w:val="0"/>
          <w:sz w:val="18"/>
        </w:rPr>
        <w:t xml:space="preserve">o'clock of the </w:t>
      </w:r>
      <w:r w:rsidR="00373CCE" w:rsidRPr="009E5D3B">
        <w:rPr>
          <w:rFonts w:ascii="GHEA Grapalat" w:hAnsi="GHEA Grapalat"/>
          <w:i w:val="0"/>
          <w:sz w:val="18"/>
          <w:lang w:val="en-US"/>
        </w:rPr>
        <w:t>7</w:t>
      </w:r>
      <w:r w:rsidRPr="009E5D3B">
        <w:rPr>
          <w:rFonts w:ascii="GHEA Grapalat" w:hAnsi="GHEA Grapalat"/>
          <w:i w:val="0"/>
          <w:sz w:val="18"/>
          <w:lang w:val="en-US"/>
        </w:rPr>
        <w:t xml:space="preserve">h </w:t>
      </w:r>
      <w:r w:rsidRPr="009E5D3B">
        <w:rPr>
          <w:rFonts w:ascii="GHEA Grapalat" w:hAnsi="GHEA Grapalat"/>
          <w:i w:val="0"/>
          <w:sz w:val="18"/>
        </w:rPr>
        <w:t xml:space="preserve"> day from the date of publication of this notice</w:t>
      </w:r>
      <w:r w:rsidRPr="009E5D3B">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9E5D3B">
        <w:rPr>
          <w:rFonts w:ascii="GHEA Grapalat" w:hAnsi="GHEA Grapalat"/>
          <w:i w:val="0"/>
          <w:sz w:val="18"/>
        </w:rPr>
        <w:t>.</w:t>
      </w:r>
    </w:p>
    <w:p w14:paraId="5A781141" w14:textId="77777777" w:rsidR="00CA7D41" w:rsidRPr="009E5D3B" w:rsidRDefault="00CA7D41" w:rsidP="00CA7D41">
      <w:pPr>
        <w:pStyle w:val="a3"/>
        <w:spacing w:line="240" w:lineRule="auto"/>
        <w:ind w:firstLine="0"/>
        <w:rPr>
          <w:rFonts w:ascii="GHEA Grapalat" w:hAnsi="GHEA Grapalat"/>
          <w:i w:val="0"/>
          <w:sz w:val="18"/>
        </w:rPr>
      </w:pPr>
      <w:r w:rsidRPr="009E5D3B">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4B3ADAA1" w14:textId="77777777" w:rsidR="00CA7D41" w:rsidRPr="009E5D3B" w:rsidRDefault="00CA7D41" w:rsidP="00CA7D41">
      <w:pPr>
        <w:pStyle w:val="a3"/>
        <w:spacing w:line="240" w:lineRule="auto"/>
        <w:ind w:firstLine="0"/>
        <w:rPr>
          <w:rFonts w:ascii="GHEA Grapalat" w:hAnsi="GHEA Grapalat"/>
          <w:i w:val="0"/>
          <w:sz w:val="18"/>
        </w:rPr>
      </w:pPr>
      <w:r w:rsidRPr="009E5D3B">
        <w:rPr>
          <w:rFonts w:ascii="GHEA Grapalat" w:hAnsi="GHEA Grapalat"/>
          <w:i w:val="0"/>
          <w:sz w:val="18"/>
        </w:rPr>
        <w:t xml:space="preserve">Failure to receive the invitation shall not limit the bidder's right to participate in this procedure. </w:t>
      </w:r>
    </w:p>
    <w:p w14:paraId="2BE24189" w14:textId="6089B5A4" w:rsidR="00CA7D41" w:rsidRPr="009E5D3B" w:rsidRDefault="00CA7D41" w:rsidP="00CA7D41">
      <w:pPr>
        <w:pStyle w:val="a3"/>
        <w:spacing w:line="240" w:lineRule="auto"/>
        <w:ind w:firstLine="0"/>
        <w:rPr>
          <w:rFonts w:ascii="GHEA Grapalat" w:hAnsi="GHEA Grapalat"/>
          <w:i w:val="0"/>
          <w:sz w:val="18"/>
        </w:rPr>
      </w:pPr>
      <w:r w:rsidRPr="009E5D3B">
        <w:rPr>
          <w:rFonts w:ascii="GHEA Grapalat" w:hAnsi="GHEA Grapalat"/>
          <w:i w:val="0"/>
          <w:sz w:val="18"/>
        </w:rPr>
        <w:t xml:space="preserve">The bids for the price quotation must be submitted to the following address: </w:t>
      </w:r>
      <w:r w:rsidR="00F40B47" w:rsidRPr="009E5D3B">
        <w:rPr>
          <w:rFonts w:ascii="GHEA Grapalat" w:hAnsi="GHEA Grapalat"/>
          <w:i w:val="0"/>
          <w:sz w:val="18"/>
        </w:rPr>
        <w:t xml:space="preserve"> </w:t>
      </w:r>
      <w:r w:rsidR="006E5836" w:rsidRPr="006E5836">
        <w:rPr>
          <w:rFonts w:ascii="GHEA Grapalat" w:hAnsi="GHEA Grapalat"/>
          <w:i w:val="0"/>
          <w:sz w:val="18"/>
        </w:rPr>
        <w:t>address Kotayk region of RA, village Kasakh, S. Jalalyan 1building</w:t>
      </w:r>
      <w:r w:rsidR="007C01F3" w:rsidRPr="009E5D3B">
        <w:rPr>
          <w:rFonts w:ascii="GHEA Grapalat" w:hAnsi="GHEA Grapalat"/>
          <w:i w:val="0"/>
          <w:sz w:val="18"/>
        </w:rPr>
        <w:t xml:space="preserve"> </w:t>
      </w:r>
      <w:r w:rsidRPr="009E5D3B">
        <w:rPr>
          <w:rFonts w:ascii="GHEA Grapalat" w:hAnsi="GHEA Grapalat"/>
          <w:i w:val="0"/>
          <w:sz w:val="18"/>
        </w:rPr>
        <w:t>(address of the contracting authority)</w:t>
      </w:r>
    </w:p>
    <w:p w14:paraId="21F8DF97" w14:textId="4E4B7B08" w:rsidR="00CA7D41" w:rsidRPr="009E5D3B" w:rsidRDefault="00CA7D41" w:rsidP="00CA7D41">
      <w:pPr>
        <w:pStyle w:val="a3"/>
        <w:spacing w:line="240" w:lineRule="auto"/>
        <w:ind w:firstLine="0"/>
        <w:rPr>
          <w:rFonts w:ascii="GHEA Grapalat" w:hAnsi="GHEA Grapalat"/>
          <w:i w:val="0"/>
          <w:sz w:val="18"/>
        </w:rPr>
      </w:pPr>
      <w:r w:rsidRPr="009E5D3B">
        <w:rPr>
          <w:rFonts w:ascii="GHEA Grapalat" w:hAnsi="GHEA Grapalat"/>
          <w:i w:val="0"/>
          <w:sz w:val="18"/>
        </w:rPr>
        <w:t xml:space="preserve">in hard copy, by </w:t>
      </w:r>
      <w:r w:rsidR="00EC49B5">
        <w:rPr>
          <w:rFonts w:ascii="GHEA Grapalat" w:hAnsi="GHEA Grapalat"/>
          <w:i w:val="0"/>
          <w:sz w:val="18"/>
          <w:lang w:val="en-US"/>
        </w:rPr>
        <w:t>11։00</w:t>
      </w:r>
      <w:r w:rsidRPr="009E5D3B">
        <w:rPr>
          <w:rFonts w:ascii="GHEA Grapalat" w:hAnsi="GHEA Grapalat"/>
          <w:i w:val="0"/>
          <w:sz w:val="18"/>
        </w:rPr>
        <w:t xml:space="preserve"> o'clock of the </w:t>
      </w:r>
      <w:r w:rsidRPr="009E5D3B">
        <w:rPr>
          <w:rFonts w:ascii="GHEA Grapalat" w:hAnsi="GHEA Grapalat"/>
          <w:i w:val="0"/>
          <w:sz w:val="18"/>
          <w:lang w:val="en-US"/>
        </w:rPr>
        <w:t>7th</w:t>
      </w:r>
      <w:r w:rsidRPr="009E5D3B">
        <w:rPr>
          <w:rFonts w:ascii="GHEA Grapalat" w:hAnsi="GHEA Grapalat"/>
          <w:i w:val="0"/>
          <w:sz w:val="18"/>
        </w:rPr>
        <w:t xml:space="preserve"> day from the date of publication of this notice.  The bids may, in addition to Armenian, also be submitted in English or Russian. </w:t>
      </w:r>
    </w:p>
    <w:p w14:paraId="63A66DE2" w14:textId="008C2DD2" w:rsidR="00CA7D41" w:rsidRPr="009E5D3B" w:rsidRDefault="00CA7D41" w:rsidP="00CA7D41">
      <w:pPr>
        <w:pStyle w:val="a3"/>
        <w:spacing w:line="240" w:lineRule="auto"/>
        <w:ind w:firstLine="0"/>
        <w:rPr>
          <w:rFonts w:ascii="GHEA Grapalat" w:hAnsi="GHEA Grapalat"/>
          <w:i w:val="0"/>
          <w:sz w:val="18"/>
        </w:rPr>
      </w:pPr>
      <w:r w:rsidRPr="009E5D3B">
        <w:rPr>
          <w:rFonts w:ascii="GHEA Grapalat" w:hAnsi="GHEA Grapalat"/>
          <w:i w:val="0"/>
          <w:sz w:val="18"/>
        </w:rPr>
        <w:t xml:space="preserve">The bid opening will take place at the following address: </w:t>
      </w:r>
      <w:r w:rsidR="00F40B47" w:rsidRPr="009E5D3B">
        <w:rPr>
          <w:rFonts w:ascii="GHEA Grapalat" w:hAnsi="GHEA Grapalat"/>
          <w:i w:val="0"/>
          <w:sz w:val="18"/>
        </w:rPr>
        <w:t xml:space="preserve"> </w:t>
      </w:r>
      <w:r w:rsidR="006E5836" w:rsidRPr="006E5836">
        <w:rPr>
          <w:rFonts w:ascii="GHEA Grapalat" w:hAnsi="GHEA Grapalat"/>
          <w:i w:val="0"/>
          <w:sz w:val="18"/>
        </w:rPr>
        <w:t>address Kotayk region of RA, village Kasakh, S. Jalalyan 1building</w:t>
      </w:r>
      <w:r w:rsidR="003E35B5">
        <w:rPr>
          <w:rFonts w:ascii="GHEA Grapalat" w:hAnsi="GHEA Grapalat"/>
          <w:i w:val="0"/>
          <w:sz w:val="18"/>
        </w:rPr>
        <w:t>,</w:t>
      </w:r>
      <w:r w:rsidR="003478DF">
        <w:rPr>
          <w:rFonts w:ascii="GHEA Grapalat" w:hAnsi="GHEA Grapalat"/>
          <w:i w:val="0"/>
          <w:sz w:val="18"/>
          <w:lang w:val="hy-AM"/>
        </w:rPr>
        <w:t>2</w:t>
      </w:r>
      <w:r w:rsidR="00D50B64">
        <w:rPr>
          <w:rFonts w:ascii="GHEA Grapalat" w:hAnsi="GHEA Grapalat"/>
          <w:i w:val="0"/>
          <w:sz w:val="18"/>
          <w:lang w:val="ru-RU"/>
        </w:rPr>
        <w:t>1</w:t>
      </w:r>
      <w:r w:rsidR="003478DF">
        <w:rPr>
          <w:rFonts w:ascii="GHEA Grapalat" w:hAnsi="GHEA Grapalat"/>
          <w:i w:val="0"/>
          <w:sz w:val="18"/>
          <w:lang w:val="hy-AM"/>
        </w:rPr>
        <w:t>․11</w:t>
      </w:r>
      <w:r w:rsidR="009E5D3B" w:rsidRPr="009E5D3B">
        <w:rPr>
          <w:rFonts w:ascii="GHEA Grapalat" w:hAnsi="GHEA Grapalat"/>
          <w:i w:val="0"/>
          <w:sz w:val="18"/>
          <w:lang w:val="hy-AM"/>
        </w:rPr>
        <w:t>․202</w:t>
      </w:r>
      <w:r w:rsidR="00EC49B5">
        <w:rPr>
          <w:rFonts w:ascii="GHEA Grapalat" w:hAnsi="GHEA Grapalat"/>
          <w:i w:val="0"/>
          <w:sz w:val="18"/>
          <w:lang w:val="hy-AM"/>
        </w:rPr>
        <w:t>4</w:t>
      </w:r>
      <w:r w:rsidRPr="009E5D3B">
        <w:rPr>
          <w:rFonts w:ascii="GHEA Grapalat" w:hAnsi="GHEA Grapalat"/>
          <w:i w:val="0"/>
          <w:sz w:val="18"/>
        </w:rPr>
        <w:t xml:space="preserve"> at </w:t>
      </w:r>
      <w:r w:rsidR="00EC49B5">
        <w:rPr>
          <w:rFonts w:ascii="GHEA Grapalat" w:hAnsi="GHEA Grapalat"/>
          <w:i w:val="0"/>
          <w:sz w:val="18"/>
        </w:rPr>
        <w:t>1</w:t>
      </w:r>
      <w:r w:rsidR="003478DF">
        <w:rPr>
          <w:rFonts w:ascii="GHEA Grapalat" w:hAnsi="GHEA Grapalat"/>
          <w:i w:val="0"/>
          <w:sz w:val="18"/>
          <w:lang w:val="hy-AM"/>
        </w:rPr>
        <w:t>1</w:t>
      </w:r>
      <w:r w:rsidR="00EC49B5">
        <w:rPr>
          <w:rFonts w:ascii="GHEA Grapalat" w:hAnsi="GHEA Grapalat"/>
          <w:i w:val="0"/>
          <w:sz w:val="18"/>
        </w:rPr>
        <w:t>։00</w:t>
      </w:r>
      <w:r w:rsidR="007E1440" w:rsidRPr="009E5D3B">
        <w:rPr>
          <w:rFonts w:ascii="GHEA Grapalat" w:hAnsi="GHEA Grapalat"/>
          <w:i w:val="0"/>
          <w:sz w:val="18"/>
          <w:lang w:val="en-US"/>
        </w:rPr>
        <w:t xml:space="preserve"> </w:t>
      </w:r>
      <w:r w:rsidRPr="009E5D3B">
        <w:rPr>
          <w:rFonts w:ascii="GHEA Grapalat" w:hAnsi="GHEA Grapalat"/>
          <w:i w:val="0"/>
          <w:sz w:val="18"/>
        </w:rPr>
        <w:t xml:space="preserve">o'clock. </w:t>
      </w:r>
    </w:p>
    <w:p w14:paraId="02D262A1" w14:textId="77777777" w:rsidR="00CA7D41" w:rsidRPr="00CA7D41" w:rsidRDefault="00CA7D41" w:rsidP="00CA7D41">
      <w:pPr>
        <w:pStyle w:val="a3"/>
        <w:spacing w:line="240" w:lineRule="auto"/>
        <w:ind w:firstLine="0"/>
        <w:rPr>
          <w:rFonts w:ascii="GHEA Grapalat" w:hAnsi="GHEA Grapalat"/>
          <w:i w:val="0"/>
          <w:sz w:val="18"/>
        </w:rPr>
      </w:pPr>
      <w:r w:rsidRPr="009E5D3B">
        <w:rPr>
          <w:rFonts w:ascii="GHEA Grapalat" w:hAnsi="GHEA Grapalat"/>
          <w:i w:val="0"/>
          <w:sz w:val="18"/>
        </w:rPr>
        <w:t>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w:t>
      </w:r>
      <w:r w:rsidRPr="00CA7D41">
        <w:rPr>
          <w:rFonts w:ascii="GHEA Grapalat" w:hAnsi="GHEA Grapalat"/>
          <w:i w:val="0"/>
          <w:sz w:val="18"/>
        </w:rPr>
        <w:t xml:space="preserve"> </w:t>
      </w:r>
    </w:p>
    <w:p w14:paraId="5C1E60B3"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r w:rsidR="00B42C93">
        <w:rPr>
          <w:rFonts w:ascii="GHEA Grapalat" w:hAnsi="GHEA Grapalat"/>
          <w:i w:val="0"/>
          <w:sz w:val="18"/>
          <w:u w:val="single"/>
          <w:lang w:val="en-US"/>
        </w:rPr>
        <w:t>E.Grigoryan</w:t>
      </w:r>
      <w:r w:rsidRPr="00CA7D41">
        <w:rPr>
          <w:rFonts w:ascii="GHEA Grapalat" w:hAnsi="GHEA Grapalat"/>
          <w:i w:val="0"/>
          <w:sz w:val="18"/>
        </w:rPr>
        <w:t>, Secretary of the Evaluation Commission</w:t>
      </w:r>
    </w:p>
    <w:p w14:paraId="1470A54C" w14:textId="77777777" w:rsidR="00CA7D41" w:rsidRPr="00CA7D41" w:rsidRDefault="00CA7D41" w:rsidP="00CA7D41">
      <w:pPr>
        <w:pStyle w:val="a3"/>
        <w:spacing w:line="240" w:lineRule="auto"/>
        <w:ind w:left="2694" w:firstLine="0"/>
        <w:rPr>
          <w:rFonts w:ascii="GHEA Grapalat" w:hAnsi="GHEA Grapalat"/>
          <w:i w:val="0"/>
          <w:sz w:val="18"/>
        </w:rPr>
      </w:pPr>
    </w:p>
    <w:p w14:paraId="40821F2A" w14:textId="77777777"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Pr="00CA7D41">
        <w:rPr>
          <w:rFonts w:ascii="GHEA Grapalat" w:hAnsi="GHEA Grapalat"/>
          <w:i w:val="0"/>
          <w:sz w:val="18"/>
          <w:u w:val="single"/>
          <w:lang w:val="en-US"/>
        </w:rPr>
        <w:t>+37410244974</w:t>
      </w:r>
    </w:p>
    <w:p w14:paraId="5AF25DD5" w14:textId="77777777"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E-mail: </w:t>
      </w:r>
      <w:hyperlink r:id="rId7" w:history="1">
        <w:r w:rsidR="00FB1611" w:rsidRPr="00867CFB">
          <w:rPr>
            <w:rStyle w:val="ab"/>
            <w:rFonts w:ascii="GHEA Grapalat" w:hAnsi="GHEA Grapalat"/>
            <w:i w:val="0"/>
            <w:sz w:val="18"/>
            <w:lang w:val="en-US"/>
          </w:rPr>
          <w:t>protender.itender@gmail.com</w:t>
        </w:r>
      </w:hyperlink>
      <w:r w:rsidR="00FB1611">
        <w:rPr>
          <w:rFonts w:ascii="GHEA Grapalat" w:hAnsi="GHEA Grapalat"/>
          <w:i w:val="0"/>
          <w:sz w:val="18"/>
          <w:lang w:val="en-US"/>
        </w:rPr>
        <w:t xml:space="preserve"> </w:t>
      </w:r>
    </w:p>
    <w:p w14:paraId="1F068A79" w14:textId="5E6EAC12" w:rsidR="00A57A0D" w:rsidRPr="00CA7D41" w:rsidRDefault="00CA7D41" w:rsidP="00CA7D41">
      <w:pPr>
        <w:pStyle w:val="a3"/>
        <w:spacing w:line="240" w:lineRule="auto"/>
        <w:ind w:firstLine="0"/>
        <w:jc w:val="left"/>
        <w:rPr>
          <w:sz w:val="18"/>
        </w:rPr>
      </w:pPr>
      <w:r w:rsidRPr="00CA7D41">
        <w:rPr>
          <w:rFonts w:ascii="GHEA Grapalat" w:hAnsi="GHEA Grapalat"/>
          <w:i w:val="0"/>
          <w:sz w:val="18"/>
        </w:rPr>
        <w:t xml:space="preserve">Contracting authority </w:t>
      </w:r>
      <w:r w:rsidR="00E7398C">
        <w:rPr>
          <w:rFonts w:ascii="GHEA Grapalat" w:hAnsi="GHEA Grapalat"/>
          <w:i w:val="0"/>
          <w:sz w:val="18"/>
        </w:rPr>
        <w:t>«</w:t>
      </w:r>
      <w:r w:rsidR="00E916E6">
        <w:rPr>
          <w:rFonts w:ascii="GHEA Grapalat" w:hAnsi="GHEA Grapalat"/>
          <w:i w:val="0"/>
          <w:sz w:val="18"/>
        </w:rPr>
        <w:t>“Kasakh after R. Gorgyan. №1 secondary. School “SNCO</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2003FD" w14:textId="77777777" w:rsidR="003E13CD" w:rsidRDefault="003E13CD" w:rsidP="00CA7D41">
      <w:r>
        <w:separator/>
      </w:r>
    </w:p>
  </w:endnote>
  <w:endnote w:type="continuationSeparator" w:id="0">
    <w:p w14:paraId="76F50252" w14:textId="77777777" w:rsidR="003E13CD" w:rsidRDefault="003E13CD"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853AE" w14:textId="77777777" w:rsidR="003E13CD" w:rsidRDefault="003E13CD" w:rsidP="00CA7D41">
      <w:r>
        <w:separator/>
      </w:r>
    </w:p>
  </w:footnote>
  <w:footnote w:type="continuationSeparator" w:id="0">
    <w:p w14:paraId="6F0A0DAE" w14:textId="77777777" w:rsidR="003E13CD" w:rsidRDefault="003E13CD"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884"/>
    <w:rsid w:val="00013118"/>
    <w:rsid w:val="000173AF"/>
    <w:rsid w:val="000E260B"/>
    <w:rsid w:val="001A0F94"/>
    <w:rsid w:val="001D4145"/>
    <w:rsid w:val="0020159C"/>
    <w:rsid w:val="002C5884"/>
    <w:rsid w:val="003478DF"/>
    <w:rsid w:val="00353C7B"/>
    <w:rsid w:val="00373CCE"/>
    <w:rsid w:val="00397AAF"/>
    <w:rsid w:val="003E13CD"/>
    <w:rsid w:val="003E35B5"/>
    <w:rsid w:val="00410D46"/>
    <w:rsid w:val="00416460"/>
    <w:rsid w:val="00436AF8"/>
    <w:rsid w:val="0049264C"/>
    <w:rsid w:val="004A098C"/>
    <w:rsid w:val="004B1BA8"/>
    <w:rsid w:val="004B7607"/>
    <w:rsid w:val="004D17EF"/>
    <w:rsid w:val="004E57B3"/>
    <w:rsid w:val="00522CC5"/>
    <w:rsid w:val="00534C19"/>
    <w:rsid w:val="00561491"/>
    <w:rsid w:val="00570533"/>
    <w:rsid w:val="005F2E67"/>
    <w:rsid w:val="006129E2"/>
    <w:rsid w:val="006939F7"/>
    <w:rsid w:val="00697183"/>
    <w:rsid w:val="006E5836"/>
    <w:rsid w:val="00725EE0"/>
    <w:rsid w:val="007B4B0D"/>
    <w:rsid w:val="007B4CAF"/>
    <w:rsid w:val="007C01F3"/>
    <w:rsid w:val="007C24ED"/>
    <w:rsid w:val="007D4AF0"/>
    <w:rsid w:val="007E1440"/>
    <w:rsid w:val="00833E45"/>
    <w:rsid w:val="00876AB4"/>
    <w:rsid w:val="008E7060"/>
    <w:rsid w:val="008F1541"/>
    <w:rsid w:val="009514E6"/>
    <w:rsid w:val="00956B1B"/>
    <w:rsid w:val="00960F7B"/>
    <w:rsid w:val="009740F1"/>
    <w:rsid w:val="009A0F38"/>
    <w:rsid w:val="009E4EF5"/>
    <w:rsid w:val="009E5D3B"/>
    <w:rsid w:val="00A173BC"/>
    <w:rsid w:val="00A37BD8"/>
    <w:rsid w:val="00A57A0D"/>
    <w:rsid w:val="00A74C9B"/>
    <w:rsid w:val="00AA32B2"/>
    <w:rsid w:val="00AE566D"/>
    <w:rsid w:val="00B42C93"/>
    <w:rsid w:val="00B94F25"/>
    <w:rsid w:val="00BE5F47"/>
    <w:rsid w:val="00BF51DF"/>
    <w:rsid w:val="00C4000A"/>
    <w:rsid w:val="00C56829"/>
    <w:rsid w:val="00CA7D41"/>
    <w:rsid w:val="00D02C42"/>
    <w:rsid w:val="00D465E3"/>
    <w:rsid w:val="00D50B64"/>
    <w:rsid w:val="00D60385"/>
    <w:rsid w:val="00D66C6F"/>
    <w:rsid w:val="00E27206"/>
    <w:rsid w:val="00E7398C"/>
    <w:rsid w:val="00E73D34"/>
    <w:rsid w:val="00E916E6"/>
    <w:rsid w:val="00EB5057"/>
    <w:rsid w:val="00EC49B5"/>
    <w:rsid w:val="00F24548"/>
    <w:rsid w:val="00F33B41"/>
    <w:rsid w:val="00F40B47"/>
    <w:rsid w:val="00F4168B"/>
    <w:rsid w:val="00F44AF3"/>
    <w:rsid w:val="00F74478"/>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6AF80"/>
  <w15:docId w15:val="{17F36F02-EF3C-48DD-8AAE-6805DE5C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tender.itender@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36A0B-6985-4DDC-9BF5-622C50EE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544</Words>
  <Characters>3104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Սոնա Զաքարյան</cp:lastModifiedBy>
  <cp:revision>58</cp:revision>
  <dcterms:created xsi:type="dcterms:W3CDTF">2018-01-25T08:03:00Z</dcterms:created>
  <dcterms:modified xsi:type="dcterms:W3CDTF">2024-11-14T08:09:00Z</dcterms:modified>
</cp:coreProperties>
</file>