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8C138" w14:textId="77777777" w:rsidR="003E4E11" w:rsidRPr="00DE4815"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254969B9" w14:textId="77777777" w:rsidR="003E4E11" w:rsidRPr="000B4129"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Pr>
          <w:rFonts w:ascii="GHEA Grapalat" w:hAnsi="GHEA Grapalat"/>
          <w:i/>
        </w:rPr>
        <w:t xml:space="preserve">1-ого марта </w:t>
      </w:r>
      <w:r w:rsidRPr="000B4129">
        <w:rPr>
          <w:rFonts w:ascii="GHEA Grapalat" w:hAnsi="GHEA Grapalat"/>
          <w:i/>
        </w:rPr>
        <w:t>202</w:t>
      </w:r>
      <w:r>
        <w:rPr>
          <w:rFonts w:ascii="GHEA Grapalat" w:hAnsi="GHEA Grapalat"/>
          <w:i/>
        </w:rPr>
        <w:t>3</w:t>
      </w:r>
      <w:r w:rsidRPr="000B4129">
        <w:rPr>
          <w:rFonts w:ascii="GHEA Grapalat" w:hAnsi="GHEA Grapalat"/>
          <w:i/>
        </w:rPr>
        <w:t xml:space="preserve"> года № </w:t>
      </w:r>
      <w:r>
        <w:rPr>
          <w:rFonts w:ascii="GHEA Grapalat" w:hAnsi="GHEA Grapalat"/>
          <w:i/>
        </w:rPr>
        <w:t>87-</w:t>
      </w:r>
      <w:r w:rsidRPr="000B4129">
        <w:rPr>
          <w:rFonts w:ascii="GHEA Grapalat" w:hAnsi="GHEA Grapalat"/>
          <w:i/>
        </w:rPr>
        <w:t>A</w:t>
      </w:r>
    </w:p>
    <w:p w14:paraId="0C6992A9"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ОБЪЯВЛЕНИЕ</w:t>
      </w:r>
    </w:p>
    <w:p w14:paraId="492C1691" w14:textId="1A6FAD30" w:rsidR="003E4E11" w:rsidRPr="00140186" w:rsidRDefault="00AA2099" w:rsidP="003E4E11">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w:t>
      </w:r>
      <w:r w:rsidR="003E4E11" w:rsidRPr="00140186">
        <w:rPr>
          <w:rFonts w:ascii="GHEA Grapalat" w:hAnsi="GHEA Grapalat"/>
          <w:i w:val="0"/>
          <w:sz w:val="24"/>
          <w:szCs w:val="24"/>
        </w:rPr>
        <w:t xml:space="preserve"> ЗАПРОСЕ КОТИРОВОК</w:t>
      </w:r>
    </w:p>
    <w:p w14:paraId="3B6A82DB"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p>
    <w:p w14:paraId="002ADEA9"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Настоящий текст объявления утвержден Решением Оценочной Комиссии от</w:t>
      </w:r>
    </w:p>
    <w:p w14:paraId="07AC975F" w14:textId="362A926E" w:rsidR="003E4E11" w:rsidRPr="00140186" w:rsidRDefault="004C4DD1" w:rsidP="003E4E11">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lang w:val="hy-AM" w:bidi="ar-EG"/>
        </w:rPr>
        <w:t>18</w:t>
      </w:r>
      <w:r w:rsidR="00C151F2" w:rsidRPr="00C151F2">
        <w:rPr>
          <w:rFonts w:ascii="GHEA Grapalat" w:hAnsi="GHEA Grapalat"/>
          <w:i w:val="0"/>
          <w:sz w:val="24"/>
          <w:szCs w:val="24"/>
          <w:lang w:bidi="ar-EG"/>
        </w:rPr>
        <w:t>.0</w:t>
      </w:r>
      <w:r>
        <w:rPr>
          <w:rFonts w:ascii="GHEA Grapalat" w:hAnsi="GHEA Grapalat"/>
          <w:i w:val="0"/>
          <w:sz w:val="24"/>
          <w:szCs w:val="24"/>
          <w:lang w:val="hy-AM" w:bidi="ar-EG"/>
        </w:rPr>
        <w:t>2</w:t>
      </w:r>
      <w:r w:rsidR="00C151F2" w:rsidRPr="00C151F2">
        <w:rPr>
          <w:rFonts w:ascii="GHEA Grapalat" w:hAnsi="GHEA Grapalat"/>
          <w:i w:val="0"/>
          <w:sz w:val="24"/>
          <w:szCs w:val="24"/>
          <w:lang w:bidi="ar-EG"/>
        </w:rPr>
        <w:t>.2026</w:t>
      </w:r>
      <w:r w:rsidR="003E4E11" w:rsidRPr="00140186">
        <w:rPr>
          <w:rFonts w:ascii="GHEA Grapalat" w:hAnsi="GHEA Grapalat"/>
          <w:i w:val="0"/>
          <w:sz w:val="24"/>
          <w:szCs w:val="24"/>
        </w:rPr>
        <w:t xml:space="preserve"> года №1</w:t>
      </w:r>
    </w:p>
    <w:p w14:paraId="0337BDCE" w14:textId="31DD0A36"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Код процедуры</w:t>
      </w:r>
      <w:r>
        <w:rPr>
          <w:rFonts w:ascii="GHEA Grapalat" w:hAnsi="GHEA Grapalat"/>
          <w:i w:val="0"/>
          <w:sz w:val="24"/>
          <w:szCs w:val="24"/>
        </w:rPr>
        <w:t xml:space="preserve">: </w:t>
      </w:r>
      <w:r w:rsidR="00C151F2">
        <w:rPr>
          <w:rFonts w:ascii="GHEA Grapalat" w:hAnsi="GHEA Grapalat"/>
          <w:i w:val="0"/>
          <w:sz w:val="24"/>
          <w:szCs w:val="24"/>
          <w:lang w:val="en-US"/>
        </w:rPr>
        <w:t>ԱՄ</w:t>
      </w:r>
      <w:r w:rsidR="0060744D">
        <w:rPr>
          <w:rFonts w:ascii="GHEA Grapalat" w:hAnsi="GHEA Grapalat"/>
          <w:i w:val="0"/>
          <w:sz w:val="24"/>
          <w:szCs w:val="24"/>
          <w:lang w:val="hy-AM"/>
        </w:rPr>
        <w:t>Ջ</w:t>
      </w:r>
      <w:r w:rsidR="00C151F2">
        <w:rPr>
          <w:rFonts w:ascii="GHEA Grapalat" w:hAnsi="GHEA Grapalat"/>
          <w:i w:val="0"/>
          <w:sz w:val="24"/>
          <w:szCs w:val="24"/>
          <w:lang w:val="en-US"/>
        </w:rPr>
        <w:t>ՄԴ</w:t>
      </w:r>
      <w:r w:rsidR="00C151F2" w:rsidRPr="00C151F2">
        <w:rPr>
          <w:rFonts w:ascii="GHEA Grapalat" w:hAnsi="GHEA Grapalat"/>
          <w:i w:val="0"/>
          <w:sz w:val="24"/>
          <w:szCs w:val="24"/>
        </w:rPr>
        <w:t>-</w:t>
      </w:r>
      <w:r w:rsidR="00C151F2">
        <w:rPr>
          <w:rFonts w:ascii="GHEA Grapalat" w:hAnsi="GHEA Grapalat"/>
          <w:i w:val="0"/>
          <w:sz w:val="24"/>
          <w:szCs w:val="24"/>
          <w:lang w:val="en-US"/>
        </w:rPr>
        <w:t>ՀՄԱԾՁԲ</w:t>
      </w:r>
      <w:r w:rsidR="00C151F2" w:rsidRPr="00C151F2">
        <w:rPr>
          <w:rFonts w:ascii="GHEA Grapalat" w:hAnsi="GHEA Grapalat"/>
          <w:i w:val="0"/>
          <w:sz w:val="24"/>
          <w:szCs w:val="24"/>
        </w:rPr>
        <w:t>-2026/01</w:t>
      </w:r>
    </w:p>
    <w:p w14:paraId="230174F4" w14:textId="3906150B" w:rsidR="003E4E11" w:rsidRPr="00140186" w:rsidRDefault="002777E4" w:rsidP="003E4E11">
      <w:pPr>
        <w:pStyle w:val="a3"/>
        <w:widowControl w:val="0"/>
        <w:spacing w:after="160" w:line="240" w:lineRule="auto"/>
        <w:ind w:left="-142" w:firstLine="567"/>
        <w:rPr>
          <w:rFonts w:ascii="GHEA Grapalat" w:hAnsi="GHEA Grapalat"/>
          <w:i w:val="0"/>
          <w:sz w:val="24"/>
          <w:szCs w:val="24"/>
        </w:rPr>
      </w:pPr>
      <w:r>
        <w:rPr>
          <w:rFonts w:ascii="GHEA Grapalat" w:hAnsi="GHEA Grapalat"/>
          <w:i w:val="0"/>
          <w:sz w:val="24"/>
          <w:szCs w:val="24"/>
        </w:rPr>
        <w:t xml:space="preserve"> </w:t>
      </w:r>
      <w:r w:rsidR="001B65BD">
        <w:rPr>
          <w:rFonts w:ascii="GHEA Grapalat" w:hAnsi="GHEA Grapalat"/>
          <w:i w:val="0"/>
          <w:sz w:val="24"/>
          <w:szCs w:val="24"/>
        </w:rPr>
        <w:t xml:space="preserve"> </w:t>
      </w:r>
      <w:r w:rsidR="00C151F2" w:rsidRPr="00C151F2">
        <w:rPr>
          <w:rFonts w:ascii="GHEA Grapalat" w:hAnsi="GHEA Grapalat"/>
          <w:i w:val="0"/>
          <w:sz w:val="24"/>
          <w:szCs w:val="24"/>
        </w:rPr>
        <w:t>“</w:t>
      </w:r>
      <w:r w:rsidR="0060744D" w:rsidRPr="0060744D">
        <w:rPr>
          <w:rFonts w:ascii="GHEA Grapalat" w:hAnsi="GHEA Grapalat"/>
          <w:i w:val="0"/>
          <w:sz w:val="24"/>
          <w:szCs w:val="24"/>
        </w:rPr>
        <w:t>ГНКО «Средняя школа</w:t>
      </w:r>
      <w:r w:rsidR="00AA2099">
        <w:rPr>
          <w:rFonts w:ascii="GHEA Grapalat" w:hAnsi="GHEA Grapalat"/>
          <w:i w:val="0"/>
          <w:sz w:val="24"/>
          <w:szCs w:val="24"/>
        </w:rPr>
        <w:t xml:space="preserve"> </w:t>
      </w:r>
      <w:proofErr w:type="spellStart"/>
      <w:r w:rsidR="00AA2099" w:rsidRPr="0060744D">
        <w:rPr>
          <w:rFonts w:ascii="GHEA Grapalat" w:hAnsi="GHEA Grapalat"/>
          <w:i w:val="0"/>
          <w:sz w:val="24"/>
          <w:szCs w:val="24"/>
        </w:rPr>
        <w:t>Джрарата</w:t>
      </w:r>
      <w:proofErr w:type="spellEnd"/>
      <w:r w:rsidR="0060744D" w:rsidRPr="0060744D">
        <w:rPr>
          <w:rFonts w:ascii="GHEA Grapalat" w:hAnsi="GHEA Grapalat"/>
          <w:i w:val="0"/>
          <w:sz w:val="24"/>
          <w:szCs w:val="24"/>
        </w:rPr>
        <w:t xml:space="preserve"> имени </w:t>
      </w:r>
      <w:proofErr w:type="spellStart"/>
      <w:r w:rsidR="0060744D" w:rsidRPr="0060744D">
        <w:rPr>
          <w:rFonts w:ascii="GHEA Grapalat" w:hAnsi="GHEA Grapalat"/>
          <w:i w:val="0"/>
          <w:sz w:val="24"/>
          <w:szCs w:val="24"/>
        </w:rPr>
        <w:t>Татула</w:t>
      </w:r>
      <w:proofErr w:type="spellEnd"/>
      <w:r w:rsidR="0060744D" w:rsidRPr="0060744D">
        <w:rPr>
          <w:rFonts w:ascii="GHEA Grapalat" w:hAnsi="GHEA Grapalat"/>
          <w:i w:val="0"/>
          <w:sz w:val="24"/>
          <w:szCs w:val="24"/>
        </w:rPr>
        <w:t xml:space="preserve"> </w:t>
      </w:r>
      <w:proofErr w:type="spellStart"/>
      <w:r w:rsidR="0060744D" w:rsidRPr="0060744D">
        <w:rPr>
          <w:rFonts w:ascii="GHEA Grapalat" w:hAnsi="GHEA Grapalat"/>
          <w:i w:val="0"/>
          <w:sz w:val="24"/>
          <w:szCs w:val="24"/>
        </w:rPr>
        <w:t>Хачатряна</w:t>
      </w:r>
      <w:proofErr w:type="spellEnd"/>
      <w:r w:rsidR="0060744D" w:rsidRPr="0060744D">
        <w:rPr>
          <w:rFonts w:ascii="GHEA Grapalat" w:hAnsi="GHEA Grapalat"/>
          <w:i w:val="0"/>
          <w:sz w:val="24"/>
          <w:szCs w:val="24"/>
        </w:rPr>
        <w:t xml:space="preserve">», расположенная по адресу: улица А. </w:t>
      </w:r>
      <w:proofErr w:type="spellStart"/>
      <w:r w:rsidR="0060744D" w:rsidRPr="0060744D">
        <w:rPr>
          <w:rFonts w:ascii="GHEA Grapalat" w:hAnsi="GHEA Grapalat"/>
          <w:i w:val="0"/>
          <w:sz w:val="24"/>
          <w:szCs w:val="24"/>
        </w:rPr>
        <w:t>Исаакяна</w:t>
      </w:r>
      <w:proofErr w:type="spellEnd"/>
      <w:r w:rsidR="0060744D" w:rsidRPr="0060744D">
        <w:rPr>
          <w:rFonts w:ascii="GHEA Grapalat" w:hAnsi="GHEA Grapalat"/>
          <w:i w:val="0"/>
          <w:sz w:val="24"/>
          <w:szCs w:val="24"/>
        </w:rPr>
        <w:t xml:space="preserve">, 2, село </w:t>
      </w:r>
      <w:proofErr w:type="spellStart"/>
      <w:r w:rsidR="0060744D" w:rsidRPr="0060744D">
        <w:rPr>
          <w:rFonts w:ascii="GHEA Grapalat" w:hAnsi="GHEA Grapalat"/>
          <w:i w:val="0"/>
          <w:sz w:val="24"/>
          <w:szCs w:val="24"/>
        </w:rPr>
        <w:t>Джрарат</w:t>
      </w:r>
      <w:proofErr w:type="spellEnd"/>
      <w:r w:rsidR="0060744D" w:rsidRPr="0060744D">
        <w:rPr>
          <w:rFonts w:ascii="GHEA Grapalat" w:hAnsi="GHEA Grapalat"/>
          <w:i w:val="0"/>
          <w:sz w:val="24"/>
          <w:szCs w:val="24"/>
        </w:rPr>
        <w:t xml:space="preserve"> </w:t>
      </w:r>
      <w:r w:rsidR="003E4E11" w:rsidRPr="00140186">
        <w:rPr>
          <w:rFonts w:ascii="GHEA Grapalat" w:hAnsi="GHEA Grapalat"/>
          <w:i w:val="0"/>
          <w:sz w:val="24"/>
          <w:szCs w:val="24"/>
        </w:rPr>
        <w:t>объявляет запрос котировок, который проводится одним этапом.</w:t>
      </w:r>
    </w:p>
    <w:p w14:paraId="09F06B9F" w14:textId="683D2A81" w:rsidR="003E4E11" w:rsidRPr="00140186" w:rsidRDefault="003E4E11" w:rsidP="003E4E11">
      <w:pPr>
        <w:pStyle w:val="a3"/>
        <w:widowControl w:val="0"/>
        <w:spacing w:after="160" w:line="240" w:lineRule="auto"/>
        <w:ind w:left="-142" w:firstLine="567"/>
        <w:jc w:val="lowKashida"/>
        <w:rPr>
          <w:rFonts w:ascii="GHEA Grapalat" w:hAnsi="GHEA Grapalat"/>
          <w:i w:val="0"/>
          <w:sz w:val="24"/>
          <w:szCs w:val="24"/>
        </w:rPr>
      </w:pPr>
      <w:r w:rsidRPr="00140186">
        <w:rPr>
          <w:rFonts w:ascii="GHEA Grapalat" w:hAnsi="GHEA Grapalat"/>
          <w:i w:val="0"/>
          <w:sz w:val="24"/>
          <w:szCs w:val="24"/>
        </w:rPr>
        <w:t>Участнику, отобранному по итогам настоящей процедуры, в</w:t>
      </w:r>
      <w:r w:rsidRPr="003937A7">
        <w:rPr>
          <w:rFonts w:ascii="Calibri" w:hAnsi="Calibri" w:cs="Calibri"/>
          <w:i w:val="0"/>
          <w:sz w:val="24"/>
          <w:szCs w:val="24"/>
        </w:rPr>
        <w:t> </w:t>
      </w:r>
      <w:r w:rsidRPr="003937A7">
        <w:rPr>
          <w:rFonts w:ascii="GHEA Grapalat" w:hAnsi="GHEA Grapalat"/>
          <w:i w:val="0"/>
          <w:sz w:val="24"/>
          <w:szCs w:val="24"/>
        </w:rPr>
        <w:t>установленном</w:t>
      </w:r>
      <w:r w:rsidRPr="003937A7">
        <w:rPr>
          <w:rFonts w:ascii="Calibri" w:hAnsi="Calibri" w:cs="Calibri"/>
          <w:i w:val="0"/>
          <w:sz w:val="24"/>
          <w:szCs w:val="24"/>
        </w:rPr>
        <w:t> </w:t>
      </w:r>
      <w:r w:rsidRPr="003937A7">
        <w:rPr>
          <w:rFonts w:ascii="GHEA Grapalat" w:hAnsi="GHEA Grapalat"/>
          <w:i w:val="0"/>
          <w:sz w:val="24"/>
          <w:szCs w:val="24"/>
        </w:rPr>
        <w:t>порядке будет предложено заключить договор на поставку специализированных пассажирских перевозок</w:t>
      </w:r>
      <w:r w:rsidRPr="00140186">
        <w:rPr>
          <w:rFonts w:ascii="GHEA Grapalat" w:hAnsi="GHEA Grapalat"/>
          <w:i w:val="0"/>
          <w:sz w:val="24"/>
          <w:szCs w:val="24"/>
        </w:rPr>
        <w:t xml:space="preserve"> (далее — договор).</w:t>
      </w:r>
    </w:p>
    <w:p w14:paraId="675D7A8A" w14:textId="3962269B" w:rsidR="003E4E11" w:rsidRPr="00140186" w:rsidRDefault="003E4E11" w:rsidP="003E4E11">
      <w:pPr>
        <w:pStyle w:val="a3"/>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40186">
        <w:rPr>
          <w:rFonts w:ascii="Courier New" w:hAnsi="Courier New" w:cs="Courier New"/>
          <w:i w:val="0"/>
          <w:sz w:val="24"/>
          <w:szCs w:val="24"/>
          <w:lang w:val="en-US"/>
        </w:rPr>
        <w:t> </w:t>
      </w:r>
      <w:r w:rsidRPr="00140186">
        <w:rPr>
          <w:rFonts w:ascii="GHEA Grapalat" w:hAnsi="GHEA Grapalat"/>
          <w:i w:val="0"/>
          <w:sz w:val="24"/>
          <w:szCs w:val="24"/>
        </w:rPr>
        <w:t>настоящей</w:t>
      </w:r>
      <w:r w:rsidR="00AA2099">
        <w:rPr>
          <w:rFonts w:ascii="GHEA Grapalat" w:hAnsi="GHEA Grapalat"/>
          <w:i w:val="0"/>
          <w:sz w:val="24"/>
          <w:szCs w:val="24"/>
        </w:rPr>
        <w:t xml:space="preserve"> </w:t>
      </w:r>
      <w:r w:rsidRPr="00140186">
        <w:rPr>
          <w:rFonts w:ascii="GHEA Grapalat" w:hAnsi="GHEA Grapalat"/>
          <w:i w:val="0"/>
          <w:sz w:val="24"/>
          <w:szCs w:val="24"/>
        </w:rPr>
        <w:t>процедуре.</w:t>
      </w:r>
    </w:p>
    <w:p w14:paraId="083300CA" w14:textId="0D9481B7" w:rsidR="003E4E11" w:rsidRPr="00140186" w:rsidRDefault="003E4E11" w:rsidP="003E4E11">
      <w:pPr>
        <w:pStyle w:val="a3"/>
        <w:widowControl w:val="0"/>
        <w:spacing w:after="160" w:line="240" w:lineRule="auto"/>
        <w:ind w:left="-142" w:firstLine="0"/>
        <w:rPr>
          <w:rFonts w:ascii="GHEA Grapalat" w:hAnsi="GHEA Grapalat"/>
          <w:i w:val="0"/>
          <w:sz w:val="24"/>
          <w:szCs w:val="24"/>
        </w:rPr>
      </w:pPr>
      <w:proofErr w:type="gramStart"/>
      <w:r w:rsidRPr="00140186">
        <w:rPr>
          <w:rFonts w:ascii="GHEA Grapalat" w:hAnsi="GHEA Grapalat"/>
          <w:i w:val="0"/>
          <w:sz w:val="24"/>
          <w:szCs w:val="24"/>
        </w:rPr>
        <w:t>Условия</w:t>
      </w:r>
      <w:proofErr w:type="gramEnd"/>
      <w:r w:rsidRPr="00140186">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14:paraId="27B1F424" w14:textId="056FD976" w:rsidR="003E4E11" w:rsidRPr="00140186" w:rsidRDefault="003E4E11" w:rsidP="003E4E11">
      <w:pPr>
        <w:pStyle w:val="a3"/>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00AA2099">
        <w:rPr>
          <w:rFonts w:ascii="GHEA Grapalat" w:hAnsi="GHEA Grapalat"/>
          <w:i w:val="0"/>
          <w:sz w:val="24"/>
          <w:szCs w:val="24"/>
        </w:rPr>
        <w:t xml:space="preserve"> </w:t>
      </w:r>
      <w:r w:rsidRPr="00140186">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0EFC9BD" w14:textId="77777777" w:rsidR="003E4E11" w:rsidRPr="002742FD" w:rsidRDefault="003E4E11" w:rsidP="003E4E11">
      <w:pPr>
        <w:pStyle w:val="a3"/>
        <w:widowControl w:val="0"/>
        <w:spacing w:after="160" w:line="240" w:lineRule="auto"/>
        <w:ind w:left="-142" w:firstLine="567"/>
        <w:rPr>
          <w:rFonts w:ascii="GHEA Grapalat" w:hAnsi="GHEA Grapalat"/>
          <w:i w:val="0"/>
          <w:sz w:val="24"/>
          <w:szCs w:val="24"/>
        </w:rPr>
      </w:pPr>
      <w:r w:rsidRPr="002742FD">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151F2">
        <w:rPr>
          <w:rFonts w:ascii="Calibri" w:hAnsi="Calibri" w:cs="Calibri"/>
          <w:i w:val="0"/>
          <w:sz w:val="24"/>
          <w:szCs w:val="24"/>
        </w:rPr>
        <w:t> </w:t>
      </w:r>
      <w:r w:rsidRPr="002742FD">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3A1B4E7F" w14:textId="5D860E04" w:rsidR="003E4E11" w:rsidRPr="00140186" w:rsidRDefault="003E4E11" w:rsidP="003E4E11">
      <w:pPr>
        <w:pStyle w:val="a3"/>
        <w:widowControl w:val="0"/>
        <w:spacing w:after="160" w:line="276" w:lineRule="auto"/>
        <w:ind w:left="-142" w:firstLine="567"/>
        <w:rPr>
          <w:rFonts w:ascii="GHEA Grapalat" w:hAnsi="GHEA Grapalat"/>
          <w:i w:val="0"/>
          <w:sz w:val="24"/>
          <w:szCs w:val="24"/>
        </w:rPr>
      </w:pPr>
      <w:r w:rsidRPr="00140186">
        <w:rPr>
          <w:rFonts w:ascii="GHEA Grapalat" w:hAnsi="GHEA Grapalat"/>
          <w:i w:val="0"/>
          <w:sz w:val="24"/>
          <w:szCs w:val="24"/>
        </w:rPr>
        <w:t>Заявки на запрос котировок необходимо подавать по адресу</w:t>
      </w:r>
      <w:r w:rsidRPr="002742FD">
        <w:rPr>
          <w:rFonts w:ascii="GHEA Grapalat" w:hAnsi="GHEA Grapalat"/>
          <w:i w:val="0"/>
          <w:sz w:val="24"/>
          <w:szCs w:val="24"/>
        </w:rPr>
        <w:t xml:space="preserve"> </w:t>
      </w:r>
      <w:r w:rsidR="0060744D" w:rsidRPr="0060744D">
        <w:rPr>
          <w:rFonts w:ascii="GHEA Grapalat" w:hAnsi="GHEA Grapalat"/>
          <w:i w:val="0"/>
          <w:sz w:val="24"/>
          <w:szCs w:val="24"/>
        </w:rPr>
        <w:t xml:space="preserve">улица А. </w:t>
      </w:r>
      <w:proofErr w:type="spellStart"/>
      <w:r w:rsidR="0060744D" w:rsidRPr="0060744D">
        <w:rPr>
          <w:rFonts w:ascii="GHEA Grapalat" w:hAnsi="GHEA Grapalat"/>
          <w:i w:val="0"/>
          <w:sz w:val="24"/>
          <w:szCs w:val="24"/>
        </w:rPr>
        <w:t>Исаакяна</w:t>
      </w:r>
      <w:proofErr w:type="spellEnd"/>
      <w:r w:rsidR="0060744D" w:rsidRPr="0060744D">
        <w:rPr>
          <w:rFonts w:ascii="GHEA Grapalat" w:hAnsi="GHEA Grapalat"/>
          <w:i w:val="0"/>
          <w:sz w:val="24"/>
          <w:szCs w:val="24"/>
        </w:rPr>
        <w:t xml:space="preserve">, 2, село </w:t>
      </w:r>
      <w:proofErr w:type="spellStart"/>
      <w:r w:rsidR="0060744D" w:rsidRPr="0060744D">
        <w:rPr>
          <w:rFonts w:ascii="GHEA Grapalat" w:hAnsi="GHEA Grapalat"/>
          <w:i w:val="0"/>
          <w:sz w:val="24"/>
          <w:szCs w:val="24"/>
        </w:rPr>
        <w:t>Джрарат</w:t>
      </w:r>
      <w:proofErr w:type="spellEnd"/>
      <w:r w:rsidR="0060744D" w:rsidRPr="0060744D">
        <w:rPr>
          <w:rFonts w:ascii="GHEA Grapalat" w:hAnsi="GHEA Grapalat"/>
          <w:i w:val="0"/>
          <w:sz w:val="24"/>
          <w:szCs w:val="24"/>
        </w:rPr>
        <w:t xml:space="preserve"> </w:t>
      </w:r>
      <w:r w:rsidRPr="00140186">
        <w:rPr>
          <w:rFonts w:ascii="GHEA Grapalat" w:hAnsi="GHEA Grapalat"/>
          <w:i w:val="0"/>
          <w:sz w:val="24"/>
          <w:szCs w:val="24"/>
        </w:rPr>
        <w:t>в документарной форме, до</w:t>
      </w:r>
      <w:r w:rsidRPr="005001FE">
        <w:rPr>
          <w:rFonts w:ascii="GHEA Grapalat" w:hAnsi="GHEA Grapalat"/>
          <w:i w:val="0"/>
          <w:sz w:val="24"/>
          <w:szCs w:val="24"/>
        </w:rPr>
        <w:t xml:space="preserve"> </w:t>
      </w:r>
      <w:r w:rsidR="000576F6">
        <w:rPr>
          <w:rFonts w:ascii="GHEA Grapalat" w:hAnsi="GHEA Grapalat"/>
          <w:i w:val="0"/>
          <w:sz w:val="24"/>
          <w:szCs w:val="24"/>
        </w:rPr>
        <w:t>1</w:t>
      </w:r>
      <w:r w:rsidR="0060744D">
        <w:rPr>
          <w:rFonts w:ascii="GHEA Grapalat" w:hAnsi="GHEA Grapalat"/>
          <w:i w:val="0"/>
          <w:sz w:val="24"/>
          <w:szCs w:val="24"/>
          <w:lang w:val="hy-AM"/>
        </w:rPr>
        <w:t>0</w:t>
      </w:r>
      <w:r w:rsidR="000576F6">
        <w:rPr>
          <w:rFonts w:ascii="GHEA Grapalat" w:hAnsi="GHEA Grapalat"/>
          <w:i w:val="0"/>
          <w:sz w:val="24"/>
          <w:szCs w:val="24"/>
        </w:rPr>
        <w:t>:00</w:t>
      </w:r>
      <w:r w:rsidRPr="00140186">
        <w:rPr>
          <w:rFonts w:ascii="GHEA Grapalat" w:hAnsi="GHEA Grapalat"/>
          <w:i w:val="0"/>
          <w:sz w:val="24"/>
          <w:szCs w:val="24"/>
        </w:rPr>
        <w:t xml:space="preserve"> часов </w:t>
      </w:r>
      <w:r w:rsidR="0060744D">
        <w:rPr>
          <w:rFonts w:ascii="GHEA Grapalat" w:hAnsi="GHEA Grapalat"/>
          <w:i w:val="0"/>
          <w:sz w:val="24"/>
          <w:szCs w:val="24"/>
          <w:lang w:val="hy-AM"/>
        </w:rPr>
        <w:t>3</w:t>
      </w:r>
      <w:r w:rsidRPr="00140186">
        <w:rPr>
          <w:rFonts w:ascii="GHEA Grapalat" w:hAnsi="GHEA Grapalat"/>
          <w:i w:val="0"/>
          <w:sz w:val="24"/>
          <w:szCs w:val="24"/>
        </w:rPr>
        <w:t>-ого дня со дня опубликования настоящего объявления. Кроме армянского языка заявки могут быть поданы также на английском или русском языке.</w:t>
      </w:r>
    </w:p>
    <w:p w14:paraId="68863703" w14:textId="1B9E482D" w:rsidR="006E1EBD" w:rsidRDefault="003E4E11" w:rsidP="006E1EBD">
      <w:pPr>
        <w:pStyle w:val="a3"/>
        <w:widowControl w:val="0"/>
        <w:spacing w:after="160"/>
        <w:ind w:firstLine="142"/>
        <w:rPr>
          <w:rFonts w:ascii="GHEA Grapalat" w:hAnsi="GHEA Grapalat"/>
          <w:i w:val="0"/>
          <w:sz w:val="24"/>
          <w:szCs w:val="24"/>
        </w:rPr>
      </w:pPr>
      <w:r w:rsidRPr="00140186">
        <w:rPr>
          <w:rFonts w:ascii="GHEA Grapalat" w:hAnsi="GHEA Grapalat"/>
          <w:i w:val="0"/>
          <w:sz w:val="24"/>
          <w:szCs w:val="24"/>
        </w:rPr>
        <w:lastRenderedPageBreak/>
        <w:t>Вскрытие заявок будет проводиться по адресу</w:t>
      </w:r>
      <w:proofErr w:type="gramStart"/>
      <w:r w:rsidRPr="00140186">
        <w:rPr>
          <w:rFonts w:ascii="GHEA Grapalat" w:hAnsi="GHEA Grapalat"/>
          <w:i w:val="0"/>
          <w:sz w:val="24"/>
          <w:szCs w:val="24"/>
        </w:rPr>
        <w:t xml:space="preserve"> </w:t>
      </w:r>
      <w:r w:rsidR="00A2508A" w:rsidRPr="0060744D">
        <w:rPr>
          <w:rFonts w:ascii="GHEA Grapalat" w:hAnsi="GHEA Grapalat"/>
          <w:i w:val="0"/>
          <w:sz w:val="24"/>
          <w:szCs w:val="24"/>
        </w:rPr>
        <w:t>:</w:t>
      </w:r>
      <w:proofErr w:type="gramEnd"/>
      <w:r w:rsidR="00A2508A" w:rsidRPr="0060744D">
        <w:rPr>
          <w:rFonts w:ascii="GHEA Grapalat" w:hAnsi="GHEA Grapalat"/>
          <w:i w:val="0"/>
          <w:sz w:val="24"/>
          <w:szCs w:val="24"/>
        </w:rPr>
        <w:t xml:space="preserve"> улица А. </w:t>
      </w:r>
      <w:proofErr w:type="spellStart"/>
      <w:r w:rsidR="00A2508A" w:rsidRPr="0060744D">
        <w:rPr>
          <w:rFonts w:ascii="GHEA Grapalat" w:hAnsi="GHEA Grapalat"/>
          <w:i w:val="0"/>
          <w:sz w:val="24"/>
          <w:szCs w:val="24"/>
        </w:rPr>
        <w:t>Исаакяна</w:t>
      </w:r>
      <w:proofErr w:type="spellEnd"/>
      <w:r w:rsidR="00A2508A" w:rsidRPr="0060744D">
        <w:rPr>
          <w:rFonts w:ascii="GHEA Grapalat" w:hAnsi="GHEA Grapalat"/>
          <w:i w:val="0"/>
          <w:sz w:val="24"/>
          <w:szCs w:val="24"/>
        </w:rPr>
        <w:t xml:space="preserve">, 2, село </w:t>
      </w:r>
      <w:proofErr w:type="spellStart"/>
      <w:r w:rsidR="00A2508A" w:rsidRPr="0060744D">
        <w:rPr>
          <w:rFonts w:ascii="GHEA Grapalat" w:hAnsi="GHEA Grapalat"/>
          <w:i w:val="0"/>
          <w:sz w:val="24"/>
          <w:szCs w:val="24"/>
        </w:rPr>
        <w:t>Джрарат</w:t>
      </w:r>
      <w:proofErr w:type="spellEnd"/>
      <w:r w:rsidR="00C151F2" w:rsidRPr="00C151F2">
        <w:rPr>
          <w:rFonts w:ascii="GHEA Grapalat" w:hAnsi="GHEA Grapalat"/>
          <w:i w:val="0"/>
          <w:sz w:val="24"/>
          <w:szCs w:val="24"/>
        </w:rPr>
        <w:t>.</w:t>
      </w:r>
      <w:r w:rsidRPr="00140186">
        <w:rPr>
          <w:rFonts w:ascii="GHEA Grapalat" w:hAnsi="GHEA Grapalat"/>
          <w:i w:val="0"/>
          <w:sz w:val="24"/>
          <w:szCs w:val="24"/>
        </w:rPr>
        <w:t xml:space="preserve"> в </w:t>
      </w:r>
      <w:r w:rsidR="000576F6">
        <w:rPr>
          <w:rFonts w:ascii="GHEA Grapalat" w:hAnsi="GHEA Grapalat"/>
          <w:i w:val="0"/>
          <w:sz w:val="24"/>
          <w:szCs w:val="24"/>
        </w:rPr>
        <w:t>1</w:t>
      </w:r>
      <w:r w:rsidR="00C151F2" w:rsidRPr="00C151F2">
        <w:rPr>
          <w:rFonts w:ascii="GHEA Grapalat" w:hAnsi="GHEA Grapalat"/>
          <w:i w:val="0"/>
          <w:sz w:val="24"/>
          <w:szCs w:val="24"/>
        </w:rPr>
        <w:t>2</w:t>
      </w:r>
      <w:r w:rsidR="000576F6">
        <w:rPr>
          <w:rFonts w:ascii="GHEA Grapalat" w:hAnsi="GHEA Grapalat"/>
          <w:i w:val="0"/>
          <w:sz w:val="24"/>
          <w:szCs w:val="24"/>
        </w:rPr>
        <w:t>:00</w:t>
      </w:r>
      <w:r w:rsidRPr="00140186">
        <w:rPr>
          <w:rFonts w:ascii="GHEA Grapalat" w:hAnsi="GHEA Grapalat"/>
          <w:i w:val="0"/>
          <w:sz w:val="24"/>
          <w:szCs w:val="24"/>
        </w:rPr>
        <w:t xml:space="preserve"> часов </w:t>
      </w:r>
      <w:r w:rsidR="0060744D" w:rsidRPr="00AA2099">
        <w:rPr>
          <w:rFonts w:ascii="GHEA Grapalat" w:hAnsi="GHEA Grapalat"/>
          <w:i w:val="0"/>
          <w:sz w:val="24"/>
          <w:szCs w:val="24"/>
          <w:lang w:val="hy-AM"/>
        </w:rPr>
        <w:t>23</w:t>
      </w:r>
      <w:r w:rsidRPr="00AA2099">
        <w:rPr>
          <w:rFonts w:ascii="GHEA Grapalat" w:hAnsi="GHEA Grapalat"/>
          <w:i w:val="0"/>
          <w:sz w:val="24"/>
          <w:szCs w:val="24"/>
        </w:rPr>
        <w:t>.</w:t>
      </w:r>
      <w:r w:rsidR="00C151F2" w:rsidRPr="00AA2099">
        <w:rPr>
          <w:rFonts w:ascii="GHEA Grapalat" w:hAnsi="GHEA Grapalat"/>
          <w:i w:val="0"/>
          <w:sz w:val="24"/>
          <w:szCs w:val="24"/>
        </w:rPr>
        <w:t>0</w:t>
      </w:r>
      <w:r w:rsidR="0060744D" w:rsidRPr="00AA2099">
        <w:rPr>
          <w:rFonts w:ascii="GHEA Grapalat" w:hAnsi="GHEA Grapalat"/>
          <w:i w:val="0"/>
          <w:sz w:val="24"/>
          <w:szCs w:val="24"/>
          <w:lang w:val="hy-AM"/>
        </w:rPr>
        <w:t>2</w:t>
      </w:r>
      <w:r w:rsidRPr="00AA2099">
        <w:rPr>
          <w:rFonts w:ascii="GHEA Grapalat" w:hAnsi="GHEA Grapalat"/>
          <w:i w:val="0"/>
          <w:sz w:val="24"/>
          <w:szCs w:val="24"/>
        </w:rPr>
        <w:t>.202</w:t>
      </w:r>
      <w:r w:rsidR="00C151F2" w:rsidRPr="00AA2099">
        <w:rPr>
          <w:rFonts w:ascii="GHEA Grapalat" w:hAnsi="GHEA Grapalat"/>
          <w:i w:val="0"/>
          <w:sz w:val="24"/>
          <w:szCs w:val="24"/>
        </w:rPr>
        <w:t>6</w:t>
      </w:r>
      <w:r w:rsidRPr="00AA2099">
        <w:rPr>
          <w:rFonts w:ascii="GHEA Grapalat" w:hAnsi="GHEA Grapalat"/>
          <w:i w:val="0"/>
          <w:sz w:val="24"/>
          <w:szCs w:val="24"/>
        </w:rPr>
        <w:t>г.</w:t>
      </w:r>
      <w:r w:rsidR="006E1EBD">
        <w:rPr>
          <w:rFonts w:ascii="GHEA Grapalat" w:hAnsi="GHEA Grapalat"/>
          <w:i w:val="0"/>
          <w:sz w:val="24"/>
          <w:szCs w:val="24"/>
        </w:rPr>
        <w:tab/>
      </w:r>
    </w:p>
    <w:p w14:paraId="5885A1BC" w14:textId="3CA6E2F4" w:rsidR="006E1EBD" w:rsidRDefault="00CD2B99" w:rsidP="006E1EBD">
      <w:pPr>
        <w:pStyle w:val="a3"/>
        <w:widowControl w:val="0"/>
        <w:spacing w:after="160"/>
        <w:ind w:firstLine="142"/>
        <w:rPr>
          <w:rFonts w:ascii="GHEA Grapalat" w:hAnsi="GHEA Grapalat"/>
          <w:i w:val="0"/>
          <w:sz w:val="24"/>
          <w:szCs w:val="24"/>
        </w:rPr>
      </w:pPr>
      <w:r w:rsidRPr="00CD2B99">
        <w:rPr>
          <w:rFonts w:ascii="GHEA Grapalat" w:hAnsi="GHEA Grapalat"/>
          <w:i w:val="0"/>
          <w:sz w:val="24"/>
          <w:szCs w:val="24"/>
        </w:rPr>
        <w:t xml:space="preserve">   </w:t>
      </w:r>
      <w:r w:rsidR="003E4E11" w:rsidRPr="00140186">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CCB455A" w14:textId="27573B2B" w:rsidR="003E4E11" w:rsidRPr="00140186" w:rsidRDefault="003E4E11" w:rsidP="006E1EBD">
      <w:pPr>
        <w:pStyle w:val="a3"/>
        <w:widowControl w:val="0"/>
        <w:spacing w:after="160"/>
        <w:ind w:firstLine="567"/>
        <w:rPr>
          <w:rFonts w:ascii="GHEA Grapalat" w:hAnsi="GHEA Grapalat"/>
          <w:i w:val="0"/>
          <w:sz w:val="24"/>
          <w:szCs w:val="24"/>
        </w:rPr>
      </w:pPr>
      <w:r w:rsidRPr="00140186">
        <w:rPr>
          <w:rFonts w:ascii="GHEA Grapalat" w:hAnsi="GHEA Grapalat"/>
          <w:i w:val="0"/>
          <w:sz w:val="24"/>
          <w:szCs w:val="24"/>
        </w:rPr>
        <w:t>Для получения дополнительной информации, связанной с настоящим</w:t>
      </w:r>
      <w:r w:rsidRPr="00140186">
        <w:rPr>
          <w:rFonts w:ascii="Courier New" w:hAnsi="Courier New" w:cs="Courier New"/>
          <w:i w:val="0"/>
          <w:sz w:val="24"/>
          <w:szCs w:val="24"/>
          <w:lang w:val="en-US"/>
        </w:rPr>
        <w:t> </w:t>
      </w:r>
      <w:r w:rsidRPr="00140186">
        <w:rPr>
          <w:rFonts w:ascii="GHEA Grapalat" w:hAnsi="GHEA Grapalat"/>
          <w:i w:val="0"/>
          <w:sz w:val="24"/>
          <w:szCs w:val="24"/>
        </w:rPr>
        <w:t xml:space="preserve">объявлением, можете обратиться к секретарю Оценочной комиссии </w:t>
      </w:r>
    </w:p>
    <w:p w14:paraId="7D306C67" w14:textId="008A3369" w:rsidR="003E4E11" w:rsidRPr="00140186" w:rsidRDefault="00AA2099" w:rsidP="003E4E11">
      <w:pPr>
        <w:pStyle w:val="a3"/>
        <w:widowControl w:val="0"/>
        <w:spacing w:line="240" w:lineRule="auto"/>
        <w:ind w:firstLine="0"/>
        <w:rPr>
          <w:rFonts w:ascii="GHEA Grapalat" w:hAnsi="GHEA Grapalat"/>
          <w:i w:val="0"/>
          <w:sz w:val="24"/>
          <w:szCs w:val="24"/>
        </w:rPr>
      </w:pPr>
      <w:proofErr w:type="spellStart"/>
      <w:r>
        <w:rPr>
          <w:rFonts w:ascii="GHEA Grapalat" w:hAnsi="GHEA Grapalat"/>
          <w:i w:val="0"/>
          <w:sz w:val="24"/>
          <w:szCs w:val="24"/>
        </w:rPr>
        <w:t>Азатян</w:t>
      </w:r>
      <w:proofErr w:type="spellEnd"/>
      <w:r>
        <w:rPr>
          <w:rFonts w:ascii="GHEA Grapalat" w:hAnsi="GHEA Grapalat"/>
          <w:i w:val="0"/>
          <w:sz w:val="24"/>
          <w:szCs w:val="24"/>
        </w:rPr>
        <w:t xml:space="preserve"> Виктория</w:t>
      </w:r>
      <w:bookmarkStart w:id="0" w:name="_GoBack"/>
      <w:bookmarkEnd w:id="0"/>
      <w:r w:rsidR="003E4E11" w:rsidRPr="00140186">
        <w:rPr>
          <w:rFonts w:ascii="GHEA Grapalat" w:hAnsi="GHEA Grapalat"/>
          <w:i w:val="0"/>
          <w:sz w:val="24"/>
          <w:szCs w:val="24"/>
        </w:rPr>
        <w:t>.</w:t>
      </w:r>
    </w:p>
    <w:p w14:paraId="45BB9C09" w14:textId="77777777" w:rsidR="003E4E11" w:rsidRPr="00140186" w:rsidRDefault="003E4E11" w:rsidP="003E4E11">
      <w:pPr>
        <w:pStyle w:val="a3"/>
        <w:widowControl w:val="0"/>
        <w:spacing w:after="160" w:line="240" w:lineRule="auto"/>
        <w:ind w:left="993" w:firstLine="0"/>
        <w:rPr>
          <w:rFonts w:ascii="GHEA Grapalat" w:hAnsi="GHEA Grapalat"/>
          <w:i w:val="0"/>
          <w:sz w:val="24"/>
          <w:szCs w:val="24"/>
        </w:rPr>
      </w:pPr>
    </w:p>
    <w:p w14:paraId="495DDF68" w14:textId="12033964" w:rsidR="003E4E11" w:rsidRPr="006E1EBD" w:rsidRDefault="003E4E11" w:rsidP="00D8590C">
      <w:pPr>
        <w:pStyle w:val="a3"/>
        <w:widowControl w:val="0"/>
        <w:spacing w:after="160" w:line="240" w:lineRule="auto"/>
        <w:jc w:val="left"/>
        <w:rPr>
          <w:rFonts w:ascii="GHEA Grapalat" w:hAnsi="GHEA Grapalat"/>
          <w:i w:val="0"/>
          <w:sz w:val="24"/>
          <w:szCs w:val="24"/>
        </w:rPr>
      </w:pPr>
      <w:r w:rsidRPr="00140186">
        <w:rPr>
          <w:rFonts w:ascii="GHEA Grapalat" w:hAnsi="GHEA Grapalat"/>
          <w:i w:val="0"/>
          <w:sz w:val="24"/>
          <w:szCs w:val="24"/>
        </w:rPr>
        <w:t xml:space="preserve">Телефон: </w:t>
      </w:r>
      <w:r w:rsidR="0060744D" w:rsidRPr="0060744D">
        <w:rPr>
          <w:rFonts w:ascii="GHEA Grapalat" w:hAnsi="GHEA Grapalat"/>
          <w:i w:val="0"/>
          <w:sz w:val="22"/>
          <w:szCs w:val="22"/>
          <w:lang w:val="af-ZA"/>
        </w:rPr>
        <w:t>+374</w:t>
      </w:r>
      <w:r w:rsidR="0060744D" w:rsidRPr="0060744D">
        <w:rPr>
          <w:rFonts w:ascii="GHEA Grapalat" w:hAnsi="GHEA Grapalat"/>
          <w:i w:val="0"/>
          <w:sz w:val="22"/>
          <w:szCs w:val="22"/>
          <w:lang w:val="hy-AM"/>
        </w:rPr>
        <w:t>95023264</w:t>
      </w:r>
    </w:p>
    <w:p w14:paraId="2C7E3B54" w14:textId="77777777" w:rsidR="0060744D" w:rsidRPr="0060744D" w:rsidRDefault="003E4E11" w:rsidP="0060744D">
      <w:pPr>
        <w:pStyle w:val="a3"/>
        <w:widowControl w:val="0"/>
        <w:spacing w:after="160" w:line="240" w:lineRule="auto"/>
        <w:jc w:val="left"/>
        <w:rPr>
          <w:rFonts w:ascii="GHEA Grapalat" w:hAnsi="GHEA Grapalat"/>
          <w:i w:val="0"/>
          <w:sz w:val="22"/>
          <w:szCs w:val="22"/>
          <w:lang w:val="af-ZA"/>
        </w:rPr>
      </w:pPr>
      <w:r w:rsidRPr="00140186">
        <w:rPr>
          <w:rFonts w:ascii="GHEA Grapalat" w:hAnsi="GHEA Grapalat"/>
          <w:i w:val="0"/>
          <w:sz w:val="24"/>
          <w:szCs w:val="24"/>
        </w:rPr>
        <w:t>Электронная почта</w:t>
      </w:r>
      <w:r w:rsidRPr="006E1EBD">
        <w:rPr>
          <w:rFonts w:ascii="GHEA Grapalat" w:hAnsi="GHEA Grapalat"/>
          <w:i w:val="0"/>
          <w:sz w:val="24"/>
          <w:szCs w:val="24"/>
        </w:rPr>
        <w:t>:</w:t>
      </w:r>
      <w:r w:rsidRPr="00140186">
        <w:rPr>
          <w:rFonts w:ascii="GHEA Grapalat" w:hAnsi="GHEA Grapalat"/>
          <w:i w:val="0"/>
          <w:sz w:val="24"/>
          <w:szCs w:val="24"/>
        </w:rPr>
        <w:t xml:space="preserve"> </w:t>
      </w:r>
      <w:hyperlink r:id="rId9" w:history="1">
        <w:r w:rsidR="0060744D" w:rsidRPr="0060744D">
          <w:rPr>
            <w:rStyle w:val="a9"/>
            <w:rFonts w:ascii="GHEA Grapalat" w:hAnsi="GHEA Grapalat"/>
            <w:i w:val="0"/>
            <w:sz w:val="22"/>
            <w:szCs w:val="22"/>
            <w:lang w:val="af-ZA"/>
          </w:rPr>
          <w:t>a</w:t>
        </w:r>
        <w:r w:rsidR="0060744D" w:rsidRPr="0060744D">
          <w:rPr>
            <w:rStyle w:val="a9"/>
            <w:rFonts w:ascii="GHEA Grapalat" w:hAnsi="GHEA Grapalat"/>
            <w:i w:val="0"/>
            <w:sz w:val="22"/>
            <w:szCs w:val="22"/>
            <w:lang w:val="en-US"/>
          </w:rPr>
          <w:t>rtvik</w:t>
        </w:r>
        <w:r w:rsidR="0060744D" w:rsidRPr="0060744D">
          <w:rPr>
            <w:rStyle w:val="a9"/>
            <w:rFonts w:ascii="GHEA Grapalat" w:hAnsi="GHEA Grapalat"/>
            <w:i w:val="0"/>
            <w:sz w:val="22"/>
            <w:szCs w:val="22"/>
          </w:rPr>
          <w:t>9292@</w:t>
        </w:r>
        <w:r w:rsidR="0060744D" w:rsidRPr="0060744D">
          <w:rPr>
            <w:rStyle w:val="a9"/>
            <w:rFonts w:ascii="GHEA Grapalat" w:hAnsi="GHEA Grapalat"/>
            <w:i w:val="0"/>
            <w:sz w:val="22"/>
            <w:szCs w:val="22"/>
            <w:lang w:val="en-US"/>
          </w:rPr>
          <w:t>mail</w:t>
        </w:r>
        <w:r w:rsidR="0060744D" w:rsidRPr="0060744D">
          <w:rPr>
            <w:rStyle w:val="a9"/>
            <w:rFonts w:ascii="GHEA Grapalat" w:hAnsi="GHEA Grapalat"/>
            <w:i w:val="0"/>
            <w:sz w:val="22"/>
            <w:szCs w:val="22"/>
            <w:lang w:val="af-ZA"/>
          </w:rPr>
          <w:t>.ru</w:t>
        </w:r>
      </w:hyperlink>
    </w:p>
    <w:p w14:paraId="5C95B7F5" w14:textId="1291BDA4" w:rsidR="003E4E11" w:rsidRPr="00140186" w:rsidRDefault="003E4E11" w:rsidP="0060744D">
      <w:pPr>
        <w:pStyle w:val="a3"/>
        <w:widowControl w:val="0"/>
        <w:spacing w:after="160" w:line="240" w:lineRule="auto"/>
        <w:jc w:val="left"/>
        <w:rPr>
          <w:rFonts w:ascii="GHEA Grapalat" w:hAnsi="GHEA Grapalat"/>
          <w:i w:val="0"/>
          <w:sz w:val="16"/>
          <w:szCs w:val="16"/>
        </w:rPr>
      </w:pPr>
      <w:r w:rsidRPr="006E1EBD">
        <w:rPr>
          <w:rFonts w:ascii="GHEA Grapalat" w:hAnsi="GHEA Grapalat"/>
          <w:i w:val="0"/>
          <w:sz w:val="24"/>
          <w:szCs w:val="24"/>
        </w:rPr>
        <w:t>Заказчик</w:t>
      </w:r>
      <w:r w:rsidRPr="00140186">
        <w:rPr>
          <w:rFonts w:ascii="GHEA Grapalat" w:hAnsi="GHEA Grapalat"/>
          <w:i w:val="0"/>
          <w:sz w:val="24"/>
          <w:szCs w:val="24"/>
        </w:rPr>
        <w:t>:</w:t>
      </w:r>
      <w:r w:rsidR="006E1EBD" w:rsidRPr="006E1EBD">
        <w:rPr>
          <w:rFonts w:ascii="GHEA Grapalat" w:hAnsi="GHEA Grapalat"/>
          <w:i w:val="0"/>
          <w:sz w:val="24"/>
          <w:szCs w:val="24"/>
        </w:rPr>
        <w:t xml:space="preserve"> </w:t>
      </w:r>
      <w:r w:rsidR="0060744D" w:rsidRPr="0060744D">
        <w:rPr>
          <w:rFonts w:ascii="GHEA Grapalat" w:hAnsi="GHEA Grapalat"/>
          <w:i w:val="0"/>
          <w:sz w:val="24"/>
          <w:szCs w:val="24"/>
        </w:rPr>
        <w:t xml:space="preserve">&lt;&lt; Средняя школа имени </w:t>
      </w:r>
      <w:proofErr w:type="spellStart"/>
      <w:r w:rsidR="0060744D" w:rsidRPr="0060744D">
        <w:rPr>
          <w:rFonts w:ascii="GHEA Grapalat" w:hAnsi="GHEA Grapalat"/>
          <w:i w:val="0"/>
          <w:sz w:val="24"/>
          <w:szCs w:val="24"/>
        </w:rPr>
        <w:t>Джрарата</w:t>
      </w:r>
      <w:proofErr w:type="spellEnd"/>
      <w:r w:rsidR="0060744D" w:rsidRPr="0060744D">
        <w:rPr>
          <w:rFonts w:ascii="GHEA Grapalat" w:hAnsi="GHEA Grapalat"/>
          <w:i w:val="0"/>
          <w:sz w:val="24"/>
          <w:szCs w:val="24"/>
        </w:rPr>
        <w:t xml:space="preserve"> </w:t>
      </w:r>
      <w:proofErr w:type="spellStart"/>
      <w:r w:rsidR="0060744D" w:rsidRPr="0060744D">
        <w:rPr>
          <w:rFonts w:ascii="GHEA Grapalat" w:hAnsi="GHEA Grapalat"/>
          <w:i w:val="0"/>
          <w:sz w:val="24"/>
          <w:szCs w:val="24"/>
        </w:rPr>
        <w:t>Татула</w:t>
      </w:r>
      <w:proofErr w:type="spellEnd"/>
      <w:r w:rsidR="0060744D" w:rsidRPr="0060744D">
        <w:rPr>
          <w:rFonts w:ascii="GHEA Grapalat" w:hAnsi="GHEA Grapalat"/>
          <w:i w:val="0"/>
          <w:sz w:val="24"/>
          <w:szCs w:val="24"/>
        </w:rPr>
        <w:t xml:space="preserve"> </w:t>
      </w:r>
      <w:proofErr w:type="spellStart"/>
      <w:r w:rsidR="0060744D" w:rsidRPr="0060744D">
        <w:rPr>
          <w:rFonts w:ascii="GHEA Grapalat" w:hAnsi="GHEA Grapalat"/>
          <w:i w:val="0"/>
          <w:sz w:val="24"/>
          <w:szCs w:val="24"/>
        </w:rPr>
        <w:t>Хачатряна</w:t>
      </w:r>
      <w:proofErr w:type="spellEnd"/>
      <w:r w:rsidR="0060744D" w:rsidRPr="0060744D">
        <w:rPr>
          <w:rFonts w:ascii="GHEA Grapalat" w:hAnsi="GHEA Grapalat"/>
          <w:i w:val="0"/>
          <w:sz w:val="24"/>
          <w:szCs w:val="24"/>
        </w:rPr>
        <w:t xml:space="preserve">&gt;&gt; ГНКО </w:t>
      </w:r>
      <w:r w:rsidRPr="006E1EBD">
        <w:rPr>
          <w:rFonts w:ascii="GHEA Grapalat" w:hAnsi="GHEA Grapalat"/>
          <w:i w:val="0"/>
          <w:sz w:val="24"/>
          <w:szCs w:val="24"/>
        </w:rPr>
        <w:br w:type="page"/>
      </w:r>
    </w:p>
    <w:p w14:paraId="76BF1608" w14:textId="77777777" w:rsidR="003E4E11" w:rsidRPr="00034860" w:rsidRDefault="003E4E11" w:rsidP="003E4E11">
      <w:pPr>
        <w:pStyle w:val="aa"/>
        <w:widowControl w:val="0"/>
        <w:spacing w:after="160"/>
        <w:ind w:firstLine="567"/>
        <w:jc w:val="right"/>
        <w:rPr>
          <w:rFonts w:ascii="GHEA Grapalat" w:hAnsi="GHEA Grapalat"/>
        </w:rPr>
      </w:pPr>
      <w:r w:rsidRPr="00034860">
        <w:rPr>
          <w:rFonts w:ascii="GHEA Grapalat" w:hAnsi="GHEA Grapalat"/>
        </w:rPr>
        <w:lastRenderedPageBreak/>
        <w:t>Утверждено</w:t>
      </w:r>
    </w:p>
    <w:p w14:paraId="1BBD1D8E" w14:textId="0B81EDEC" w:rsidR="003E4E11" w:rsidRPr="00034860" w:rsidRDefault="003E4E11" w:rsidP="003E4E11">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Pr="00034860">
        <w:rPr>
          <w:rFonts w:ascii="GHEA Grapalat" w:hAnsi="GHEA Grapalat"/>
        </w:rPr>
        <w:br/>
        <w:t xml:space="preserve">под кодом </w:t>
      </w:r>
      <w:r w:rsidR="00C151F2">
        <w:rPr>
          <w:rFonts w:ascii="GHEA Grapalat" w:hAnsi="GHEA Grapalat"/>
        </w:rPr>
        <w:t>ԱՄ</w:t>
      </w:r>
      <w:r w:rsidR="0060744D">
        <w:rPr>
          <w:rFonts w:ascii="GHEA Grapalat" w:hAnsi="GHEA Grapalat"/>
          <w:lang w:val="hy-AM"/>
        </w:rPr>
        <w:t>Ջ</w:t>
      </w:r>
      <w:r w:rsidR="00C151F2">
        <w:rPr>
          <w:rFonts w:ascii="GHEA Grapalat" w:hAnsi="GHEA Grapalat"/>
        </w:rPr>
        <w:t>ՄԴ-ՀՄԱԾՁԲ-2026/01</w:t>
      </w:r>
      <w:r w:rsidRPr="00CD2B99">
        <w:rPr>
          <w:rFonts w:ascii="GHEA Grapalat" w:hAnsi="GHEA Grapalat"/>
        </w:rPr>
        <w:br/>
        <w:t xml:space="preserve">№1 от </w:t>
      </w:r>
      <w:r w:rsidR="00C151F2" w:rsidRPr="00C151F2">
        <w:rPr>
          <w:rFonts w:ascii="GHEA Grapalat" w:hAnsi="GHEA Grapalat"/>
        </w:rPr>
        <w:t>1</w:t>
      </w:r>
      <w:r w:rsidR="0060744D">
        <w:rPr>
          <w:rFonts w:ascii="GHEA Grapalat" w:hAnsi="GHEA Grapalat"/>
          <w:lang w:val="hy-AM"/>
        </w:rPr>
        <w:t>8</w:t>
      </w:r>
      <w:r w:rsidR="00C151F2" w:rsidRPr="00C151F2">
        <w:rPr>
          <w:rFonts w:ascii="GHEA Grapalat" w:hAnsi="GHEA Grapalat"/>
        </w:rPr>
        <w:t>.0</w:t>
      </w:r>
      <w:r w:rsidR="0060744D">
        <w:rPr>
          <w:rFonts w:ascii="GHEA Grapalat" w:hAnsi="GHEA Grapalat"/>
          <w:lang w:val="hy-AM"/>
        </w:rPr>
        <w:t>2</w:t>
      </w:r>
      <w:r w:rsidR="00C151F2" w:rsidRPr="00C151F2">
        <w:rPr>
          <w:rFonts w:ascii="GHEA Grapalat" w:hAnsi="GHEA Grapalat"/>
        </w:rPr>
        <w:t>.</w:t>
      </w:r>
      <w:r w:rsidR="00CD2B99" w:rsidRPr="00140186">
        <w:rPr>
          <w:rFonts w:ascii="GHEA Grapalat" w:hAnsi="GHEA Grapalat"/>
        </w:rPr>
        <w:t>20</w:t>
      </w:r>
      <w:r w:rsidR="00CD2B99">
        <w:rPr>
          <w:rFonts w:ascii="GHEA Grapalat" w:hAnsi="GHEA Grapalat"/>
        </w:rPr>
        <w:t>2</w:t>
      </w:r>
      <w:r w:rsidR="00C151F2" w:rsidRPr="00C151F2">
        <w:rPr>
          <w:rFonts w:ascii="GHEA Grapalat" w:hAnsi="GHEA Grapalat"/>
        </w:rPr>
        <w:t>6</w:t>
      </w:r>
      <w:r w:rsidR="00CD2B99" w:rsidRPr="00140186">
        <w:rPr>
          <w:rFonts w:ascii="GHEA Grapalat" w:hAnsi="GHEA Grapalat"/>
        </w:rPr>
        <w:t xml:space="preserve"> года</w:t>
      </w:r>
    </w:p>
    <w:p w14:paraId="412392BF" w14:textId="77777777" w:rsidR="003E4E11" w:rsidRPr="009044F1" w:rsidRDefault="003E4E11" w:rsidP="003E4E11">
      <w:pPr>
        <w:pStyle w:val="aa"/>
        <w:widowControl w:val="0"/>
        <w:spacing w:after="160"/>
        <w:ind w:right="-7" w:firstLine="567"/>
        <w:jc w:val="center"/>
        <w:rPr>
          <w:rFonts w:ascii="GHEA Grapalat" w:hAnsi="GHEA Grapalat"/>
        </w:rPr>
      </w:pPr>
    </w:p>
    <w:p w14:paraId="0CC19224" w14:textId="77777777" w:rsidR="003E4E11" w:rsidRPr="003A1EBB" w:rsidRDefault="003E4E11" w:rsidP="003E4E11">
      <w:pPr>
        <w:pStyle w:val="aa"/>
        <w:widowControl w:val="0"/>
        <w:spacing w:after="160"/>
        <w:ind w:right="-7" w:firstLine="567"/>
        <w:jc w:val="center"/>
        <w:rPr>
          <w:rFonts w:ascii="GHEA Grapalat" w:hAnsi="GHEA Grapalat"/>
        </w:rPr>
      </w:pPr>
    </w:p>
    <w:p w14:paraId="79102001" w14:textId="77777777" w:rsidR="003E4E11" w:rsidRPr="003A1EBB" w:rsidRDefault="003E4E11" w:rsidP="003E4E11">
      <w:pPr>
        <w:pStyle w:val="aa"/>
        <w:widowControl w:val="0"/>
        <w:spacing w:after="160"/>
        <w:ind w:right="-7" w:firstLine="567"/>
        <w:jc w:val="center"/>
        <w:rPr>
          <w:rFonts w:ascii="GHEA Grapalat" w:hAnsi="GHEA Grapalat"/>
        </w:rPr>
      </w:pPr>
    </w:p>
    <w:p w14:paraId="7AA8B7A7" w14:textId="77777777" w:rsidR="003E4E11" w:rsidRDefault="003E4E11" w:rsidP="003E4E11">
      <w:pPr>
        <w:pStyle w:val="aa"/>
        <w:widowControl w:val="0"/>
        <w:spacing w:after="160"/>
        <w:ind w:right="-7" w:firstLine="567"/>
        <w:jc w:val="center"/>
        <w:rPr>
          <w:rFonts w:ascii="GHEA Grapalat" w:hAnsi="GHEA Grapalat"/>
          <w:i/>
        </w:rPr>
      </w:pPr>
    </w:p>
    <w:p w14:paraId="359A7416" w14:textId="77777777" w:rsidR="003E4E11" w:rsidRDefault="003E4E11" w:rsidP="003E4E11">
      <w:pPr>
        <w:pStyle w:val="aa"/>
        <w:widowControl w:val="0"/>
        <w:spacing w:after="160"/>
        <w:ind w:right="-7" w:firstLine="567"/>
        <w:jc w:val="center"/>
        <w:rPr>
          <w:rFonts w:ascii="GHEA Grapalat" w:hAnsi="GHEA Grapalat"/>
          <w:i/>
        </w:rPr>
      </w:pPr>
    </w:p>
    <w:p w14:paraId="0164318F" w14:textId="77777777" w:rsidR="003E4E11" w:rsidRPr="00140186" w:rsidRDefault="003E4E11" w:rsidP="003E4E11">
      <w:pPr>
        <w:pStyle w:val="aa"/>
        <w:widowControl w:val="0"/>
        <w:spacing w:after="160"/>
        <w:ind w:right="-7"/>
        <w:jc w:val="center"/>
        <w:rPr>
          <w:rFonts w:ascii="GHEA Grapalat" w:hAnsi="GHEA Grapalat"/>
        </w:rPr>
      </w:pPr>
    </w:p>
    <w:p w14:paraId="25E1C18A" w14:textId="1FDF36C8" w:rsidR="003E4E11" w:rsidRPr="00140186" w:rsidRDefault="0060744D" w:rsidP="003E4E11">
      <w:pPr>
        <w:pStyle w:val="aa"/>
        <w:widowControl w:val="0"/>
        <w:spacing w:after="160"/>
        <w:ind w:right="-7"/>
        <w:jc w:val="center"/>
        <w:rPr>
          <w:rFonts w:ascii="GHEA Grapalat" w:hAnsi="GHEA Grapalat"/>
        </w:rPr>
      </w:pPr>
      <w:r w:rsidRPr="0060744D">
        <w:rPr>
          <w:rFonts w:ascii="GHEA Grapalat" w:hAnsi="GHEA Grapalat"/>
        </w:rPr>
        <w:t xml:space="preserve">&lt;&lt; Средняя школа имени </w:t>
      </w:r>
      <w:proofErr w:type="spellStart"/>
      <w:r w:rsidRPr="0060744D">
        <w:rPr>
          <w:rFonts w:ascii="GHEA Grapalat" w:hAnsi="GHEA Grapalat"/>
        </w:rPr>
        <w:t>Джрарата</w:t>
      </w:r>
      <w:proofErr w:type="spellEnd"/>
      <w:r w:rsidRPr="0060744D">
        <w:rPr>
          <w:rFonts w:ascii="GHEA Grapalat" w:hAnsi="GHEA Grapalat"/>
        </w:rPr>
        <w:t xml:space="preserve"> </w:t>
      </w:r>
      <w:proofErr w:type="spellStart"/>
      <w:r w:rsidRPr="0060744D">
        <w:rPr>
          <w:rFonts w:ascii="GHEA Grapalat" w:hAnsi="GHEA Grapalat"/>
        </w:rPr>
        <w:t>Татула</w:t>
      </w:r>
      <w:proofErr w:type="spellEnd"/>
      <w:r w:rsidRPr="0060744D">
        <w:rPr>
          <w:rFonts w:ascii="GHEA Grapalat" w:hAnsi="GHEA Grapalat"/>
        </w:rPr>
        <w:t xml:space="preserve"> </w:t>
      </w:r>
      <w:proofErr w:type="spellStart"/>
      <w:r w:rsidRPr="0060744D">
        <w:rPr>
          <w:rFonts w:ascii="GHEA Grapalat" w:hAnsi="GHEA Grapalat"/>
        </w:rPr>
        <w:t>Хачатряна</w:t>
      </w:r>
      <w:proofErr w:type="spellEnd"/>
      <w:r w:rsidRPr="0060744D">
        <w:rPr>
          <w:rFonts w:ascii="GHEA Grapalat" w:hAnsi="GHEA Grapalat"/>
        </w:rPr>
        <w:t>&gt;&gt; ГНКО</w:t>
      </w:r>
    </w:p>
    <w:p w14:paraId="60CA9EAD" w14:textId="2BC4C3EB" w:rsidR="003E4E11" w:rsidRPr="00140186" w:rsidRDefault="00CD2B99" w:rsidP="003E4E11">
      <w:pPr>
        <w:pStyle w:val="aa"/>
        <w:widowControl w:val="0"/>
        <w:spacing w:after="160"/>
        <w:ind w:right="-7"/>
        <w:jc w:val="center"/>
        <w:rPr>
          <w:rFonts w:ascii="GHEA Grapalat" w:hAnsi="GHEA Grapalat" w:cs="Sylfaen"/>
        </w:rPr>
      </w:pPr>
      <w:r w:rsidRPr="00140186">
        <w:rPr>
          <w:rFonts w:ascii="GHEA Grapalat" w:hAnsi="GHEA Grapalat"/>
        </w:rPr>
        <w:t>ПРИГЛАШЕНИЕ</w:t>
      </w:r>
    </w:p>
    <w:p w14:paraId="583640FE" w14:textId="77777777" w:rsidR="003E4E11" w:rsidRPr="00140186" w:rsidRDefault="003E4E11" w:rsidP="003E4E11">
      <w:pPr>
        <w:pStyle w:val="aa"/>
        <w:widowControl w:val="0"/>
        <w:spacing w:after="160"/>
        <w:ind w:right="-7"/>
        <w:jc w:val="center"/>
        <w:rPr>
          <w:rFonts w:ascii="GHEA Grapalat" w:hAnsi="GHEA Grapalat" w:cs="Sylfaen"/>
        </w:rPr>
      </w:pPr>
    </w:p>
    <w:p w14:paraId="34682A90" w14:textId="77777777" w:rsidR="003E4E11" w:rsidRPr="00140186" w:rsidRDefault="003E4E11" w:rsidP="003E4E11">
      <w:pPr>
        <w:pStyle w:val="aa"/>
        <w:widowControl w:val="0"/>
        <w:spacing w:after="160"/>
        <w:ind w:right="-7"/>
        <w:jc w:val="center"/>
        <w:rPr>
          <w:rFonts w:ascii="GHEA Grapalat" w:hAnsi="GHEA Grapalat" w:cs="Sylfaen"/>
        </w:rPr>
      </w:pPr>
    </w:p>
    <w:p w14:paraId="1B35AB6F" w14:textId="1DDACE59" w:rsidR="003E4E11" w:rsidRPr="00140186" w:rsidRDefault="00CD2B99" w:rsidP="003E4E11">
      <w:pPr>
        <w:pStyle w:val="aa"/>
        <w:widowControl w:val="0"/>
        <w:spacing w:after="160"/>
        <w:ind w:right="-7"/>
        <w:jc w:val="center"/>
        <w:rPr>
          <w:rFonts w:ascii="GHEA Grapalat" w:hAnsi="GHEA Grapalat"/>
        </w:rPr>
      </w:pPr>
      <w:r w:rsidRPr="00140186">
        <w:rPr>
          <w:rFonts w:ascii="GHEA Grapalat" w:hAnsi="GHEA Grapalat"/>
        </w:rPr>
        <w:t xml:space="preserve">НА ЗАПРОС КОТИРОВОК, </w:t>
      </w:r>
      <w:r w:rsidR="00C151F2" w:rsidRPr="00140186">
        <w:rPr>
          <w:rFonts w:ascii="GHEA Grapalat" w:hAnsi="GHEA Grapalat"/>
        </w:rPr>
        <w:t>ОБЪЯВЛЕННЫЙ С ЦЕЛЬЮ ПРИОБРЕТЕНИЯ</w:t>
      </w:r>
    </w:p>
    <w:p w14:paraId="043567BE" w14:textId="1A9C5C5B" w:rsidR="003E4E11" w:rsidRPr="00140186" w:rsidRDefault="00C151F2" w:rsidP="0060744D">
      <w:pPr>
        <w:pStyle w:val="aa"/>
        <w:widowControl w:val="0"/>
        <w:spacing w:after="160"/>
        <w:ind w:right="-7"/>
        <w:jc w:val="center"/>
        <w:rPr>
          <w:rStyle w:val="aff3"/>
          <w:rFonts w:ascii="GHEA Grapalat" w:hAnsi="GHEA Grapalat"/>
          <w:lang w:eastAsia="en-US" w:bidi="ar-SA"/>
        </w:rPr>
      </w:pPr>
      <w:r w:rsidRPr="00140186">
        <w:rPr>
          <w:rFonts w:ascii="GHEA Grapalat" w:hAnsi="GHEA Grapalat"/>
        </w:rPr>
        <w:t xml:space="preserve">ПАССАЖИРСКИЕ ПЕРЕВОЗКИ ДЛЯ НУЖД </w:t>
      </w:r>
      <w:r w:rsidR="0060744D" w:rsidRPr="0060744D">
        <w:rPr>
          <w:rFonts w:ascii="GHEA Grapalat" w:hAnsi="GHEA Grapalat"/>
        </w:rPr>
        <w:t>&lt;&lt; СРЕДНЯЯ ШКОЛА ИМЕНИ ДЖРАРАТА ТАТУЛА ХАЧАТРЯНА&gt;&gt; ГНКО</w:t>
      </w:r>
    </w:p>
    <w:p w14:paraId="0FD98F09" w14:textId="77777777" w:rsidR="003E4E11" w:rsidRPr="00140186" w:rsidRDefault="003E4E11" w:rsidP="003E4E11">
      <w:pPr>
        <w:jc w:val="center"/>
        <w:rPr>
          <w:rStyle w:val="aff3"/>
          <w:rFonts w:ascii="GHEA Grapalat" w:hAnsi="GHEA Grapalat"/>
          <w:lang w:eastAsia="en-US" w:bidi="ar-SA"/>
        </w:rPr>
      </w:pPr>
    </w:p>
    <w:p w14:paraId="285109CA" w14:textId="77777777" w:rsidR="003E4E11" w:rsidRPr="00140186" w:rsidRDefault="003E4E11" w:rsidP="003E4E11">
      <w:pPr>
        <w:jc w:val="center"/>
        <w:rPr>
          <w:rStyle w:val="aff3"/>
          <w:rFonts w:ascii="GHEA Grapalat" w:hAnsi="GHEA Grapalat"/>
          <w:lang w:eastAsia="en-US" w:bidi="ar-SA"/>
        </w:rPr>
      </w:pPr>
    </w:p>
    <w:p w14:paraId="47F142BB" w14:textId="77777777" w:rsidR="003E4E11" w:rsidRPr="00140186" w:rsidRDefault="003E4E11" w:rsidP="003E4E11">
      <w:pPr>
        <w:jc w:val="center"/>
        <w:rPr>
          <w:rStyle w:val="aff3"/>
          <w:rFonts w:ascii="GHEA Grapalat" w:hAnsi="GHEA Grapalat"/>
          <w:sz w:val="32"/>
          <w:szCs w:val="32"/>
          <w:lang w:eastAsia="en-US" w:bidi="ar-SA"/>
        </w:rPr>
      </w:pPr>
      <w:r w:rsidRPr="00140186">
        <w:rPr>
          <w:rStyle w:val="aff3"/>
          <w:rFonts w:ascii="GHEA Grapalat" w:hAnsi="GHEA Grapalat"/>
          <w:sz w:val="32"/>
          <w:szCs w:val="32"/>
          <w:lang w:eastAsia="en-US" w:bidi="ar-SA"/>
        </w:rPr>
        <w:t>Процедура организована на основании статьи 15, части 6 Закона РА "О закупках".</w:t>
      </w:r>
    </w:p>
    <w:p w14:paraId="0D99CA31" w14:textId="77777777" w:rsidR="003E4E11" w:rsidRPr="00140186" w:rsidRDefault="003E4E11" w:rsidP="003E4E11">
      <w:pPr>
        <w:jc w:val="center"/>
        <w:rPr>
          <w:rFonts w:ascii="GHEA Grapalat" w:hAnsi="GHEA Grapalat"/>
        </w:rPr>
      </w:pPr>
    </w:p>
    <w:p w14:paraId="5FEE6D80" w14:textId="77777777" w:rsidR="003E4E11" w:rsidRPr="00140186" w:rsidRDefault="003E4E11" w:rsidP="003E4E11">
      <w:pPr>
        <w:jc w:val="center"/>
        <w:rPr>
          <w:rFonts w:ascii="GHEA Grapalat" w:hAnsi="GHEA Grapalat"/>
        </w:rPr>
      </w:pPr>
    </w:p>
    <w:p w14:paraId="58EBAE13" w14:textId="77777777" w:rsidR="003E4E11" w:rsidRPr="00140186" w:rsidRDefault="003E4E11" w:rsidP="003E4E11">
      <w:pPr>
        <w:jc w:val="both"/>
        <w:rPr>
          <w:rFonts w:ascii="GHEA Grapalat" w:hAnsi="GHEA Grapalat"/>
        </w:rPr>
      </w:pPr>
    </w:p>
    <w:p w14:paraId="6482024A" w14:textId="77777777" w:rsidR="003E4E11" w:rsidRPr="00140186" w:rsidRDefault="003E4E11" w:rsidP="003E4E11">
      <w:pPr>
        <w:jc w:val="both"/>
        <w:rPr>
          <w:rFonts w:ascii="GHEA Grapalat" w:hAnsi="GHEA Grapalat"/>
        </w:rPr>
      </w:pPr>
    </w:p>
    <w:p w14:paraId="6A9EC698" w14:textId="77777777" w:rsidR="003E4E11" w:rsidRPr="00140186" w:rsidRDefault="003E4E11" w:rsidP="003E4E11">
      <w:pPr>
        <w:jc w:val="both"/>
        <w:rPr>
          <w:rFonts w:ascii="GHEA Grapalat" w:hAnsi="GHEA Grapalat"/>
        </w:rPr>
      </w:pPr>
    </w:p>
    <w:p w14:paraId="68359CC4" w14:textId="77777777" w:rsidR="003E4E11" w:rsidRPr="00140186" w:rsidRDefault="003E4E11" w:rsidP="003E4E11">
      <w:pPr>
        <w:jc w:val="both"/>
        <w:rPr>
          <w:rFonts w:ascii="GHEA Grapalat" w:hAnsi="GHEA Grapalat"/>
        </w:rPr>
      </w:pPr>
    </w:p>
    <w:p w14:paraId="6BCC0C74" w14:textId="77777777" w:rsidR="003E4E11" w:rsidRPr="00140186" w:rsidRDefault="003E4E11" w:rsidP="003E4E11">
      <w:pPr>
        <w:jc w:val="both"/>
        <w:rPr>
          <w:rFonts w:ascii="GHEA Grapalat" w:hAnsi="GHEA Grapalat"/>
        </w:rPr>
      </w:pPr>
    </w:p>
    <w:p w14:paraId="0E06A4A5" w14:textId="77777777" w:rsidR="003E4E11" w:rsidRPr="00140186" w:rsidRDefault="003E4E11" w:rsidP="003E4E11">
      <w:pPr>
        <w:jc w:val="both"/>
        <w:rPr>
          <w:rFonts w:ascii="GHEA Grapalat" w:hAnsi="GHEA Grapalat"/>
        </w:rPr>
      </w:pPr>
    </w:p>
    <w:p w14:paraId="2FE71400" w14:textId="77777777" w:rsidR="003E4E11" w:rsidRPr="00140186" w:rsidRDefault="003E4E11" w:rsidP="003E4E11">
      <w:pPr>
        <w:jc w:val="both"/>
        <w:rPr>
          <w:rFonts w:ascii="GHEA Grapalat" w:hAnsi="GHEA Grapalat"/>
        </w:rPr>
      </w:pPr>
    </w:p>
    <w:p w14:paraId="4EF71778" w14:textId="77777777" w:rsidR="003E4E11" w:rsidRPr="00140186" w:rsidRDefault="003E4E11" w:rsidP="003E4E11">
      <w:pPr>
        <w:jc w:val="both"/>
        <w:rPr>
          <w:rFonts w:ascii="GHEA Grapalat" w:hAnsi="GHEA Grapalat"/>
        </w:rPr>
      </w:pPr>
    </w:p>
    <w:p w14:paraId="784C3DC4" w14:textId="77777777" w:rsidR="003E4E11" w:rsidRPr="00140186" w:rsidRDefault="003E4E11" w:rsidP="003E4E11">
      <w:pPr>
        <w:jc w:val="both"/>
        <w:rPr>
          <w:rFonts w:ascii="GHEA Grapalat" w:hAnsi="GHEA Grapalat"/>
        </w:rPr>
      </w:pPr>
    </w:p>
    <w:p w14:paraId="1FEA8CFA" w14:textId="77777777" w:rsidR="003E4E11" w:rsidRPr="00140186" w:rsidRDefault="003E4E11" w:rsidP="003E4E11">
      <w:pPr>
        <w:widowControl w:val="0"/>
        <w:spacing w:after="160"/>
        <w:ind w:firstLine="567"/>
        <w:jc w:val="both"/>
        <w:rPr>
          <w:rFonts w:ascii="GHEA Grapalat" w:hAnsi="GHEA Grapalat" w:cs="Sylfaen"/>
          <w:i/>
        </w:rPr>
      </w:pPr>
      <w:r w:rsidRPr="00140186">
        <w:rPr>
          <w:rFonts w:ascii="GHEA Grapalat" w:hAnsi="GHEA Grapalat"/>
          <w:i/>
        </w:rPr>
        <w:t>Уважаемый участник, прежде чем составить и подать заявку просим Вас</w:t>
      </w:r>
      <w:r w:rsidRPr="00140186">
        <w:rPr>
          <w:rFonts w:ascii="Courier New" w:hAnsi="Courier New" w:cs="Courier New"/>
          <w:i/>
          <w:lang w:val="en-US"/>
        </w:rPr>
        <w:t> </w:t>
      </w:r>
      <w:r w:rsidRPr="00140186">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42F2791" w14:textId="77777777" w:rsidR="003E4E11" w:rsidRPr="00140186" w:rsidRDefault="003E4E11" w:rsidP="003E4E11">
      <w:pPr>
        <w:widowControl w:val="0"/>
        <w:spacing w:after="160"/>
        <w:ind w:firstLine="567"/>
        <w:jc w:val="both"/>
        <w:rPr>
          <w:rFonts w:ascii="GHEA Grapalat" w:hAnsi="GHEA Grapalat"/>
          <w:b/>
        </w:rPr>
      </w:pPr>
    </w:p>
    <w:p w14:paraId="200DA9DD" w14:textId="77777777" w:rsidR="003E4E11" w:rsidRPr="00140186" w:rsidRDefault="003E4E11" w:rsidP="002C7270">
      <w:pPr>
        <w:widowControl w:val="0"/>
        <w:spacing w:after="160"/>
        <w:ind w:firstLine="567"/>
        <w:jc w:val="center"/>
        <w:rPr>
          <w:rFonts w:ascii="GHEA Grapalat" w:hAnsi="GHEA Grapalat"/>
          <w:b/>
        </w:rPr>
      </w:pPr>
      <w:r w:rsidRPr="00140186">
        <w:rPr>
          <w:rFonts w:ascii="GHEA Grapalat" w:hAnsi="GHEA Grapalat"/>
          <w:b/>
        </w:rPr>
        <w:t>СОДЕРЖАНИЕ</w:t>
      </w:r>
    </w:p>
    <w:p w14:paraId="473A4200" w14:textId="77777777" w:rsidR="003E4E11" w:rsidRPr="00140186" w:rsidRDefault="003E4E11" w:rsidP="003E4E11">
      <w:pPr>
        <w:widowControl w:val="0"/>
        <w:spacing w:after="160"/>
        <w:ind w:firstLine="567"/>
        <w:jc w:val="center"/>
        <w:rPr>
          <w:rFonts w:ascii="GHEA Grapalat" w:hAnsi="GHEA Grapalat"/>
          <w:i/>
        </w:rPr>
      </w:pPr>
    </w:p>
    <w:p w14:paraId="04B68E95" w14:textId="3D98D269" w:rsidR="003E4E11" w:rsidRPr="0060744D" w:rsidRDefault="003E4E11" w:rsidP="0060744D">
      <w:pPr>
        <w:pStyle w:val="aa"/>
        <w:widowControl w:val="0"/>
        <w:spacing w:after="160"/>
        <w:ind w:right="-7"/>
        <w:jc w:val="center"/>
        <w:rPr>
          <w:rFonts w:ascii="GHEA Grapalat" w:hAnsi="GHEA Grapalat"/>
          <w:b/>
        </w:rPr>
      </w:pPr>
      <w:r w:rsidRPr="0060744D">
        <w:rPr>
          <w:rFonts w:ascii="GHEA Grapalat" w:hAnsi="GHEA Grapalat"/>
          <w:b/>
        </w:rPr>
        <w:t xml:space="preserve">ПАССАЖИРСКИЕ ПЕРЕВОЗКИ </w:t>
      </w:r>
      <w:r w:rsidR="00C151F2" w:rsidRPr="0060744D">
        <w:rPr>
          <w:rFonts w:ascii="GHEA Grapalat" w:hAnsi="GHEA Grapalat"/>
          <w:b/>
        </w:rPr>
        <w:t xml:space="preserve">ДЛЯ </w:t>
      </w:r>
      <w:r w:rsidR="0060744D" w:rsidRPr="0060744D">
        <w:rPr>
          <w:rFonts w:ascii="GHEA Grapalat" w:hAnsi="GHEA Grapalat"/>
          <w:b/>
        </w:rPr>
        <w:t>НУЖД &lt;&lt; СРЕДНЯЯ ШКОЛА ИМЕНИ ДЖРАРАТА ТАТУЛА ХАЧАТРЯНА&gt;&gt; ГНКО</w:t>
      </w:r>
    </w:p>
    <w:p w14:paraId="6A88A3D2" w14:textId="77777777" w:rsidR="003E4E11" w:rsidRPr="00140186" w:rsidRDefault="003E4E11" w:rsidP="003E4E11">
      <w:pPr>
        <w:widowControl w:val="0"/>
        <w:spacing w:after="160"/>
        <w:jc w:val="center"/>
        <w:rPr>
          <w:rFonts w:ascii="GHEA Grapalat" w:hAnsi="GHEA Grapalat"/>
          <w:i/>
        </w:rPr>
      </w:pPr>
      <w:r w:rsidRPr="00140186">
        <w:rPr>
          <w:rFonts w:ascii="GHEA Grapalat" w:hAnsi="GHEA Grapalat"/>
          <w:b/>
        </w:rPr>
        <w:t xml:space="preserve">ПРИГЛАШЕНИЯ НА ЗАПРОС КОТИРОВОК, </w:t>
      </w:r>
      <w:r w:rsidRPr="00140186">
        <w:rPr>
          <w:rFonts w:ascii="GHEA Grapalat" w:hAnsi="GHEA Grapalat"/>
          <w:b/>
        </w:rPr>
        <w:br/>
        <w:t>ОБЪЯВЛЕННЫЙ С ЦЕЛЬЮ ПРИОБРЕТЕНИЯ</w:t>
      </w:r>
    </w:p>
    <w:p w14:paraId="1701AA40" w14:textId="77777777" w:rsidR="003E4E11" w:rsidRPr="009044F1" w:rsidRDefault="003E4E11" w:rsidP="003E4E11">
      <w:pPr>
        <w:widowControl w:val="0"/>
        <w:spacing w:after="160"/>
        <w:jc w:val="both"/>
        <w:rPr>
          <w:rFonts w:ascii="GHEA Grapalat" w:hAnsi="GHEA Grapalat" w:cs="Sylfaen"/>
          <w:b/>
        </w:rPr>
      </w:pPr>
    </w:p>
    <w:p w14:paraId="35ED0F80" w14:textId="77777777" w:rsidR="003E4E11" w:rsidRPr="008842CE" w:rsidRDefault="003E4E11" w:rsidP="003E4E11">
      <w:pPr>
        <w:widowControl w:val="0"/>
        <w:spacing w:after="160"/>
        <w:jc w:val="both"/>
        <w:rPr>
          <w:rFonts w:ascii="GHEA Grapalat" w:hAnsi="GHEA Grapalat"/>
          <w:b/>
        </w:rPr>
      </w:pPr>
      <w:r w:rsidRPr="009044F1">
        <w:rPr>
          <w:rFonts w:ascii="GHEA Grapalat" w:hAnsi="GHEA Grapalat"/>
          <w:b/>
        </w:rPr>
        <w:t>ЧАСТЬ I.</w:t>
      </w:r>
    </w:p>
    <w:p w14:paraId="62786875" w14:textId="77777777" w:rsidR="003E4E11" w:rsidRPr="008842CE" w:rsidRDefault="003E4E11" w:rsidP="003E4E11">
      <w:pPr>
        <w:widowControl w:val="0"/>
        <w:spacing w:after="160"/>
        <w:jc w:val="both"/>
        <w:rPr>
          <w:rFonts w:ascii="GHEA Grapalat" w:hAnsi="GHEA Grapalat"/>
        </w:rPr>
      </w:pPr>
    </w:p>
    <w:p w14:paraId="404C2ADE"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51562BC"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6079A933"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365D00BD" w14:textId="77777777" w:rsidR="003E4E11" w:rsidRPr="009044F1"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F22C20" w14:textId="77777777" w:rsidR="003E4E11" w:rsidRPr="009044F1"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6D939CD1"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52F3EBEB" w14:textId="77777777" w:rsidR="003E4E11" w:rsidRPr="008842CE"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72AE8915"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CCDEE5B"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733DD91F"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26BF5FB7"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6C7C739" w14:textId="77777777" w:rsidR="003E4E11" w:rsidRDefault="003E4E11" w:rsidP="003E4E11">
      <w:pPr>
        <w:widowControl w:val="0"/>
        <w:spacing w:after="160"/>
        <w:jc w:val="both"/>
        <w:rPr>
          <w:rFonts w:ascii="GHEA Grapalat" w:hAnsi="GHEA Grapalat"/>
          <w:b/>
        </w:rPr>
      </w:pPr>
    </w:p>
    <w:p w14:paraId="0932A416" w14:textId="77777777" w:rsidR="003E4E11" w:rsidRDefault="003E4E11" w:rsidP="003E4E11">
      <w:pPr>
        <w:widowControl w:val="0"/>
        <w:spacing w:after="160"/>
        <w:jc w:val="both"/>
        <w:rPr>
          <w:rFonts w:ascii="GHEA Grapalat" w:hAnsi="GHEA Grapalat"/>
          <w:b/>
        </w:rPr>
      </w:pPr>
    </w:p>
    <w:p w14:paraId="76CD9351" w14:textId="77777777" w:rsidR="003E4E11" w:rsidRPr="00374F4A" w:rsidRDefault="003E4E11" w:rsidP="003E4E11">
      <w:pPr>
        <w:widowControl w:val="0"/>
        <w:spacing w:after="160"/>
        <w:jc w:val="both"/>
        <w:rPr>
          <w:rFonts w:ascii="GHEA Grapalat" w:hAnsi="GHEA Grapalat"/>
          <w:b/>
        </w:rPr>
      </w:pPr>
      <w:r>
        <w:rPr>
          <w:rFonts w:ascii="GHEA Grapalat" w:hAnsi="GHEA Grapalat"/>
          <w:b/>
        </w:rPr>
        <w:t xml:space="preserve">ЧАСТЬ II. </w:t>
      </w:r>
    </w:p>
    <w:p w14:paraId="47997486" w14:textId="5B665029" w:rsidR="003E4E11" w:rsidRDefault="003E4E11" w:rsidP="003E4E11">
      <w:pPr>
        <w:widowControl w:val="0"/>
        <w:spacing w:after="160"/>
        <w:jc w:val="both"/>
        <w:rPr>
          <w:rFonts w:ascii="GHEA Grapalat" w:hAnsi="GHEA Grapalat"/>
          <w:b/>
        </w:rPr>
      </w:pPr>
    </w:p>
    <w:p w14:paraId="7F1E206A" w14:textId="41CE7573" w:rsidR="0060744D" w:rsidRDefault="0060744D" w:rsidP="003E4E11">
      <w:pPr>
        <w:widowControl w:val="0"/>
        <w:spacing w:after="160"/>
        <w:jc w:val="both"/>
        <w:rPr>
          <w:rFonts w:ascii="GHEA Grapalat" w:hAnsi="GHEA Grapalat"/>
          <w:b/>
        </w:rPr>
      </w:pPr>
    </w:p>
    <w:p w14:paraId="287C88D5" w14:textId="4C9A14DE" w:rsidR="0060744D" w:rsidRDefault="0060744D" w:rsidP="003E4E11">
      <w:pPr>
        <w:widowControl w:val="0"/>
        <w:spacing w:after="160"/>
        <w:jc w:val="both"/>
        <w:rPr>
          <w:rFonts w:ascii="GHEA Grapalat" w:hAnsi="GHEA Grapalat"/>
          <w:b/>
        </w:rPr>
      </w:pPr>
    </w:p>
    <w:p w14:paraId="4E1F590C" w14:textId="77777777" w:rsidR="0060744D" w:rsidRPr="00374F4A" w:rsidRDefault="0060744D" w:rsidP="003E4E11">
      <w:pPr>
        <w:widowControl w:val="0"/>
        <w:spacing w:after="160"/>
        <w:jc w:val="both"/>
        <w:rPr>
          <w:rFonts w:ascii="GHEA Grapalat" w:hAnsi="GHEA Grapalat"/>
          <w:b/>
        </w:rPr>
      </w:pPr>
    </w:p>
    <w:p w14:paraId="65181A4F" w14:textId="77777777" w:rsidR="003E4E11" w:rsidRDefault="003E4E11" w:rsidP="003E4E11">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68B63C89" w14:textId="77777777" w:rsidR="003E4E11" w:rsidRPr="008842CE" w:rsidRDefault="003E4E11" w:rsidP="003E4E11">
      <w:pPr>
        <w:widowControl w:val="0"/>
        <w:spacing w:after="160"/>
        <w:jc w:val="both"/>
        <w:rPr>
          <w:rFonts w:ascii="GHEA Grapalat" w:hAnsi="GHEA Grapalat"/>
          <w:b/>
        </w:rPr>
      </w:pPr>
    </w:p>
    <w:p w14:paraId="323D4CEE"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74BD1548" w14:textId="77777777" w:rsidR="003E4E11" w:rsidRPr="003A1EBB"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E66EA9" w14:textId="77777777" w:rsidR="003E4E11" w:rsidRPr="00625529"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672FF47A" w14:textId="77777777" w:rsidR="003E4E11" w:rsidRDefault="003E4E11" w:rsidP="003E4E11">
      <w:pPr>
        <w:jc w:val="both"/>
        <w:rPr>
          <w:rFonts w:ascii="GHEA Grapalat" w:hAnsi="GHEA Grapalat"/>
          <w:spacing w:val="-6"/>
        </w:rPr>
      </w:pPr>
      <w:r>
        <w:rPr>
          <w:rFonts w:ascii="GHEA Grapalat" w:hAnsi="GHEA Grapalat"/>
          <w:spacing w:val="-6"/>
        </w:rPr>
        <w:br w:type="page"/>
      </w:r>
    </w:p>
    <w:p w14:paraId="35C2D72B" w14:textId="0B8A0169" w:rsidR="003E4E11" w:rsidRPr="00CD2B99" w:rsidRDefault="003E4E11" w:rsidP="003E4E11">
      <w:pPr>
        <w:widowControl w:val="0"/>
        <w:spacing w:after="160"/>
        <w:ind w:hanging="567"/>
        <w:jc w:val="both"/>
        <w:rPr>
          <w:rFonts w:ascii="GHEA Grapalat" w:hAnsi="GHEA Grapalat"/>
        </w:rPr>
      </w:pPr>
      <w:r w:rsidRPr="00E17B7F">
        <w:rPr>
          <w:rFonts w:ascii="GHEA Grapalat" w:hAnsi="GHEA Grapalat"/>
          <w:spacing w:val="-6"/>
        </w:rPr>
        <w:lastRenderedPageBreak/>
        <w:t xml:space="preserve">              </w:t>
      </w:r>
      <w:r w:rsidRPr="00CD2B99">
        <w:rPr>
          <w:rFonts w:ascii="GHEA Grapalat" w:hAnsi="GHEA Grapalat"/>
        </w:rPr>
        <w:t xml:space="preserve"> Настоящее Приглашение предоставляется в дополнение к объявлению об открытом конкурсе, проводимом под кодом </w:t>
      </w:r>
      <w:r w:rsidR="00C151F2">
        <w:rPr>
          <w:rFonts w:ascii="GHEA Grapalat" w:hAnsi="GHEA Grapalat"/>
        </w:rPr>
        <w:t>ԱՄ</w:t>
      </w:r>
      <w:r w:rsidR="0060744D">
        <w:rPr>
          <w:rFonts w:ascii="GHEA Grapalat" w:hAnsi="GHEA Grapalat"/>
          <w:lang w:val="hy-AM"/>
        </w:rPr>
        <w:t>Ջ</w:t>
      </w:r>
      <w:r w:rsidR="00C151F2">
        <w:rPr>
          <w:rFonts w:ascii="GHEA Grapalat" w:hAnsi="GHEA Grapalat"/>
        </w:rPr>
        <w:t>ՄԴ-ՀՄԱԾՁԲ-2026/01</w:t>
      </w:r>
      <w:r w:rsidRPr="00CD2B99">
        <w:rPr>
          <w:rFonts w:ascii="GHEA Grapalat" w:hAnsi="GHEA Grapalat"/>
        </w:rPr>
        <w:t xml:space="preserve"> (далее — процедура).</w:t>
      </w:r>
    </w:p>
    <w:p w14:paraId="46154D3F" w14:textId="5C3076C5" w:rsidR="003E4E11" w:rsidRPr="00CD2B99" w:rsidRDefault="003E4E11" w:rsidP="003E4E11">
      <w:pPr>
        <w:pStyle w:val="a3"/>
        <w:spacing w:line="240" w:lineRule="auto"/>
        <w:ind w:firstLine="708"/>
        <w:rPr>
          <w:rFonts w:ascii="GHEA Grapalat" w:hAnsi="GHEA Grapalat"/>
          <w:i w:val="0"/>
          <w:sz w:val="24"/>
          <w:szCs w:val="24"/>
        </w:rPr>
      </w:pPr>
      <w:r w:rsidRPr="00CD2B99">
        <w:rPr>
          <w:rFonts w:ascii="GHEA Grapalat" w:hAnsi="GHEA Grapalat"/>
          <w:i w:val="0"/>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D2B99">
        <w:rPr>
          <w:rFonts w:ascii="Calibri" w:hAnsi="Calibri" w:cs="Calibri"/>
          <w:i w:val="0"/>
          <w:sz w:val="24"/>
          <w:szCs w:val="24"/>
        </w:rPr>
        <w:t> </w:t>
      </w:r>
      <w:r w:rsidRPr="00CD2B99">
        <w:rPr>
          <w:rFonts w:ascii="GHEA Grapalat" w:hAnsi="GHEA Grapalat"/>
          <w:i w:val="0"/>
          <w:sz w:val="24"/>
          <w:szCs w:val="24"/>
        </w:rPr>
        <w:t>4</w:t>
      </w:r>
      <w:r w:rsidRPr="00CD2B99">
        <w:rPr>
          <w:rFonts w:ascii="Calibri" w:hAnsi="Calibri" w:cs="Calibri"/>
          <w:i w:val="0"/>
          <w:sz w:val="24"/>
          <w:szCs w:val="24"/>
        </w:rPr>
        <w:t> </w:t>
      </w:r>
      <w:r w:rsidRPr="00CD2B99">
        <w:rPr>
          <w:rFonts w:ascii="GHEA Grapalat" w:hAnsi="GHEA Grapalat"/>
          <w:i w:val="0"/>
          <w:sz w:val="24"/>
          <w:szCs w:val="24"/>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0744D" w:rsidRPr="0060744D">
        <w:rPr>
          <w:rFonts w:ascii="GHEA Grapalat" w:hAnsi="GHEA Grapalat"/>
          <w:i w:val="0"/>
          <w:sz w:val="24"/>
          <w:szCs w:val="24"/>
        </w:rPr>
        <w:t xml:space="preserve">&lt;&lt; Средняя школа имени </w:t>
      </w:r>
      <w:proofErr w:type="spellStart"/>
      <w:r w:rsidR="0060744D" w:rsidRPr="0060744D">
        <w:rPr>
          <w:rFonts w:ascii="GHEA Grapalat" w:hAnsi="GHEA Grapalat"/>
          <w:i w:val="0"/>
          <w:sz w:val="24"/>
          <w:szCs w:val="24"/>
        </w:rPr>
        <w:t>Джрарата</w:t>
      </w:r>
      <w:proofErr w:type="spellEnd"/>
      <w:r w:rsidR="0060744D" w:rsidRPr="0060744D">
        <w:rPr>
          <w:rFonts w:ascii="GHEA Grapalat" w:hAnsi="GHEA Grapalat"/>
          <w:i w:val="0"/>
          <w:sz w:val="24"/>
          <w:szCs w:val="24"/>
        </w:rPr>
        <w:t xml:space="preserve"> </w:t>
      </w:r>
      <w:proofErr w:type="spellStart"/>
      <w:r w:rsidR="0060744D" w:rsidRPr="0060744D">
        <w:rPr>
          <w:rFonts w:ascii="GHEA Grapalat" w:hAnsi="GHEA Grapalat"/>
          <w:i w:val="0"/>
          <w:sz w:val="24"/>
          <w:szCs w:val="24"/>
        </w:rPr>
        <w:t>Татула</w:t>
      </w:r>
      <w:proofErr w:type="spellEnd"/>
      <w:r w:rsidR="0060744D" w:rsidRPr="0060744D">
        <w:rPr>
          <w:rFonts w:ascii="GHEA Grapalat" w:hAnsi="GHEA Grapalat"/>
          <w:i w:val="0"/>
          <w:sz w:val="24"/>
          <w:szCs w:val="24"/>
        </w:rPr>
        <w:t xml:space="preserve"> </w:t>
      </w:r>
      <w:proofErr w:type="spellStart"/>
      <w:r w:rsidR="0060744D" w:rsidRPr="0060744D">
        <w:rPr>
          <w:rFonts w:ascii="GHEA Grapalat" w:hAnsi="GHEA Grapalat"/>
          <w:i w:val="0"/>
          <w:sz w:val="24"/>
          <w:szCs w:val="24"/>
        </w:rPr>
        <w:t>Хачатряна</w:t>
      </w:r>
      <w:proofErr w:type="spellEnd"/>
      <w:r w:rsidR="0060744D" w:rsidRPr="0060744D">
        <w:rPr>
          <w:rFonts w:ascii="GHEA Grapalat" w:hAnsi="GHEA Grapalat"/>
          <w:i w:val="0"/>
          <w:sz w:val="24"/>
          <w:szCs w:val="24"/>
        </w:rPr>
        <w:t xml:space="preserve">&gt;&gt; ГНКО </w:t>
      </w:r>
      <w:r w:rsidRPr="00CD2B99">
        <w:rPr>
          <w:rFonts w:ascii="GHEA Grapalat" w:hAnsi="GHEA Grapalat"/>
          <w:i w:val="0"/>
          <w:sz w:val="24"/>
          <w:szCs w:val="24"/>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A41406E" w14:textId="77777777" w:rsidR="003E4E11" w:rsidRPr="009044F1" w:rsidRDefault="003E4E11" w:rsidP="003E4E11">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4518DEE" w14:textId="77777777" w:rsidR="003E4E11" w:rsidRPr="00CD2B99" w:rsidRDefault="003E4E11" w:rsidP="003E4E11">
      <w:pPr>
        <w:widowControl w:val="0"/>
        <w:spacing w:after="160"/>
        <w:ind w:firstLine="567"/>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21B08CB" w14:textId="77777777" w:rsidR="0060744D" w:rsidRDefault="003E4E11" w:rsidP="0060744D">
      <w:pPr>
        <w:pStyle w:val="a3"/>
        <w:widowControl w:val="0"/>
        <w:spacing w:after="160" w:line="240" w:lineRule="auto"/>
        <w:jc w:val="left"/>
        <w:rPr>
          <w:rFonts w:ascii="GHEA Grapalat" w:hAnsi="GHEA Grapalat"/>
          <w:i w:val="0"/>
          <w:sz w:val="22"/>
          <w:szCs w:val="22"/>
          <w:highlight w:val="yellow"/>
          <w:lang w:val="af-ZA"/>
        </w:rPr>
      </w:pPr>
      <w:r w:rsidRPr="009044F1">
        <w:rPr>
          <w:rFonts w:ascii="GHEA Grapalat" w:hAnsi="GHEA Grapalat"/>
          <w:sz w:val="24"/>
          <w:szCs w:val="24"/>
        </w:rPr>
        <w:t xml:space="preserve">Адрес электронной почты секретаря оценочной комиссии </w:t>
      </w:r>
      <w:hyperlink r:id="rId10" w:history="1">
        <w:r w:rsidR="0060744D" w:rsidRPr="0060744D">
          <w:rPr>
            <w:rStyle w:val="a9"/>
            <w:rFonts w:ascii="GHEA Grapalat" w:hAnsi="GHEA Grapalat"/>
            <w:i w:val="0"/>
            <w:sz w:val="22"/>
            <w:szCs w:val="22"/>
            <w:lang w:val="af-ZA"/>
          </w:rPr>
          <w:t>a</w:t>
        </w:r>
        <w:r w:rsidR="0060744D" w:rsidRPr="0060744D">
          <w:rPr>
            <w:rStyle w:val="a9"/>
            <w:rFonts w:ascii="GHEA Grapalat" w:hAnsi="GHEA Grapalat"/>
            <w:i w:val="0"/>
            <w:sz w:val="22"/>
            <w:szCs w:val="22"/>
            <w:lang w:val="en-US"/>
          </w:rPr>
          <w:t>rtvik</w:t>
        </w:r>
        <w:r w:rsidR="0060744D" w:rsidRPr="0060744D">
          <w:rPr>
            <w:rStyle w:val="a9"/>
            <w:rFonts w:ascii="GHEA Grapalat" w:hAnsi="GHEA Grapalat"/>
            <w:i w:val="0"/>
            <w:sz w:val="22"/>
            <w:szCs w:val="22"/>
          </w:rPr>
          <w:t>9292@</w:t>
        </w:r>
        <w:r w:rsidR="0060744D" w:rsidRPr="0060744D">
          <w:rPr>
            <w:rStyle w:val="a9"/>
            <w:rFonts w:ascii="GHEA Grapalat" w:hAnsi="GHEA Grapalat"/>
            <w:i w:val="0"/>
            <w:sz w:val="22"/>
            <w:szCs w:val="22"/>
            <w:lang w:val="en-US"/>
          </w:rPr>
          <w:t>mail</w:t>
        </w:r>
        <w:r w:rsidR="0060744D" w:rsidRPr="0060744D">
          <w:rPr>
            <w:rStyle w:val="a9"/>
            <w:rFonts w:ascii="GHEA Grapalat" w:hAnsi="GHEA Grapalat"/>
            <w:i w:val="0"/>
            <w:sz w:val="22"/>
            <w:szCs w:val="22"/>
            <w:lang w:val="af-ZA"/>
          </w:rPr>
          <w:t>.ru</w:t>
        </w:r>
      </w:hyperlink>
    </w:p>
    <w:p w14:paraId="77BED8B8" w14:textId="4EA8859F" w:rsidR="003E4E11" w:rsidRPr="0060744D" w:rsidRDefault="003E4E11" w:rsidP="003E4E11">
      <w:pPr>
        <w:pStyle w:val="23"/>
        <w:widowControl w:val="0"/>
        <w:spacing w:after="160" w:line="240" w:lineRule="auto"/>
        <w:ind w:firstLine="567"/>
        <w:rPr>
          <w:rFonts w:ascii="GHEA Grapalat" w:hAnsi="GHEA Grapalat"/>
          <w:sz w:val="24"/>
          <w:szCs w:val="24"/>
          <w:lang w:val="af-ZA"/>
        </w:rPr>
      </w:pPr>
    </w:p>
    <w:p w14:paraId="42F21739" w14:textId="6F8D1562" w:rsidR="00096865" w:rsidRPr="009044F1" w:rsidRDefault="003E4E11" w:rsidP="003E4E11">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lastRenderedPageBreak/>
        <w:t>ЧАСТЬ I</w:t>
      </w:r>
    </w:p>
    <w:p w14:paraId="5C71AE50"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0390D4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7BF2AF1" w14:textId="57F326A5" w:rsidR="005001FE" w:rsidRPr="00140186" w:rsidRDefault="005001FE" w:rsidP="005001FE">
      <w:pPr>
        <w:pStyle w:val="3"/>
        <w:keepNext w:val="0"/>
        <w:widowControl w:val="0"/>
        <w:tabs>
          <w:tab w:val="left" w:pos="1134"/>
        </w:tabs>
        <w:spacing w:after="160" w:line="240" w:lineRule="auto"/>
        <w:ind w:firstLine="567"/>
        <w:jc w:val="both"/>
        <w:rPr>
          <w:rFonts w:ascii="GHEA Grapalat" w:hAnsi="GHEA Grapalat"/>
          <w:i w:val="0"/>
          <w:sz w:val="24"/>
          <w:szCs w:val="24"/>
        </w:rPr>
      </w:pPr>
      <w:r w:rsidRPr="00140186">
        <w:rPr>
          <w:rFonts w:ascii="GHEA Grapalat" w:hAnsi="GHEA Grapalat"/>
          <w:i w:val="0"/>
          <w:sz w:val="24"/>
          <w:szCs w:val="24"/>
        </w:rPr>
        <w:t>1.1.</w:t>
      </w:r>
      <w:r w:rsidRPr="00140186">
        <w:rPr>
          <w:rFonts w:ascii="GHEA Grapalat" w:hAnsi="GHEA Grapalat"/>
          <w:i w:val="0"/>
          <w:sz w:val="24"/>
          <w:szCs w:val="24"/>
        </w:rPr>
        <w:tab/>
      </w:r>
      <w:r w:rsidRPr="00140186">
        <w:rPr>
          <w:rFonts w:ascii="GHEA Grapalat" w:hAnsi="GHEA Grapalat"/>
          <w:i w:val="0"/>
          <w:sz w:val="24"/>
          <w:szCs w:val="24"/>
        </w:rPr>
        <w:tab/>
        <w:t xml:space="preserve">Предметом закупки является приобретение </w:t>
      </w:r>
      <w:r w:rsidRPr="00CD2B99">
        <w:rPr>
          <w:rFonts w:ascii="GHEA Grapalat" w:hAnsi="GHEA Grapalat"/>
          <w:i w:val="0"/>
          <w:sz w:val="24"/>
          <w:szCs w:val="24"/>
        </w:rPr>
        <w:t>специализированных пассажирских перевозок</w:t>
      </w:r>
      <w:r w:rsidRPr="00140186">
        <w:rPr>
          <w:rFonts w:ascii="GHEA Grapalat" w:hAnsi="GHEA Grapalat"/>
          <w:i w:val="0"/>
          <w:sz w:val="24"/>
          <w:szCs w:val="24"/>
        </w:rPr>
        <w:t xml:space="preserve"> (далее — также услуга) для нужд</w:t>
      </w:r>
      <w:r w:rsidR="00C151F2" w:rsidRPr="00C151F2">
        <w:rPr>
          <w:rFonts w:ascii="GHEA Grapalat" w:hAnsi="GHEA Grapalat"/>
          <w:i w:val="0"/>
          <w:sz w:val="24"/>
          <w:szCs w:val="24"/>
        </w:rPr>
        <w:t xml:space="preserve"> </w:t>
      </w:r>
      <w:r w:rsidR="00476DF2" w:rsidRPr="0060744D">
        <w:rPr>
          <w:rFonts w:ascii="GHEA Grapalat" w:hAnsi="GHEA Grapalat"/>
          <w:i w:val="0"/>
          <w:sz w:val="24"/>
          <w:szCs w:val="24"/>
        </w:rPr>
        <w:t xml:space="preserve">&lt;&lt; Средняя школа имени </w:t>
      </w:r>
      <w:proofErr w:type="spellStart"/>
      <w:r w:rsidR="00476DF2" w:rsidRPr="0060744D">
        <w:rPr>
          <w:rFonts w:ascii="GHEA Grapalat" w:hAnsi="GHEA Grapalat"/>
          <w:i w:val="0"/>
          <w:sz w:val="24"/>
          <w:szCs w:val="24"/>
        </w:rPr>
        <w:t>Джрарата</w:t>
      </w:r>
      <w:proofErr w:type="spellEnd"/>
      <w:r w:rsidR="00476DF2" w:rsidRPr="0060744D">
        <w:rPr>
          <w:rFonts w:ascii="GHEA Grapalat" w:hAnsi="GHEA Grapalat"/>
          <w:i w:val="0"/>
          <w:sz w:val="24"/>
          <w:szCs w:val="24"/>
        </w:rPr>
        <w:t xml:space="preserve"> </w:t>
      </w:r>
      <w:proofErr w:type="spellStart"/>
      <w:r w:rsidR="00476DF2" w:rsidRPr="0060744D">
        <w:rPr>
          <w:rFonts w:ascii="GHEA Grapalat" w:hAnsi="GHEA Grapalat"/>
          <w:i w:val="0"/>
          <w:sz w:val="24"/>
          <w:szCs w:val="24"/>
        </w:rPr>
        <w:t>Татула</w:t>
      </w:r>
      <w:proofErr w:type="spellEnd"/>
      <w:r w:rsidR="00476DF2" w:rsidRPr="0060744D">
        <w:rPr>
          <w:rFonts w:ascii="GHEA Grapalat" w:hAnsi="GHEA Grapalat"/>
          <w:i w:val="0"/>
          <w:sz w:val="24"/>
          <w:szCs w:val="24"/>
        </w:rPr>
        <w:t xml:space="preserve"> </w:t>
      </w:r>
      <w:proofErr w:type="spellStart"/>
      <w:r w:rsidR="00476DF2" w:rsidRPr="0060744D">
        <w:rPr>
          <w:rFonts w:ascii="GHEA Grapalat" w:hAnsi="GHEA Grapalat"/>
          <w:i w:val="0"/>
          <w:sz w:val="24"/>
          <w:szCs w:val="24"/>
        </w:rPr>
        <w:t>Хачатряна</w:t>
      </w:r>
      <w:proofErr w:type="spellEnd"/>
      <w:r w:rsidR="00476DF2" w:rsidRPr="0060744D">
        <w:rPr>
          <w:rFonts w:ascii="GHEA Grapalat" w:hAnsi="GHEA Grapalat"/>
          <w:i w:val="0"/>
          <w:sz w:val="24"/>
          <w:szCs w:val="24"/>
        </w:rPr>
        <w:t>&gt;&gt; ГНКО</w:t>
      </w:r>
      <w:r w:rsidRPr="00140186">
        <w:rPr>
          <w:rFonts w:ascii="GHEA Grapalat" w:hAnsi="GHEA Grapalat"/>
          <w:i w:val="0"/>
          <w:sz w:val="24"/>
          <w:szCs w:val="24"/>
        </w:rPr>
        <w:t xml:space="preserve"> которые сгруппированы в лоты "1":</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85"/>
        <w:gridCol w:w="6600"/>
      </w:tblGrid>
      <w:tr w:rsidR="005001FE" w:rsidRPr="00140186" w14:paraId="2CA2BCF3" w14:textId="77777777" w:rsidTr="0060744D">
        <w:trPr>
          <w:jc w:val="center"/>
        </w:trPr>
        <w:tc>
          <w:tcPr>
            <w:tcW w:w="3201" w:type="dxa"/>
            <w:gridSpan w:val="2"/>
            <w:vAlign w:val="center"/>
          </w:tcPr>
          <w:p w14:paraId="7BDF4AB2" w14:textId="77777777" w:rsidR="005001FE" w:rsidRPr="00140186" w:rsidRDefault="005001FE" w:rsidP="0060744D">
            <w:pPr>
              <w:pStyle w:val="23"/>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Лотов</w:t>
            </w:r>
          </w:p>
        </w:tc>
        <w:tc>
          <w:tcPr>
            <w:tcW w:w="6600" w:type="dxa"/>
            <w:vMerge w:val="restart"/>
            <w:vAlign w:val="center"/>
          </w:tcPr>
          <w:p w14:paraId="40418547" w14:textId="77777777" w:rsidR="005001FE" w:rsidRPr="00140186" w:rsidRDefault="005001FE" w:rsidP="0060744D">
            <w:pPr>
              <w:pStyle w:val="23"/>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Наименование лота</w:t>
            </w:r>
          </w:p>
        </w:tc>
      </w:tr>
      <w:tr w:rsidR="005001FE" w:rsidRPr="00140186" w14:paraId="4B5E83BE" w14:textId="77777777" w:rsidTr="0060744D">
        <w:trPr>
          <w:jc w:val="center"/>
        </w:trPr>
        <w:tc>
          <w:tcPr>
            <w:tcW w:w="1216" w:type="dxa"/>
            <w:vAlign w:val="center"/>
          </w:tcPr>
          <w:p w14:paraId="7A378D0B" w14:textId="77777777" w:rsidR="005001FE" w:rsidRPr="00140186" w:rsidRDefault="005001FE" w:rsidP="0060744D">
            <w:pPr>
              <w:pStyle w:val="23"/>
              <w:widowControl w:val="0"/>
              <w:spacing w:after="120" w:line="240" w:lineRule="auto"/>
              <w:ind w:firstLine="0"/>
              <w:jc w:val="center"/>
              <w:rPr>
                <w:rFonts w:ascii="GHEA Grapalat" w:hAnsi="GHEA Grapalat"/>
                <w:sz w:val="24"/>
                <w:szCs w:val="24"/>
              </w:rPr>
            </w:pPr>
            <w:r w:rsidRPr="00140186">
              <w:rPr>
                <w:rFonts w:ascii="GHEA Grapalat" w:hAnsi="GHEA Grapalat"/>
                <w:b/>
                <w:i/>
                <w:sz w:val="24"/>
                <w:szCs w:val="24"/>
              </w:rPr>
              <w:t>Номера</w:t>
            </w:r>
          </w:p>
        </w:tc>
        <w:tc>
          <w:tcPr>
            <w:tcW w:w="1985" w:type="dxa"/>
            <w:vAlign w:val="center"/>
          </w:tcPr>
          <w:p w14:paraId="402AC5DF" w14:textId="77777777" w:rsidR="005001FE" w:rsidRPr="00140186" w:rsidRDefault="005001FE" w:rsidP="0060744D">
            <w:pPr>
              <w:pStyle w:val="23"/>
              <w:widowControl w:val="0"/>
              <w:spacing w:after="120" w:line="240" w:lineRule="auto"/>
              <w:ind w:firstLine="0"/>
              <w:jc w:val="center"/>
              <w:rPr>
                <w:rFonts w:ascii="GHEA Grapalat" w:hAnsi="GHEA Grapalat"/>
                <w:b/>
                <w:i/>
                <w:sz w:val="24"/>
                <w:szCs w:val="24"/>
              </w:rPr>
            </w:pPr>
            <w:r w:rsidRPr="00140186">
              <w:rPr>
                <w:rFonts w:ascii="GHEA Grapalat" w:hAnsi="GHEA Grapalat"/>
                <w:b/>
                <w:i/>
                <w:sz w:val="24"/>
                <w:szCs w:val="24"/>
              </w:rPr>
              <w:t>Цена закупки</w:t>
            </w:r>
          </w:p>
        </w:tc>
        <w:tc>
          <w:tcPr>
            <w:tcW w:w="6600" w:type="dxa"/>
            <w:vMerge/>
            <w:vAlign w:val="center"/>
          </w:tcPr>
          <w:p w14:paraId="43F5E4FD" w14:textId="77777777" w:rsidR="005001FE" w:rsidRPr="00140186" w:rsidRDefault="005001FE" w:rsidP="0060744D">
            <w:pPr>
              <w:pStyle w:val="23"/>
              <w:widowControl w:val="0"/>
              <w:spacing w:after="120" w:line="240" w:lineRule="auto"/>
              <w:ind w:firstLine="0"/>
              <w:rPr>
                <w:rFonts w:ascii="GHEA Grapalat" w:hAnsi="GHEA Grapalat"/>
                <w:sz w:val="24"/>
                <w:szCs w:val="24"/>
                <w:u w:val="single"/>
              </w:rPr>
            </w:pPr>
          </w:p>
        </w:tc>
      </w:tr>
      <w:tr w:rsidR="005001FE" w:rsidRPr="00140186" w14:paraId="25DBD2EE" w14:textId="77777777" w:rsidTr="0060744D">
        <w:trPr>
          <w:jc w:val="center"/>
        </w:trPr>
        <w:tc>
          <w:tcPr>
            <w:tcW w:w="1216" w:type="dxa"/>
            <w:vAlign w:val="center"/>
          </w:tcPr>
          <w:p w14:paraId="03F0F4F5" w14:textId="77777777" w:rsidR="005001FE" w:rsidRPr="00140186" w:rsidRDefault="005001FE" w:rsidP="0060744D">
            <w:pPr>
              <w:pStyle w:val="23"/>
              <w:widowControl w:val="0"/>
              <w:spacing w:after="120" w:line="240" w:lineRule="auto"/>
              <w:ind w:firstLine="0"/>
              <w:jc w:val="center"/>
              <w:rPr>
                <w:rFonts w:ascii="GHEA Grapalat" w:hAnsi="GHEA Grapalat"/>
                <w:sz w:val="24"/>
                <w:szCs w:val="24"/>
              </w:rPr>
            </w:pPr>
            <w:r w:rsidRPr="00140186">
              <w:rPr>
                <w:rFonts w:ascii="GHEA Grapalat" w:hAnsi="GHEA Grapalat"/>
                <w:sz w:val="24"/>
                <w:szCs w:val="24"/>
              </w:rPr>
              <w:t>1</w:t>
            </w:r>
          </w:p>
        </w:tc>
        <w:tc>
          <w:tcPr>
            <w:tcW w:w="1985" w:type="dxa"/>
            <w:vAlign w:val="center"/>
          </w:tcPr>
          <w:p w14:paraId="4DF201D1" w14:textId="79FDC576" w:rsidR="005001FE" w:rsidRPr="00D8590C" w:rsidRDefault="006D5CEE" w:rsidP="00CD2B99">
            <w:pPr>
              <w:jc w:val="center"/>
              <w:rPr>
                <w:rFonts w:ascii="GHEA Grapalat" w:eastAsia="GHEA Grapalat" w:hAnsi="GHEA Grapalat" w:cs="GHEA Grapalat"/>
                <w:sz w:val="18"/>
                <w:szCs w:val="16"/>
              </w:rPr>
            </w:pPr>
            <w:r w:rsidRPr="006D5CEE">
              <w:rPr>
                <w:rFonts w:ascii="GHEA Grapalat" w:eastAsia="GHEA Grapalat" w:hAnsi="GHEA Grapalat" w:cs="GHEA Grapalat"/>
                <w:sz w:val="22"/>
                <w:szCs w:val="14"/>
                <w:lang w:val="hy-AM"/>
              </w:rPr>
              <w:t>5064400</w:t>
            </w:r>
          </w:p>
        </w:tc>
        <w:tc>
          <w:tcPr>
            <w:tcW w:w="6600" w:type="dxa"/>
            <w:vAlign w:val="center"/>
          </w:tcPr>
          <w:p w14:paraId="583C8C36" w14:textId="457FBA66" w:rsidR="005001FE" w:rsidRPr="00CD2B99" w:rsidRDefault="00CD2B99" w:rsidP="0060744D">
            <w:pPr>
              <w:pStyle w:val="23"/>
              <w:widowControl w:val="0"/>
              <w:spacing w:after="120" w:line="240" w:lineRule="auto"/>
              <w:ind w:firstLine="0"/>
              <w:rPr>
                <w:rFonts w:ascii="GHEA Grapalat" w:hAnsi="GHEA Grapalat"/>
                <w:bCs/>
                <w:color w:val="202124"/>
              </w:rPr>
            </w:pPr>
            <w:r w:rsidRPr="00CD2B99">
              <w:rPr>
                <w:rFonts w:ascii="GHEA Grapalat" w:hAnsi="GHEA Grapalat"/>
                <w:bCs/>
                <w:color w:val="202124"/>
              </w:rPr>
              <w:t>с</w:t>
            </w:r>
            <w:r w:rsidR="005001FE" w:rsidRPr="00CD2B99">
              <w:rPr>
                <w:rFonts w:ascii="GHEA Grapalat" w:hAnsi="GHEA Grapalat"/>
                <w:bCs/>
                <w:color w:val="202124"/>
              </w:rPr>
              <w:t>пециализированные пассажирские перевозки</w:t>
            </w:r>
          </w:p>
        </w:tc>
      </w:tr>
    </w:tbl>
    <w:p w14:paraId="7D37A9BB"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5B7770C1" w14:textId="77777777" w:rsidR="00096865" w:rsidRPr="009044F1" w:rsidRDefault="00096865" w:rsidP="00B46D58">
      <w:pPr>
        <w:widowControl w:val="0"/>
        <w:spacing w:after="160"/>
        <w:ind w:firstLine="567"/>
        <w:jc w:val="center"/>
        <w:rPr>
          <w:rFonts w:ascii="GHEA Grapalat" w:hAnsi="GHEA Grapalat" w:cs="Sylfaen"/>
          <w:i/>
        </w:rPr>
      </w:pPr>
    </w:p>
    <w:p w14:paraId="102D85D7"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D7447E5" w14:textId="77777777" w:rsidR="00BD2C67" w:rsidRPr="001115E9" w:rsidRDefault="00BD2C67" w:rsidP="00B46D58">
      <w:pPr>
        <w:widowControl w:val="0"/>
        <w:tabs>
          <w:tab w:val="left" w:pos="1134"/>
        </w:tabs>
        <w:spacing w:after="160"/>
        <w:ind w:firstLine="567"/>
        <w:jc w:val="both"/>
        <w:rPr>
          <w:rFonts w:ascii="GHEA Grapalat" w:hAnsi="GHEA Grapalat"/>
        </w:rPr>
      </w:pPr>
    </w:p>
    <w:p w14:paraId="30F6FE4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E85945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599212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4E98C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550CEDD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14:paraId="6C0C5A1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0EA200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0DB21AE"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1A7DD17"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FD97CC4"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5945B00"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2773C2C7"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1F04137A"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A6BF839"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B1E98C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FD887C6"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DDA39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41D926E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2B73AD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596E2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3E28C8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536EFA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794281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9D1E49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3AB16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AB543CB"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6F6882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14:paraId="2AD13B79"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7E3507F"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693F32D"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14E4D36D"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8FBA6A"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9EF48BB"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3BC5E7B4"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3256BFF4" w14:textId="77777777" w:rsidR="00FE2CCB" w:rsidRPr="00A970FC" w:rsidRDefault="00FE2CCB" w:rsidP="005001FE">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450ECC22"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63B9FBAE" w14:textId="77777777" w:rsidR="00BD2C67" w:rsidRPr="001115E9" w:rsidRDefault="00BD2C67" w:rsidP="00B46D58">
      <w:pPr>
        <w:widowControl w:val="0"/>
        <w:spacing w:after="160"/>
        <w:jc w:val="center"/>
        <w:rPr>
          <w:rFonts w:ascii="GHEA Grapalat" w:hAnsi="GHEA Grapalat"/>
          <w:b/>
        </w:rPr>
      </w:pPr>
    </w:p>
    <w:p w14:paraId="70F93F6A"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502B35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3A7689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8658F4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375A6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594351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1C600E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41CC12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1"/>
        <w:t>6</w:t>
      </w:r>
      <w:r w:rsidRPr="009044F1">
        <w:rPr>
          <w:rFonts w:ascii="GHEA Grapalat" w:hAnsi="GHEA Grapalat"/>
        </w:rPr>
        <w:t xml:space="preserve">. </w:t>
      </w:r>
    </w:p>
    <w:p w14:paraId="5E2AFA50" w14:textId="77777777" w:rsidR="00B051BE" w:rsidRPr="009044F1" w:rsidRDefault="00B051BE" w:rsidP="00B46D58">
      <w:pPr>
        <w:widowControl w:val="0"/>
        <w:spacing w:after="160"/>
        <w:jc w:val="center"/>
        <w:rPr>
          <w:rFonts w:ascii="GHEA Grapalat" w:hAnsi="GHEA Grapalat"/>
          <w:b/>
        </w:rPr>
      </w:pPr>
    </w:p>
    <w:p w14:paraId="31D1C6A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7BEA43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7AFEBD7"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2F7609C"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74221C8"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5001FE">
        <w:rPr>
          <w:rFonts w:ascii="GHEA Grapalat" w:hAnsi="GHEA Grapalat"/>
          <w:sz w:val="24"/>
          <w:szCs w:val="24"/>
        </w:rPr>
        <w:t>запрос котировок</w:t>
      </w:r>
      <w:r w:rsidRPr="009044F1">
        <w:rPr>
          <w:rFonts w:ascii="GHEA Grapalat" w:hAnsi="GHEA Grapalat"/>
          <w:sz w:val="24"/>
          <w:szCs w:val="24"/>
        </w:rPr>
        <w:t>.</w:t>
      </w:r>
    </w:p>
    <w:p w14:paraId="2F16B8B8" w14:textId="23C0894C" w:rsidR="000371A2" w:rsidRPr="00C151F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76DF2">
        <w:rPr>
          <w:rFonts w:ascii="GHEA Grapalat" w:hAnsi="GHEA Grapalat"/>
          <w:sz w:val="24"/>
          <w:szCs w:val="24"/>
        </w:rPr>
        <w:t xml:space="preserve">по адресу </w:t>
      </w:r>
      <w:r w:rsidR="00476DF2" w:rsidRPr="00476DF2">
        <w:rPr>
          <w:rFonts w:ascii="GHEA Grapalat" w:hAnsi="GHEA Grapalat"/>
          <w:i/>
          <w:sz w:val="24"/>
          <w:szCs w:val="24"/>
        </w:rPr>
        <w:t>улица</w:t>
      </w:r>
      <w:r w:rsidR="00476DF2" w:rsidRPr="0060744D">
        <w:rPr>
          <w:rFonts w:ascii="GHEA Grapalat" w:hAnsi="GHEA Grapalat"/>
          <w:i/>
          <w:sz w:val="24"/>
          <w:szCs w:val="24"/>
        </w:rPr>
        <w:t xml:space="preserve"> А. </w:t>
      </w:r>
      <w:proofErr w:type="spellStart"/>
      <w:r w:rsidR="00476DF2" w:rsidRPr="0060744D">
        <w:rPr>
          <w:rFonts w:ascii="GHEA Grapalat" w:hAnsi="GHEA Grapalat"/>
          <w:i/>
          <w:sz w:val="24"/>
          <w:szCs w:val="24"/>
        </w:rPr>
        <w:t>Исаакяна</w:t>
      </w:r>
      <w:proofErr w:type="spellEnd"/>
      <w:r w:rsidR="00476DF2" w:rsidRPr="0060744D">
        <w:rPr>
          <w:rFonts w:ascii="GHEA Grapalat" w:hAnsi="GHEA Grapalat"/>
          <w:i/>
          <w:sz w:val="24"/>
          <w:szCs w:val="24"/>
        </w:rPr>
        <w:t xml:space="preserve">, 2, село </w:t>
      </w:r>
      <w:proofErr w:type="spellStart"/>
      <w:r w:rsidR="00476DF2" w:rsidRPr="0060744D">
        <w:rPr>
          <w:rFonts w:ascii="GHEA Grapalat" w:hAnsi="GHEA Grapalat"/>
          <w:i/>
          <w:sz w:val="24"/>
          <w:szCs w:val="24"/>
        </w:rPr>
        <w:t>Джрарат</w:t>
      </w:r>
      <w:proofErr w:type="spellEnd"/>
      <w:r w:rsidR="00C151F2" w:rsidRPr="00C151F2">
        <w:rPr>
          <w:rFonts w:ascii="GHEA Grapalat" w:hAnsi="GHEA Grapalat"/>
          <w:sz w:val="24"/>
          <w:szCs w:val="24"/>
        </w:rPr>
        <w:t xml:space="preserve">. </w:t>
      </w:r>
      <w:r>
        <w:rPr>
          <w:rFonts w:ascii="GHEA Grapalat" w:hAnsi="GHEA Grapalat"/>
          <w:sz w:val="24"/>
          <w:szCs w:val="24"/>
        </w:rPr>
        <w:t xml:space="preserve">не позднее, чем </w:t>
      </w:r>
      <w:r w:rsidR="000576F6">
        <w:rPr>
          <w:rFonts w:ascii="GHEA Grapalat" w:hAnsi="GHEA Grapalat"/>
          <w:sz w:val="24"/>
          <w:szCs w:val="24"/>
        </w:rPr>
        <w:t>1</w:t>
      </w:r>
      <w:r w:rsidR="00C151F2" w:rsidRPr="00C151F2">
        <w:rPr>
          <w:rFonts w:ascii="GHEA Grapalat" w:hAnsi="GHEA Grapalat"/>
          <w:sz w:val="24"/>
          <w:szCs w:val="24"/>
        </w:rPr>
        <w:t>2</w:t>
      </w:r>
      <w:r w:rsidR="000576F6">
        <w:rPr>
          <w:rFonts w:ascii="GHEA Grapalat" w:hAnsi="GHEA Grapalat"/>
          <w:sz w:val="24"/>
          <w:szCs w:val="24"/>
        </w:rPr>
        <w:t>:00</w:t>
      </w:r>
      <w:r w:rsidR="005001FE">
        <w:rPr>
          <w:rFonts w:ascii="GHEA Grapalat" w:hAnsi="GHEA Grapalat"/>
          <w:sz w:val="24"/>
          <w:szCs w:val="24"/>
        </w:rPr>
        <w:t xml:space="preserve"> часов </w:t>
      </w:r>
      <w:r w:rsidR="00476DF2">
        <w:rPr>
          <w:rFonts w:ascii="GHEA Grapalat" w:hAnsi="GHEA Grapalat"/>
          <w:sz w:val="24"/>
          <w:szCs w:val="24"/>
          <w:lang w:val="hy-AM"/>
        </w:rPr>
        <w:t>3</w:t>
      </w:r>
      <w:r>
        <w:rPr>
          <w:rFonts w:ascii="GHEA Grapalat" w:hAnsi="GHEA Grapalat"/>
          <w:sz w:val="24"/>
          <w:szCs w:val="24"/>
        </w:rPr>
        <w:t>-</w:t>
      </w:r>
      <w:r w:rsidR="005001FE" w:rsidRPr="005001FE">
        <w:rPr>
          <w:rFonts w:ascii="GHEA Grapalat" w:hAnsi="GHEA Grapalat"/>
          <w:sz w:val="24"/>
          <w:szCs w:val="24"/>
        </w:rPr>
        <w:t>о</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B93420" w14:textId="701750BA"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C151F2">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D117BD3"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22C84371"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7D00E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14:paraId="03BDDE0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5FB4CD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34BFCAF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3CD95C8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79BFDD91"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50A3EFCC"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C334325"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14:paraId="15A3BAB6"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3E8A8B"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B55D9B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8D94B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D9052BC"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4C2A6C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A84E7C6"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7BC7BD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64E87419"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4BAC05E"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B72B575"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AA8252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w:t>
      </w:r>
      <w:r w:rsidRPr="009044F1">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14:paraId="6FA5B589"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43323258"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7C23142"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FE8A244"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A5FD1E"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5CEC4FD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70BF2904"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09576B6"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0F8127D"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37EA0E51" w14:textId="77777777" w:rsidR="009D180E" w:rsidRDefault="009D180E" w:rsidP="00B46D58">
      <w:pPr>
        <w:widowControl w:val="0"/>
        <w:spacing w:after="160"/>
        <w:ind w:left="567" w:right="565"/>
        <w:jc w:val="center"/>
        <w:rPr>
          <w:rFonts w:ascii="GHEA Grapalat" w:hAnsi="GHEA Grapalat"/>
          <w:b/>
          <w:lang w:val="hy-AM"/>
        </w:rPr>
      </w:pPr>
    </w:p>
    <w:p w14:paraId="29340927" w14:textId="77777777" w:rsidR="00416546" w:rsidRDefault="00416546" w:rsidP="00B46D58">
      <w:pPr>
        <w:widowControl w:val="0"/>
        <w:spacing w:after="160"/>
        <w:ind w:left="567" w:right="565"/>
        <w:jc w:val="center"/>
        <w:rPr>
          <w:rFonts w:ascii="GHEA Grapalat" w:hAnsi="GHEA Grapalat"/>
          <w:b/>
        </w:rPr>
      </w:pPr>
    </w:p>
    <w:p w14:paraId="4C4FDAD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E8B0A07"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0C708F"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346D267" w14:textId="77777777" w:rsidR="00A225E0" w:rsidRDefault="00A225E0" w:rsidP="00B46D58">
      <w:pPr>
        <w:rPr>
          <w:rFonts w:ascii="GHEA Grapalat" w:hAnsi="GHEA Grapalat" w:cs="Sylfaen"/>
        </w:rPr>
      </w:pPr>
    </w:p>
    <w:p w14:paraId="6F027296"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BF2D509" w14:textId="74FB249E"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5001FE">
        <w:rPr>
          <w:rFonts w:ascii="GHEA Grapalat" w:hAnsi="GHEA Grapalat"/>
          <w:sz w:val="24"/>
          <w:szCs w:val="24"/>
        </w:rPr>
        <w:t xml:space="preserve"> на </w:t>
      </w:r>
      <w:r w:rsidR="00476DF2">
        <w:rPr>
          <w:rFonts w:ascii="GHEA Grapalat" w:hAnsi="GHEA Grapalat"/>
          <w:sz w:val="24"/>
          <w:szCs w:val="24"/>
          <w:lang w:val="hy-AM"/>
        </w:rPr>
        <w:t>3</w:t>
      </w:r>
      <w:r w:rsidR="00A9098A" w:rsidRPr="00AD29CE">
        <w:rPr>
          <w:rFonts w:ascii="GHEA Grapalat" w:hAnsi="GHEA Grapalat"/>
          <w:sz w:val="24"/>
          <w:szCs w:val="24"/>
        </w:rPr>
        <w:t>-</w:t>
      </w:r>
      <w:r w:rsidR="005001FE" w:rsidRPr="005001FE">
        <w:rPr>
          <w:rFonts w:ascii="GHEA Grapalat" w:hAnsi="GHEA Grapalat"/>
          <w:sz w:val="24"/>
          <w:szCs w:val="24"/>
        </w:rPr>
        <w:t>о</w:t>
      </w:r>
      <w:r w:rsidR="005001FE">
        <w:rPr>
          <w:rFonts w:ascii="GHEA Grapalat" w:hAnsi="GHEA Grapalat"/>
          <w:sz w:val="24"/>
          <w:szCs w:val="24"/>
        </w:rPr>
        <w:t xml:space="preserve">й день в </w:t>
      </w:r>
      <w:r w:rsidR="000576F6">
        <w:rPr>
          <w:rFonts w:ascii="GHEA Grapalat" w:hAnsi="GHEA Grapalat"/>
          <w:sz w:val="24"/>
          <w:szCs w:val="24"/>
        </w:rPr>
        <w:t>1</w:t>
      </w:r>
      <w:r w:rsidR="00C151F2" w:rsidRPr="00C151F2">
        <w:rPr>
          <w:rFonts w:ascii="GHEA Grapalat" w:hAnsi="GHEA Grapalat"/>
          <w:sz w:val="24"/>
          <w:szCs w:val="24"/>
        </w:rPr>
        <w:t>2</w:t>
      </w:r>
      <w:r w:rsidR="000576F6">
        <w:rPr>
          <w:rFonts w:ascii="GHEA Grapalat" w:hAnsi="GHEA Grapalat"/>
          <w:sz w:val="24"/>
          <w:szCs w:val="24"/>
        </w:rPr>
        <w:t>:00</w:t>
      </w:r>
      <w:r w:rsidR="005001FE" w:rsidRPr="005001F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DE38D84"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DB8D339"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168C1C7C"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82D6E4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1ED751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B1A32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D316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EC8678"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0EF8BD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0D3FC83"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F8B05C8"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proofErr w:type="gramStart"/>
      <w:r w:rsidRPr="009044F1">
        <w:rPr>
          <w:rFonts w:ascii="GHEA Grapalat" w:hAnsi="GHEA Grapalat"/>
          <w:i w:val="0"/>
          <w:sz w:val="24"/>
          <w:szCs w:val="24"/>
        </w:rPr>
        <w:t>курсу</w:t>
      </w:r>
      <w:proofErr w:type="gramEnd"/>
      <w:r w:rsidRPr="009044F1">
        <w:rPr>
          <w:rFonts w:ascii="GHEA Grapalat" w:hAnsi="GHEA Grapalat"/>
          <w:i w:val="0"/>
          <w:sz w:val="24"/>
          <w:szCs w:val="24"/>
        </w:rPr>
        <w:t xml:space="preserve"> </w:t>
      </w:r>
      <w:r w:rsidR="005001FE" w:rsidRPr="00140186">
        <w:rPr>
          <w:rFonts w:ascii="GHEA Grapalat" w:hAnsi="GHEA Grapalat"/>
          <w:i w:val="0"/>
          <w:sz w:val="24"/>
          <w:szCs w:val="24"/>
        </w:rPr>
        <w:t xml:space="preserve">по курсу </w:t>
      </w:r>
      <w:r w:rsidR="005001FE" w:rsidRPr="00140186">
        <w:rPr>
          <w:rStyle w:val="y2iqfc"/>
          <w:rFonts w:ascii="GHEA Grapalat" w:hAnsi="GHEA Grapalat"/>
          <w:i w:val="0"/>
          <w:sz w:val="24"/>
          <w:szCs w:val="24"/>
        </w:rPr>
        <w:t>установленному Центральным банком Республики Армения на тот момент</w:t>
      </w:r>
      <w:r w:rsidR="005001FE" w:rsidRPr="00140186">
        <w:rPr>
          <w:rFonts w:ascii="GHEA Grapalat" w:hAnsi="GHEA Grapalat"/>
          <w:i w:val="0"/>
          <w:sz w:val="24"/>
          <w:szCs w:val="24"/>
        </w:rPr>
        <w:t>.</w:t>
      </w:r>
      <w:r w:rsidR="00A01157">
        <w:rPr>
          <w:rFonts w:ascii="GHEA Grapalat" w:hAnsi="GHEA Grapalat"/>
          <w:i w:val="0"/>
          <w:sz w:val="24"/>
          <w:szCs w:val="24"/>
        </w:rPr>
        <w:t>.</w:t>
      </w:r>
    </w:p>
    <w:p w14:paraId="53699B7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157E7EA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0CD6C4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3C01F6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C80DDE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6CD9E9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5949DF1F"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w:t>
      </w:r>
      <w:r w:rsidRPr="002F249D">
        <w:rPr>
          <w:rFonts w:ascii="GHEA Grapalat" w:hAnsi="GHEA Grapalat"/>
          <w:sz w:val="24"/>
          <w:szCs w:val="24"/>
        </w:rPr>
        <w:lastRenderedPageBreak/>
        <w:t>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201810E"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EC0B2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19D1AD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31ACA4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5CEAD0E"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D1D2D2"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09188E0"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A3CB0E7"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воспроизведенный (отсканированный)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55B31E2"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958C23"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522DD6CE"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396909A"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362FC7"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lastRenderedPageBreak/>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3D391DF"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6901B2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6DF9B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10A4F6"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0954AE9"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A67827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00412EE"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756DAD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 xml:space="preserve">В случае если отобранный участник не заключает </w:t>
      </w:r>
      <w:r w:rsidRPr="009044F1">
        <w:rPr>
          <w:rFonts w:ascii="GHEA Grapalat" w:hAnsi="GHEA Grapalat"/>
        </w:rPr>
        <w:lastRenderedPageBreak/>
        <w:t>(отказывается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1A15AA7F"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C3A834E"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BCC37E0"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48885D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483272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81D6CA"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E19D223"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0F9F3886"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A481BCF"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B5FB7B4"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5217569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6462F0B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B8BBD3"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440A5B5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5C5F736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54DAD284"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9CAF036"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96E34C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03EBF5D0" w14:textId="77777777" w:rsidR="0057550D" w:rsidRPr="008D2394" w:rsidRDefault="00030D40" w:rsidP="0057550D">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A6609C"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w:t>
      </w:r>
      <w:proofErr w:type="spellStart"/>
      <w:r w:rsidR="00BD5554" w:rsidRPr="00174059">
        <w:rPr>
          <w:rFonts w:ascii="GHEA Grapalat" w:hAnsi="GHEA Grapalat"/>
        </w:rPr>
        <w:lastRenderedPageBreak/>
        <w:t>денег</w:t>
      </w:r>
      <w:proofErr w:type="gramStart"/>
      <w:r w:rsidR="005001FE" w:rsidRPr="005001FE">
        <w:rPr>
          <w:rFonts w:ascii="GHEA Grapalat" w:hAnsi="GHEA Grapalat"/>
        </w:rPr>
        <w:t>.</w:t>
      </w:r>
      <w:r w:rsidR="00C77407" w:rsidRPr="008D2394">
        <w:rPr>
          <w:rFonts w:ascii="GHEA Grapalat" w:hAnsi="GHEA Grapalat"/>
        </w:rPr>
        <w:t>П</w:t>
      </w:r>
      <w:proofErr w:type="gramEnd"/>
      <w:r w:rsidR="00C77407" w:rsidRPr="008D2394">
        <w:rPr>
          <w:rFonts w:ascii="GHEA Grapalat" w:hAnsi="GHEA Grapalat"/>
        </w:rPr>
        <w:t>ричем</w:t>
      </w:r>
      <w:proofErr w:type="spellEnd"/>
      <w:r w:rsidR="00C77407" w:rsidRPr="008D2394">
        <w:rPr>
          <w:rFonts w:ascii="GHEA Grapalat" w:hAnsi="GHEA Grapalat"/>
        </w:rPr>
        <w:t xml:space="preserve">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0E41EA88"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11CF1F34"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51ECBF6B"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02784830"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B760485"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59984D2A"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5001FE">
        <w:rPr>
          <w:rFonts w:ascii="GHEA Grapalat" w:hAnsi="GHEA Grapalat"/>
        </w:rPr>
        <w:t xml:space="preserve"> неустойки</w:t>
      </w:r>
      <w:r w:rsidR="001723D6" w:rsidRPr="00853D2D">
        <w:rPr>
          <w:rFonts w:ascii="GHEA Grapalat" w:hAnsi="GHEA Grapalat"/>
        </w:rPr>
        <w:t xml:space="preserve"> (Приложение 5</w:t>
      </w:r>
      <w:r w:rsidR="005001FE" w:rsidRPr="005001FE">
        <w:rPr>
          <w:rFonts w:ascii="GHEA Grapalat" w:hAnsi="GHEA Grapalat"/>
        </w:rPr>
        <w:t>.1</w:t>
      </w:r>
      <w:r w:rsidR="001723D6" w:rsidRPr="00853D2D">
        <w:rPr>
          <w:rFonts w:ascii="GHEA Grapalat" w:hAnsi="GHEA Grapalat"/>
        </w:rPr>
        <w:t>)</w:t>
      </w:r>
      <w:r w:rsidR="00375E5E" w:rsidRPr="00853D2D">
        <w:rPr>
          <w:rFonts w:ascii="GHEA Grapalat" w:hAnsi="GHEA Grapalat"/>
        </w:rPr>
        <w:t xml:space="preserve"> или наличных денег.</w:t>
      </w:r>
    </w:p>
    <w:p w14:paraId="42D535D9"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87FADC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lastRenderedPageBreak/>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5001FE">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539C2D8" w14:textId="0C430EBA"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w:t>
      </w:r>
      <w:r w:rsidR="00476DF2" w:rsidRPr="00F902C7">
        <w:rPr>
          <w:rFonts w:ascii="GHEA Grapalat" w:hAnsi="GHEA Grapalat"/>
          <w:sz w:val="20"/>
          <w:szCs w:val="20"/>
          <w:lang w:val="hy-AM"/>
        </w:rPr>
        <w:t>900328000048</w:t>
      </w:r>
      <w:r w:rsidRPr="009044F1">
        <w:rPr>
          <w:rFonts w:ascii="GHEA Grapalat" w:hAnsi="GHEA Grapalat"/>
        </w:rPr>
        <w:t>", открытый в Центральном казначействе на имя уполномоченного органа.</w:t>
      </w:r>
    </w:p>
    <w:p w14:paraId="33F4AA5E"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C38A014"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3362077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2C639A6" w14:textId="77777777" w:rsidR="002807DD" w:rsidRDefault="002807DD" w:rsidP="002807DD">
      <w:pPr>
        <w:rPr>
          <w:rFonts w:ascii="GHEA Grapalat" w:hAnsi="GHEA Grapalat"/>
          <w:b/>
        </w:rPr>
      </w:pPr>
      <w:r>
        <w:rPr>
          <w:rFonts w:ascii="GHEA Grapalat" w:hAnsi="GHEA Grapalat"/>
          <w:b/>
        </w:rPr>
        <w:t xml:space="preserve">                         </w:t>
      </w:r>
    </w:p>
    <w:p w14:paraId="199E7D1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7031580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lastRenderedPageBreak/>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proofErr w:type="gramStart"/>
      <w:r w:rsidR="003333FB" w:rsidRPr="00F2342B">
        <w:rPr>
          <w:rFonts w:ascii="GHEA Grapalat" w:hAnsi="GHEA Grapalat"/>
        </w:rPr>
        <w:t>;</w:t>
      </w:r>
      <w:r w:rsidR="00004B08" w:rsidRPr="00F2342B">
        <w:rPr>
          <w:rFonts w:ascii="GHEA Grapalat" w:hAnsi="GHEA Grapalat"/>
        </w:rPr>
        <w:t>:</w:t>
      </w:r>
      <w:proofErr w:type="gramEnd"/>
    </w:p>
    <w:p w14:paraId="300C1197"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5A0B951C"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0964496A"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67610CBF" w14:textId="77777777" w:rsidR="00DA751A" w:rsidRDefault="00DA751A" w:rsidP="002807DD">
      <w:pPr>
        <w:rPr>
          <w:rFonts w:ascii="GHEA Grapalat" w:hAnsi="GHEA Grapalat"/>
          <w:b/>
        </w:rPr>
      </w:pPr>
    </w:p>
    <w:p w14:paraId="1132DFCB"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7C03181" w14:textId="77777777" w:rsidR="002807DD" w:rsidRPr="009044F1" w:rsidRDefault="002807DD" w:rsidP="002807DD">
      <w:pPr>
        <w:rPr>
          <w:rFonts w:ascii="GHEA Grapalat" w:hAnsi="GHEA Grapalat" w:cs="Arial"/>
          <w:b/>
        </w:rPr>
      </w:pPr>
    </w:p>
    <w:p w14:paraId="53381BF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A96E2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97558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p>
    <w:p w14:paraId="25C0CD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098D0C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18DAF3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86C97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4EA90FA"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35C87EA5"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7AF3FC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92EAC3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1E912AD9"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25862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49825F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BF442A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ACD72D"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5C7DE7F"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FAF7F6E"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AB8A23D"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834BAA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9E87C5E"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6F7FFBB"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lastRenderedPageBreak/>
        <w:t>инициативе пришел к выводу о необходимости рассмотрения дела в судебном заседании</w:t>
      </w:r>
      <w:r>
        <w:rPr>
          <w:rFonts w:ascii="GHEA Grapalat" w:hAnsi="GHEA Grapalat"/>
        </w:rPr>
        <w:t xml:space="preserve">. </w:t>
      </w:r>
    </w:p>
    <w:p w14:paraId="231AA41E"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016DE0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85179A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8B5E3B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4ED1B8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746BBAD"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9AB25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CB7986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A5F86F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DCA2EEA"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07697C8"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lastRenderedPageBreak/>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0A9A628" w14:textId="77777777" w:rsidR="00167353" w:rsidRPr="009044F1" w:rsidRDefault="00167353" w:rsidP="00167353">
      <w:pPr>
        <w:widowControl w:val="0"/>
        <w:spacing w:after="160"/>
        <w:jc w:val="both"/>
        <w:rPr>
          <w:rFonts w:ascii="GHEA Grapalat" w:hAnsi="GHEA Grapalat" w:cs="Sylfaen"/>
          <w:b/>
        </w:rPr>
      </w:pPr>
    </w:p>
    <w:p w14:paraId="2757FF7C" w14:textId="77777777" w:rsidR="004373E3" w:rsidRDefault="004373E3" w:rsidP="00B46D58">
      <w:pPr>
        <w:rPr>
          <w:rFonts w:ascii="GHEA Grapalat" w:hAnsi="GHEA Grapalat"/>
          <w:b/>
        </w:rPr>
      </w:pPr>
    </w:p>
    <w:p w14:paraId="75F0FF4D" w14:textId="77777777" w:rsidR="00503980" w:rsidRDefault="00503980">
      <w:pPr>
        <w:rPr>
          <w:rFonts w:ascii="GHEA Grapalat" w:hAnsi="GHEA Grapalat"/>
          <w:b/>
        </w:rPr>
      </w:pPr>
      <w:r>
        <w:rPr>
          <w:rFonts w:ascii="GHEA Grapalat" w:hAnsi="GHEA Grapalat"/>
          <w:b/>
        </w:rPr>
        <w:br w:type="page"/>
      </w:r>
    </w:p>
    <w:p w14:paraId="397F233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D769A5E" w14:textId="77777777" w:rsidR="008842CE" w:rsidRPr="00374F4A" w:rsidRDefault="008842CE" w:rsidP="00B46D58">
      <w:pPr>
        <w:widowControl w:val="0"/>
        <w:spacing w:after="160"/>
        <w:jc w:val="center"/>
        <w:rPr>
          <w:rFonts w:ascii="GHEA Grapalat" w:hAnsi="GHEA Grapalat"/>
          <w:b/>
        </w:rPr>
      </w:pPr>
    </w:p>
    <w:p w14:paraId="2A0CFA7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001FE">
        <w:rPr>
          <w:rFonts w:ascii="GHEA Grapalat" w:hAnsi="GHEA Grapalat"/>
          <w:b/>
        </w:rPr>
        <w:t>ЗАПРОС КОТИРОВОК</w:t>
      </w:r>
    </w:p>
    <w:p w14:paraId="4EF26E4B" w14:textId="77777777" w:rsidR="00096865" w:rsidRPr="009044F1" w:rsidRDefault="00096865" w:rsidP="00B46D58">
      <w:pPr>
        <w:widowControl w:val="0"/>
        <w:spacing w:after="160"/>
        <w:jc w:val="center"/>
        <w:rPr>
          <w:rFonts w:ascii="GHEA Grapalat" w:hAnsi="GHEA Grapalat"/>
        </w:rPr>
      </w:pPr>
    </w:p>
    <w:p w14:paraId="457E07C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EFCBFD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58B2E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2D46EA3"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AA51C75" w14:textId="77777777" w:rsidR="00140A36" w:rsidRDefault="00140A36" w:rsidP="00B46D58">
      <w:pPr>
        <w:widowControl w:val="0"/>
        <w:spacing w:after="160"/>
        <w:jc w:val="center"/>
        <w:rPr>
          <w:rFonts w:ascii="GHEA Grapalat" w:hAnsi="GHEA Grapalat"/>
          <w:b/>
        </w:rPr>
      </w:pPr>
    </w:p>
    <w:p w14:paraId="2B41AC0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170E48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2FAF48B"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0843D8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C3862D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A35B2C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2"/>
        <w:t>14</w:t>
      </w:r>
    </w:p>
    <w:p w14:paraId="6918EEE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3"/>
        <w:t>15</w:t>
      </w:r>
    </w:p>
    <w:p w14:paraId="7C924053"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1BAAEA2" w14:textId="77777777" w:rsidR="00E52441" w:rsidRPr="00925DE0" w:rsidRDefault="00E52441" w:rsidP="00E24455">
      <w:pPr>
        <w:widowControl w:val="0"/>
        <w:spacing w:after="160" w:line="360" w:lineRule="auto"/>
        <w:jc w:val="center"/>
        <w:rPr>
          <w:rFonts w:ascii="GHEA Grapalat" w:hAnsi="GHEA Grapalat"/>
          <w:b/>
        </w:rPr>
      </w:pPr>
    </w:p>
    <w:p w14:paraId="41CA47B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82DAFD7"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BBF90B6" w14:textId="77777777" w:rsidR="00E24455" w:rsidRPr="002658C9" w:rsidRDefault="00E24455" w:rsidP="00151A6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001FE" w:rsidRPr="005001FE">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1F8C81"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5E0A67"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2AC1ED95"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CC430A3"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3D8AD04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1661A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5070206"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8E55335"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20B5E67B" w14:textId="77777777" w:rsidR="009C1687" w:rsidRDefault="009C1687">
      <w:pPr>
        <w:rPr>
          <w:rFonts w:ascii="GHEA Grapalat" w:hAnsi="GHEA Grapalat"/>
          <w:b/>
        </w:rPr>
      </w:pPr>
    </w:p>
    <w:p w14:paraId="7D57C86F" w14:textId="77777777" w:rsidR="00107A05" w:rsidRDefault="00107A05">
      <w:pPr>
        <w:rPr>
          <w:rFonts w:ascii="GHEA Grapalat" w:hAnsi="GHEA Grapalat"/>
          <w:b/>
        </w:rPr>
      </w:pPr>
      <w:r>
        <w:rPr>
          <w:rFonts w:ascii="GHEA Grapalat" w:hAnsi="GHEA Grapalat"/>
          <w:b/>
        </w:rPr>
        <w:br w:type="page"/>
      </w:r>
    </w:p>
    <w:p w14:paraId="2BB13CA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97126CA" w14:textId="79F707E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123294" w:rsidRPr="008C4631">
        <w:rPr>
          <w:rFonts w:ascii="GHEA Grapalat" w:hAnsi="GHEA Grapalat"/>
          <w:b/>
          <w:sz w:val="24"/>
          <w:szCs w:val="24"/>
        </w:rPr>
        <w:br/>
      </w:r>
      <w:r w:rsidRPr="00374F4A">
        <w:rPr>
          <w:rFonts w:ascii="GHEA Grapalat" w:hAnsi="GHEA Grapalat"/>
          <w:b/>
          <w:sz w:val="24"/>
          <w:szCs w:val="24"/>
        </w:rPr>
        <w:t xml:space="preserve">под кодом </w:t>
      </w:r>
      <w:r w:rsidR="00C151F2">
        <w:rPr>
          <w:rFonts w:ascii="GHEA Grapalat" w:hAnsi="GHEA Grapalat"/>
          <w:b/>
          <w:sz w:val="24"/>
          <w:szCs w:val="24"/>
        </w:rPr>
        <w:t>ԱՄ</w:t>
      </w:r>
      <w:r w:rsidR="00476DF2">
        <w:rPr>
          <w:rFonts w:ascii="GHEA Grapalat" w:hAnsi="GHEA Grapalat"/>
          <w:b/>
          <w:sz w:val="24"/>
          <w:szCs w:val="24"/>
          <w:lang w:val="hy-AM"/>
        </w:rPr>
        <w:t>Ջ</w:t>
      </w:r>
      <w:r w:rsidR="00C151F2">
        <w:rPr>
          <w:rFonts w:ascii="GHEA Grapalat" w:hAnsi="GHEA Grapalat"/>
          <w:b/>
          <w:sz w:val="24"/>
          <w:szCs w:val="24"/>
        </w:rPr>
        <w:t>ՄԴ-ՀՄԱԾՁԲ-2026/01</w:t>
      </w:r>
      <w:r w:rsidR="003E4E11" w:rsidRPr="003E4E11">
        <w:rPr>
          <w:rFonts w:ascii="GHEA Grapalat" w:hAnsi="GHEA Grapalat"/>
          <w:i/>
        </w:rPr>
        <w:t xml:space="preserve"> </w:t>
      </w:r>
    </w:p>
    <w:p w14:paraId="14E9F5D7" w14:textId="77777777" w:rsidR="00B2572B" w:rsidRDefault="00B2572B" w:rsidP="00B46D58">
      <w:pPr>
        <w:widowControl w:val="0"/>
        <w:spacing w:after="120"/>
        <w:jc w:val="center"/>
        <w:rPr>
          <w:rFonts w:ascii="GHEA Grapalat" w:hAnsi="GHEA Grapalat" w:cs="Sylfaen"/>
          <w:b/>
        </w:rPr>
      </w:pPr>
    </w:p>
    <w:p w14:paraId="6E890681" w14:textId="77777777" w:rsidR="00D87B1D" w:rsidRPr="00374F4A" w:rsidRDefault="00D87B1D" w:rsidP="00B46D58">
      <w:pPr>
        <w:widowControl w:val="0"/>
        <w:spacing w:after="120"/>
        <w:jc w:val="center"/>
        <w:rPr>
          <w:rFonts w:ascii="GHEA Grapalat" w:hAnsi="GHEA Grapalat" w:cs="Sylfaen"/>
          <w:b/>
        </w:rPr>
      </w:pPr>
    </w:p>
    <w:p w14:paraId="19CB750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D566D08"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7A1A8AA" w14:textId="77777777" w:rsidR="00B2572B" w:rsidRPr="00374F4A" w:rsidRDefault="00B2572B" w:rsidP="00B46D58">
      <w:pPr>
        <w:widowControl w:val="0"/>
        <w:spacing w:after="120"/>
        <w:jc w:val="center"/>
        <w:rPr>
          <w:rFonts w:ascii="GHEA Grapalat" w:hAnsi="GHEA Grapalat"/>
        </w:rPr>
      </w:pPr>
    </w:p>
    <w:p w14:paraId="3FD07D04" w14:textId="77777777" w:rsidR="005001FE" w:rsidRPr="00140186" w:rsidRDefault="005001FE" w:rsidP="005001FE">
      <w:pPr>
        <w:widowControl w:val="0"/>
        <w:spacing w:after="120"/>
        <w:jc w:val="center"/>
        <w:rPr>
          <w:rFonts w:ascii="GHEA Grapalat" w:hAnsi="GHEA Grapalat"/>
        </w:rPr>
      </w:pPr>
    </w:p>
    <w:p w14:paraId="3C58D493" w14:textId="77777777" w:rsidR="005001FE" w:rsidRPr="00140186" w:rsidRDefault="005001FE" w:rsidP="005001FE">
      <w:pPr>
        <w:jc w:val="both"/>
        <w:rPr>
          <w:rFonts w:ascii="GHEA Grapalat" w:hAnsi="GHEA Grapalat"/>
        </w:rPr>
      </w:pPr>
      <w:r w:rsidRPr="00140186">
        <w:rPr>
          <w:rFonts w:ascii="GHEA Grapalat" w:hAnsi="GHEA Grapalat"/>
        </w:rPr>
        <w:t xml:space="preserve">______________________________________________________________заявляет, что </w:t>
      </w:r>
    </w:p>
    <w:p w14:paraId="36DFE83D" w14:textId="77777777" w:rsidR="005001FE" w:rsidRPr="00140186" w:rsidRDefault="005001FE" w:rsidP="005001FE">
      <w:pPr>
        <w:spacing w:after="160"/>
        <w:ind w:left="2694"/>
        <w:jc w:val="both"/>
        <w:rPr>
          <w:rFonts w:ascii="GHEA Grapalat" w:hAnsi="GHEA Grapalat"/>
          <w:sz w:val="16"/>
        </w:rPr>
      </w:pPr>
      <w:r w:rsidRPr="00140186">
        <w:rPr>
          <w:rFonts w:ascii="GHEA Grapalat" w:hAnsi="GHEA Grapalat"/>
          <w:sz w:val="16"/>
        </w:rPr>
        <w:t xml:space="preserve">наименование участника </w:t>
      </w:r>
    </w:p>
    <w:p w14:paraId="46DD4806" w14:textId="77777777" w:rsidR="005001FE" w:rsidRPr="00140186" w:rsidRDefault="005001FE" w:rsidP="005001FE">
      <w:pPr>
        <w:jc w:val="both"/>
        <w:rPr>
          <w:rFonts w:ascii="GHEA Grapalat" w:hAnsi="GHEA Grapalat"/>
          <w:u w:val="single"/>
        </w:rPr>
      </w:pPr>
      <w:r w:rsidRPr="00140186">
        <w:rPr>
          <w:rFonts w:ascii="GHEA Grapalat" w:hAnsi="GHEA Grapalat"/>
        </w:rPr>
        <w:t xml:space="preserve">желает участвовать </w:t>
      </w:r>
      <w:proofErr w:type="spellStart"/>
      <w:r w:rsidRPr="00140186">
        <w:rPr>
          <w:rFonts w:ascii="GHEA Grapalat" w:hAnsi="GHEA Grapalat"/>
        </w:rPr>
        <w:t>влоте</w:t>
      </w:r>
      <w:proofErr w:type="spellEnd"/>
      <w:r w:rsidRPr="00140186">
        <w:rPr>
          <w:rFonts w:ascii="GHEA Grapalat" w:hAnsi="GHEA Grapalat"/>
        </w:rPr>
        <w:t xml:space="preserve"> (лотах)_______________________________объявленного</w:t>
      </w:r>
    </w:p>
    <w:p w14:paraId="3220DC2E" w14:textId="77777777" w:rsidR="005001FE" w:rsidRPr="00140186" w:rsidRDefault="005001FE" w:rsidP="005001FE">
      <w:pPr>
        <w:spacing w:after="160"/>
        <w:ind w:left="4395"/>
        <w:jc w:val="both"/>
        <w:rPr>
          <w:rFonts w:ascii="GHEA Grapalat" w:hAnsi="GHEA Grapalat" w:cs="Sylfaen"/>
          <w:sz w:val="16"/>
        </w:rPr>
      </w:pPr>
      <w:r w:rsidRPr="00140186">
        <w:rPr>
          <w:rFonts w:ascii="GHEA Grapalat" w:hAnsi="GHEA Grapalat"/>
          <w:sz w:val="16"/>
        </w:rPr>
        <w:t>номер лота (лотов)</w:t>
      </w:r>
    </w:p>
    <w:p w14:paraId="31ABADEC" w14:textId="561613EE" w:rsidR="005001FE" w:rsidRPr="00140186" w:rsidRDefault="00137575" w:rsidP="005001FE">
      <w:pPr>
        <w:jc w:val="both"/>
        <w:rPr>
          <w:rFonts w:ascii="GHEA Grapalat" w:hAnsi="GHEA Grapalat"/>
        </w:rPr>
      </w:pPr>
      <w:r>
        <w:rPr>
          <w:rFonts w:ascii="GHEA Grapalat" w:hAnsi="GHEA Grapalat"/>
          <w:i/>
        </w:rPr>
        <w:t xml:space="preserve">  </w:t>
      </w:r>
      <w:r w:rsidRPr="00C151F2">
        <w:rPr>
          <w:rFonts w:ascii="GHEA Grapalat" w:hAnsi="GHEA Grapalat"/>
          <w:i/>
        </w:rPr>
        <w:t>“</w:t>
      </w:r>
      <w:r w:rsidRPr="0060744D">
        <w:rPr>
          <w:rFonts w:ascii="GHEA Grapalat" w:hAnsi="GHEA Grapalat"/>
          <w:i/>
        </w:rPr>
        <w:t xml:space="preserve">ГНКО «Средняя школа имени </w:t>
      </w:r>
      <w:proofErr w:type="spellStart"/>
      <w:r w:rsidRPr="0060744D">
        <w:rPr>
          <w:rFonts w:ascii="GHEA Grapalat" w:hAnsi="GHEA Grapalat"/>
          <w:i/>
        </w:rPr>
        <w:t>Джрарата</w:t>
      </w:r>
      <w:proofErr w:type="spellEnd"/>
      <w:r w:rsidRPr="0060744D">
        <w:rPr>
          <w:rFonts w:ascii="GHEA Grapalat" w:hAnsi="GHEA Grapalat"/>
          <w:i/>
        </w:rPr>
        <w:t xml:space="preserve"> </w:t>
      </w:r>
      <w:proofErr w:type="spellStart"/>
      <w:r w:rsidRPr="0060744D">
        <w:rPr>
          <w:rFonts w:ascii="GHEA Grapalat" w:hAnsi="GHEA Grapalat"/>
          <w:i/>
        </w:rPr>
        <w:t>Татула</w:t>
      </w:r>
      <w:proofErr w:type="spellEnd"/>
      <w:r w:rsidRPr="0060744D">
        <w:rPr>
          <w:rFonts w:ascii="GHEA Grapalat" w:hAnsi="GHEA Grapalat"/>
          <w:i/>
        </w:rPr>
        <w:t xml:space="preserve"> </w:t>
      </w:r>
      <w:proofErr w:type="spellStart"/>
      <w:r w:rsidRPr="0060744D">
        <w:rPr>
          <w:rFonts w:ascii="GHEA Grapalat" w:hAnsi="GHEA Grapalat"/>
          <w:i/>
        </w:rPr>
        <w:t>Хачатряна</w:t>
      </w:r>
      <w:proofErr w:type="spellEnd"/>
      <w:r w:rsidRPr="0060744D">
        <w:rPr>
          <w:rFonts w:ascii="GHEA Grapalat" w:hAnsi="GHEA Grapalat"/>
          <w:i/>
        </w:rPr>
        <w:t>»</w:t>
      </w:r>
      <w:r>
        <w:rPr>
          <w:rFonts w:ascii="GHEA Grapalat" w:hAnsi="GHEA Grapalat"/>
          <w:i/>
          <w:lang w:val="hy-AM"/>
        </w:rPr>
        <w:t xml:space="preserve"> </w:t>
      </w:r>
      <w:r w:rsidR="005001FE" w:rsidRPr="00140186">
        <w:rPr>
          <w:rFonts w:ascii="GHEA Grapalat" w:hAnsi="GHEA Grapalat"/>
        </w:rPr>
        <w:t xml:space="preserve">под кодом </w:t>
      </w:r>
      <w:r w:rsidR="00476DF2">
        <w:rPr>
          <w:rFonts w:ascii="GHEA Grapalat" w:hAnsi="GHEA Grapalat"/>
          <w:lang w:val="hy-AM"/>
        </w:rPr>
        <w:t xml:space="preserve"> </w:t>
      </w:r>
      <w:r w:rsidR="00C151F2">
        <w:rPr>
          <w:rFonts w:ascii="GHEA Grapalat" w:hAnsi="GHEA Grapalat"/>
        </w:rPr>
        <w:t>ԱՄԴՄԴ-ՀՄԱԾՁԲ-2026/01</w:t>
      </w:r>
      <w:r w:rsidR="003E4E11" w:rsidRPr="003E4E11">
        <w:rPr>
          <w:rFonts w:ascii="GHEA Grapalat" w:hAnsi="GHEA Grapalat"/>
        </w:rPr>
        <w:t xml:space="preserve"> </w:t>
      </w:r>
      <w:r w:rsidR="005001FE" w:rsidRPr="00140186">
        <w:rPr>
          <w:rFonts w:ascii="GHEA Grapalat" w:hAnsi="GHEA Grapalat"/>
        </w:rPr>
        <w:t xml:space="preserve"> запросе котировок в соответствии с требованиями приглашения подает заявку.</w:t>
      </w:r>
    </w:p>
    <w:p w14:paraId="223C0F1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51B2BA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E66D17B"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97F227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D5B0833" w14:textId="77777777" w:rsidR="000612B9" w:rsidRDefault="000612B9" w:rsidP="00B46D58">
      <w:pPr>
        <w:jc w:val="both"/>
        <w:rPr>
          <w:rFonts w:ascii="GHEA Grapalat" w:hAnsi="GHEA Grapalat"/>
        </w:rPr>
      </w:pPr>
    </w:p>
    <w:p w14:paraId="085670D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73463B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FE23B5F" w14:textId="77777777" w:rsidR="000612B9" w:rsidRDefault="000612B9" w:rsidP="00B46D58">
      <w:pPr>
        <w:jc w:val="both"/>
        <w:rPr>
          <w:rFonts w:ascii="GHEA Grapalat" w:hAnsi="GHEA Grapalat"/>
        </w:rPr>
      </w:pPr>
    </w:p>
    <w:p w14:paraId="150C87E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CC65A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09CC2D3" w14:textId="77777777" w:rsidR="00B138F3" w:rsidRDefault="00B138F3" w:rsidP="00B46D58">
      <w:pPr>
        <w:jc w:val="both"/>
        <w:rPr>
          <w:rFonts w:ascii="GHEA Grapalat" w:hAnsi="GHEA Grapalat"/>
        </w:rPr>
      </w:pPr>
    </w:p>
    <w:p w14:paraId="18EACD41"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D0FDB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6A26FA6" w14:textId="77777777" w:rsidR="00B138F3" w:rsidRDefault="00B138F3" w:rsidP="00F96993">
      <w:pPr>
        <w:jc w:val="both"/>
        <w:rPr>
          <w:rFonts w:ascii="GHEA Grapalat" w:hAnsi="GHEA Grapalat"/>
        </w:rPr>
      </w:pPr>
    </w:p>
    <w:p w14:paraId="40A1EF7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1F6B706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7C3A69C" w14:textId="77777777" w:rsidR="00B16483" w:rsidRDefault="00B16483" w:rsidP="00F96993">
      <w:pPr>
        <w:jc w:val="both"/>
        <w:rPr>
          <w:rFonts w:ascii="GHEA Grapalat" w:hAnsi="GHEA Grapalat"/>
          <w:sz w:val="18"/>
          <w:szCs w:val="18"/>
        </w:rPr>
      </w:pPr>
    </w:p>
    <w:p w14:paraId="27DB994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E94BE5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B57FA1C" w14:textId="77777777" w:rsidR="00B16483" w:rsidRPr="00D3436F" w:rsidRDefault="00B16483" w:rsidP="00B16483">
      <w:pPr>
        <w:tabs>
          <w:tab w:val="left" w:pos="7371"/>
        </w:tabs>
        <w:spacing w:after="160"/>
        <w:ind w:left="3544" w:firstLine="3"/>
        <w:jc w:val="both"/>
        <w:rPr>
          <w:rFonts w:ascii="GHEA Grapalat" w:hAnsi="GHEA Grapalat"/>
          <w:sz w:val="16"/>
        </w:rPr>
      </w:pPr>
    </w:p>
    <w:p w14:paraId="1922D579" w14:textId="77777777" w:rsidR="00B0401C" w:rsidRDefault="00B0401C" w:rsidP="00B46D58">
      <w:pPr>
        <w:widowControl w:val="0"/>
        <w:jc w:val="both"/>
        <w:rPr>
          <w:rFonts w:ascii="GHEA Grapalat" w:hAnsi="GHEA Grapalat"/>
        </w:rPr>
      </w:pPr>
    </w:p>
    <w:p w14:paraId="68643981" w14:textId="77777777" w:rsidR="00B0401C" w:rsidRDefault="00B0401C" w:rsidP="00B46D58">
      <w:pPr>
        <w:widowControl w:val="0"/>
        <w:jc w:val="both"/>
        <w:rPr>
          <w:rFonts w:ascii="GHEA Grapalat" w:hAnsi="GHEA Grapalat"/>
        </w:rPr>
      </w:pPr>
    </w:p>
    <w:p w14:paraId="67FEECB1" w14:textId="77777777" w:rsidR="00B0401C" w:rsidRDefault="00B0401C" w:rsidP="00B46D58">
      <w:pPr>
        <w:widowControl w:val="0"/>
        <w:jc w:val="both"/>
        <w:rPr>
          <w:rFonts w:ascii="GHEA Grapalat" w:hAnsi="GHEA Grapalat"/>
        </w:rPr>
      </w:pPr>
    </w:p>
    <w:p w14:paraId="39CB328B" w14:textId="77777777" w:rsidR="00B0401C" w:rsidRDefault="00B0401C" w:rsidP="00B46D58">
      <w:pPr>
        <w:widowControl w:val="0"/>
        <w:jc w:val="both"/>
        <w:rPr>
          <w:rFonts w:ascii="GHEA Grapalat" w:hAnsi="GHEA Grapalat"/>
        </w:rPr>
      </w:pPr>
    </w:p>
    <w:p w14:paraId="435EDC15" w14:textId="77777777" w:rsidR="006B3E56" w:rsidRDefault="006B3E56" w:rsidP="00B46D58">
      <w:pPr>
        <w:widowControl w:val="0"/>
        <w:jc w:val="both"/>
        <w:rPr>
          <w:rFonts w:ascii="GHEA Grapalat" w:hAnsi="GHEA Grapalat"/>
        </w:rPr>
      </w:pPr>
      <w:r>
        <w:rPr>
          <w:rFonts w:ascii="GHEA Grapalat" w:hAnsi="GHEA Grapalat"/>
        </w:rPr>
        <w:lastRenderedPageBreak/>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14:paraId="292DE67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0EE94EE" w14:textId="77777777" w:rsidR="00D87B1D" w:rsidRDefault="00D87B1D" w:rsidP="00B46D58">
      <w:pPr>
        <w:widowControl w:val="0"/>
        <w:spacing w:after="120"/>
        <w:ind w:left="2835"/>
        <w:jc w:val="both"/>
        <w:rPr>
          <w:rFonts w:ascii="GHEA Grapalat" w:hAnsi="GHEA Grapalat"/>
          <w:sz w:val="16"/>
        </w:rPr>
      </w:pPr>
    </w:p>
    <w:p w14:paraId="3BD44F6B"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AF7975B"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77675F1" w14:textId="77777777" w:rsidR="00833D4F" w:rsidRPr="001E7AA5" w:rsidRDefault="00833D4F" w:rsidP="00833D4F">
      <w:pPr>
        <w:rPr>
          <w:rFonts w:ascii="GHEA Grapalat" w:hAnsi="GHEA Grapalat"/>
          <w:i/>
          <w:sz w:val="16"/>
          <w:vertAlign w:val="superscript"/>
          <w:lang w:val="es-ES"/>
        </w:rPr>
      </w:pPr>
    </w:p>
    <w:p w14:paraId="4697905E" w14:textId="0541298C" w:rsidR="00833D4F" w:rsidRPr="008C4631" w:rsidRDefault="00833D4F" w:rsidP="00833D4F">
      <w:pPr>
        <w:rPr>
          <w:rFonts w:ascii="GHEA Grapalat" w:hAnsi="GHEA Grapalat"/>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8C4631">
        <w:rPr>
          <w:rFonts w:ascii="GHEA Grapalat" w:hAnsi="GHEA Grapalat"/>
        </w:rPr>
        <w:t xml:space="preserve">удовлетворяют требованиям права участия установленным приглашением на </w:t>
      </w:r>
      <w:proofErr w:type="spellStart"/>
      <w:r w:rsidRPr="008C4631">
        <w:rPr>
          <w:rFonts w:ascii="GHEA Grapalat" w:hAnsi="GHEA Grapalat"/>
        </w:rPr>
        <w:t>на</w:t>
      </w:r>
      <w:proofErr w:type="spellEnd"/>
      <w:r w:rsidRPr="008C4631">
        <w:rPr>
          <w:rFonts w:ascii="GHEA Grapalat" w:hAnsi="GHEA Grapalat"/>
        </w:rPr>
        <w:t xml:space="preserve"> </w:t>
      </w:r>
      <w:r w:rsidR="005001FE">
        <w:rPr>
          <w:rFonts w:ascii="GHEA Grapalat" w:hAnsi="GHEA Grapalat"/>
        </w:rPr>
        <w:t>запрос котировок</w:t>
      </w:r>
      <w:r w:rsidRPr="008C4631">
        <w:rPr>
          <w:rFonts w:ascii="GHEA Grapalat" w:hAnsi="GHEA Grapalat"/>
        </w:rPr>
        <w:t xml:space="preserve"> под</w:t>
      </w:r>
      <w:r w:rsidR="005F3AEC" w:rsidRPr="008C4631">
        <w:rPr>
          <w:rFonts w:ascii="GHEA Grapalat" w:hAnsi="GHEA Grapalat"/>
        </w:rPr>
        <w:t xml:space="preserve"> кодом </w:t>
      </w:r>
      <w:r w:rsidRPr="008C4631">
        <w:rPr>
          <w:rFonts w:ascii="GHEA Grapalat" w:hAnsi="GHEA Grapalat"/>
        </w:rPr>
        <w:t xml:space="preserve"> </w:t>
      </w:r>
      <w:r w:rsidR="00C151F2">
        <w:rPr>
          <w:rFonts w:ascii="GHEA Grapalat" w:hAnsi="GHEA Grapalat"/>
        </w:rPr>
        <w:t>ԱՄ</w:t>
      </w:r>
      <w:r w:rsidR="00137575">
        <w:rPr>
          <w:rFonts w:ascii="GHEA Grapalat" w:hAnsi="GHEA Grapalat"/>
          <w:lang w:val="hy-AM"/>
        </w:rPr>
        <w:t>Ջ</w:t>
      </w:r>
      <w:r w:rsidR="00C151F2">
        <w:rPr>
          <w:rFonts w:ascii="GHEA Grapalat" w:hAnsi="GHEA Grapalat"/>
        </w:rPr>
        <w:t>ՄԴ-ՀՄԱԾՁԲ-2026/01</w:t>
      </w:r>
      <w:r w:rsidR="003E4E11" w:rsidRPr="008C4631">
        <w:rPr>
          <w:rFonts w:ascii="GHEA Grapalat" w:hAnsi="GHEA Grapalat"/>
        </w:rPr>
        <w:t xml:space="preserve"> </w:t>
      </w:r>
      <w:r w:rsidRPr="001E7AA5">
        <w:rPr>
          <w:rFonts w:ascii="GHEA Grapalat" w:hAnsi="GHEA Grapalat"/>
        </w:rPr>
        <w:t>,</w:t>
      </w:r>
      <w:r w:rsidRPr="008C4631">
        <w:rPr>
          <w:rFonts w:ascii="GHEA Grapalat" w:hAnsi="GHEA Grapalat"/>
        </w:rPr>
        <w:t xml:space="preserve">и  -----------------------------------------                                                                        </w:t>
      </w:r>
    </w:p>
    <w:p w14:paraId="3F8A3C9E" w14:textId="77777777" w:rsidR="00833D4F" w:rsidRPr="008C4631" w:rsidRDefault="00833D4F" w:rsidP="00833D4F">
      <w:pPr>
        <w:tabs>
          <w:tab w:val="left" w:pos="6450"/>
        </w:tabs>
        <w:rPr>
          <w:rFonts w:ascii="GHEA Grapalat" w:hAnsi="GHEA Grapalat"/>
        </w:rPr>
      </w:pPr>
      <w:r w:rsidRPr="008C4631">
        <w:rPr>
          <w:rFonts w:ascii="GHEA Grapalat" w:hAnsi="GHEA Grapalat"/>
        </w:rPr>
        <w:t xml:space="preserve">                                                                </w:t>
      </w:r>
      <w:r w:rsidR="005F3AEC" w:rsidRPr="008C4631">
        <w:rPr>
          <w:rFonts w:ascii="GHEA Grapalat" w:hAnsi="GHEA Grapalat"/>
        </w:rPr>
        <w:t xml:space="preserve">                                     </w:t>
      </w:r>
      <w:r w:rsidRPr="008C4631">
        <w:rPr>
          <w:rFonts w:ascii="GHEA Grapalat" w:hAnsi="GHEA Grapalat"/>
        </w:rPr>
        <w:t xml:space="preserve"> наименование участника</w:t>
      </w:r>
    </w:p>
    <w:p w14:paraId="35444467" w14:textId="77777777" w:rsidR="006B3E56" w:rsidRPr="008C4631" w:rsidRDefault="00833D4F" w:rsidP="006F3CBD">
      <w:pPr>
        <w:widowControl w:val="0"/>
        <w:spacing w:after="160"/>
        <w:ind w:left="426"/>
        <w:jc w:val="both"/>
        <w:rPr>
          <w:rFonts w:ascii="GHEA Grapalat" w:hAnsi="GHEA Grapalat"/>
        </w:rPr>
      </w:pPr>
      <w:r w:rsidRPr="008C4631">
        <w:rPr>
          <w:rFonts w:ascii="GHEA Grapalat" w:hAnsi="GHEA Grapalat"/>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8C4631">
        <w:rPr>
          <w:rFonts w:ascii="GHEA Grapalat" w:hAnsi="GHEA Grapalat"/>
        </w:rPr>
        <w:t>квалификаци</w:t>
      </w:r>
      <w:proofErr w:type="spellEnd"/>
      <w:proofErr w:type="gramStart"/>
      <w:r w:rsidRPr="008C4631">
        <w:rPr>
          <w:rFonts w:ascii="GHEA Grapalat" w:hAnsi="GHEA Grapalat"/>
        </w:rPr>
        <w:t xml:space="preserve"> </w:t>
      </w:r>
      <w:r w:rsidR="00EF3DB6" w:rsidRPr="008C4631">
        <w:rPr>
          <w:rFonts w:ascii="GHEA Grapalat" w:hAnsi="GHEA Grapalat"/>
        </w:rPr>
        <w:t>,</w:t>
      </w:r>
      <w:proofErr w:type="gramEnd"/>
    </w:p>
    <w:p w14:paraId="1700F671" w14:textId="7F579393" w:rsidR="006B3E56" w:rsidRPr="008C4631" w:rsidRDefault="006F3CBD" w:rsidP="006F3CBD">
      <w:pPr>
        <w:pStyle w:val="aff"/>
        <w:widowControl w:val="0"/>
        <w:numPr>
          <w:ilvl w:val="0"/>
          <w:numId w:val="33"/>
        </w:numPr>
        <w:tabs>
          <w:tab w:val="left" w:pos="567"/>
        </w:tabs>
        <w:spacing w:after="160"/>
        <w:jc w:val="both"/>
        <w:rPr>
          <w:rFonts w:ascii="GHEA Grapalat" w:hAnsi="GHEA Grapalat"/>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C151F2">
        <w:rPr>
          <w:rFonts w:ascii="GHEA Grapalat" w:hAnsi="GHEA Grapalat"/>
        </w:rPr>
        <w:t>ԱՄ</w:t>
      </w:r>
      <w:r w:rsidR="00137575">
        <w:rPr>
          <w:rFonts w:ascii="GHEA Grapalat" w:hAnsi="GHEA Grapalat"/>
          <w:lang w:val="hy-AM"/>
        </w:rPr>
        <w:t>Ջ</w:t>
      </w:r>
      <w:r w:rsidR="00C151F2">
        <w:rPr>
          <w:rFonts w:ascii="GHEA Grapalat" w:hAnsi="GHEA Grapalat"/>
        </w:rPr>
        <w:t>ՄԴ-ՀՄԱԾՁԲ-2026/01</w:t>
      </w:r>
      <w:r w:rsidR="003E4E11" w:rsidRPr="008C4631">
        <w:rPr>
          <w:rFonts w:ascii="GHEA Grapalat" w:hAnsi="GHEA Grapalat"/>
        </w:rPr>
        <w:t xml:space="preserve"> </w:t>
      </w:r>
    </w:p>
    <w:p w14:paraId="1AFB0A6B"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2BCB7BA5"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001FE">
        <w:rPr>
          <w:rFonts w:ascii="GHEA Grapalat" w:hAnsi="GHEA Grapalat"/>
        </w:rPr>
        <w:t>запрос котировок</w:t>
      </w:r>
      <w:r>
        <w:rPr>
          <w:rFonts w:ascii="GHEA Grapalat" w:hAnsi="GHEA Grapalat"/>
        </w:rPr>
        <w:t xml:space="preserve"> случая     одновременного </w:t>
      </w:r>
    </w:p>
    <w:p w14:paraId="38533B70"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C1C110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BC51AA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39B15B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F9CB9B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A8C7539"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979CED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0104B7"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7F1ECEEC"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4"/>
        <w:t>**</w:t>
      </w:r>
      <w:r>
        <w:rPr>
          <w:rFonts w:ascii="GHEA Grapalat" w:hAnsi="GHEA Grapalat"/>
          <w:sz w:val="32"/>
          <w:szCs w:val="32"/>
        </w:rPr>
        <w:t xml:space="preserve"> .</w:t>
      </w:r>
      <w:r w:rsidR="006B3E56" w:rsidRPr="00503980">
        <w:rPr>
          <w:rFonts w:ascii="GHEA Grapalat" w:hAnsi="GHEA Grapalat"/>
          <w:sz w:val="32"/>
          <w:szCs w:val="32"/>
        </w:rPr>
        <w:t xml:space="preserve"> </w:t>
      </w:r>
    </w:p>
    <w:p w14:paraId="5BF529E5" w14:textId="77777777" w:rsidR="006B3E56" w:rsidRPr="00770B03" w:rsidRDefault="006B3E56" w:rsidP="00B46D58">
      <w:pPr>
        <w:tabs>
          <w:tab w:val="left" w:pos="7371"/>
        </w:tabs>
        <w:spacing w:after="160"/>
        <w:ind w:left="3544" w:firstLine="3"/>
        <w:jc w:val="both"/>
        <w:rPr>
          <w:rFonts w:ascii="GHEA Grapalat" w:hAnsi="GHEA Grapalat"/>
          <w:sz w:val="16"/>
        </w:rPr>
      </w:pPr>
    </w:p>
    <w:p w14:paraId="675521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7E9F6D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5AF2E0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C84DA64"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6FBB1C3F" w14:textId="77777777" w:rsidR="00652A78" w:rsidRDefault="00123294">
      <w:pPr>
        <w:rPr>
          <w:ins w:id="3" w:author="Inesa Kocharyan" w:date="2021-09-01T14:04:00Z"/>
          <w:rFonts w:ascii="GHEA Grapalat" w:hAnsi="GHEA Grapalat"/>
          <w:b/>
        </w:rPr>
      </w:pPr>
      <w:r>
        <w:rPr>
          <w:rFonts w:ascii="GHEA Grapalat" w:hAnsi="GHEA Grapalat"/>
          <w:b/>
        </w:rPr>
        <w:br w:type="page"/>
      </w:r>
    </w:p>
    <w:p w14:paraId="783788A1"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0581907D"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001FE">
        <w:rPr>
          <w:rFonts w:ascii="GHEA Grapalat" w:hAnsi="GHEA Grapalat"/>
          <w:b/>
        </w:rPr>
        <w:t>запрос котировок</w:t>
      </w:r>
    </w:p>
    <w:p w14:paraId="5690B299" w14:textId="4D240C3D"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C151F2">
        <w:rPr>
          <w:rFonts w:ascii="GHEA Grapalat" w:hAnsi="GHEA Grapalat"/>
          <w:i w:val="0"/>
          <w:lang w:val="en-US"/>
        </w:rPr>
        <w:t>ԱՄ</w:t>
      </w:r>
      <w:r w:rsidR="001D0566">
        <w:rPr>
          <w:rFonts w:ascii="GHEA Grapalat" w:hAnsi="GHEA Grapalat"/>
          <w:i w:val="0"/>
          <w:lang w:val="hy-AM"/>
        </w:rPr>
        <w:t>Ջ</w:t>
      </w:r>
      <w:r w:rsidR="00C151F2">
        <w:rPr>
          <w:rFonts w:ascii="GHEA Grapalat" w:hAnsi="GHEA Grapalat"/>
          <w:i w:val="0"/>
          <w:lang w:val="en-US"/>
        </w:rPr>
        <w:t>ՄԴ</w:t>
      </w:r>
      <w:r w:rsidR="00C151F2" w:rsidRPr="00C151F2">
        <w:rPr>
          <w:rFonts w:ascii="GHEA Grapalat" w:hAnsi="GHEA Grapalat"/>
          <w:i w:val="0"/>
        </w:rPr>
        <w:t>-</w:t>
      </w:r>
      <w:r w:rsidR="00C151F2">
        <w:rPr>
          <w:rFonts w:ascii="GHEA Grapalat" w:hAnsi="GHEA Grapalat"/>
          <w:i w:val="0"/>
          <w:lang w:val="en-US"/>
        </w:rPr>
        <w:t>ՀՄԱԾՁԲ</w:t>
      </w:r>
      <w:r w:rsidR="00C151F2" w:rsidRPr="00C151F2">
        <w:rPr>
          <w:rFonts w:ascii="GHEA Grapalat" w:hAnsi="GHEA Grapalat"/>
          <w:i w:val="0"/>
        </w:rPr>
        <w:t>-2026/01</w:t>
      </w:r>
      <w:r w:rsidR="003E4E11" w:rsidRPr="003E4E11">
        <w:rPr>
          <w:rFonts w:ascii="GHEA Grapalat" w:hAnsi="GHEA Grapalat"/>
          <w:i w:val="0"/>
        </w:rPr>
        <w:t xml:space="preserve"> </w:t>
      </w:r>
    </w:p>
    <w:p w14:paraId="0820715A" w14:textId="77777777" w:rsidR="00123294" w:rsidRDefault="00123294" w:rsidP="00B46D58">
      <w:pPr>
        <w:rPr>
          <w:rFonts w:ascii="GHEA Grapalat" w:hAnsi="GHEA Grapalat"/>
          <w:b/>
        </w:rPr>
      </w:pPr>
    </w:p>
    <w:p w14:paraId="5FA92E09" w14:textId="77777777" w:rsidR="00B048B2" w:rsidRDefault="00B048B2" w:rsidP="00B46D58">
      <w:pPr>
        <w:rPr>
          <w:rFonts w:ascii="GHEA Grapalat" w:hAnsi="GHEA Grapalat"/>
          <w:b/>
        </w:rPr>
      </w:pPr>
    </w:p>
    <w:p w14:paraId="7857ECC7"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0238281"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D528493" w14:textId="77777777" w:rsidR="00A9306E" w:rsidRPr="00ED3A13" w:rsidRDefault="00A9306E" w:rsidP="00A9306E">
      <w:pPr>
        <w:ind w:left="360" w:hanging="360"/>
        <w:jc w:val="center"/>
        <w:rPr>
          <w:rFonts w:ascii="GHEA Grapalat" w:eastAsia="GHEA Grapalat" w:hAnsi="GHEA Grapalat" w:cs="GHEA Grapalat"/>
          <w:b/>
        </w:rPr>
      </w:pPr>
    </w:p>
    <w:p w14:paraId="71B4E2F3"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373858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78C2B6BB" w14:textId="77777777" w:rsidTr="00F32DDC">
        <w:tc>
          <w:tcPr>
            <w:tcW w:w="2836" w:type="dxa"/>
            <w:shd w:val="clear" w:color="auto" w:fill="D9E2F3"/>
            <w:vAlign w:val="center"/>
          </w:tcPr>
          <w:p w14:paraId="41D6729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AF80A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46D10" w14:textId="77777777" w:rsidTr="00F32DDC">
        <w:tc>
          <w:tcPr>
            <w:tcW w:w="2836" w:type="dxa"/>
            <w:shd w:val="clear" w:color="auto" w:fill="D9E2F3"/>
            <w:vAlign w:val="center"/>
          </w:tcPr>
          <w:p w14:paraId="60E90B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6A6F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EAFDF" w14:textId="77777777" w:rsidTr="00F32DDC">
        <w:tc>
          <w:tcPr>
            <w:tcW w:w="2836" w:type="dxa"/>
            <w:shd w:val="clear" w:color="auto" w:fill="D9E2F3"/>
            <w:vAlign w:val="center"/>
          </w:tcPr>
          <w:p w14:paraId="6B4909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F8BC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429E43" w14:textId="77777777" w:rsidTr="00F32DDC">
        <w:tc>
          <w:tcPr>
            <w:tcW w:w="2836" w:type="dxa"/>
            <w:shd w:val="clear" w:color="auto" w:fill="D9E2F3"/>
            <w:vAlign w:val="center"/>
          </w:tcPr>
          <w:p w14:paraId="0B8DDC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C50CF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211606" w14:textId="77777777" w:rsidTr="00F32DDC">
        <w:tc>
          <w:tcPr>
            <w:tcW w:w="2836" w:type="dxa"/>
            <w:shd w:val="clear" w:color="auto" w:fill="D9E2F3"/>
            <w:vAlign w:val="center"/>
          </w:tcPr>
          <w:p w14:paraId="4DBE2F6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42E668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A91BFE" w14:textId="77777777" w:rsidTr="00F32DDC">
        <w:tc>
          <w:tcPr>
            <w:tcW w:w="2836" w:type="dxa"/>
            <w:shd w:val="clear" w:color="auto" w:fill="D9E2F3"/>
            <w:vAlign w:val="center"/>
          </w:tcPr>
          <w:p w14:paraId="3756C61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6FB0986"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3BFC59B" w14:textId="77777777" w:rsidTr="00F32DDC">
        <w:tc>
          <w:tcPr>
            <w:tcW w:w="2836" w:type="dxa"/>
            <w:shd w:val="clear" w:color="auto" w:fill="D9E2F3"/>
            <w:vAlign w:val="center"/>
          </w:tcPr>
          <w:p w14:paraId="6DA3AF98"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B944FA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F0C974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69E2FD5" w14:textId="77777777" w:rsidTr="00F32DDC">
        <w:tc>
          <w:tcPr>
            <w:tcW w:w="2835" w:type="dxa"/>
            <w:shd w:val="clear" w:color="auto" w:fill="D9E2F3"/>
            <w:vAlign w:val="center"/>
          </w:tcPr>
          <w:p w14:paraId="1114AC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126B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FD2C62" w14:textId="77777777" w:rsidTr="00F32DDC">
        <w:trPr>
          <w:trHeight w:val="1487"/>
        </w:trPr>
        <w:tc>
          <w:tcPr>
            <w:tcW w:w="2835" w:type="dxa"/>
            <w:shd w:val="clear" w:color="auto" w:fill="D9E2F3"/>
            <w:vAlign w:val="center"/>
          </w:tcPr>
          <w:p w14:paraId="1D9DC9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946677E" w14:textId="77777777" w:rsidR="00A9306E" w:rsidRPr="00FD1EE4" w:rsidRDefault="00A9306E" w:rsidP="00F32DDC">
            <w:pPr>
              <w:spacing w:before="240" w:after="240"/>
              <w:rPr>
                <w:rFonts w:ascii="GHEA Grapalat" w:eastAsia="GHEA Grapalat" w:hAnsi="GHEA Grapalat" w:cs="GHEA Grapalat"/>
              </w:rPr>
            </w:pPr>
          </w:p>
        </w:tc>
      </w:tr>
    </w:tbl>
    <w:p w14:paraId="079C7CC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E0AC74A" w14:textId="77777777" w:rsidTr="00F32DDC">
        <w:tc>
          <w:tcPr>
            <w:tcW w:w="2835" w:type="dxa"/>
            <w:shd w:val="clear" w:color="auto" w:fill="D9E2F3"/>
            <w:vAlign w:val="center"/>
          </w:tcPr>
          <w:p w14:paraId="196AA0B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AA4C44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D5CE5D" w14:textId="77777777" w:rsidTr="00F32DDC">
        <w:tc>
          <w:tcPr>
            <w:tcW w:w="2835" w:type="dxa"/>
            <w:shd w:val="clear" w:color="auto" w:fill="D9E2F3"/>
            <w:vAlign w:val="center"/>
          </w:tcPr>
          <w:p w14:paraId="4E8C202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BA29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0F5797" w14:textId="77777777" w:rsidTr="00F32DDC">
        <w:tc>
          <w:tcPr>
            <w:tcW w:w="2835" w:type="dxa"/>
            <w:shd w:val="clear" w:color="auto" w:fill="D9E2F3"/>
            <w:vAlign w:val="center"/>
          </w:tcPr>
          <w:p w14:paraId="155AA3AC"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145C7D0" w14:textId="77777777" w:rsidR="00A9306E" w:rsidRPr="00FD1EE4" w:rsidRDefault="00A9306E" w:rsidP="00F32DDC">
            <w:pPr>
              <w:spacing w:before="240" w:after="240"/>
              <w:rPr>
                <w:rFonts w:ascii="GHEA Grapalat" w:eastAsia="GHEA Grapalat" w:hAnsi="GHEA Grapalat" w:cs="GHEA Grapalat"/>
              </w:rPr>
            </w:pPr>
          </w:p>
        </w:tc>
      </w:tr>
    </w:tbl>
    <w:p w14:paraId="50A044AD" w14:textId="77777777" w:rsidR="00A9306E" w:rsidRPr="00FD1EE4" w:rsidRDefault="00A9306E" w:rsidP="00A9306E">
      <w:pPr>
        <w:rPr>
          <w:rFonts w:ascii="GHEA Grapalat" w:eastAsia="GHEA Grapalat" w:hAnsi="GHEA Grapalat" w:cs="GHEA Grapalat"/>
        </w:rPr>
      </w:pPr>
    </w:p>
    <w:p w14:paraId="2F776E66"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3D318D2"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46BFAFF"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F2EED49" w14:textId="77777777" w:rsidTr="00F32DDC">
        <w:tc>
          <w:tcPr>
            <w:tcW w:w="2835" w:type="dxa"/>
            <w:shd w:val="clear" w:color="auto" w:fill="D9E2F3"/>
            <w:vAlign w:val="center"/>
          </w:tcPr>
          <w:p w14:paraId="5D88BFC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2324F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603644" w14:textId="77777777" w:rsidTr="00F32DDC">
        <w:tc>
          <w:tcPr>
            <w:tcW w:w="2835" w:type="dxa"/>
            <w:shd w:val="clear" w:color="auto" w:fill="D9E2F3"/>
            <w:vAlign w:val="center"/>
          </w:tcPr>
          <w:p w14:paraId="0651EA1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F8EC675" w14:textId="77777777" w:rsidR="00A9306E" w:rsidRPr="00FD1EE4" w:rsidRDefault="00A9306E" w:rsidP="00F32DDC">
            <w:pPr>
              <w:spacing w:before="240" w:after="240"/>
              <w:rPr>
                <w:rFonts w:ascii="GHEA Grapalat" w:eastAsia="GHEA Grapalat" w:hAnsi="GHEA Grapalat" w:cs="GHEA Grapalat"/>
              </w:rPr>
            </w:pPr>
          </w:p>
        </w:tc>
      </w:tr>
    </w:tbl>
    <w:p w14:paraId="4D0EBEA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315DE9" w14:textId="77777777" w:rsidTr="00F32DDC">
        <w:tc>
          <w:tcPr>
            <w:tcW w:w="2835" w:type="dxa"/>
            <w:shd w:val="clear" w:color="auto" w:fill="D9E2F3"/>
            <w:vAlign w:val="center"/>
          </w:tcPr>
          <w:p w14:paraId="49B4A8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2A446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1F6145" w14:textId="77777777" w:rsidTr="00F32DDC">
        <w:tc>
          <w:tcPr>
            <w:tcW w:w="2835" w:type="dxa"/>
            <w:shd w:val="clear" w:color="auto" w:fill="D9E2F3"/>
            <w:vAlign w:val="center"/>
          </w:tcPr>
          <w:p w14:paraId="77ECA3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C46D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E0E498" w14:textId="77777777" w:rsidTr="00F32DDC">
        <w:tc>
          <w:tcPr>
            <w:tcW w:w="2835" w:type="dxa"/>
            <w:shd w:val="clear" w:color="auto" w:fill="D9E2F3"/>
            <w:vAlign w:val="center"/>
          </w:tcPr>
          <w:p w14:paraId="2FE38A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3D9D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B42255" w14:textId="77777777" w:rsidTr="00F32DDC">
        <w:tc>
          <w:tcPr>
            <w:tcW w:w="2835" w:type="dxa"/>
            <w:shd w:val="clear" w:color="auto" w:fill="D9E2F3"/>
            <w:vAlign w:val="center"/>
          </w:tcPr>
          <w:p w14:paraId="4BAE5D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B5839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5599A" w14:textId="77777777" w:rsidTr="00F32DDC">
        <w:tc>
          <w:tcPr>
            <w:tcW w:w="2835" w:type="dxa"/>
            <w:shd w:val="clear" w:color="auto" w:fill="D9E2F3"/>
            <w:vAlign w:val="center"/>
          </w:tcPr>
          <w:p w14:paraId="5395BE8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2BAAB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E40249" w14:textId="77777777" w:rsidTr="00F32DDC">
        <w:trPr>
          <w:trHeight w:val="1361"/>
        </w:trPr>
        <w:tc>
          <w:tcPr>
            <w:tcW w:w="2835" w:type="dxa"/>
            <w:shd w:val="clear" w:color="auto" w:fill="D9E2F3"/>
            <w:vAlign w:val="center"/>
          </w:tcPr>
          <w:p w14:paraId="058B3F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1530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B6B04" w14:textId="77777777" w:rsidTr="00F32DDC">
        <w:tc>
          <w:tcPr>
            <w:tcW w:w="2835" w:type="dxa"/>
            <w:shd w:val="clear" w:color="auto" w:fill="D9E2F3"/>
            <w:vAlign w:val="center"/>
          </w:tcPr>
          <w:p w14:paraId="2B3869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E215E4D" w14:textId="77777777" w:rsidR="00A9306E" w:rsidRPr="00FD1EE4" w:rsidRDefault="00A9306E" w:rsidP="00F32DDC">
            <w:pPr>
              <w:spacing w:before="240" w:after="240"/>
              <w:rPr>
                <w:rFonts w:ascii="GHEA Grapalat" w:eastAsia="GHEA Grapalat" w:hAnsi="GHEA Grapalat" w:cs="GHEA Grapalat"/>
              </w:rPr>
            </w:pPr>
          </w:p>
        </w:tc>
      </w:tr>
    </w:tbl>
    <w:p w14:paraId="09B55764"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718BCDA" w14:textId="77777777" w:rsidTr="00F32DDC">
        <w:tc>
          <w:tcPr>
            <w:tcW w:w="2836" w:type="dxa"/>
            <w:shd w:val="clear" w:color="auto" w:fill="D9E2F3"/>
            <w:vAlign w:val="center"/>
          </w:tcPr>
          <w:p w14:paraId="0CE65021"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A9CA9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DF0155" w14:textId="77777777" w:rsidTr="00F32DDC">
        <w:tc>
          <w:tcPr>
            <w:tcW w:w="2836" w:type="dxa"/>
            <w:shd w:val="clear" w:color="auto" w:fill="D9E2F3"/>
            <w:vAlign w:val="center"/>
          </w:tcPr>
          <w:p w14:paraId="3B11E005"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37CBFE14"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7DF0C13"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042D7D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F5F5BA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84AE10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0C97D27" w14:textId="77777777" w:rsidTr="00F32DDC">
        <w:tc>
          <w:tcPr>
            <w:tcW w:w="2837" w:type="dxa"/>
            <w:shd w:val="clear" w:color="auto" w:fill="D9E2F3"/>
            <w:vAlign w:val="center"/>
          </w:tcPr>
          <w:p w14:paraId="4BA732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535A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1C35E59" w14:textId="77777777" w:rsidTr="00F32DDC">
        <w:tc>
          <w:tcPr>
            <w:tcW w:w="2837" w:type="dxa"/>
            <w:shd w:val="clear" w:color="auto" w:fill="D9E2F3"/>
            <w:vAlign w:val="center"/>
          </w:tcPr>
          <w:p w14:paraId="2CD31B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9DCAC1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FC0AEC" w14:textId="77777777" w:rsidTr="00F32DDC">
        <w:tc>
          <w:tcPr>
            <w:tcW w:w="2837" w:type="dxa"/>
            <w:shd w:val="clear" w:color="auto" w:fill="D9E2F3"/>
            <w:vAlign w:val="center"/>
          </w:tcPr>
          <w:p w14:paraId="1F0774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C1393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67BD06" w14:textId="77777777" w:rsidTr="00F32DDC">
        <w:tc>
          <w:tcPr>
            <w:tcW w:w="2837" w:type="dxa"/>
            <w:shd w:val="clear" w:color="auto" w:fill="D9E2F3"/>
            <w:vAlign w:val="center"/>
          </w:tcPr>
          <w:p w14:paraId="013BCC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E33C3CC"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2EB6AA9"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2CB4AA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1964E95" w14:textId="77777777" w:rsidTr="00F32DDC">
        <w:tc>
          <w:tcPr>
            <w:tcW w:w="2837" w:type="dxa"/>
            <w:shd w:val="clear" w:color="auto" w:fill="D9E2F3"/>
            <w:vAlign w:val="center"/>
          </w:tcPr>
          <w:p w14:paraId="6BFC8ADD"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2682D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C966CB" w14:textId="77777777" w:rsidTr="00F32DDC">
        <w:tc>
          <w:tcPr>
            <w:tcW w:w="2837" w:type="dxa"/>
            <w:shd w:val="clear" w:color="auto" w:fill="D9E2F3"/>
            <w:vAlign w:val="center"/>
          </w:tcPr>
          <w:p w14:paraId="7E51565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16A01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CA702" w14:textId="77777777" w:rsidTr="00F32DDC">
        <w:tc>
          <w:tcPr>
            <w:tcW w:w="2837" w:type="dxa"/>
            <w:shd w:val="clear" w:color="auto" w:fill="D9E2F3"/>
            <w:vAlign w:val="center"/>
          </w:tcPr>
          <w:p w14:paraId="0B794F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7FB99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8B4A53" w14:textId="77777777" w:rsidTr="00F32DDC">
        <w:tc>
          <w:tcPr>
            <w:tcW w:w="2837" w:type="dxa"/>
            <w:shd w:val="clear" w:color="auto" w:fill="D9E2F3"/>
            <w:vAlign w:val="center"/>
          </w:tcPr>
          <w:p w14:paraId="23DFB39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F9AD14"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071B075"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EAF397B"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133CE9A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2DD11A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06614251" w14:textId="77777777" w:rsidTr="00F32DDC">
        <w:tc>
          <w:tcPr>
            <w:tcW w:w="2836" w:type="dxa"/>
            <w:shd w:val="clear" w:color="auto" w:fill="D9E2F3"/>
            <w:vAlign w:val="center"/>
          </w:tcPr>
          <w:p w14:paraId="15F9EC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E1D9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F352C7" w14:textId="77777777" w:rsidTr="00F32DDC">
        <w:tc>
          <w:tcPr>
            <w:tcW w:w="2836" w:type="dxa"/>
            <w:shd w:val="clear" w:color="auto" w:fill="D9E2F3"/>
            <w:vAlign w:val="center"/>
          </w:tcPr>
          <w:p w14:paraId="5C39CFD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0E7C1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B6562B" w14:textId="77777777" w:rsidTr="00F32DDC">
        <w:tc>
          <w:tcPr>
            <w:tcW w:w="2836" w:type="dxa"/>
            <w:shd w:val="clear" w:color="auto" w:fill="D9E2F3"/>
            <w:vAlign w:val="center"/>
          </w:tcPr>
          <w:p w14:paraId="22BB65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A29052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E47C87" w14:textId="77777777" w:rsidTr="00F32DDC">
        <w:tc>
          <w:tcPr>
            <w:tcW w:w="2836" w:type="dxa"/>
            <w:shd w:val="clear" w:color="auto" w:fill="D9E2F3"/>
            <w:vAlign w:val="center"/>
          </w:tcPr>
          <w:p w14:paraId="08149CA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9CA24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C8C74C" w14:textId="77777777" w:rsidTr="00F32DDC">
        <w:tc>
          <w:tcPr>
            <w:tcW w:w="2836" w:type="dxa"/>
            <w:shd w:val="clear" w:color="auto" w:fill="D9E2F3"/>
            <w:vAlign w:val="center"/>
          </w:tcPr>
          <w:p w14:paraId="2A8A4E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6FE60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DC93E1" w14:textId="77777777" w:rsidTr="00F32DDC">
        <w:tc>
          <w:tcPr>
            <w:tcW w:w="2836" w:type="dxa"/>
            <w:shd w:val="clear" w:color="auto" w:fill="D9E2F3"/>
            <w:vAlign w:val="center"/>
          </w:tcPr>
          <w:p w14:paraId="2C927C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AB7CA67" w14:textId="77777777" w:rsidR="00A9306E" w:rsidRPr="00FD1EE4" w:rsidRDefault="00A9306E" w:rsidP="00F32DDC">
            <w:pPr>
              <w:spacing w:before="240" w:after="240"/>
              <w:rPr>
                <w:rFonts w:ascii="GHEA Grapalat" w:eastAsia="GHEA Grapalat" w:hAnsi="GHEA Grapalat" w:cs="GHEA Grapalat"/>
              </w:rPr>
            </w:pPr>
          </w:p>
        </w:tc>
      </w:tr>
    </w:tbl>
    <w:p w14:paraId="7421FCF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39A01253" w14:textId="77777777" w:rsidTr="00F32DDC">
        <w:tc>
          <w:tcPr>
            <w:tcW w:w="2977" w:type="dxa"/>
            <w:shd w:val="clear" w:color="auto" w:fill="D9E2F3"/>
            <w:vAlign w:val="center"/>
          </w:tcPr>
          <w:p w14:paraId="56F3AF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DAC64B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69AF2F" w14:textId="77777777" w:rsidTr="00F32DDC">
        <w:tc>
          <w:tcPr>
            <w:tcW w:w="2977" w:type="dxa"/>
            <w:shd w:val="clear" w:color="auto" w:fill="D9E2F3"/>
            <w:vAlign w:val="center"/>
          </w:tcPr>
          <w:p w14:paraId="4CEBD83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ED181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6061FD" w14:textId="77777777" w:rsidTr="00F32DDC">
        <w:tc>
          <w:tcPr>
            <w:tcW w:w="2977" w:type="dxa"/>
            <w:shd w:val="clear" w:color="auto" w:fill="D9E2F3"/>
            <w:vAlign w:val="center"/>
          </w:tcPr>
          <w:p w14:paraId="6F725AEA"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16AFB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5FC0D" w14:textId="77777777" w:rsidTr="00F32DDC">
        <w:tc>
          <w:tcPr>
            <w:tcW w:w="2977" w:type="dxa"/>
            <w:shd w:val="clear" w:color="auto" w:fill="D9E2F3"/>
            <w:vAlign w:val="center"/>
          </w:tcPr>
          <w:p w14:paraId="429C0492"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66830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34FAFC" w14:textId="77777777" w:rsidTr="00F32DDC">
        <w:tc>
          <w:tcPr>
            <w:tcW w:w="2977" w:type="dxa"/>
            <w:shd w:val="clear" w:color="auto" w:fill="D9E2F3"/>
            <w:vAlign w:val="center"/>
          </w:tcPr>
          <w:p w14:paraId="4A4339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0091345" w14:textId="77777777" w:rsidR="00A9306E" w:rsidRPr="00FD1EE4" w:rsidRDefault="00A9306E" w:rsidP="00F32DDC">
            <w:pPr>
              <w:spacing w:before="240" w:after="240"/>
              <w:rPr>
                <w:rFonts w:ascii="GHEA Grapalat" w:eastAsia="GHEA Grapalat" w:hAnsi="GHEA Grapalat" w:cs="GHEA Grapalat"/>
              </w:rPr>
            </w:pPr>
          </w:p>
        </w:tc>
      </w:tr>
    </w:tbl>
    <w:p w14:paraId="568D62D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51C66EAC" w14:textId="77777777" w:rsidTr="00F32DDC">
        <w:tc>
          <w:tcPr>
            <w:tcW w:w="2943" w:type="dxa"/>
            <w:shd w:val="clear" w:color="auto" w:fill="D9E2F3"/>
            <w:vAlign w:val="center"/>
          </w:tcPr>
          <w:p w14:paraId="0916F0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00B04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08FF20" w14:textId="77777777" w:rsidTr="00F32DDC">
        <w:tc>
          <w:tcPr>
            <w:tcW w:w="2943" w:type="dxa"/>
            <w:shd w:val="clear" w:color="auto" w:fill="D9E2F3"/>
            <w:vAlign w:val="center"/>
          </w:tcPr>
          <w:p w14:paraId="449094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9AD22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FC0768" w14:textId="77777777" w:rsidTr="00F32DDC">
        <w:tc>
          <w:tcPr>
            <w:tcW w:w="2943" w:type="dxa"/>
            <w:shd w:val="clear" w:color="auto" w:fill="D9E2F3"/>
            <w:vAlign w:val="center"/>
          </w:tcPr>
          <w:p w14:paraId="2E300F8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04D031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15FCAE" w14:textId="77777777" w:rsidTr="00F32DDC">
        <w:tc>
          <w:tcPr>
            <w:tcW w:w="2943" w:type="dxa"/>
            <w:shd w:val="clear" w:color="auto" w:fill="D9E2F3"/>
            <w:vAlign w:val="center"/>
          </w:tcPr>
          <w:p w14:paraId="7CB4FC1E"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638F4D9" w14:textId="77777777" w:rsidR="00A9306E" w:rsidRPr="00FD1EE4" w:rsidRDefault="00A9306E" w:rsidP="00F32DDC">
            <w:pPr>
              <w:spacing w:before="240" w:after="240"/>
              <w:rPr>
                <w:rFonts w:ascii="GHEA Grapalat" w:eastAsia="GHEA Grapalat" w:hAnsi="GHEA Grapalat" w:cs="GHEA Grapalat"/>
              </w:rPr>
            </w:pPr>
          </w:p>
        </w:tc>
      </w:tr>
    </w:tbl>
    <w:p w14:paraId="708B5C8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789F4378" w14:textId="77777777" w:rsidTr="00F32DDC">
        <w:tc>
          <w:tcPr>
            <w:tcW w:w="2837" w:type="dxa"/>
            <w:shd w:val="clear" w:color="auto" w:fill="D9E2F3"/>
            <w:vAlign w:val="center"/>
          </w:tcPr>
          <w:p w14:paraId="2D688A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E9C98D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4F26E9" w14:textId="77777777" w:rsidTr="00F32DDC">
        <w:tc>
          <w:tcPr>
            <w:tcW w:w="2837" w:type="dxa"/>
            <w:shd w:val="clear" w:color="auto" w:fill="D9E2F3"/>
            <w:vAlign w:val="center"/>
          </w:tcPr>
          <w:p w14:paraId="10EC3F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2514E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F85B2F" w14:textId="77777777" w:rsidTr="00F32DDC">
        <w:tc>
          <w:tcPr>
            <w:tcW w:w="2837" w:type="dxa"/>
            <w:shd w:val="clear" w:color="auto" w:fill="D9E2F3"/>
            <w:vAlign w:val="center"/>
          </w:tcPr>
          <w:p w14:paraId="3B946F9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888EC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9CD766" w14:textId="77777777" w:rsidTr="00F32DDC">
        <w:tc>
          <w:tcPr>
            <w:tcW w:w="2837" w:type="dxa"/>
            <w:shd w:val="clear" w:color="auto" w:fill="D9E2F3"/>
            <w:vAlign w:val="center"/>
          </w:tcPr>
          <w:p w14:paraId="1DCEF9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847BFFB" w14:textId="77777777" w:rsidR="00A9306E" w:rsidRPr="00FD1EE4" w:rsidRDefault="00A9306E" w:rsidP="00F32DDC">
            <w:pPr>
              <w:spacing w:before="240" w:after="240"/>
              <w:rPr>
                <w:rFonts w:ascii="GHEA Grapalat" w:eastAsia="GHEA Grapalat" w:hAnsi="GHEA Grapalat" w:cs="GHEA Grapalat"/>
              </w:rPr>
            </w:pPr>
          </w:p>
        </w:tc>
      </w:tr>
    </w:tbl>
    <w:p w14:paraId="13004E62"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A15369F" w14:textId="77777777" w:rsidTr="00F32DDC">
        <w:trPr>
          <w:trHeight w:val="924"/>
        </w:trPr>
        <w:tc>
          <w:tcPr>
            <w:tcW w:w="9016" w:type="dxa"/>
            <w:gridSpan w:val="2"/>
            <w:vAlign w:val="center"/>
          </w:tcPr>
          <w:p w14:paraId="0DCBAF6A" w14:textId="77777777" w:rsidR="00A9306E" w:rsidRPr="00FD1EE4" w:rsidRDefault="006761E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1090ED81" w14:textId="77777777" w:rsidTr="00F32DDC">
        <w:trPr>
          <w:trHeight w:val="684"/>
        </w:trPr>
        <w:tc>
          <w:tcPr>
            <w:tcW w:w="4508" w:type="dxa"/>
            <w:shd w:val="clear" w:color="auto" w:fill="D9E2F3"/>
            <w:vAlign w:val="center"/>
          </w:tcPr>
          <w:p w14:paraId="7ADD45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5C70E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181575" w14:textId="77777777" w:rsidTr="00F32DDC">
        <w:trPr>
          <w:trHeight w:val="1282"/>
        </w:trPr>
        <w:tc>
          <w:tcPr>
            <w:tcW w:w="4508" w:type="dxa"/>
            <w:shd w:val="clear" w:color="auto" w:fill="D9E2F3"/>
            <w:vAlign w:val="center"/>
          </w:tcPr>
          <w:p w14:paraId="22F425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B4DF12B" w14:textId="77777777" w:rsidR="00A9306E" w:rsidRPr="006B364D" w:rsidRDefault="006761E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29B52B" w14:textId="77777777" w:rsidR="00A9306E" w:rsidRPr="00F10CBA" w:rsidRDefault="006761E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FF51667" w14:textId="77777777" w:rsidTr="00F32DDC">
        <w:tc>
          <w:tcPr>
            <w:tcW w:w="9016" w:type="dxa"/>
            <w:gridSpan w:val="2"/>
            <w:vAlign w:val="center"/>
          </w:tcPr>
          <w:p w14:paraId="4DFBCD05"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1619C" w14:textId="77777777" w:rsidTr="00F32DDC">
        <w:tc>
          <w:tcPr>
            <w:tcW w:w="9016" w:type="dxa"/>
            <w:gridSpan w:val="2"/>
            <w:vAlign w:val="center"/>
          </w:tcPr>
          <w:p w14:paraId="0869593E" w14:textId="77777777" w:rsidR="00A9306E" w:rsidRPr="00FD1EE4" w:rsidRDefault="006761E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005A7F75"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9FCF224" w14:textId="77777777" w:rsidTr="00F32DDC">
        <w:trPr>
          <w:trHeight w:val="924"/>
        </w:trPr>
        <w:tc>
          <w:tcPr>
            <w:tcW w:w="9016" w:type="dxa"/>
            <w:gridSpan w:val="2"/>
            <w:vAlign w:val="center"/>
          </w:tcPr>
          <w:p w14:paraId="2AD8608E" w14:textId="77777777" w:rsidR="00A9306E" w:rsidRPr="00FD1EE4" w:rsidRDefault="006761E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E11EC5F" w14:textId="77777777" w:rsidTr="00F32DDC">
        <w:trPr>
          <w:trHeight w:val="684"/>
        </w:trPr>
        <w:tc>
          <w:tcPr>
            <w:tcW w:w="4508" w:type="dxa"/>
            <w:shd w:val="clear" w:color="auto" w:fill="D9E2F3"/>
            <w:vAlign w:val="center"/>
          </w:tcPr>
          <w:p w14:paraId="07E22D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AE6A9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B43FB1" w14:textId="77777777" w:rsidTr="00F32DDC">
        <w:trPr>
          <w:trHeight w:val="1282"/>
        </w:trPr>
        <w:tc>
          <w:tcPr>
            <w:tcW w:w="4508" w:type="dxa"/>
            <w:shd w:val="clear" w:color="auto" w:fill="D9E2F3"/>
            <w:vAlign w:val="center"/>
          </w:tcPr>
          <w:p w14:paraId="20A5DB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5DC88DA" w14:textId="77777777" w:rsidR="00A9306E" w:rsidRPr="00C843BA" w:rsidRDefault="006761E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7ACA6B" w14:textId="77777777" w:rsidR="00A9306E" w:rsidRPr="00C843BA" w:rsidRDefault="006761E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075271A" w14:textId="77777777" w:rsidTr="00F32DDC">
        <w:tc>
          <w:tcPr>
            <w:tcW w:w="9016" w:type="dxa"/>
            <w:gridSpan w:val="2"/>
            <w:vAlign w:val="center"/>
          </w:tcPr>
          <w:p w14:paraId="02FC3475"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79CD5A90" w14:textId="77777777" w:rsidTr="00F32DDC">
        <w:tc>
          <w:tcPr>
            <w:tcW w:w="9016" w:type="dxa"/>
            <w:gridSpan w:val="2"/>
            <w:vAlign w:val="center"/>
          </w:tcPr>
          <w:p w14:paraId="4969C592"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78D25040" w14:textId="77777777" w:rsidTr="00F32DDC">
        <w:tc>
          <w:tcPr>
            <w:tcW w:w="9016" w:type="dxa"/>
            <w:gridSpan w:val="2"/>
            <w:vAlign w:val="center"/>
          </w:tcPr>
          <w:p w14:paraId="56182F10"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1EC880A5" w14:textId="77777777" w:rsidTr="00F32DDC">
        <w:tc>
          <w:tcPr>
            <w:tcW w:w="9016" w:type="dxa"/>
            <w:gridSpan w:val="2"/>
            <w:vAlign w:val="center"/>
          </w:tcPr>
          <w:p w14:paraId="375DA67B" w14:textId="77777777" w:rsidR="00A9306E" w:rsidRPr="00FD1EE4" w:rsidRDefault="006761E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0CFC0A1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AF1745A" w14:textId="77777777" w:rsidTr="00F32DDC">
        <w:tc>
          <w:tcPr>
            <w:tcW w:w="2837" w:type="dxa"/>
            <w:shd w:val="clear" w:color="auto" w:fill="D9E2F3"/>
            <w:vAlign w:val="center"/>
          </w:tcPr>
          <w:p w14:paraId="3C1CE20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B17610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D5419A" w14:textId="77777777" w:rsidTr="00F32DDC">
        <w:tc>
          <w:tcPr>
            <w:tcW w:w="2837" w:type="dxa"/>
            <w:shd w:val="clear" w:color="auto" w:fill="D9E2F3"/>
            <w:vAlign w:val="center"/>
          </w:tcPr>
          <w:p w14:paraId="6C096660"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14:paraId="3FA96E3B" w14:textId="77777777" w:rsidR="00A9306E" w:rsidRPr="00B23852" w:rsidRDefault="006761E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1F6A2ED" w14:textId="77777777" w:rsidR="00A9306E" w:rsidRPr="00FD1EE4" w:rsidRDefault="006761E4"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1F5103C" w14:textId="77777777" w:rsidTr="00F32DDC">
        <w:tc>
          <w:tcPr>
            <w:tcW w:w="2837" w:type="dxa"/>
            <w:shd w:val="clear" w:color="auto" w:fill="D9E2F3"/>
            <w:vAlign w:val="center"/>
          </w:tcPr>
          <w:p w14:paraId="0942932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A150435" w14:textId="77777777" w:rsidR="00A9306E" w:rsidRPr="005600B4" w:rsidRDefault="006761E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734F3D71" w14:textId="77777777" w:rsidR="00A9306E" w:rsidRPr="005600B4" w:rsidRDefault="006761E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717CB5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9AFE07" w14:textId="77777777" w:rsidTr="00F32DDC">
        <w:tc>
          <w:tcPr>
            <w:tcW w:w="2837" w:type="dxa"/>
            <w:shd w:val="clear" w:color="auto" w:fill="D9E2F3"/>
            <w:vAlign w:val="center"/>
          </w:tcPr>
          <w:p w14:paraId="583D52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396F7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BBA1B5" w14:textId="77777777" w:rsidTr="00F32DDC">
        <w:tc>
          <w:tcPr>
            <w:tcW w:w="2837" w:type="dxa"/>
            <w:shd w:val="clear" w:color="auto" w:fill="D9E2F3"/>
            <w:vAlign w:val="center"/>
          </w:tcPr>
          <w:p w14:paraId="021001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B288679" w14:textId="77777777" w:rsidR="00A9306E" w:rsidRPr="00FD1EE4" w:rsidRDefault="00A9306E" w:rsidP="00F32DDC">
            <w:pPr>
              <w:spacing w:before="240" w:after="240"/>
              <w:rPr>
                <w:rFonts w:ascii="GHEA Grapalat" w:eastAsia="GHEA Grapalat" w:hAnsi="GHEA Grapalat" w:cs="GHEA Grapalat"/>
              </w:rPr>
            </w:pPr>
          </w:p>
        </w:tc>
      </w:tr>
    </w:tbl>
    <w:p w14:paraId="65376DC0"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A7A462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FE2131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0F988D7" w14:textId="77777777" w:rsidTr="00F32DDC">
        <w:tc>
          <w:tcPr>
            <w:tcW w:w="2835" w:type="dxa"/>
            <w:shd w:val="clear" w:color="auto" w:fill="D9E2F3"/>
            <w:vAlign w:val="center"/>
          </w:tcPr>
          <w:p w14:paraId="7F045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43003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EFE14" w14:textId="77777777" w:rsidTr="00F32DDC">
        <w:tc>
          <w:tcPr>
            <w:tcW w:w="2835" w:type="dxa"/>
            <w:shd w:val="clear" w:color="auto" w:fill="D9E2F3"/>
            <w:vAlign w:val="center"/>
          </w:tcPr>
          <w:p w14:paraId="20036A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E2284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868408" w14:textId="77777777" w:rsidTr="00F32DDC">
        <w:tc>
          <w:tcPr>
            <w:tcW w:w="2835" w:type="dxa"/>
            <w:shd w:val="clear" w:color="auto" w:fill="D9E2F3"/>
            <w:vAlign w:val="center"/>
          </w:tcPr>
          <w:p w14:paraId="6A761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EF073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9C2C66" w14:textId="77777777" w:rsidTr="00F32DDC">
        <w:tc>
          <w:tcPr>
            <w:tcW w:w="2835" w:type="dxa"/>
            <w:shd w:val="clear" w:color="auto" w:fill="D9E2F3"/>
            <w:vAlign w:val="center"/>
          </w:tcPr>
          <w:p w14:paraId="3884318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CBD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CBCA9" w14:textId="77777777" w:rsidTr="00F32DDC">
        <w:tc>
          <w:tcPr>
            <w:tcW w:w="2835" w:type="dxa"/>
            <w:shd w:val="clear" w:color="auto" w:fill="D9E2F3"/>
            <w:vAlign w:val="center"/>
          </w:tcPr>
          <w:p w14:paraId="62603F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16211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731CC7" w14:textId="77777777" w:rsidTr="00F32DDC">
        <w:tc>
          <w:tcPr>
            <w:tcW w:w="2835" w:type="dxa"/>
            <w:shd w:val="clear" w:color="auto" w:fill="D9E2F3"/>
            <w:vAlign w:val="center"/>
          </w:tcPr>
          <w:p w14:paraId="171E75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6856B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366783" w14:textId="77777777" w:rsidTr="00F32DDC">
        <w:tc>
          <w:tcPr>
            <w:tcW w:w="2835" w:type="dxa"/>
            <w:shd w:val="clear" w:color="auto" w:fill="D9E2F3"/>
            <w:vAlign w:val="center"/>
          </w:tcPr>
          <w:p w14:paraId="2623DF0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92FD620" w14:textId="77777777" w:rsidR="00A9306E" w:rsidRPr="00FD1EE4" w:rsidRDefault="00A9306E" w:rsidP="00F32DDC">
            <w:pPr>
              <w:spacing w:before="240" w:after="240"/>
              <w:rPr>
                <w:rFonts w:ascii="GHEA Grapalat" w:eastAsia="GHEA Grapalat" w:hAnsi="GHEA Grapalat" w:cs="GHEA Grapalat"/>
              </w:rPr>
            </w:pPr>
          </w:p>
        </w:tc>
      </w:tr>
    </w:tbl>
    <w:p w14:paraId="012DD6E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20DDD3E" w14:textId="77777777" w:rsidTr="00F32DDC">
        <w:trPr>
          <w:trHeight w:val="853"/>
        </w:trPr>
        <w:tc>
          <w:tcPr>
            <w:tcW w:w="2835" w:type="dxa"/>
            <w:vMerge w:val="restart"/>
            <w:shd w:val="clear" w:color="auto" w:fill="D9E2F3"/>
            <w:vAlign w:val="center"/>
          </w:tcPr>
          <w:p w14:paraId="569AD66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D200F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27809" w14:textId="77777777" w:rsidTr="00F32DDC">
        <w:trPr>
          <w:trHeight w:val="850"/>
        </w:trPr>
        <w:tc>
          <w:tcPr>
            <w:tcW w:w="2835" w:type="dxa"/>
            <w:vMerge/>
            <w:shd w:val="clear" w:color="auto" w:fill="D9E2F3"/>
            <w:vAlign w:val="center"/>
          </w:tcPr>
          <w:p w14:paraId="08ED575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3C40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FA99C" w14:textId="77777777" w:rsidTr="00F32DDC">
        <w:trPr>
          <w:trHeight w:val="850"/>
        </w:trPr>
        <w:tc>
          <w:tcPr>
            <w:tcW w:w="2835" w:type="dxa"/>
            <w:vMerge/>
            <w:shd w:val="clear" w:color="auto" w:fill="D9E2F3"/>
            <w:vAlign w:val="center"/>
          </w:tcPr>
          <w:p w14:paraId="3643EAC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693AC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481B5A" w14:textId="77777777" w:rsidTr="00F32DDC">
        <w:trPr>
          <w:trHeight w:val="850"/>
        </w:trPr>
        <w:tc>
          <w:tcPr>
            <w:tcW w:w="2835" w:type="dxa"/>
            <w:vMerge/>
            <w:shd w:val="clear" w:color="auto" w:fill="D9E2F3"/>
            <w:vAlign w:val="center"/>
          </w:tcPr>
          <w:p w14:paraId="075A98E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A941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48D585" w14:textId="77777777" w:rsidTr="00F32DDC">
        <w:trPr>
          <w:trHeight w:val="850"/>
        </w:trPr>
        <w:tc>
          <w:tcPr>
            <w:tcW w:w="2835" w:type="dxa"/>
            <w:vMerge/>
            <w:shd w:val="clear" w:color="auto" w:fill="D9E2F3"/>
            <w:vAlign w:val="center"/>
          </w:tcPr>
          <w:p w14:paraId="424E1F5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14352D" w14:textId="77777777" w:rsidR="00A9306E" w:rsidRPr="00FD1EE4" w:rsidRDefault="00A9306E" w:rsidP="00F32DDC">
            <w:pPr>
              <w:spacing w:before="240" w:after="240"/>
              <w:rPr>
                <w:rFonts w:ascii="GHEA Grapalat" w:eastAsia="GHEA Grapalat" w:hAnsi="GHEA Grapalat" w:cs="GHEA Grapalat"/>
              </w:rPr>
            </w:pPr>
          </w:p>
        </w:tc>
      </w:tr>
    </w:tbl>
    <w:p w14:paraId="7933FE71"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66B5CD" w14:textId="77777777" w:rsidTr="00F32DDC">
        <w:tc>
          <w:tcPr>
            <w:tcW w:w="2835" w:type="dxa"/>
            <w:shd w:val="clear" w:color="auto" w:fill="D9E2F3"/>
            <w:vAlign w:val="center"/>
          </w:tcPr>
          <w:p w14:paraId="5AB53E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763B9F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7C88E4" w14:textId="77777777" w:rsidTr="00F32DDC">
        <w:tc>
          <w:tcPr>
            <w:tcW w:w="2835" w:type="dxa"/>
            <w:shd w:val="clear" w:color="auto" w:fill="D9E2F3"/>
            <w:vAlign w:val="center"/>
          </w:tcPr>
          <w:p w14:paraId="475978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E64361B" w14:textId="77777777" w:rsidR="00A9306E" w:rsidRPr="00FD1EE4" w:rsidRDefault="00A9306E" w:rsidP="00F32DDC">
            <w:pPr>
              <w:spacing w:before="240" w:after="240"/>
              <w:rPr>
                <w:rFonts w:ascii="GHEA Grapalat" w:eastAsia="GHEA Grapalat" w:hAnsi="GHEA Grapalat" w:cs="GHEA Grapalat"/>
              </w:rPr>
            </w:pPr>
          </w:p>
        </w:tc>
      </w:tr>
    </w:tbl>
    <w:p w14:paraId="459C7FEC"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FE46C8F"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4BAE770D" w14:textId="77777777" w:rsidTr="00F32DDC">
        <w:tc>
          <w:tcPr>
            <w:tcW w:w="9016" w:type="dxa"/>
            <w:shd w:val="clear" w:color="auto" w:fill="DBE5F1" w:themeFill="accent1" w:themeFillTint="33"/>
          </w:tcPr>
          <w:p w14:paraId="19256C0A"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4DD4E45" w14:textId="77777777" w:rsidTr="00F32DDC">
        <w:trPr>
          <w:trHeight w:val="10187"/>
        </w:trPr>
        <w:tc>
          <w:tcPr>
            <w:tcW w:w="9016" w:type="dxa"/>
          </w:tcPr>
          <w:p w14:paraId="7F1A0922" w14:textId="77777777" w:rsidR="00A9306E" w:rsidRPr="00FD1EE4" w:rsidRDefault="00A9306E" w:rsidP="00F32DDC">
            <w:pPr>
              <w:rPr>
                <w:rFonts w:ascii="GHEA Grapalat" w:eastAsia="GHEA Grapalat" w:hAnsi="GHEA Grapalat" w:cs="GHEA Grapalat"/>
                <w:b/>
                <w:color w:val="000000"/>
              </w:rPr>
            </w:pPr>
          </w:p>
        </w:tc>
      </w:tr>
    </w:tbl>
    <w:p w14:paraId="59107CB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88D558A" w14:textId="77777777" w:rsidR="00A9306E" w:rsidRDefault="00A9306E" w:rsidP="00A9306E">
      <w:pPr>
        <w:rPr>
          <w:rFonts w:ascii="GHEA Grapalat" w:hAnsi="GHEA Grapalat"/>
          <w:b/>
        </w:rPr>
      </w:pPr>
    </w:p>
    <w:p w14:paraId="11177FE7" w14:textId="77777777" w:rsidR="00A9306E" w:rsidRDefault="00A9306E" w:rsidP="00A9306E">
      <w:pPr>
        <w:rPr>
          <w:ins w:id="5" w:author="Inesa Kocharyan" w:date="2021-09-01T11:45:00Z"/>
          <w:rFonts w:ascii="GHEA Grapalat" w:hAnsi="GHEA Grapalat"/>
          <w:b/>
        </w:rPr>
      </w:pPr>
    </w:p>
    <w:p w14:paraId="4D92828E" w14:textId="77777777" w:rsidR="00A9306E" w:rsidRDefault="00A9306E" w:rsidP="00A9306E">
      <w:pPr>
        <w:rPr>
          <w:rFonts w:ascii="GHEA Grapalat" w:hAnsi="GHEA Grapalat"/>
          <w:b/>
        </w:rPr>
      </w:pPr>
      <w:r>
        <w:rPr>
          <w:rFonts w:ascii="GHEA Grapalat" w:hAnsi="GHEA Grapalat"/>
          <w:b/>
        </w:rPr>
        <w:br w:type="page"/>
      </w:r>
    </w:p>
    <w:p w14:paraId="08A75FED"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17AE83"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F8E9FE5"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98F8E4"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09147D3"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07D5361"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2F46F1B"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657217E"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7ACD1F0"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FEC4FE"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7D8382F"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F06347"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1D6C8A"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CD9CA7E"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A3A0E0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038FC9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53FACE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6D84D7D"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321AA20"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D884ED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1445C7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69B8E4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8AE263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BFCDF86"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0F1805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A449F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4B577A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0BCC22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70FC48"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D8B0CC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A76181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F87167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76244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B5AAF9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410F91D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0D5BD335"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6C25EC4" w14:textId="77777777" w:rsidR="00B32672" w:rsidRPr="00B32672" w:rsidRDefault="00B32672" w:rsidP="00A9306E">
      <w:pPr>
        <w:spacing w:line="360" w:lineRule="auto"/>
        <w:contextualSpacing/>
        <w:jc w:val="both"/>
        <w:rPr>
          <w:rFonts w:ascii="GHEA Grapalat" w:hAnsi="GHEA Grapalat"/>
        </w:rPr>
      </w:pPr>
    </w:p>
    <w:p w14:paraId="39BA35C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7AD21ED"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07FB61C2" w14:textId="77777777" w:rsidR="00A9306E" w:rsidRDefault="00A9306E">
      <w:pPr>
        <w:rPr>
          <w:rFonts w:ascii="GHEA Grapalat" w:hAnsi="GHEA Grapalat"/>
          <w:b/>
        </w:rPr>
      </w:pPr>
      <w:r>
        <w:rPr>
          <w:rFonts w:ascii="GHEA Grapalat" w:hAnsi="GHEA Grapalat"/>
          <w:b/>
        </w:rPr>
        <w:br w:type="page"/>
      </w:r>
    </w:p>
    <w:p w14:paraId="51E20F17"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869C75C" w14:textId="1FF9D153"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151F2">
        <w:rPr>
          <w:rFonts w:ascii="GHEA Grapalat" w:hAnsi="GHEA Grapalat"/>
          <w:i/>
          <w:lang w:val="en-US"/>
        </w:rPr>
        <w:t>ԱՄ</w:t>
      </w:r>
      <w:r w:rsidR="001D0566">
        <w:rPr>
          <w:rFonts w:ascii="GHEA Grapalat" w:hAnsi="GHEA Grapalat"/>
          <w:i/>
          <w:lang w:val="hy-AM"/>
        </w:rPr>
        <w:t>Ջ</w:t>
      </w:r>
      <w:r w:rsidR="00C151F2">
        <w:rPr>
          <w:rFonts w:ascii="GHEA Grapalat" w:hAnsi="GHEA Grapalat"/>
          <w:i/>
          <w:lang w:val="en-US"/>
        </w:rPr>
        <w:t>ՄԴ</w:t>
      </w:r>
      <w:r w:rsidR="00C151F2" w:rsidRPr="00C151F2">
        <w:rPr>
          <w:rFonts w:ascii="GHEA Grapalat" w:hAnsi="GHEA Grapalat"/>
          <w:i/>
        </w:rPr>
        <w:t>-</w:t>
      </w:r>
      <w:r w:rsidR="00C151F2">
        <w:rPr>
          <w:rFonts w:ascii="GHEA Grapalat" w:hAnsi="GHEA Grapalat"/>
          <w:i/>
          <w:lang w:val="en-US"/>
        </w:rPr>
        <w:t>ՀՄԱԾՁԲ</w:t>
      </w:r>
      <w:r w:rsidR="00C151F2" w:rsidRPr="00C151F2">
        <w:rPr>
          <w:rFonts w:ascii="GHEA Grapalat" w:hAnsi="GHEA Grapalat"/>
          <w:i/>
        </w:rPr>
        <w:t>-2026/01</w:t>
      </w:r>
      <w:r w:rsidR="003E4E11" w:rsidRPr="003E4E11">
        <w:rPr>
          <w:rFonts w:ascii="GHEA Grapalat" w:hAnsi="GHEA Grapalat"/>
          <w:i/>
        </w:rPr>
        <w:t xml:space="preserve"> </w:t>
      </w:r>
    </w:p>
    <w:p w14:paraId="3D1204BD" w14:textId="77777777" w:rsidR="00B2572B" w:rsidRPr="009044F1" w:rsidRDefault="00B2572B" w:rsidP="00B46D58">
      <w:pPr>
        <w:widowControl w:val="0"/>
        <w:spacing w:after="120"/>
        <w:ind w:firstLine="567"/>
        <w:jc w:val="center"/>
        <w:rPr>
          <w:rFonts w:ascii="GHEA Grapalat" w:hAnsi="GHEA Grapalat"/>
        </w:rPr>
      </w:pPr>
    </w:p>
    <w:p w14:paraId="774CAB3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3512DAD" w14:textId="77777777" w:rsidR="00B2572B" w:rsidRPr="009044F1" w:rsidRDefault="00B2572B" w:rsidP="00B46D58">
      <w:pPr>
        <w:widowControl w:val="0"/>
        <w:spacing w:after="120"/>
        <w:ind w:firstLine="567"/>
        <w:jc w:val="center"/>
        <w:rPr>
          <w:rFonts w:ascii="GHEA Grapalat" w:hAnsi="GHEA Grapalat"/>
        </w:rPr>
      </w:pPr>
    </w:p>
    <w:p w14:paraId="6C5237D0" w14:textId="507BA7DA" w:rsidR="005744FC" w:rsidRPr="005001FE"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001FE">
        <w:rPr>
          <w:rFonts w:ascii="GHEA Grapalat" w:hAnsi="GHEA Grapalat"/>
          <w:spacing w:val="-6"/>
        </w:rPr>
        <w:t>запрос котировок</w:t>
      </w:r>
      <w:r w:rsidRPr="005744FC">
        <w:rPr>
          <w:rFonts w:ascii="GHEA Grapalat" w:hAnsi="GHEA Grapalat"/>
          <w:spacing w:val="-6"/>
        </w:rPr>
        <w:t xml:space="preserve"> под кодом </w:t>
      </w:r>
      <w:r w:rsidR="00C151F2">
        <w:rPr>
          <w:rFonts w:ascii="GHEA Grapalat" w:hAnsi="GHEA Grapalat"/>
          <w:i/>
          <w:lang w:val="en-US"/>
        </w:rPr>
        <w:t>ԱՄ</w:t>
      </w:r>
      <w:r w:rsidR="001D0566">
        <w:rPr>
          <w:rFonts w:ascii="GHEA Grapalat" w:hAnsi="GHEA Grapalat"/>
          <w:i/>
          <w:lang w:val="hy-AM"/>
        </w:rPr>
        <w:t>Ջ</w:t>
      </w:r>
      <w:r w:rsidR="00C151F2">
        <w:rPr>
          <w:rFonts w:ascii="GHEA Grapalat" w:hAnsi="GHEA Grapalat"/>
          <w:i/>
          <w:lang w:val="en-US"/>
        </w:rPr>
        <w:t>ՄԴ</w:t>
      </w:r>
      <w:r w:rsidR="00C151F2" w:rsidRPr="00C151F2">
        <w:rPr>
          <w:rFonts w:ascii="GHEA Grapalat" w:hAnsi="GHEA Grapalat"/>
          <w:i/>
        </w:rPr>
        <w:t>-</w:t>
      </w:r>
      <w:r w:rsidR="00C151F2">
        <w:rPr>
          <w:rFonts w:ascii="GHEA Grapalat" w:hAnsi="GHEA Grapalat"/>
          <w:i/>
          <w:lang w:val="en-US"/>
        </w:rPr>
        <w:t>ՀՄԱԾՁԲ</w:t>
      </w:r>
      <w:r w:rsidR="00C151F2" w:rsidRPr="00C151F2">
        <w:rPr>
          <w:rFonts w:ascii="GHEA Grapalat" w:hAnsi="GHEA Grapalat"/>
          <w:i/>
        </w:rPr>
        <w:t>-2026/01</w:t>
      </w:r>
      <w:r w:rsidR="003E4E11" w:rsidRPr="003E4E11">
        <w:rPr>
          <w:rFonts w:ascii="GHEA Grapalat" w:hAnsi="GHEA Grapalat"/>
          <w:i/>
        </w:rPr>
        <w:t xml:space="preserve"> </w:t>
      </w:r>
      <w:r w:rsidR="005001FE" w:rsidRPr="005001FE">
        <w:rPr>
          <w:rFonts w:ascii="GHEA Grapalat" w:hAnsi="GHEA Grapalat"/>
          <w:i/>
        </w:rPr>
        <w:t>,</w:t>
      </w:r>
    </w:p>
    <w:p w14:paraId="29340AF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C958ED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0963B5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E6EE234"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7883C730"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EE8B2D1"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020D22C"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062B9816"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1763D03"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00F8D1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FA3AB3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4ECB90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3949E8F"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727D87B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CDE2F"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274956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5D947293"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2FC494C"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142EB7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93A5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3CFE8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CFDCEB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FF059D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B33D4A" w14:textId="77777777" w:rsidR="004A317B" w:rsidRPr="005744FC" w:rsidRDefault="004A317B" w:rsidP="00B46D58">
            <w:pPr>
              <w:widowControl w:val="0"/>
              <w:jc w:val="center"/>
              <w:rPr>
                <w:rFonts w:ascii="GHEA Grapalat" w:hAnsi="GHEA Grapalat"/>
                <w:sz w:val="20"/>
                <w:szCs w:val="20"/>
              </w:rPr>
            </w:pPr>
          </w:p>
        </w:tc>
      </w:tr>
    </w:tbl>
    <w:p w14:paraId="7F510FA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D31D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52302A5" w14:textId="77777777" w:rsidR="00DC619D" w:rsidRPr="00D3436F" w:rsidRDefault="00DC619D" w:rsidP="00B46D58">
      <w:pPr>
        <w:widowControl w:val="0"/>
        <w:spacing w:after="160"/>
        <w:jc w:val="both"/>
        <w:rPr>
          <w:rFonts w:ascii="GHEA Grapalat" w:hAnsi="GHEA Grapalat"/>
          <w:lang w:val="es-ES"/>
        </w:rPr>
      </w:pPr>
    </w:p>
    <w:p w14:paraId="1B29572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C01132A" w14:textId="77777777" w:rsidR="00B217BB" w:rsidRDefault="00B217BB" w:rsidP="00B46D58">
      <w:pPr>
        <w:rPr>
          <w:rFonts w:ascii="GHEA Grapalat" w:hAnsi="GHEA Grapalat"/>
          <w:b/>
        </w:rPr>
      </w:pPr>
      <w:r>
        <w:rPr>
          <w:rFonts w:ascii="GHEA Grapalat" w:hAnsi="GHEA Grapalat"/>
          <w:b/>
        </w:rPr>
        <w:br w:type="page"/>
      </w:r>
    </w:p>
    <w:p w14:paraId="7048FB3C" w14:textId="77777777" w:rsidR="00542F4F" w:rsidRDefault="00542F4F" w:rsidP="00542F4F">
      <w:pPr>
        <w:rPr>
          <w:rFonts w:ascii="GHEA Grapalat" w:hAnsi="GHEA Grapalat"/>
          <w:i/>
          <w:sz w:val="22"/>
          <w:szCs w:val="22"/>
        </w:rPr>
      </w:pPr>
    </w:p>
    <w:p w14:paraId="3ADB29DA" w14:textId="77777777" w:rsidR="00542F4F" w:rsidRDefault="00542F4F" w:rsidP="00542F4F">
      <w:pPr>
        <w:rPr>
          <w:rFonts w:ascii="GHEA Grapalat" w:hAnsi="GHEA Grapalat"/>
          <w:i/>
          <w:sz w:val="22"/>
          <w:szCs w:val="22"/>
        </w:rPr>
      </w:pPr>
    </w:p>
    <w:p w14:paraId="04E1702F" w14:textId="77777777" w:rsidR="00673870" w:rsidRPr="005C48F7" w:rsidRDefault="00542F4F" w:rsidP="005001FE">
      <w:pPr>
        <w:jc w:val="right"/>
        <w:rPr>
          <w:rFonts w:ascii="GHEA Grapalat" w:hAnsi="GHEA Grapalat" w:cs="GHEA Grapalat"/>
          <w:b/>
          <w:i/>
        </w:rPr>
      </w:pPr>
      <w:r>
        <w:rPr>
          <w:rFonts w:ascii="GHEA Grapalat" w:hAnsi="GHEA Grapalat"/>
          <w:i/>
          <w:sz w:val="22"/>
          <w:szCs w:val="22"/>
        </w:rPr>
        <w:br w:type="page"/>
      </w:r>
      <w:r w:rsidR="00673870" w:rsidRPr="005C48F7">
        <w:rPr>
          <w:rFonts w:ascii="GHEA Grapalat" w:hAnsi="GHEA Grapalat"/>
          <w:b/>
          <w:i/>
        </w:rPr>
        <w:lastRenderedPageBreak/>
        <w:t>Приложение № 4.2</w:t>
      </w:r>
    </w:p>
    <w:p w14:paraId="57996256" w14:textId="3316205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5001F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C151F2">
        <w:rPr>
          <w:rFonts w:ascii="GHEA Grapalat" w:hAnsi="GHEA Grapalat"/>
          <w:i/>
          <w:lang w:val="en-US"/>
        </w:rPr>
        <w:t>ԱՄ</w:t>
      </w:r>
      <w:r w:rsidR="008F64BE">
        <w:rPr>
          <w:rFonts w:ascii="GHEA Grapalat" w:hAnsi="GHEA Grapalat"/>
          <w:i/>
          <w:lang w:val="hy-AM"/>
        </w:rPr>
        <w:t>Ջ</w:t>
      </w:r>
      <w:r w:rsidR="00C151F2">
        <w:rPr>
          <w:rFonts w:ascii="GHEA Grapalat" w:hAnsi="GHEA Grapalat"/>
          <w:i/>
          <w:lang w:val="en-US"/>
        </w:rPr>
        <w:t>ՄԴ</w:t>
      </w:r>
      <w:r w:rsidR="00C151F2" w:rsidRPr="00C151F2">
        <w:rPr>
          <w:rFonts w:ascii="GHEA Grapalat" w:hAnsi="GHEA Grapalat"/>
          <w:i/>
        </w:rPr>
        <w:t>-</w:t>
      </w:r>
      <w:r w:rsidR="00C151F2">
        <w:rPr>
          <w:rFonts w:ascii="GHEA Grapalat" w:hAnsi="GHEA Grapalat"/>
          <w:i/>
          <w:lang w:val="en-US"/>
        </w:rPr>
        <w:t>ՀՄԱԾՁԲ</w:t>
      </w:r>
      <w:r w:rsidR="00C151F2" w:rsidRPr="00C151F2">
        <w:rPr>
          <w:rFonts w:ascii="GHEA Grapalat" w:hAnsi="GHEA Grapalat"/>
          <w:i/>
        </w:rPr>
        <w:t>-2026/01</w:t>
      </w:r>
      <w:r w:rsidR="003E4E11" w:rsidRPr="003E4E11">
        <w:rPr>
          <w:rFonts w:ascii="GHEA Grapalat" w:hAnsi="GHEA Grapalat"/>
          <w:i/>
        </w:rPr>
        <w:t xml:space="preserve"> </w:t>
      </w:r>
    </w:p>
    <w:p w14:paraId="325E5DFA" w14:textId="77777777" w:rsidR="003D2FE2" w:rsidRPr="00B138F3" w:rsidRDefault="003D2FE2" w:rsidP="003D2FE2">
      <w:pPr>
        <w:widowControl w:val="0"/>
        <w:spacing w:after="160"/>
        <w:jc w:val="center"/>
        <w:rPr>
          <w:rFonts w:ascii="GHEA Grapalat" w:hAnsi="GHEA Grapalat"/>
          <w:b/>
          <w:sz w:val="22"/>
          <w:szCs w:val="22"/>
        </w:rPr>
      </w:pPr>
    </w:p>
    <w:p w14:paraId="6948066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B2A7B4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50AC0AEA" w14:textId="77777777" w:rsidTr="00B932B8">
        <w:tc>
          <w:tcPr>
            <w:tcW w:w="4786" w:type="dxa"/>
          </w:tcPr>
          <w:p w14:paraId="77C929A9" w14:textId="5C68C0E6" w:rsidR="003D2FE2" w:rsidRPr="001B1C85" w:rsidRDefault="003D2FE2" w:rsidP="005001FE">
            <w:pPr>
              <w:widowControl w:val="0"/>
              <w:spacing w:after="160"/>
              <w:rPr>
                <w:rFonts w:ascii="GHEA Grapalat" w:hAnsi="GHEA Grapalat" w:cs="GHEA Grapalat"/>
                <w:b/>
                <w:sz w:val="22"/>
                <w:szCs w:val="22"/>
              </w:rPr>
            </w:pPr>
          </w:p>
        </w:tc>
        <w:tc>
          <w:tcPr>
            <w:tcW w:w="4500" w:type="dxa"/>
          </w:tcPr>
          <w:p w14:paraId="7B503FC9"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5001FE">
              <w:rPr>
                <w:rFonts w:ascii="GHEA Grapalat" w:hAnsi="GHEA Grapalat"/>
                <w:sz w:val="22"/>
                <w:szCs w:val="22"/>
              </w:rPr>
              <w:tab/>
            </w:r>
            <w:r w:rsidRPr="00B138F3">
              <w:rPr>
                <w:rFonts w:ascii="GHEA Grapalat" w:hAnsi="GHEA Grapalat"/>
                <w:sz w:val="22"/>
                <w:szCs w:val="22"/>
              </w:rPr>
              <w:t xml:space="preserve">" </w:t>
            </w:r>
            <w:r w:rsidRPr="005001FE">
              <w:rPr>
                <w:rFonts w:ascii="GHEA Grapalat" w:hAnsi="GHEA Grapalat"/>
                <w:sz w:val="22"/>
                <w:szCs w:val="22"/>
              </w:rPr>
              <w:tab/>
            </w:r>
            <w:r w:rsidRPr="00B138F3">
              <w:rPr>
                <w:rFonts w:ascii="GHEA Grapalat" w:hAnsi="GHEA Grapalat"/>
                <w:sz w:val="22"/>
                <w:szCs w:val="22"/>
              </w:rPr>
              <w:t>20</w:t>
            </w:r>
            <w:r w:rsidRPr="005001FE">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14:paraId="732B8773" w14:textId="77777777" w:rsidR="003D2FE2" w:rsidRPr="00B138F3" w:rsidRDefault="003D2FE2" w:rsidP="003D2FE2">
      <w:pPr>
        <w:widowControl w:val="0"/>
        <w:spacing w:after="160"/>
        <w:rPr>
          <w:rFonts w:ascii="GHEA Grapalat" w:hAnsi="GHEA Grapalat" w:cs="GHEA Grapalat"/>
          <w:b/>
          <w:sz w:val="22"/>
          <w:szCs w:val="22"/>
        </w:rPr>
      </w:pPr>
    </w:p>
    <w:p w14:paraId="67F83BD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91B9047" w14:textId="77777777" w:rsidR="003D2FE2" w:rsidRPr="005001FE"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17AB4FA" w14:textId="77777777" w:rsidR="003D2FE2" w:rsidRPr="00B138F3" w:rsidRDefault="003D2FE2" w:rsidP="003D2FE2">
      <w:pPr>
        <w:widowControl w:val="0"/>
        <w:jc w:val="both"/>
        <w:rPr>
          <w:rFonts w:ascii="GHEA Grapalat" w:hAnsi="GHEA Grapalat"/>
          <w:sz w:val="22"/>
          <w:szCs w:val="22"/>
          <w:lang w:val="en-US"/>
        </w:rPr>
      </w:pPr>
      <w:r w:rsidRPr="005001FE">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14:paraId="0B7DDC13"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670851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5AF9CEC"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D23FF7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90B9FF6" w14:textId="77777777" w:rsidR="005001FE" w:rsidRPr="00140186" w:rsidRDefault="005001FE" w:rsidP="005001FE">
      <w:pPr>
        <w:widowControl w:val="0"/>
        <w:spacing w:after="160"/>
        <w:jc w:val="center"/>
        <w:rPr>
          <w:rFonts w:ascii="GHEA Grapalat" w:hAnsi="GHEA Grapalat" w:cs="GHEA Grapalat"/>
          <w:b/>
          <w:bCs/>
          <w:sz w:val="22"/>
          <w:szCs w:val="22"/>
        </w:rPr>
      </w:pPr>
      <w:r w:rsidRPr="00140186">
        <w:rPr>
          <w:rFonts w:ascii="GHEA Grapalat" w:hAnsi="GHEA Grapalat"/>
          <w:b/>
          <w:sz w:val="22"/>
          <w:szCs w:val="22"/>
        </w:rPr>
        <w:t>1. Предмет соглашения</w:t>
      </w:r>
    </w:p>
    <w:p w14:paraId="4E04A19E" w14:textId="6087EA4C"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r>
      <w:r w:rsidRPr="008C4631">
        <w:rPr>
          <w:rFonts w:ascii="GHEA Grapalat" w:hAnsi="GHEA Grapalat" w:cs="GHEA Grapalat"/>
          <w:sz w:val="22"/>
          <w:szCs w:val="22"/>
        </w:rPr>
        <w:t xml:space="preserve">Компания участвует в организованной </w:t>
      </w:r>
      <w:r w:rsidR="008F64BE">
        <w:rPr>
          <w:rFonts w:ascii="GHEA Grapalat" w:hAnsi="GHEA Grapalat"/>
          <w:i/>
        </w:rPr>
        <w:t xml:space="preserve">  </w:t>
      </w:r>
      <w:r w:rsidR="008F64BE" w:rsidRPr="008F64BE">
        <w:rPr>
          <w:rFonts w:ascii="GHEA Grapalat" w:hAnsi="GHEA Grapalat"/>
        </w:rPr>
        <w:t xml:space="preserve">“ГНКО «Средняя школа имени </w:t>
      </w:r>
      <w:proofErr w:type="spellStart"/>
      <w:r w:rsidR="008F64BE" w:rsidRPr="008F64BE">
        <w:rPr>
          <w:rFonts w:ascii="GHEA Grapalat" w:hAnsi="GHEA Grapalat"/>
        </w:rPr>
        <w:t>Джрарата</w:t>
      </w:r>
      <w:proofErr w:type="spellEnd"/>
      <w:r w:rsidR="008F64BE" w:rsidRPr="008F64BE">
        <w:rPr>
          <w:rFonts w:ascii="GHEA Grapalat" w:hAnsi="GHEA Grapalat"/>
        </w:rPr>
        <w:t xml:space="preserve"> </w:t>
      </w:r>
      <w:proofErr w:type="spellStart"/>
      <w:r w:rsidR="008F64BE" w:rsidRPr="008F64BE">
        <w:rPr>
          <w:rFonts w:ascii="GHEA Grapalat" w:hAnsi="GHEA Grapalat"/>
        </w:rPr>
        <w:t>Татула</w:t>
      </w:r>
      <w:proofErr w:type="spellEnd"/>
      <w:r w:rsidR="008F64BE" w:rsidRPr="008F64BE">
        <w:rPr>
          <w:rFonts w:ascii="GHEA Grapalat" w:hAnsi="GHEA Grapalat"/>
        </w:rPr>
        <w:t xml:space="preserve"> </w:t>
      </w:r>
      <w:proofErr w:type="spellStart"/>
      <w:r w:rsidR="008F64BE" w:rsidRPr="008F64BE">
        <w:rPr>
          <w:rFonts w:ascii="GHEA Grapalat" w:hAnsi="GHEA Grapalat"/>
        </w:rPr>
        <w:t>Хачатряна</w:t>
      </w:r>
      <w:proofErr w:type="spellEnd"/>
      <w:r w:rsidR="008F64BE" w:rsidRPr="0060744D">
        <w:rPr>
          <w:rFonts w:ascii="GHEA Grapalat" w:hAnsi="GHEA Grapalat"/>
          <w:i/>
        </w:rPr>
        <w:t>»</w:t>
      </w:r>
      <w:r w:rsidR="008F64BE" w:rsidRPr="008C4631">
        <w:rPr>
          <w:rFonts w:ascii="GHEA Grapalat" w:hAnsi="GHEA Grapalat" w:cs="GHEA Grapalat"/>
          <w:sz w:val="22"/>
          <w:szCs w:val="22"/>
        </w:rPr>
        <w:t xml:space="preserve"> </w:t>
      </w:r>
      <w:r w:rsidRPr="008C4631">
        <w:rPr>
          <w:rFonts w:ascii="GHEA Grapalat" w:hAnsi="GHEA Grapalat" w:cs="GHEA Grapalat"/>
          <w:sz w:val="22"/>
          <w:szCs w:val="22"/>
        </w:rPr>
        <w:t xml:space="preserve">(далее — Заказчик) процедуре закупок под кодом </w:t>
      </w:r>
      <w:r w:rsidR="00C151F2">
        <w:rPr>
          <w:rFonts w:ascii="GHEA Grapalat" w:hAnsi="GHEA Grapalat" w:cs="GHEA Grapalat"/>
          <w:sz w:val="22"/>
          <w:szCs w:val="22"/>
        </w:rPr>
        <w:t>ԱՄ</w:t>
      </w:r>
      <w:r w:rsidR="008F64BE">
        <w:rPr>
          <w:rFonts w:ascii="GHEA Grapalat" w:hAnsi="GHEA Grapalat" w:cs="GHEA Grapalat"/>
          <w:sz w:val="22"/>
          <w:szCs w:val="22"/>
          <w:lang w:val="hy-AM"/>
        </w:rPr>
        <w:t>Ջ</w:t>
      </w:r>
      <w:r w:rsidR="00C151F2">
        <w:rPr>
          <w:rFonts w:ascii="GHEA Grapalat" w:hAnsi="GHEA Grapalat" w:cs="GHEA Grapalat"/>
          <w:sz w:val="22"/>
          <w:szCs w:val="22"/>
        </w:rPr>
        <w:t>ՄԴ-ՀՄԱԾՁԲ-2026/01</w:t>
      </w:r>
      <w:r w:rsidRPr="008C4631">
        <w:rPr>
          <w:rFonts w:ascii="GHEA Grapalat" w:hAnsi="GHEA Grapalat" w:cs="GHEA Grapalat"/>
          <w:sz w:val="22"/>
          <w:szCs w:val="22"/>
        </w:rPr>
        <w:t>.</w:t>
      </w:r>
    </w:p>
    <w:p w14:paraId="22B910F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0CD13D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467F3B2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0E3B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F04543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14:paraId="54201B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ECE9C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7552E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DF809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E5427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D69DDA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6A47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546244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EE9F69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0A671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C4DAF5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B4D501D"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072D6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6552C2"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024B8D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BD4CEB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E0A8FC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639BA1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FA4588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EE4DC8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CEDFF31" w14:textId="77777777" w:rsidR="003D2FE2" w:rsidRPr="00B138F3" w:rsidRDefault="003D2FE2" w:rsidP="003D2FE2">
      <w:pPr>
        <w:widowControl w:val="0"/>
        <w:spacing w:after="160"/>
        <w:jc w:val="right"/>
        <w:rPr>
          <w:rFonts w:ascii="GHEA Grapalat" w:hAnsi="GHEA Grapalat"/>
          <w:sz w:val="22"/>
          <w:szCs w:val="22"/>
        </w:rPr>
      </w:pPr>
    </w:p>
    <w:p w14:paraId="7163B8D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B6F93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B842048" w14:textId="77777777" w:rsidR="003D2FE2" w:rsidRPr="00B138F3" w:rsidRDefault="003D2FE2" w:rsidP="003D2FE2">
      <w:pPr>
        <w:widowControl w:val="0"/>
        <w:spacing w:after="160"/>
        <w:jc w:val="both"/>
        <w:rPr>
          <w:rFonts w:ascii="GHEA Grapalat" w:hAnsi="GHEA Grapalat"/>
          <w:sz w:val="22"/>
          <w:szCs w:val="22"/>
        </w:rPr>
      </w:pPr>
    </w:p>
    <w:p w14:paraId="36D72773" w14:textId="77777777" w:rsidR="003D2FE2" w:rsidRPr="00B138F3" w:rsidRDefault="003D2FE2" w:rsidP="003D2FE2">
      <w:pPr>
        <w:widowControl w:val="0"/>
        <w:spacing w:after="160"/>
        <w:jc w:val="both"/>
        <w:rPr>
          <w:rFonts w:ascii="GHEA Grapalat" w:hAnsi="GHEA Grapalat"/>
          <w:sz w:val="22"/>
          <w:szCs w:val="22"/>
        </w:rPr>
      </w:pPr>
    </w:p>
    <w:p w14:paraId="77113094" w14:textId="77777777" w:rsidR="003D2FE2" w:rsidRPr="00B138F3" w:rsidRDefault="003D2FE2" w:rsidP="003D2FE2">
      <w:pPr>
        <w:rPr>
          <w:sz w:val="22"/>
          <w:szCs w:val="22"/>
        </w:rPr>
      </w:pPr>
    </w:p>
    <w:p w14:paraId="69819ABE" w14:textId="77777777" w:rsidR="001005B0" w:rsidRPr="00B138F3" w:rsidRDefault="001005B0" w:rsidP="003D2FE2">
      <w:pPr>
        <w:widowControl w:val="0"/>
        <w:spacing w:after="160"/>
        <w:ind w:left="567" w:right="565"/>
        <w:jc w:val="both"/>
        <w:rPr>
          <w:rFonts w:ascii="GHEA Grapalat" w:hAnsi="GHEA Grapalat"/>
          <w:sz w:val="22"/>
          <w:szCs w:val="22"/>
        </w:rPr>
      </w:pPr>
    </w:p>
    <w:p w14:paraId="2C1A6A54" w14:textId="77777777" w:rsidR="001005B0" w:rsidRPr="00B138F3" w:rsidRDefault="001005B0" w:rsidP="00B46D58">
      <w:pPr>
        <w:widowControl w:val="0"/>
        <w:spacing w:after="160"/>
        <w:ind w:left="567" w:right="565"/>
        <w:jc w:val="center"/>
        <w:rPr>
          <w:rFonts w:ascii="GHEA Grapalat" w:hAnsi="GHEA Grapalat"/>
          <w:b/>
          <w:sz w:val="22"/>
          <w:szCs w:val="22"/>
        </w:rPr>
      </w:pPr>
    </w:p>
    <w:p w14:paraId="0C6DE34C" w14:textId="77777777" w:rsidR="001005B0" w:rsidRPr="00B138F3" w:rsidRDefault="001005B0" w:rsidP="00B46D58">
      <w:pPr>
        <w:widowControl w:val="0"/>
        <w:spacing w:after="160"/>
        <w:ind w:left="567" w:right="565"/>
        <w:jc w:val="center"/>
        <w:rPr>
          <w:rFonts w:ascii="GHEA Grapalat" w:hAnsi="GHEA Grapalat"/>
          <w:b/>
          <w:sz w:val="22"/>
          <w:szCs w:val="22"/>
        </w:rPr>
      </w:pPr>
    </w:p>
    <w:p w14:paraId="6EB598B9" w14:textId="77777777" w:rsidR="001005B0" w:rsidRPr="00B138F3" w:rsidRDefault="001005B0" w:rsidP="00B46D58">
      <w:pPr>
        <w:widowControl w:val="0"/>
        <w:spacing w:after="160"/>
        <w:ind w:left="567" w:right="565"/>
        <w:jc w:val="center"/>
        <w:rPr>
          <w:rFonts w:ascii="GHEA Grapalat" w:hAnsi="GHEA Grapalat"/>
          <w:b/>
          <w:sz w:val="22"/>
          <w:szCs w:val="22"/>
        </w:rPr>
      </w:pPr>
    </w:p>
    <w:p w14:paraId="47B0E14D" w14:textId="77777777" w:rsidR="001005B0" w:rsidRPr="00B138F3" w:rsidRDefault="001005B0" w:rsidP="00B46D58">
      <w:pPr>
        <w:widowControl w:val="0"/>
        <w:spacing w:after="160"/>
        <w:ind w:left="567" w:right="565"/>
        <w:jc w:val="center"/>
        <w:rPr>
          <w:rFonts w:ascii="GHEA Grapalat" w:hAnsi="GHEA Grapalat"/>
          <w:b/>
          <w:sz w:val="22"/>
          <w:szCs w:val="22"/>
        </w:rPr>
      </w:pPr>
    </w:p>
    <w:p w14:paraId="67C0169F" w14:textId="77777777" w:rsidR="001005B0" w:rsidRPr="00B138F3" w:rsidRDefault="001005B0" w:rsidP="00B46D58">
      <w:pPr>
        <w:widowControl w:val="0"/>
        <w:spacing w:after="160"/>
        <w:ind w:left="567" w:right="565"/>
        <w:jc w:val="center"/>
        <w:rPr>
          <w:rFonts w:ascii="GHEA Grapalat" w:hAnsi="GHEA Grapalat"/>
          <w:b/>
          <w:sz w:val="22"/>
          <w:szCs w:val="22"/>
        </w:rPr>
      </w:pPr>
    </w:p>
    <w:p w14:paraId="4F30AED2" w14:textId="77777777" w:rsidR="001005B0" w:rsidRPr="00B138F3" w:rsidRDefault="001005B0" w:rsidP="00B46D58">
      <w:pPr>
        <w:widowControl w:val="0"/>
        <w:spacing w:after="160"/>
        <w:ind w:left="567" w:right="565"/>
        <w:jc w:val="center"/>
        <w:rPr>
          <w:rFonts w:ascii="GHEA Grapalat" w:hAnsi="GHEA Grapalat"/>
          <w:b/>
        </w:rPr>
      </w:pPr>
    </w:p>
    <w:p w14:paraId="19AF9F0F" w14:textId="77777777" w:rsidR="001005B0" w:rsidRPr="00B138F3" w:rsidRDefault="001005B0" w:rsidP="00B46D58">
      <w:pPr>
        <w:widowControl w:val="0"/>
        <w:spacing w:after="160"/>
        <w:ind w:left="567" w:right="565"/>
        <w:jc w:val="center"/>
        <w:rPr>
          <w:rFonts w:ascii="GHEA Grapalat" w:hAnsi="GHEA Grapalat"/>
          <w:b/>
        </w:rPr>
      </w:pPr>
    </w:p>
    <w:p w14:paraId="0175C417" w14:textId="77777777" w:rsidR="001005B0" w:rsidRPr="00B138F3" w:rsidRDefault="001005B0" w:rsidP="00B46D58">
      <w:pPr>
        <w:widowControl w:val="0"/>
        <w:spacing w:after="160"/>
        <w:ind w:left="567" w:right="565"/>
        <w:jc w:val="center"/>
        <w:rPr>
          <w:rFonts w:ascii="GHEA Grapalat" w:hAnsi="GHEA Grapalat"/>
          <w:b/>
        </w:rPr>
      </w:pPr>
    </w:p>
    <w:p w14:paraId="1DF05E54" w14:textId="77777777" w:rsidR="001005B0" w:rsidRPr="00B138F3" w:rsidRDefault="001005B0" w:rsidP="00B46D58">
      <w:pPr>
        <w:widowControl w:val="0"/>
        <w:spacing w:after="160"/>
        <w:ind w:left="567" w:right="565"/>
        <w:jc w:val="center"/>
        <w:rPr>
          <w:rFonts w:ascii="GHEA Grapalat" w:hAnsi="GHEA Grapalat"/>
          <w:b/>
        </w:rPr>
      </w:pPr>
    </w:p>
    <w:p w14:paraId="295F8A4B" w14:textId="77777777" w:rsidR="001005B0" w:rsidRPr="00B138F3" w:rsidRDefault="001005B0" w:rsidP="00B46D58">
      <w:pPr>
        <w:widowControl w:val="0"/>
        <w:spacing w:after="160"/>
        <w:ind w:left="567" w:right="565"/>
        <w:jc w:val="center"/>
        <w:rPr>
          <w:rFonts w:ascii="GHEA Grapalat" w:hAnsi="GHEA Grapalat"/>
          <w:b/>
        </w:rPr>
      </w:pPr>
    </w:p>
    <w:p w14:paraId="5149330D" w14:textId="77777777" w:rsidR="001005B0" w:rsidRPr="00B138F3" w:rsidRDefault="001005B0" w:rsidP="00B46D58">
      <w:pPr>
        <w:widowControl w:val="0"/>
        <w:spacing w:after="160"/>
        <w:ind w:left="567" w:right="565"/>
        <w:jc w:val="center"/>
        <w:rPr>
          <w:rFonts w:ascii="GHEA Grapalat" w:hAnsi="GHEA Grapalat"/>
          <w:b/>
        </w:rPr>
      </w:pPr>
    </w:p>
    <w:p w14:paraId="00386D14" w14:textId="77777777" w:rsidR="001005B0" w:rsidRPr="00B138F3" w:rsidRDefault="001005B0" w:rsidP="00B46D58">
      <w:pPr>
        <w:widowControl w:val="0"/>
        <w:spacing w:after="160"/>
        <w:ind w:left="567" w:right="565"/>
        <w:jc w:val="center"/>
        <w:rPr>
          <w:rFonts w:ascii="GHEA Grapalat" w:hAnsi="GHEA Grapalat"/>
          <w:b/>
        </w:rPr>
      </w:pPr>
    </w:p>
    <w:p w14:paraId="0FBD50EA" w14:textId="77777777" w:rsidR="001005B0" w:rsidRDefault="001005B0" w:rsidP="00B46D58">
      <w:pPr>
        <w:widowControl w:val="0"/>
        <w:spacing w:after="160"/>
        <w:ind w:left="567" w:right="565"/>
        <w:jc w:val="center"/>
        <w:rPr>
          <w:rFonts w:ascii="GHEA Grapalat" w:hAnsi="GHEA Grapalat"/>
          <w:b/>
          <w:lang w:val="hy-AM"/>
        </w:rPr>
      </w:pPr>
    </w:p>
    <w:p w14:paraId="6CD5E0C5" w14:textId="77777777" w:rsidR="00E752B6" w:rsidRDefault="00E752B6" w:rsidP="00B46D58">
      <w:pPr>
        <w:widowControl w:val="0"/>
        <w:spacing w:after="160"/>
        <w:ind w:left="567" w:right="565"/>
        <w:jc w:val="center"/>
        <w:rPr>
          <w:rFonts w:ascii="GHEA Grapalat" w:hAnsi="GHEA Grapalat"/>
          <w:b/>
          <w:lang w:val="hy-AM"/>
        </w:rPr>
      </w:pPr>
    </w:p>
    <w:p w14:paraId="641CE3E0"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CB40BA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EF39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C404D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FBBB2"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3F62683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24C3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93C6B15"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4F3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991BFD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21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5E1DBE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8F1D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EB3517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E2C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E1D92D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9E68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001FE" w:rsidRPr="00B138F3" w14:paraId="6E1BC5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6572" w14:textId="477DED6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Pr="008F64BE">
              <w:rPr>
                <w:rFonts w:ascii="GHEA Grapalat" w:hAnsi="GHEA Grapalat"/>
              </w:rPr>
              <w:t>:</w:t>
            </w:r>
            <w:r w:rsidR="003E4E11" w:rsidRPr="008F64BE">
              <w:rPr>
                <w:rFonts w:ascii="GHEA Grapalat" w:hAnsi="GHEA Grapalat"/>
              </w:rPr>
              <w:t xml:space="preserve"> </w:t>
            </w:r>
            <w:r w:rsidR="002777E4" w:rsidRPr="008F64BE">
              <w:rPr>
                <w:rFonts w:ascii="GHEA Grapalat" w:hAnsi="GHEA Grapalat"/>
              </w:rPr>
              <w:t xml:space="preserve"> </w:t>
            </w:r>
            <w:r w:rsidR="001B65BD" w:rsidRPr="008F64BE">
              <w:rPr>
                <w:rFonts w:ascii="GHEA Grapalat" w:hAnsi="GHEA Grapalat"/>
              </w:rPr>
              <w:t xml:space="preserve"> </w:t>
            </w:r>
            <w:r w:rsidR="008F64BE" w:rsidRPr="008F64BE">
              <w:rPr>
                <w:rFonts w:ascii="GHEA Grapalat" w:hAnsi="GHEA Grapalat"/>
              </w:rPr>
              <w:t xml:space="preserve">  “ГНКО «Средняя школа имени </w:t>
            </w:r>
            <w:proofErr w:type="spellStart"/>
            <w:r w:rsidR="008F64BE" w:rsidRPr="008F64BE">
              <w:rPr>
                <w:rFonts w:ascii="GHEA Grapalat" w:hAnsi="GHEA Grapalat"/>
              </w:rPr>
              <w:t>Джрарата</w:t>
            </w:r>
            <w:proofErr w:type="spellEnd"/>
            <w:r w:rsidR="008F64BE" w:rsidRPr="008F64BE">
              <w:rPr>
                <w:rFonts w:ascii="GHEA Grapalat" w:hAnsi="GHEA Grapalat"/>
              </w:rPr>
              <w:t xml:space="preserve"> </w:t>
            </w:r>
            <w:proofErr w:type="spellStart"/>
            <w:r w:rsidR="008F64BE" w:rsidRPr="008F64BE">
              <w:rPr>
                <w:rFonts w:ascii="GHEA Grapalat" w:hAnsi="GHEA Grapalat"/>
              </w:rPr>
              <w:t>Татула</w:t>
            </w:r>
            <w:proofErr w:type="spellEnd"/>
            <w:r w:rsidR="008F64BE" w:rsidRPr="008F64BE">
              <w:rPr>
                <w:rFonts w:ascii="GHEA Grapalat" w:hAnsi="GHEA Grapalat"/>
              </w:rPr>
              <w:t xml:space="preserve"> </w:t>
            </w:r>
            <w:proofErr w:type="spellStart"/>
            <w:r w:rsidR="008F64BE" w:rsidRPr="008F64BE">
              <w:rPr>
                <w:rFonts w:ascii="GHEA Grapalat" w:hAnsi="GHEA Grapalat"/>
              </w:rPr>
              <w:t>Хачатряна</w:t>
            </w:r>
            <w:proofErr w:type="spellEnd"/>
            <w:r w:rsidR="008F64BE" w:rsidRPr="008F64BE">
              <w:rPr>
                <w:rFonts w:ascii="GHEA Grapalat" w:hAnsi="GHEA Grapalat"/>
              </w:rPr>
              <w:t>»</w:t>
            </w:r>
          </w:p>
        </w:tc>
      </w:tr>
      <w:tr w:rsidR="005001FE" w:rsidRPr="00B138F3" w14:paraId="65DE0E2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CEEB3"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5001FE" w:rsidRPr="00B138F3" w14:paraId="46B3A95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D31404" w14:textId="48BDFA1D"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11.</w:t>
            </w:r>
            <w:r w:rsidRPr="00140186">
              <w:rPr>
                <w:rFonts w:ascii="GHEA Grapalat" w:hAnsi="GHEA Grapalat"/>
              </w:rPr>
              <w:tab/>
              <w:t>УНН бенефициара:</w:t>
            </w:r>
            <w:r w:rsidR="003E4E11" w:rsidRPr="000E5982">
              <w:rPr>
                <w:rFonts w:ascii="GHEA Grapalat" w:hAnsi="GHEA Grapalat" w:cs="Arial"/>
                <w:sz w:val="20"/>
                <w:szCs w:val="20"/>
              </w:rPr>
              <w:t xml:space="preserve"> </w:t>
            </w:r>
            <w:r w:rsidR="00C151F2">
              <w:rPr>
                <w:rFonts w:ascii="GHEA Grapalat" w:hAnsi="GHEA Grapalat"/>
                <w:color w:val="222222"/>
                <w:sz w:val="20"/>
                <w:szCs w:val="20"/>
                <w:shd w:val="clear" w:color="auto" w:fill="FFFFFF"/>
              </w:rPr>
              <w:t xml:space="preserve"> </w:t>
            </w:r>
            <w:r w:rsidR="008F64BE">
              <w:rPr>
                <w:rFonts w:ascii="GHEA Grapalat" w:hAnsi="GHEA Grapalat"/>
                <w:color w:val="222222"/>
                <w:sz w:val="20"/>
                <w:szCs w:val="20"/>
                <w:shd w:val="clear" w:color="auto" w:fill="FFFFFF"/>
                <w:lang w:val="hy-AM"/>
              </w:rPr>
              <w:t>04707677</w:t>
            </w:r>
          </w:p>
        </w:tc>
      </w:tr>
      <w:tr w:rsidR="005001FE" w:rsidRPr="00B138F3" w14:paraId="200DE61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E1F8"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5001FE" w:rsidRPr="00B138F3" w14:paraId="6DD285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1226D" w14:textId="07AF6FDD"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13.</w:t>
            </w:r>
            <w:r w:rsidRPr="00140186">
              <w:rPr>
                <w:rFonts w:ascii="GHEA Grapalat" w:hAnsi="GHEA Grapalat"/>
              </w:rPr>
              <w:tab/>
              <w:t>Номер счета бенефициара (</w:t>
            </w:r>
            <w:proofErr w:type="spellStart"/>
            <w:r w:rsidRPr="00140186">
              <w:rPr>
                <w:rFonts w:ascii="GHEA Grapalat" w:hAnsi="GHEA Grapalat"/>
              </w:rPr>
              <w:t>сч</w:t>
            </w:r>
            <w:proofErr w:type="spellEnd"/>
            <w:r w:rsidRPr="00140186">
              <w:rPr>
                <w:rFonts w:ascii="GHEA Grapalat" w:hAnsi="GHEA Grapalat"/>
              </w:rPr>
              <w:t>.№)</w:t>
            </w:r>
            <w:r w:rsidRPr="00140186">
              <w:rPr>
                <w:rFonts w:ascii="GHEA Grapalat" w:hAnsi="GHEA Grapalat"/>
                <w:lang w:val="en-US"/>
              </w:rPr>
              <w:t xml:space="preserve"> </w:t>
            </w:r>
            <w:r w:rsidR="00C151F2">
              <w:rPr>
                <w:rFonts w:ascii="GHEA Grapalat" w:hAnsi="GHEA Grapalat"/>
                <w:color w:val="222222"/>
                <w:sz w:val="20"/>
                <w:szCs w:val="20"/>
                <w:shd w:val="clear" w:color="auto" w:fill="FFFFFF"/>
              </w:rPr>
              <w:t xml:space="preserve"> </w:t>
            </w:r>
            <w:r w:rsidR="008F64BE" w:rsidRPr="00F902C7">
              <w:rPr>
                <w:rFonts w:ascii="GHEA Grapalat" w:hAnsi="GHEA Grapalat"/>
                <w:sz w:val="20"/>
                <w:szCs w:val="20"/>
                <w:lang w:val="hy-AM"/>
              </w:rPr>
              <w:t>900328000048</w:t>
            </w:r>
          </w:p>
        </w:tc>
      </w:tr>
      <w:tr w:rsidR="005001FE" w:rsidRPr="00B138F3" w14:paraId="2C7C921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B86B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8F908F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E6F1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3B3F82C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ADC3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09BF498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C5E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5001FE" w:rsidRPr="00B138F3" w14:paraId="48E10E3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A751631"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6F7E8D6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B71ED"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54A2D8F6"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038F71"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56231DD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66A3953"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25E478" w14:textId="77777777" w:rsidR="005001FE" w:rsidRPr="00B138F3" w:rsidRDefault="005001FE" w:rsidP="005001FE">
            <w:pPr>
              <w:widowControl w:val="0"/>
              <w:spacing w:after="160"/>
              <w:rPr>
                <w:rFonts w:ascii="GHEA Grapalat" w:hAnsi="GHEA Grapalat" w:cs="Sylfaen"/>
              </w:rPr>
            </w:pPr>
          </w:p>
          <w:p w14:paraId="2CBA95BA"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0D0EDB03" w14:textId="77777777" w:rsidR="005001FE" w:rsidRPr="00B138F3" w:rsidRDefault="005001FE" w:rsidP="005001FE">
            <w:pPr>
              <w:widowControl w:val="0"/>
              <w:spacing w:after="160"/>
              <w:rPr>
                <w:rFonts w:ascii="GHEA Grapalat" w:hAnsi="GHEA Grapalat" w:cs="Sylfaen"/>
              </w:rPr>
            </w:pPr>
          </w:p>
          <w:p w14:paraId="0DF4BEC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147DD72" w14:textId="77777777" w:rsidR="005001FE" w:rsidRPr="00B138F3" w:rsidRDefault="005001FE" w:rsidP="005001FE">
            <w:pPr>
              <w:widowControl w:val="0"/>
              <w:spacing w:after="160"/>
              <w:rPr>
                <w:rFonts w:ascii="GHEA Grapalat" w:hAnsi="GHEA Grapalat" w:cs="Sylfaen"/>
              </w:rPr>
            </w:pPr>
          </w:p>
          <w:p w14:paraId="3D070946"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51FB985F"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1166EE"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2A679F4" w14:textId="77777777" w:rsidR="005001FE" w:rsidRPr="00B138F3" w:rsidRDefault="005001FE" w:rsidP="005001FE">
            <w:pPr>
              <w:widowControl w:val="0"/>
              <w:spacing w:after="160"/>
              <w:rPr>
                <w:rFonts w:ascii="GHEA Grapalat" w:hAnsi="GHEA Grapalat" w:cs="Sylfaen"/>
              </w:rPr>
            </w:pPr>
          </w:p>
          <w:p w14:paraId="47A12FAD"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DAED5DF" w14:textId="77777777" w:rsidR="005001FE" w:rsidRPr="00B138F3" w:rsidRDefault="005001FE" w:rsidP="005001FE">
            <w:pPr>
              <w:widowControl w:val="0"/>
              <w:spacing w:after="160"/>
              <w:jc w:val="right"/>
              <w:rPr>
                <w:rFonts w:ascii="GHEA Grapalat" w:hAnsi="GHEA Grapalat" w:cs="Tahoma"/>
              </w:rPr>
            </w:pPr>
          </w:p>
          <w:p w14:paraId="074F8436"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108FC7F0" w14:textId="77777777" w:rsidR="005001FE" w:rsidRPr="00B138F3" w:rsidRDefault="005001FE" w:rsidP="005001FE">
            <w:pPr>
              <w:widowControl w:val="0"/>
              <w:spacing w:after="160"/>
              <w:rPr>
                <w:rFonts w:ascii="GHEA Grapalat" w:hAnsi="GHEA Grapalat" w:cs="Sylfaen"/>
              </w:rPr>
            </w:pPr>
          </w:p>
          <w:p w14:paraId="76F5FE21"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5001FE" w:rsidRPr="00B138F3" w14:paraId="1D9A7B7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C3BAF13"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8B81EB4" w14:textId="77777777" w:rsidR="005001FE" w:rsidRPr="00B138F3" w:rsidRDefault="005001FE" w:rsidP="005001FE">
            <w:pPr>
              <w:widowControl w:val="0"/>
              <w:spacing w:after="160"/>
              <w:rPr>
                <w:rFonts w:ascii="GHEA Grapalat" w:hAnsi="GHEA Grapalat"/>
              </w:rPr>
            </w:pPr>
          </w:p>
          <w:p w14:paraId="0A7EBF14"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3B751405"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58DCEAC" w14:textId="77777777" w:rsidR="005001FE" w:rsidRPr="00B138F3" w:rsidRDefault="005001FE" w:rsidP="005001FE">
            <w:pPr>
              <w:widowControl w:val="0"/>
              <w:spacing w:after="160"/>
              <w:rPr>
                <w:rFonts w:ascii="GHEA Grapalat" w:hAnsi="GHEA Grapalat" w:cs="Tahoma"/>
              </w:rPr>
            </w:pPr>
          </w:p>
          <w:p w14:paraId="7C3E6191"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031E3A7"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4F72768" w14:textId="77777777" w:rsidR="005001FE" w:rsidRPr="00B138F3" w:rsidRDefault="005001FE" w:rsidP="005001FE">
            <w:pPr>
              <w:widowControl w:val="0"/>
              <w:spacing w:after="160"/>
              <w:rPr>
                <w:rFonts w:ascii="GHEA Grapalat" w:hAnsi="GHEA Grapalat" w:cs="Tahoma"/>
              </w:rPr>
            </w:pPr>
          </w:p>
          <w:p w14:paraId="68AF7AED"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F0BBC8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4B8E2E" w14:textId="77777777" w:rsidR="005001FE" w:rsidRPr="00B138F3" w:rsidRDefault="005001FE" w:rsidP="005001FE">
            <w:pPr>
              <w:widowControl w:val="0"/>
              <w:spacing w:after="160"/>
              <w:rPr>
                <w:rFonts w:ascii="GHEA Grapalat" w:hAnsi="GHEA Grapalat" w:cs="Arial"/>
              </w:rPr>
            </w:pPr>
          </w:p>
        </w:tc>
      </w:tr>
      <w:tr w:rsidR="005001FE" w:rsidRPr="00B138F3" w14:paraId="696E03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7E53ED"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667593" w14:textId="77777777" w:rsidR="005001FE" w:rsidRPr="00B138F3" w:rsidRDefault="005001FE" w:rsidP="005001FE">
            <w:pPr>
              <w:widowControl w:val="0"/>
              <w:spacing w:after="160"/>
              <w:rPr>
                <w:rFonts w:ascii="GHEA Grapalat" w:hAnsi="GHEA Grapalat" w:cs="Sylfaen"/>
              </w:rPr>
            </w:pPr>
          </w:p>
          <w:p w14:paraId="54B9775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A2551CC"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4BFFA98" w14:textId="77777777" w:rsidR="005001FE" w:rsidRPr="00B138F3" w:rsidRDefault="005001FE" w:rsidP="005001FE">
            <w:pPr>
              <w:widowControl w:val="0"/>
              <w:spacing w:after="160"/>
              <w:rPr>
                <w:rFonts w:ascii="GHEA Grapalat" w:hAnsi="GHEA Grapalat"/>
              </w:rPr>
            </w:pPr>
          </w:p>
          <w:p w14:paraId="43FD59E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C8BFB64" w14:textId="77777777" w:rsidR="00E752B6" w:rsidRPr="00B138F3" w:rsidRDefault="00E752B6" w:rsidP="00E752B6">
      <w:pPr>
        <w:widowControl w:val="0"/>
        <w:spacing w:after="160"/>
        <w:jc w:val="center"/>
        <w:rPr>
          <w:rFonts w:ascii="GHEA Grapalat" w:hAnsi="GHEA Grapalat" w:cs="Sylfaen"/>
        </w:rPr>
      </w:pPr>
    </w:p>
    <w:p w14:paraId="6137EEC3" w14:textId="77777777" w:rsidR="00E752B6" w:rsidRPr="00E752B6" w:rsidRDefault="00E752B6" w:rsidP="00B46D58">
      <w:pPr>
        <w:widowControl w:val="0"/>
        <w:spacing w:after="160"/>
        <w:ind w:left="567" w:right="565"/>
        <w:jc w:val="center"/>
        <w:rPr>
          <w:rFonts w:ascii="GHEA Grapalat" w:hAnsi="GHEA Grapalat"/>
          <w:b/>
        </w:rPr>
      </w:pPr>
    </w:p>
    <w:p w14:paraId="39CF9AF6" w14:textId="77777777" w:rsidR="001005B0" w:rsidRPr="00B138F3" w:rsidRDefault="001005B0" w:rsidP="00B46D58">
      <w:pPr>
        <w:widowControl w:val="0"/>
        <w:spacing w:after="160"/>
        <w:ind w:left="567" w:right="565"/>
        <w:jc w:val="center"/>
        <w:rPr>
          <w:rFonts w:ascii="GHEA Grapalat" w:hAnsi="GHEA Grapalat"/>
          <w:b/>
        </w:rPr>
      </w:pPr>
    </w:p>
    <w:p w14:paraId="6C78AD53" w14:textId="77777777" w:rsidR="001005B0" w:rsidRPr="00B138F3" w:rsidRDefault="001005B0" w:rsidP="00B46D58">
      <w:pPr>
        <w:widowControl w:val="0"/>
        <w:spacing w:after="160"/>
        <w:ind w:left="567" w:right="565"/>
        <w:jc w:val="center"/>
        <w:rPr>
          <w:rFonts w:ascii="GHEA Grapalat" w:hAnsi="GHEA Grapalat"/>
          <w:b/>
        </w:rPr>
      </w:pPr>
    </w:p>
    <w:p w14:paraId="6C9E40CF" w14:textId="77777777" w:rsidR="001005B0" w:rsidRPr="00B138F3" w:rsidRDefault="001005B0" w:rsidP="00B46D58">
      <w:pPr>
        <w:widowControl w:val="0"/>
        <w:spacing w:after="160"/>
        <w:ind w:left="567" w:right="565"/>
        <w:jc w:val="center"/>
        <w:rPr>
          <w:rFonts w:ascii="GHEA Grapalat" w:hAnsi="GHEA Grapalat"/>
          <w:b/>
        </w:rPr>
      </w:pPr>
    </w:p>
    <w:p w14:paraId="0E29488D" w14:textId="77777777" w:rsidR="00C3421C" w:rsidRPr="00B138F3" w:rsidRDefault="00C3421C" w:rsidP="00C3421C">
      <w:pPr>
        <w:widowControl w:val="0"/>
        <w:spacing w:after="160"/>
        <w:jc w:val="center"/>
        <w:rPr>
          <w:rFonts w:ascii="GHEA Grapalat" w:hAnsi="GHEA Grapalat" w:cs="Sylfaen"/>
        </w:rPr>
      </w:pPr>
    </w:p>
    <w:p w14:paraId="60D10CBB"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E2550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BE4A104"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1C6349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20E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2F2AAC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8F48C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E7A6A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AF1338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529A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F3C1B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35A919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905C7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1374E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EB32A1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CEA9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2052E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18927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B90F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F99EA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842EB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191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2499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20DC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E51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7B60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65B7B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BC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C100A7"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42C7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437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09E3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02CCB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912F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2D876F9"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592C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E1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09E448"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E8786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FBF71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F2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0A35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3AAD1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EBE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433C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7DD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86E6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66B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6D0EC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814AD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2A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91292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C94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55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7108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3666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E56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0C56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513E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DE1B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F80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3EBA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77CD8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42B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7409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A52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AB33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AAC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81C57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4FF5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8A3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642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5279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FE6C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906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D59B6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C711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F9D6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B4F1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7ABD4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EEE4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A72B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44188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201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B2C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FB16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A32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8CF6B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1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001E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A5A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8E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A3F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CA7A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9B7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18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9665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1B24D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71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648D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A5F2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7B6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B3DC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2E18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17D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1DBE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22A1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877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F13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90A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0BEAA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F77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882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72D5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7A76B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E10C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AA31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D80E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C2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7F1D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A5C5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4694A0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168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42DD32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AD89F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D6B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10D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754E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D92F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D0FB7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FF18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6CA9FE"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2C26A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8E07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DF9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70FC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9593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3EC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A4B9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AA1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23967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22CFD"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44B2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9170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71F52"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09967AE"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2B3E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03C8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E0F97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7A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99C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8533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55C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6B67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71BD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8994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C5411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C7F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CF5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1636E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2B1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785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78C54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D80A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47033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2C6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CB45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C998D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75B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B893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2F69DD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1186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D6AC7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CECA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721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739C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4969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E6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37AE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3881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A665E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4406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3BA60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242F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B64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4B36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7586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9AE9A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8FC82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327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F5D36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F933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DA5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25DE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E40E1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6E14C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74C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E461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7028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F4E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40E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E3312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AFCC7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0D8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C0F5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891E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2A6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CA44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9BE778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2423D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89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9CF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7BE9F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6F782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5A0B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796C7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19EA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4DEE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42B37E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FF5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44B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77CC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E9062D"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52B605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9E0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8F434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B91F0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D82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5107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A0AA66" w14:textId="77777777" w:rsidR="00C3421C" w:rsidRPr="00B138F3" w:rsidRDefault="00C3421C" w:rsidP="000745BE">
            <w:pPr>
              <w:widowControl w:val="0"/>
              <w:spacing w:after="120"/>
              <w:jc w:val="center"/>
              <w:rPr>
                <w:rFonts w:ascii="GHEA Grapalat" w:hAnsi="GHEA Grapalat"/>
                <w:sz w:val="18"/>
                <w:szCs w:val="18"/>
              </w:rPr>
            </w:pPr>
          </w:p>
        </w:tc>
      </w:tr>
    </w:tbl>
    <w:p w14:paraId="2BFD5EC2" w14:textId="77777777" w:rsidR="001005B0" w:rsidRPr="00B138F3" w:rsidRDefault="001005B0" w:rsidP="00B46D58">
      <w:pPr>
        <w:widowControl w:val="0"/>
        <w:spacing w:after="160"/>
        <w:ind w:left="567" w:right="565"/>
        <w:jc w:val="center"/>
        <w:rPr>
          <w:rFonts w:ascii="GHEA Grapalat" w:hAnsi="GHEA Grapalat"/>
          <w:b/>
        </w:rPr>
      </w:pPr>
    </w:p>
    <w:p w14:paraId="322903DB" w14:textId="77777777" w:rsidR="001005B0" w:rsidRPr="00B138F3" w:rsidRDefault="001005B0" w:rsidP="00B46D58">
      <w:pPr>
        <w:widowControl w:val="0"/>
        <w:spacing w:after="160"/>
        <w:ind w:left="567" w:right="565"/>
        <w:jc w:val="center"/>
        <w:rPr>
          <w:rFonts w:ascii="GHEA Grapalat" w:hAnsi="GHEA Grapalat"/>
          <w:b/>
        </w:rPr>
      </w:pPr>
    </w:p>
    <w:p w14:paraId="6A85B80E" w14:textId="77777777" w:rsidR="001005B0" w:rsidRPr="00B138F3" w:rsidRDefault="001005B0" w:rsidP="00B46D58">
      <w:pPr>
        <w:widowControl w:val="0"/>
        <w:spacing w:after="160"/>
        <w:ind w:left="567" w:right="565"/>
        <w:jc w:val="center"/>
        <w:rPr>
          <w:rFonts w:ascii="GHEA Grapalat" w:hAnsi="GHEA Grapalat"/>
          <w:b/>
        </w:rPr>
      </w:pPr>
    </w:p>
    <w:p w14:paraId="26F2E693" w14:textId="77777777" w:rsidR="001005B0" w:rsidRPr="00B138F3" w:rsidRDefault="001005B0" w:rsidP="00B46D58">
      <w:pPr>
        <w:widowControl w:val="0"/>
        <w:spacing w:after="160"/>
        <w:ind w:left="567" w:right="565"/>
        <w:jc w:val="center"/>
        <w:rPr>
          <w:rFonts w:ascii="GHEA Grapalat" w:hAnsi="GHEA Grapalat"/>
          <w:b/>
        </w:rPr>
      </w:pPr>
    </w:p>
    <w:p w14:paraId="4F84680C" w14:textId="77777777" w:rsidR="001005B0" w:rsidRPr="00B138F3" w:rsidRDefault="001005B0" w:rsidP="00B46D58">
      <w:pPr>
        <w:widowControl w:val="0"/>
        <w:spacing w:after="160"/>
        <w:ind w:left="567" w:right="565"/>
        <w:jc w:val="center"/>
        <w:rPr>
          <w:rFonts w:ascii="GHEA Grapalat" w:hAnsi="GHEA Grapalat"/>
          <w:b/>
        </w:rPr>
      </w:pPr>
    </w:p>
    <w:p w14:paraId="25987B9D" w14:textId="77777777" w:rsidR="001005B0" w:rsidRPr="00B138F3" w:rsidRDefault="001005B0" w:rsidP="00B46D58">
      <w:pPr>
        <w:widowControl w:val="0"/>
        <w:spacing w:after="160"/>
        <w:ind w:left="567" w:right="565"/>
        <w:jc w:val="center"/>
        <w:rPr>
          <w:rFonts w:ascii="GHEA Grapalat" w:hAnsi="GHEA Grapalat"/>
          <w:b/>
        </w:rPr>
      </w:pPr>
    </w:p>
    <w:p w14:paraId="65CAF50C" w14:textId="77777777" w:rsidR="001005B0" w:rsidRPr="00B138F3" w:rsidRDefault="001005B0" w:rsidP="00B46D58">
      <w:pPr>
        <w:widowControl w:val="0"/>
        <w:spacing w:after="160"/>
        <w:ind w:left="567" w:right="565"/>
        <w:jc w:val="center"/>
        <w:rPr>
          <w:rFonts w:ascii="GHEA Grapalat" w:hAnsi="GHEA Grapalat"/>
          <w:b/>
        </w:rPr>
      </w:pPr>
    </w:p>
    <w:p w14:paraId="3627C459" w14:textId="77777777" w:rsidR="001005B0" w:rsidRPr="00B138F3" w:rsidRDefault="001005B0" w:rsidP="00B46D58">
      <w:pPr>
        <w:widowControl w:val="0"/>
        <w:spacing w:after="160"/>
        <w:ind w:left="567" w:right="565"/>
        <w:jc w:val="center"/>
        <w:rPr>
          <w:rFonts w:ascii="GHEA Grapalat" w:hAnsi="GHEA Grapalat"/>
          <w:b/>
        </w:rPr>
      </w:pPr>
    </w:p>
    <w:p w14:paraId="2EA44EE5" w14:textId="77777777" w:rsidR="001005B0" w:rsidRPr="00B138F3" w:rsidRDefault="001005B0" w:rsidP="00B46D58">
      <w:pPr>
        <w:widowControl w:val="0"/>
        <w:spacing w:after="160"/>
        <w:ind w:left="567" w:right="565"/>
        <w:jc w:val="center"/>
        <w:rPr>
          <w:rFonts w:ascii="GHEA Grapalat" w:hAnsi="GHEA Grapalat"/>
          <w:b/>
        </w:rPr>
      </w:pPr>
    </w:p>
    <w:p w14:paraId="70736262" w14:textId="77777777" w:rsidR="001005B0" w:rsidRPr="00B138F3" w:rsidRDefault="001005B0" w:rsidP="00B46D58">
      <w:pPr>
        <w:widowControl w:val="0"/>
        <w:spacing w:after="160"/>
        <w:ind w:left="567" w:right="565"/>
        <w:jc w:val="center"/>
        <w:rPr>
          <w:rFonts w:ascii="GHEA Grapalat" w:hAnsi="GHEA Grapalat"/>
          <w:b/>
        </w:rPr>
      </w:pPr>
    </w:p>
    <w:p w14:paraId="4B92FA39" w14:textId="06979DB0" w:rsidR="001005B0" w:rsidRDefault="001005B0" w:rsidP="008F64BE">
      <w:pPr>
        <w:widowControl w:val="0"/>
        <w:spacing w:after="160"/>
        <w:ind w:right="565"/>
        <w:rPr>
          <w:rFonts w:ascii="GHEA Grapalat" w:hAnsi="GHEA Grapalat"/>
          <w:b/>
        </w:rPr>
      </w:pPr>
    </w:p>
    <w:p w14:paraId="01892509" w14:textId="055E7150" w:rsidR="008F64BE" w:rsidRDefault="008F64BE" w:rsidP="008F64BE">
      <w:pPr>
        <w:widowControl w:val="0"/>
        <w:spacing w:after="160"/>
        <w:ind w:right="565"/>
        <w:rPr>
          <w:rFonts w:ascii="GHEA Grapalat" w:hAnsi="GHEA Grapalat"/>
          <w:b/>
        </w:rPr>
      </w:pPr>
    </w:p>
    <w:p w14:paraId="132DAF88" w14:textId="77777777" w:rsidR="008F64BE" w:rsidRPr="00B138F3" w:rsidRDefault="008F64BE" w:rsidP="008F64BE">
      <w:pPr>
        <w:widowControl w:val="0"/>
        <w:spacing w:after="160"/>
        <w:ind w:right="565"/>
        <w:rPr>
          <w:rFonts w:ascii="GHEA Grapalat" w:hAnsi="GHEA Grapalat"/>
          <w:b/>
        </w:rPr>
      </w:pPr>
    </w:p>
    <w:p w14:paraId="6096386B" w14:textId="77777777" w:rsidR="000A4ACC" w:rsidRDefault="000A4ACC">
      <w:pPr>
        <w:rPr>
          <w:rFonts w:ascii="GHEA Grapalat" w:hAnsi="GHEA Grapalat"/>
          <w:i/>
        </w:rPr>
      </w:pPr>
    </w:p>
    <w:p w14:paraId="7DFF474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455F1410" w14:textId="39ECF4D5"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001FE">
        <w:rPr>
          <w:rFonts w:ascii="GHEA Grapalat" w:hAnsi="GHEA Grapalat"/>
          <w:i/>
        </w:rPr>
        <w:t>запрос котировок</w:t>
      </w:r>
      <w:r w:rsidRPr="00B138F3">
        <w:rPr>
          <w:rFonts w:ascii="GHEA Grapalat" w:hAnsi="GHEA Grapalat"/>
          <w:i/>
        </w:rPr>
        <w:br/>
        <w:t xml:space="preserve">под кодом </w:t>
      </w:r>
      <w:r w:rsidR="00C151F2">
        <w:rPr>
          <w:rFonts w:ascii="GHEA Grapalat" w:hAnsi="GHEA Grapalat"/>
          <w:i/>
          <w:lang w:val="en-US"/>
        </w:rPr>
        <w:t>ԱՄ</w:t>
      </w:r>
      <w:r w:rsidR="008F64BE">
        <w:rPr>
          <w:rFonts w:ascii="GHEA Grapalat" w:hAnsi="GHEA Grapalat"/>
          <w:i/>
          <w:lang w:val="hy-AM"/>
        </w:rPr>
        <w:t>Ջ</w:t>
      </w:r>
      <w:r w:rsidR="00C151F2">
        <w:rPr>
          <w:rFonts w:ascii="GHEA Grapalat" w:hAnsi="GHEA Grapalat"/>
          <w:i/>
          <w:lang w:val="en-US"/>
        </w:rPr>
        <w:t>ՄԴ</w:t>
      </w:r>
      <w:r w:rsidR="00C151F2" w:rsidRPr="00C151F2">
        <w:rPr>
          <w:rFonts w:ascii="GHEA Grapalat" w:hAnsi="GHEA Grapalat"/>
          <w:i/>
        </w:rPr>
        <w:t>-</w:t>
      </w:r>
      <w:r w:rsidR="00C151F2">
        <w:rPr>
          <w:rFonts w:ascii="GHEA Grapalat" w:hAnsi="GHEA Grapalat"/>
          <w:i/>
          <w:lang w:val="en-US"/>
        </w:rPr>
        <w:t>ՀՄԱԾՁԲ</w:t>
      </w:r>
      <w:r w:rsidR="00C151F2" w:rsidRPr="00C151F2">
        <w:rPr>
          <w:rFonts w:ascii="GHEA Grapalat" w:hAnsi="GHEA Grapalat"/>
          <w:i/>
        </w:rPr>
        <w:t>-2026/01</w:t>
      </w:r>
      <w:r w:rsidR="003E4E11" w:rsidRPr="003E4E11">
        <w:rPr>
          <w:rFonts w:ascii="GHEA Grapalat" w:hAnsi="GHEA Grapalat"/>
          <w:i/>
        </w:rPr>
        <w:t xml:space="preserve"> </w:t>
      </w:r>
    </w:p>
    <w:p w14:paraId="6B91818D" w14:textId="77777777" w:rsidR="00AF4211" w:rsidRPr="00B138F3" w:rsidRDefault="00AF4211" w:rsidP="000A214C">
      <w:pPr>
        <w:widowControl w:val="0"/>
        <w:spacing w:after="160"/>
        <w:jc w:val="center"/>
        <w:rPr>
          <w:rFonts w:ascii="GHEA Grapalat" w:hAnsi="GHEA Grapalat"/>
          <w:b/>
        </w:rPr>
      </w:pPr>
    </w:p>
    <w:p w14:paraId="4823F2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2CA13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DACC9A3" w14:textId="77777777" w:rsidTr="000745BE">
        <w:tc>
          <w:tcPr>
            <w:tcW w:w="4786" w:type="dxa"/>
          </w:tcPr>
          <w:p w14:paraId="19313FEE" w14:textId="3A64B6F6" w:rsidR="000A214C" w:rsidRPr="005001FE" w:rsidRDefault="005001FE" w:rsidP="005001FE">
            <w:pPr>
              <w:widowControl w:val="0"/>
              <w:spacing w:after="160"/>
              <w:rPr>
                <w:rFonts w:ascii="GHEA Grapalat" w:hAnsi="GHEA Grapalat" w:cs="GHEA Grapalat"/>
                <w:b/>
                <w:lang w:val="en-US"/>
              </w:rPr>
            </w:pPr>
            <w:r w:rsidRPr="005001FE">
              <w:rPr>
                <w:rFonts w:ascii="GHEA Grapalat" w:hAnsi="GHEA Grapalat"/>
              </w:rPr>
              <w:t xml:space="preserve">С. </w:t>
            </w:r>
          </w:p>
        </w:tc>
        <w:tc>
          <w:tcPr>
            <w:tcW w:w="4500" w:type="dxa"/>
          </w:tcPr>
          <w:p w14:paraId="116E407E"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5001FE">
              <w:rPr>
                <w:rFonts w:ascii="GHEA Grapalat" w:hAnsi="GHEA Grapalat"/>
              </w:rPr>
              <w:tab/>
            </w:r>
            <w:r w:rsidRPr="00B138F3">
              <w:rPr>
                <w:rFonts w:ascii="GHEA Grapalat" w:hAnsi="GHEA Grapalat"/>
              </w:rPr>
              <w:t xml:space="preserve">" </w:t>
            </w:r>
            <w:r w:rsidRPr="005001FE">
              <w:rPr>
                <w:rFonts w:ascii="GHEA Grapalat" w:hAnsi="GHEA Grapalat"/>
              </w:rPr>
              <w:tab/>
            </w:r>
            <w:r w:rsidRPr="00B138F3">
              <w:rPr>
                <w:rFonts w:ascii="GHEA Grapalat" w:hAnsi="GHEA Grapalat"/>
              </w:rPr>
              <w:t>20</w:t>
            </w:r>
            <w:r w:rsidRPr="005001FE">
              <w:rPr>
                <w:rFonts w:ascii="GHEA Grapalat" w:hAnsi="GHEA Grapalat"/>
              </w:rPr>
              <w:tab/>
            </w:r>
            <w:r w:rsidRPr="00B138F3">
              <w:rPr>
                <w:rFonts w:ascii="GHEA Grapalat" w:hAnsi="GHEA Grapalat"/>
              </w:rPr>
              <w:t>г.</w:t>
            </w:r>
            <w:r w:rsidRPr="00B138F3">
              <w:rPr>
                <w:rStyle w:val="af6"/>
                <w:rFonts w:ascii="GHEA Grapalat" w:hAnsi="GHEA Grapalat"/>
              </w:rPr>
              <w:footnoteReference w:customMarkFollows="1" w:id="7"/>
              <w:t>**</w:t>
            </w:r>
          </w:p>
        </w:tc>
      </w:tr>
    </w:tbl>
    <w:p w14:paraId="78C03DF7" w14:textId="77777777" w:rsidR="000A214C" w:rsidRPr="00B138F3" w:rsidRDefault="000A214C" w:rsidP="000A214C">
      <w:pPr>
        <w:widowControl w:val="0"/>
        <w:spacing w:after="160"/>
        <w:rPr>
          <w:rFonts w:ascii="GHEA Grapalat" w:hAnsi="GHEA Grapalat" w:cs="GHEA Grapalat"/>
          <w:b/>
        </w:rPr>
      </w:pPr>
    </w:p>
    <w:p w14:paraId="02161F1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B2D693" w14:textId="77777777" w:rsidR="000A214C" w:rsidRPr="005001F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58DE817F" w14:textId="77777777" w:rsidR="000A214C" w:rsidRPr="00B138F3" w:rsidRDefault="000A214C" w:rsidP="000A214C">
      <w:pPr>
        <w:widowControl w:val="0"/>
        <w:jc w:val="both"/>
        <w:rPr>
          <w:rFonts w:ascii="GHEA Grapalat" w:hAnsi="GHEA Grapalat"/>
          <w:lang w:val="en-US"/>
        </w:rPr>
      </w:pPr>
      <w:r w:rsidRPr="005001FE">
        <w:rPr>
          <w:rFonts w:ascii="GHEA Grapalat" w:hAnsi="GHEA Grapalat"/>
        </w:rPr>
        <w:t>______________</w:t>
      </w:r>
      <w:r w:rsidRPr="00B138F3">
        <w:rPr>
          <w:rFonts w:ascii="GHEA Grapalat" w:hAnsi="GHEA Grapalat"/>
          <w:lang w:val="en-US"/>
        </w:rPr>
        <w:t>___________________________________________________________</w:t>
      </w:r>
    </w:p>
    <w:p w14:paraId="6B1AC98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DB29C41"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82163D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3FF5305" w14:textId="5000A707"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r>
      <w:r w:rsidRPr="00112265">
        <w:rPr>
          <w:rFonts w:ascii="GHEA Grapalat" w:hAnsi="GHEA Grapalat"/>
          <w:sz w:val="22"/>
          <w:szCs w:val="22"/>
        </w:rPr>
        <w:t>1</w:t>
      </w:r>
      <w:r w:rsidRPr="00112265">
        <w:rPr>
          <w:rFonts w:ascii="GHEA Grapalat" w:hAnsi="GHEA Grapalat"/>
          <w:spacing w:val="-6"/>
          <w:sz w:val="22"/>
          <w:szCs w:val="22"/>
        </w:rPr>
        <w:t>.1.</w:t>
      </w:r>
      <w:r w:rsidRPr="008F64BE">
        <w:rPr>
          <w:rFonts w:ascii="GHEA Grapalat" w:hAnsi="GHEA Grapalat"/>
          <w:spacing w:val="-6"/>
          <w:sz w:val="22"/>
          <w:szCs w:val="22"/>
        </w:rPr>
        <w:tab/>
        <w:t xml:space="preserve">Компания участвует в организованной </w:t>
      </w:r>
      <w:r w:rsidR="00CD2B99" w:rsidRPr="008F64BE">
        <w:rPr>
          <w:rFonts w:ascii="GHEA Grapalat" w:hAnsi="GHEA Grapalat"/>
          <w:spacing w:val="-6"/>
          <w:sz w:val="22"/>
          <w:szCs w:val="22"/>
        </w:rPr>
        <w:t xml:space="preserve"> </w:t>
      </w:r>
      <w:r w:rsidR="008F64BE" w:rsidRPr="008F64BE">
        <w:rPr>
          <w:rFonts w:ascii="GHEA Grapalat" w:hAnsi="GHEA Grapalat"/>
          <w:i/>
        </w:rPr>
        <w:t xml:space="preserve">“ГНКО «Средняя школа имени </w:t>
      </w:r>
      <w:proofErr w:type="spellStart"/>
      <w:r w:rsidR="008F64BE" w:rsidRPr="008F64BE">
        <w:rPr>
          <w:rFonts w:ascii="GHEA Grapalat" w:hAnsi="GHEA Grapalat"/>
          <w:i/>
        </w:rPr>
        <w:t>Джрарата</w:t>
      </w:r>
      <w:proofErr w:type="spellEnd"/>
      <w:r w:rsidR="008F64BE" w:rsidRPr="008F64BE">
        <w:rPr>
          <w:rFonts w:ascii="GHEA Grapalat" w:hAnsi="GHEA Grapalat"/>
          <w:i/>
        </w:rPr>
        <w:t xml:space="preserve"> </w:t>
      </w:r>
      <w:proofErr w:type="spellStart"/>
      <w:r w:rsidR="008F64BE" w:rsidRPr="008F64BE">
        <w:rPr>
          <w:rFonts w:ascii="GHEA Grapalat" w:hAnsi="GHEA Grapalat"/>
          <w:i/>
        </w:rPr>
        <w:t>Татула</w:t>
      </w:r>
      <w:proofErr w:type="spellEnd"/>
      <w:r w:rsidR="008F64BE" w:rsidRPr="008F64BE">
        <w:rPr>
          <w:rFonts w:ascii="GHEA Grapalat" w:hAnsi="GHEA Grapalat"/>
          <w:i/>
        </w:rPr>
        <w:t xml:space="preserve"> </w:t>
      </w:r>
      <w:proofErr w:type="spellStart"/>
      <w:r w:rsidR="008F64BE" w:rsidRPr="008F64BE">
        <w:rPr>
          <w:rFonts w:ascii="GHEA Grapalat" w:hAnsi="GHEA Grapalat"/>
          <w:i/>
        </w:rPr>
        <w:t>Хачатряна</w:t>
      </w:r>
      <w:proofErr w:type="spellEnd"/>
      <w:r w:rsidR="008F64BE" w:rsidRPr="008F64BE">
        <w:rPr>
          <w:rFonts w:ascii="GHEA Grapalat" w:hAnsi="GHEA Grapalat"/>
          <w:i/>
        </w:rPr>
        <w:t xml:space="preserve">», </w:t>
      </w:r>
      <w:r w:rsidRPr="008F64BE">
        <w:rPr>
          <w:rFonts w:ascii="GHEA Grapalat" w:hAnsi="GHEA Grapalat"/>
          <w:spacing w:val="-6"/>
          <w:sz w:val="22"/>
          <w:szCs w:val="22"/>
        </w:rPr>
        <w:t>(далее — Заказчик) процедуре закупок под кодом-</w:t>
      </w:r>
      <w:r w:rsidR="00C151F2" w:rsidRPr="008F64BE">
        <w:rPr>
          <w:rFonts w:ascii="GHEA Grapalat" w:hAnsi="GHEA Grapalat"/>
          <w:spacing w:val="-6"/>
          <w:sz w:val="22"/>
          <w:szCs w:val="22"/>
        </w:rPr>
        <w:t>ԱՄ</w:t>
      </w:r>
      <w:r w:rsidR="008F64BE" w:rsidRPr="008F64BE">
        <w:rPr>
          <w:rFonts w:ascii="GHEA Grapalat" w:hAnsi="GHEA Grapalat"/>
          <w:spacing w:val="-6"/>
          <w:sz w:val="22"/>
          <w:szCs w:val="22"/>
          <w:lang w:val="hy-AM"/>
        </w:rPr>
        <w:t>Ջ</w:t>
      </w:r>
      <w:r w:rsidR="00C151F2" w:rsidRPr="008F64BE">
        <w:rPr>
          <w:rFonts w:ascii="GHEA Grapalat" w:hAnsi="GHEA Grapalat"/>
          <w:spacing w:val="-6"/>
          <w:sz w:val="22"/>
          <w:szCs w:val="22"/>
        </w:rPr>
        <w:t>ՄԴ-ՀՄԱԾՁԲ-2026/01</w:t>
      </w:r>
      <w:r w:rsidR="003E4E11" w:rsidRPr="008F64BE">
        <w:rPr>
          <w:rFonts w:ascii="GHEA Grapalat" w:hAnsi="GHEA Grapalat"/>
        </w:rPr>
        <w:t xml:space="preserve"> </w:t>
      </w:r>
      <w:r w:rsidRPr="008F64BE">
        <w:rPr>
          <w:rFonts w:ascii="GHEA Grapalat" w:hAnsi="GHEA Grapalat"/>
        </w:rPr>
        <w:t>.</w:t>
      </w:r>
    </w:p>
    <w:p w14:paraId="3520B797" w14:textId="77777777" w:rsidR="000A214C" w:rsidRPr="00B138F3" w:rsidRDefault="000A214C" w:rsidP="000A214C">
      <w:pPr>
        <w:rPr>
          <w:rFonts w:ascii="GHEA Grapalat" w:hAnsi="GHEA Grapalat"/>
        </w:rPr>
      </w:pPr>
      <w:r w:rsidRPr="00B138F3">
        <w:rPr>
          <w:rFonts w:ascii="GHEA Grapalat" w:hAnsi="GHEA Grapalat"/>
        </w:rPr>
        <w:br w:type="page"/>
      </w:r>
    </w:p>
    <w:p w14:paraId="432FEE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0D7CC0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11BA56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48F643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0410D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0785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2AB17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8B1108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BD4812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0F8EF43F" w14:textId="2E8689B7" w:rsidR="000A214C" w:rsidRPr="00B138F3" w:rsidRDefault="000A214C" w:rsidP="008F64B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w:t>
      </w:r>
      <w:r w:rsidRPr="00B138F3">
        <w:rPr>
          <w:rFonts w:ascii="GHEA Grapalat" w:hAnsi="GHEA Grapalat"/>
        </w:rPr>
        <w:lastRenderedPageBreak/>
        <w:t>платежного требования должен в письменной форме уведомить Заказчика.</w:t>
      </w:r>
    </w:p>
    <w:p w14:paraId="7A3CCA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94404E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17E0125"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9FEA463"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8F529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43350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D56461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CC3740"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27069F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9F03A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85BD0F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6D8A6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62402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398E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64E42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4D3A7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4C8048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863669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863B91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4638000" w14:textId="497F2A4C" w:rsidR="005001FE" w:rsidRPr="006F1605" w:rsidRDefault="000A214C" w:rsidP="008F64BE">
      <w:pPr>
        <w:widowControl w:val="0"/>
        <w:spacing w:after="160"/>
        <w:ind w:right="4250"/>
        <w:jc w:val="center"/>
        <w:rPr>
          <w:rFonts w:ascii="GHEA Grapalat" w:hAnsi="GHEA Grapalat"/>
          <w:vertAlign w:val="superscript"/>
        </w:rPr>
      </w:pPr>
      <w:r w:rsidRPr="00B138F3">
        <w:rPr>
          <w:rFonts w:ascii="GHEA Grapalat" w:hAnsi="GHEA Grapalat"/>
          <w:vertAlign w:val="superscript"/>
        </w:rPr>
        <w:t xml:space="preserve">имя, фамилия и подпись директора </w:t>
      </w:r>
      <w:proofErr w:type="spellStart"/>
      <w:r w:rsidRPr="00B138F3">
        <w:rPr>
          <w:rFonts w:ascii="GHEA Grapalat" w:hAnsi="GHEA Grapalat"/>
          <w:vertAlign w:val="superscript"/>
        </w:rPr>
        <w:t>компани</w:t>
      </w:r>
      <w:proofErr w:type="spellEnd"/>
    </w:p>
    <w:p w14:paraId="08325A11"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6E4AAD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7AE67"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D0F85D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7088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5CB6147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ECF5E"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3118FB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B6E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95774A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3CB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9C164F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3716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0AB18C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4C141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32DC586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1ADF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C4631" w:rsidRPr="00B138F3" w14:paraId="7D2F03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38B971" w14:textId="03023031"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Pr="003E4E11">
              <w:rPr>
                <w:rFonts w:ascii="GHEA Grapalat" w:hAnsi="GHEA Grapalat"/>
              </w:rPr>
              <w:t xml:space="preserve"> </w:t>
            </w:r>
            <w:r>
              <w:rPr>
                <w:rFonts w:ascii="GHEA Grapalat" w:hAnsi="GHEA Grapalat"/>
              </w:rPr>
              <w:t xml:space="preserve">  </w:t>
            </w:r>
            <w:r w:rsidR="008F64BE" w:rsidRPr="00C151F2">
              <w:rPr>
                <w:rFonts w:ascii="GHEA Grapalat" w:hAnsi="GHEA Grapalat"/>
                <w:i/>
              </w:rPr>
              <w:t>“</w:t>
            </w:r>
            <w:r w:rsidR="008F64BE" w:rsidRPr="0060744D">
              <w:rPr>
                <w:rFonts w:ascii="GHEA Grapalat" w:hAnsi="GHEA Grapalat"/>
                <w:i/>
              </w:rPr>
              <w:t xml:space="preserve">ГНКО «Средняя школа имени </w:t>
            </w:r>
            <w:proofErr w:type="spellStart"/>
            <w:r w:rsidR="008F64BE" w:rsidRPr="0060744D">
              <w:rPr>
                <w:rFonts w:ascii="GHEA Grapalat" w:hAnsi="GHEA Grapalat"/>
                <w:i/>
              </w:rPr>
              <w:t>Джрарата</w:t>
            </w:r>
            <w:proofErr w:type="spellEnd"/>
            <w:r w:rsidR="008F64BE" w:rsidRPr="0060744D">
              <w:rPr>
                <w:rFonts w:ascii="GHEA Grapalat" w:hAnsi="GHEA Grapalat"/>
                <w:i/>
              </w:rPr>
              <w:t xml:space="preserve"> </w:t>
            </w:r>
            <w:proofErr w:type="spellStart"/>
            <w:r w:rsidR="008F64BE" w:rsidRPr="0060744D">
              <w:rPr>
                <w:rFonts w:ascii="GHEA Grapalat" w:hAnsi="GHEA Grapalat"/>
                <w:i/>
              </w:rPr>
              <w:t>Татула</w:t>
            </w:r>
            <w:proofErr w:type="spellEnd"/>
            <w:r w:rsidR="008F64BE" w:rsidRPr="0060744D">
              <w:rPr>
                <w:rFonts w:ascii="GHEA Grapalat" w:hAnsi="GHEA Grapalat"/>
                <w:i/>
              </w:rPr>
              <w:t xml:space="preserve"> </w:t>
            </w:r>
            <w:proofErr w:type="spellStart"/>
            <w:r w:rsidR="008F64BE" w:rsidRPr="0060744D">
              <w:rPr>
                <w:rFonts w:ascii="GHEA Grapalat" w:hAnsi="GHEA Grapalat"/>
                <w:i/>
              </w:rPr>
              <w:t>Хачатряна</w:t>
            </w:r>
            <w:proofErr w:type="spellEnd"/>
            <w:r w:rsidR="008F64BE" w:rsidRPr="0060744D">
              <w:rPr>
                <w:rFonts w:ascii="GHEA Grapalat" w:hAnsi="GHEA Grapalat"/>
                <w:i/>
              </w:rPr>
              <w:t>»,</w:t>
            </w:r>
          </w:p>
        </w:tc>
      </w:tr>
      <w:tr w:rsidR="008C4631" w:rsidRPr="00B138F3" w14:paraId="47CE973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AFC52" w14:textId="4B4ED377"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C151F2" w:rsidRPr="00B138F3" w14:paraId="0F3A76E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6F52" w14:textId="41677C54" w:rsidR="00C151F2" w:rsidRPr="000C616F" w:rsidRDefault="00C151F2" w:rsidP="00C151F2">
            <w:pPr>
              <w:widowControl w:val="0"/>
              <w:tabs>
                <w:tab w:val="left" w:pos="855"/>
              </w:tabs>
              <w:spacing w:after="160"/>
              <w:ind w:left="360"/>
              <w:rPr>
                <w:rFonts w:ascii="GHEA Grapalat" w:hAnsi="GHEA Grapalat"/>
              </w:rPr>
            </w:pPr>
            <w:r w:rsidRPr="00140186">
              <w:rPr>
                <w:rFonts w:ascii="GHEA Grapalat" w:hAnsi="GHEA Grapalat"/>
              </w:rPr>
              <w:t>11.</w:t>
            </w:r>
            <w:r w:rsidRPr="00140186">
              <w:rPr>
                <w:rFonts w:ascii="GHEA Grapalat" w:hAnsi="GHEA Grapalat"/>
              </w:rPr>
              <w:tab/>
              <w:t>УНН бенефициара:</w:t>
            </w:r>
            <w:r w:rsidRPr="000E5982">
              <w:rPr>
                <w:rFonts w:ascii="GHEA Grapalat" w:hAnsi="GHEA Grapalat" w:cs="Arial"/>
                <w:sz w:val="20"/>
                <w:szCs w:val="20"/>
              </w:rPr>
              <w:t xml:space="preserve"> </w:t>
            </w:r>
            <w:r>
              <w:rPr>
                <w:rFonts w:ascii="GHEA Grapalat" w:hAnsi="GHEA Grapalat"/>
                <w:color w:val="222222"/>
                <w:sz w:val="20"/>
                <w:szCs w:val="20"/>
                <w:shd w:val="clear" w:color="auto" w:fill="FFFFFF"/>
              </w:rPr>
              <w:t xml:space="preserve"> </w:t>
            </w:r>
            <w:r w:rsidR="008F64BE">
              <w:rPr>
                <w:rFonts w:ascii="GHEA Grapalat" w:hAnsi="GHEA Grapalat"/>
                <w:color w:val="222222"/>
                <w:sz w:val="20"/>
                <w:szCs w:val="20"/>
                <w:shd w:val="clear" w:color="auto" w:fill="FFFFFF"/>
                <w:lang w:val="hy-AM"/>
              </w:rPr>
              <w:t>04707677</w:t>
            </w:r>
          </w:p>
        </w:tc>
      </w:tr>
      <w:tr w:rsidR="00C151F2" w:rsidRPr="00B138F3" w14:paraId="548935D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14FA4" w14:textId="44476D96" w:rsidR="00C151F2" w:rsidRPr="00140186" w:rsidRDefault="00C151F2" w:rsidP="00C151F2">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C151F2" w:rsidRPr="00B138F3" w14:paraId="6BED4C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3958F" w14:textId="46CB4992" w:rsidR="00C151F2" w:rsidRPr="000C616F" w:rsidRDefault="00C151F2" w:rsidP="00C151F2">
            <w:pPr>
              <w:widowControl w:val="0"/>
              <w:tabs>
                <w:tab w:val="left" w:pos="855"/>
              </w:tabs>
              <w:spacing w:after="160"/>
              <w:ind w:left="360"/>
              <w:rPr>
                <w:rFonts w:ascii="GHEA Grapalat" w:hAnsi="GHEA Grapalat"/>
              </w:rPr>
            </w:pPr>
            <w:r w:rsidRPr="00140186">
              <w:rPr>
                <w:rFonts w:ascii="GHEA Grapalat" w:hAnsi="GHEA Grapalat"/>
              </w:rPr>
              <w:t>13.</w:t>
            </w:r>
            <w:r w:rsidRPr="00140186">
              <w:rPr>
                <w:rFonts w:ascii="GHEA Grapalat" w:hAnsi="GHEA Grapalat"/>
              </w:rPr>
              <w:tab/>
              <w:t>Номер счета бенефициара (</w:t>
            </w:r>
            <w:proofErr w:type="spellStart"/>
            <w:r w:rsidRPr="00140186">
              <w:rPr>
                <w:rFonts w:ascii="GHEA Grapalat" w:hAnsi="GHEA Grapalat"/>
              </w:rPr>
              <w:t>сч</w:t>
            </w:r>
            <w:proofErr w:type="spellEnd"/>
            <w:r w:rsidRPr="00140186">
              <w:rPr>
                <w:rFonts w:ascii="GHEA Grapalat" w:hAnsi="GHEA Grapalat"/>
              </w:rPr>
              <w:t>.№)</w:t>
            </w:r>
            <w:r w:rsidRPr="00140186">
              <w:rPr>
                <w:rFonts w:ascii="GHEA Grapalat" w:hAnsi="GHEA Grapalat"/>
                <w:lang w:val="en-US"/>
              </w:rPr>
              <w:t xml:space="preserve"> </w:t>
            </w:r>
            <w:r>
              <w:rPr>
                <w:rFonts w:ascii="GHEA Grapalat" w:hAnsi="GHEA Grapalat"/>
                <w:color w:val="222222"/>
                <w:sz w:val="20"/>
                <w:szCs w:val="20"/>
                <w:shd w:val="clear" w:color="auto" w:fill="FFFFFF"/>
              </w:rPr>
              <w:t xml:space="preserve"> </w:t>
            </w:r>
            <w:r w:rsidR="008F64BE" w:rsidRPr="00F902C7">
              <w:rPr>
                <w:rFonts w:ascii="GHEA Grapalat" w:hAnsi="GHEA Grapalat"/>
                <w:sz w:val="20"/>
                <w:szCs w:val="20"/>
                <w:lang w:val="hy-AM"/>
              </w:rPr>
              <w:t xml:space="preserve"> 900328000048</w:t>
            </w:r>
          </w:p>
        </w:tc>
      </w:tr>
      <w:tr w:rsidR="005001FE" w:rsidRPr="00B138F3" w14:paraId="02E36EB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10F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0E0A2A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C0B0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4E5250E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CC299"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253A460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7A32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001FE" w:rsidRPr="00B138F3" w14:paraId="095C514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79DBC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39E68BC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5EFA0"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1CA2D980"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B259"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70BF749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7EBCD2"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F1E9C67" w14:textId="77777777" w:rsidR="005001FE" w:rsidRPr="00B138F3" w:rsidRDefault="005001FE" w:rsidP="005001FE">
            <w:pPr>
              <w:widowControl w:val="0"/>
              <w:spacing w:after="160"/>
              <w:rPr>
                <w:rFonts w:ascii="GHEA Grapalat" w:hAnsi="GHEA Grapalat" w:cs="Sylfaen"/>
              </w:rPr>
            </w:pPr>
          </w:p>
          <w:p w14:paraId="64630CA2"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46E88E4C" w14:textId="77777777" w:rsidR="005001FE" w:rsidRPr="00B138F3" w:rsidRDefault="005001FE" w:rsidP="005001FE">
            <w:pPr>
              <w:widowControl w:val="0"/>
              <w:spacing w:after="160"/>
              <w:rPr>
                <w:rFonts w:ascii="GHEA Grapalat" w:hAnsi="GHEA Grapalat" w:cs="Sylfaen"/>
              </w:rPr>
            </w:pPr>
          </w:p>
          <w:p w14:paraId="62A7E594"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E1F5527" w14:textId="77777777" w:rsidR="005001FE" w:rsidRPr="00B138F3" w:rsidRDefault="005001FE" w:rsidP="005001FE">
            <w:pPr>
              <w:widowControl w:val="0"/>
              <w:spacing w:after="160"/>
              <w:rPr>
                <w:rFonts w:ascii="GHEA Grapalat" w:hAnsi="GHEA Grapalat" w:cs="Sylfaen"/>
              </w:rPr>
            </w:pPr>
          </w:p>
          <w:p w14:paraId="731292B4"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2A9305EB"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56CC08"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DDE2992" w14:textId="77777777" w:rsidR="005001FE" w:rsidRPr="00B138F3" w:rsidRDefault="005001FE" w:rsidP="005001FE">
            <w:pPr>
              <w:widowControl w:val="0"/>
              <w:spacing w:after="160"/>
              <w:rPr>
                <w:rFonts w:ascii="GHEA Grapalat" w:hAnsi="GHEA Grapalat" w:cs="Sylfaen"/>
              </w:rPr>
            </w:pPr>
          </w:p>
          <w:p w14:paraId="5EED97A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BDF1AA2" w14:textId="77777777" w:rsidR="005001FE" w:rsidRPr="00B138F3" w:rsidRDefault="005001FE" w:rsidP="005001FE">
            <w:pPr>
              <w:widowControl w:val="0"/>
              <w:spacing w:after="160"/>
              <w:jc w:val="right"/>
              <w:rPr>
                <w:rFonts w:ascii="GHEA Grapalat" w:hAnsi="GHEA Grapalat" w:cs="Tahoma"/>
              </w:rPr>
            </w:pPr>
          </w:p>
          <w:p w14:paraId="190DB190"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3D61ACB1" w14:textId="77777777" w:rsidR="005001FE" w:rsidRPr="00B138F3" w:rsidRDefault="005001FE" w:rsidP="005001FE">
            <w:pPr>
              <w:widowControl w:val="0"/>
              <w:spacing w:after="160"/>
              <w:rPr>
                <w:rFonts w:ascii="GHEA Grapalat" w:hAnsi="GHEA Grapalat" w:cs="Sylfaen"/>
              </w:rPr>
            </w:pPr>
          </w:p>
          <w:p w14:paraId="672AD1CC"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5001FE" w:rsidRPr="00B138F3" w14:paraId="70BAD61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BE8E43A"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0886C66" w14:textId="77777777" w:rsidR="005001FE" w:rsidRPr="00B138F3" w:rsidRDefault="005001FE" w:rsidP="005001FE">
            <w:pPr>
              <w:widowControl w:val="0"/>
              <w:spacing w:after="160"/>
              <w:rPr>
                <w:rFonts w:ascii="GHEA Grapalat" w:hAnsi="GHEA Grapalat"/>
              </w:rPr>
            </w:pPr>
          </w:p>
          <w:p w14:paraId="7CB34B1C"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05556B02"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F6ECB1" w14:textId="77777777" w:rsidR="005001FE" w:rsidRPr="00B138F3" w:rsidRDefault="005001FE" w:rsidP="005001FE">
            <w:pPr>
              <w:widowControl w:val="0"/>
              <w:spacing w:after="160"/>
              <w:rPr>
                <w:rFonts w:ascii="GHEA Grapalat" w:hAnsi="GHEA Grapalat" w:cs="Tahoma"/>
              </w:rPr>
            </w:pPr>
          </w:p>
          <w:p w14:paraId="73E30848"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C1A505"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AE49C31" w14:textId="77777777" w:rsidR="005001FE" w:rsidRPr="00B138F3" w:rsidRDefault="005001FE" w:rsidP="005001FE">
            <w:pPr>
              <w:widowControl w:val="0"/>
              <w:spacing w:after="160"/>
              <w:rPr>
                <w:rFonts w:ascii="GHEA Grapalat" w:hAnsi="GHEA Grapalat" w:cs="Tahoma"/>
              </w:rPr>
            </w:pPr>
          </w:p>
          <w:p w14:paraId="7F48C270"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5583D3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5308067" w14:textId="77777777" w:rsidR="005001FE" w:rsidRPr="00B138F3" w:rsidRDefault="005001FE" w:rsidP="005001FE">
            <w:pPr>
              <w:widowControl w:val="0"/>
              <w:spacing w:after="160"/>
              <w:rPr>
                <w:rFonts w:ascii="GHEA Grapalat" w:hAnsi="GHEA Grapalat" w:cs="Arial"/>
              </w:rPr>
            </w:pPr>
          </w:p>
        </w:tc>
      </w:tr>
      <w:tr w:rsidR="005001FE" w:rsidRPr="00B138F3" w14:paraId="5C3CD2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B34489"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A590712" w14:textId="77777777" w:rsidR="005001FE" w:rsidRPr="00B138F3" w:rsidRDefault="005001FE" w:rsidP="005001FE">
            <w:pPr>
              <w:widowControl w:val="0"/>
              <w:spacing w:after="160"/>
              <w:rPr>
                <w:rFonts w:ascii="GHEA Grapalat" w:hAnsi="GHEA Grapalat" w:cs="Sylfaen"/>
              </w:rPr>
            </w:pPr>
          </w:p>
          <w:p w14:paraId="24712C6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C27192"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28BC04F" w14:textId="77777777" w:rsidR="005001FE" w:rsidRPr="00B138F3" w:rsidRDefault="005001FE" w:rsidP="005001FE">
            <w:pPr>
              <w:widowControl w:val="0"/>
              <w:spacing w:after="160"/>
              <w:rPr>
                <w:rFonts w:ascii="GHEA Grapalat" w:hAnsi="GHEA Grapalat"/>
              </w:rPr>
            </w:pPr>
          </w:p>
          <w:p w14:paraId="565D817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4674684" w14:textId="77777777" w:rsidR="00E752B6" w:rsidRPr="00B138F3" w:rsidRDefault="00E752B6" w:rsidP="00E752B6">
      <w:pPr>
        <w:widowControl w:val="0"/>
        <w:spacing w:after="160"/>
        <w:jc w:val="center"/>
        <w:rPr>
          <w:rFonts w:ascii="GHEA Grapalat" w:hAnsi="GHEA Grapalat" w:cs="Sylfaen"/>
        </w:rPr>
      </w:pPr>
    </w:p>
    <w:p w14:paraId="29090C1F" w14:textId="77777777" w:rsidR="00E752B6" w:rsidRPr="00E752B6" w:rsidRDefault="00E752B6" w:rsidP="00BE2572">
      <w:pPr>
        <w:rPr>
          <w:rFonts w:ascii="GHEA Grapalat" w:hAnsi="GHEA Grapalat" w:cs="Sylfaen"/>
        </w:rPr>
      </w:pPr>
    </w:p>
    <w:p w14:paraId="5B22D6C1" w14:textId="77777777" w:rsidR="00E752B6" w:rsidRDefault="00E752B6" w:rsidP="00BE2572">
      <w:pPr>
        <w:rPr>
          <w:rFonts w:ascii="GHEA Grapalat" w:hAnsi="GHEA Grapalat" w:cs="Sylfaen"/>
          <w:lang w:val="hy-AM"/>
        </w:rPr>
      </w:pPr>
    </w:p>
    <w:p w14:paraId="62958D9E" w14:textId="77777777" w:rsidR="00E752B6" w:rsidRDefault="00E752B6" w:rsidP="00BE2572">
      <w:pPr>
        <w:rPr>
          <w:rFonts w:ascii="GHEA Grapalat" w:hAnsi="GHEA Grapalat" w:cs="Sylfaen"/>
          <w:lang w:val="hy-AM"/>
        </w:rPr>
      </w:pPr>
    </w:p>
    <w:p w14:paraId="1E66C8A2" w14:textId="77777777" w:rsidR="00E752B6" w:rsidRDefault="00E752B6" w:rsidP="00BE2572">
      <w:pPr>
        <w:rPr>
          <w:rFonts w:ascii="GHEA Grapalat" w:hAnsi="GHEA Grapalat" w:cs="Sylfaen"/>
          <w:lang w:val="hy-AM"/>
        </w:rPr>
      </w:pPr>
    </w:p>
    <w:p w14:paraId="682BA758" w14:textId="77777777" w:rsidR="00E752B6" w:rsidRDefault="00E752B6" w:rsidP="00BE2572">
      <w:pPr>
        <w:rPr>
          <w:rFonts w:ascii="GHEA Grapalat" w:hAnsi="GHEA Grapalat" w:cs="Sylfaen"/>
          <w:lang w:val="hy-AM"/>
        </w:rPr>
      </w:pPr>
    </w:p>
    <w:p w14:paraId="6DBFD985" w14:textId="77777777" w:rsidR="00E752B6" w:rsidRDefault="00E752B6" w:rsidP="00BE2572">
      <w:pPr>
        <w:rPr>
          <w:rFonts w:ascii="GHEA Grapalat" w:hAnsi="GHEA Grapalat" w:cs="Sylfaen"/>
          <w:lang w:val="hy-AM"/>
        </w:rPr>
      </w:pPr>
    </w:p>
    <w:p w14:paraId="7408BB80" w14:textId="77777777" w:rsidR="00E752B6" w:rsidRDefault="00E752B6" w:rsidP="00BE2572">
      <w:pPr>
        <w:rPr>
          <w:rFonts w:ascii="GHEA Grapalat" w:hAnsi="GHEA Grapalat" w:cs="Sylfaen"/>
          <w:lang w:val="hy-AM"/>
        </w:rPr>
      </w:pPr>
    </w:p>
    <w:p w14:paraId="0E0E04D4" w14:textId="77777777" w:rsidR="00E752B6" w:rsidRDefault="00E752B6" w:rsidP="00BE2572">
      <w:pPr>
        <w:rPr>
          <w:rFonts w:ascii="GHEA Grapalat" w:hAnsi="GHEA Grapalat" w:cs="Sylfaen"/>
          <w:lang w:val="hy-AM"/>
        </w:rPr>
      </w:pPr>
    </w:p>
    <w:p w14:paraId="4ADBFF13" w14:textId="77777777" w:rsidR="00E752B6" w:rsidRDefault="00E752B6" w:rsidP="00BE2572">
      <w:pPr>
        <w:rPr>
          <w:rFonts w:ascii="GHEA Grapalat" w:hAnsi="GHEA Grapalat" w:cs="Sylfaen"/>
          <w:lang w:val="hy-AM"/>
        </w:rPr>
      </w:pPr>
    </w:p>
    <w:p w14:paraId="74D54F5F" w14:textId="77777777" w:rsidR="00E752B6" w:rsidRDefault="00E752B6" w:rsidP="00BE2572">
      <w:pPr>
        <w:rPr>
          <w:rFonts w:ascii="GHEA Grapalat" w:hAnsi="GHEA Grapalat" w:cs="Sylfaen"/>
          <w:lang w:val="hy-AM"/>
        </w:rPr>
      </w:pPr>
    </w:p>
    <w:p w14:paraId="3652D6B0" w14:textId="77777777" w:rsidR="00E752B6" w:rsidRDefault="00E752B6" w:rsidP="00BE2572">
      <w:pPr>
        <w:rPr>
          <w:rFonts w:ascii="GHEA Grapalat" w:hAnsi="GHEA Grapalat" w:cs="Sylfaen"/>
          <w:lang w:val="hy-AM"/>
        </w:rPr>
      </w:pPr>
    </w:p>
    <w:p w14:paraId="2302FC6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49A96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99DA85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540AD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FF7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6C5D2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E1D70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A65480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896B7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EBB6B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CDCDE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F6099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7E3AB3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2BC5E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34878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1488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B83C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0E7BD1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4D116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A1D9F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B7F5F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AD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E318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3A2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BA4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20A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73F73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C43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4942F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79BA3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E78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8CCA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BFEF9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D00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D1A6F65"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3057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B78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60A8F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3E8E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690A6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B6C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E7D9D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FEF2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395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A460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92835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F6615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1C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02B1E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4284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946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3CD2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92D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A5A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191B0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2133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C363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6E6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885E4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1075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D00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F7F6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ABFC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1ED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F77F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E9D8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EC1D3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A70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478D4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A7C5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50D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BAF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A6C7B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96FB7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1CE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7F7B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BAE8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445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7473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5838B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AD51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8A1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8986C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A8BA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D71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A67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0DBA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50F8F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44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C95D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50C7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64D1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BE32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91A2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1628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28C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3FE33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181B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16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525F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624E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602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577FA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D6A4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F0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0675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2DC4C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C4B2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433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DC49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F1DD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86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A319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0E0A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40B6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22A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0F87E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0E76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925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8CB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9458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170FC7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0F4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20CA85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47FB7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F2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4C9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8E47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6CF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A201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851B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47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7C24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CB9BF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92A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FBB85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0CF7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8DB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8C0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F132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76DE8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22719"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D2A3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BE1DD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0A2A1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7FD0839"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1314D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66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11C3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B4B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54604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A2A76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282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0863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D851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2AA6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8906D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454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E3A5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3F23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358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67BF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41A2F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BA65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0576D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6CE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6B236D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3A4E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FFD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0BDC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A0AA6A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A83B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2040C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33101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C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28BC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87A3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28D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CD51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C0CA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CEC1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D9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72F68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CF04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A56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FA5C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7C67E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50070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635C9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A1A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808CE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EA42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327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4640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14776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A5B34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2A0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50A2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7F97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22D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0525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790FA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74DD4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F1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479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53FD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6C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A488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259EE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0A1C3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3EF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A02B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BA731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2A93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777E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3AAA3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07FF4C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0C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13B15F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BA2E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922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DBE0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2EB26D"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5E020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EA0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2B2EF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AA5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3F4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53E6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C03C90" w14:textId="77777777" w:rsidR="00BE2572" w:rsidRPr="00B138F3" w:rsidRDefault="00BE2572" w:rsidP="000745BE">
            <w:pPr>
              <w:widowControl w:val="0"/>
              <w:spacing w:after="120"/>
              <w:jc w:val="center"/>
              <w:rPr>
                <w:rFonts w:ascii="GHEA Grapalat" w:hAnsi="GHEA Grapalat"/>
                <w:sz w:val="18"/>
                <w:szCs w:val="18"/>
              </w:rPr>
            </w:pPr>
          </w:p>
        </w:tc>
      </w:tr>
    </w:tbl>
    <w:p w14:paraId="624CA811" w14:textId="77777777" w:rsidR="00BE2572" w:rsidRPr="00B138F3" w:rsidRDefault="00BE2572" w:rsidP="00BE2572">
      <w:pPr>
        <w:widowControl w:val="0"/>
        <w:spacing w:after="160"/>
        <w:ind w:left="567" w:right="565"/>
        <w:jc w:val="center"/>
        <w:rPr>
          <w:rFonts w:ascii="GHEA Grapalat" w:hAnsi="GHEA Grapalat"/>
          <w:b/>
        </w:rPr>
      </w:pPr>
    </w:p>
    <w:p w14:paraId="31D889E4" w14:textId="77777777" w:rsidR="00BE2572" w:rsidRPr="00B138F3" w:rsidRDefault="00BE2572" w:rsidP="00BE2572">
      <w:pPr>
        <w:widowControl w:val="0"/>
        <w:spacing w:after="160"/>
        <w:ind w:left="567" w:right="565"/>
        <w:jc w:val="center"/>
        <w:rPr>
          <w:rFonts w:ascii="GHEA Grapalat" w:hAnsi="GHEA Grapalat"/>
          <w:b/>
        </w:rPr>
      </w:pPr>
    </w:p>
    <w:p w14:paraId="5B2EB104" w14:textId="77777777" w:rsidR="00BE2572" w:rsidRPr="00B138F3" w:rsidRDefault="00BE2572" w:rsidP="00BE2572">
      <w:pPr>
        <w:widowControl w:val="0"/>
        <w:spacing w:after="160"/>
        <w:ind w:left="567" w:right="565"/>
        <w:jc w:val="center"/>
        <w:rPr>
          <w:rFonts w:ascii="GHEA Grapalat" w:hAnsi="GHEA Grapalat"/>
          <w:b/>
        </w:rPr>
      </w:pPr>
    </w:p>
    <w:p w14:paraId="2949C158" w14:textId="77777777" w:rsidR="00BE2572" w:rsidRPr="00B138F3" w:rsidRDefault="00BE2572" w:rsidP="00BE2572">
      <w:pPr>
        <w:widowControl w:val="0"/>
        <w:spacing w:after="160"/>
        <w:ind w:left="567" w:right="565"/>
        <w:jc w:val="center"/>
        <w:rPr>
          <w:rFonts w:ascii="GHEA Grapalat" w:hAnsi="GHEA Grapalat"/>
          <w:b/>
        </w:rPr>
      </w:pPr>
    </w:p>
    <w:p w14:paraId="0D8B0D1C" w14:textId="77777777" w:rsidR="00BE2572" w:rsidRPr="00B138F3" w:rsidRDefault="00BE2572" w:rsidP="00BE2572">
      <w:pPr>
        <w:widowControl w:val="0"/>
        <w:spacing w:after="160"/>
        <w:ind w:left="567" w:right="565"/>
        <w:jc w:val="center"/>
        <w:rPr>
          <w:rFonts w:ascii="GHEA Grapalat" w:hAnsi="GHEA Grapalat"/>
          <w:b/>
        </w:rPr>
      </w:pPr>
    </w:p>
    <w:p w14:paraId="2A82B13B" w14:textId="77777777" w:rsidR="00BE2572" w:rsidRPr="00B138F3" w:rsidRDefault="00BE2572" w:rsidP="00BE2572">
      <w:pPr>
        <w:widowControl w:val="0"/>
        <w:spacing w:after="160"/>
        <w:ind w:left="567" w:right="565"/>
        <w:jc w:val="center"/>
        <w:rPr>
          <w:rFonts w:ascii="GHEA Grapalat" w:hAnsi="GHEA Grapalat"/>
          <w:b/>
        </w:rPr>
      </w:pPr>
    </w:p>
    <w:p w14:paraId="72D5F7E7" w14:textId="77777777" w:rsidR="00BE2572" w:rsidRPr="00B138F3" w:rsidRDefault="00BE2572" w:rsidP="00BE2572">
      <w:pPr>
        <w:widowControl w:val="0"/>
        <w:spacing w:after="160"/>
        <w:ind w:left="567" w:right="565"/>
        <w:jc w:val="center"/>
        <w:rPr>
          <w:rFonts w:ascii="GHEA Grapalat" w:hAnsi="GHEA Grapalat"/>
          <w:b/>
        </w:rPr>
      </w:pPr>
    </w:p>
    <w:p w14:paraId="15944019" w14:textId="77777777" w:rsidR="00BE2572" w:rsidRPr="00B138F3" w:rsidRDefault="00BE2572" w:rsidP="00BE2572">
      <w:pPr>
        <w:widowControl w:val="0"/>
        <w:spacing w:after="160"/>
        <w:ind w:left="567" w:right="565"/>
        <w:jc w:val="center"/>
        <w:rPr>
          <w:rFonts w:ascii="GHEA Grapalat" w:hAnsi="GHEA Grapalat"/>
          <w:b/>
        </w:rPr>
      </w:pPr>
    </w:p>
    <w:p w14:paraId="736BB733" w14:textId="77777777" w:rsidR="00BE2572" w:rsidRPr="00B138F3" w:rsidRDefault="00BE2572" w:rsidP="00BE2572">
      <w:pPr>
        <w:widowControl w:val="0"/>
        <w:spacing w:after="160"/>
        <w:ind w:left="567" w:right="565"/>
        <w:jc w:val="center"/>
        <w:rPr>
          <w:rFonts w:ascii="GHEA Grapalat" w:hAnsi="GHEA Grapalat"/>
          <w:b/>
        </w:rPr>
      </w:pPr>
    </w:p>
    <w:p w14:paraId="0660219B" w14:textId="77777777" w:rsidR="00BE2572" w:rsidRPr="00B138F3" w:rsidRDefault="00BE2572" w:rsidP="00BE2572">
      <w:pPr>
        <w:widowControl w:val="0"/>
        <w:spacing w:after="160"/>
        <w:ind w:left="567" w:right="565"/>
        <w:jc w:val="center"/>
        <w:rPr>
          <w:rFonts w:ascii="GHEA Grapalat" w:hAnsi="GHEA Grapalat"/>
          <w:b/>
        </w:rPr>
      </w:pPr>
    </w:p>
    <w:p w14:paraId="30F5F760"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71FDCF6"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C6CC752" w14:textId="5417C4F1"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Pr="008C4631">
        <w:rPr>
          <w:rFonts w:ascii="GHEA Grapalat" w:hAnsi="GHEA Grapalat"/>
          <w:b/>
          <w:sz w:val="24"/>
          <w:szCs w:val="24"/>
        </w:rPr>
        <w:br/>
      </w:r>
      <w:r>
        <w:rPr>
          <w:rFonts w:ascii="GHEA Grapalat" w:hAnsi="GHEA Grapalat"/>
          <w:b/>
          <w:sz w:val="24"/>
          <w:szCs w:val="24"/>
        </w:rPr>
        <w:t xml:space="preserve">под кодом </w:t>
      </w:r>
      <w:r w:rsidR="00C151F2">
        <w:rPr>
          <w:rFonts w:ascii="GHEA Grapalat" w:hAnsi="GHEA Grapalat"/>
          <w:b/>
          <w:sz w:val="24"/>
          <w:szCs w:val="24"/>
        </w:rPr>
        <w:t>ԱՄ</w:t>
      </w:r>
      <w:r w:rsidR="008F64BE">
        <w:rPr>
          <w:rFonts w:ascii="GHEA Grapalat" w:hAnsi="GHEA Grapalat"/>
          <w:b/>
          <w:sz w:val="24"/>
          <w:szCs w:val="24"/>
          <w:lang w:val="hy-AM"/>
        </w:rPr>
        <w:t>Ջ</w:t>
      </w:r>
      <w:r w:rsidR="00C151F2">
        <w:rPr>
          <w:rFonts w:ascii="GHEA Grapalat" w:hAnsi="GHEA Grapalat"/>
          <w:b/>
          <w:sz w:val="24"/>
          <w:szCs w:val="24"/>
        </w:rPr>
        <w:t>ՄԴ-ՀՄԱԾՁԲ-2026/01</w:t>
      </w:r>
      <w:r w:rsidR="003E4E11" w:rsidRPr="003E4E11">
        <w:rPr>
          <w:rFonts w:ascii="GHEA Grapalat" w:hAnsi="GHEA Grapalat"/>
          <w:i/>
        </w:rPr>
        <w:t xml:space="preserve"> </w:t>
      </w:r>
    </w:p>
    <w:p w14:paraId="04277B98" w14:textId="77777777" w:rsidR="003B2F27" w:rsidRPr="00AD29CE" w:rsidRDefault="003B2F27" w:rsidP="003B2F27">
      <w:pPr>
        <w:widowControl w:val="0"/>
        <w:spacing w:after="160" w:line="360" w:lineRule="auto"/>
        <w:jc w:val="right"/>
        <w:rPr>
          <w:rFonts w:ascii="GHEA Grapalat" w:hAnsi="GHEA Grapalat"/>
          <w:i/>
        </w:rPr>
      </w:pPr>
    </w:p>
    <w:p w14:paraId="79BD31C9"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6A2BD55E"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0731A6A8" w14:textId="77777777" w:rsidTr="005B7138">
        <w:tc>
          <w:tcPr>
            <w:tcW w:w="4643" w:type="dxa"/>
          </w:tcPr>
          <w:p w14:paraId="2EA55FF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95FB1B8"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6D32119"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3CA97A0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CBC0084"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36C9FD8"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93CFDC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3E0B31B"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2E43D74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BA732D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56065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73F410D"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50AF880F"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7903767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E5D82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0A321D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D57349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58950C2"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FEBFC6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 xml:space="preserve">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4B3E60F8" w14:textId="77777777" w:rsidR="00830C72" w:rsidRDefault="00830C72">
      <w:pPr>
        <w:rPr>
          <w:rFonts w:ascii="GHEA Grapalat" w:hAnsi="GHEA Grapalat"/>
          <w:lang w:val="hy-AM"/>
        </w:rPr>
      </w:pPr>
    </w:p>
    <w:p w14:paraId="331ADF7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8FAA142"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0925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3E09B1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7AAB13A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101ECE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8F37179"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E54D95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823BDA6"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E2F3C55"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w:t>
      </w:r>
      <w:r w:rsidRPr="00675CA2">
        <w:rPr>
          <w:rFonts w:ascii="GHEA Grapalat" w:hAnsi="GHEA Grapalat"/>
        </w:rPr>
        <w:lastRenderedPageBreak/>
        <w:t>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652A571A"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245C7290"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9A3CA4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6B9459C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354488B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14:paraId="213DF6D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133D44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C635B6C"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001FE" w:rsidRPr="005001FE">
        <w:rPr>
          <w:rFonts w:ascii="GHEA Grapalat" w:hAnsi="GHEA Grapalat"/>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AB6F77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840FAD5" w14:textId="77777777" w:rsidR="0034272D" w:rsidRDefault="0034272D" w:rsidP="003B2F27">
      <w:pPr>
        <w:widowControl w:val="0"/>
        <w:spacing w:after="160" w:line="336" w:lineRule="auto"/>
        <w:jc w:val="center"/>
        <w:rPr>
          <w:rFonts w:ascii="GHEA Grapalat" w:hAnsi="GHEA Grapalat"/>
          <w:b/>
        </w:rPr>
      </w:pPr>
    </w:p>
    <w:p w14:paraId="7FE38C5A"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78C43C4"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9"/>
        <w:t>17</w:t>
      </w:r>
      <w:r>
        <w:rPr>
          <w:rFonts w:ascii="GHEA Grapalat" w:hAnsi="GHEA Grapalat"/>
        </w:rPr>
        <w:t>.</w:t>
      </w:r>
    </w:p>
    <w:p w14:paraId="3B10A5C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8B4622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B26B8C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78C7E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3E24DB1" w14:textId="77777777" w:rsidR="00D932B2" w:rsidRDefault="00D932B2">
      <w:pPr>
        <w:rPr>
          <w:rFonts w:ascii="GHEA Grapalat" w:hAnsi="GHEA Grapalat"/>
          <w:b/>
        </w:rPr>
      </w:pPr>
    </w:p>
    <w:p w14:paraId="6BCB2E0E"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6CB2B61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F0147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w:t>
      </w:r>
      <w:r w:rsidRPr="006E41D4">
        <w:rPr>
          <w:rFonts w:ascii="GHEA Grapalat" w:hAnsi="GHEA Grapalat"/>
        </w:rPr>
        <w:lastRenderedPageBreak/>
        <w:t xml:space="preserve">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10D4A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13BB1DA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C6E5E3A"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1218B8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F24CD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07B1160" w14:textId="77777777" w:rsidR="003B2F27" w:rsidRPr="00AD29CE" w:rsidRDefault="003B2F27" w:rsidP="003B2F27">
      <w:pPr>
        <w:widowControl w:val="0"/>
        <w:spacing w:after="160" w:line="360" w:lineRule="auto"/>
        <w:ind w:firstLine="720"/>
        <w:jc w:val="center"/>
        <w:rPr>
          <w:rFonts w:ascii="GHEA Grapalat" w:hAnsi="GHEA Grapalat" w:cs="Sylfaen"/>
        </w:rPr>
      </w:pPr>
    </w:p>
    <w:p w14:paraId="7C566E82"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1ADA5AE1"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w:t>
      </w:r>
      <w:r w:rsidRPr="00AD29CE">
        <w:rPr>
          <w:rFonts w:ascii="GHEA Grapalat" w:hAnsi="GHEA Grapalat"/>
        </w:rPr>
        <w:lastRenderedPageBreak/>
        <w:t>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DD21B6" w14:textId="77777777" w:rsidR="0043443E" w:rsidRPr="00E661BE" w:rsidRDefault="0043443E" w:rsidP="00810966">
      <w:pPr>
        <w:jc w:val="center"/>
        <w:rPr>
          <w:rFonts w:ascii="GHEA Grapalat" w:hAnsi="GHEA Grapalat"/>
          <w:b/>
        </w:rPr>
      </w:pPr>
    </w:p>
    <w:p w14:paraId="4F6310E4"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68BE980" w14:textId="77777777" w:rsidR="0043443E" w:rsidRPr="00E661BE" w:rsidRDefault="0043443E" w:rsidP="00810966">
      <w:pPr>
        <w:jc w:val="center"/>
        <w:rPr>
          <w:rFonts w:ascii="GHEA Grapalat" w:hAnsi="GHEA Grapalat" w:cs="Sylfaen"/>
          <w:b/>
        </w:rPr>
      </w:pPr>
    </w:p>
    <w:p w14:paraId="608991D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8ACC3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11"/>
        <w:t>21</w:t>
      </w:r>
    </w:p>
    <w:p w14:paraId="36DE134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0979BE3"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w:t>
      </w:r>
      <w:r w:rsidRPr="00844C3A">
        <w:rPr>
          <w:rFonts w:ascii="GHEA Grapalat" w:hAnsi="GHEA Grapalat"/>
          <w:spacing w:val="-4"/>
        </w:rPr>
        <w:lastRenderedPageBreak/>
        <w:t xml:space="preserve">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344134E"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5A567E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58F388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278240D"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0BE97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208D69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081D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sidR="00F67ECE">
        <w:rPr>
          <w:rStyle w:val="af6"/>
          <w:rFonts w:ascii="GHEA Grapalat" w:hAnsi="GHEA Grapalat"/>
        </w:rPr>
        <w:footnoteReference w:customMarkFollows="1" w:id="12"/>
        <w:t>22</w:t>
      </w:r>
      <w:r w:rsidRPr="00AD29CE">
        <w:rPr>
          <w:rFonts w:ascii="GHEA Grapalat" w:hAnsi="GHEA Grapalat"/>
        </w:rPr>
        <w:t>.</w:t>
      </w:r>
    </w:p>
    <w:p w14:paraId="6B02668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3"/>
        <w:t>23</w:t>
      </w:r>
      <w:r w:rsidRPr="00AD29CE">
        <w:rPr>
          <w:rFonts w:ascii="GHEA Grapalat" w:hAnsi="GHEA Grapalat"/>
        </w:rPr>
        <w:t>.</w:t>
      </w:r>
    </w:p>
    <w:p w14:paraId="5624B12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ADB455"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EC086F"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C0C3ED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CD3F156"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59DE364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3CD5FB7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781C0539"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 xml:space="preserve">В отношении настоящего Договора применяется право Республики </w:t>
      </w:r>
      <w:r w:rsidRPr="00AD29CE">
        <w:rPr>
          <w:rFonts w:ascii="GHEA Grapalat" w:hAnsi="GHEA Grapalat"/>
        </w:rPr>
        <w:lastRenderedPageBreak/>
        <w:t>Армения.</w:t>
      </w:r>
    </w:p>
    <w:p w14:paraId="6601607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При этом Исполнитель заключает соглашение </w:t>
      </w:r>
      <w:r w:rsidR="005001FE" w:rsidRPr="005001FE">
        <w:rPr>
          <w:rFonts w:ascii="GHEA Grapalat" w:hAnsi="GHEA Grapalat"/>
        </w:rPr>
        <w:t xml:space="preserve">и </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5DDF236D" w14:textId="77777777" w:rsidR="003B2F27" w:rsidRPr="00AD29CE" w:rsidRDefault="003B2F27" w:rsidP="003B2F27">
      <w:pPr>
        <w:widowControl w:val="0"/>
        <w:spacing w:after="160" w:line="360" w:lineRule="auto"/>
        <w:rPr>
          <w:rFonts w:ascii="GHEA Grapalat" w:hAnsi="GHEA Grapalat"/>
        </w:rPr>
      </w:pPr>
    </w:p>
    <w:p w14:paraId="545EF725"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52D4A32" w14:textId="77777777" w:rsidTr="005B7138">
        <w:trPr>
          <w:jc w:val="center"/>
        </w:trPr>
        <w:tc>
          <w:tcPr>
            <w:tcW w:w="4536" w:type="dxa"/>
          </w:tcPr>
          <w:p w14:paraId="5A3C2B8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515E686E"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2DD9190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A11B6B" w14:textId="77777777" w:rsidR="003B2F27" w:rsidRDefault="003B2F27" w:rsidP="005B7138">
            <w:pPr>
              <w:widowControl w:val="0"/>
              <w:spacing w:after="160" w:line="360" w:lineRule="auto"/>
              <w:jc w:val="center"/>
              <w:rPr>
                <w:rFonts w:ascii="GHEA Grapalat" w:hAnsi="GHEA Grapalat"/>
                <w:lang w:val="en-US"/>
              </w:rPr>
            </w:pPr>
          </w:p>
          <w:p w14:paraId="4BA5D2D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95EBB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980265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644AC7A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3DAC796" w14:textId="77777777" w:rsidR="003B2F27" w:rsidRDefault="003B2F27" w:rsidP="005B7138">
            <w:pPr>
              <w:widowControl w:val="0"/>
              <w:spacing w:after="160" w:line="360" w:lineRule="auto"/>
              <w:jc w:val="center"/>
              <w:rPr>
                <w:rFonts w:ascii="GHEA Grapalat" w:hAnsi="GHEA Grapalat"/>
                <w:lang w:val="en-US"/>
              </w:rPr>
            </w:pPr>
          </w:p>
          <w:p w14:paraId="1B277E8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5843B80" w14:textId="77777777" w:rsidR="003B2F27" w:rsidRPr="00AD29CE" w:rsidRDefault="003B2F27" w:rsidP="003B2F27">
      <w:pPr>
        <w:widowControl w:val="0"/>
        <w:spacing w:after="160" w:line="360" w:lineRule="auto"/>
        <w:ind w:firstLine="709"/>
        <w:jc w:val="center"/>
        <w:rPr>
          <w:rFonts w:ascii="GHEA Grapalat" w:hAnsi="GHEA Grapalat"/>
          <w:b/>
        </w:rPr>
      </w:pPr>
    </w:p>
    <w:p w14:paraId="7CEB8772"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2B81A7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1BDC69C1" w14:textId="77777777" w:rsidR="003B2F27" w:rsidRDefault="003B2F27" w:rsidP="003B2F27">
      <w:pPr>
        <w:rPr>
          <w:rFonts w:ascii="GHEA Grapalat" w:hAnsi="GHEA Grapalat"/>
        </w:rPr>
      </w:pPr>
      <w:r>
        <w:rPr>
          <w:rFonts w:ascii="GHEA Grapalat" w:hAnsi="GHEA Grapalat"/>
        </w:rPr>
        <w:br w:type="page"/>
      </w:r>
    </w:p>
    <w:p w14:paraId="71D1C3D6"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1752E7D3"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2943F86" w14:textId="77777777" w:rsidR="003B2F27" w:rsidRPr="00AD29CE" w:rsidRDefault="003B2F27" w:rsidP="003B2F27">
      <w:pPr>
        <w:widowControl w:val="0"/>
        <w:spacing w:after="160" w:line="360" w:lineRule="auto"/>
        <w:jc w:val="center"/>
        <w:rPr>
          <w:rFonts w:ascii="GHEA Grapalat" w:hAnsi="GHEA Grapalat"/>
        </w:rPr>
      </w:pPr>
    </w:p>
    <w:p w14:paraId="6C55E885"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14:paraId="36C62549"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539"/>
        <w:gridCol w:w="1798"/>
        <w:gridCol w:w="48"/>
        <w:gridCol w:w="668"/>
        <w:gridCol w:w="2409"/>
        <w:gridCol w:w="709"/>
        <w:gridCol w:w="655"/>
        <w:gridCol w:w="260"/>
        <w:gridCol w:w="562"/>
        <w:gridCol w:w="1262"/>
        <w:gridCol w:w="1260"/>
      </w:tblGrid>
      <w:tr w:rsidR="005001FE" w:rsidRPr="00140186" w14:paraId="60B04951" w14:textId="77777777" w:rsidTr="00151260">
        <w:trPr>
          <w:gridBefore w:val="1"/>
          <w:wBefore w:w="621" w:type="dxa"/>
          <w:trHeight w:val="422"/>
          <w:jc w:val="center"/>
        </w:trPr>
        <w:tc>
          <w:tcPr>
            <w:tcW w:w="11170" w:type="dxa"/>
            <w:gridSpan w:val="11"/>
          </w:tcPr>
          <w:p w14:paraId="6A913BCE"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Услуги</w:t>
            </w:r>
          </w:p>
        </w:tc>
      </w:tr>
      <w:tr w:rsidR="005001FE" w:rsidRPr="00140186" w14:paraId="5B610D9B" w14:textId="77777777" w:rsidTr="00151260">
        <w:trPr>
          <w:gridBefore w:val="1"/>
          <w:wBefore w:w="621" w:type="dxa"/>
          <w:trHeight w:val="247"/>
          <w:jc w:val="center"/>
        </w:trPr>
        <w:tc>
          <w:tcPr>
            <w:tcW w:w="1539" w:type="dxa"/>
            <w:vMerge w:val="restart"/>
            <w:vAlign w:val="center"/>
          </w:tcPr>
          <w:p w14:paraId="65F98F73"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 xml:space="preserve">номер </w:t>
            </w:r>
            <w:proofErr w:type="spellStart"/>
            <w:proofErr w:type="gramStart"/>
            <w:r w:rsidRPr="00140186">
              <w:rPr>
                <w:rFonts w:ascii="GHEA Grapalat" w:hAnsi="GHEA Grapalat"/>
                <w:sz w:val="20"/>
              </w:rPr>
              <w:t>предусмот-ренного</w:t>
            </w:r>
            <w:proofErr w:type="spellEnd"/>
            <w:proofErr w:type="gramEnd"/>
            <w:r w:rsidRPr="00140186">
              <w:rPr>
                <w:rFonts w:ascii="GHEA Grapalat" w:hAnsi="GHEA Grapalat"/>
                <w:sz w:val="20"/>
              </w:rPr>
              <w:t xml:space="preserve"> приглашением лота</w:t>
            </w:r>
          </w:p>
        </w:tc>
        <w:tc>
          <w:tcPr>
            <w:tcW w:w="1846" w:type="dxa"/>
            <w:gridSpan w:val="2"/>
            <w:vMerge w:val="restart"/>
            <w:vAlign w:val="center"/>
          </w:tcPr>
          <w:p w14:paraId="3201259D"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промежуточный код, предусмотренный планом закупок по классификации ЕЗК (CPV)</w:t>
            </w:r>
          </w:p>
        </w:tc>
        <w:tc>
          <w:tcPr>
            <w:tcW w:w="3077" w:type="dxa"/>
            <w:gridSpan w:val="2"/>
            <w:vMerge w:val="restart"/>
            <w:vAlign w:val="center"/>
          </w:tcPr>
          <w:p w14:paraId="710CD505"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техническая характеристика</w:t>
            </w:r>
          </w:p>
        </w:tc>
        <w:tc>
          <w:tcPr>
            <w:tcW w:w="709" w:type="dxa"/>
            <w:vMerge w:val="restart"/>
            <w:vAlign w:val="center"/>
          </w:tcPr>
          <w:p w14:paraId="14550A9E"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единица измерения</w:t>
            </w:r>
          </w:p>
        </w:tc>
        <w:tc>
          <w:tcPr>
            <w:tcW w:w="655" w:type="dxa"/>
            <w:vMerge w:val="restart"/>
            <w:vAlign w:val="center"/>
          </w:tcPr>
          <w:p w14:paraId="1D851529" w14:textId="77777777" w:rsidR="005001FE" w:rsidRDefault="005001FE" w:rsidP="0060744D">
            <w:pPr>
              <w:widowControl w:val="0"/>
              <w:spacing w:after="120"/>
              <w:jc w:val="center"/>
              <w:rPr>
                <w:rFonts w:ascii="GHEA Grapalat" w:hAnsi="GHEA Grapalat"/>
                <w:sz w:val="20"/>
              </w:rPr>
            </w:pPr>
            <w:r w:rsidRPr="00140186">
              <w:rPr>
                <w:rFonts w:ascii="GHEA Grapalat" w:hAnsi="GHEA Grapalat"/>
                <w:sz w:val="20"/>
              </w:rPr>
              <w:t>общая цена/</w:t>
            </w:r>
          </w:p>
          <w:p w14:paraId="15897D7F"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драмов РА</w:t>
            </w:r>
          </w:p>
        </w:tc>
        <w:tc>
          <w:tcPr>
            <w:tcW w:w="822" w:type="dxa"/>
            <w:gridSpan w:val="2"/>
            <w:vMerge w:val="restart"/>
            <w:vAlign w:val="center"/>
          </w:tcPr>
          <w:p w14:paraId="56A01C12"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общий объем</w:t>
            </w:r>
          </w:p>
        </w:tc>
        <w:tc>
          <w:tcPr>
            <w:tcW w:w="2522" w:type="dxa"/>
            <w:gridSpan w:val="2"/>
            <w:vAlign w:val="center"/>
          </w:tcPr>
          <w:p w14:paraId="5761BB73"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предоставления</w:t>
            </w:r>
          </w:p>
        </w:tc>
      </w:tr>
      <w:tr w:rsidR="005001FE" w:rsidRPr="00140186" w14:paraId="0D8D3EE0" w14:textId="77777777" w:rsidTr="00151260">
        <w:trPr>
          <w:gridBefore w:val="1"/>
          <w:wBefore w:w="621" w:type="dxa"/>
          <w:trHeight w:val="501"/>
          <w:jc w:val="center"/>
        </w:trPr>
        <w:tc>
          <w:tcPr>
            <w:tcW w:w="1539" w:type="dxa"/>
            <w:vMerge/>
            <w:vAlign w:val="center"/>
          </w:tcPr>
          <w:p w14:paraId="3553E38D" w14:textId="77777777" w:rsidR="005001FE" w:rsidRPr="00140186" w:rsidRDefault="005001FE" w:rsidP="0060744D">
            <w:pPr>
              <w:widowControl w:val="0"/>
              <w:spacing w:after="120"/>
              <w:jc w:val="center"/>
              <w:rPr>
                <w:rFonts w:ascii="GHEA Grapalat" w:hAnsi="GHEA Grapalat"/>
                <w:sz w:val="20"/>
              </w:rPr>
            </w:pPr>
          </w:p>
        </w:tc>
        <w:tc>
          <w:tcPr>
            <w:tcW w:w="1846" w:type="dxa"/>
            <w:gridSpan w:val="2"/>
            <w:vMerge/>
            <w:vAlign w:val="center"/>
          </w:tcPr>
          <w:p w14:paraId="6E4D75CE" w14:textId="77777777" w:rsidR="005001FE" w:rsidRPr="00140186" w:rsidRDefault="005001FE" w:rsidP="0060744D">
            <w:pPr>
              <w:widowControl w:val="0"/>
              <w:spacing w:after="120"/>
              <w:jc w:val="center"/>
              <w:rPr>
                <w:rFonts w:ascii="GHEA Grapalat" w:hAnsi="GHEA Grapalat"/>
                <w:sz w:val="20"/>
              </w:rPr>
            </w:pPr>
          </w:p>
        </w:tc>
        <w:tc>
          <w:tcPr>
            <w:tcW w:w="3077" w:type="dxa"/>
            <w:gridSpan w:val="2"/>
            <w:vMerge/>
            <w:vAlign w:val="center"/>
          </w:tcPr>
          <w:p w14:paraId="2CAD5B05" w14:textId="77777777" w:rsidR="005001FE" w:rsidRPr="00140186" w:rsidRDefault="005001FE" w:rsidP="0060744D">
            <w:pPr>
              <w:widowControl w:val="0"/>
              <w:spacing w:after="120"/>
              <w:jc w:val="center"/>
              <w:rPr>
                <w:rFonts w:ascii="GHEA Grapalat" w:hAnsi="GHEA Grapalat"/>
                <w:sz w:val="20"/>
              </w:rPr>
            </w:pPr>
          </w:p>
        </w:tc>
        <w:tc>
          <w:tcPr>
            <w:tcW w:w="709" w:type="dxa"/>
            <w:vMerge/>
            <w:vAlign w:val="center"/>
          </w:tcPr>
          <w:p w14:paraId="118999F9" w14:textId="77777777" w:rsidR="005001FE" w:rsidRPr="00140186" w:rsidRDefault="005001FE" w:rsidP="0060744D">
            <w:pPr>
              <w:widowControl w:val="0"/>
              <w:spacing w:after="120"/>
              <w:jc w:val="center"/>
              <w:rPr>
                <w:rFonts w:ascii="GHEA Grapalat" w:hAnsi="GHEA Grapalat"/>
                <w:sz w:val="20"/>
              </w:rPr>
            </w:pPr>
          </w:p>
        </w:tc>
        <w:tc>
          <w:tcPr>
            <w:tcW w:w="655" w:type="dxa"/>
            <w:vMerge/>
            <w:vAlign w:val="center"/>
          </w:tcPr>
          <w:p w14:paraId="66E4A00D" w14:textId="77777777" w:rsidR="005001FE" w:rsidRPr="00140186" w:rsidRDefault="005001FE" w:rsidP="0060744D">
            <w:pPr>
              <w:widowControl w:val="0"/>
              <w:spacing w:after="120"/>
              <w:jc w:val="center"/>
              <w:rPr>
                <w:rFonts w:ascii="GHEA Grapalat" w:hAnsi="GHEA Grapalat"/>
                <w:sz w:val="20"/>
              </w:rPr>
            </w:pPr>
          </w:p>
        </w:tc>
        <w:tc>
          <w:tcPr>
            <w:tcW w:w="822" w:type="dxa"/>
            <w:gridSpan w:val="2"/>
            <w:vMerge/>
            <w:vAlign w:val="center"/>
          </w:tcPr>
          <w:p w14:paraId="6BDCEE35" w14:textId="77777777" w:rsidR="005001FE" w:rsidRPr="00140186" w:rsidRDefault="005001FE" w:rsidP="0060744D">
            <w:pPr>
              <w:widowControl w:val="0"/>
              <w:spacing w:after="120"/>
              <w:jc w:val="center"/>
              <w:rPr>
                <w:rFonts w:ascii="GHEA Grapalat" w:hAnsi="GHEA Grapalat"/>
                <w:sz w:val="20"/>
              </w:rPr>
            </w:pPr>
          </w:p>
        </w:tc>
        <w:tc>
          <w:tcPr>
            <w:tcW w:w="1262" w:type="dxa"/>
            <w:vAlign w:val="center"/>
          </w:tcPr>
          <w:p w14:paraId="15AB5F24" w14:textId="77777777" w:rsidR="005001FE" w:rsidRPr="00140186" w:rsidRDefault="005001FE" w:rsidP="0060744D">
            <w:pPr>
              <w:widowControl w:val="0"/>
              <w:spacing w:after="120"/>
              <w:jc w:val="center"/>
              <w:rPr>
                <w:rFonts w:ascii="GHEA Grapalat" w:hAnsi="GHEA Grapalat"/>
                <w:sz w:val="20"/>
              </w:rPr>
            </w:pPr>
            <w:r w:rsidRPr="00140186">
              <w:rPr>
                <w:rFonts w:ascii="GHEA Grapalat" w:hAnsi="GHEA Grapalat"/>
                <w:sz w:val="20"/>
              </w:rPr>
              <w:t>адрес</w:t>
            </w:r>
          </w:p>
        </w:tc>
        <w:tc>
          <w:tcPr>
            <w:tcW w:w="1260" w:type="dxa"/>
            <w:vAlign w:val="center"/>
          </w:tcPr>
          <w:p w14:paraId="6A6DB387" w14:textId="77777777" w:rsidR="005001FE" w:rsidRPr="00140186" w:rsidRDefault="005001FE" w:rsidP="0060744D">
            <w:pPr>
              <w:widowControl w:val="0"/>
              <w:spacing w:after="120"/>
              <w:jc w:val="center"/>
              <w:rPr>
                <w:rFonts w:ascii="GHEA Grapalat" w:hAnsi="GHEA Grapalat"/>
                <w:sz w:val="20"/>
                <w:lang w:val="en-US"/>
              </w:rPr>
            </w:pPr>
            <w:r w:rsidRPr="00140186">
              <w:rPr>
                <w:rFonts w:ascii="GHEA Grapalat" w:hAnsi="GHEA Grapalat"/>
                <w:sz w:val="20"/>
              </w:rPr>
              <w:t>срок</w:t>
            </w:r>
            <w:r w:rsidRPr="00140186">
              <w:rPr>
                <w:rStyle w:val="af6"/>
                <w:rFonts w:ascii="GHEA Grapalat" w:hAnsi="GHEA Grapalat"/>
                <w:sz w:val="20"/>
              </w:rPr>
              <w:footnoteReference w:customMarkFollows="1" w:id="15"/>
              <w:t>**</w:t>
            </w:r>
          </w:p>
        </w:tc>
      </w:tr>
      <w:tr w:rsidR="00C151F2" w:rsidRPr="00140186" w14:paraId="1AF8320D" w14:textId="77777777" w:rsidTr="00151260">
        <w:trPr>
          <w:gridBefore w:val="1"/>
          <w:wBefore w:w="621" w:type="dxa"/>
          <w:trHeight w:val="277"/>
          <w:jc w:val="center"/>
        </w:trPr>
        <w:tc>
          <w:tcPr>
            <w:tcW w:w="1539" w:type="dxa"/>
            <w:vAlign w:val="center"/>
          </w:tcPr>
          <w:p w14:paraId="7EB1E260" w14:textId="77777777" w:rsidR="00C151F2" w:rsidRPr="003E4E11" w:rsidRDefault="00C151F2" w:rsidP="00C151F2">
            <w:pPr>
              <w:widowControl w:val="0"/>
              <w:spacing w:after="120"/>
              <w:jc w:val="center"/>
              <w:rPr>
                <w:rStyle w:val="y2iqfc"/>
                <w:rFonts w:ascii="inherit" w:hAnsi="inherit" w:cs="Courier New"/>
                <w:color w:val="202124"/>
                <w:sz w:val="18"/>
                <w:szCs w:val="18"/>
                <w:lang w:eastAsia="en-US" w:bidi="ar-SA"/>
              </w:rPr>
            </w:pPr>
            <w:r w:rsidRPr="003E4E11">
              <w:rPr>
                <w:rStyle w:val="y2iqfc"/>
                <w:rFonts w:ascii="inherit" w:hAnsi="inherit" w:cs="Courier New"/>
                <w:color w:val="202124"/>
                <w:sz w:val="18"/>
                <w:szCs w:val="18"/>
                <w:lang w:eastAsia="en-US" w:bidi="ar-SA"/>
              </w:rPr>
              <w:t>1</w:t>
            </w:r>
          </w:p>
        </w:tc>
        <w:tc>
          <w:tcPr>
            <w:tcW w:w="1846" w:type="dxa"/>
            <w:gridSpan w:val="2"/>
            <w:vAlign w:val="center"/>
          </w:tcPr>
          <w:p w14:paraId="3F9DAFFC" w14:textId="77777777" w:rsidR="00BD5856" w:rsidRPr="00F902C7" w:rsidRDefault="00BD5856" w:rsidP="00BD5856">
            <w:pPr>
              <w:jc w:val="center"/>
              <w:rPr>
                <w:rFonts w:ascii="GHEA Grapalat" w:hAnsi="GHEA Grapalat" w:cs="Calibri"/>
                <w:sz w:val="18"/>
                <w:szCs w:val="20"/>
              </w:rPr>
            </w:pPr>
            <w:r w:rsidRPr="00F902C7">
              <w:rPr>
                <w:rFonts w:ascii="GHEA Grapalat" w:hAnsi="GHEA Grapalat" w:cs="Calibri"/>
                <w:sz w:val="18"/>
                <w:szCs w:val="20"/>
              </w:rPr>
              <w:t>60131100</w:t>
            </w:r>
          </w:p>
          <w:p w14:paraId="09467643" w14:textId="66F0D163" w:rsidR="00C151F2" w:rsidRPr="003E4E11" w:rsidRDefault="00C151F2" w:rsidP="00C151F2">
            <w:pPr>
              <w:widowControl w:val="0"/>
              <w:jc w:val="center"/>
              <w:rPr>
                <w:rStyle w:val="y2iqfc"/>
                <w:rFonts w:ascii="inherit" w:hAnsi="inherit" w:cs="Courier New"/>
                <w:color w:val="202124"/>
                <w:sz w:val="18"/>
                <w:szCs w:val="18"/>
                <w:lang w:eastAsia="en-US" w:bidi="ar-SA"/>
              </w:rPr>
            </w:pPr>
          </w:p>
        </w:tc>
        <w:tc>
          <w:tcPr>
            <w:tcW w:w="3077" w:type="dxa"/>
            <w:gridSpan w:val="2"/>
            <w:vAlign w:val="center"/>
          </w:tcPr>
          <w:p w14:paraId="6B950721" w14:textId="6E80A62F" w:rsidR="00C71C1B" w:rsidRPr="00A86A0E" w:rsidRDefault="00A86A0E" w:rsidP="00C71C1B">
            <w:pPr>
              <w:widowControl w:val="0"/>
              <w:jc w:val="center"/>
              <w:rPr>
                <w:rFonts w:ascii="GHEA Grapalat" w:eastAsia="GHEA Grapalat" w:hAnsi="GHEA Grapalat" w:cs="GHEA Grapalat"/>
                <w:sz w:val="16"/>
                <w:szCs w:val="14"/>
                <w:lang w:val="hy-AM"/>
              </w:rPr>
            </w:pPr>
            <w:r w:rsidRPr="00A86A0E">
              <w:rPr>
                <w:rFonts w:ascii="GHEA Grapalat" w:eastAsia="GHEA Grapalat" w:hAnsi="GHEA Grapalat" w:cs="GHEA Grapalat"/>
                <w:sz w:val="16"/>
                <w:szCs w:val="14"/>
                <w:lang w:val="hy-AM"/>
              </w:rPr>
              <w:t xml:space="preserve">Безопасная и надежная перевозка и возвращение 397 учащихся и 45 сотрудников средней школы им. Т. Джачатряна в Джарарате (Армавирская область) из средней школы им. Т. Джачатряна в Армавирскую область и обратно. Перевозка 442 человек в среднюю школу им. Т. Джачатряна будет осуществлена </w:t>
            </w:r>
            <w:r w:rsidRPr="00A86A0E">
              <w:rPr>
                <w:rFonts w:ascii="Cambria Math" w:eastAsia="GHEA Grapalat" w:hAnsi="Cambria Math" w:cs="Cambria Math"/>
                <w:sz w:val="16"/>
                <w:szCs w:val="14"/>
                <w:lang w:val="hy-AM"/>
              </w:rPr>
              <w:t>​​</w:t>
            </w:r>
            <w:r w:rsidRPr="00A86A0E">
              <w:rPr>
                <w:rFonts w:ascii="GHEA Grapalat" w:eastAsia="GHEA Grapalat" w:hAnsi="GHEA Grapalat" w:cs="GHEA Grapalat"/>
                <w:sz w:val="16"/>
                <w:szCs w:val="14"/>
                <w:lang w:val="hy-AM"/>
              </w:rPr>
              <w:t>в 13:40. Возвращение из школы им. Т. Джачатряна будет осуществляться по следующему расписанию: 1-я группа: 40 человек в 17:20, 2-я группа: 100 человек в 18:10, 3-я группа: 302 человека в 19:50. Услуга будет предоставляться с 24.02.2026 по 30.06.2026.</w:t>
            </w:r>
            <w:r w:rsidR="00C71C1B" w:rsidRPr="00A86A0E">
              <w:rPr>
                <w:rFonts w:ascii="GHEA Grapalat" w:eastAsia="GHEA Grapalat" w:hAnsi="GHEA Grapalat" w:cs="GHEA Grapalat"/>
                <w:sz w:val="16"/>
                <w:szCs w:val="14"/>
                <w:lang w:val="hy-AM"/>
              </w:rPr>
              <w:t>, по 5-дневному рабочему графику, в учебные дни образовательного процесса.</w:t>
            </w:r>
          </w:p>
          <w:p w14:paraId="2B68E187" w14:textId="0E145D60" w:rsidR="00C151F2" w:rsidRPr="00C71C1B" w:rsidRDefault="00C71C1B" w:rsidP="00C71C1B">
            <w:pPr>
              <w:widowControl w:val="0"/>
              <w:jc w:val="center"/>
              <w:rPr>
                <w:rFonts w:ascii="GHEA Grapalat" w:eastAsia="GHEA Grapalat" w:hAnsi="GHEA Grapalat" w:cs="GHEA Grapalat"/>
                <w:sz w:val="16"/>
                <w:szCs w:val="14"/>
                <w:lang w:val="hy-AM"/>
              </w:rPr>
            </w:pPr>
            <w:r w:rsidRPr="00A86A0E">
              <w:rPr>
                <w:rFonts w:ascii="GHEA Grapalat" w:eastAsia="GHEA Grapalat" w:hAnsi="GHEA Grapalat" w:cs="GHEA Grapalat"/>
                <w:sz w:val="16"/>
                <w:szCs w:val="14"/>
                <w:lang w:val="hy-AM"/>
              </w:rPr>
              <w:t>Пассажирские перевозки должны осуществляться транспортными средствами не ранее 2012 года</w:t>
            </w:r>
            <w:r w:rsidRPr="00C71C1B">
              <w:rPr>
                <w:rFonts w:ascii="GHEA Grapalat" w:eastAsia="GHEA Grapalat" w:hAnsi="GHEA Grapalat" w:cs="GHEA Grapalat"/>
                <w:sz w:val="16"/>
                <w:szCs w:val="14"/>
                <w:lang w:val="hy-AM"/>
              </w:rPr>
              <w:t xml:space="preserve"> </w:t>
            </w:r>
            <w:r w:rsidRPr="00C71C1B">
              <w:rPr>
                <w:rFonts w:ascii="GHEA Grapalat" w:eastAsia="GHEA Grapalat" w:hAnsi="GHEA Grapalat" w:cs="GHEA Grapalat"/>
                <w:sz w:val="16"/>
                <w:szCs w:val="14"/>
                <w:lang w:val="hy-AM"/>
              </w:rPr>
              <w:lastRenderedPageBreak/>
              <w:t>выпуска, рассчитанными не менее чем на 25 пассажиров, находящимися в технически исправном и чистом состоянии, оснащёнными новыми шинами либо шинами, допустимыми в соответствии с сезонными условиями и требованиями законодательства, а также мягкими сиденьями.</w:t>
            </w:r>
          </w:p>
        </w:tc>
        <w:tc>
          <w:tcPr>
            <w:tcW w:w="709" w:type="dxa"/>
            <w:vAlign w:val="center"/>
          </w:tcPr>
          <w:p w14:paraId="71A0CAB0" w14:textId="77777777" w:rsidR="00C151F2" w:rsidRPr="00C71C1B" w:rsidRDefault="00C151F2" w:rsidP="00C71C1B">
            <w:pPr>
              <w:widowControl w:val="0"/>
              <w:jc w:val="center"/>
              <w:rPr>
                <w:rFonts w:ascii="GHEA Grapalat" w:eastAsia="GHEA Grapalat" w:hAnsi="GHEA Grapalat" w:cs="GHEA Grapalat"/>
                <w:sz w:val="16"/>
                <w:szCs w:val="14"/>
                <w:lang w:val="hy-AM"/>
              </w:rPr>
            </w:pPr>
            <w:r w:rsidRPr="00C71C1B">
              <w:rPr>
                <w:rFonts w:ascii="GHEA Grapalat" w:eastAsia="GHEA Grapalat" w:hAnsi="GHEA Grapalat" w:cs="GHEA Grapalat"/>
                <w:sz w:val="16"/>
                <w:szCs w:val="14"/>
                <w:lang w:val="hy-AM"/>
              </w:rPr>
              <w:lastRenderedPageBreak/>
              <w:t>драм</w:t>
            </w:r>
          </w:p>
        </w:tc>
        <w:tc>
          <w:tcPr>
            <w:tcW w:w="655" w:type="dxa"/>
            <w:vAlign w:val="center"/>
          </w:tcPr>
          <w:p w14:paraId="408CA930" w14:textId="77777777" w:rsidR="00C151F2" w:rsidRPr="00C71C1B" w:rsidRDefault="00C151F2" w:rsidP="00C71C1B">
            <w:pPr>
              <w:widowControl w:val="0"/>
              <w:jc w:val="center"/>
              <w:rPr>
                <w:rFonts w:ascii="GHEA Grapalat" w:eastAsia="GHEA Grapalat" w:hAnsi="GHEA Grapalat" w:cs="GHEA Grapalat"/>
                <w:sz w:val="16"/>
                <w:szCs w:val="14"/>
                <w:lang w:val="hy-AM"/>
              </w:rPr>
            </w:pPr>
          </w:p>
        </w:tc>
        <w:tc>
          <w:tcPr>
            <w:tcW w:w="822" w:type="dxa"/>
            <w:gridSpan w:val="2"/>
            <w:vAlign w:val="center"/>
          </w:tcPr>
          <w:p w14:paraId="6F437BF6" w14:textId="7FA6A6FE" w:rsidR="00C151F2" w:rsidRPr="00C71C1B" w:rsidRDefault="00C71C1B" w:rsidP="00C71C1B">
            <w:pPr>
              <w:widowControl w:val="0"/>
              <w:jc w:val="center"/>
              <w:rPr>
                <w:rFonts w:ascii="GHEA Grapalat" w:eastAsia="GHEA Grapalat" w:hAnsi="GHEA Grapalat" w:cs="GHEA Grapalat"/>
                <w:sz w:val="16"/>
                <w:szCs w:val="14"/>
                <w:lang w:val="en-US"/>
              </w:rPr>
            </w:pPr>
            <w:r>
              <w:rPr>
                <w:rFonts w:ascii="GHEA Grapalat" w:eastAsia="GHEA Grapalat" w:hAnsi="GHEA Grapalat" w:cs="GHEA Grapalat"/>
                <w:sz w:val="16"/>
                <w:szCs w:val="14"/>
                <w:lang w:val="en-US"/>
              </w:rPr>
              <w:t>1</w:t>
            </w:r>
          </w:p>
        </w:tc>
        <w:tc>
          <w:tcPr>
            <w:tcW w:w="1262" w:type="dxa"/>
            <w:vAlign w:val="center"/>
          </w:tcPr>
          <w:p w14:paraId="568DA6B6" w14:textId="29F4485D" w:rsidR="00C151F2" w:rsidRPr="00C71C1B" w:rsidRDefault="00BD5856" w:rsidP="00C71C1B">
            <w:pPr>
              <w:widowControl w:val="0"/>
              <w:jc w:val="center"/>
              <w:rPr>
                <w:rFonts w:ascii="GHEA Grapalat" w:eastAsia="GHEA Grapalat" w:hAnsi="GHEA Grapalat" w:cs="GHEA Grapalat"/>
                <w:sz w:val="16"/>
                <w:szCs w:val="14"/>
                <w:lang w:val="hy-AM"/>
              </w:rPr>
            </w:pPr>
            <w:r w:rsidRPr="00BD5856">
              <w:rPr>
                <w:rFonts w:ascii="GHEA Grapalat" w:eastAsia="GHEA Grapalat" w:hAnsi="GHEA Grapalat" w:cs="GHEA Grapalat"/>
                <w:sz w:val="16"/>
                <w:szCs w:val="14"/>
                <w:lang w:val="hy-AM"/>
              </w:rPr>
              <w:t>Армавирская область, село Джрарат А. Исаакян 2</w:t>
            </w:r>
          </w:p>
        </w:tc>
        <w:tc>
          <w:tcPr>
            <w:tcW w:w="1260" w:type="dxa"/>
            <w:vAlign w:val="center"/>
          </w:tcPr>
          <w:p w14:paraId="4B6C7603" w14:textId="5979F963" w:rsidR="00C151F2" w:rsidRPr="00C71C1B" w:rsidRDefault="00BD5856" w:rsidP="00C71C1B">
            <w:pPr>
              <w:widowControl w:val="0"/>
              <w:jc w:val="center"/>
              <w:rPr>
                <w:rFonts w:ascii="GHEA Grapalat" w:eastAsia="GHEA Grapalat" w:hAnsi="GHEA Grapalat" w:cs="GHEA Grapalat"/>
                <w:sz w:val="16"/>
                <w:szCs w:val="14"/>
              </w:rPr>
            </w:pPr>
            <w:r w:rsidRPr="00BD5856">
              <w:rPr>
                <w:rFonts w:ascii="GHEA Grapalat" w:eastAsia="GHEA Grapalat" w:hAnsi="GHEA Grapalat" w:cs="GHEA Grapalat"/>
                <w:sz w:val="16"/>
                <w:szCs w:val="14"/>
                <w:lang w:val="hy-AM"/>
              </w:rPr>
              <w:t>С даты вступления Соглашения в силу — 30.06.2026.</w:t>
            </w:r>
          </w:p>
        </w:tc>
      </w:tr>
      <w:tr w:rsidR="005001FE" w:rsidRPr="00140186" w14:paraId="1B6D1E52" w14:textId="77777777" w:rsidTr="0015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3084" w:type="dxa"/>
          <w:jc w:val="center"/>
        </w:trPr>
        <w:tc>
          <w:tcPr>
            <w:tcW w:w="3958" w:type="dxa"/>
            <w:gridSpan w:val="3"/>
          </w:tcPr>
          <w:p w14:paraId="3EA4D1D9" w14:textId="77777777" w:rsidR="005001FE" w:rsidRPr="00140186" w:rsidRDefault="005001FE" w:rsidP="0060744D">
            <w:pPr>
              <w:widowControl w:val="0"/>
              <w:spacing w:after="160" w:line="360" w:lineRule="auto"/>
              <w:jc w:val="center"/>
              <w:rPr>
                <w:rFonts w:ascii="GHEA Grapalat" w:hAnsi="GHEA Grapalat" w:cs="Sylfaen"/>
                <w:b/>
                <w:bCs/>
              </w:rPr>
            </w:pPr>
            <w:r w:rsidRPr="00140186">
              <w:rPr>
                <w:rFonts w:ascii="GHEA Grapalat" w:hAnsi="GHEA Grapalat"/>
                <w:b/>
              </w:rPr>
              <w:lastRenderedPageBreak/>
              <w:t>ЗАКАЗЧИК</w:t>
            </w:r>
          </w:p>
          <w:p w14:paraId="5413435A" w14:textId="77777777" w:rsidR="005001FE" w:rsidRPr="00140186" w:rsidRDefault="005001FE" w:rsidP="0060744D">
            <w:pPr>
              <w:widowControl w:val="0"/>
              <w:jc w:val="center"/>
              <w:rPr>
                <w:rFonts w:ascii="GHEA Grapalat" w:hAnsi="GHEA Grapalat"/>
              </w:rPr>
            </w:pPr>
            <w:r w:rsidRPr="00140186">
              <w:rPr>
                <w:rFonts w:ascii="GHEA Grapalat" w:hAnsi="GHEA Grapalat"/>
              </w:rPr>
              <w:t>___________________________</w:t>
            </w:r>
          </w:p>
          <w:p w14:paraId="020BC584" w14:textId="77777777" w:rsidR="005001FE" w:rsidRPr="00140186" w:rsidRDefault="005001FE" w:rsidP="0060744D">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18A5090F" w14:textId="77777777" w:rsidR="005001FE" w:rsidRPr="00140186" w:rsidRDefault="005001FE" w:rsidP="0060744D">
            <w:pPr>
              <w:widowControl w:val="0"/>
              <w:spacing w:after="160" w:line="360" w:lineRule="auto"/>
              <w:jc w:val="center"/>
              <w:rPr>
                <w:rFonts w:ascii="GHEA Grapalat" w:hAnsi="GHEA Grapalat"/>
              </w:rPr>
            </w:pPr>
            <w:r w:rsidRPr="00140186">
              <w:rPr>
                <w:rFonts w:ascii="GHEA Grapalat" w:hAnsi="GHEA Grapalat"/>
              </w:rPr>
              <w:t>М. П.</w:t>
            </w:r>
          </w:p>
        </w:tc>
        <w:tc>
          <w:tcPr>
            <w:tcW w:w="716" w:type="dxa"/>
            <w:gridSpan w:val="2"/>
          </w:tcPr>
          <w:p w14:paraId="0E594F75" w14:textId="77777777" w:rsidR="005001FE" w:rsidRPr="00140186" w:rsidRDefault="005001FE" w:rsidP="0060744D">
            <w:pPr>
              <w:widowControl w:val="0"/>
              <w:spacing w:after="160" w:line="360" w:lineRule="auto"/>
              <w:jc w:val="center"/>
              <w:rPr>
                <w:rFonts w:ascii="GHEA Grapalat" w:hAnsi="GHEA Grapalat"/>
              </w:rPr>
            </w:pPr>
          </w:p>
        </w:tc>
        <w:tc>
          <w:tcPr>
            <w:tcW w:w="4033" w:type="dxa"/>
            <w:gridSpan w:val="4"/>
          </w:tcPr>
          <w:p w14:paraId="1349FF2B" w14:textId="77777777" w:rsidR="005001FE" w:rsidRPr="00140186" w:rsidRDefault="005001FE" w:rsidP="0060744D">
            <w:pPr>
              <w:widowControl w:val="0"/>
              <w:spacing w:after="160" w:line="360" w:lineRule="auto"/>
              <w:jc w:val="center"/>
              <w:rPr>
                <w:rFonts w:ascii="GHEA Grapalat" w:hAnsi="GHEA Grapalat" w:cs="Sylfaen"/>
                <w:b/>
                <w:bCs/>
              </w:rPr>
            </w:pPr>
            <w:r w:rsidRPr="00140186">
              <w:rPr>
                <w:rFonts w:ascii="GHEA Grapalat" w:hAnsi="GHEA Grapalat"/>
                <w:b/>
              </w:rPr>
              <w:t>ИСПОЛНИТЕЛЬ</w:t>
            </w:r>
          </w:p>
          <w:p w14:paraId="18CEC8EC" w14:textId="77777777" w:rsidR="005001FE" w:rsidRPr="00140186" w:rsidRDefault="005001FE" w:rsidP="0060744D">
            <w:pPr>
              <w:widowControl w:val="0"/>
              <w:jc w:val="center"/>
              <w:rPr>
                <w:rFonts w:ascii="GHEA Grapalat" w:hAnsi="GHEA Grapalat"/>
              </w:rPr>
            </w:pPr>
            <w:r w:rsidRPr="00140186">
              <w:rPr>
                <w:rFonts w:ascii="GHEA Grapalat" w:hAnsi="GHEA Grapalat"/>
              </w:rPr>
              <w:t>__________________________</w:t>
            </w:r>
          </w:p>
          <w:p w14:paraId="4FFED755" w14:textId="77777777" w:rsidR="005001FE" w:rsidRPr="00140186" w:rsidRDefault="005001FE" w:rsidP="0060744D">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7E97AA4C" w14:textId="77777777" w:rsidR="005001FE" w:rsidRPr="00140186" w:rsidRDefault="005001FE" w:rsidP="0060744D">
            <w:pPr>
              <w:widowControl w:val="0"/>
              <w:spacing w:after="160" w:line="360" w:lineRule="auto"/>
              <w:jc w:val="center"/>
              <w:rPr>
                <w:rFonts w:ascii="GHEA Grapalat" w:hAnsi="GHEA Grapalat"/>
              </w:rPr>
            </w:pPr>
            <w:r w:rsidRPr="00140186">
              <w:rPr>
                <w:rFonts w:ascii="GHEA Grapalat" w:hAnsi="GHEA Grapalat"/>
              </w:rPr>
              <w:t>М. П.</w:t>
            </w:r>
          </w:p>
        </w:tc>
      </w:tr>
    </w:tbl>
    <w:p w14:paraId="4430FB3E"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15F929A" w14:textId="77777777" w:rsidTr="005B7138">
        <w:trPr>
          <w:jc w:val="center"/>
        </w:trPr>
        <w:tc>
          <w:tcPr>
            <w:tcW w:w="4536" w:type="dxa"/>
          </w:tcPr>
          <w:p w14:paraId="26234FF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3C08E4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D1F0CC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B3B6B4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18FED1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9878B2F"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FF35F4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69AA1B3"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53A1C6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A87DDDD"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957187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4D51608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5F0B45E"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3E44632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6"/>
        <w:t>*</w:t>
      </w:r>
    </w:p>
    <w:p w14:paraId="609B8875"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702"/>
        <w:gridCol w:w="709"/>
      </w:tblGrid>
      <w:tr w:rsidR="003B2F27" w:rsidRPr="00F412AC" w14:paraId="1EDED081" w14:textId="77777777" w:rsidTr="00151260">
        <w:trPr>
          <w:trHeight w:val="363"/>
          <w:jc w:val="center"/>
        </w:trPr>
        <w:tc>
          <w:tcPr>
            <w:tcW w:w="11761" w:type="dxa"/>
            <w:gridSpan w:val="16"/>
          </w:tcPr>
          <w:p w14:paraId="49CED56F"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4D2361B3" w14:textId="77777777" w:rsidTr="00151260">
        <w:trPr>
          <w:trHeight w:val="1781"/>
          <w:jc w:val="center"/>
        </w:trPr>
        <w:tc>
          <w:tcPr>
            <w:tcW w:w="1006" w:type="dxa"/>
            <w:vAlign w:val="center"/>
          </w:tcPr>
          <w:p w14:paraId="64F19BC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3F24D5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18D6B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700" w:type="dxa"/>
            <w:gridSpan w:val="13"/>
            <w:vAlign w:val="center"/>
          </w:tcPr>
          <w:p w14:paraId="495496A0" w14:textId="7A9CDB63"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151260" w:rsidRPr="00151260">
              <w:rPr>
                <w:rFonts w:ascii="GHEA Grapalat" w:hAnsi="GHEA Grapalat"/>
                <w:sz w:val="16"/>
                <w:lang w:bidi="ar-EG"/>
              </w:rPr>
              <w:t>2</w:t>
            </w:r>
            <w:r w:rsidR="00C71C1B" w:rsidRPr="00C71C1B">
              <w:rPr>
                <w:rFonts w:ascii="GHEA Grapalat" w:hAnsi="GHEA Grapalat"/>
                <w:sz w:val="16"/>
                <w:lang w:bidi="ar-EG"/>
              </w:rPr>
              <w:t>6</w:t>
            </w:r>
            <w:r>
              <w:rPr>
                <w:rFonts w:ascii="GHEA Grapalat" w:hAnsi="GHEA Grapalat"/>
                <w:sz w:val="16"/>
              </w:rPr>
              <w:t>г., по месяцам, в том числе</w:t>
            </w:r>
            <w:r>
              <w:rPr>
                <w:rStyle w:val="af6"/>
                <w:rFonts w:ascii="GHEA Grapalat" w:hAnsi="GHEA Grapalat"/>
                <w:sz w:val="16"/>
              </w:rPr>
              <w:footnoteReference w:customMarkFollows="1" w:id="17"/>
              <w:t>**</w:t>
            </w:r>
          </w:p>
        </w:tc>
      </w:tr>
      <w:tr w:rsidR="003B2F27" w:rsidRPr="00F412AC" w14:paraId="75AC9723" w14:textId="77777777" w:rsidTr="00151260">
        <w:trPr>
          <w:trHeight w:val="742"/>
          <w:jc w:val="center"/>
        </w:trPr>
        <w:tc>
          <w:tcPr>
            <w:tcW w:w="1006" w:type="dxa"/>
          </w:tcPr>
          <w:p w14:paraId="6167E73E" w14:textId="77777777" w:rsidR="003B2F27" w:rsidRPr="00F412AC" w:rsidRDefault="003B2F27" w:rsidP="005B7138">
            <w:pPr>
              <w:widowControl w:val="0"/>
              <w:spacing w:after="120"/>
              <w:jc w:val="center"/>
              <w:rPr>
                <w:rFonts w:ascii="GHEA Grapalat" w:hAnsi="GHEA Grapalat"/>
                <w:sz w:val="16"/>
              </w:rPr>
            </w:pPr>
          </w:p>
        </w:tc>
        <w:tc>
          <w:tcPr>
            <w:tcW w:w="1212" w:type="dxa"/>
          </w:tcPr>
          <w:p w14:paraId="6A1F1FD8" w14:textId="77777777" w:rsidR="003B2F27" w:rsidRPr="00F412AC" w:rsidRDefault="003B2F27" w:rsidP="005B7138">
            <w:pPr>
              <w:widowControl w:val="0"/>
              <w:spacing w:after="120"/>
              <w:jc w:val="center"/>
              <w:rPr>
                <w:rFonts w:ascii="GHEA Grapalat" w:hAnsi="GHEA Grapalat"/>
                <w:sz w:val="16"/>
              </w:rPr>
            </w:pPr>
          </w:p>
        </w:tc>
        <w:tc>
          <w:tcPr>
            <w:tcW w:w="843" w:type="dxa"/>
          </w:tcPr>
          <w:p w14:paraId="47159801"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227545D7"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8051D07"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73759CD"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17CF985"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227D3A4F"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3932BE1E"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B4616F"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250AC5AE"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294E5C55"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E390497"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C71FB49"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2" w:type="dxa"/>
            <w:vAlign w:val="center"/>
          </w:tcPr>
          <w:p w14:paraId="2BC1DE9C"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09" w:type="dxa"/>
            <w:vAlign w:val="center"/>
          </w:tcPr>
          <w:p w14:paraId="4785DE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5001FE" w:rsidRPr="00F412AC" w14:paraId="73E82E80" w14:textId="77777777" w:rsidTr="00151260">
        <w:trPr>
          <w:trHeight w:val="363"/>
          <w:jc w:val="center"/>
        </w:trPr>
        <w:tc>
          <w:tcPr>
            <w:tcW w:w="1006" w:type="dxa"/>
            <w:vAlign w:val="center"/>
          </w:tcPr>
          <w:p w14:paraId="792F2202" w14:textId="77777777" w:rsidR="005001FE" w:rsidRPr="00140186" w:rsidRDefault="005001FE" w:rsidP="005001FE">
            <w:pPr>
              <w:widowControl w:val="0"/>
              <w:spacing w:after="120"/>
              <w:jc w:val="center"/>
              <w:rPr>
                <w:rFonts w:ascii="GHEA Grapalat" w:hAnsi="GHEA Grapalat"/>
                <w:sz w:val="16"/>
                <w:lang w:val="en-US"/>
              </w:rPr>
            </w:pPr>
            <w:r w:rsidRPr="00140186">
              <w:rPr>
                <w:rFonts w:ascii="GHEA Grapalat" w:hAnsi="GHEA Grapalat"/>
                <w:sz w:val="16"/>
                <w:lang w:val="en-US"/>
              </w:rPr>
              <w:t>1</w:t>
            </w:r>
          </w:p>
        </w:tc>
        <w:tc>
          <w:tcPr>
            <w:tcW w:w="1212" w:type="dxa"/>
            <w:vAlign w:val="center"/>
          </w:tcPr>
          <w:p w14:paraId="375C77C2" w14:textId="77777777" w:rsidR="00BD5856" w:rsidRPr="00F902C7" w:rsidRDefault="00BD5856" w:rsidP="00BD5856">
            <w:pPr>
              <w:jc w:val="center"/>
              <w:rPr>
                <w:rFonts w:ascii="GHEA Grapalat" w:hAnsi="GHEA Grapalat" w:cs="Calibri"/>
                <w:sz w:val="18"/>
                <w:szCs w:val="20"/>
              </w:rPr>
            </w:pPr>
            <w:r w:rsidRPr="00F902C7">
              <w:rPr>
                <w:rFonts w:ascii="GHEA Grapalat" w:hAnsi="GHEA Grapalat" w:cs="Calibri"/>
                <w:sz w:val="18"/>
                <w:szCs w:val="20"/>
              </w:rPr>
              <w:t>60131100</w:t>
            </w:r>
          </w:p>
          <w:p w14:paraId="20389027" w14:textId="326A6975" w:rsidR="005001FE" w:rsidRPr="00151260" w:rsidRDefault="005001FE" w:rsidP="00151260">
            <w:pPr>
              <w:widowControl w:val="0"/>
              <w:jc w:val="center"/>
              <w:rPr>
                <w:rFonts w:ascii="GHEA Grapalat" w:hAnsi="GHEA Grapalat"/>
                <w:sz w:val="16"/>
              </w:rPr>
            </w:pPr>
          </w:p>
        </w:tc>
        <w:tc>
          <w:tcPr>
            <w:tcW w:w="843" w:type="dxa"/>
            <w:vAlign w:val="center"/>
          </w:tcPr>
          <w:p w14:paraId="34FEF186" w14:textId="77777777" w:rsidR="005001FE" w:rsidRPr="00151260" w:rsidRDefault="005001FE" w:rsidP="00151260">
            <w:pPr>
              <w:pStyle w:val="23"/>
              <w:widowControl w:val="0"/>
              <w:ind w:left="-55" w:right="-26" w:firstLine="0"/>
              <w:jc w:val="center"/>
              <w:rPr>
                <w:rFonts w:ascii="GHEA Grapalat" w:hAnsi="GHEA Grapalat"/>
                <w:sz w:val="16"/>
                <w:szCs w:val="24"/>
              </w:rPr>
            </w:pPr>
            <w:r w:rsidRPr="00151260">
              <w:rPr>
                <w:rFonts w:ascii="GHEA Grapalat" w:hAnsi="GHEA Grapalat"/>
                <w:sz w:val="16"/>
                <w:szCs w:val="24"/>
              </w:rPr>
              <w:t>Специализированные пассажирские перевозки</w:t>
            </w:r>
          </w:p>
          <w:p w14:paraId="338474DA" w14:textId="77777777" w:rsidR="005001FE" w:rsidRPr="00140186" w:rsidRDefault="005001FE" w:rsidP="00151260">
            <w:pPr>
              <w:widowControl w:val="0"/>
              <w:spacing w:after="120"/>
              <w:ind w:left="-55" w:right="-26"/>
              <w:jc w:val="center"/>
              <w:rPr>
                <w:rFonts w:ascii="GHEA Grapalat" w:hAnsi="GHEA Grapalat"/>
                <w:sz w:val="16"/>
              </w:rPr>
            </w:pPr>
          </w:p>
        </w:tc>
        <w:tc>
          <w:tcPr>
            <w:tcW w:w="682" w:type="dxa"/>
            <w:vAlign w:val="center"/>
          </w:tcPr>
          <w:p w14:paraId="7B839A7F" w14:textId="621CA303" w:rsidR="005001FE" w:rsidRPr="00F412AC" w:rsidRDefault="005001FE" w:rsidP="00151260">
            <w:pPr>
              <w:widowControl w:val="0"/>
              <w:spacing w:after="120"/>
              <w:jc w:val="center"/>
              <w:rPr>
                <w:rFonts w:ascii="GHEA Grapalat" w:hAnsi="GHEA Grapalat"/>
                <w:sz w:val="16"/>
              </w:rPr>
            </w:pPr>
          </w:p>
        </w:tc>
        <w:tc>
          <w:tcPr>
            <w:tcW w:w="813" w:type="dxa"/>
            <w:vAlign w:val="center"/>
          </w:tcPr>
          <w:p w14:paraId="02CAE909" w14:textId="77FA8DBE" w:rsidR="005001FE" w:rsidRPr="00F412AC" w:rsidRDefault="005001FE" w:rsidP="00151260">
            <w:pPr>
              <w:widowControl w:val="0"/>
              <w:spacing w:after="120"/>
              <w:jc w:val="center"/>
              <w:rPr>
                <w:rFonts w:ascii="GHEA Grapalat" w:hAnsi="GHEA Grapalat"/>
                <w:sz w:val="16"/>
              </w:rPr>
            </w:pPr>
          </w:p>
        </w:tc>
        <w:tc>
          <w:tcPr>
            <w:tcW w:w="563" w:type="dxa"/>
            <w:vAlign w:val="center"/>
          </w:tcPr>
          <w:p w14:paraId="3D5AAB27" w14:textId="114DFD49" w:rsidR="005001FE" w:rsidRPr="00151260" w:rsidRDefault="005001FE" w:rsidP="00151260">
            <w:pPr>
              <w:widowControl w:val="0"/>
              <w:spacing w:after="120"/>
              <w:jc w:val="center"/>
              <w:rPr>
                <w:rFonts w:ascii="GHEA Grapalat" w:hAnsi="GHEA Grapalat"/>
                <w:sz w:val="16"/>
              </w:rPr>
            </w:pPr>
          </w:p>
        </w:tc>
        <w:tc>
          <w:tcPr>
            <w:tcW w:w="681" w:type="dxa"/>
            <w:vAlign w:val="center"/>
          </w:tcPr>
          <w:p w14:paraId="5A64C971" w14:textId="09BF773C" w:rsidR="005001FE" w:rsidRPr="00151260" w:rsidRDefault="005001FE" w:rsidP="00151260">
            <w:pPr>
              <w:widowControl w:val="0"/>
              <w:spacing w:after="120"/>
              <w:jc w:val="center"/>
              <w:rPr>
                <w:rFonts w:ascii="GHEA Grapalat" w:hAnsi="GHEA Grapalat"/>
                <w:sz w:val="16"/>
              </w:rPr>
            </w:pPr>
          </w:p>
        </w:tc>
        <w:tc>
          <w:tcPr>
            <w:tcW w:w="582" w:type="dxa"/>
            <w:vAlign w:val="center"/>
          </w:tcPr>
          <w:p w14:paraId="6790CF76" w14:textId="0AC02E5E" w:rsidR="005001FE" w:rsidRPr="00151260" w:rsidRDefault="005001FE" w:rsidP="00151260">
            <w:pPr>
              <w:widowControl w:val="0"/>
              <w:spacing w:after="120"/>
              <w:jc w:val="center"/>
              <w:rPr>
                <w:rFonts w:ascii="GHEA Grapalat" w:hAnsi="GHEA Grapalat"/>
                <w:sz w:val="16"/>
              </w:rPr>
            </w:pPr>
          </w:p>
        </w:tc>
        <w:tc>
          <w:tcPr>
            <w:tcW w:w="566" w:type="dxa"/>
            <w:vAlign w:val="center"/>
          </w:tcPr>
          <w:p w14:paraId="3973D2C9" w14:textId="08DFBF72" w:rsidR="005001FE" w:rsidRPr="00151260" w:rsidRDefault="005001FE" w:rsidP="00151260">
            <w:pPr>
              <w:widowControl w:val="0"/>
              <w:spacing w:after="120"/>
              <w:jc w:val="center"/>
              <w:rPr>
                <w:rFonts w:ascii="GHEA Grapalat" w:hAnsi="GHEA Grapalat"/>
                <w:sz w:val="16"/>
              </w:rPr>
            </w:pPr>
          </w:p>
        </w:tc>
        <w:tc>
          <w:tcPr>
            <w:tcW w:w="601" w:type="dxa"/>
            <w:vAlign w:val="center"/>
          </w:tcPr>
          <w:p w14:paraId="2B6A3898" w14:textId="66A952F0" w:rsidR="005001FE" w:rsidRPr="00151260" w:rsidRDefault="005001FE" w:rsidP="00151260">
            <w:pPr>
              <w:widowControl w:val="0"/>
              <w:spacing w:after="120"/>
              <w:jc w:val="center"/>
              <w:rPr>
                <w:rFonts w:ascii="GHEA Grapalat" w:hAnsi="GHEA Grapalat"/>
                <w:sz w:val="16"/>
              </w:rPr>
            </w:pPr>
          </w:p>
        </w:tc>
        <w:tc>
          <w:tcPr>
            <w:tcW w:w="611" w:type="dxa"/>
            <w:vAlign w:val="center"/>
          </w:tcPr>
          <w:p w14:paraId="2509F550" w14:textId="35BE755D" w:rsidR="005001FE" w:rsidRPr="00151260" w:rsidRDefault="005001FE" w:rsidP="00151260">
            <w:pPr>
              <w:widowControl w:val="0"/>
              <w:spacing w:after="120"/>
              <w:jc w:val="center"/>
              <w:rPr>
                <w:rFonts w:ascii="GHEA Grapalat" w:hAnsi="GHEA Grapalat"/>
                <w:sz w:val="16"/>
              </w:rPr>
            </w:pPr>
          </w:p>
        </w:tc>
        <w:tc>
          <w:tcPr>
            <w:tcW w:w="871" w:type="dxa"/>
            <w:vAlign w:val="center"/>
          </w:tcPr>
          <w:p w14:paraId="306826C2" w14:textId="3A0D929D" w:rsidR="005001FE" w:rsidRPr="00151260" w:rsidRDefault="005001FE" w:rsidP="00151260">
            <w:pPr>
              <w:jc w:val="center"/>
              <w:rPr>
                <w:rFonts w:ascii="GHEA Grapalat" w:hAnsi="GHEA Grapalat"/>
                <w:sz w:val="16"/>
              </w:rPr>
            </w:pPr>
          </w:p>
        </w:tc>
        <w:tc>
          <w:tcPr>
            <w:tcW w:w="676" w:type="dxa"/>
            <w:vAlign w:val="center"/>
          </w:tcPr>
          <w:p w14:paraId="32E602FD" w14:textId="73DB2B00" w:rsidR="005001FE" w:rsidRPr="00151260" w:rsidRDefault="005001FE" w:rsidP="00151260">
            <w:pPr>
              <w:jc w:val="center"/>
              <w:rPr>
                <w:rFonts w:ascii="GHEA Grapalat" w:hAnsi="GHEA Grapalat"/>
                <w:sz w:val="16"/>
              </w:rPr>
            </w:pPr>
          </w:p>
        </w:tc>
        <w:tc>
          <w:tcPr>
            <w:tcW w:w="643" w:type="dxa"/>
            <w:vAlign w:val="center"/>
          </w:tcPr>
          <w:p w14:paraId="731B531E" w14:textId="72C4681E" w:rsidR="005001FE" w:rsidRPr="00151260" w:rsidRDefault="005001FE" w:rsidP="00151260">
            <w:pPr>
              <w:jc w:val="center"/>
              <w:rPr>
                <w:rFonts w:ascii="GHEA Grapalat" w:hAnsi="GHEA Grapalat"/>
                <w:sz w:val="16"/>
              </w:rPr>
            </w:pPr>
          </w:p>
        </w:tc>
        <w:tc>
          <w:tcPr>
            <w:tcW w:w="702" w:type="dxa"/>
            <w:vAlign w:val="center"/>
          </w:tcPr>
          <w:p w14:paraId="5D5948CF" w14:textId="4432FA98" w:rsidR="005001FE" w:rsidRPr="00151260" w:rsidRDefault="005001FE" w:rsidP="00151260">
            <w:pPr>
              <w:rPr>
                <w:rFonts w:ascii="GHEA Grapalat" w:hAnsi="GHEA Grapalat"/>
                <w:sz w:val="16"/>
              </w:rPr>
            </w:pPr>
          </w:p>
        </w:tc>
        <w:tc>
          <w:tcPr>
            <w:tcW w:w="709" w:type="dxa"/>
            <w:vAlign w:val="center"/>
          </w:tcPr>
          <w:p w14:paraId="0F8ECA00" w14:textId="1355232C" w:rsidR="005001FE" w:rsidRPr="00151260" w:rsidRDefault="005001FE" w:rsidP="00151260">
            <w:pPr>
              <w:rPr>
                <w:rFonts w:ascii="GHEA Grapalat" w:hAnsi="GHEA Grapalat"/>
                <w:sz w:val="16"/>
              </w:rPr>
            </w:pPr>
          </w:p>
        </w:tc>
      </w:tr>
    </w:tbl>
    <w:p w14:paraId="2D4CCFCC"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24D4DCC" w14:textId="77777777" w:rsidTr="005B7138">
        <w:trPr>
          <w:jc w:val="center"/>
        </w:trPr>
        <w:tc>
          <w:tcPr>
            <w:tcW w:w="4536" w:type="dxa"/>
          </w:tcPr>
          <w:p w14:paraId="76CCA32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39B9AB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38AEAB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lastRenderedPageBreak/>
              <w:t>/подпись/</w:t>
            </w:r>
          </w:p>
          <w:p w14:paraId="235A797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0F1C887"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6A6D32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8FEB55D"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E808DD9"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lastRenderedPageBreak/>
              <w:t>/подпись/</w:t>
            </w:r>
          </w:p>
          <w:p w14:paraId="44CE883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2AAE6972"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1"/>
          <w:footnotePr>
            <w:pos w:val="beneathText"/>
          </w:footnotePr>
          <w:pgSz w:w="11907" w:h="16840" w:code="9"/>
          <w:pgMar w:top="1134" w:right="1418" w:bottom="1560" w:left="1418" w:header="561" w:footer="561" w:gutter="0"/>
          <w:cols w:space="720"/>
          <w:titlePg/>
          <w:docGrid w:linePitch="326"/>
        </w:sectPr>
      </w:pPr>
    </w:p>
    <w:p w14:paraId="0010083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217081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89ED88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799C87D9" w14:textId="77777777" w:rsidTr="005B7138">
        <w:trPr>
          <w:tblCellSpacing w:w="7" w:type="dxa"/>
          <w:jc w:val="center"/>
        </w:trPr>
        <w:tc>
          <w:tcPr>
            <w:tcW w:w="0" w:type="auto"/>
            <w:gridSpan w:val="2"/>
            <w:vAlign w:val="center"/>
          </w:tcPr>
          <w:p w14:paraId="10E505E2"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3D1F6CC5"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B903FFF" w14:textId="77777777" w:rsidTr="005B7138">
        <w:trPr>
          <w:tblCellSpacing w:w="7" w:type="dxa"/>
          <w:jc w:val="center"/>
        </w:trPr>
        <w:tc>
          <w:tcPr>
            <w:tcW w:w="0" w:type="auto"/>
            <w:vAlign w:val="center"/>
          </w:tcPr>
          <w:p w14:paraId="0514783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D54642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9929F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7900DD2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1324DE9"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1E3A4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452EBAA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2CBB8BA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1EA8B7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0DF46A3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49B4C4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4C9C4D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7F3EAB5" w14:textId="77777777" w:rsidR="003B2F27" w:rsidRPr="00AD29CE" w:rsidRDefault="003B2F27" w:rsidP="003B2F27">
      <w:pPr>
        <w:widowControl w:val="0"/>
        <w:spacing w:after="160" w:line="360" w:lineRule="auto"/>
        <w:ind w:firstLine="375"/>
        <w:rPr>
          <w:rFonts w:ascii="GHEA Grapalat" w:hAnsi="GHEA Grapalat"/>
          <w:iCs/>
          <w:color w:val="000000"/>
        </w:rPr>
      </w:pPr>
    </w:p>
    <w:p w14:paraId="6380101F"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42F76488"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27D88522"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38782705"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47DB119"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4FFF476"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3A520765"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7F26DD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2A6C4A70"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23A2870E" w14:textId="77777777" w:rsidTr="005B7138">
        <w:trPr>
          <w:jc w:val="center"/>
        </w:trPr>
        <w:tc>
          <w:tcPr>
            <w:tcW w:w="357" w:type="dxa"/>
            <w:vMerge w:val="restart"/>
            <w:shd w:val="clear" w:color="auto" w:fill="auto"/>
            <w:vAlign w:val="center"/>
          </w:tcPr>
          <w:p w14:paraId="17707E3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1A78B9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BE496B2" w14:textId="77777777" w:rsidTr="005B7138">
        <w:trPr>
          <w:jc w:val="center"/>
        </w:trPr>
        <w:tc>
          <w:tcPr>
            <w:tcW w:w="357" w:type="dxa"/>
            <w:vMerge/>
            <w:shd w:val="clear" w:color="auto" w:fill="auto"/>
          </w:tcPr>
          <w:p w14:paraId="2D23F9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581C26E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B0DD5D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D19C7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06BF7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09139E5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50AD1AA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53CB9E" w14:textId="77777777" w:rsidTr="005B7138">
        <w:trPr>
          <w:trHeight w:val="1105"/>
          <w:jc w:val="center"/>
        </w:trPr>
        <w:tc>
          <w:tcPr>
            <w:tcW w:w="357" w:type="dxa"/>
            <w:vMerge/>
            <w:tcBorders>
              <w:bottom w:val="single" w:sz="4" w:space="0" w:color="auto"/>
            </w:tcBorders>
            <w:shd w:val="clear" w:color="auto" w:fill="auto"/>
          </w:tcPr>
          <w:p w14:paraId="2B75E13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44DB77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48380A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13EB8A9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31A43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75C37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DD9C01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5AB34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3FEA6D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6D2F8EB" w14:textId="77777777" w:rsidTr="005B7138">
        <w:trPr>
          <w:jc w:val="center"/>
        </w:trPr>
        <w:tc>
          <w:tcPr>
            <w:tcW w:w="357" w:type="dxa"/>
            <w:shd w:val="clear" w:color="auto" w:fill="auto"/>
            <w:vAlign w:val="center"/>
          </w:tcPr>
          <w:p w14:paraId="68B73EB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58EEF0C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1975EB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718EE8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283109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920A4D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546064C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1106371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67CA50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CA57BCA" w14:textId="77777777" w:rsidTr="005B7138">
        <w:trPr>
          <w:jc w:val="center"/>
        </w:trPr>
        <w:tc>
          <w:tcPr>
            <w:tcW w:w="357" w:type="dxa"/>
            <w:shd w:val="clear" w:color="auto" w:fill="auto"/>
          </w:tcPr>
          <w:p w14:paraId="46A43C3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14:paraId="25A7ED7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14:paraId="364CD68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14:paraId="3CCDCD2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14:paraId="3E445D8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14:paraId="5FC4263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14:paraId="02FB95C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14:paraId="08ACCB4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14:paraId="6800400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238ADFD5"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1B9B424"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57DEE6D" w14:textId="77777777" w:rsidTr="005B7138">
        <w:trPr>
          <w:trHeight w:val="266"/>
          <w:tblCellSpacing w:w="7" w:type="dxa"/>
          <w:jc w:val="center"/>
        </w:trPr>
        <w:tc>
          <w:tcPr>
            <w:tcW w:w="0" w:type="auto"/>
            <w:vAlign w:val="center"/>
          </w:tcPr>
          <w:p w14:paraId="6C4080A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1953E2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80D6FA1" w14:textId="77777777" w:rsidTr="005B7138">
        <w:trPr>
          <w:trHeight w:val="473"/>
          <w:tblCellSpacing w:w="7" w:type="dxa"/>
          <w:jc w:val="center"/>
        </w:trPr>
        <w:tc>
          <w:tcPr>
            <w:tcW w:w="0" w:type="auto"/>
            <w:vAlign w:val="center"/>
          </w:tcPr>
          <w:p w14:paraId="5B30B56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6ABDB4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A0808B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143FB52"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767B4B9" w14:textId="77777777" w:rsidTr="005B7138">
        <w:trPr>
          <w:trHeight w:val="503"/>
          <w:tblCellSpacing w:w="7" w:type="dxa"/>
          <w:jc w:val="center"/>
        </w:trPr>
        <w:tc>
          <w:tcPr>
            <w:tcW w:w="0" w:type="auto"/>
            <w:vAlign w:val="center"/>
          </w:tcPr>
          <w:p w14:paraId="06802A1D"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DC5DF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A0DDF3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1391F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02CCECF" w14:textId="77777777" w:rsidTr="005B7138">
        <w:trPr>
          <w:trHeight w:val="281"/>
          <w:tblCellSpacing w:w="7" w:type="dxa"/>
          <w:jc w:val="center"/>
        </w:trPr>
        <w:tc>
          <w:tcPr>
            <w:tcW w:w="0" w:type="auto"/>
            <w:vAlign w:val="center"/>
          </w:tcPr>
          <w:p w14:paraId="008CCFA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5065D0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206AFA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58E8B84" w14:textId="77777777" w:rsidR="003B2F27" w:rsidRDefault="003B2F27" w:rsidP="003B2F27">
      <w:pPr>
        <w:rPr>
          <w:rFonts w:ascii="GHEA Grapalat" w:hAnsi="GHEA Grapalat"/>
        </w:rPr>
      </w:pPr>
      <w:r>
        <w:rPr>
          <w:rFonts w:ascii="GHEA Grapalat" w:hAnsi="GHEA Grapalat"/>
        </w:rPr>
        <w:br w:type="page"/>
      </w:r>
    </w:p>
    <w:p w14:paraId="388B109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4A08F95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52D2E0" w14:textId="77777777" w:rsidR="003B2F27" w:rsidRPr="00AD29CE" w:rsidRDefault="003B2F27" w:rsidP="003B2F27">
      <w:pPr>
        <w:widowControl w:val="0"/>
        <w:spacing w:after="160" w:line="360" w:lineRule="auto"/>
        <w:rPr>
          <w:rFonts w:ascii="GHEA Grapalat" w:hAnsi="GHEA Grapalat"/>
        </w:rPr>
      </w:pPr>
    </w:p>
    <w:p w14:paraId="6570CBC4"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334609B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0EFF126"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0030AB5"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FBE9BAA"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E66C7C3"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0A592F"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00C35A5"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F72BF0E"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401833D5"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E0CC8B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B89519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78DC168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B7C851F"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30BC70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5DF76C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080911F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58B39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BEDDE5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F77F545" w14:textId="77777777" w:rsidR="003B2F27" w:rsidRPr="00AD29CE" w:rsidRDefault="003B2F27" w:rsidP="005B7138">
            <w:pPr>
              <w:widowControl w:val="0"/>
              <w:spacing w:after="120"/>
              <w:rPr>
                <w:rFonts w:ascii="GHEA Grapalat" w:hAnsi="GHEA Grapalat" w:cs="Sylfaen"/>
              </w:rPr>
            </w:pPr>
          </w:p>
        </w:tc>
      </w:tr>
      <w:tr w:rsidR="003B2F27" w:rsidRPr="00AD29CE" w14:paraId="4C4401E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F03DA0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1D0CE9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292FEC1" w14:textId="77777777" w:rsidR="003B2F27" w:rsidRPr="00AD29CE" w:rsidRDefault="003B2F27" w:rsidP="005B7138">
            <w:pPr>
              <w:widowControl w:val="0"/>
              <w:spacing w:after="120"/>
              <w:rPr>
                <w:rFonts w:ascii="GHEA Grapalat" w:hAnsi="GHEA Grapalat" w:cs="Sylfaen"/>
              </w:rPr>
            </w:pPr>
          </w:p>
        </w:tc>
      </w:tr>
    </w:tbl>
    <w:p w14:paraId="680A32A4"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A45A61A" w14:textId="77777777" w:rsidR="003B2F27" w:rsidRDefault="003B2F27" w:rsidP="003B2F27">
      <w:pPr>
        <w:rPr>
          <w:rFonts w:ascii="GHEA Grapalat" w:hAnsi="GHEA Grapalat" w:cs="Sylfaen"/>
        </w:rPr>
      </w:pPr>
      <w:r>
        <w:rPr>
          <w:rFonts w:ascii="GHEA Grapalat" w:hAnsi="GHEA Grapalat" w:cs="Sylfaen"/>
        </w:rPr>
        <w:br w:type="page"/>
      </w:r>
    </w:p>
    <w:p w14:paraId="0D021C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2500817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5F00F0B9" w14:textId="77777777" w:rsidTr="005B7138">
        <w:tc>
          <w:tcPr>
            <w:tcW w:w="4785" w:type="dxa"/>
          </w:tcPr>
          <w:p w14:paraId="1F73306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115DE6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21FDFF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BE0031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9EC9009" w14:textId="77777777" w:rsidTr="005B7138">
        <w:trPr>
          <w:tblCellSpacing w:w="7" w:type="dxa"/>
          <w:jc w:val="center"/>
        </w:trPr>
        <w:tc>
          <w:tcPr>
            <w:tcW w:w="0" w:type="auto"/>
            <w:vAlign w:val="center"/>
          </w:tcPr>
          <w:p w14:paraId="3BE43718"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D22591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9C11BE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059390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9C8448D" w14:textId="77777777" w:rsidTr="005B7138">
        <w:trPr>
          <w:tblCellSpacing w:w="7" w:type="dxa"/>
          <w:jc w:val="center"/>
        </w:trPr>
        <w:tc>
          <w:tcPr>
            <w:tcW w:w="0" w:type="auto"/>
            <w:vAlign w:val="center"/>
          </w:tcPr>
          <w:p w14:paraId="335E9DB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FD50CE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B5E010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205AE322"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BE35E67" w14:textId="77777777" w:rsidTr="005B7138">
        <w:trPr>
          <w:tblCellSpacing w:w="7" w:type="dxa"/>
          <w:jc w:val="center"/>
        </w:trPr>
        <w:tc>
          <w:tcPr>
            <w:tcW w:w="0" w:type="auto"/>
            <w:vAlign w:val="center"/>
          </w:tcPr>
          <w:p w14:paraId="72FAADB6"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5E70CD1"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3CA98343"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4E1D861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5DAF1280"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6B7EA" w14:textId="77777777" w:rsidR="006761E4" w:rsidRDefault="006761E4">
      <w:r>
        <w:separator/>
      </w:r>
    </w:p>
  </w:endnote>
  <w:endnote w:type="continuationSeparator" w:id="0">
    <w:p w14:paraId="798611CA" w14:textId="77777777" w:rsidR="006761E4" w:rsidRDefault="0067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950196"/>
      <w:docPartObj>
        <w:docPartGallery w:val="Page Numbers (Bottom of Page)"/>
        <w:docPartUnique/>
      </w:docPartObj>
    </w:sdtPr>
    <w:sdtEndPr>
      <w:rPr>
        <w:rFonts w:ascii="GHEA Grapalat" w:hAnsi="GHEA Grapalat"/>
        <w:sz w:val="24"/>
        <w:szCs w:val="24"/>
      </w:rPr>
    </w:sdtEndPr>
    <w:sdtContent>
      <w:p w14:paraId="0BA68083" w14:textId="5B9E2C50" w:rsidR="0060744D" w:rsidRPr="00305BEC" w:rsidRDefault="0060744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A2099">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5F7E20" w14:textId="77777777" w:rsidR="006761E4" w:rsidRDefault="006761E4">
      <w:r>
        <w:separator/>
      </w:r>
    </w:p>
  </w:footnote>
  <w:footnote w:type="continuationSeparator" w:id="0">
    <w:p w14:paraId="79DA9359" w14:textId="77777777" w:rsidR="006761E4" w:rsidRDefault="006761E4">
      <w:r>
        <w:continuationSeparator/>
      </w:r>
    </w:p>
  </w:footnote>
  <w:footnote w:id="1">
    <w:p w14:paraId="78BF7237" w14:textId="77777777" w:rsidR="0060744D" w:rsidRDefault="0060744D"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38D92FA" w14:textId="77777777" w:rsidR="0060744D" w:rsidRDefault="0060744D"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94C6958" w14:textId="77777777" w:rsidR="0060744D" w:rsidRPr="009E2596" w:rsidRDefault="0060744D"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2">
    <w:p w14:paraId="13723DB9" w14:textId="77777777" w:rsidR="0060744D" w:rsidRPr="00A31673" w:rsidRDefault="0060744D">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20B69323" w14:textId="77777777" w:rsidR="0060744D" w:rsidRPr="00DE7706" w:rsidRDefault="0060744D">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14:paraId="173770A5" w14:textId="77777777" w:rsidR="0060744D" w:rsidRDefault="0060744D" w:rsidP="006B3E56">
      <w:pPr>
        <w:jc w:val="both"/>
      </w:pPr>
    </w:p>
    <w:p w14:paraId="44E935FE" w14:textId="77777777" w:rsidR="0060744D" w:rsidRDefault="0060744D"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C93920" w14:textId="77777777" w:rsidR="0060744D" w:rsidRPr="00503980" w:rsidRDefault="0060744D"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FA15105" w14:textId="77777777" w:rsidR="0060744D" w:rsidRPr="003905B4" w:rsidRDefault="0060744D"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4AAE2932" w14:textId="77777777" w:rsidR="0060744D" w:rsidRPr="008D64EE" w:rsidRDefault="0060744D" w:rsidP="006B3E56">
      <w:pPr>
        <w:pStyle w:val="af2"/>
        <w:rPr>
          <w:rFonts w:asciiTheme="minorHAnsi" w:hAnsiTheme="minorHAnsi"/>
        </w:rPr>
      </w:pPr>
    </w:p>
  </w:footnote>
  <w:footnote w:id="5">
    <w:p w14:paraId="166F5116" w14:textId="77777777" w:rsidR="0060744D" w:rsidRPr="00D3436F" w:rsidRDefault="0060744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7867E60" w14:textId="77777777" w:rsidR="0060744D" w:rsidRPr="00D3436F" w:rsidRDefault="0060744D">
      <w:pPr>
        <w:pStyle w:val="af2"/>
        <w:rPr>
          <w:lang w:val="es-ES"/>
        </w:rPr>
      </w:pPr>
    </w:p>
  </w:footnote>
  <w:footnote w:id="6">
    <w:p w14:paraId="0DAB0A5C" w14:textId="77777777" w:rsidR="0060744D" w:rsidRPr="008842CE" w:rsidRDefault="0060744D" w:rsidP="003D2FE2">
      <w:pPr>
        <w:pStyle w:val="af2"/>
        <w:jc w:val="both"/>
      </w:pPr>
    </w:p>
  </w:footnote>
  <w:footnote w:id="7">
    <w:p w14:paraId="75B92AF5" w14:textId="77777777" w:rsidR="0060744D" w:rsidRPr="008842CE" w:rsidRDefault="0060744D" w:rsidP="000A214C">
      <w:pPr>
        <w:pStyle w:val="af2"/>
        <w:jc w:val="both"/>
      </w:pPr>
    </w:p>
  </w:footnote>
  <w:footnote w:id="8">
    <w:p w14:paraId="5BB1FA67" w14:textId="77777777" w:rsidR="0060744D" w:rsidRPr="002A7C6E" w:rsidRDefault="0060744D"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5E035EE" w14:textId="77777777" w:rsidR="0060744D" w:rsidRPr="00D81E0E" w:rsidRDefault="0060744D"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9">
    <w:p w14:paraId="1581D69C" w14:textId="77777777" w:rsidR="0060744D" w:rsidRPr="006F5F33" w:rsidRDefault="0060744D"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3112EEC5" w14:textId="77777777" w:rsidR="0060744D" w:rsidRPr="00892F7F" w:rsidRDefault="0060744D"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E5EDC13" w14:textId="77777777" w:rsidR="0060744D" w:rsidRPr="0013046C" w:rsidRDefault="0060744D"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82D9CF1" w14:textId="77777777" w:rsidR="0060744D" w:rsidRPr="0013046C" w:rsidRDefault="0060744D"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8EAB3CC" w14:textId="77777777" w:rsidR="0060744D" w:rsidRPr="006F5F33" w:rsidRDefault="0060744D" w:rsidP="0067463A">
      <w:pPr>
        <w:pStyle w:val="af2"/>
        <w:jc w:val="both"/>
        <w:rPr>
          <w:rFonts w:ascii="GHEA Grapalat" w:hAnsi="GHEA Grapalat"/>
          <w:lang w:val="hy-AM"/>
        </w:rPr>
      </w:pPr>
      <w:r w:rsidRPr="006F5F33">
        <w:rPr>
          <w:rFonts w:ascii="GHEA Grapalat" w:hAnsi="GHEA Grapalat"/>
          <w:i/>
        </w:rPr>
        <w:t>.</w:t>
      </w:r>
    </w:p>
    <w:p w14:paraId="0F0088AE" w14:textId="77777777" w:rsidR="0060744D" w:rsidRPr="006F5F33" w:rsidRDefault="0060744D"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2884072" w14:textId="77777777" w:rsidR="0060744D" w:rsidRPr="00576D9C" w:rsidRDefault="0060744D" w:rsidP="003B2F27">
      <w:pPr>
        <w:pStyle w:val="af2"/>
        <w:jc w:val="both"/>
        <w:rPr>
          <w:rFonts w:ascii="GHEA Grapalat" w:hAnsi="GHEA Grapalat"/>
          <w:lang w:val="hy-AM"/>
        </w:rPr>
      </w:pPr>
    </w:p>
  </w:footnote>
  <w:footnote w:id="11">
    <w:p w14:paraId="601D28F5" w14:textId="77777777" w:rsidR="0060744D" w:rsidRPr="006F5F33" w:rsidRDefault="0060744D"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14:paraId="59B92D26" w14:textId="77777777" w:rsidR="0060744D" w:rsidRPr="006F5F33" w:rsidRDefault="0060744D"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3005E518" w14:textId="77777777" w:rsidR="0060744D" w:rsidRPr="006F5F33" w:rsidRDefault="0060744D"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329ED6" w14:textId="77777777" w:rsidR="0060744D" w:rsidRPr="00E40AC8" w:rsidRDefault="0060744D"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roofErr w:type="gramStart"/>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15">
    <w:p w14:paraId="4A045EC5" w14:textId="77777777" w:rsidR="0060744D" w:rsidRPr="00E40AC8" w:rsidRDefault="0060744D" w:rsidP="005001FE">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140186">
        <w:rPr>
          <w:rFonts w:ascii="GHEA Grapalat" w:hAnsi="GHEA Grapalat"/>
          <w:i/>
          <w:color w:val="000000"/>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6">
    <w:p w14:paraId="24B47C1E" w14:textId="77777777" w:rsidR="0060744D" w:rsidRPr="00CA2754" w:rsidRDefault="0060744D"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14:paraId="3B0A487D" w14:textId="77777777" w:rsidR="0060744D" w:rsidRPr="00CA2754" w:rsidRDefault="0060744D" w:rsidP="003B2F27">
      <w:pPr>
        <w:pStyle w:val="af2"/>
        <w:jc w:val="both"/>
        <w:rPr>
          <w:sz w:val="2"/>
          <w:szCs w:val="2"/>
        </w:rPr>
      </w:pPr>
    </w:p>
  </w:footnote>
  <w:footnote w:id="17">
    <w:p w14:paraId="148BC917" w14:textId="77777777" w:rsidR="0060744D" w:rsidRPr="00CA2754" w:rsidRDefault="0060744D"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860"/>
    <w:rsid w:val="00034CED"/>
    <w:rsid w:val="00036B65"/>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576F6"/>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16F"/>
    <w:rsid w:val="000C67BB"/>
    <w:rsid w:val="000C6BA1"/>
    <w:rsid w:val="000C6E1C"/>
    <w:rsid w:val="000C6F81"/>
    <w:rsid w:val="000D07E4"/>
    <w:rsid w:val="000D0F13"/>
    <w:rsid w:val="000D10F1"/>
    <w:rsid w:val="000D16B6"/>
    <w:rsid w:val="000D180A"/>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265"/>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575"/>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260"/>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C85"/>
    <w:rsid w:val="001B1FC4"/>
    <w:rsid w:val="001B2164"/>
    <w:rsid w:val="001B32D9"/>
    <w:rsid w:val="001B37D2"/>
    <w:rsid w:val="001B3810"/>
    <w:rsid w:val="001B41EC"/>
    <w:rsid w:val="001B45A9"/>
    <w:rsid w:val="001B478E"/>
    <w:rsid w:val="001B65BD"/>
    <w:rsid w:val="001B6FCF"/>
    <w:rsid w:val="001C07C6"/>
    <w:rsid w:val="001C0849"/>
    <w:rsid w:val="001C1570"/>
    <w:rsid w:val="001C3D83"/>
    <w:rsid w:val="001C3F6C"/>
    <w:rsid w:val="001C4811"/>
    <w:rsid w:val="001C5541"/>
    <w:rsid w:val="001C6688"/>
    <w:rsid w:val="001C76F7"/>
    <w:rsid w:val="001C7EF3"/>
    <w:rsid w:val="001D0249"/>
    <w:rsid w:val="001D0566"/>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CB8"/>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7E4"/>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C7270"/>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D8C"/>
    <w:rsid w:val="002E4305"/>
    <w:rsid w:val="002E4AEB"/>
    <w:rsid w:val="002E530A"/>
    <w:rsid w:val="002E531D"/>
    <w:rsid w:val="002E5BF4"/>
    <w:rsid w:val="002E5CBB"/>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C84"/>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4C"/>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E11"/>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6DF2"/>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232"/>
    <w:rsid w:val="004C098F"/>
    <w:rsid w:val="004C0D54"/>
    <w:rsid w:val="004C17D2"/>
    <w:rsid w:val="004C1D9B"/>
    <w:rsid w:val="004C217A"/>
    <w:rsid w:val="004C3803"/>
    <w:rsid w:val="004C43A3"/>
    <w:rsid w:val="004C4DD1"/>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1FE"/>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AC4"/>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44D"/>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1E4"/>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4FB"/>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5CEE"/>
    <w:rsid w:val="006D6150"/>
    <w:rsid w:val="006D704B"/>
    <w:rsid w:val="006D7219"/>
    <w:rsid w:val="006D7C2D"/>
    <w:rsid w:val="006E0414"/>
    <w:rsid w:val="006E15CD"/>
    <w:rsid w:val="006E1E8F"/>
    <w:rsid w:val="006E1EBD"/>
    <w:rsid w:val="006E35A0"/>
    <w:rsid w:val="006E49D7"/>
    <w:rsid w:val="006E50E4"/>
    <w:rsid w:val="006E5904"/>
    <w:rsid w:val="006E5CC5"/>
    <w:rsid w:val="006E724E"/>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A0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5B55"/>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53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372"/>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7C2"/>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62"/>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631"/>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4BE"/>
    <w:rsid w:val="008F6B74"/>
    <w:rsid w:val="008F7138"/>
    <w:rsid w:val="00902D0C"/>
    <w:rsid w:val="00903382"/>
    <w:rsid w:val="00903898"/>
    <w:rsid w:val="00903A1A"/>
    <w:rsid w:val="00903D4D"/>
    <w:rsid w:val="009044F1"/>
    <w:rsid w:val="0090481C"/>
    <w:rsid w:val="00904926"/>
    <w:rsid w:val="009049BE"/>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2A14"/>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7C"/>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690"/>
    <w:rsid w:val="00A22EB5"/>
    <w:rsid w:val="00A23E7B"/>
    <w:rsid w:val="00A24827"/>
    <w:rsid w:val="00A249DB"/>
    <w:rsid w:val="00A24F80"/>
    <w:rsid w:val="00A2508A"/>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35"/>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A0E"/>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099"/>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01D"/>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B39"/>
    <w:rsid w:val="00BD0D0A"/>
    <w:rsid w:val="00BD176C"/>
    <w:rsid w:val="00BD2440"/>
    <w:rsid w:val="00BD2920"/>
    <w:rsid w:val="00BD2C67"/>
    <w:rsid w:val="00BD3B55"/>
    <w:rsid w:val="00BD3FDD"/>
    <w:rsid w:val="00BD4817"/>
    <w:rsid w:val="00BD50E7"/>
    <w:rsid w:val="00BD5554"/>
    <w:rsid w:val="00BD572E"/>
    <w:rsid w:val="00BD5856"/>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1F2"/>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4E9"/>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C1B"/>
    <w:rsid w:val="00C71E26"/>
    <w:rsid w:val="00C72606"/>
    <w:rsid w:val="00C7261B"/>
    <w:rsid w:val="00C72A10"/>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2B99"/>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7D5"/>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17272"/>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03CA"/>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590C"/>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E01"/>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4FAA"/>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B6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26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y2iqfc">
    <w:name w:val="y2iqfc"/>
    <w:basedOn w:val="a0"/>
    <w:rsid w:val="005001FE"/>
  </w:style>
  <w:style w:type="paragraph" w:styleId="HTML">
    <w:name w:val="HTML Preformatted"/>
    <w:basedOn w:val="a"/>
    <w:link w:val="HTML0"/>
    <w:uiPriority w:val="99"/>
    <w:unhideWhenUsed/>
    <w:rsid w:val="00500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5001FE"/>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26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y2iqfc">
    <w:name w:val="y2iqfc"/>
    <w:basedOn w:val="a0"/>
    <w:rsid w:val="005001FE"/>
  </w:style>
  <w:style w:type="paragraph" w:styleId="HTML">
    <w:name w:val="HTML Preformatted"/>
    <w:basedOn w:val="a"/>
    <w:link w:val="HTML0"/>
    <w:uiPriority w:val="99"/>
    <w:unhideWhenUsed/>
    <w:rsid w:val="00500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5001FE"/>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594942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004072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22159982">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rtvik9292@mail.ru" TargetMode="External"/><Relationship Id="rId4" Type="http://schemas.microsoft.com/office/2007/relationships/stylesWithEffects" Target="stylesWithEffects.xml"/><Relationship Id="rId9" Type="http://schemas.openxmlformats.org/officeDocument/2006/relationships/hyperlink" Target="mailto:artvik9292@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7D13B-ED15-4286-82BC-AE2F66CBB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19110</Words>
  <Characters>108931</Characters>
  <Application>Microsoft Office Word</Application>
  <DocSecurity>0</DocSecurity>
  <Lines>907</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127786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2</cp:revision>
  <cp:lastPrinted>2018-02-16T07:12:00Z</cp:lastPrinted>
  <dcterms:created xsi:type="dcterms:W3CDTF">2026-02-18T11:19:00Z</dcterms:created>
  <dcterms:modified xsi:type="dcterms:W3CDTF">2026-02-18T11:19:00Z</dcterms:modified>
</cp:coreProperties>
</file>